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Layout w:type="fixed"/>
        <w:tblLook w:val="0000" w:firstRow="0" w:lastRow="0" w:firstColumn="0" w:lastColumn="0" w:noHBand="0" w:noVBand="0"/>
      </w:tblPr>
      <w:tblGrid>
        <w:gridCol w:w="6120"/>
        <w:gridCol w:w="3456"/>
      </w:tblGrid>
      <w:tr w:rsidR="00577D86" w:rsidRPr="000456B4" w14:paraId="5F8B5633" w14:textId="77777777" w:rsidTr="000B1A01">
        <w:tc>
          <w:tcPr>
            <w:tcW w:w="6120" w:type="dxa"/>
          </w:tcPr>
          <w:p w14:paraId="5E1B5E41" w14:textId="7777777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noProof/>
              </w:rPr>
              <mc:AlternateContent>
                <mc:Choice Requires="wpg">
                  <w:drawing>
                    <wp:anchor distT="0" distB="0" distL="114300" distR="114300" simplePos="0" relativeHeight="251664896" behindDoc="0" locked="0" layoutInCell="1" allowOverlap="1" wp14:anchorId="6F1AFFAF" wp14:editId="79CFDB0D">
                      <wp:simplePos x="0" y="0"/>
                      <wp:positionH relativeFrom="column">
                        <wp:posOffset>-52705</wp:posOffset>
                      </wp:positionH>
                      <wp:positionV relativeFrom="paragraph">
                        <wp:posOffset>-349250</wp:posOffset>
                      </wp:positionV>
                      <wp:extent cx="295910" cy="312420"/>
                      <wp:effectExtent l="0" t="0" r="8890" b="17780"/>
                      <wp:wrapNone/>
                      <wp:docPr id="3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5" name="Line 3"/>
                              <wps:cNvCnPr>
                                <a:cxnSpLocks/>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6" name="Line 4"/>
                              <wps:cNvCnPr>
                                <a:cxnSpLocks/>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7" name="Line 5"/>
                              <wps:cNvCnPr>
                                <a:cxnSpLocks/>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8" name="Line 6"/>
                              <wps:cNvCnPr>
                                <a:cxnSpLocks/>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9" name="Line 7"/>
                              <wps:cNvCnPr>
                                <a:cxnSpLocks/>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C0D2" id="Group 2" o:spid="_x0000_s1026" style="position:absolute;left:0;text-align:left;margin-left:-4.15pt;margin-top:-27.5pt;width:23.3pt;height:24.6pt;z-index:25166489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" strokecolor="white" strokeweight="36e-5mm">
                        <o:lock v:ext="edit" shapetype="f"/>
                      </v:line>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" strokecolor="white" strokeweight="36e-5mm">
                        <o:lock v:ext="edit" shapetype="f"/>
                      </v:line>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" strokecolor="white" strokeweight="36e-5mm">
                        <o:lock v:ext="edit" shapetype="f"/>
                      </v:line>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" strokecolor="white" strokeweight="36e-5mm">
                        <o:lock v:ext="edit" shapetype="f"/>
                      </v:line>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" strokecolor="white" strokeweight="36e-5mm">
                        <o:lock v:ext="edit" shapetype="f"/>
                      </v:line>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0456B4">
              <w:rPr>
                <w:noProof/>
              </w:rPr>
              <w:drawing>
                <wp:anchor distT="0" distB="0" distL="114300" distR="114300" simplePos="0" relativeHeight="251666944" behindDoc="0" locked="0" layoutInCell="1" allowOverlap="1" wp14:anchorId="361372F1" wp14:editId="232D4CB6">
                  <wp:simplePos x="0" y="0"/>
                  <wp:positionH relativeFrom="column">
                    <wp:posOffset>610235</wp:posOffset>
                  </wp:positionH>
                  <wp:positionV relativeFrom="paragraph">
                    <wp:posOffset>-318770</wp:posOffset>
                  </wp:positionV>
                  <wp:extent cx="293370" cy="267335"/>
                  <wp:effectExtent l="0" t="0" r="0" b="0"/>
                  <wp:wrapNone/>
                  <wp:docPr id="58"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noProof/>
              </w:rPr>
              <w:drawing>
                <wp:anchor distT="0" distB="0" distL="114300" distR="114300" simplePos="0" relativeHeight="251665920" behindDoc="0" locked="0" layoutInCell="1" allowOverlap="1" wp14:anchorId="1BE4AEB2" wp14:editId="2F0EAE91">
                  <wp:simplePos x="0" y="0"/>
                  <wp:positionH relativeFrom="column">
                    <wp:posOffset>268605</wp:posOffset>
                  </wp:positionH>
                  <wp:positionV relativeFrom="paragraph">
                    <wp:posOffset>-318770</wp:posOffset>
                  </wp:positionV>
                  <wp:extent cx="294640" cy="267335"/>
                  <wp:effectExtent l="0" t="0" r="0" b="0"/>
                  <wp:wrapNone/>
                  <wp:docPr id="3"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rFonts w:eastAsia="SimSun"/>
                <w:b/>
                <w:sz w:val="24"/>
                <w:szCs w:val="22"/>
              </w:rPr>
              <w:t>Joint Collaborative Team on Video Coding (JCT-VC)</w:t>
            </w:r>
          </w:p>
          <w:p w14:paraId="5AFBCBFD" w14:textId="7777777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of ITU-T SG 16 WP 3 and ISO/IEC JTC 1/SC 29/WG 11</w:t>
            </w:r>
          </w:p>
          <w:p w14:paraId="08CD83BA" w14:textId="18731033"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sz w:val="24"/>
                <w:szCs w:val="24"/>
              </w:rPr>
              <w:t>3</w:t>
            </w:r>
            <w:r w:rsidR="0092079A">
              <w:rPr>
                <w:rFonts w:eastAsia="SimSun"/>
                <w:sz w:val="24"/>
                <w:szCs w:val="24"/>
              </w:rPr>
              <w:t>6</w:t>
            </w:r>
            <w:r>
              <w:rPr>
                <w:rFonts w:eastAsia="SimSun"/>
                <w:sz w:val="24"/>
                <w:szCs w:val="24"/>
              </w:rPr>
              <w:t>th</w:t>
            </w:r>
            <w:r w:rsidRPr="000456B4">
              <w:rPr>
                <w:rFonts w:eastAsia="SimSun"/>
                <w:sz w:val="24"/>
                <w:szCs w:val="24"/>
              </w:rPr>
              <w:t xml:space="preserve"> Meeting: </w:t>
            </w:r>
            <w:r>
              <w:rPr>
                <w:rFonts w:eastAsia="SimSun"/>
                <w:sz w:val="24"/>
                <w:szCs w:val="24"/>
              </w:rPr>
              <w:t>G</w:t>
            </w:r>
            <w:r w:rsidR="0092079A">
              <w:rPr>
                <w:rFonts w:eastAsia="SimSun"/>
                <w:sz w:val="24"/>
                <w:szCs w:val="24"/>
              </w:rPr>
              <w:t>othenb</w:t>
            </w:r>
            <w:bookmarkStart w:id="0" w:name="_GoBack"/>
            <w:bookmarkEnd w:id="0"/>
            <w:r w:rsidR="00E3733B">
              <w:rPr>
                <w:rFonts w:eastAsia="SimSun"/>
                <w:sz w:val="24"/>
                <w:szCs w:val="24"/>
              </w:rPr>
              <w:t>u</w:t>
            </w:r>
            <w:r w:rsidR="0092079A">
              <w:rPr>
                <w:rFonts w:eastAsia="SimSun"/>
                <w:sz w:val="24"/>
                <w:szCs w:val="24"/>
              </w:rPr>
              <w:t>rg</w:t>
            </w:r>
            <w:r w:rsidRPr="000456B4">
              <w:rPr>
                <w:rFonts w:eastAsia="SimSun"/>
                <w:sz w:val="24"/>
                <w:szCs w:val="24"/>
              </w:rPr>
              <w:t xml:space="preserve">, </w:t>
            </w:r>
            <w:r w:rsidR="0092079A">
              <w:rPr>
                <w:rFonts w:eastAsia="SimSun"/>
                <w:sz w:val="24"/>
                <w:szCs w:val="24"/>
              </w:rPr>
              <w:t>SE</w:t>
            </w:r>
            <w:r w:rsidRPr="000456B4">
              <w:rPr>
                <w:rFonts w:eastAsia="SimSun"/>
                <w:sz w:val="24"/>
                <w:szCs w:val="24"/>
              </w:rPr>
              <w:t xml:space="preserve">, </w:t>
            </w:r>
            <w:r w:rsidR="0092079A">
              <w:rPr>
                <w:rFonts w:eastAsia="SimSun"/>
                <w:sz w:val="24"/>
                <w:szCs w:val="24"/>
              </w:rPr>
              <w:t>6</w:t>
            </w:r>
            <w:r w:rsidRPr="000456B4">
              <w:rPr>
                <w:rFonts w:eastAsia="SimSun"/>
                <w:sz w:val="24"/>
                <w:szCs w:val="24"/>
              </w:rPr>
              <w:t>–</w:t>
            </w:r>
            <w:r w:rsidR="0092079A">
              <w:rPr>
                <w:rFonts w:eastAsia="SimSun"/>
                <w:sz w:val="24"/>
                <w:szCs w:val="24"/>
              </w:rPr>
              <w:t>12</w:t>
            </w:r>
            <w:r w:rsidRPr="000456B4">
              <w:rPr>
                <w:rFonts w:eastAsia="SimSun"/>
                <w:sz w:val="24"/>
                <w:szCs w:val="24"/>
              </w:rPr>
              <w:t xml:space="preserve"> </w:t>
            </w:r>
            <w:r w:rsidR="0092079A">
              <w:rPr>
                <w:rFonts w:eastAsia="SimSun"/>
                <w:sz w:val="24"/>
                <w:szCs w:val="24"/>
              </w:rPr>
              <w:t>July</w:t>
            </w:r>
            <w:r>
              <w:rPr>
                <w:rFonts w:eastAsia="SimSun"/>
                <w:sz w:val="24"/>
                <w:szCs w:val="24"/>
              </w:rPr>
              <w:t xml:space="preserve"> 2019</w:t>
            </w:r>
            <w:r w:rsidRPr="000456B4">
              <w:rPr>
                <w:rFonts w:eastAsia="SimSun"/>
                <w:sz w:val="24"/>
                <w:szCs w:val="24"/>
              </w:rPr>
              <w:t xml:space="preserve"> </w:t>
            </w:r>
          </w:p>
        </w:tc>
        <w:tc>
          <w:tcPr>
            <w:tcW w:w="3456" w:type="dxa"/>
          </w:tcPr>
          <w:p w14:paraId="4F432FBD" w14:textId="1872767B"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sz w:val="24"/>
                <w:szCs w:val="24"/>
                <w:u w:val="single"/>
              </w:rPr>
            </w:pPr>
            <w:r w:rsidRPr="000456B4">
              <w:rPr>
                <w:rFonts w:eastAsia="SimSun"/>
                <w:sz w:val="24"/>
                <w:szCs w:val="24"/>
              </w:rPr>
              <w:t>Document: JCTVC-A</w:t>
            </w:r>
            <w:r w:rsidR="003944BF">
              <w:rPr>
                <w:rFonts w:eastAsia="SimSun"/>
                <w:sz w:val="24"/>
                <w:szCs w:val="24"/>
              </w:rPr>
              <w:t>J</w:t>
            </w:r>
            <w:r w:rsidRPr="000456B4">
              <w:rPr>
                <w:rFonts w:eastAsia="SimSun"/>
                <w:sz w:val="24"/>
                <w:szCs w:val="24"/>
                <w:u w:val="single"/>
              </w:rPr>
              <w:t>10</w:t>
            </w:r>
            <w:r w:rsidR="003944BF">
              <w:rPr>
                <w:rFonts w:eastAsia="SimSun"/>
                <w:sz w:val="24"/>
                <w:szCs w:val="24"/>
                <w:u w:val="single"/>
              </w:rPr>
              <w:t>03</w:t>
            </w:r>
            <w:r w:rsidRPr="000456B4">
              <w:rPr>
                <w:rFonts w:eastAsia="SimSun"/>
                <w:sz w:val="24"/>
                <w:szCs w:val="24"/>
                <w:u w:val="single"/>
              </w:rPr>
              <w:t>-v</w:t>
            </w:r>
            <w:r w:rsidR="00051113">
              <w:rPr>
                <w:rFonts w:eastAsia="SimSun"/>
                <w:sz w:val="24"/>
                <w:szCs w:val="24"/>
                <w:u w:val="single"/>
              </w:rPr>
              <w:t>1</w:t>
            </w:r>
          </w:p>
        </w:tc>
      </w:tr>
    </w:tbl>
    <w:p w14:paraId="7F76DBFC" w14:textId="77777777" w:rsidR="00577D86" w:rsidRPr="000456B4" w:rsidRDefault="00577D86" w:rsidP="00577D86">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p>
    <w:tbl>
      <w:tblPr>
        <w:tblW w:w="9576" w:type="dxa"/>
        <w:tblLayout w:type="fixed"/>
        <w:tblLook w:val="0000" w:firstRow="0" w:lastRow="0" w:firstColumn="0" w:lastColumn="0" w:noHBand="0" w:noVBand="0"/>
      </w:tblPr>
      <w:tblGrid>
        <w:gridCol w:w="1458"/>
        <w:gridCol w:w="4050"/>
        <w:gridCol w:w="900"/>
        <w:gridCol w:w="3168"/>
      </w:tblGrid>
      <w:tr w:rsidR="00577D86" w:rsidRPr="000456B4" w14:paraId="2FEE8F01" w14:textId="77777777" w:rsidTr="000B1A01">
        <w:tc>
          <w:tcPr>
            <w:tcW w:w="1458" w:type="dxa"/>
          </w:tcPr>
          <w:p w14:paraId="0DE23D40"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Title:</w:t>
            </w:r>
          </w:p>
        </w:tc>
        <w:tc>
          <w:tcPr>
            <w:tcW w:w="8118" w:type="dxa"/>
            <w:gridSpan w:val="3"/>
          </w:tcPr>
          <w:p w14:paraId="3B54668A" w14:textId="7A38185C"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b/>
                <w:sz w:val="24"/>
                <w:szCs w:val="22"/>
              </w:rPr>
            </w:pPr>
            <w:r w:rsidRPr="000456B4">
              <w:rPr>
                <w:rFonts w:eastAsia="SimSun"/>
                <w:b/>
                <w:sz w:val="24"/>
                <w:szCs w:val="24"/>
              </w:rPr>
              <w:t xml:space="preserve">Usage of video signal type code points (Draft </w:t>
            </w:r>
            <w:r w:rsidR="003944BF">
              <w:rPr>
                <w:rFonts w:eastAsia="SimSun"/>
                <w:b/>
                <w:sz w:val="24"/>
                <w:szCs w:val="24"/>
              </w:rPr>
              <w:t>5</w:t>
            </w:r>
            <w:r>
              <w:rPr>
                <w:rFonts w:eastAsia="SimSun"/>
                <w:b/>
                <w:sz w:val="24"/>
                <w:szCs w:val="24"/>
              </w:rPr>
              <w:t xml:space="preserve"> for version 2</w:t>
            </w:r>
            <w:r w:rsidRPr="000456B4">
              <w:rPr>
                <w:rFonts w:eastAsia="SimSun"/>
                <w:b/>
                <w:sz w:val="24"/>
                <w:szCs w:val="24"/>
              </w:rPr>
              <w:t>)</w:t>
            </w:r>
          </w:p>
        </w:tc>
      </w:tr>
      <w:tr w:rsidR="00577D86" w:rsidRPr="000456B4" w14:paraId="40828E9B" w14:textId="77777777" w:rsidTr="000B1A01">
        <w:tc>
          <w:tcPr>
            <w:tcW w:w="1458" w:type="dxa"/>
          </w:tcPr>
          <w:p w14:paraId="6DF0EF27"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Status:</w:t>
            </w:r>
          </w:p>
        </w:tc>
        <w:tc>
          <w:tcPr>
            <w:tcW w:w="8118" w:type="dxa"/>
            <w:gridSpan w:val="3"/>
          </w:tcPr>
          <w:p w14:paraId="4F13AA8C"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Output Document approved by JCT-VC</w:t>
            </w:r>
          </w:p>
        </w:tc>
      </w:tr>
      <w:tr w:rsidR="00577D86" w:rsidRPr="000456B4" w14:paraId="53CD2F46" w14:textId="77777777" w:rsidTr="000B1A01">
        <w:tc>
          <w:tcPr>
            <w:tcW w:w="1458" w:type="dxa"/>
          </w:tcPr>
          <w:p w14:paraId="6BA5B0AA"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Purpose:</w:t>
            </w:r>
          </w:p>
        </w:tc>
        <w:tc>
          <w:tcPr>
            <w:tcW w:w="8118" w:type="dxa"/>
            <w:gridSpan w:val="3"/>
          </w:tcPr>
          <w:p w14:paraId="4E775A3A"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Draft Text</w:t>
            </w:r>
          </w:p>
        </w:tc>
      </w:tr>
      <w:tr w:rsidR="00577D86" w:rsidRPr="000456B4" w14:paraId="60DA21D6" w14:textId="77777777" w:rsidTr="000B1A01">
        <w:tc>
          <w:tcPr>
            <w:tcW w:w="1458" w:type="dxa"/>
          </w:tcPr>
          <w:p w14:paraId="019B5FDC"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Author(s) or</w:t>
            </w:r>
            <w:r w:rsidRPr="000456B4">
              <w:rPr>
                <w:rFonts w:eastAsia="SimSun"/>
                <w:i/>
                <w:sz w:val="24"/>
                <w:szCs w:val="22"/>
              </w:rPr>
              <w:br/>
              <w:t>Contact(s):</w:t>
            </w:r>
          </w:p>
        </w:tc>
        <w:tc>
          <w:tcPr>
            <w:tcW w:w="4050" w:type="dxa"/>
          </w:tcPr>
          <w:p w14:paraId="40B91CB7"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p w14:paraId="188F6F40"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b/>
                <w:bCs/>
                <w:iCs/>
                <w:sz w:val="24"/>
                <w:szCs w:val="22"/>
              </w:rPr>
            </w:pPr>
            <w:r w:rsidRPr="000456B4">
              <w:rPr>
                <w:rFonts w:eastAsia="SimSun"/>
                <w:sz w:val="24"/>
                <w:szCs w:val="22"/>
              </w:rPr>
              <w:t>Yasser Syed</w:t>
            </w:r>
          </w:p>
          <w:p w14:paraId="51ABB63A" w14:textId="77777777" w:rsidR="00577D86"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Chad Fogg</w:t>
            </w:r>
          </w:p>
          <w:p w14:paraId="437AAFF4"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Pr>
                <w:rFonts w:eastAsia="SimSun"/>
                <w:sz w:val="24"/>
                <w:szCs w:val="24"/>
              </w:rPr>
              <w:t>Atsuro Ichigaya</w:t>
            </w:r>
          </w:p>
          <w:p w14:paraId="54BCF829"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Lars Borg</w:t>
            </w:r>
          </w:p>
          <w:p w14:paraId="70891289"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Chris Seeger</w:t>
            </w:r>
          </w:p>
          <w:p w14:paraId="55990336"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Alexis Tourapis</w:t>
            </w:r>
          </w:p>
          <w:p w14:paraId="6A1D08C1"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 xml:space="preserve">Walt </w:t>
            </w:r>
            <w:proofErr w:type="spellStart"/>
            <w:r w:rsidRPr="000456B4">
              <w:rPr>
                <w:rFonts w:eastAsia="SimSun"/>
                <w:sz w:val="24"/>
                <w:szCs w:val="24"/>
              </w:rPr>
              <w:t>Husak</w:t>
            </w:r>
            <w:proofErr w:type="spellEnd"/>
          </w:p>
          <w:p w14:paraId="76E5C1A8"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Gary Sullivan</w:t>
            </w:r>
          </w:p>
          <w:p w14:paraId="6743394C"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c>
          <w:tcPr>
            <w:tcW w:w="900" w:type="dxa"/>
          </w:tcPr>
          <w:p w14:paraId="18FA0EC6"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Tel:</w:t>
            </w:r>
            <w:r w:rsidRPr="000456B4">
              <w:rPr>
                <w:rFonts w:eastAsia="SimSun"/>
                <w:sz w:val="24"/>
                <w:szCs w:val="22"/>
              </w:rPr>
              <w:br/>
              <w:t>Email:</w:t>
            </w:r>
          </w:p>
        </w:tc>
        <w:tc>
          <w:tcPr>
            <w:tcW w:w="3168" w:type="dxa"/>
          </w:tcPr>
          <w:p w14:paraId="4C158690"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sz w:val="24"/>
                <w:szCs w:val="22"/>
              </w:rPr>
              <w:t>+1 303-246-8413</w:t>
            </w:r>
            <w:r w:rsidRPr="000456B4">
              <w:rPr>
                <w:rFonts w:eastAsia="SimSun"/>
                <w:sz w:val="24"/>
                <w:szCs w:val="22"/>
              </w:rPr>
              <w:br/>
            </w:r>
            <w:hyperlink r:id="rId13" w:history="1">
              <w:r w:rsidRPr="000456B4">
                <w:rPr>
                  <w:rFonts w:eastAsia="SimSun"/>
                  <w:color w:val="0000FF"/>
                  <w:sz w:val="24"/>
                  <w:szCs w:val="22"/>
                  <w:u w:val="single"/>
                </w:rPr>
                <w:t>yasser_syed@comcast.com</w:t>
              </w:r>
            </w:hyperlink>
          </w:p>
          <w:p w14:paraId="70D82AD6" w14:textId="77777777" w:rsidR="00577D86" w:rsidRDefault="00A077A6"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4" w:history="1">
              <w:r w:rsidR="00577D86" w:rsidRPr="000456B4">
                <w:rPr>
                  <w:rFonts w:eastAsia="SimSun"/>
                  <w:color w:val="0000FF"/>
                  <w:sz w:val="24"/>
                  <w:szCs w:val="22"/>
                  <w:u w:val="single"/>
                </w:rPr>
                <w:t>chad.fogg@gmail.com</w:t>
              </w:r>
            </w:hyperlink>
          </w:p>
          <w:p w14:paraId="2FF03C7E"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Pr>
                <w:rFonts w:eastAsia="SimSun"/>
                <w:color w:val="0000FF"/>
                <w:sz w:val="24"/>
                <w:szCs w:val="22"/>
                <w:u w:val="single"/>
              </w:rPr>
              <w:t>ichigaya.a-go@nhk.or.jp</w:t>
            </w:r>
          </w:p>
          <w:p w14:paraId="2E4D8537" w14:textId="77777777" w:rsidR="00577D86" w:rsidRPr="000456B4" w:rsidRDefault="00A077A6"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5" w:history="1">
              <w:r w:rsidR="00577D86" w:rsidRPr="000456B4">
                <w:rPr>
                  <w:rFonts w:eastAsia="SimSun"/>
                  <w:color w:val="0000FF"/>
                  <w:sz w:val="24"/>
                  <w:szCs w:val="22"/>
                  <w:u w:val="single"/>
                </w:rPr>
                <w:t>borg@adobe.com</w:t>
              </w:r>
            </w:hyperlink>
          </w:p>
          <w:p w14:paraId="6EFC67D8"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2"/>
                <w:u w:val="single"/>
              </w:rPr>
              <w:t>chris.seeger@nbcuni.com</w:t>
            </w:r>
            <w:r w:rsidRPr="000456B4">
              <w:rPr>
                <w:rFonts w:eastAsia="SimSun"/>
                <w:sz w:val="24"/>
                <w:szCs w:val="22"/>
              </w:rPr>
              <w:t xml:space="preserve"> </w:t>
            </w:r>
          </w:p>
          <w:p w14:paraId="6428B3A4" w14:textId="77777777" w:rsidR="00577D86" w:rsidRPr="000456B4" w:rsidRDefault="00A077A6"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6" w:history="1">
              <w:r w:rsidR="00577D86" w:rsidRPr="000456B4">
                <w:rPr>
                  <w:rFonts w:eastAsia="SimSun"/>
                  <w:color w:val="0000FF"/>
                  <w:sz w:val="24"/>
                  <w:szCs w:val="22"/>
                  <w:u w:val="single"/>
                </w:rPr>
                <w:t>alexismt@apple.com</w:t>
              </w:r>
            </w:hyperlink>
          </w:p>
          <w:p w14:paraId="08808342"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4"/>
                <w:u w:val="single"/>
              </w:rPr>
              <w:t>WJH@dolby.com</w:t>
            </w:r>
          </w:p>
          <w:p w14:paraId="453824F0" w14:textId="77777777" w:rsidR="00577D86" w:rsidRPr="000456B4" w:rsidRDefault="00A077A6"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7" w:history="1">
              <w:r w:rsidR="00577D86" w:rsidRPr="000456B4">
                <w:rPr>
                  <w:rFonts w:eastAsia="SimSun"/>
                  <w:color w:val="0000FF"/>
                  <w:sz w:val="24"/>
                  <w:szCs w:val="22"/>
                  <w:u w:val="single"/>
                </w:rPr>
                <w:t>garysull@miscrosoft.com</w:t>
              </w:r>
            </w:hyperlink>
          </w:p>
          <w:p w14:paraId="15EDDA3D"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r>
    </w:tbl>
    <w:p w14:paraId="2B50FA1E" w14:textId="77777777" w:rsidR="00577D86" w:rsidRPr="000456B4" w:rsidRDefault="00577D86" w:rsidP="00577D86">
      <w:pPr>
        <w:tabs>
          <w:tab w:val="clear" w:pos="794"/>
          <w:tab w:val="clear" w:pos="1191"/>
          <w:tab w:val="clear" w:pos="1588"/>
          <w:tab w:val="clear" w:pos="1985"/>
          <w:tab w:val="left" w:pos="1800"/>
          <w:tab w:val="right" w:pos="9360"/>
        </w:tabs>
        <w:overflowPunct/>
        <w:autoSpaceDE/>
        <w:autoSpaceDN/>
        <w:adjustRightInd/>
        <w:spacing w:before="120" w:after="240"/>
        <w:jc w:val="center"/>
        <w:textAlignment w:val="auto"/>
        <w:rPr>
          <w:rFonts w:eastAsia="SimSun"/>
          <w:sz w:val="24"/>
          <w:szCs w:val="22"/>
        </w:rPr>
      </w:pPr>
      <w:r w:rsidRPr="000456B4">
        <w:rPr>
          <w:rFonts w:eastAsia="SimSun"/>
          <w:sz w:val="24"/>
          <w:szCs w:val="22"/>
          <w:u w:val="single"/>
        </w:rPr>
        <w:t>_____________________________</w:t>
      </w:r>
    </w:p>
    <w:p w14:paraId="5C980F89" w14:textId="77777777" w:rsidR="00577D86" w:rsidRPr="000456B4" w:rsidRDefault="00577D86" w:rsidP="00577D86">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Abstract</w:t>
      </w:r>
    </w:p>
    <w:p w14:paraId="5098F547" w14:textId="0FBF80CF" w:rsidR="00577D86" w:rsidRPr="000456B4" w:rsidRDefault="00577D86" w:rsidP="00577D86">
      <w:r w:rsidRPr="000456B4">
        <w:t xml:space="preserve">This document contains a draft of a </w:t>
      </w:r>
      <w:r w:rsidR="00337205">
        <w:t xml:space="preserve">second edition of a </w:t>
      </w:r>
      <w:r w:rsidRPr="000456B4">
        <w:t>technical report on video signal property description code points and their combinations that are widely used in production and video content workflows.</w:t>
      </w:r>
    </w:p>
    <w:p w14:paraId="446AA521" w14:textId="77777777" w:rsidR="0074246B" w:rsidRPr="00374CBE" w:rsidRDefault="0074246B" w:rsidP="0074246B">
      <w:bookmarkStart w:id="1" w:name="irecnoe"/>
      <w:bookmarkEnd w:id="1"/>
    </w:p>
    <w:tbl>
      <w:tblPr>
        <w:tblW w:w="0" w:type="auto"/>
        <w:tblLayout w:type="fixed"/>
        <w:tblLook w:val="0000" w:firstRow="0" w:lastRow="0" w:firstColumn="0" w:lastColumn="0" w:noHBand="0" w:noVBand="0"/>
      </w:tblPr>
      <w:tblGrid>
        <w:gridCol w:w="9945"/>
      </w:tblGrid>
      <w:tr w:rsidR="0074246B" w:rsidRPr="00374CBE" w14:paraId="02292F4F" w14:textId="77777777" w:rsidTr="00985E51">
        <w:tc>
          <w:tcPr>
            <w:tcW w:w="9945" w:type="dxa"/>
          </w:tcPr>
          <w:p w14:paraId="4A4DADC4" w14:textId="77777777" w:rsidR="0074246B" w:rsidRPr="00374CBE" w:rsidRDefault="0074246B" w:rsidP="00985E51">
            <w:pPr>
              <w:pStyle w:val="Headingb"/>
            </w:pPr>
            <w:bookmarkStart w:id="2" w:name="ikeye"/>
            <w:r w:rsidRPr="00374CBE">
              <w:t>Keywords</w:t>
            </w:r>
          </w:p>
          <w:p w14:paraId="21101CAF" w14:textId="10FDF065" w:rsidR="0074246B" w:rsidRPr="00374CBE" w:rsidRDefault="0074246B" w:rsidP="00206F76">
            <w:pPr>
              <w:rPr>
                <w:bCs/>
              </w:rPr>
            </w:pPr>
            <w:r w:rsidRPr="00374CBE">
              <w:t>AVC</w:t>
            </w:r>
            <w:r w:rsidR="00206F76" w:rsidRPr="00374CBE">
              <w:t>,</w:t>
            </w:r>
            <w:r w:rsidRPr="00374CBE">
              <w:t xml:space="preserve"> CICP</w:t>
            </w:r>
            <w:r w:rsidR="00206F76" w:rsidRPr="00374CBE">
              <w:t>,</w:t>
            </w:r>
            <w:r w:rsidRPr="00374CBE">
              <w:t xml:space="preserve"> HEVC</w:t>
            </w:r>
            <w:r w:rsidR="00206F76" w:rsidRPr="00374CBE">
              <w:t>,</w:t>
            </w:r>
            <w:r w:rsidRPr="00374CBE">
              <w:t xml:space="preserve"> </w:t>
            </w:r>
            <w:r w:rsidR="00206F76" w:rsidRPr="00374CBE">
              <w:t xml:space="preserve">video coding, </w:t>
            </w:r>
            <w:r w:rsidRPr="00374CBE">
              <w:t>video content</w:t>
            </w:r>
            <w:r w:rsidR="00206F76" w:rsidRPr="00374CBE">
              <w:t>,</w:t>
            </w:r>
            <w:r w:rsidRPr="00374CBE">
              <w:t xml:space="preserve"> </w:t>
            </w:r>
            <w:r w:rsidR="00206F76" w:rsidRPr="00374CBE">
              <w:t xml:space="preserve">video production, </w:t>
            </w:r>
            <w:r w:rsidRPr="00374CBE">
              <w:t>video signal type code points</w:t>
            </w:r>
            <w:r w:rsidR="00404C67">
              <w:t>, baseband</w:t>
            </w:r>
            <w:bookmarkEnd w:id="2"/>
          </w:p>
        </w:tc>
      </w:tr>
    </w:tbl>
    <w:p w14:paraId="0DEB4C0F" w14:textId="77777777" w:rsidR="00873DA1" w:rsidRPr="00374CBE" w:rsidRDefault="00873DA1" w:rsidP="00070C43">
      <w:bookmarkStart w:id="3" w:name="_Toc368224322"/>
      <w:bookmarkStart w:id="4" w:name="_Toc368225060"/>
      <w:bookmarkStart w:id="5" w:name="_Toc368225416"/>
    </w:p>
    <w:p w14:paraId="05193C04" w14:textId="065EACE1" w:rsidR="0074246B" w:rsidRPr="00374CBE" w:rsidRDefault="0074246B" w:rsidP="0074246B">
      <w:pPr>
        <w:pStyle w:val="Headingb"/>
      </w:pPr>
      <w:r w:rsidRPr="00374CBE">
        <w:br w:type="page"/>
      </w:r>
      <w:r w:rsidRPr="00374CBE">
        <w:lastRenderedPageBreak/>
        <w:t>Introduction</w:t>
      </w:r>
      <w:bookmarkEnd w:id="3"/>
      <w:bookmarkEnd w:id="4"/>
      <w:bookmarkEnd w:id="5"/>
    </w:p>
    <w:p w14:paraId="3420097F" w14:textId="77777777" w:rsidR="0074246B" w:rsidRPr="00374CBE" w:rsidRDefault="0074246B" w:rsidP="0074246B">
      <w:r w:rsidRPr="00374CBE">
        <w:t>This document discusses video signal property description code points and their combinations that are widely used in production and video content workflows.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4C190EC6" w14:textId="6614E25B" w:rsidR="0074246B" w:rsidRPr="00374CBE" w:rsidRDefault="0074246B" w:rsidP="0074246B">
      <w:r w:rsidRPr="00374CBE">
        <w:t xml:space="preserve">The combinations of all possible expressible video properties as code point values could hypothetically result in hundreds or thousands of permutations; but many of those combinations are rarely or never used in practice. For example, it is highly unlikely that perceptual quantization (PQ) transfer characteristics function specified in </w:t>
      </w:r>
      <w:r w:rsidR="00D039F7" w:rsidRPr="00374CBE">
        <w:t>Recommendation</w:t>
      </w:r>
      <w:r w:rsidRPr="00374CBE">
        <w:t xml:space="preserve"> ITU-R BT.2100 would be combined with the colour primaries specified in </w:t>
      </w:r>
      <w:r w:rsidR="00D039F7" w:rsidRPr="00374CBE">
        <w:t>Recommendation</w:t>
      </w:r>
      <w:r w:rsidRPr="00374CBE">
        <w:t xml:space="preserve"> ITU-R BT.601. Only a small subset of the possible combinations is used in practice.</w:t>
      </w:r>
    </w:p>
    <w:p w14:paraId="7858A043" w14:textId="6A829894" w:rsidR="0074246B" w:rsidRPr="00374CBE" w:rsidRDefault="0074246B" w:rsidP="0074246B">
      <w:r w:rsidRPr="00374CBE">
        <w:t>This document is written to provide information to help the producers of various content processing tools to avoid processing mistakes that can cause video quality degradation due to having incorrect assumptions made about video property combinations. There are only a few limited sets of video property combinations that are widely used in present-day video production and distribution equipment chains. This document describes these limited sets of combinations that are currently widely used and describes how the associated signal type metadata is carried to aid in the automation of content workflows across various domains of capture, production</w:t>
      </w:r>
      <w:ins w:id="6" w:author="Yasser Syed" w:date="2019-07-30T16:55:00Z">
        <w:r w:rsidR="007A569E">
          <w:t>,</w:t>
        </w:r>
      </w:ins>
      <w:r w:rsidRPr="00374CBE">
        <w:t xml:space="preserve"> and distribution. Lastly, this document aims to help its readers, especially toolset developers, to repurpose tools to work properly across several domains (e.g., capture, production, production distribution</w:t>
      </w:r>
      <w:ins w:id="7" w:author="Yasser Syed" w:date="2019-07-30T16:55:00Z">
        <w:r w:rsidR="007A569E">
          <w:t>,</w:t>
        </w:r>
      </w:ins>
      <w:r w:rsidRPr="00374CBE">
        <w:t xml:space="preserve"> and service distribution) where similar video conversion functions (e.g., chroma subsampling or colour space conversions) may be performed.</w:t>
      </w:r>
    </w:p>
    <w:p w14:paraId="7B091E7A" w14:textId="77777777" w:rsidR="0074246B" w:rsidRPr="00374CBE" w:rsidRDefault="0074246B" w:rsidP="0074246B"/>
    <w:p w14:paraId="27E31D24" w14:textId="77777777" w:rsidR="0074246B" w:rsidRPr="00374CBE" w:rsidRDefault="0074246B" w:rsidP="0074246B">
      <w:pPr>
        <w:rPr>
          <w:b/>
          <w:bCs/>
        </w:rPr>
        <w:sectPr w:rsidR="0074246B" w:rsidRPr="00374CBE">
          <w:headerReference w:type="default" r:id="rId18"/>
          <w:pgSz w:w="11907" w:h="16834"/>
          <w:pgMar w:top="1134" w:right="1134" w:bottom="1134" w:left="1134" w:header="567" w:footer="567" w:gutter="0"/>
          <w:paperSrc w:first="15" w:other="15"/>
          <w:pgNumType w:fmt="lowerRoman"/>
          <w:cols w:space="720"/>
          <w:docGrid w:linePitch="326"/>
        </w:sectPr>
      </w:pPr>
    </w:p>
    <w:p w14:paraId="4EE1BA6E" w14:textId="359FFF23" w:rsidR="0074246B" w:rsidRPr="00374CBE" w:rsidRDefault="00337205" w:rsidP="0074246B">
      <w:pPr>
        <w:pStyle w:val="RecNo"/>
      </w:pPr>
      <w:bookmarkStart w:id="8" w:name="p1rectexte"/>
      <w:bookmarkEnd w:id="8"/>
      <w:r>
        <w:lastRenderedPageBreak/>
        <w:t xml:space="preserve">Draft </w:t>
      </w:r>
      <w:r w:rsidR="0074246B" w:rsidRPr="00374CBE">
        <w:t>Supplement 19 to ITU-T H-series Recommendations</w:t>
      </w:r>
    </w:p>
    <w:p w14:paraId="44B9EB52" w14:textId="77777777" w:rsidR="0074246B" w:rsidRPr="00374CBE" w:rsidRDefault="0074246B" w:rsidP="0074246B">
      <w:pPr>
        <w:pStyle w:val="Rectitle"/>
      </w:pPr>
      <w:r w:rsidRPr="00374CBE">
        <w:t>Usage of video signal type code points</w:t>
      </w:r>
    </w:p>
    <w:p w14:paraId="329BFEFC" w14:textId="3E75CC9F" w:rsidR="00D909B6" w:rsidRPr="00374CBE" w:rsidRDefault="0048239C" w:rsidP="0052009F">
      <w:pPr>
        <w:pStyle w:val="Heading1"/>
        <w:rPr>
          <w:szCs w:val="24"/>
        </w:rPr>
      </w:pPr>
      <w:bookmarkStart w:id="9" w:name="_Toc382790595"/>
      <w:bookmarkStart w:id="10" w:name="_Toc391107406"/>
      <w:bookmarkStart w:id="11" w:name="_Toc5880031"/>
      <w:bookmarkStart w:id="12" w:name="_Toc7091302"/>
      <w:r w:rsidRPr="00374CBE">
        <w:rPr>
          <w:szCs w:val="24"/>
        </w:rPr>
        <w:t>1</w:t>
      </w:r>
      <w:r w:rsidRPr="00374CBE">
        <w:rPr>
          <w:szCs w:val="24"/>
        </w:rPr>
        <w:tab/>
      </w:r>
      <w:r w:rsidR="00D909B6" w:rsidRPr="00374CBE">
        <w:rPr>
          <w:szCs w:val="24"/>
        </w:rPr>
        <w:t>Scope</w:t>
      </w:r>
      <w:bookmarkEnd w:id="9"/>
      <w:bookmarkEnd w:id="10"/>
      <w:bookmarkEnd w:id="11"/>
      <w:bookmarkEnd w:id="12"/>
    </w:p>
    <w:p w14:paraId="2591D381" w14:textId="23ECD985" w:rsidR="00E81D90" w:rsidRPr="00374CBE" w:rsidRDefault="00E81D90" w:rsidP="0027488F">
      <w:r w:rsidRPr="00374CBE">
        <w:t xml:space="preserve">This </w:t>
      </w:r>
      <w:r w:rsidR="00A24D2E" w:rsidRPr="00374CBE">
        <w:t>Supplement</w:t>
      </w:r>
      <w:r w:rsidRPr="00374CBE">
        <w:t xml:space="preserve"> describes common industry representation practices for the usage of video signal type code points, as these properties are conveyed across video content production and distribution carriage systems.</w:t>
      </w:r>
    </w:p>
    <w:p w14:paraId="666BBA0D" w14:textId="057BFB22" w:rsidR="00D909B6" w:rsidRPr="00374CBE" w:rsidRDefault="0048239C">
      <w:pPr>
        <w:pStyle w:val="Heading1"/>
        <w:rPr>
          <w:szCs w:val="24"/>
        </w:rPr>
      </w:pPr>
      <w:bookmarkStart w:id="13" w:name="_Toc382790596"/>
      <w:bookmarkStart w:id="14" w:name="_Toc391107407"/>
      <w:bookmarkStart w:id="15" w:name="_Toc5880032"/>
      <w:bookmarkStart w:id="16" w:name="_Toc7091303"/>
      <w:r w:rsidRPr="00374CBE">
        <w:rPr>
          <w:szCs w:val="24"/>
        </w:rPr>
        <w:t>2</w:t>
      </w:r>
      <w:r w:rsidRPr="00374CBE">
        <w:rPr>
          <w:szCs w:val="24"/>
        </w:rPr>
        <w:tab/>
      </w:r>
      <w:r w:rsidR="00703B65" w:rsidRPr="00374CBE">
        <w:rPr>
          <w:szCs w:val="24"/>
        </w:rPr>
        <w:t>R</w:t>
      </w:r>
      <w:r w:rsidR="00D909B6" w:rsidRPr="00374CBE">
        <w:rPr>
          <w:szCs w:val="24"/>
        </w:rPr>
        <w:t>eferences</w:t>
      </w:r>
      <w:bookmarkEnd w:id="13"/>
      <w:bookmarkEnd w:id="14"/>
      <w:bookmarkEnd w:id="15"/>
      <w:bookmarkEnd w:id="16"/>
    </w:p>
    <w:p w14:paraId="4DCD7BC8" w14:textId="77777777" w:rsidR="00D909B6" w:rsidRPr="00374CBE" w:rsidRDefault="00E81D90" w:rsidP="00AA4A84">
      <w:r w:rsidRPr="00374CBE">
        <w:t xml:space="preserve">The following documents are referred to in the text in such a way that some or all of their content constitutes requirements of this document. For dated references, only the edition cited applies. </w:t>
      </w:r>
      <w:bookmarkStart w:id="17" w:name="_Hlk536722084"/>
      <w:r w:rsidRPr="00374CBE">
        <w:t>For undated references, the latest edition of the referenced document (including any amendments) applies.</w:t>
      </w:r>
      <w:bookmarkEnd w:id="17"/>
    </w:p>
    <w:p w14:paraId="5F12998C" w14:textId="0BC7EA49" w:rsidR="009363E5" w:rsidRPr="00374CBE" w:rsidRDefault="0048239C" w:rsidP="001F05F0">
      <w:pPr>
        <w:pStyle w:val="Heading2"/>
      </w:pPr>
      <w:bookmarkStart w:id="18" w:name="_Toc382790597"/>
      <w:bookmarkStart w:id="19" w:name="_Toc391107408"/>
      <w:bookmarkStart w:id="20" w:name="_Toc5880033"/>
      <w:bookmarkStart w:id="21" w:name="_Toc7091304"/>
      <w:r w:rsidRPr="00374CBE">
        <w:t>2.1</w:t>
      </w:r>
      <w:r w:rsidRPr="00374CBE">
        <w:tab/>
      </w:r>
      <w:r w:rsidR="009363E5" w:rsidRPr="00374CBE">
        <w:t>Identical Recommendations | International Standards</w:t>
      </w:r>
      <w:bookmarkEnd w:id="18"/>
      <w:bookmarkEnd w:id="19"/>
      <w:bookmarkEnd w:id="20"/>
      <w:bookmarkEnd w:id="21"/>
    </w:p>
    <w:p w14:paraId="67996D4B" w14:textId="7EA70FE3" w:rsidR="009363E5" w:rsidRPr="009C4C03" w:rsidRDefault="009363E5" w:rsidP="009363E5">
      <w:pPr>
        <w:pStyle w:val="enumlev1"/>
      </w:pPr>
      <w:r w:rsidRPr="009C4C03">
        <w:t>–</w:t>
      </w:r>
      <w:r w:rsidRPr="009C4C03">
        <w:tab/>
        <w:t>Rec</w:t>
      </w:r>
      <w:r w:rsidR="006F1B60" w:rsidRPr="009C4C03">
        <w:t>ommendation</w:t>
      </w:r>
      <w:r w:rsidRPr="009C4C03">
        <w:t xml:space="preserve"> ITU-T H.222.0 | ISO/IEC 13818-1 </w:t>
      </w:r>
      <w:r w:rsidRPr="009C4C03">
        <w:rPr>
          <w:i/>
        </w:rPr>
        <w:t>Information technology – Generic coding of moving pictures and associated audio information – Part 1: Systems</w:t>
      </w:r>
      <w:r w:rsidR="0048239C" w:rsidRPr="009C4C03">
        <w:t>.</w:t>
      </w:r>
    </w:p>
    <w:p w14:paraId="0402C37F" w14:textId="6A197903" w:rsidR="00333D26" w:rsidRPr="009C4C03" w:rsidRDefault="00333D26" w:rsidP="00333D26">
      <w:pPr>
        <w:pStyle w:val="enumlev1"/>
      </w:pPr>
      <w:r w:rsidRPr="009C4C03">
        <w:t>–</w:t>
      </w:r>
      <w:r w:rsidRPr="009C4C03">
        <w:tab/>
        <w:t>Rec</w:t>
      </w:r>
      <w:r w:rsidR="006F1B60" w:rsidRPr="009C4C03">
        <w:t>ommendation</w:t>
      </w:r>
      <w:r w:rsidRPr="009C4C03">
        <w:t xml:space="preserve"> ITU-T H.262 | ISO/IEC 13818-2 </w:t>
      </w:r>
      <w:r w:rsidRPr="009C4C03">
        <w:rPr>
          <w:i/>
        </w:rPr>
        <w:t>Information technology – Generic coding of moving pictures and associated audio information – Part 2: Video</w:t>
      </w:r>
      <w:r w:rsidR="0048239C" w:rsidRPr="009C4C03">
        <w:t>.</w:t>
      </w:r>
    </w:p>
    <w:p w14:paraId="79128C2A" w14:textId="0C3C4492" w:rsidR="009363E5" w:rsidRPr="00374CBE" w:rsidRDefault="0048239C" w:rsidP="0048239C">
      <w:pPr>
        <w:pStyle w:val="Heading2"/>
        <w:rPr>
          <w:sz w:val="24"/>
          <w:szCs w:val="24"/>
        </w:rPr>
      </w:pPr>
      <w:bookmarkStart w:id="22" w:name="_Toc382790598"/>
      <w:bookmarkStart w:id="23" w:name="_Toc391107409"/>
      <w:bookmarkStart w:id="24" w:name="_Toc5880034"/>
      <w:bookmarkStart w:id="25" w:name="_Toc7091305"/>
      <w:r w:rsidRPr="00374CBE">
        <w:rPr>
          <w:sz w:val="24"/>
          <w:szCs w:val="24"/>
        </w:rPr>
        <w:t>2.2</w:t>
      </w:r>
      <w:r w:rsidRPr="00374CBE">
        <w:rPr>
          <w:sz w:val="24"/>
          <w:szCs w:val="24"/>
        </w:rPr>
        <w:tab/>
      </w:r>
      <w:r w:rsidR="009363E5" w:rsidRPr="00374CBE">
        <w:rPr>
          <w:sz w:val="24"/>
          <w:szCs w:val="24"/>
        </w:rPr>
        <w:t>Paired Recommendations | International Standards equivalent in technical content</w:t>
      </w:r>
      <w:bookmarkEnd w:id="22"/>
      <w:bookmarkEnd w:id="23"/>
      <w:bookmarkEnd w:id="24"/>
      <w:bookmarkEnd w:id="25"/>
    </w:p>
    <w:p w14:paraId="38AE79DE" w14:textId="0B11BB20" w:rsidR="004D6633" w:rsidRPr="00374CBE" w:rsidRDefault="009363E5" w:rsidP="00B971D9">
      <w:pPr>
        <w:pStyle w:val="enumlev1"/>
      </w:pPr>
      <w:r w:rsidRPr="00374CBE">
        <w:t>–</w:t>
      </w:r>
      <w:r w:rsidRPr="00374CBE">
        <w:tab/>
      </w:r>
      <w:r w:rsidR="00D039F7" w:rsidRPr="00374CBE">
        <w:t>Recommendation</w:t>
      </w:r>
      <w:r w:rsidRPr="00374CBE">
        <w:t xml:space="preserve"> ITU-T H.264</w:t>
      </w:r>
      <w:r w:rsidR="004D6633" w:rsidRPr="00374CBE">
        <w:t xml:space="preserve">, </w:t>
      </w:r>
      <w:r w:rsidR="004D6633" w:rsidRPr="00374CBE">
        <w:rPr>
          <w:i/>
        </w:rPr>
        <w:t xml:space="preserve">Advanced video coding for generic </w:t>
      </w:r>
      <w:proofErr w:type="spellStart"/>
      <w:r w:rsidR="004D6633" w:rsidRPr="00374CBE">
        <w:rPr>
          <w:i/>
        </w:rPr>
        <w:t>audiovisual</w:t>
      </w:r>
      <w:proofErr w:type="spellEnd"/>
      <w:r w:rsidR="004D6633" w:rsidRPr="00374CBE">
        <w:rPr>
          <w:i/>
        </w:rPr>
        <w:t xml:space="preserve"> services</w:t>
      </w:r>
      <w:r w:rsidR="004D6633" w:rsidRPr="00374CBE">
        <w:t>.</w:t>
      </w:r>
    </w:p>
    <w:p w14:paraId="57982DD4" w14:textId="592EEB5D" w:rsidR="009363E5" w:rsidRPr="00374CBE" w:rsidRDefault="004D6633" w:rsidP="00B971D9">
      <w:pPr>
        <w:pStyle w:val="enumlev1"/>
      </w:pPr>
      <w:r w:rsidRPr="00374CBE">
        <w:tab/>
      </w:r>
      <w:r w:rsidR="009363E5" w:rsidRPr="00374CBE">
        <w:t>ISO/IEC 14496-10</w:t>
      </w:r>
      <w:r w:rsidRPr="00374CBE">
        <w:t xml:space="preserve">, </w:t>
      </w:r>
      <w:r w:rsidRPr="00374CBE">
        <w:rPr>
          <w:i/>
        </w:rPr>
        <w:t>Information technology – Coding of audio-visual objects – Part 10: Advanced Video Coding</w:t>
      </w:r>
      <w:r w:rsidR="009363E5" w:rsidRPr="00374CBE">
        <w:rPr>
          <w:i/>
        </w:rPr>
        <w:t xml:space="preserve"> Advanced Video Coding</w:t>
      </w:r>
      <w:r w:rsidRPr="00374CBE">
        <w:t>.</w:t>
      </w:r>
    </w:p>
    <w:p w14:paraId="6E700FE8" w14:textId="6BC37707" w:rsidR="004D6633" w:rsidRPr="00374CBE" w:rsidRDefault="00333D26" w:rsidP="00B971D9">
      <w:pPr>
        <w:pStyle w:val="enumlev1"/>
      </w:pPr>
      <w:bookmarkStart w:id="26" w:name="_Toc382790599"/>
      <w:bookmarkStart w:id="27" w:name="_Toc391107410"/>
      <w:r w:rsidRPr="00374CBE">
        <w:t>–</w:t>
      </w:r>
      <w:r w:rsidRPr="00374CBE">
        <w:tab/>
      </w:r>
      <w:r w:rsidR="00D039F7" w:rsidRPr="00374CBE">
        <w:t>Recommendation</w:t>
      </w:r>
      <w:r w:rsidRPr="00374CBE">
        <w:t xml:space="preserve"> ITU-T H.265</w:t>
      </w:r>
      <w:r w:rsidR="004D6633" w:rsidRPr="00374CBE">
        <w:t>,</w:t>
      </w:r>
      <w:r w:rsidRPr="00374CBE">
        <w:t xml:space="preserve"> </w:t>
      </w:r>
      <w:r w:rsidRPr="00374CBE">
        <w:rPr>
          <w:i/>
        </w:rPr>
        <w:t>High efficiency video coding</w:t>
      </w:r>
      <w:r w:rsidR="00AC3636" w:rsidRPr="00374CBE">
        <w:t>.</w:t>
      </w:r>
    </w:p>
    <w:p w14:paraId="0423008D" w14:textId="44BA3B4F" w:rsidR="00333D26" w:rsidRPr="00374CBE" w:rsidRDefault="004D6633" w:rsidP="00B971D9">
      <w:pPr>
        <w:pStyle w:val="enumlev1"/>
      </w:pPr>
      <w:r w:rsidRPr="00374CBE">
        <w:tab/>
        <w:t>ISO/IEC 23008-2,</w:t>
      </w:r>
      <w:r w:rsidR="00AC3636" w:rsidRPr="00374CBE">
        <w:t xml:space="preserve"> </w:t>
      </w:r>
      <w:r w:rsidR="00AC3636" w:rsidRPr="00374CBE">
        <w:rPr>
          <w:i/>
        </w:rPr>
        <w:t>Information technology – High efficiency coding and media delivery in heterogeneous environments – Part 2: High efficiency video coding</w:t>
      </w:r>
      <w:r w:rsidR="00AC3636" w:rsidRPr="00374CBE">
        <w:t>.</w:t>
      </w:r>
    </w:p>
    <w:p w14:paraId="4DD8CF3A" w14:textId="2F7BE32A" w:rsidR="00333D26" w:rsidRPr="00374CBE" w:rsidRDefault="00333D26" w:rsidP="00B971D9">
      <w:pPr>
        <w:pStyle w:val="enumlev1"/>
      </w:pPr>
      <w:r w:rsidRPr="00374CBE">
        <w:t>–</w:t>
      </w:r>
      <w:r w:rsidRPr="00374CBE">
        <w:tab/>
      </w:r>
      <w:r w:rsidR="00D039F7" w:rsidRPr="00374CBE">
        <w:t>Recommendation</w:t>
      </w:r>
      <w:r w:rsidRPr="00374CBE">
        <w:t xml:space="preserve"> ITU-T H.273</w:t>
      </w:r>
      <w:r w:rsidR="004D6633" w:rsidRPr="00374CBE">
        <w:t>,</w:t>
      </w:r>
      <w:r w:rsidRPr="00374CBE">
        <w:t xml:space="preserve"> </w:t>
      </w:r>
      <w:r w:rsidRPr="00374CBE">
        <w:rPr>
          <w:i/>
        </w:rPr>
        <w:t>Coding-independent code points for video signal type identification</w:t>
      </w:r>
      <w:r w:rsidR="0048239C" w:rsidRPr="00374CBE">
        <w:t>.</w:t>
      </w:r>
    </w:p>
    <w:p w14:paraId="6DD38D0B" w14:textId="1FF34943" w:rsidR="004D6633" w:rsidRPr="00374CBE" w:rsidRDefault="00945EFD" w:rsidP="00B971D9">
      <w:pPr>
        <w:pStyle w:val="enumlev1"/>
      </w:pPr>
      <w:r w:rsidRPr="00374CBE">
        <w:t>–</w:t>
      </w:r>
      <w:r w:rsidR="004D6633" w:rsidRPr="00374CBE">
        <w:tab/>
        <w:t>ISO/IEC 23091-2</w:t>
      </w:r>
      <w:r w:rsidR="00AC3636" w:rsidRPr="00374CBE">
        <w:t xml:space="preserve">, </w:t>
      </w:r>
      <w:r w:rsidR="00AC3636" w:rsidRPr="00374CBE">
        <w:rPr>
          <w:i/>
        </w:rPr>
        <w:t>Information technology – Coding-independent code points – Part 2: Video</w:t>
      </w:r>
      <w:r w:rsidR="00AC3636" w:rsidRPr="00374CBE">
        <w:t>.</w:t>
      </w:r>
    </w:p>
    <w:p w14:paraId="045B5C4C" w14:textId="3D8B53E4" w:rsidR="009363E5" w:rsidRPr="00374CBE" w:rsidRDefault="0048239C" w:rsidP="0048239C">
      <w:pPr>
        <w:pStyle w:val="Heading2"/>
        <w:rPr>
          <w:sz w:val="24"/>
          <w:szCs w:val="24"/>
        </w:rPr>
      </w:pPr>
      <w:bookmarkStart w:id="28" w:name="_Toc5880035"/>
      <w:bookmarkStart w:id="29" w:name="_Toc7091306"/>
      <w:r w:rsidRPr="00374CBE">
        <w:rPr>
          <w:sz w:val="24"/>
          <w:szCs w:val="24"/>
        </w:rPr>
        <w:t>2.3</w:t>
      </w:r>
      <w:r w:rsidRPr="00374CBE">
        <w:rPr>
          <w:sz w:val="24"/>
          <w:szCs w:val="24"/>
        </w:rPr>
        <w:tab/>
      </w:r>
      <w:r w:rsidR="009363E5" w:rsidRPr="00374CBE">
        <w:rPr>
          <w:sz w:val="24"/>
          <w:szCs w:val="24"/>
        </w:rPr>
        <w:t>Additional references</w:t>
      </w:r>
      <w:bookmarkEnd w:id="26"/>
      <w:bookmarkEnd w:id="27"/>
      <w:bookmarkEnd w:id="28"/>
      <w:bookmarkEnd w:id="29"/>
    </w:p>
    <w:p w14:paraId="616E4984" w14:textId="3C5B4CFF" w:rsidR="004D6633" w:rsidRPr="00374CBE" w:rsidRDefault="00374CBE" w:rsidP="00F4709B">
      <w:pPr>
        <w:pStyle w:val="enumlev1"/>
      </w:pPr>
      <w:r w:rsidRPr="00374CBE">
        <w:t>–</w:t>
      </w:r>
      <w:r w:rsidRPr="00374CBE">
        <w:tab/>
        <w:t>ITU-T H-Suppl. </w:t>
      </w:r>
      <w:r w:rsidR="004D6633" w:rsidRPr="00374CBE">
        <w:t xml:space="preserve">15, </w:t>
      </w:r>
      <w:r w:rsidR="004D6633" w:rsidRPr="00374CBE">
        <w:rPr>
          <w:i/>
        </w:rPr>
        <w:t xml:space="preserve">Conversion and coding practices for HDR/WCG </w:t>
      </w:r>
      <w:proofErr w:type="spellStart"/>
      <w:r w:rsidR="004D6633" w:rsidRPr="00374CBE">
        <w:rPr>
          <w:i/>
        </w:rPr>
        <w:t>Y′CbCr</w:t>
      </w:r>
      <w:proofErr w:type="spellEnd"/>
      <w:r w:rsidR="004D6633" w:rsidRPr="00374CBE">
        <w:rPr>
          <w:i/>
        </w:rPr>
        <w:t xml:space="preserve"> 4:2:0 video with PQ transfer characteristics</w:t>
      </w:r>
      <w:r w:rsidR="004D6633" w:rsidRPr="00374CBE">
        <w:t>.</w:t>
      </w:r>
    </w:p>
    <w:p w14:paraId="5F072F7B" w14:textId="57AB1626" w:rsidR="004D6633" w:rsidRPr="00374CBE" w:rsidRDefault="004D6633" w:rsidP="00F4709B">
      <w:pPr>
        <w:pStyle w:val="enumlev1"/>
      </w:pPr>
      <w:r w:rsidRPr="00374CBE">
        <w:tab/>
        <w:t>ISO/IEC TR 23008-14</w:t>
      </w:r>
      <w:r w:rsidR="00AC3636" w:rsidRPr="00374CBE">
        <w:t xml:space="preserve">, </w:t>
      </w:r>
      <w:r w:rsidR="00AC3636" w:rsidRPr="00374CBE">
        <w:rPr>
          <w:i/>
        </w:rPr>
        <w:t xml:space="preserve">Information technology – High efficiency coding and media delivery in heterogeneous environments – Part 14: Conversion and coding practices for HDR/WCG </w:t>
      </w:r>
      <w:proofErr w:type="spellStart"/>
      <w:r w:rsidR="00AC3636" w:rsidRPr="00374CBE">
        <w:rPr>
          <w:i/>
        </w:rPr>
        <w:t>Y'CbCr</w:t>
      </w:r>
      <w:proofErr w:type="spellEnd"/>
      <w:r w:rsidR="00AC3636" w:rsidRPr="00374CBE">
        <w:rPr>
          <w:i/>
        </w:rPr>
        <w:t xml:space="preserve"> 4:2:0 video with PQ transfer characteristics</w:t>
      </w:r>
      <w:r w:rsidR="00AC3636" w:rsidRPr="00374CBE">
        <w:t>.</w:t>
      </w:r>
    </w:p>
    <w:p w14:paraId="31B57C6B" w14:textId="707223DA" w:rsidR="004D6633" w:rsidRPr="00374CBE" w:rsidRDefault="004D6633" w:rsidP="00F4709B">
      <w:pPr>
        <w:pStyle w:val="enumlev1"/>
      </w:pPr>
      <w:r w:rsidRPr="00374CBE">
        <w:t>–</w:t>
      </w:r>
      <w:r w:rsidRPr="00374CBE">
        <w:tab/>
        <w:t>ITU-T H</w:t>
      </w:r>
      <w:r w:rsidR="00374CBE" w:rsidRPr="00374CBE">
        <w:t>-Suppl. </w:t>
      </w:r>
      <w:r w:rsidRPr="00374CBE">
        <w:t xml:space="preserve">18, </w:t>
      </w:r>
      <w:r w:rsidRPr="00374CBE">
        <w:rPr>
          <w:i/>
        </w:rPr>
        <w:t>Signalling, backward compatibility and display adaptation for HDR/WCG video coding</w:t>
      </w:r>
      <w:r w:rsidRPr="00374CBE">
        <w:t>.</w:t>
      </w:r>
    </w:p>
    <w:p w14:paraId="1A72DC95" w14:textId="225F9B0B" w:rsidR="004D6633" w:rsidRDefault="004D6633" w:rsidP="00F4709B">
      <w:pPr>
        <w:pStyle w:val="enumlev1"/>
      </w:pPr>
      <w:r w:rsidRPr="00374CBE">
        <w:tab/>
        <w:t xml:space="preserve">ISO/IEC TR 23008-15, </w:t>
      </w:r>
      <w:r w:rsidR="006F1B60" w:rsidRPr="00374CBE">
        <w:rPr>
          <w:i/>
        </w:rPr>
        <w:t>Information technology – High efficiency coding and media delivery in heterogeneous environments – Part 15: Signalling, backward compatibility and display adaptation for HDR/WCG video</w:t>
      </w:r>
      <w:r w:rsidR="006F1B60" w:rsidRPr="00374CBE">
        <w:t>.</w:t>
      </w:r>
    </w:p>
    <w:p w14:paraId="48CBB8F5" w14:textId="73DE974B" w:rsidR="00CD5AF1" w:rsidRPr="00374CBE" w:rsidRDefault="00337205" w:rsidP="00337205">
      <w:pPr>
        <w:pStyle w:val="enumlev1"/>
        <w:rPr>
          <w:lang w:eastAsia="ko-KR"/>
        </w:rPr>
      </w:pPr>
      <w:bookmarkStart w:id="30" w:name="_Ref534037401"/>
      <w:r w:rsidRPr="00374CBE">
        <w:t>–</w:t>
      </w:r>
      <w:r w:rsidRPr="00374CBE">
        <w:tab/>
      </w:r>
      <w:r w:rsidR="00CD5AF1">
        <w:rPr>
          <w:lang w:eastAsia="ko-KR"/>
        </w:rPr>
        <w:t xml:space="preserve">Apple Developer: </w:t>
      </w:r>
      <w:proofErr w:type="spellStart"/>
      <w:r w:rsidR="00CD5AF1">
        <w:rPr>
          <w:lang w:eastAsia="ko-KR"/>
        </w:rPr>
        <w:t>AVCaptureColorSpace</w:t>
      </w:r>
      <w:proofErr w:type="spellEnd"/>
      <w:r w:rsidR="00CD5AF1">
        <w:rPr>
          <w:lang w:eastAsia="ko-KR"/>
        </w:rPr>
        <w:t>,</w:t>
      </w:r>
      <w:r w:rsidR="00CD5AF1">
        <w:rPr>
          <w:lang w:eastAsia="ko-KR"/>
        </w:rPr>
        <w:tab/>
        <w:t xml:space="preserve"> </w:t>
      </w:r>
      <w:r w:rsidR="00CD5AF1" w:rsidRPr="00FF3D6B">
        <w:rPr>
          <w:lang w:eastAsia="ko-KR"/>
        </w:rPr>
        <w:t>https://developer.apple.com/documentation/avfoundation/avcapturecolorspace</w:t>
      </w:r>
      <w:bookmarkEnd w:id="30"/>
      <w:r w:rsidR="00B45B24">
        <w:rPr>
          <w:lang w:eastAsia="ko-KR"/>
        </w:rPr>
        <w:t>.</w:t>
      </w:r>
    </w:p>
    <w:p w14:paraId="3FF08FE6" w14:textId="74C871E9" w:rsidR="00306A07" w:rsidRPr="00374CBE" w:rsidRDefault="00306A07" w:rsidP="00F4709B">
      <w:pPr>
        <w:pStyle w:val="enumlev1"/>
      </w:pPr>
      <w:r w:rsidRPr="00374CBE">
        <w:t>–</w:t>
      </w:r>
      <w:r w:rsidRPr="00374CBE">
        <w:tab/>
        <w:t>ARIB STD-B</w:t>
      </w:r>
      <w:r w:rsidR="00EA6E62" w:rsidRPr="00374CBE">
        <w:t>32</w:t>
      </w:r>
      <w:r w:rsidRPr="00374CBE">
        <w:t xml:space="preserve"> Version </w:t>
      </w:r>
      <w:r w:rsidR="00EA6E62" w:rsidRPr="00374CBE">
        <w:t>3.9</w:t>
      </w:r>
      <w:r w:rsidRPr="00374CBE">
        <w:t xml:space="preserve"> </w:t>
      </w:r>
      <w:r w:rsidR="00206A1B" w:rsidRPr="00374CBE">
        <w:rPr>
          <w:i/>
        </w:rPr>
        <w:t>Video Coding,</w:t>
      </w:r>
      <w:r w:rsidR="00206A1B" w:rsidRPr="00374CBE">
        <w:t xml:space="preserve"> </w:t>
      </w:r>
      <w:r w:rsidR="00206A1B" w:rsidRPr="00374CBE">
        <w:rPr>
          <w:i/>
        </w:rPr>
        <w:t>Audio Coding, and Multiplexing Specifications for Digital Broadcasting</w:t>
      </w:r>
      <w:r w:rsidR="0048239C" w:rsidRPr="00374CBE">
        <w:t>.</w:t>
      </w:r>
    </w:p>
    <w:p w14:paraId="0ACD3E8E" w14:textId="60511928" w:rsidR="00306A07" w:rsidRPr="00374CBE" w:rsidRDefault="00306A07" w:rsidP="00F4709B">
      <w:pPr>
        <w:pStyle w:val="enumlev1"/>
      </w:pPr>
      <w:r w:rsidRPr="00374CBE">
        <w:t>–</w:t>
      </w:r>
      <w:r w:rsidRPr="00374CBE">
        <w:tab/>
        <w:t>ATSC A/341 ATSC Standard: Video – HEVC</w:t>
      </w:r>
      <w:r w:rsidR="0048239C" w:rsidRPr="00374CBE">
        <w:t>.</w:t>
      </w:r>
    </w:p>
    <w:p w14:paraId="7EE57272" w14:textId="70A26C60" w:rsidR="00306A07" w:rsidRDefault="00306A07" w:rsidP="00F4709B">
      <w:pPr>
        <w:pStyle w:val="enumlev1"/>
      </w:pPr>
      <w:r w:rsidRPr="00374CBE">
        <w:t>–</w:t>
      </w:r>
      <w:r w:rsidRPr="00374CBE">
        <w:tab/>
        <w:t xml:space="preserve">Blu-ray Disc White Paper (Ultra HD Blu-ray) </w:t>
      </w:r>
      <w:r w:rsidRPr="00374CBE">
        <w:rPr>
          <w:i/>
        </w:rPr>
        <w:t>Audio Visual Application Format Specifications for BD</w:t>
      </w:r>
      <w:r w:rsidR="0048239C" w:rsidRPr="00374CBE">
        <w:rPr>
          <w:i/>
        </w:rPr>
        <w:noBreakHyphen/>
      </w:r>
      <w:r w:rsidRPr="00374CBE">
        <w:rPr>
          <w:i/>
        </w:rPr>
        <w:t>ROM Version 3.2</w:t>
      </w:r>
      <w:r w:rsidR="0048239C" w:rsidRPr="00374CBE">
        <w:t>.</w:t>
      </w:r>
    </w:p>
    <w:p w14:paraId="222487C7" w14:textId="6CE59FAF" w:rsidR="00404C67" w:rsidRPr="00095B34" w:rsidRDefault="00337205" w:rsidP="00337205">
      <w:pPr>
        <w:pStyle w:val="enumlev1"/>
        <w:rPr>
          <w:i/>
        </w:rPr>
      </w:pPr>
      <w:r w:rsidRPr="00374CBE">
        <w:t>–</w:t>
      </w:r>
      <w:r w:rsidRPr="00374CBE">
        <w:tab/>
      </w:r>
      <w:r w:rsidR="00404C67" w:rsidRPr="00C43F35">
        <w:rPr>
          <w:color w:val="000000"/>
        </w:rPr>
        <w:t>CTA 861-G:2017</w:t>
      </w:r>
      <w:r w:rsidR="00404C67" w:rsidRPr="00C43F35">
        <w:rPr>
          <w:i/>
          <w:color w:val="000000"/>
        </w:rPr>
        <w:t xml:space="preserve"> A DTV Profile for Uncompressed High Speed Digital Interfaces – AVI </w:t>
      </w:r>
      <w:proofErr w:type="spellStart"/>
      <w:r w:rsidR="00404C67" w:rsidRPr="00C43F35">
        <w:rPr>
          <w:i/>
          <w:color w:val="000000"/>
        </w:rPr>
        <w:t>InfoFrame</w:t>
      </w:r>
      <w:proofErr w:type="spellEnd"/>
      <w:r w:rsidR="00404C67" w:rsidRPr="00C43F35">
        <w:rPr>
          <w:i/>
          <w:color w:val="000000"/>
        </w:rPr>
        <w:t xml:space="preserve"> Version Errata: 09/13/</w:t>
      </w:r>
    </w:p>
    <w:p w14:paraId="43648DB4" w14:textId="47DFBD7F" w:rsidR="00306A07" w:rsidRPr="00374CBE" w:rsidRDefault="00306A07" w:rsidP="00F4709B">
      <w:pPr>
        <w:pStyle w:val="enumlev1"/>
      </w:pPr>
      <w:r w:rsidRPr="00374CBE">
        <w:t>–</w:t>
      </w:r>
      <w:r w:rsidRPr="00374CBE">
        <w:tab/>
        <w:t xml:space="preserve">ETSI TS 101 154 </w:t>
      </w:r>
      <w:r w:rsidRPr="00374CBE">
        <w:rPr>
          <w:i/>
        </w:rPr>
        <w:t>Digital Video Broadcasting (DVB): Specification for the use of Video and Audio Coding in Broadcast and Broadband Applications</w:t>
      </w:r>
      <w:r w:rsidR="0048239C" w:rsidRPr="00374CBE">
        <w:t>.</w:t>
      </w:r>
    </w:p>
    <w:p w14:paraId="039D09D6" w14:textId="555E6F93" w:rsidR="00E81D90" w:rsidRPr="00374CBE" w:rsidRDefault="00E81D90" w:rsidP="00F4709B">
      <w:pPr>
        <w:pStyle w:val="enumlev1"/>
      </w:pPr>
      <w:r w:rsidRPr="00374CBE">
        <w:lastRenderedPageBreak/>
        <w:t>–</w:t>
      </w:r>
      <w:r w:rsidRPr="00374CBE">
        <w:tab/>
        <w:t xml:space="preserve">ISO/IEC 14496-12, </w:t>
      </w:r>
      <w:r w:rsidRPr="00374CBE">
        <w:rPr>
          <w:i/>
        </w:rPr>
        <w:t>Information technology – Coding of audio-visual objects – Part 12: ISO base media file format</w:t>
      </w:r>
      <w:r w:rsidR="0048239C" w:rsidRPr="00374CBE">
        <w:t>.</w:t>
      </w:r>
    </w:p>
    <w:p w14:paraId="3A8F093F" w14:textId="0D85C52B" w:rsidR="00E81D90" w:rsidRPr="00374CBE" w:rsidRDefault="00E81D90" w:rsidP="00F4709B">
      <w:pPr>
        <w:pStyle w:val="enumlev1"/>
      </w:pPr>
      <w:r w:rsidRPr="00374CBE">
        <w:t>–</w:t>
      </w:r>
      <w:r w:rsidRPr="00374CBE">
        <w:tab/>
        <w:t xml:space="preserve">ISO/IEC 14496-14, </w:t>
      </w:r>
      <w:r w:rsidRPr="00374CBE">
        <w:rPr>
          <w:i/>
        </w:rPr>
        <w:t>Information technology – Coding of audio- visual objects – Part 14: MP4 file format</w:t>
      </w:r>
      <w:r w:rsidR="0048239C" w:rsidRPr="00374CBE">
        <w:t>.</w:t>
      </w:r>
    </w:p>
    <w:p w14:paraId="1C6279B3" w14:textId="017464EE" w:rsidR="00E81D90" w:rsidRPr="00374CBE" w:rsidRDefault="00E81D90" w:rsidP="00F4709B">
      <w:pPr>
        <w:pStyle w:val="enumlev1"/>
      </w:pPr>
      <w:r w:rsidRPr="00374CBE">
        <w:t>–</w:t>
      </w:r>
      <w:r w:rsidRPr="00374CBE">
        <w:tab/>
        <w:t>ISO/IEC 14496-15</w:t>
      </w:r>
      <w:r w:rsidR="0048239C" w:rsidRPr="00374CBE">
        <w:t>,</w:t>
      </w:r>
      <w:r w:rsidRPr="00374CBE">
        <w:t xml:space="preserve"> </w:t>
      </w:r>
      <w:r w:rsidRPr="00374CBE">
        <w:rPr>
          <w:i/>
        </w:rPr>
        <w:t>Information technology – Coding of audio-visual objects – Part 15: Carriage of network abstraction layer (NAL) unit structured video in ISO base media file format</w:t>
      </w:r>
      <w:r w:rsidR="0048239C" w:rsidRPr="00374CBE">
        <w:t>.</w:t>
      </w:r>
    </w:p>
    <w:p w14:paraId="08E38A45" w14:textId="31CB57A1"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BT.601-7</w:t>
      </w:r>
      <w:r w:rsidR="0048239C" w:rsidRPr="00374CBE">
        <w:t>,</w:t>
      </w:r>
      <w:r w:rsidRPr="00374CBE">
        <w:t xml:space="preserve"> </w:t>
      </w:r>
      <w:r w:rsidRPr="00374CBE">
        <w:rPr>
          <w:i/>
        </w:rPr>
        <w:t>Studio encoding parameters of digital television for standard 4:3 and wide-screen 16:9 aspect ratios</w:t>
      </w:r>
      <w:r w:rsidR="0048239C" w:rsidRPr="00374CBE">
        <w:t>.</w:t>
      </w:r>
    </w:p>
    <w:p w14:paraId="60ED8777" w14:textId="4141DB78" w:rsidR="00404C67" w:rsidRPr="00374CBE" w:rsidRDefault="00337205" w:rsidP="00337205">
      <w:pPr>
        <w:pStyle w:val="enumlev1"/>
      </w:pPr>
      <w:r w:rsidRPr="00374CBE">
        <w:t>–</w:t>
      </w:r>
      <w:r w:rsidRPr="00374CBE">
        <w:tab/>
      </w:r>
      <w:r w:rsidR="00404C67" w:rsidRPr="00C43F35">
        <w:rPr>
          <w:color w:val="000000"/>
        </w:rPr>
        <w:t>Rec. ITU-R BT.656-5:2007</w:t>
      </w:r>
      <w:r w:rsidR="00404C67" w:rsidRPr="00C43F35">
        <w:rPr>
          <w:i/>
          <w:color w:val="000000"/>
        </w:rPr>
        <w:t xml:space="preserve"> Interface for digital component video signals in 525-line and 625-line television systems operating at the 4:2:2 level of Recommendation ITU-R BT.601</w:t>
      </w:r>
      <w:r w:rsidR="00404C67">
        <w:rPr>
          <w:i/>
          <w:color w:val="000000"/>
        </w:rPr>
        <w:t>.</w:t>
      </w:r>
    </w:p>
    <w:p w14:paraId="1C3C1C0F" w14:textId="27202B7B"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w:t>
      </w:r>
      <w:r w:rsidR="009912D9" w:rsidRPr="00374CBE">
        <w:t>T</w:t>
      </w:r>
      <w:r w:rsidRPr="00374CBE">
        <w:t>.709-6</w:t>
      </w:r>
      <w:r w:rsidR="0048239C" w:rsidRPr="00374CBE">
        <w:t>,</w:t>
      </w:r>
      <w:r w:rsidRPr="00374CBE">
        <w:t xml:space="preserve"> </w:t>
      </w:r>
      <w:r w:rsidRPr="00374CBE">
        <w:rPr>
          <w:i/>
        </w:rPr>
        <w:t>Parameter values for the HDTV standards for production and international programme exchange</w:t>
      </w:r>
      <w:r w:rsidR="0048239C" w:rsidRPr="00374CBE">
        <w:t>.</w:t>
      </w:r>
    </w:p>
    <w:p w14:paraId="1830D205" w14:textId="7228DFAE" w:rsidR="00404C67" w:rsidRPr="00374CBE" w:rsidRDefault="00337205" w:rsidP="00337205">
      <w:pPr>
        <w:pStyle w:val="enumlev1"/>
      </w:pPr>
      <w:r w:rsidRPr="00374CBE">
        <w:t>–</w:t>
      </w:r>
      <w:r w:rsidRPr="00374CBE">
        <w:tab/>
      </w:r>
      <w:r w:rsidR="00404C67" w:rsidRPr="00C43F35">
        <w:rPr>
          <w:color w:val="000000"/>
        </w:rPr>
        <w:t>Rec. ITU-R BT.1120-9:2017</w:t>
      </w:r>
      <w:r w:rsidR="00404C67" w:rsidRPr="00C43F35">
        <w:rPr>
          <w:i/>
          <w:color w:val="000000"/>
        </w:rPr>
        <w:t xml:space="preserve"> Digital interfaces for studio signals with 1920x1080 image formats</w:t>
      </w:r>
      <w:r w:rsidR="00404C67">
        <w:t>.</w:t>
      </w:r>
    </w:p>
    <w:p w14:paraId="490D3E9F" w14:textId="4924B60F" w:rsidR="00E81D90" w:rsidRPr="00374CBE" w:rsidRDefault="00E81D90" w:rsidP="00F4709B">
      <w:pPr>
        <w:pStyle w:val="enumlev1"/>
      </w:pPr>
      <w:r w:rsidRPr="00374CBE">
        <w:t>–</w:t>
      </w:r>
      <w:r w:rsidRPr="00374CBE">
        <w:tab/>
      </w:r>
      <w:r w:rsidR="00D039F7" w:rsidRPr="00374CBE">
        <w:t>Recommendation</w:t>
      </w:r>
      <w:r w:rsidR="009912D9" w:rsidRPr="00374CBE">
        <w:t xml:space="preserve"> </w:t>
      </w:r>
      <w:r w:rsidRPr="00374CBE">
        <w:t>ITU-R BT.1886-0</w:t>
      </w:r>
      <w:r w:rsidR="0048239C" w:rsidRPr="00374CBE">
        <w:t>,</w:t>
      </w:r>
      <w:r w:rsidRPr="00374CBE">
        <w:t xml:space="preserve"> </w:t>
      </w:r>
      <w:r w:rsidRPr="00374CBE">
        <w:rPr>
          <w:i/>
        </w:rPr>
        <w:t>Reference electro-optical transfer function for flat panel displays used in HDTV studio production</w:t>
      </w:r>
      <w:r w:rsidR="0048239C" w:rsidRPr="00374CBE">
        <w:t>.</w:t>
      </w:r>
    </w:p>
    <w:p w14:paraId="1C282511" w14:textId="5E95D41F"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BT.2020-2</w:t>
      </w:r>
      <w:r w:rsidR="0048239C" w:rsidRPr="00374CBE">
        <w:t>,</w:t>
      </w:r>
      <w:r w:rsidRPr="00374CBE">
        <w:t xml:space="preserve"> </w:t>
      </w:r>
      <w:r w:rsidRPr="00374CBE">
        <w:rPr>
          <w:i/>
        </w:rPr>
        <w:t>Parameter values for ultra-high definition television systems for production and international programme exchange</w:t>
      </w:r>
      <w:r w:rsidR="0048239C" w:rsidRPr="00374CBE">
        <w:t>.</w:t>
      </w:r>
    </w:p>
    <w:p w14:paraId="34F78127" w14:textId="5415A211" w:rsidR="00404C67" w:rsidRPr="00095B34" w:rsidRDefault="00337205" w:rsidP="00337205">
      <w:pPr>
        <w:pStyle w:val="enumlev1"/>
        <w:rPr>
          <w:i/>
        </w:rPr>
      </w:pPr>
      <w:r w:rsidRPr="00374CBE">
        <w:t>–</w:t>
      </w:r>
      <w:r w:rsidRPr="00374CBE">
        <w:tab/>
      </w:r>
      <w:r w:rsidR="00404C67" w:rsidRPr="00C43F35">
        <w:rPr>
          <w:color w:val="000000"/>
        </w:rPr>
        <w:t>Rec. ITU-R BT.2077-2</w:t>
      </w:r>
      <w:r w:rsidR="00404C67">
        <w:rPr>
          <w:color w:val="000000"/>
        </w:rPr>
        <w:t>,</w:t>
      </w:r>
      <w:r w:rsidR="00404C67" w:rsidRPr="00C43F35">
        <w:rPr>
          <w:color w:val="000000"/>
        </w:rPr>
        <w:t xml:space="preserve"> </w:t>
      </w:r>
      <w:r w:rsidR="00404C67" w:rsidRPr="00F72381">
        <w:rPr>
          <w:i/>
          <w:color w:val="000000"/>
        </w:rPr>
        <w:t>Real-time serial digital interfaces for UHDTV Signals</w:t>
      </w:r>
      <w:r w:rsidR="00404C67">
        <w:rPr>
          <w:i/>
        </w:rPr>
        <w:t>.</w:t>
      </w:r>
    </w:p>
    <w:p w14:paraId="4B22C5B5" w14:textId="7972D446"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BT.2100-2</w:t>
      </w:r>
      <w:r w:rsidR="0048239C" w:rsidRPr="00374CBE">
        <w:t>,</w:t>
      </w:r>
      <w:r w:rsidRPr="00374CBE">
        <w:t xml:space="preserve"> </w:t>
      </w:r>
      <w:r w:rsidRPr="00374CBE">
        <w:rPr>
          <w:i/>
        </w:rPr>
        <w:t>Image parameter values for high dynamic range television for use in production and international programme exchange</w:t>
      </w:r>
      <w:r w:rsidR="0048239C" w:rsidRPr="00374CBE">
        <w:t>.</w:t>
      </w:r>
    </w:p>
    <w:p w14:paraId="3C527C53" w14:textId="6615F25F" w:rsidR="00404C67" w:rsidRPr="00C43F35" w:rsidRDefault="00337205" w:rsidP="00095B34">
      <w:pPr>
        <w:pStyle w:val="enumlev1"/>
        <w:rPr>
          <w:i/>
          <w:color w:val="000000"/>
        </w:rPr>
      </w:pPr>
      <w:r w:rsidRPr="00374CBE">
        <w:t>–</w:t>
      </w:r>
      <w:r w:rsidRPr="00374CBE">
        <w:tab/>
      </w:r>
      <w:r w:rsidR="00404C67" w:rsidRPr="00C43F35">
        <w:rPr>
          <w:color w:val="000000"/>
        </w:rPr>
        <w:t>SMPTE ST 259</w:t>
      </w:r>
      <w:r w:rsidR="00404C67">
        <w:rPr>
          <w:color w:val="000000"/>
        </w:rPr>
        <w:t>,</w:t>
      </w:r>
      <w:r w:rsidR="00404C67" w:rsidRPr="00C43F35">
        <w:rPr>
          <w:color w:val="000000"/>
        </w:rPr>
        <w:t xml:space="preserve"> Television</w:t>
      </w:r>
      <w:r w:rsidR="00404C67" w:rsidRPr="00C43F35">
        <w:rPr>
          <w:i/>
          <w:color w:val="000000"/>
        </w:rPr>
        <w:t xml:space="preserve"> – SDTV1 Digital Signal/Data – Serial Digital Interface</w:t>
      </w:r>
      <w:r w:rsidR="00404C67">
        <w:rPr>
          <w:i/>
          <w:color w:val="000000"/>
        </w:rPr>
        <w:t>.</w:t>
      </w:r>
    </w:p>
    <w:p w14:paraId="45467DBC" w14:textId="5B49A6D1" w:rsidR="00404C67" w:rsidRPr="00095B34"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292-1</w:t>
      </w:r>
      <w:r w:rsidR="00404C67">
        <w:rPr>
          <w:color w:val="000000"/>
        </w:rPr>
        <w:t>,</w:t>
      </w:r>
      <w:r w:rsidR="00404C67" w:rsidRPr="00C43F35">
        <w:rPr>
          <w:i/>
          <w:color w:val="000000"/>
        </w:rPr>
        <w:t xml:space="preserve"> 1.5 Gb/s Signal/Data Serial Interface</w:t>
      </w:r>
      <w:r w:rsidR="00404C67">
        <w:rPr>
          <w:i/>
          <w:color w:val="000000"/>
        </w:rPr>
        <w:t>.</w:t>
      </w:r>
    </w:p>
    <w:p w14:paraId="10078401" w14:textId="60EF46F0" w:rsidR="00E81D90" w:rsidRPr="00374CBE" w:rsidRDefault="00E81D90" w:rsidP="00F4709B">
      <w:pPr>
        <w:pStyle w:val="enumlev1"/>
      </w:pPr>
      <w:r w:rsidRPr="00374CBE">
        <w:t>–</w:t>
      </w:r>
      <w:r w:rsidRPr="00374CBE">
        <w:tab/>
        <w:t>SMPTE ST 298</w:t>
      </w:r>
      <w:r w:rsidR="0048239C" w:rsidRPr="00374CBE">
        <w:t>,</w:t>
      </w:r>
      <w:r w:rsidRPr="00374CBE">
        <w:t xml:space="preserve"> </w:t>
      </w:r>
      <w:r w:rsidRPr="00374CBE">
        <w:rPr>
          <w:i/>
        </w:rPr>
        <w:t>Universal Labels for Unique identification of Digital Data</w:t>
      </w:r>
      <w:r w:rsidR="0048239C" w:rsidRPr="00374CBE">
        <w:t>.</w:t>
      </w:r>
    </w:p>
    <w:p w14:paraId="0B5FC646" w14:textId="117A86B6" w:rsidR="00E81D90" w:rsidRPr="00374CBE" w:rsidRDefault="00E81D90" w:rsidP="00F4709B">
      <w:pPr>
        <w:pStyle w:val="enumlev1"/>
      </w:pPr>
      <w:r w:rsidRPr="00374CBE">
        <w:t>–</w:t>
      </w:r>
      <w:r w:rsidRPr="00374CBE">
        <w:tab/>
        <w:t>SMPTE ST 335</w:t>
      </w:r>
      <w:r w:rsidR="0048239C" w:rsidRPr="00374CBE">
        <w:t>,</w:t>
      </w:r>
      <w:r w:rsidRPr="00374CBE">
        <w:t xml:space="preserve"> </w:t>
      </w:r>
      <w:r w:rsidRPr="00374CBE">
        <w:rPr>
          <w:i/>
        </w:rPr>
        <w:t>Metadata Element Dictionary Structure</w:t>
      </w:r>
      <w:r w:rsidR="0048239C" w:rsidRPr="00374CBE">
        <w:t>.</w:t>
      </w:r>
    </w:p>
    <w:p w14:paraId="74462FD6" w14:textId="4AC81A5E" w:rsidR="00E81D90" w:rsidRDefault="00E81D90" w:rsidP="00F4709B">
      <w:pPr>
        <w:pStyle w:val="enumlev1"/>
      </w:pPr>
      <w:r w:rsidRPr="00374CBE">
        <w:t>–</w:t>
      </w:r>
      <w:r w:rsidRPr="00374CBE">
        <w:tab/>
        <w:t>SMPTE ST 336</w:t>
      </w:r>
      <w:r w:rsidR="0048239C" w:rsidRPr="00374CBE">
        <w:t>,</w:t>
      </w:r>
      <w:r w:rsidRPr="00374CBE">
        <w:t xml:space="preserve"> </w:t>
      </w:r>
      <w:r w:rsidRPr="00374CBE">
        <w:rPr>
          <w:i/>
        </w:rPr>
        <w:t>Data Encoding Protocol using Key-Length-Value</w:t>
      </w:r>
      <w:r w:rsidR="0048239C" w:rsidRPr="00374CBE">
        <w:t>.</w:t>
      </w:r>
    </w:p>
    <w:p w14:paraId="79A86714" w14:textId="7648BB0C" w:rsidR="00404C67" w:rsidRPr="00095B34"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372</w:t>
      </w:r>
      <w:r w:rsidR="00404C67">
        <w:rPr>
          <w:color w:val="000000"/>
        </w:rPr>
        <w:t>,</w:t>
      </w:r>
      <w:r w:rsidR="00404C67" w:rsidRPr="00C43F35">
        <w:rPr>
          <w:i/>
          <w:color w:val="000000"/>
        </w:rPr>
        <w:t xml:space="preserve"> Dual Link 1.5 Gb/s Digital Interface for 1920 x 1080 and 2048 x 1080 Picture Formats</w:t>
      </w:r>
      <w:r w:rsidR="00404C67">
        <w:rPr>
          <w:i/>
          <w:color w:val="000000"/>
        </w:rPr>
        <w:t>.</w:t>
      </w:r>
    </w:p>
    <w:p w14:paraId="43A61EBA" w14:textId="68979417" w:rsidR="00E81D90" w:rsidRPr="00374CBE" w:rsidRDefault="00E81D90" w:rsidP="00F4709B">
      <w:pPr>
        <w:pStyle w:val="enumlev1"/>
      </w:pPr>
      <w:r w:rsidRPr="00374CBE">
        <w:t>–</w:t>
      </w:r>
      <w:r w:rsidRPr="00374CBE">
        <w:tab/>
        <w:t>SMPTE ST 377-1</w:t>
      </w:r>
      <w:r w:rsidR="0048239C" w:rsidRPr="00374CBE">
        <w:t>,</w:t>
      </w:r>
      <w:r w:rsidRPr="00374CBE">
        <w:t xml:space="preserve"> </w:t>
      </w:r>
      <w:r w:rsidRPr="00374CBE">
        <w:rPr>
          <w:i/>
        </w:rPr>
        <w:t xml:space="preserve">Material Exchange Format (MXF) </w:t>
      </w:r>
      <w:r w:rsidR="00E93786" w:rsidRPr="00374CBE">
        <w:rPr>
          <w:i/>
        </w:rPr>
        <w:t>–</w:t>
      </w:r>
      <w:r w:rsidRPr="00374CBE">
        <w:rPr>
          <w:i/>
        </w:rPr>
        <w:t xml:space="preserve"> File</w:t>
      </w:r>
      <w:r w:rsidR="00E93786" w:rsidRPr="00374CBE">
        <w:rPr>
          <w:i/>
        </w:rPr>
        <w:t xml:space="preserve"> </w:t>
      </w:r>
      <w:r w:rsidRPr="00374CBE">
        <w:rPr>
          <w:i/>
        </w:rPr>
        <w:t>Format Specification</w:t>
      </w:r>
      <w:r w:rsidR="0048239C" w:rsidRPr="00374CBE">
        <w:t>.</w:t>
      </w:r>
    </w:p>
    <w:p w14:paraId="56F59452" w14:textId="4C4883A8" w:rsidR="00E81D90" w:rsidRDefault="00E81D90" w:rsidP="00F4709B">
      <w:pPr>
        <w:pStyle w:val="enumlev1"/>
      </w:pPr>
      <w:r w:rsidRPr="00374CBE">
        <w:t>–</w:t>
      </w:r>
      <w:r w:rsidRPr="00374CBE">
        <w:tab/>
        <w:t>SMPTE ST 395</w:t>
      </w:r>
      <w:r w:rsidR="0048239C" w:rsidRPr="00374CBE">
        <w:t>,</w:t>
      </w:r>
      <w:r w:rsidRPr="00374CBE">
        <w:t xml:space="preserve"> </w:t>
      </w:r>
      <w:r w:rsidRPr="00374CBE">
        <w:rPr>
          <w:i/>
        </w:rPr>
        <w:t xml:space="preserve">Television </w:t>
      </w:r>
      <w:r w:rsidR="00E93786" w:rsidRPr="00374CBE">
        <w:rPr>
          <w:i/>
        </w:rPr>
        <w:t>–</w:t>
      </w:r>
      <w:r w:rsidRPr="00374CBE">
        <w:rPr>
          <w:i/>
        </w:rPr>
        <w:t xml:space="preserve"> Metadata</w:t>
      </w:r>
      <w:r w:rsidR="00E93786" w:rsidRPr="00374CBE">
        <w:rPr>
          <w:i/>
        </w:rPr>
        <w:t xml:space="preserve"> </w:t>
      </w:r>
      <w:r w:rsidRPr="00374CBE">
        <w:rPr>
          <w:i/>
        </w:rPr>
        <w:t>Groups Register Structure</w:t>
      </w:r>
      <w:r w:rsidR="0048239C" w:rsidRPr="00374CBE">
        <w:t>.</w:t>
      </w:r>
    </w:p>
    <w:p w14:paraId="4B007DB9" w14:textId="1056B42E" w:rsidR="00404C67" w:rsidRPr="00C43F35" w:rsidRDefault="00337205" w:rsidP="00095B34">
      <w:pPr>
        <w:pStyle w:val="enumlev1"/>
        <w:rPr>
          <w:i/>
          <w:color w:val="000000"/>
        </w:rPr>
      </w:pPr>
      <w:r w:rsidRPr="00374CBE">
        <w:t>–</w:t>
      </w:r>
      <w:r w:rsidRPr="00374CBE">
        <w:tab/>
      </w:r>
      <w:r w:rsidR="00404C67" w:rsidRPr="00C43F35">
        <w:rPr>
          <w:color w:val="000000"/>
        </w:rPr>
        <w:t>SMPTE ST 424-3</w:t>
      </w:r>
      <w:r w:rsidR="00404C67">
        <w:rPr>
          <w:color w:val="000000"/>
        </w:rPr>
        <w:t>,</w:t>
      </w:r>
      <w:r w:rsidR="00404C67" w:rsidRPr="00C43F35">
        <w:rPr>
          <w:i/>
          <w:color w:val="000000"/>
        </w:rPr>
        <w:t xml:space="preserve"> Image Format and Ancillary Data Mapping for the Dual Link 3 Gb/s Serial Interface</w:t>
      </w:r>
      <w:r w:rsidR="00404C67">
        <w:rPr>
          <w:i/>
          <w:color w:val="000000"/>
        </w:rPr>
        <w:t>.</w:t>
      </w:r>
    </w:p>
    <w:p w14:paraId="6CE3F42D" w14:textId="604BBD6E" w:rsidR="00404C67" w:rsidRPr="00C43F35" w:rsidRDefault="00337205" w:rsidP="00095B34">
      <w:pPr>
        <w:pStyle w:val="enumlev1"/>
        <w:rPr>
          <w:i/>
          <w:color w:val="000000"/>
        </w:rPr>
      </w:pPr>
      <w:r w:rsidRPr="00374CBE">
        <w:t>–</w:t>
      </w:r>
      <w:r w:rsidRPr="00374CBE">
        <w:tab/>
      </w:r>
      <w:r w:rsidR="00404C67" w:rsidRPr="00C43F35">
        <w:rPr>
          <w:color w:val="000000"/>
        </w:rPr>
        <w:t>SMPTE ST 425-1</w:t>
      </w:r>
      <w:r w:rsidR="00404C67">
        <w:rPr>
          <w:color w:val="000000"/>
        </w:rPr>
        <w:t>,</w:t>
      </w:r>
      <w:r w:rsidR="00404C67" w:rsidRPr="00C43F35">
        <w:rPr>
          <w:i/>
          <w:color w:val="000000"/>
        </w:rPr>
        <w:t xml:space="preserve"> Source Image Format and Ancillary Data Mapping for the 3 Gb/s Serial Interface</w:t>
      </w:r>
      <w:r w:rsidR="00404C67">
        <w:rPr>
          <w:i/>
          <w:color w:val="000000"/>
        </w:rPr>
        <w:t>.</w:t>
      </w:r>
    </w:p>
    <w:p w14:paraId="14EFB507" w14:textId="798D8C0E" w:rsidR="00404C67" w:rsidRPr="00095B34"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425-5</w:t>
      </w:r>
      <w:r w:rsidR="00404C67">
        <w:rPr>
          <w:color w:val="000000"/>
        </w:rPr>
        <w:t>,</w:t>
      </w:r>
      <w:r w:rsidR="00404C67" w:rsidRPr="00C43F35">
        <w:rPr>
          <w:i/>
          <w:color w:val="000000"/>
        </w:rPr>
        <w:t xml:space="preserve"> Image Format and Ancillary Data Mapping for the Quad Link 3 Gb/s Serial Interface</w:t>
      </w:r>
      <w:r w:rsidR="00404C67">
        <w:rPr>
          <w:i/>
          <w:color w:val="000000"/>
        </w:rPr>
        <w:t>.</w:t>
      </w:r>
    </w:p>
    <w:p w14:paraId="2647E3F5" w14:textId="65DE42E7" w:rsidR="00E81D90" w:rsidRDefault="00E81D90" w:rsidP="00F4709B">
      <w:pPr>
        <w:pStyle w:val="enumlev1"/>
      </w:pPr>
      <w:r w:rsidRPr="00374CBE">
        <w:t>–</w:t>
      </w:r>
      <w:r w:rsidRPr="00374CBE">
        <w:tab/>
        <w:t>SMPTE ST 2003</w:t>
      </w:r>
      <w:r w:rsidR="0048239C" w:rsidRPr="00374CBE">
        <w:t>,</w:t>
      </w:r>
      <w:r w:rsidRPr="00374CBE">
        <w:t xml:space="preserve"> </w:t>
      </w:r>
      <w:r w:rsidRPr="00374CBE">
        <w:rPr>
          <w:i/>
        </w:rPr>
        <w:t>Types Dictionary Structure</w:t>
      </w:r>
      <w:r w:rsidR="0048239C" w:rsidRPr="00374CBE">
        <w:t>.</w:t>
      </w:r>
    </w:p>
    <w:p w14:paraId="5961B939" w14:textId="3EBDCCC1" w:rsidR="00404C67" w:rsidRDefault="00337205" w:rsidP="00095B34">
      <w:pPr>
        <w:pStyle w:val="enumlev1"/>
        <w:rPr>
          <w:i/>
          <w:color w:val="000000"/>
        </w:rPr>
      </w:pPr>
      <w:r w:rsidRPr="00374CBE">
        <w:t>–</w:t>
      </w:r>
      <w:r w:rsidRPr="00374CBE">
        <w:tab/>
      </w:r>
      <w:r w:rsidR="00404C67" w:rsidRPr="00C43F35">
        <w:rPr>
          <w:color w:val="000000"/>
        </w:rPr>
        <w:t>SMPTE ST 2022-6</w:t>
      </w:r>
      <w:r w:rsidR="00404C67">
        <w:rPr>
          <w:color w:val="000000"/>
        </w:rPr>
        <w:t>,</w:t>
      </w:r>
      <w:r w:rsidR="00404C67" w:rsidRPr="00C43F35">
        <w:rPr>
          <w:i/>
          <w:color w:val="000000"/>
        </w:rPr>
        <w:t xml:space="preserve"> Transport of High Bit Rate Media Signals over IP Networks (HBRMT)</w:t>
      </w:r>
      <w:r w:rsidR="00404C67">
        <w:rPr>
          <w:i/>
          <w:color w:val="000000"/>
        </w:rPr>
        <w:t>.</w:t>
      </w:r>
    </w:p>
    <w:p w14:paraId="1AB97F9F" w14:textId="618F37AC" w:rsidR="00404C67" w:rsidRPr="00095B34"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2036-3</w:t>
      </w:r>
      <w:r w:rsidR="00404C67">
        <w:rPr>
          <w:color w:val="000000"/>
        </w:rPr>
        <w:t>,</w:t>
      </w:r>
      <w:r w:rsidR="00404C67" w:rsidRPr="00C43F35">
        <w:rPr>
          <w:i/>
          <w:color w:val="000000"/>
        </w:rPr>
        <w:t xml:space="preserve"> Ultra High Definition Television – Mapping into Single-link and Multilink 10 Gb/s Serial Signal/Data Interface</w:t>
      </w:r>
      <w:r w:rsidR="00404C67">
        <w:rPr>
          <w:i/>
          <w:color w:val="000000"/>
        </w:rPr>
        <w:t>.</w:t>
      </w:r>
    </w:p>
    <w:p w14:paraId="2F010380" w14:textId="2E457862" w:rsidR="00E81D90" w:rsidRPr="00374CBE" w:rsidRDefault="00E81D90" w:rsidP="00F4709B">
      <w:pPr>
        <w:pStyle w:val="enumlev1"/>
      </w:pPr>
      <w:r w:rsidRPr="00374CBE">
        <w:t>–</w:t>
      </w:r>
      <w:r w:rsidRPr="00374CBE">
        <w:tab/>
        <w:t>SMPTE ST 2067-20</w:t>
      </w:r>
      <w:r w:rsidR="0048239C" w:rsidRPr="00374CBE">
        <w:t>,</w:t>
      </w:r>
      <w:r w:rsidRPr="00374CBE">
        <w:t xml:space="preserve"> </w:t>
      </w:r>
      <w:r w:rsidRPr="00374CBE">
        <w:rPr>
          <w:i/>
        </w:rPr>
        <w:t>Interoperable Master Format- Application #2</w:t>
      </w:r>
      <w:r w:rsidR="0048239C" w:rsidRPr="00374CBE">
        <w:t>.</w:t>
      </w:r>
    </w:p>
    <w:p w14:paraId="54F002A4" w14:textId="7A905D10" w:rsidR="00E81D90" w:rsidRDefault="00E81D90" w:rsidP="00F4709B">
      <w:pPr>
        <w:pStyle w:val="enumlev1"/>
      </w:pPr>
      <w:r w:rsidRPr="00374CBE">
        <w:t>–</w:t>
      </w:r>
      <w:r w:rsidRPr="00374CBE">
        <w:tab/>
        <w:t>SMPTE ST 2067-21</w:t>
      </w:r>
      <w:r w:rsidR="0048239C" w:rsidRPr="00374CBE">
        <w:t>,</w:t>
      </w:r>
      <w:r w:rsidRPr="00374CBE">
        <w:t xml:space="preserve"> </w:t>
      </w:r>
      <w:r w:rsidRPr="00374CBE">
        <w:rPr>
          <w:i/>
        </w:rPr>
        <w:t>Interoperable Master Format- Application #2 Extended – Includes Access to Additional Content</w:t>
      </w:r>
      <w:r w:rsidR="0048239C" w:rsidRPr="00374CBE">
        <w:t>.</w:t>
      </w:r>
    </w:p>
    <w:p w14:paraId="6A0B125F" w14:textId="77B1B7B6" w:rsidR="00404C67" w:rsidRPr="00C43F35" w:rsidRDefault="00337205" w:rsidP="00095B34">
      <w:pPr>
        <w:pStyle w:val="enumlev1"/>
        <w:rPr>
          <w:i/>
          <w:color w:val="000000"/>
        </w:rPr>
      </w:pPr>
      <w:r w:rsidRPr="00374CBE">
        <w:t>–</w:t>
      </w:r>
      <w:r w:rsidRPr="00374CBE">
        <w:tab/>
      </w:r>
      <w:r w:rsidR="00404C67" w:rsidRPr="00C43F35">
        <w:rPr>
          <w:color w:val="000000"/>
        </w:rPr>
        <w:t>SMPTE ST 2081-10</w:t>
      </w:r>
      <w:r w:rsidR="00404C67">
        <w:rPr>
          <w:color w:val="000000"/>
        </w:rPr>
        <w:t>,</w:t>
      </w:r>
      <w:r w:rsidR="00404C67" w:rsidRPr="00C43F35">
        <w:rPr>
          <w:i/>
          <w:color w:val="000000"/>
        </w:rPr>
        <w:t xml:space="preserve"> 2160-line and 1080-line Source Image and Ancillary Data Mapping for 6G-SDI</w:t>
      </w:r>
      <w:r w:rsidR="00404C67">
        <w:rPr>
          <w:i/>
          <w:color w:val="000000"/>
        </w:rPr>
        <w:t>.</w:t>
      </w:r>
    </w:p>
    <w:p w14:paraId="45CCC3F1" w14:textId="77E1B76D" w:rsidR="00404C67" w:rsidRPr="00C43F35" w:rsidRDefault="00337205" w:rsidP="00095B34">
      <w:pPr>
        <w:pStyle w:val="enumlev1"/>
        <w:rPr>
          <w:i/>
          <w:color w:val="000000"/>
        </w:rPr>
      </w:pPr>
      <w:r w:rsidRPr="00374CBE">
        <w:t>–</w:t>
      </w:r>
      <w:r w:rsidRPr="00374CBE">
        <w:tab/>
      </w:r>
      <w:r w:rsidR="00404C67" w:rsidRPr="00C43F35">
        <w:rPr>
          <w:color w:val="000000"/>
        </w:rPr>
        <w:t>SMPTE ST 2081-11</w:t>
      </w:r>
      <w:r w:rsidR="00404C67">
        <w:rPr>
          <w:color w:val="000000"/>
        </w:rPr>
        <w:t>,</w:t>
      </w:r>
      <w:r w:rsidR="00404C67" w:rsidRPr="00C43F35">
        <w:rPr>
          <w:i/>
          <w:color w:val="000000"/>
        </w:rPr>
        <w:t xml:space="preserve"> 2160-line and 1080-line Source Image and Ancillary Data Mapping for Dual-link 6G-SDI</w:t>
      </w:r>
      <w:r w:rsidR="00404C67">
        <w:rPr>
          <w:i/>
          <w:color w:val="000000"/>
        </w:rPr>
        <w:t>.</w:t>
      </w:r>
    </w:p>
    <w:p w14:paraId="5B85D0F0" w14:textId="2946C99C" w:rsidR="00404C67" w:rsidRPr="00C43F35" w:rsidRDefault="00337205" w:rsidP="00095B34">
      <w:pPr>
        <w:pStyle w:val="enumlev1"/>
        <w:rPr>
          <w:i/>
          <w:color w:val="000000"/>
        </w:rPr>
      </w:pPr>
      <w:r w:rsidRPr="00374CBE">
        <w:t>–</w:t>
      </w:r>
      <w:r w:rsidRPr="00374CBE">
        <w:tab/>
      </w:r>
      <w:r w:rsidR="00404C67" w:rsidRPr="00C43F35">
        <w:rPr>
          <w:color w:val="000000"/>
        </w:rPr>
        <w:t>SMPTE ST 2081-12</w:t>
      </w:r>
      <w:r w:rsidR="00404C67">
        <w:rPr>
          <w:color w:val="000000"/>
        </w:rPr>
        <w:t>,</w:t>
      </w:r>
      <w:r w:rsidR="00404C67" w:rsidRPr="00C43F35">
        <w:rPr>
          <w:i/>
          <w:color w:val="000000"/>
        </w:rPr>
        <w:t xml:space="preserve"> 4320-line and 2160-line Source Image and Ancillary Data Mapping for Quad-link 6G-SDI</w:t>
      </w:r>
      <w:r w:rsidR="00404C67">
        <w:rPr>
          <w:i/>
          <w:color w:val="000000"/>
        </w:rPr>
        <w:t>.</w:t>
      </w:r>
    </w:p>
    <w:p w14:paraId="37AD5F9B" w14:textId="1BB126A3" w:rsidR="00404C67" w:rsidRPr="00C43F35" w:rsidRDefault="00337205" w:rsidP="00095B34">
      <w:pPr>
        <w:pStyle w:val="enumlev1"/>
        <w:rPr>
          <w:i/>
          <w:color w:val="000000"/>
        </w:rPr>
      </w:pPr>
      <w:r w:rsidRPr="00374CBE">
        <w:t>–</w:t>
      </w:r>
      <w:r w:rsidRPr="00374CBE">
        <w:tab/>
      </w:r>
      <w:r w:rsidR="00404C67" w:rsidRPr="00C43F35">
        <w:rPr>
          <w:color w:val="000000"/>
        </w:rPr>
        <w:t>SMPTE ST 2082-10</w:t>
      </w:r>
      <w:r w:rsidR="00404C67">
        <w:rPr>
          <w:color w:val="000000"/>
        </w:rPr>
        <w:t>,</w:t>
      </w:r>
      <w:r w:rsidR="00404C67" w:rsidRPr="00C43F35">
        <w:rPr>
          <w:i/>
          <w:color w:val="000000"/>
        </w:rPr>
        <w:t xml:space="preserve"> 2160-line and 1080-line Source Image and Ancillary Data Mapping for 12G-SDI</w:t>
      </w:r>
      <w:r w:rsidR="00404C67">
        <w:rPr>
          <w:i/>
          <w:color w:val="000000"/>
        </w:rPr>
        <w:t>.</w:t>
      </w:r>
    </w:p>
    <w:p w14:paraId="11397DAD" w14:textId="01573C30" w:rsidR="00404C67" w:rsidRPr="00C43F35" w:rsidRDefault="00337205" w:rsidP="00095B34">
      <w:pPr>
        <w:pStyle w:val="enumlev1"/>
        <w:rPr>
          <w:i/>
          <w:color w:val="000000"/>
        </w:rPr>
      </w:pPr>
      <w:r w:rsidRPr="00374CBE">
        <w:t>–</w:t>
      </w:r>
      <w:r w:rsidRPr="00374CBE">
        <w:tab/>
      </w:r>
      <w:r w:rsidR="00404C67" w:rsidRPr="00C43F35">
        <w:rPr>
          <w:color w:val="000000"/>
        </w:rPr>
        <w:t>SMPTE ST 2082-11</w:t>
      </w:r>
      <w:r w:rsidR="00404C67">
        <w:rPr>
          <w:color w:val="000000"/>
        </w:rPr>
        <w:t>,</w:t>
      </w:r>
      <w:r w:rsidR="00404C67" w:rsidRPr="00C43F35">
        <w:rPr>
          <w:i/>
          <w:color w:val="000000"/>
        </w:rPr>
        <w:t xml:space="preserve"> 4320-line and 2160-line Source Image and Ancillary Data Mapping </w:t>
      </w:r>
      <w:del w:id="31" w:author="Chad Fogg" w:date="2019-07-11T08:32:00Z">
        <w:r w:rsidR="00404C67" w:rsidRPr="00C43F35" w:rsidDel="00B70559">
          <w:rPr>
            <w:i/>
            <w:color w:val="000000"/>
          </w:rPr>
          <w:delText>for  Dual</w:delText>
        </w:r>
      </w:del>
      <w:ins w:id="32" w:author="Chad Fogg" w:date="2019-07-11T08:32:00Z">
        <w:r w:rsidR="00B70559" w:rsidRPr="00C43F35">
          <w:rPr>
            <w:i/>
            <w:color w:val="000000"/>
          </w:rPr>
          <w:t>for Dual</w:t>
        </w:r>
      </w:ins>
      <w:r w:rsidR="00404C67" w:rsidRPr="00C43F35">
        <w:rPr>
          <w:i/>
          <w:color w:val="000000"/>
        </w:rPr>
        <w:t>-link 12G-SDI</w:t>
      </w:r>
      <w:r w:rsidR="00404C67">
        <w:rPr>
          <w:i/>
          <w:color w:val="000000"/>
        </w:rPr>
        <w:t>.</w:t>
      </w:r>
    </w:p>
    <w:p w14:paraId="0F4F2354" w14:textId="5E4ECE07" w:rsidR="00404C67" w:rsidRPr="00374CBE" w:rsidRDefault="00337205" w:rsidP="00337205">
      <w:pPr>
        <w:pStyle w:val="enumlev1"/>
      </w:pPr>
      <w:r w:rsidRPr="00374CBE">
        <w:t>–</w:t>
      </w:r>
      <w:r w:rsidRPr="00374CBE">
        <w:tab/>
      </w:r>
      <w:r w:rsidR="00404C67" w:rsidRPr="00C43F35">
        <w:rPr>
          <w:color w:val="000000"/>
        </w:rPr>
        <w:t>SMPTE ST 2082-12</w:t>
      </w:r>
      <w:r w:rsidR="00404C67">
        <w:rPr>
          <w:color w:val="000000"/>
        </w:rPr>
        <w:t>,</w:t>
      </w:r>
      <w:r w:rsidR="00404C67" w:rsidRPr="00C43F35">
        <w:rPr>
          <w:i/>
          <w:color w:val="000000"/>
        </w:rPr>
        <w:t xml:space="preserve"> 4320-line and 2160-line Source Image and Ancillary Data Mapping for Quad-link 12G-SDI</w:t>
      </w:r>
      <w:r w:rsidR="00404C67">
        <w:rPr>
          <w:i/>
          <w:color w:val="000000"/>
        </w:rPr>
        <w:t>.</w:t>
      </w:r>
    </w:p>
    <w:p w14:paraId="16A22FD0" w14:textId="197B5211" w:rsidR="0025527B" w:rsidRDefault="0025527B" w:rsidP="00F4709B">
      <w:pPr>
        <w:pStyle w:val="enumlev1"/>
      </w:pPr>
      <w:r w:rsidRPr="00374CBE">
        <w:t>–</w:t>
      </w:r>
      <w:r w:rsidRPr="00374CBE">
        <w:tab/>
        <w:t>SMPTE ST 2086</w:t>
      </w:r>
      <w:r w:rsidR="0048239C" w:rsidRPr="00374CBE">
        <w:t>,</w:t>
      </w:r>
      <w:r w:rsidRPr="00374CBE">
        <w:t xml:space="preserve"> </w:t>
      </w:r>
      <w:r w:rsidRPr="00374CBE">
        <w:rPr>
          <w:i/>
        </w:rPr>
        <w:t xml:space="preserve">Mastering Display </w:t>
      </w:r>
      <w:proofErr w:type="spellStart"/>
      <w:r w:rsidRPr="00374CBE">
        <w:rPr>
          <w:i/>
        </w:rPr>
        <w:t>Color</w:t>
      </w:r>
      <w:proofErr w:type="spellEnd"/>
      <w:r w:rsidRPr="00374CBE">
        <w:rPr>
          <w:i/>
        </w:rPr>
        <w:t xml:space="preserve"> Volume Metadata Supporting High Luminance and Wide </w:t>
      </w:r>
      <w:proofErr w:type="spellStart"/>
      <w:r w:rsidRPr="00374CBE">
        <w:rPr>
          <w:i/>
        </w:rPr>
        <w:t>Color</w:t>
      </w:r>
      <w:proofErr w:type="spellEnd"/>
      <w:r w:rsidRPr="00374CBE">
        <w:rPr>
          <w:i/>
        </w:rPr>
        <w:t xml:space="preserve"> Gamut Images</w:t>
      </w:r>
      <w:r w:rsidR="0048239C" w:rsidRPr="00374CBE">
        <w:t>.</w:t>
      </w:r>
    </w:p>
    <w:p w14:paraId="2B08180A" w14:textId="1042CDEB" w:rsidR="00404C67" w:rsidRPr="00095B34"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2110-2</w:t>
      </w:r>
      <w:r w:rsidR="00404C67">
        <w:rPr>
          <w:color w:val="000000"/>
        </w:rPr>
        <w:t xml:space="preserve">0, </w:t>
      </w:r>
      <w:r w:rsidR="00404C67" w:rsidRPr="00C43F35">
        <w:rPr>
          <w:i/>
          <w:color w:val="000000"/>
        </w:rPr>
        <w:t>Professional Media Over Managed IP Networks: Uncompressed Active Video</w:t>
      </w:r>
      <w:r w:rsidR="00404C67">
        <w:rPr>
          <w:i/>
          <w:color w:val="000000"/>
        </w:rPr>
        <w:t>.</w:t>
      </w:r>
    </w:p>
    <w:p w14:paraId="6710F70E" w14:textId="095D76A1" w:rsidR="008A14C4" w:rsidRPr="00374CBE" w:rsidRDefault="00703B65" w:rsidP="00F4709B">
      <w:pPr>
        <w:pStyle w:val="enumlev1"/>
        <w:rPr>
          <w:rFonts w:eastAsia="MS Mincho"/>
        </w:rPr>
      </w:pPr>
      <w:r w:rsidRPr="00374CBE">
        <w:lastRenderedPageBreak/>
        <w:t>–</w:t>
      </w:r>
      <w:r w:rsidRPr="00374CBE">
        <w:tab/>
      </w:r>
      <w:r w:rsidR="00844EEE" w:rsidRPr="00374CBE">
        <w:t>SMPTE ST 2113:2019</w:t>
      </w:r>
      <w:r w:rsidR="0048239C" w:rsidRPr="00374CBE">
        <w:t>,</w:t>
      </w:r>
      <w:r w:rsidR="00844EEE" w:rsidRPr="00374CBE">
        <w:t xml:space="preserve"> </w:t>
      </w:r>
      <w:r w:rsidR="00844EEE" w:rsidRPr="00374CBE">
        <w:rPr>
          <w:i/>
        </w:rPr>
        <w:t xml:space="preserve">Colorimetry of P3 </w:t>
      </w:r>
      <w:proofErr w:type="spellStart"/>
      <w:r w:rsidR="00844EEE" w:rsidRPr="00374CBE">
        <w:rPr>
          <w:i/>
        </w:rPr>
        <w:t>Color</w:t>
      </w:r>
      <w:proofErr w:type="spellEnd"/>
      <w:r w:rsidR="00844EEE" w:rsidRPr="00374CBE">
        <w:rPr>
          <w:i/>
        </w:rPr>
        <w:t xml:space="preserve"> Spaces</w:t>
      </w:r>
      <w:r w:rsidR="0048239C" w:rsidRPr="00374CBE">
        <w:t>.</w:t>
      </w:r>
    </w:p>
    <w:p w14:paraId="10E2D2A5" w14:textId="1F7AC6A3" w:rsidR="00D909B6" w:rsidRPr="00374CBE" w:rsidRDefault="0048239C" w:rsidP="0018565B">
      <w:pPr>
        <w:pStyle w:val="Heading1"/>
      </w:pPr>
      <w:bookmarkStart w:id="33" w:name="_Toc382790600"/>
      <w:bookmarkStart w:id="34" w:name="_Toc391107411"/>
      <w:bookmarkStart w:id="35" w:name="_Toc5880036"/>
      <w:bookmarkStart w:id="36" w:name="_Toc7091307"/>
      <w:r w:rsidRPr="00374CBE">
        <w:t>3</w:t>
      </w:r>
      <w:r w:rsidRPr="00374CBE">
        <w:tab/>
      </w:r>
      <w:r w:rsidR="00D909B6" w:rsidRPr="00374CBE">
        <w:t>Definitions</w:t>
      </w:r>
      <w:bookmarkEnd w:id="33"/>
      <w:bookmarkEnd w:id="34"/>
      <w:bookmarkEnd w:id="35"/>
      <w:bookmarkEnd w:id="36"/>
    </w:p>
    <w:p w14:paraId="68B7AF66" w14:textId="571804E9" w:rsidR="00D909B6" w:rsidRPr="00374CBE" w:rsidRDefault="00D909B6" w:rsidP="0018565B">
      <w:r w:rsidRPr="00374CBE">
        <w:t xml:space="preserve">For the purposes of this </w:t>
      </w:r>
      <w:r w:rsidR="00A24D2E" w:rsidRPr="00374CBE">
        <w:t>Supplement</w:t>
      </w:r>
      <w:r w:rsidRPr="00374CBE">
        <w:t xml:space="preserve">, the </w:t>
      </w:r>
      <w:r w:rsidR="00E63554" w:rsidRPr="00374CBE">
        <w:t xml:space="preserve">following </w:t>
      </w:r>
      <w:r w:rsidR="000A5145" w:rsidRPr="00374CBE">
        <w:t xml:space="preserve">definitions </w:t>
      </w:r>
      <w:r w:rsidR="00E63554" w:rsidRPr="00374CBE">
        <w:t>and the</w:t>
      </w:r>
      <w:r w:rsidR="000A5145" w:rsidRPr="00374CBE">
        <w:t xml:space="preserve"> definitions in </w:t>
      </w:r>
      <w:r w:rsidR="006A55EA" w:rsidRPr="00374CBE">
        <w:t xml:space="preserve">the </w:t>
      </w:r>
      <w:r w:rsidR="00314208" w:rsidRPr="00374CBE">
        <w:t>high efficiency video coding (</w:t>
      </w:r>
      <w:r w:rsidR="000A5145" w:rsidRPr="00374CBE">
        <w:t>HEVC</w:t>
      </w:r>
      <w:r w:rsidR="00314208" w:rsidRPr="00374CBE">
        <w:t>) specifications</w:t>
      </w:r>
      <w:r w:rsidR="000A5145" w:rsidRPr="00374CBE">
        <w:t xml:space="preserve"> (Rec. ITU-T H.265 | ISO/IEC 23008-2), </w:t>
      </w:r>
      <w:r w:rsidR="00314208" w:rsidRPr="00374CBE">
        <w:t>advanced video coding (</w:t>
      </w:r>
      <w:r w:rsidR="00727AAA" w:rsidRPr="00374CBE">
        <w:t>AVC</w:t>
      </w:r>
      <w:r w:rsidR="00314208" w:rsidRPr="00374CBE">
        <w:t>) specifications</w:t>
      </w:r>
      <w:r w:rsidR="00727AAA" w:rsidRPr="00374CBE">
        <w:t xml:space="preserve"> (Rec. ITU-T H.264 | ISO/IEC 14496-10), </w:t>
      </w:r>
      <w:r w:rsidR="000A5145" w:rsidRPr="00374CBE">
        <w:t xml:space="preserve">and </w:t>
      </w:r>
      <w:r w:rsidR="00314208" w:rsidRPr="00374CBE">
        <w:t>coding-independent code points (</w:t>
      </w:r>
      <w:r w:rsidR="006A55EA" w:rsidRPr="00374CBE">
        <w:t>CICP</w:t>
      </w:r>
      <w:r w:rsidR="00314208" w:rsidRPr="00374CBE">
        <w:t>) specifications</w:t>
      </w:r>
      <w:r w:rsidR="006A55EA" w:rsidRPr="00374CBE">
        <w:t xml:space="preserve"> (Rec. ITU-T H.273 | ISO/IEC </w:t>
      </w:r>
      <w:r w:rsidR="008A14C4" w:rsidRPr="00374CBE">
        <w:t>23091-2</w:t>
      </w:r>
      <w:r w:rsidR="006A55EA" w:rsidRPr="00374CBE">
        <w:t xml:space="preserve">) </w:t>
      </w:r>
      <w:r w:rsidRPr="00374CBE">
        <w:t>apply.</w:t>
      </w:r>
    </w:p>
    <w:p w14:paraId="32CF7126" w14:textId="098339E5" w:rsidR="00404C67" w:rsidRDefault="00404C67" w:rsidP="00404C67">
      <w:pPr>
        <w:keepLines/>
      </w:pPr>
      <w:r>
        <w:rPr>
          <w:b/>
        </w:rPr>
        <w:t>3.1</w:t>
      </w:r>
      <w:r>
        <w:rPr>
          <w:b/>
        </w:rPr>
        <w:tab/>
      </w:r>
      <w:r w:rsidRPr="00240C79">
        <w:rPr>
          <w:b/>
        </w:rPr>
        <w:t>3G- SDI</w:t>
      </w:r>
      <w:r w:rsidRPr="00095B34">
        <w:rPr>
          <w:bCs/>
        </w:rPr>
        <w:t xml:space="preserve">: </w:t>
      </w:r>
      <w:r w:rsidRPr="00240C79">
        <w:t>serial digital interface with a transport capacity of 2.970 Gbit/s and 2.970/1.001 Gbit/s for transporting uncompressed digital video signals</w:t>
      </w:r>
      <w:r>
        <w:t>.</w:t>
      </w:r>
    </w:p>
    <w:p w14:paraId="0A50B0FB" w14:textId="57490748" w:rsidR="00404C67" w:rsidRDefault="00404C67" w:rsidP="00404C67">
      <w:pPr>
        <w:keepLines/>
        <w:rPr>
          <w:b/>
          <w:lang w:eastAsia="ja-JP"/>
        </w:rPr>
      </w:pPr>
      <w:r w:rsidRPr="00095B34">
        <w:rPr>
          <w:b/>
          <w:bCs/>
        </w:rPr>
        <w:t>3.2</w:t>
      </w:r>
      <w:r w:rsidRPr="00095B34">
        <w:rPr>
          <w:b/>
          <w:bCs/>
        </w:rPr>
        <w:tab/>
      </w:r>
      <w:r w:rsidRPr="00240C79">
        <w:rPr>
          <w:rFonts w:hint="eastAsia"/>
          <w:b/>
          <w:lang w:eastAsia="ja-JP"/>
        </w:rPr>
        <w:t>6</w:t>
      </w:r>
      <w:r w:rsidRPr="00240C79">
        <w:rPr>
          <w:b/>
          <w:lang w:eastAsia="ja-JP"/>
        </w:rPr>
        <w:t>G-SDI</w:t>
      </w:r>
      <w:r w:rsidR="00337205" w:rsidRPr="00337205">
        <w:rPr>
          <w:lang w:eastAsia="ja-JP"/>
        </w:rPr>
        <w:t>:</w:t>
      </w:r>
      <w:r>
        <w:rPr>
          <w:b/>
          <w:lang w:eastAsia="ja-JP"/>
        </w:rPr>
        <w:t xml:space="preserve"> </w:t>
      </w:r>
      <w:r w:rsidRPr="007B5A3C">
        <w:rPr>
          <w:lang w:eastAsia="ja-JP"/>
        </w:rPr>
        <w:t>serial digital interface with a transport capacity of 5.94 Gbit/s and 5.94/1.001 Gbit/s for transporting uncompressed digital video signals</w:t>
      </w:r>
      <w:r>
        <w:rPr>
          <w:lang w:eastAsia="ja-JP"/>
        </w:rPr>
        <w:t>.</w:t>
      </w:r>
    </w:p>
    <w:p w14:paraId="7B54CE31" w14:textId="51FE093C" w:rsidR="00F6529C" w:rsidRDefault="00F6529C" w:rsidP="00F6529C">
      <w:pPr>
        <w:keepLines/>
        <w:rPr>
          <w:moveTo w:id="37" w:author="Yasser Syed" w:date="2019-07-11T02:35:00Z"/>
          <w:lang w:eastAsia="ja-JP"/>
        </w:rPr>
      </w:pPr>
      <w:moveToRangeStart w:id="38" w:author="Yasser Syed" w:date="2019-07-11T02:35:00Z" w:name="move13704920"/>
      <w:moveTo w:id="39" w:author="Yasser Syed" w:date="2019-07-11T02:35:00Z">
        <w:r>
          <w:rPr>
            <w:b/>
            <w:lang w:eastAsia="ja-JP"/>
          </w:rPr>
          <w:t>3.</w:t>
        </w:r>
      </w:moveTo>
      <w:ins w:id="40" w:author="Yasser Syed" w:date="2019-07-11T02:35:00Z">
        <w:r>
          <w:rPr>
            <w:b/>
            <w:lang w:eastAsia="ja-JP"/>
          </w:rPr>
          <w:t>3</w:t>
        </w:r>
      </w:ins>
      <w:moveTo w:id="41" w:author="Yasser Syed" w:date="2019-07-11T02:35:00Z">
        <w:del w:id="42" w:author="Yasser Syed" w:date="2019-07-11T02:35:00Z">
          <w:r w:rsidDel="00F6529C">
            <w:rPr>
              <w:b/>
              <w:lang w:eastAsia="ja-JP"/>
            </w:rPr>
            <w:delText>4</w:delText>
          </w:r>
        </w:del>
        <w:r>
          <w:rPr>
            <w:b/>
            <w:lang w:eastAsia="ja-JP"/>
          </w:rPr>
          <w:tab/>
        </w:r>
        <w:r w:rsidRPr="00240C79">
          <w:rPr>
            <w:rFonts w:hint="eastAsia"/>
            <w:b/>
            <w:lang w:eastAsia="ja-JP"/>
          </w:rPr>
          <w:t>1</w:t>
        </w:r>
        <w:r w:rsidRPr="00240C79">
          <w:rPr>
            <w:b/>
            <w:lang w:eastAsia="ja-JP"/>
          </w:rPr>
          <w:t>0G-SDI</w:t>
        </w:r>
        <w:r w:rsidRPr="00337205">
          <w:rPr>
            <w:lang w:eastAsia="ja-JP"/>
          </w:rPr>
          <w:t>:</w:t>
        </w:r>
        <w:r>
          <w:rPr>
            <w:lang w:eastAsia="ja-JP"/>
          </w:rPr>
          <w:t xml:space="preserve"> </w:t>
        </w:r>
        <w:r w:rsidRPr="007B5A3C">
          <w:rPr>
            <w:lang w:eastAsia="ja-JP"/>
          </w:rPr>
          <w:t>serial digital interface with a transport capacity of 10.692 Gbit/s for transporting uncompressed digital video signals</w:t>
        </w:r>
        <w:r>
          <w:rPr>
            <w:lang w:eastAsia="ja-JP"/>
          </w:rPr>
          <w:t>.</w:t>
        </w:r>
      </w:moveTo>
    </w:p>
    <w:moveToRangeEnd w:id="38"/>
    <w:p w14:paraId="49D38F3B" w14:textId="19B5301F" w:rsidR="00404C67" w:rsidRDefault="00404C67" w:rsidP="00404C67">
      <w:pPr>
        <w:keepLines/>
        <w:rPr>
          <w:b/>
          <w:lang w:eastAsia="ja-JP"/>
        </w:rPr>
      </w:pPr>
      <w:r>
        <w:rPr>
          <w:b/>
          <w:lang w:eastAsia="ja-JP"/>
        </w:rPr>
        <w:t>3.</w:t>
      </w:r>
      <w:ins w:id="43" w:author="Yasser Syed" w:date="2019-07-11T02:35:00Z">
        <w:r w:rsidR="00F6529C">
          <w:rPr>
            <w:b/>
            <w:lang w:eastAsia="ja-JP"/>
          </w:rPr>
          <w:t>4</w:t>
        </w:r>
      </w:ins>
      <w:del w:id="44" w:author="Yasser Syed" w:date="2019-07-11T02:35:00Z">
        <w:r w:rsidDel="00F6529C">
          <w:rPr>
            <w:b/>
            <w:lang w:eastAsia="ja-JP"/>
          </w:rPr>
          <w:delText>3</w:delText>
        </w:r>
      </w:del>
      <w:r>
        <w:rPr>
          <w:b/>
          <w:lang w:eastAsia="ja-JP"/>
        </w:rPr>
        <w:tab/>
      </w:r>
      <w:r w:rsidRPr="00240C79">
        <w:rPr>
          <w:rFonts w:hint="eastAsia"/>
          <w:b/>
          <w:lang w:eastAsia="ja-JP"/>
        </w:rPr>
        <w:t>1</w:t>
      </w:r>
      <w:r w:rsidRPr="00240C79">
        <w:rPr>
          <w:b/>
          <w:lang w:eastAsia="ja-JP"/>
        </w:rPr>
        <w:t>2G-SDI</w:t>
      </w:r>
      <w:r w:rsidR="00337205" w:rsidRPr="00337205">
        <w:rPr>
          <w:lang w:eastAsia="ja-JP"/>
        </w:rPr>
        <w:t>:</w:t>
      </w:r>
      <w:r>
        <w:rPr>
          <w:b/>
          <w:lang w:eastAsia="ja-JP"/>
        </w:rPr>
        <w:t xml:space="preserve"> </w:t>
      </w:r>
      <w:r w:rsidRPr="007B5A3C">
        <w:rPr>
          <w:lang w:eastAsia="ja-JP"/>
        </w:rPr>
        <w:t>serial digital interface with a transport capacity of 11.88 Gbit/s and 11.88/1.001 Gbit/s for transporting uncompressed digital video signals</w:t>
      </w:r>
      <w:r>
        <w:rPr>
          <w:lang w:eastAsia="ja-JP"/>
        </w:rPr>
        <w:t>.</w:t>
      </w:r>
    </w:p>
    <w:p w14:paraId="3E92300D" w14:textId="0D7C79AE" w:rsidR="007C5DBC" w:rsidRPr="00095B34" w:rsidRDefault="00404C67" w:rsidP="00095B34">
      <w:pPr>
        <w:keepLines/>
        <w:rPr>
          <w:b/>
          <w:lang w:eastAsia="ja-JP"/>
        </w:rPr>
      </w:pPr>
      <w:moveFromRangeStart w:id="45" w:author="Yasser Syed" w:date="2019-07-11T02:35:00Z" w:name="move13704920"/>
      <w:moveFrom w:id="46" w:author="Yasser Syed" w:date="2019-07-11T02:35:00Z">
        <w:r w:rsidRPr="00F6529C" w:rsidDel="00F6529C">
          <w:rPr>
            <w:b/>
            <w:lang w:eastAsia="ja-JP"/>
          </w:rPr>
          <w:t>3.4</w:t>
        </w:r>
        <w:r w:rsidRPr="00F6529C" w:rsidDel="00F6529C">
          <w:rPr>
            <w:b/>
            <w:lang w:eastAsia="ja-JP"/>
          </w:rPr>
          <w:tab/>
        </w:r>
        <w:r w:rsidRPr="003944BF" w:rsidDel="00F6529C">
          <w:rPr>
            <w:rFonts w:hint="eastAsia"/>
            <w:b/>
            <w:lang w:eastAsia="ja-JP"/>
          </w:rPr>
          <w:t>1</w:t>
        </w:r>
        <w:r w:rsidRPr="007E3CEC" w:rsidDel="00F6529C">
          <w:rPr>
            <w:b/>
            <w:lang w:eastAsia="ja-JP"/>
          </w:rPr>
          <w:t>0G-SDI</w:t>
        </w:r>
        <w:r w:rsidR="00337205" w:rsidRPr="00F6529C" w:rsidDel="00F6529C">
          <w:rPr>
            <w:b/>
            <w:lang w:eastAsia="ja-JP"/>
            <w:rPrChange w:id="47" w:author="Yasser Syed" w:date="2019-07-11T02:35:00Z">
              <w:rPr>
                <w:bCs/>
                <w:lang w:eastAsia="ja-JP"/>
              </w:rPr>
            </w:rPrChange>
          </w:rPr>
          <w:t>:</w:t>
        </w:r>
        <w:r w:rsidRPr="00F6529C" w:rsidDel="00F6529C">
          <w:rPr>
            <w:b/>
            <w:lang w:eastAsia="ja-JP"/>
            <w:rPrChange w:id="48" w:author="Yasser Syed" w:date="2019-07-11T02:35:00Z">
              <w:rPr>
                <w:lang w:eastAsia="ja-JP"/>
              </w:rPr>
            </w:rPrChange>
          </w:rPr>
          <w:t xml:space="preserve"> serial digital interface with a transport capacity of 10.692 Gbit/s for transporting uncompressed digital video signals.</w:t>
        </w:r>
      </w:moveFrom>
      <w:moveFromRangeEnd w:id="45"/>
      <w:ins w:id="49" w:author="Yasser Syed" w:date="2019-07-07T03:43:00Z">
        <w:r w:rsidR="007C5DBC" w:rsidRPr="00F6529C">
          <w:rPr>
            <w:b/>
            <w:lang w:eastAsia="ja-JP"/>
            <w:rPrChange w:id="50" w:author="Yasser Syed" w:date="2019-07-11T02:35:00Z">
              <w:rPr>
                <w:lang w:eastAsia="ja-JP"/>
              </w:rPr>
            </w:rPrChange>
          </w:rPr>
          <w:t>3.5</w:t>
        </w:r>
        <w:r w:rsidR="007C5DBC">
          <w:rPr>
            <w:lang w:eastAsia="ja-JP"/>
          </w:rPr>
          <w:tab/>
        </w:r>
        <w:r w:rsidR="007C5DBC" w:rsidRPr="007C5DBC">
          <w:rPr>
            <w:b/>
            <w:bCs/>
            <w:lang w:eastAsia="ja-JP"/>
            <w:rPrChange w:id="51" w:author="Yasser Syed" w:date="2019-07-07T03:44:00Z">
              <w:rPr>
                <w:lang w:eastAsia="ja-JP"/>
              </w:rPr>
            </w:rPrChange>
          </w:rPr>
          <w:t>colour c</w:t>
        </w:r>
      </w:ins>
      <w:ins w:id="52" w:author="Yasser Syed" w:date="2019-07-07T03:44:00Z">
        <w:r w:rsidR="007C5DBC" w:rsidRPr="007C5DBC">
          <w:rPr>
            <w:b/>
            <w:bCs/>
            <w:lang w:eastAsia="ja-JP"/>
            <w:rPrChange w:id="53" w:author="Yasser Syed" w:date="2019-07-07T03:44:00Z">
              <w:rPr>
                <w:lang w:eastAsia="ja-JP"/>
              </w:rPr>
            </w:rPrChange>
          </w:rPr>
          <w:t>oding characteristics:</w:t>
        </w:r>
        <w:r w:rsidR="007C5DBC">
          <w:rPr>
            <w:lang w:eastAsia="ja-JP"/>
          </w:rPr>
          <w:t xml:space="preserve"> </w:t>
        </w:r>
        <w:r w:rsidR="007C5DBC">
          <w:rPr>
            <w:color w:val="000000"/>
          </w:rPr>
          <w:t>combination of colour gamut, colour primaries, dynamic range, transfer function, colour representation, video range, and chroma sample location.</w:t>
        </w:r>
      </w:ins>
    </w:p>
    <w:p w14:paraId="59B6AA7B" w14:textId="547D53CA" w:rsidR="004F5227" w:rsidRPr="00374CBE" w:rsidRDefault="004F5227" w:rsidP="00A2678E">
      <w:pPr>
        <w:rPr>
          <w:b/>
        </w:rPr>
      </w:pPr>
      <w:r w:rsidRPr="00374CBE">
        <w:rPr>
          <w:b/>
        </w:rPr>
        <w:t>3.</w:t>
      </w:r>
      <w:ins w:id="54" w:author="Yasser Syed" w:date="2019-07-07T03:45:00Z">
        <w:r w:rsidR="007C5DBC">
          <w:rPr>
            <w:b/>
          </w:rPr>
          <w:t>6</w:t>
        </w:r>
      </w:ins>
      <w:del w:id="55" w:author="Yasser Syed" w:date="2019-07-07T03:45:00Z">
        <w:r w:rsidR="00404C67" w:rsidDel="007C5DBC">
          <w:rPr>
            <w:b/>
          </w:rPr>
          <w:delText>5</w:delText>
        </w:r>
      </w:del>
      <w:r w:rsidRPr="00374CBE">
        <w:rPr>
          <w:b/>
        </w:rPr>
        <w:tab/>
        <w:t>colour volume</w:t>
      </w:r>
      <w:r w:rsidRPr="00374CBE">
        <w:t>: Space of all colours and intensities that a device or signal can reproduce or convey.</w:t>
      </w:r>
    </w:p>
    <w:p w14:paraId="3B88EEF3" w14:textId="67044FD0" w:rsidR="004F5227" w:rsidRDefault="004F5227" w:rsidP="00A2678E">
      <w:r w:rsidRPr="00374CBE">
        <w:rPr>
          <w:b/>
        </w:rPr>
        <w:t>3.</w:t>
      </w:r>
      <w:ins w:id="56" w:author="Yasser Syed" w:date="2019-07-07T03:45:00Z">
        <w:r w:rsidR="007C5DBC">
          <w:rPr>
            <w:b/>
          </w:rPr>
          <w:t>7</w:t>
        </w:r>
      </w:ins>
      <w:del w:id="57" w:author="Yasser Syed" w:date="2019-07-07T03:45:00Z">
        <w:r w:rsidR="00404C67" w:rsidDel="007C5DBC">
          <w:rPr>
            <w:b/>
          </w:rPr>
          <w:delText>6</w:delText>
        </w:r>
      </w:del>
      <w:r w:rsidRPr="00374CBE">
        <w:rPr>
          <w:b/>
        </w:rPr>
        <w:tab/>
        <w:t>creative intent</w:t>
      </w:r>
      <w:r w:rsidRPr="00374CBE">
        <w:t>: Desired vision of the content creator (e.g., a director, cinematographer, videographer, editor, or colourist) who adjusts and approves the appearance of rendered content in the production process.</w:t>
      </w:r>
    </w:p>
    <w:p w14:paraId="2CED6AAB" w14:textId="2B76B9D4" w:rsidR="00404C67" w:rsidRPr="00095B34" w:rsidRDefault="00404C67" w:rsidP="00095B34">
      <w:pPr>
        <w:keepLines/>
        <w:rPr>
          <w:b/>
        </w:rPr>
      </w:pPr>
      <w:r>
        <w:rPr>
          <w:b/>
          <w:bCs/>
        </w:rPr>
        <w:t>3.</w:t>
      </w:r>
      <w:ins w:id="58" w:author="Yasser Syed" w:date="2019-07-07T03:45:00Z">
        <w:r w:rsidR="007C5DBC">
          <w:rPr>
            <w:b/>
            <w:bCs/>
          </w:rPr>
          <w:t>8</w:t>
        </w:r>
      </w:ins>
      <w:del w:id="59" w:author="Yasser Syed" w:date="2019-07-07T03:45:00Z">
        <w:r w:rsidDel="007C5DBC">
          <w:rPr>
            <w:b/>
            <w:bCs/>
          </w:rPr>
          <w:delText>7</w:delText>
        </w:r>
      </w:del>
      <w:r>
        <w:rPr>
          <w:b/>
          <w:bCs/>
        </w:rPr>
        <w:tab/>
      </w:r>
      <w:r>
        <w:rPr>
          <w:b/>
        </w:rPr>
        <w:t>dual-link SDI</w:t>
      </w:r>
      <w:r w:rsidR="00337205" w:rsidRPr="00337205">
        <w:t>:</w:t>
      </w:r>
      <w:r>
        <w:rPr>
          <w:b/>
        </w:rPr>
        <w:t xml:space="preserve"> </w:t>
      </w:r>
      <w:r>
        <w:t>two parallel serial digital interfaces for transporting uncompressed video signal</w:t>
      </w:r>
      <w:r>
        <w:rPr>
          <w:b/>
        </w:rPr>
        <w:t>s.</w:t>
      </w:r>
    </w:p>
    <w:p w14:paraId="2BB4E847" w14:textId="04C3B6A3" w:rsidR="004F5227" w:rsidRPr="00374CBE" w:rsidRDefault="004F5227" w:rsidP="00A2678E">
      <w:r w:rsidRPr="00374CBE">
        <w:rPr>
          <w:b/>
        </w:rPr>
        <w:t>3.</w:t>
      </w:r>
      <w:ins w:id="60" w:author="Yasser Syed" w:date="2019-07-07T03:45:00Z">
        <w:r w:rsidR="007C5DBC">
          <w:rPr>
            <w:b/>
          </w:rPr>
          <w:t>9</w:t>
        </w:r>
      </w:ins>
      <w:del w:id="61" w:author="Yasser Syed" w:date="2019-07-07T03:45:00Z">
        <w:r w:rsidR="00404C67" w:rsidDel="007C5DBC">
          <w:rPr>
            <w:b/>
          </w:rPr>
          <w:delText>8</w:delText>
        </w:r>
      </w:del>
      <w:r w:rsidRPr="00374CBE">
        <w:rPr>
          <w:b/>
        </w:rPr>
        <w:tab/>
        <w:t>electro-optical transfer function</w:t>
      </w:r>
      <w:r w:rsidRPr="00374CBE">
        <w:t xml:space="preserve"> </w:t>
      </w:r>
      <w:r w:rsidRPr="00374CBE">
        <w:rPr>
          <w:b/>
        </w:rPr>
        <w:t>(EOTF)</w:t>
      </w:r>
      <w:r w:rsidRPr="00374CBE">
        <w:t>: Function to map a non-linear video signal to display linear light.</w:t>
      </w:r>
    </w:p>
    <w:p w14:paraId="67BBA774" w14:textId="7F1E4176" w:rsidR="004F5227" w:rsidRDefault="004F5227" w:rsidP="00A2678E">
      <w:r w:rsidRPr="00374CBE">
        <w:rPr>
          <w:b/>
        </w:rPr>
        <w:t>3.</w:t>
      </w:r>
      <w:ins w:id="62" w:author="Yasser Syed" w:date="2019-07-07T03:45:00Z">
        <w:r w:rsidR="007C5DBC">
          <w:rPr>
            <w:b/>
          </w:rPr>
          <w:t>10</w:t>
        </w:r>
      </w:ins>
      <w:del w:id="63" w:author="Yasser Syed" w:date="2019-07-07T03:45:00Z">
        <w:r w:rsidR="00404C67" w:rsidDel="007C5DBC">
          <w:rPr>
            <w:b/>
          </w:rPr>
          <w:delText>9</w:delText>
        </w:r>
      </w:del>
      <w:r w:rsidRPr="00374CBE">
        <w:rPr>
          <w:b/>
        </w:rPr>
        <w:tab/>
        <w:t>full range</w:t>
      </w:r>
      <w:r w:rsidRPr="00374CBE">
        <w:t>: Range in a fixed-point (integer) representation that spans the full range of values that could be expressed with that bit depth.</w:t>
      </w:r>
    </w:p>
    <w:p w14:paraId="53AD81AE" w14:textId="46C247CC" w:rsidR="00404C67" w:rsidRPr="00095B34" w:rsidRDefault="00404C67" w:rsidP="00095B34">
      <w:pPr>
        <w:keepLines/>
        <w:rPr>
          <w:b/>
          <w:lang w:eastAsia="ja-JP"/>
        </w:rPr>
      </w:pPr>
      <w:r>
        <w:rPr>
          <w:b/>
          <w:bCs/>
        </w:rPr>
        <w:t>3.1</w:t>
      </w:r>
      <w:ins w:id="64" w:author="Yasser Syed" w:date="2019-07-07T03:45:00Z">
        <w:r w:rsidR="007C5DBC">
          <w:rPr>
            <w:b/>
            <w:bCs/>
          </w:rPr>
          <w:t>1</w:t>
        </w:r>
      </w:ins>
      <w:del w:id="65" w:author="Yasser Syed" w:date="2019-07-07T03:45:00Z">
        <w:r w:rsidDel="007C5DBC">
          <w:rPr>
            <w:b/>
            <w:bCs/>
          </w:rPr>
          <w:delText>0</w:delText>
        </w:r>
      </w:del>
      <w:r>
        <w:rPr>
          <w:b/>
          <w:bCs/>
        </w:rPr>
        <w:tab/>
      </w:r>
      <w:r w:rsidRPr="00240C79">
        <w:rPr>
          <w:rFonts w:hint="eastAsia"/>
          <w:b/>
          <w:lang w:eastAsia="ja-JP"/>
        </w:rPr>
        <w:t>H</w:t>
      </w:r>
      <w:r w:rsidRPr="00240C79">
        <w:rPr>
          <w:b/>
          <w:lang w:eastAsia="ja-JP"/>
        </w:rPr>
        <w:t>D-SDI</w:t>
      </w:r>
      <w:r w:rsidR="00337205" w:rsidRPr="00337205">
        <w:rPr>
          <w:lang w:eastAsia="ja-JP"/>
        </w:rPr>
        <w:t>:</w:t>
      </w:r>
      <w:r>
        <w:rPr>
          <w:b/>
          <w:lang w:eastAsia="ja-JP"/>
        </w:rPr>
        <w:t xml:space="preserve"> </w:t>
      </w:r>
      <w:r>
        <w:rPr>
          <w:lang w:eastAsia="ja-JP"/>
        </w:rPr>
        <w:t>serial digital interface for transporting uncompressed digital HD video signals.</w:t>
      </w:r>
    </w:p>
    <w:p w14:paraId="3BE50C05" w14:textId="5D0AF50E" w:rsidR="005D20EE" w:rsidRPr="00374CBE" w:rsidRDefault="004F5227" w:rsidP="00A2678E">
      <w:r w:rsidRPr="00374CBE">
        <w:rPr>
          <w:b/>
        </w:rPr>
        <w:t>3.</w:t>
      </w:r>
      <w:r w:rsidR="00404C67">
        <w:rPr>
          <w:b/>
        </w:rPr>
        <w:t>1</w:t>
      </w:r>
      <w:ins w:id="66" w:author="Yasser Syed" w:date="2019-07-07T03:45:00Z">
        <w:r w:rsidR="007C5DBC">
          <w:rPr>
            <w:b/>
          </w:rPr>
          <w:t>2</w:t>
        </w:r>
      </w:ins>
      <w:del w:id="67" w:author="Yasser Syed" w:date="2019-07-07T03:45:00Z">
        <w:r w:rsidR="00404C67" w:rsidDel="007C5DBC">
          <w:rPr>
            <w:b/>
          </w:rPr>
          <w:delText>1</w:delText>
        </w:r>
      </w:del>
      <w:r w:rsidRPr="00374CBE">
        <w:rPr>
          <w:b/>
        </w:rPr>
        <w:tab/>
        <w:t>inverse electro-optical transfer function (inverse EOTF)</w:t>
      </w:r>
      <w:r w:rsidRPr="00374CBE">
        <w:t>: Function that is the inverse of an EOTF.</w:t>
      </w:r>
    </w:p>
    <w:p w14:paraId="18F126A8" w14:textId="2486CBC4" w:rsidR="005D20EE" w:rsidRDefault="005D20EE" w:rsidP="00A2678E">
      <w:pPr>
        <w:rPr>
          <w:ins w:id="68" w:author="Yasser Syed" w:date="2019-07-29T23:38:00Z"/>
          <w:b/>
        </w:rPr>
      </w:pPr>
      <w:ins w:id="69" w:author="Yasser Syed" w:date="2019-07-29T23:38:00Z">
        <w:r>
          <w:rPr>
            <w:b/>
          </w:rPr>
          <w:t>3.13</w:t>
        </w:r>
        <w:r>
          <w:rPr>
            <w:b/>
          </w:rPr>
          <w:tab/>
          <w:t>inverse opto-electrical</w:t>
        </w:r>
      </w:ins>
      <w:ins w:id="70" w:author="Yasser Syed" w:date="2019-07-29T23:39:00Z">
        <w:r>
          <w:rPr>
            <w:b/>
          </w:rPr>
          <w:t xml:space="preserve"> transfer function (in</w:t>
        </w:r>
      </w:ins>
      <w:ins w:id="71" w:author="Yasser Syed" w:date="2019-07-30T14:18:00Z">
        <w:r w:rsidR="00524C50">
          <w:rPr>
            <w:b/>
          </w:rPr>
          <w:t>ver</w:t>
        </w:r>
      </w:ins>
      <w:ins w:id="72" w:author="Yasser Syed" w:date="2019-07-29T23:39:00Z">
        <w:r>
          <w:rPr>
            <w:b/>
          </w:rPr>
          <w:t xml:space="preserve">se OETF): </w:t>
        </w:r>
        <w:r w:rsidRPr="00524C50">
          <w:rPr>
            <w:bCs/>
            <w:rPrChange w:id="73" w:author="Yasser Syed" w:date="2019-07-30T14:18:00Z">
              <w:rPr>
                <w:b/>
              </w:rPr>
            </w:rPrChange>
          </w:rPr>
          <w:t>Function that is the inverse of an OETF.</w:t>
        </w:r>
      </w:ins>
    </w:p>
    <w:p w14:paraId="0809127D" w14:textId="78F35B77" w:rsidR="004F5227" w:rsidRPr="00374CBE" w:rsidRDefault="004F5227" w:rsidP="00A2678E">
      <w:r w:rsidRPr="00374CBE">
        <w:rPr>
          <w:b/>
        </w:rPr>
        <w:t>3.</w:t>
      </w:r>
      <w:r w:rsidR="00404C67">
        <w:rPr>
          <w:b/>
        </w:rPr>
        <w:t>1</w:t>
      </w:r>
      <w:ins w:id="74" w:author="Yasser Syed" w:date="2019-07-29T23:40:00Z">
        <w:r w:rsidR="005D20EE">
          <w:rPr>
            <w:b/>
          </w:rPr>
          <w:t>4</w:t>
        </w:r>
      </w:ins>
      <w:del w:id="75" w:author="Yasser Syed" w:date="2019-07-07T03:45:00Z">
        <w:r w:rsidR="00404C67" w:rsidDel="007C5DBC">
          <w:rPr>
            <w:b/>
          </w:rPr>
          <w:delText>2</w:delText>
        </w:r>
      </w:del>
      <w:r w:rsidRPr="00374CBE">
        <w:rPr>
          <w:b/>
        </w:rPr>
        <w:tab/>
        <w:t>narrow range</w:t>
      </w:r>
      <w:r w:rsidRPr="00374CBE">
        <w:t>: Range in a fixed-point (integer) representation that does not span the full range of values that could be expressed with that bit depth.</w:t>
      </w:r>
    </w:p>
    <w:p w14:paraId="5F16F789" w14:textId="02E84CC5" w:rsidR="004F5227" w:rsidRPr="00374CBE" w:rsidRDefault="004F5227" w:rsidP="009D0189">
      <w:pPr>
        <w:pStyle w:val="Note1"/>
      </w:pPr>
      <w:r w:rsidRPr="00374CBE">
        <w:t>N</w:t>
      </w:r>
      <w:r w:rsidR="009D0189" w:rsidRPr="00374CBE">
        <w:t>OTE</w:t>
      </w:r>
      <w:r w:rsidR="00314208" w:rsidRPr="00374CBE">
        <w:t xml:space="preserve"> </w:t>
      </w:r>
      <w:r w:rsidRPr="00374CBE">
        <w:t xml:space="preserve">– Narrow range is, in some applications, referred to by synonyms such as: </w:t>
      </w:r>
      <w:r w:rsidR="004569A5" w:rsidRPr="00374CBE">
        <w:t>"</w:t>
      </w:r>
      <w:r w:rsidRPr="00374CBE">
        <w:t>limited range</w:t>
      </w:r>
      <w:r w:rsidR="004569A5" w:rsidRPr="00374CBE">
        <w:t>"</w:t>
      </w:r>
      <w:r w:rsidRPr="00374CBE">
        <w:t xml:space="preserve">, </w:t>
      </w:r>
      <w:r w:rsidR="004569A5" w:rsidRPr="00374CBE">
        <w:t>"</w:t>
      </w:r>
      <w:r w:rsidRPr="00374CBE">
        <w:t>video range</w:t>
      </w:r>
      <w:r w:rsidR="004569A5" w:rsidRPr="00374CBE">
        <w:t>"</w:t>
      </w:r>
      <w:r w:rsidRPr="00374CBE">
        <w:t xml:space="preserve">, </w:t>
      </w:r>
      <w:r w:rsidR="004569A5" w:rsidRPr="00374CBE">
        <w:t>"</w:t>
      </w:r>
      <w:r w:rsidRPr="00374CBE">
        <w:t>legal range</w:t>
      </w:r>
      <w:r w:rsidR="004569A5" w:rsidRPr="00374CBE">
        <w:t>"</w:t>
      </w:r>
      <w:r w:rsidRPr="00374CBE">
        <w:t xml:space="preserve">, </w:t>
      </w:r>
      <w:r w:rsidR="004569A5" w:rsidRPr="00374CBE">
        <w:t>"</w:t>
      </w:r>
      <w:r w:rsidRPr="00374CBE">
        <w:t>SMPTE range</w:t>
      </w:r>
      <w:r w:rsidR="004569A5" w:rsidRPr="00374CBE">
        <w:t>"</w:t>
      </w:r>
      <w:r w:rsidRPr="00374CBE">
        <w:t xml:space="preserve"> or </w:t>
      </w:r>
      <w:r w:rsidR="004569A5" w:rsidRPr="00374CBE">
        <w:t>"</w:t>
      </w:r>
      <w:r w:rsidRPr="00374CBE">
        <w:t>standard range</w:t>
      </w:r>
      <w:r w:rsidR="004569A5" w:rsidRPr="00374CBE">
        <w:t>"</w:t>
      </w:r>
      <w:r w:rsidRPr="00374CBE">
        <w:t>.</w:t>
      </w:r>
    </w:p>
    <w:p w14:paraId="2FCCCC63" w14:textId="0C956614" w:rsidR="004F5227" w:rsidRPr="00374CBE" w:rsidRDefault="004F5227" w:rsidP="005B0CDE">
      <w:r w:rsidRPr="00374CBE">
        <w:rPr>
          <w:b/>
        </w:rPr>
        <w:t>3.</w:t>
      </w:r>
      <w:r w:rsidR="00404C67">
        <w:rPr>
          <w:b/>
        </w:rPr>
        <w:t>1</w:t>
      </w:r>
      <w:ins w:id="76" w:author="Yasser Syed" w:date="2019-07-29T23:40:00Z">
        <w:r w:rsidR="005D20EE">
          <w:rPr>
            <w:b/>
          </w:rPr>
          <w:t>5</w:t>
        </w:r>
      </w:ins>
      <w:del w:id="77" w:author="Yasser Syed" w:date="2019-07-07T03:45:00Z">
        <w:r w:rsidR="00404C67" w:rsidDel="007C5DBC">
          <w:rPr>
            <w:b/>
          </w:rPr>
          <w:delText>3</w:delText>
        </w:r>
      </w:del>
      <w:r w:rsidRPr="00374CBE">
        <w:rPr>
          <w:b/>
        </w:rPr>
        <w:tab/>
        <w:t>opto-electrical transfer function (OETF)</w:t>
      </w:r>
      <w:r w:rsidRPr="00374CBE">
        <w:t>: Function to map relative scene linear light to a non-linear video signal.</w:t>
      </w:r>
    </w:p>
    <w:p w14:paraId="29C343A3" w14:textId="0C6B249F" w:rsidR="004F5227" w:rsidRDefault="004F5227" w:rsidP="005B0CDE">
      <w:r w:rsidRPr="00374CBE">
        <w:rPr>
          <w:b/>
        </w:rPr>
        <w:t>3.</w:t>
      </w:r>
      <w:r w:rsidR="00404C67">
        <w:rPr>
          <w:b/>
        </w:rPr>
        <w:t>1</w:t>
      </w:r>
      <w:ins w:id="78" w:author="Yasser Syed" w:date="2019-07-29T23:40:00Z">
        <w:r w:rsidR="005D20EE">
          <w:rPr>
            <w:b/>
          </w:rPr>
          <w:t>6</w:t>
        </w:r>
      </w:ins>
      <w:del w:id="79" w:author="Yasser Syed" w:date="2019-07-07T03:45:00Z">
        <w:r w:rsidR="00404C67" w:rsidDel="007C5DBC">
          <w:rPr>
            <w:b/>
          </w:rPr>
          <w:delText>4</w:delText>
        </w:r>
      </w:del>
      <w:r w:rsidRPr="00374CBE">
        <w:rPr>
          <w:b/>
        </w:rPr>
        <w:tab/>
        <w:t>opto-optical transfer function (OOTF)</w:t>
      </w:r>
      <w:r w:rsidRPr="00374CBE">
        <w:t>: Function to map relative scene linear light to display linear light.</w:t>
      </w:r>
    </w:p>
    <w:p w14:paraId="05A66902" w14:textId="18BF28D8" w:rsidR="00404C67" w:rsidRPr="00404C67" w:rsidRDefault="00404C67" w:rsidP="00095B34">
      <w:pPr>
        <w:keepLines/>
      </w:pPr>
      <w:r w:rsidRPr="00095B34">
        <w:rPr>
          <w:b/>
          <w:bCs/>
        </w:rPr>
        <w:t>3.1</w:t>
      </w:r>
      <w:ins w:id="80" w:author="Yasser Syed" w:date="2019-07-29T23:40:00Z">
        <w:r w:rsidR="005D20EE">
          <w:rPr>
            <w:b/>
            <w:bCs/>
          </w:rPr>
          <w:t>7</w:t>
        </w:r>
      </w:ins>
      <w:del w:id="81" w:author="Yasser Syed" w:date="2019-07-07T03:45:00Z">
        <w:r w:rsidRPr="00095B34" w:rsidDel="007C5DBC">
          <w:rPr>
            <w:b/>
            <w:bCs/>
          </w:rPr>
          <w:delText>5</w:delText>
        </w:r>
      </w:del>
      <w:r>
        <w:rPr>
          <w:b/>
          <w:bCs/>
        </w:rPr>
        <w:tab/>
      </w:r>
      <w:r>
        <w:rPr>
          <w:b/>
        </w:rPr>
        <w:t>quad-link SDI</w:t>
      </w:r>
      <w:r w:rsidR="00337205" w:rsidRPr="00337205">
        <w:t>:</w:t>
      </w:r>
      <w:r>
        <w:rPr>
          <w:b/>
        </w:rPr>
        <w:t xml:space="preserve"> </w:t>
      </w:r>
      <w:r>
        <w:t>four parallel serial digital interfaces for transporting uncompressed video signals.</w:t>
      </w:r>
    </w:p>
    <w:p w14:paraId="0FEFACDA" w14:textId="13893582" w:rsidR="004F5227" w:rsidRDefault="004F5227" w:rsidP="005B0CDE">
      <w:r w:rsidRPr="00374CBE">
        <w:rPr>
          <w:b/>
        </w:rPr>
        <w:t>3.</w:t>
      </w:r>
      <w:r w:rsidR="00404C67">
        <w:rPr>
          <w:b/>
        </w:rPr>
        <w:t>1</w:t>
      </w:r>
      <w:ins w:id="82" w:author="Yasser Syed" w:date="2019-07-29T23:40:00Z">
        <w:r w:rsidR="005D20EE">
          <w:rPr>
            <w:b/>
          </w:rPr>
          <w:t>8</w:t>
        </w:r>
      </w:ins>
      <w:del w:id="83" w:author="Yasser Syed" w:date="2019-07-07T03:45:00Z">
        <w:r w:rsidR="00404C67" w:rsidDel="007C5DBC">
          <w:rPr>
            <w:b/>
          </w:rPr>
          <w:delText>6</w:delText>
        </w:r>
      </w:del>
      <w:r w:rsidRPr="00374CBE">
        <w:rPr>
          <w:b/>
        </w:rPr>
        <w:tab/>
        <w:t>random access point access unit (RAPAU)</w:t>
      </w:r>
      <w:r w:rsidRPr="00374CBE">
        <w:t>: Access unit in a video bitstream containing an intra-coded picture with the property that all pictures following the intra-coded picture in output order can be correctly decoded without using any information preceding the random access point access unit in the bitstream.</w:t>
      </w:r>
    </w:p>
    <w:p w14:paraId="040A07D5" w14:textId="6D4B3E3F" w:rsidR="00404C67" w:rsidRDefault="00404C67" w:rsidP="00404C67">
      <w:pPr>
        <w:keepLines/>
        <w:rPr>
          <w:b/>
        </w:rPr>
      </w:pPr>
      <w:r>
        <w:rPr>
          <w:b/>
          <w:bCs/>
        </w:rPr>
        <w:t>3.1</w:t>
      </w:r>
      <w:ins w:id="84" w:author="Yasser Syed" w:date="2019-07-29T23:40:00Z">
        <w:r w:rsidR="005D20EE">
          <w:rPr>
            <w:b/>
            <w:bCs/>
          </w:rPr>
          <w:t>9</w:t>
        </w:r>
      </w:ins>
      <w:del w:id="85" w:author="Yasser Syed" w:date="2019-07-07T03:46:00Z">
        <w:r w:rsidDel="007C5DBC">
          <w:rPr>
            <w:b/>
            <w:bCs/>
          </w:rPr>
          <w:delText>7</w:delText>
        </w:r>
      </w:del>
      <w:r>
        <w:rPr>
          <w:b/>
          <w:bCs/>
        </w:rPr>
        <w:tab/>
      </w:r>
      <w:r>
        <w:rPr>
          <w:b/>
        </w:rPr>
        <w:t>SDI</w:t>
      </w:r>
      <w:r w:rsidR="00337205" w:rsidRPr="00337205">
        <w:t>:</w:t>
      </w:r>
      <w:r>
        <w:rPr>
          <w:b/>
        </w:rPr>
        <w:t xml:space="preserve"> </w:t>
      </w:r>
      <w:r>
        <w:t>serial digital interface for transporting uncompressed video signals.</w:t>
      </w:r>
    </w:p>
    <w:p w14:paraId="3563AC0A" w14:textId="0668C160" w:rsidR="00404C67" w:rsidRPr="00095B34" w:rsidRDefault="00404C67" w:rsidP="00095B34">
      <w:pPr>
        <w:keepLines/>
        <w:rPr>
          <w:b/>
          <w:lang w:eastAsia="ja-JP"/>
        </w:rPr>
      </w:pPr>
      <w:r>
        <w:rPr>
          <w:b/>
        </w:rPr>
        <w:t>3.</w:t>
      </w:r>
      <w:ins w:id="86" w:author="Yasser Syed" w:date="2019-07-29T23:40:00Z">
        <w:r w:rsidR="005D20EE">
          <w:rPr>
            <w:b/>
          </w:rPr>
          <w:t>20</w:t>
        </w:r>
      </w:ins>
      <w:del w:id="87" w:author="Yasser Syed" w:date="2019-07-29T23:40:00Z">
        <w:r w:rsidDel="005D20EE">
          <w:rPr>
            <w:b/>
          </w:rPr>
          <w:delText>1</w:delText>
        </w:r>
      </w:del>
      <w:del w:id="88" w:author="Yasser Syed" w:date="2019-07-07T03:46:00Z">
        <w:r w:rsidDel="007C5DBC">
          <w:rPr>
            <w:b/>
          </w:rPr>
          <w:delText>8</w:delText>
        </w:r>
      </w:del>
      <w:r>
        <w:rPr>
          <w:b/>
        </w:rPr>
        <w:tab/>
      </w:r>
      <w:r>
        <w:rPr>
          <w:b/>
          <w:lang w:eastAsia="ja-JP"/>
        </w:rPr>
        <w:t>S</w:t>
      </w:r>
      <w:r w:rsidRPr="00240C79">
        <w:rPr>
          <w:b/>
          <w:lang w:eastAsia="ja-JP"/>
        </w:rPr>
        <w:t>D-SDI</w:t>
      </w:r>
      <w:r w:rsidR="00337205" w:rsidRPr="00337205">
        <w:rPr>
          <w:lang w:eastAsia="ja-JP"/>
        </w:rPr>
        <w:t>:</w:t>
      </w:r>
      <w:r>
        <w:rPr>
          <w:b/>
          <w:lang w:eastAsia="ja-JP"/>
        </w:rPr>
        <w:t xml:space="preserve"> </w:t>
      </w:r>
      <w:r w:rsidRPr="007B5A3C">
        <w:rPr>
          <w:lang w:eastAsia="ja-JP"/>
        </w:rPr>
        <w:t>signal digital interface for transpor</w:t>
      </w:r>
      <w:r>
        <w:rPr>
          <w:rFonts w:hint="eastAsia"/>
          <w:lang w:eastAsia="ja-JP"/>
        </w:rPr>
        <w:t>t</w:t>
      </w:r>
      <w:r w:rsidRPr="007B5A3C">
        <w:rPr>
          <w:lang w:eastAsia="ja-JP"/>
        </w:rPr>
        <w:t>ing uncompressed digital SD video signals</w:t>
      </w:r>
      <w:r>
        <w:rPr>
          <w:lang w:eastAsia="ja-JP"/>
        </w:rPr>
        <w:t>.</w:t>
      </w:r>
    </w:p>
    <w:p w14:paraId="019CF4B1" w14:textId="548D90EA" w:rsidR="004F5227" w:rsidRDefault="004F5227" w:rsidP="005B0CDE">
      <w:r w:rsidRPr="00374CBE">
        <w:rPr>
          <w:b/>
        </w:rPr>
        <w:t>3.</w:t>
      </w:r>
      <w:ins w:id="89" w:author="Yasser Syed" w:date="2019-07-07T03:46:00Z">
        <w:r w:rsidR="007C5DBC">
          <w:rPr>
            <w:b/>
          </w:rPr>
          <w:t>2</w:t>
        </w:r>
      </w:ins>
      <w:ins w:id="90" w:author="Yasser Syed" w:date="2019-07-29T23:40:00Z">
        <w:r w:rsidR="005D20EE">
          <w:rPr>
            <w:b/>
          </w:rPr>
          <w:t>1</w:t>
        </w:r>
      </w:ins>
      <w:del w:id="91" w:author="Yasser Syed" w:date="2019-07-07T03:46:00Z">
        <w:r w:rsidRPr="00374CBE" w:rsidDel="007C5DBC">
          <w:rPr>
            <w:b/>
          </w:rPr>
          <w:delText>1</w:delText>
        </w:r>
        <w:r w:rsidR="00404C67" w:rsidDel="007C5DBC">
          <w:rPr>
            <w:b/>
          </w:rPr>
          <w:delText>9</w:delText>
        </w:r>
      </w:del>
      <w:r w:rsidRPr="00374CBE">
        <w:rPr>
          <w:b/>
        </w:rPr>
        <w:tab/>
        <w:t>transfer function</w:t>
      </w:r>
      <w:r w:rsidRPr="00374CBE">
        <w:t>: Function among any of the following: EOTF, inverse EOTF, OETF, inverse OETF, OOTF, or inverse OOTF.</w:t>
      </w:r>
    </w:p>
    <w:p w14:paraId="7CFC26BC" w14:textId="6E09B109" w:rsidR="00404C67" w:rsidRDefault="00404C67" w:rsidP="00095B34">
      <w:pPr>
        <w:keepLines/>
        <w:rPr>
          <w:ins w:id="92" w:author="Yasser Syed" w:date="2019-07-11T03:13:00Z"/>
          <w:lang w:eastAsia="ja-JP"/>
        </w:rPr>
      </w:pPr>
      <w:r>
        <w:rPr>
          <w:b/>
          <w:bCs/>
        </w:rPr>
        <w:t>3.2</w:t>
      </w:r>
      <w:ins w:id="93" w:author="Yasser Syed" w:date="2019-07-29T23:40:00Z">
        <w:r w:rsidR="005D20EE">
          <w:rPr>
            <w:b/>
            <w:bCs/>
          </w:rPr>
          <w:t>2</w:t>
        </w:r>
      </w:ins>
      <w:del w:id="94" w:author="Yasser Syed" w:date="2019-07-07T03:46:00Z">
        <w:r w:rsidDel="007C5DBC">
          <w:rPr>
            <w:b/>
            <w:bCs/>
          </w:rPr>
          <w:delText>0</w:delText>
        </w:r>
      </w:del>
      <w:r>
        <w:rPr>
          <w:b/>
          <w:bCs/>
        </w:rPr>
        <w:tab/>
      </w:r>
      <w:r w:rsidRPr="00240C79">
        <w:rPr>
          <w:rFonts w:hint="eastAsia"/>
          <w:b/>
          <w:lang w:eastAsia="ja-JP"/>
        </w:rPr>
        <w:t>U</w:t>
      </w:r>
      <w:r w:rsidRPr="00240C79">
        <w:rPr>
          <w:b/>
          <w:lang w:eastAsia="ja-JP"/>
        </w:rPr>
        <w:t>-SDI</w:t>
      </w:r>
      <w:r w:rsidR="00337205" w:rsidRPr="00337205">
        <w:rPr>
          <w:lang w:eastAsia="ja-JP"/>
        </w:rPr>
        <w:t>:</w:t>
      </w:r>
      <w:r>
        <w:rPr>
          <w:b/>
          <w:lang w:eastAsia="ja-JP"/>
        </w:rPr>
        <w:t xml:space="preserve"> </w:t>
      </w:r>
      <w:r w:rsidRPr="007B5A3C">
        <w:rPr>
          <w:lang w:eastAsia="ja-JP"/>
        </w:rPr>
        <w:t>multilink (up to 24 links) serial digital interface with a transport capacity of 10.692 Gbit/s per link for transporting uncompressed digital video signals</w:t>
      </w:r>
      <w:r>
        <w:rPr>
          <w:lang w:eastAsia="ja-JP"/>
        </w:rPr>
        <w:t>.</w:t>
      </w:r>
    </w:p>
    <w:p w14:paraId="4A9AF22E" w14:textId="6AADA20A" w:rsidR="00D744DE" w:rsidRPr="00095B34" w:rsidDel="00524C50" w:rsidRDefault="00D744DE" w:rsidP="00095B34">
      <w:pPr>
        <w:keepLines/>
        <w:rPr>
          <w:del w:id="95" w:author="Yasser Syed" w:date="2019-07-30T14:18:00Z"/>
          <w:b/>
          <w:lang w:eastAsia="ja-JP"/>
        </w:rPr>
      </w:pPr>
    </w:p>
    <w:p w14:paraId="16FDC031" w14:textId="28D6F355" w:rsidR="00D909B6" w:rsidRPr="00374CBE" w:rsidRDefault="00C54087">
      <w:pPr>
        <w:pStyle w:val="Heading1"/>
        <w:rPr>
          <w:szCs w:val="24"/>
        </w:rPr>
      </w:pPr>
      <w:bookmarkStart w:id="96" w:name="_Toc382790601"/>
      <w:bookmarkStart w:id="97" w:name="_Toc391107412"/>
      <w:bookmarkStart w:id="98" w:name="_Toc5880037"/>
      <w:bookmarkStart w:id="99" w:name="_Toc7091308"/>
      <w:r w:rsidRPr="00374CBE">
        <w:rPr>
          <w:szCs w:val="24"/>
        </w:rPr>
        <w:t>4</w:t>
      </w:r>
      <w:r w:rsidRPr="00374CBE">
        <w:rPr>
          <w:szCs w:val="24"/>
        </w:rPr>
        <w:tab/>
      </w:r>
      <w:r w:rsidR="00D909B6" w:rsidRPr="00374CBE">
        <w:rPr>
          <w:szCs w:val="24"/>
        </w:rPr>
        <w:t>Abbreviations</w:t>
      </w:r>
      <w:bookmarkEnd w:id="96"/>
      <w:bookmarkEnd w:id="97"/>
      <w:bookmarkEnd w:id="98"/>
      <w:bookmarkEnd w:id="99"/>
    </w:p>
    <w:p w14:paraId="1FC2CFC6" w14:textId="36E7D8A8" w:rsidR="00D909B6" w:rsidRPr="00374CBE" w:rsidRDefault="00D909B6" w:rsidP="00AC3AEB">
      <w:pPr>
        <w:ind w:left="794" w:hanging="794"/>
      </w:pPr>
      <w:r w:rsidRPr="00374CBE">
        <w:t xml:space="preserve">For the purposes of this </w:t>
      </w:r>
      <w:r w:rsidR="003F57E0" w:rsidRPr="00374CBE">
        <w:t>Supplement</w:t>
      </w:r>
      <w:r w:rsidRPr="00374CBE">
        <w:t>, th</w:t>
      </w:r>
      <w:r w:rsidR="003F57E0" w:rsidRPr="00374CBE">
        <w:t>e following abbreviations apply:</w:t>
      </w:r>
    </w:p>
    <w:p w14:paraId="071C6540" w14:textId="77777777" w:rsidR="00F021CE" w:rsidRPr="00374CBE" w:rsidRDefault="00F021CE" w:rsidP="00AC3AEB">
      <w:pPr>
        <w:ind w:left="794" w:hanging="794"/>
        <w:rPr>
          <w:rFonts w:eastAsia="Yu Mincho"/>
          <w:lang w:eastAsia="zh-CN"/>
        </w:rPr>
      </w:pPr>
      <w:r w:rsidRPr="00374CBE">
        <w:rPr>
          <w:rFonts w:eastAsia="Yu Mincho"/>
          <w:lang w:eastAsia="zh-CN"/>
        </w:rPr>
        <w:t>2K</w:t>
      </w:r>
      <w:r w:rsidRPr="00374CBE">
        <w:rPr>
          <w:rFonts w:eastAsia="Yu Mincho"/>
          <w:lang w:eastAsia="zh-CN"/>
        </w:rPr>
        <w:tab/>
        <w:t>Informally used to refer to an HD resolution (1920×1080 for television or 2048×1080 for film)</w:t>
      </w:r>
    </w:p>
    <w:p w14:paraId="676509F6" w14:textId="77777777" w:rsidR="00F021CE" w:rsidRPr="00374CBE" w:rsidRDefault="00F021CE" w:rsidP="00AC3AEB">
      <w:pPr>
        <w:ind w:left="794" w:hanging="794"/>
        <w:rPr>
          <w:rFonts w:eastAsia="Yu Mincho"/>
          <w:lang w:eastAsia="zh-CN"/>
        </w:rPr>
      </w:pPr>
      <w:r w:rsidRPr="00374CBE">
        <w:rPr>
          <w:rFonts w:eastAsia="Yu Mincho"/>
          <w:lang w:eastAsia="zh-CN"/>
        </w:rPr>
        <w:t>4K</w:t>
      </w:r>
      <w:r w:rsidRPr="00374CBE">
        <w:rPr>
          <w:rFonts w:eastAsia="Yu Mincho"/>
          <w:lang w:eastAsia="zh-CN"/>
        </w:rPr>
        <w:tab/>
        <w:t>Informally used to refer a UHD resolution (3840×2160 for television or 4096×2160 for film)</w:t>
      </w:r>
    </w:p>
    <w:p w14:paraId="2A3C07AC" w14:textId="77777777" w:rsidR="00F021CE" w:rsidRPr="00374CBE" w:rsidRDefault="00F021CE" w:rsidP="00AC3AEB">
      <w:pPr>
        <w:ind w:left="794" w:hanging="794"/>
        <w:rPr>
          <w:rFonts w:eastAsia="Yu Mincho"/>
          <w:lang w:eastAsia="zh-CN"/>
        </w:rPr>
      </w:pPr>
      <w:r w:rsidRPr="00374CBE">
        <w:rPr>
          <w:rFonts w:eastAsia="Yu Mincho"/>
          <w:lang w:eastAsia="zh-CN"/>
        </w:rPr>
        <w:t>8K</w:t>
      </w:r>
      <w:r w:rsidRPr="00374CBE">
        <w:rPr>
          <w:rFonts w:eastAsia="Yu Mincho"/>
          <w:lang w:eastAsia="zh-CN"/>
        </w:rPr>
        <w:tab/>
        <w:t>Informally used to refer to a UHD resolution (7680×4320 or 8192×4320)</w:t>
      </w:r>
    </w:p>
    <w:p w14:paraId="5BFF1B23" w14:textId="43979056" w:rsidR="00F021CE" w:rsidRPr="009C4C03" w:rsidRDefault="00F021CE" w:rsidP="00AC3AEB">
      <w:pPr>
        <w:ind w:left="794" w:hanging="794"/>
        <w:rPr>
          <w:rFonts w:eastAsia="Yu Mincho"/>
          <w:lang w:val="fr-CH" w:eastAsia="zh-CN"/>
        </w:rPr>
      </w:pPr>
      <w:r w:rsidRPr="00374CBE">
        <w:rPr>
          <w:rFonts w:eastAsia="Yu Mincho"/>
          <w:lang w:eastAsia="zh-CN"/>
        </w:rPr>
        <w:t>AVC</w:t>
      </w:r>
      <w:r w:rsidRPr="00374CBE">
        <w:rPr>
          <w:rFonts w:eastAsia="Yu Mincho"/>
          <w:lang w:eastAsia="zh-CN"/>
        </w:rPr>
        <w:tab/>
        <w:t xml:space="preserve">Advanced Video Coding (Rec. </w:t>
      </w:r>
      <w:r w:rsidRPr="009C4C03">
        <w:rPr>
          <w:rFonts w:eastAsia="Yu Mincho"/>
          <w:lang w:val="fr-CH" w:eastAsia="zh-CN"/>
        </w:rPr>
        <w:t>ITU-T H.264 | ISO/IEC 14496-10)</w:t>
      </w:r>
    </w:p>
    <w:p w14:paraId="64C0FCC2" w14:textId="5E9F77F9" w:rsidR="00F021CE" w:rsidRPr="009C4C03" w:rsidRDefault="00F021CE" w:rsidP="00AC3AEB">
      <w:pPr>
        <w:ind w:left="794" w:hanging="794"/>
        <w:rPr>
          <w:rFonts w:eastAsia="Yu Mincho"/>
          <w:lang w:val="fr-CH" w:eastAsia="zh-CN"/>
        </w:rPr>
      </w:pPr>
      <w:r w:rsidRPr="009C4C03">
        <w:rPr>
          <w:rFonts w:eastAsia="Yu Mincho"/>
          <w:lang w:val="fr-CH" w:eastAsia="zh-CN"/>
        </w:rPr>
        <w:t>CICP</w:t>
      </w:r>
      <w:r w:rsidRPr="009C4C03">
        <w:rPr>
          <w:rFonts w:eastAsia="Yu Mincho"/>
          <w:lang w:val="fr-CH" w:eastAsia="zh-CN"/>
        </w:rPr>
        <w:tab/>
        <w:t>Coding-Independent Code Points (Rec. ITU-T H.273 | ISO/IEC 23091-2)</w:t>
      </w:r>
    </w:p>
    <w:p w14:paraId="5AAD7FA8" w14:textId="77777777" w:rsidR="00F021CE" w:rsidRPr="00374CBE" w:rsidRDefault="00F021CE" w:rsidP="00AC3AEB">
      <w:pPr>
        <w:ind w:left="794" w:hanging="794"/>
        <w:rPr>
          <w:rFonts w:eastAsia="Yu Mincho"/>
          <w:lang w:eastAsia="zh-CN"/>
        </w:rPr>
      </w:pPr>
      <w:r w:rsidRPr="00374CBE">
        <w:rPr>
          <w:rFonts w:eastAsia="Yu Mincho"/>
          <w:lang w:eastAsia="zh-CN"/>
        </w:rPr>
        <w:t>EOTF</w:t>
      </w:r>
      <w:r w:rsidRPr="00374CBE">
        <w:rPr>
          <w:rFonts w:eastAsia="Yu Mincho"/>
          <w:lang w:eastAsia="zh-CN"/>
        </w:rPr>
        <w:tab/>
        <w:t>Electro-Optical Transfer Function</w:t>
      </w:r>
    </w:p>
    <w:p w14:paraId="4D07406C" w14:textId="77777777" w:rsidR="00F021CE" w:rsidRPr="00374CBE" w:rsidRDefault="00F021CE" w:rsidP="00AC3AEB">
      <w:pPr>
        <w:ind w:left="794" w:hanging="794"/>
        <w:rPr>
          <w:rFonts w:eastAsia="Yu Mincho"/>
          <w:lang w:eastAsia="zh-CN"/>
        </w:rPr>
      </w:pPr>
      <w:r w:rsidRPr="00374CBE">
        <w:rPr>
          <w:rFonts w:eastAsia="Yu Mincho"/>
          <w:lang w:eastAsia="zh-CN"/>
        </w:rPr>
        <w:t>GBR</w:t>
      </w:r>
      <w:r w:rsidRPr="00374CBE">
        <w:rPr>
          <w:rFonts w:eastAsia="Yu Mincho"/>
          <w:lang w:eastAsia="zh-CN"/>
        </w:rPr>
        <w:tab/>
        <w:t>Green, Blue, and Red component colour system in linear light domain. Same as RGB, although emphasizing that the Green component is handled as the primary colour component by some technical elements of the video coding technology</w:t>
      </w:r>
    </w:p>
    <w:p w14:paraId="2A3F5AC2" w14:textId="4C8D97DD" w:rsidR="00F021CE" w:rsidRPr="00374CBE" w:rsidRDefault="00F021CE" w:rsidP="00F965DA">
      <w:pPr>
        <w:pStyle w:val="Note1"/>
        <w:rPr>
          <w:rFonts w:eastAsia="Yu Mincho"/>
          <w:lang w:eastAsia="zh-CN"/>
        </w:rPr>
      </w:pPr>
      <w:r w:rsidRPr="00374CBE">
        <w:rPr>
          <w:rFonts w:eastAsia="Yu Mincho"/>
          <w:lang w:eastAsia="zh-CN"/>
        </w:rPr>
        <w:t>NOTE – The colour representation does not indicate the media component order in a coded representation. For example, GBR represents the same component colour system as RGB.</w:t>
      </w:r>
    </w:p>
    <w:p w14:paraId="5B89910D" w14:textId="77777777" w:rsidR="00F021CE" w:rsidRPr="00374CBE" w:rsidRDefault="00F021CE" w:rsidP="00F965DA">
      <w:pPr>
        <w:ind w:left="794" w:hanging="794"/>
        <w:rPr>
          <w:rFonts w:eastAsia="Yu Mincho"/>
          <w:lang w:eastAsia="zh-CN"/>
        </w:rPr>
      </w:pP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ab/>
        <w:t>Green, Blue, and Red component colour system in a non-linear domain associated with a transfer function which maps the linear light domain to a more perceptually uniform domain. Same as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 although emphasizing that the Green component is handled as the primary colour component by some technical elements of the video coding technology</w:t>
      </w:r>
    </w:p>
    <w:p w14:paraId="478E91FD" w14:textId="6F07D9A4" w:rsidR="00F021CE" w:rsidRPr="00374CBE" w:rsidRDefault="00F021CE" w:rsidP="00F965DA">
      <w:pPr>
        <w:pStyle w:val="Note1"/>
        <w:rPr>
          <w:rFonts w:eastAsia="Yu Mincho"/>
          <w:lang w:eastAsia="zh-CN"/>
        </w:rPr>
      </w:pPr>
      <w:r w:rsidRPr="00374CBE">
        <w:rPr>
          <w:rFonts w:eastAsia="Yu Mincho"/>
        </w:rPr>
        <w:t>NOTE</w:t>
      </w:r>
      <w:r w:rsidRPr="00374CBE">
        <w:rPr>
          <w:rFonts w:eastAsia="Yu Mincho"/>
          <w:lang w:eastAsia="zh-CN"/>
        </w:rPr>
        <w:t xml:space="preserve"> – The colour representation does not indicate the media component order in a coded representation. For example, 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 xml:space="preserve"> represents the same component colour system as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w:t>
      </w:r>
    </w:p>
    <w:p w14:paraId="438370D3" w14:textId="77777777" w:rsidR="00F021CE" w:rsidRPr="00374CBE" w:rsidRDefault="00F021CE" w:rsidP="00DB07E0">
      <w:pPr>
        <w:rPr>
          <w:rFonts w:eastAsia="Yu Mincho"/>
          <w:lang w:eastAsia="zh-CN"/>
        </w:rPr>
      </w:pPr>
      <w:r w:rsidRPr="00374CBE">
        <w:rPr>
          <w:rFonts w:eastAsia="Yu Mincho"/>
          <w:lang w:eastAsia="zh-CN"/>
        </w:rPr>
        <w:t>HD</w:t>
      </w:r>
      <w:r w:rsidRPr="00374CBE">
        <w:rPr>
          <w:rFonts w:eastAsia="Yu Mincho"/>
          <w:lang w:eastAsia="zh-CN"/>
        </w:rPr>
        <w:tab/>
        <w:t>High Definition</w:t>
      </w:r>
    </w:p>
    <w:p w14:paraId="248C274B" w14:textId="77777777" w:rsidR="00F021CE" w:rsidRPr="00374CBE" w:rsidRDefault="00F021CE" w:rsidP="00DB07E0">
      <w:pPr>
        <w:rPr>
          <w:rFonts w:eastAsia="Yu Mincho"/>
          <w:lang w:eastAsia="zh-CN"/>
        </w:rPr>
      </w:pPr>
      <w:r w:rsidRPr="00374CBE">
        <w:rPr>
          <w:rFonts w:eastAsia="Yu Mincho"/>
          <w:lang w:eastAsia="zh-CN"/>
        </w:rPr>
        <w:t>HDR</w:t>
      </w:r>
      <w:r w:rsidRPr="00374CBE">
        <w:rPr>
          <w:rFonts w:eastAsia="Yu Mincho"/>
          <w:lang w:eastAsia="zh-CN"/>
        </w:rPr>
        <w:tab/>
        <w:t>High Dynamic Range</w:t>
      </w:r>
    </w:p>
    <w:p w14:paraId="2FCC3D84" w14:textId="7FC6113D" w:rsidR="00F021CE" w:rsidRPr="00374CBE" w:rsidRDefault="00F021CE" w:rsidP="00DB07E0">
      <w:pPr>
        <w:rPr>
          <w:rFonts w:eastAsia="Yu Mincho"/>
          <w:lang w:eastAsia="zh-CN"/>
        </w:rPr>
      </w:pPr>
      <w:r w:rsidRPr="00374CBE">
        <w:rPr>
          <w:rFonts w:eastAsia="Yu Mincho"/>
          <w:lang w:eastAsia="zh-CN"/>
        </w:rPr>
        <w:t>HEVC</w:t>
      </w:r>
      <w:r w:rsidRPr="00374CBE">
        <w:rPr>
          <w:rFonts w:eastAsia="Yu Mincho"/>
          <w:lang w:eastAsia="zh-CN"/>
        </w:rPr>
        <w:tab/>
        <w:t>High Efficiency Video Coding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ITU-T H.265 | ISO/IEC 23008-2)</w:t>
      </w:r>
    </w:p>
    <w:p w14:paraId="4960BF8D" w14:textId="58888E15" w:rsidR="00F021CE" w:rsidRPr="00374CBE" w:rsidRDefault="00F021CE" w:rsidP="00DB07E0">
      <w:pPr>
        <w:rPr>
          <w:rFonts w:eastAsia="Yu Mincho"/>
          <w:lang w:eastAsia="zh-CN"/>
        </w:rPr>
      </w:pPr>
      <w:r w:rsidRPr="00374CBE">
        <w:rPr>
          <w:rFonts w:eastAsia="Yu Mincho"/>
          <w:lang w:eastAsia="ja-JP"/>
        </w:rPr>
        <w:t>HLG</w:t>
      </w:r>
      <w:r w:rsidRPr="00374CBE">
        <w:rPr>
          <w:rFonts w:eastAsia="Yu Mincho"/>
          <w:lang w:eastAsia="zh-CN"/>
        </w:rPr>
        <w:tab/>
      </w:r>
      <w:r w:rsidRPr="00374CBE">
        <w:rPr>
          <w:rFonts w:eastAsia="Yu Mincho"/>
          <w:lang w:eastAsia="ja-JP"/>
        </w:rPr>
        <w:t>Hybrid Log-Gamma (</w:t>
      </w:r>
      <w:r w:rsidRPr="00374CBE">
        <w:rPr>
          <w:rFonts w:eastAsia="Yu Mincho"/>
          <w:lang w:eastAsia="zh-CN"/>
        </w:rPr>
        <w:t xml:space="preserve">as defined in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BT.2100)</w:t>
      </w:r>
    </w:p>
    <w:p w14:paraId="1FA172D2" w14:textId="66A99C71" w:rsidR="00F021CE" w:rsidRDefault="00F021CE" w:rsidP="00DB07E0">
      <w:pPr>
        <w:rPr>
          <w:rFonts w:eastAsia="Yu Mincho"/>
          <w:lang w:eastAsia="zh-CN"/>
        </w:rPr>
      </w:pPr>
      <w:r w:rsidRPr="00374CBE">
        <w:rPr>
          <w:rFonts w:eastAsia="Yu Mincho"/>
          <w:lang w:eastAsia="zh-CN"/>
        </w:rPr>
        <w:t>HVS</w:t>
      </w:r>
      <w:r w:rsidRPr="00374CBE">
        <w:rPr>
          <w:rFonts w:eastAsia="Yu Mincho"/>
          <w:lang w:eastAsia="zh-CN"/>
        </w:rPr>
        <w:tab/>
        <w:t>Human Visual System</w:t>
      </w:r>
    </w:p>
    <w:p w14:paraId="13E38AEC" w14:textId="4397269E" w:rsidR="00404C67" w:rsidRPr="00404C67" w:rsidRDefault="00404C67" w:rsidP="00DB07E0">
      <w:pPr>
        <w:rPr>
          <w:rFonts w:eastAsia="Yu Mincho"/>
          <w:lang w:eastAsia="zh-CN"/>
        </w:rPr>
      </w:pPr>
      <w:r>
        <w:rPr>
          <w:rFonts w:eastAsia="Yu Mincho"/>
          <w:lang w:eastAsia="zh-CN"/>
        </w:rPr>
        <w:t>IC</w:t>
      </w:r>
      <w:r w:rsidRPr="0058106C">
        <w:rPr>
          <w:rFonts w:eastAsia="Yu Mincho"/>
          <w:vertAlign w:val="subscript"/>
          <w:lang w:eastAsia="zh-CN"/>
        </w:rPr>
        <w:t>T</w:t>
      </w:r>
      <w:r>
        <w:rPr>
          <w:rFonts w:eastAsia="Yu Mincho"/>
          <w:lang w:eastAsia="zh-CN"/>
        </w:rPr>
        <w:t>C</w:t>
      </w:r>
      <w:r w:rsidRPr="0058106C">
        <w:rPr>
          <w:rFonts w:eastAsia="Yu Mincho"/>
          <w:vertAlign w:val="subscript"/>
          <w:lang w:eastAsia="zh-CN"/>
        </w:rPr>
        <w:t>P</w:t>
      </w:r>
      <w:r>
        <w:rPr>
          <w:rFonts w:eastAsia="Yu Mincho"/>
          <w:vertAlign w:val="subscript"/>
          <w:lang w:eastAsia="zh-CN"/>
        </w:rPr>
        <w:tab/>
      </w:r>
      <w:r>
        <w:rPr>
          <w:rFonts w:eastAsia="Yu Mincho"/>
          <w:lang w:eastAsia="zh-CN"/>
        </w:rPr>
        <w:t>Constant Intensity signal format (as defined in Rec. ITU-R BT.2100)</w:t>
      </w:r>
    </w:p>
    <w:p w14:paraId="0FBE99AA" w14:textId="77777777" w:rsidR="00F021CE" w:rsidRPr="00374CBE" w:rsidRDefault="00F021CE" w:rsidP="00DB07E0">
      <w:pPr>
        <w:rPr>
          <w:rFonts w:eastAsia="Yu Mincho"/>
          <w:lang w:eastAsia="zh-CN"/>
        </w:rPr>
      </w:pPr>
      <w:r w:rsidRPr="00374CBE">
        <w:rPr>
          <w:rFonts w:eastAsia="Yu Mincho"/>
          <w:lang w:eastAsia="zh-CN"/>
        </w:rPr>
        <w:t>LCD</w:t>
      </w:r>
      <w:r w:rsidRPr="00374CBE">
        <w:rPr>
          <w:rFonts w:eastAsia="Yu Mincho"/>
          <w:lang w:eastAsia="zh-CN"/>
        </w:rPr>
        <w:tab/>
        <w:t>Liquid Crystal Display</w:t>
      </w:r>
    </w:p>
    <w:p w14:paraId="1E19CB27" w14:textId="77777777" w:rsidR="00F021CE" w:rsidRPr="00374CBE" w:rsidRDefault="00F021CE" w:rsidP="00DB07E0">
      <w:pPr>
        <w:rPr>
          <w:rFonts w:eastAsia="Yu Mincho"/>
          <w:lang w:eastAsia="zh-CN"/>
        </w:rPr>
      </w:pPr>
      <w:r w:rsidRPr="00374CBE">
        <w:rPr>
          <w:rFonts w:eastAsia="Yu Mincho"/>
          <w:lang w:eastAsia="zh-CN"/>
        </w:rPr>
        <w:t>LED</w:t>
      </w:r>
      <w:r w:rsidRPr="00374CBE">
        <w:rPr>
          <w:rFonts w:eastAsia="Yu Mincho"/>
          <w:lang w:eastAsia="zh-CN"/>
        </w:rPr>
        <w:tab/>
        <w:t>Light-Emitting Diode</w:t>
      </w:r>
    </w:p>
    <w:p w14:paraId="5E935A14" w14:textId="77777777" w:rsidR="00F021CE" w:rsidRPr="00374CBE" w:rsidRDefault="00F021CE" w:rsidP="00DB07E0">
      <w:pPr>
        <w:rPr>
          <w:rFonts w:eastAsia="Yu Mincho"/>
          <w:lang w:eastAsia="zh-CN"/>
        </w:rPr>
      </w:pPr>
      <w:r w:rsidRPr="00374CBE">
        <w:rPr>
          <w:rFonts w:eastAsia="Yu Mincho"/>
          <w:lang w:eastAsia="zh-CN"/>
        </w:rPr>
        <w:t>LUT</w:t>
      </w:r>
      <w:r w:rsidRPr="00374CBE">
        <w:rPr>
          <w:rFonts w:eastAsia="Yu Mincho"/>
          <w:lang w:eastAsia="zh-CN"/>
        </w:rPr>
        <w:tab/>
        <w:t>Look-up Table</w:t>
      </w:r>
    </w:p>
    <w:p w14:paraId="55F392F9" w14:textId="77777777" w:rsidR="00F021CE" w:rsidRPr="00374CBE" w:rsidRDefault="00F021CE" w:rsidP="00DB07E0">
      <w:pPr>
        <w:rPr>
          <w:rFonts w:eastAsia="Yu Mincho"/>
          <w:lang w:eastAsia="zh-CN"/>
        </w:rPr>
      </w:pPr>
      <w:r w:rsidRPr="00374CBE">
        <w:rPr>
          <w:rFonts w:eastAsia="Yu Mincho"/>
          <w:lang w:eastAsia="zh-CN"/>
        </w:rPr>
        <w:t>MDCV</w:t>
      </w:r>
      <w:r w:rsidRPr="00374CBE">
        <w:rPr>
          <w:rFonts w:eastAsia="Yu Mincho"/>
          <w:lang w:eastAsia="zh-CN"/>
        </w:rPr>
        <w:tab/>
        <w:t>Mastering Display Colour Volume</w:t>
      </w:r>
    </w:p>
    <w:p w14:paraId="7C5A2EE6" w14:textId="77777777" w:rsidR="00F021CE" w:rsidRPr="00374CBE" w:rsidRDefault="00F021CE" w:rsidP="00DB07E0">
      <w:pPr>
        <w:rPr>
          <w:rFonts w:eastAsia="Yu Mincho"/>
          <w:lang w:eastAsia="zh-CN"/>
        </w:rPr>
      </w:pPr>
      <w:r w:rsidRPr="00374CBE">
        <w:rPr>
          <w:rFonts w:eastAsia="Yu Mincho"/>
          <w:lang w:eastAsia="zh-CN"/>
        </w:rPr>
        <w:t>MXF</w:t>
      </w:r>
      <w:r w:rsidRPr="00374CBE">
        <w:rPr>
          <w:rFonts w:eastAsia="Yu Mincho"/>
          <w:lang w:eastAsia="zh-CN"/>
        </w:rPr>
        <w:tab/>
        <w:t xml:space="preserve">Material </w:t>
      </w:r>
      <w:proofErr w:type="spellStart"/>
      <w:r w:rsidRPr="00374CBE">
        <w:rPr>
          <w:rFonts w:eastAsia="Yu Mincho"/>
          <w:lang w:eastAsia="zh-CN"/>
        </w:rPr>
        <w:t>eXchange</w:t>
      </w:r>
      <w:proofErr w:type="spellEnd"/>
      <w:r w:rsidRPr="00374CBE">
        <w:rPr>
          <w:rFonts w:eastAsia="Yu Mincho"/>
          <w:lang w:eastAsia="zh-CN"/>
        </w:rPr>
        <w:t xml:space="preserve"> Format (as defined in SMPTE ST 377-1)</w:t>
      </w:r>
    </w:p>
    <w:p w14:paraId="2AC62298" w14:textId="77777777" w:rsidR="00F021CE" w:rsidRPr="00374CBE" w:rsidRDefault="00F021CE" w:rsidP="00DB07E0">
      <w:pPr>
        <w:rPr>
          <w:rFonts w:eastAsia="Yu Mincho"/>
          <w:lang w:eastAsia="zh-CN"/>
        </w:rPr>
      </w:pPr>
      <w:r w:rsidRPr="00374CBE">
        <w:rPr>
          <w:rFonts w:eastAsia="Yu Mincho"/>
          <w:lang w:eastAsia="zh-CN"/>
        </w:rPr>
        <w:t>N/A</w:t>
      </w:r>
      <w:r w:rsidRPr="00374CBE">
        <w:rPr>
          <w:rFonts w:eastAsia="Yu Mincho"/>
          <w:lang w:eastAsia="zh-CN"/>
        </w:rPr>
        <w:tab/>
        <w:t>Not Applicable</w:t>
      </w:r>
    </w:p>
    <w:p w14:paraId="0E29F092" w14:textId="77777777" w:rsidR="00F021CE" w:rsidRPr="00374CBE" w:rsidRDefault="00F021CE" w:rsidP="00DB07E0">
      <w:pPr>
        <w:rPr>
          <w:rFonts w:eastAsia="Yu Mincho"/>
          <w:lang w:eastAsia="zh-CN"/>
        </w:rPr>
      </w:pPr>
      <w:r w:rsidRPr="00374CBE">
        <w:rPr>
          <w:rFonts w:eastAsia="Yu Mincho"/>
          <w:lang w:eastAsia="zh-CN"/>
        </w:rPr>
        <w:t>N/R</w:t>
      </w:r>
      <w:r w:rsidRPr="00374CBE">
        <w:rPr>
          <w:rFonts w:eastAsia="Yu Mincho"/>
          <w:lang w:eastAsia="zh-CN"/>
        </w:rPr>
        <w:tab/>
        <w:t>Not Required</w:t>
      </w:r>
    </w:p>
    <w:p w14:paraId="79FED239" w14:textId="1229CD21" w:rsidR="00F021CE" w:rsidRPr="00374CBE" w:rsidRDefault="00F021CE" w:rsidP="00DB07E0">
      <w:pPr>
        <w:rPr>
          <w:rFonts w:eastAsia="Yu Mincho"/>
          <w:lang w:eastAsia="zh-CN"/>
        </w:rPr>
      </w:pPr>
      <w:r w:rsidRPr="00374CBE">
        <w:rPr>
          <w:rFonts w:eastAsia="Yu Mincho"/>
          <w:lang w:eastAsia="ja-JP"/>
        </w:rPr>
        <w:t>NCG</w:t>
      </w:r>
      <w:r w:rsidRPr="00374CBE">
        <w:rPr>
          <w:rFonts w:eastAsia="Yu Mincho"/>
          <w:lang w:eastAsia="zh-CN"/>
        </w:rPr>
        <w:tab/>
        <w:t xml:space="preserve">Narrow Colour Gamut (typically as per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BT.709)</w:t>
      </w:r>
    </w:p>
    <w:p w14:paraId="3FD3D5F5" w14:textId="77777777" w:rsidR="00F021CE" w:rsidRPr="00374CBE" w:rsidRDefault="00F021CE" w:rsidP="00DB07E0">
      <w:pPr>
        <w:rPr>
          <w:rFonts w:eastAsia="Yu Mincho"/>
          <w:lang w:eastAsia="zh-CN"/>
        </w:rPr>
      </w:pPr>
      <w:r w:rsidRPr="00374CBE">
        <w:rPr>
          <w:rFonts w:eastAsia="Yu Mincho"/>
          <w:lang w:eastAsia="zh-CN"/>
        </w:rPr>
        <w:t>NCL</w:t>
      </w:r>
      <w:r w:rsidRPr="00374CBE">
        <w:rPr>
          <w:rFonts w:eastAsia="Yu Mincho"/>
          <w:lang w:eastAsia="zh-CN"/>
        </w:rPr>
        <w:tab/>
        <w:t>Non-Constant Luminance</w:t>
      </w:r>
    </w:p>
    <w:p w14:paraId="3CC3FE95" w14:textId="77777777" w:rsidR="00F021CE" w:rsidRPr="00374CBE" w:rsidRDefault="00F021CE" w:rsidP="00DB07E0">
      <w:pPr>
        <w:rPr>
          <w:rFonts w:eastAsia="Yu Mincho"/>
          <w:lang w:eastAsia="zh-CN"/>
        </w:rPr>
      </w:pPr>
      <w:r w:rsidRPr="00374CBE">
        <w:rPr>
          <w:rFonts w:eastAsia="Yu Mincho"/>
          <w:lang w:eastAsia="zh-CN"/>
        </w:rPr>
        <w:t>OLED</w:t>
      </w:r>
      <w:r w:rsidRPr="00374CBE">
        <w:rPr>
          <w:rFonts w:eastAsia="Yu Mincho"/>
          <w:lang w:eastAsia="zh-CN"/>
        </w:rPr>
        <w:tab/>
        <w:t>Organic Light-Emitting Diode</w:t>
      </w:r>
    </w:p>
    <w:p w14:paraId="460A6728" w14:textId="37D068C5" w:rsidR="00F021CE" w:rsidRPr="00374CBE" w:rsidRDefault="00F021CE" w:rsidP="00DB07E0">
      <w:pPr>
        <w:rPr>
          <w:rFonts w:eastAsia="Yu Mincho"/>
          <w:lang w:eastAsia="zh-CN"/>
        </w:rPr>
      </w:pPr>
      <w:r w:rsidRPr="00374CBE">
        <w:rPr>
          <w:rFonts w:eastAsia="Yu Mincho"/>
          <w:lang w:eastAsia="zh-CN"/>
        </w:rPr>
        <w:t>PQ</w:t>
      </w:r>
      <w:r w:rsidRPr="00374CBE">
        <w:rPr>
          <w:rFonts w:eastAsia="Yu Mincho"/>
          <w:lang w:eastAsia="zh-CN"/>
        </w:rPr>
        <w:tab/>
        <w:t xml:space="preserve">Perceptual Quantizer (as defined in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BT.2100)</w:t>
      </w:r>
    </w:p>
    <w:p w14:paraId="182438E2" w14:textId="77777777" w:rsidR="00F021CE" w:rsidRPr="00374CBE" w:rsidRDefault="00F021CE" w:rsidP="00DB07E0">
      <w:pPr>
        <w:rPr>
          <w:rFonts w:eastAsia="Yu Mincho"/>
          <w:lang w:eastAsia="zh-CN"/>
        </w:rPr>
      </w:pPr>
      <w:r w:rsidRPr="00374CBE">
        <w:rPr>
          <w:rFonts w:eastAsia="Yu Mincho"/>
          <w:lang w:eastAsia="zh-CN"/>
        </w:rPr>
        <w:t>QP</w:t>
      </w:r>
      <w:r w:rsidRPr="00374CBE">
        <w:rPr>
          <w:rFonts w:eastAsia="Yu Mincho"/>
          <w:lang w:eastAsia="zh-CN"/>
        </w:rPr>
        <w:tab/>
        <w:t>Quantization Parameter</w:t>
      </w:r>
    </w:p>
    <w:p w14:paraId="40A6F74A" w14:textId="77777777" w:rsidR="00F021CE" w:rsidRPr="00374CBE" w:rsidRDefault="00F021CE" w:rsidP="00DB07E0">
      <w:pPr>
        <w:rPr>
          <w:rFonts w:eastAsia="Yu Mincho"/>
          <w:lang w:eastAsia="zh-CN"/>
        </w:rPr>
      </w:pPr>
      <w:r w:rsidRPr="00374CBE">
        <w:rPr>
          <w:rFonts w:eastAsia="Yu Mincho"/>
          <w:lang w:eastAsia="zh-CN"/>
        </w:rPr>
        <w:t>RAPAU</w:t>
      </w:r>
      <w:r w:rsidRPr="00374CBE">
        <w:rPr>
          <w:rFonts w:eastAsia="Yu Mincho"/>
          <w:lang w:eastAsia="zh-CN"/>
        </w:rPr>
        <w:tab/>
        <w:t>Random Access Point Access Unit</w:t>
      </w:r>
    </w:p>
    <w:p w14:paraId="6069ACC5" w14:textId="77777777" w:rsidR="00F021CE" w:rsidRPr="00374CBE" w:rsidRDefault="00F021CE" w:rsidP="00DB07E0">
      <w:pPr>
        <w:rPr>
          <w:rFonts w:eastAsia="Yu Mincho"/>
          <w:lang w:eastAsia="zh-CN"/>
        </w:rPr>
      </w:pPr>
      <w:r w:rsidRPr="00374CBE">
        <w:rPr>
          <w:rFonts w:eastAsia="Yu Mincho"/>
          <w:lang w:eastAsia="zh-CN"/>
        </w:rPr>
        <w:t>RGB</w:t>
      </w:r>
      <w:r w:rsidRPr="00374CBE">
        <w:rPr>
          <w:rFonts w:eastAsia="Yu Mincho"/>
          <w:lang w:eastAsia="zh-CN"/>
        </w:rPr>
        <w:tab/>
        <w:t>Red, Green, and Blue component colour system in linear light domain</w:t>
      </w:r>
    </w:p>
    <w:p w14:paraId="5115E811" w14:textId="696ECB2D" w:rsidR="00F021CE" w:rsidRPr="00374CBE" w:rsidRDefault="00F021CE" w:rsidP="00DB07E0">
      <w:pPr>
        <w:pStyle w:val="Note1"/>
        <w:rPr>
          <w:rFonts w:eastAsia="Yu Mincho"/>
          <w:lang w:eastAsia="zh-CN"/>
        </w:rPr>
      </w:pPr>
      <w:r w:rsidRPr="00374CBE">
        <w:rPr>
          <w:rFonts w:eastAsia="Yu Mincho"/>
        </w:rPr>
        <w:t>NOTE</w:t>
      </w:r>
      <w:r w:rsidR="00314208" w:rsidRPr="00374CBE">
        <w:rPr>
          <w:rFonts w:eastAsia="Yu Mincho"/>
          <w:lang w:eastAsia="zh-CN"/>
        </w:rPr>
        <w:t xml:space="preserve"> </w:t>
      </w:r>
      <w:r w:rsidRPr="00374CBE">
        <w:rPr>
          <w:rFonts w:eastAsia="Yu Mincho"/>
          <w:lang w:eastAsia="zh-CN"/>
        </w:rPr>
        <w:t>– The colour representation does not indicate the media component order in a coded representation. For example, RGB represents the same component colour system as GBR.</w:t>
      </w:r>
    </w:p>
    <w:p w14:paraId="5074C099" w14:textId="77777777" w:rsidR="00F021CE" w:rsidRPr="00374CBE" w:rsidRDefault="00F021CE" w:rsidP="00DB07E0">
      <w:pPr>
        <w:ind w:left="794" w:hanging="794"/>
        <w:rPr>
          <w:rFonts w:eastAsia="Yu Mincho"/>
          <w:lang w:eastAsia="zh-CN"/>
        </w:rPr>
      </w:pPr>
      <w:r w:rsidRPr="00374CBE">
        <w:rPr>
          <w:rFonts w:eastAsia="Yu Mincho"/>
          <w:lang w:eastAsia="zh-CN"/>
        </w:rPr>
        <w:t>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ab/>
        <w:t>Red, Green, and Blue component colour system in a non-linear domain associated with a transfer function which maps the linear light domain to a more perceptually uniform domain</w:t>
      </w:r>
    </w:p>
    <w:p w14:paraId="2A0D810E" w14:textId="5A75663F" w:rsidR="00F021CE" w:rsidRPr="00374CBE" w:rsidRDefault="00F021CE" w:rsidP="00DB07E0">
      <w:pPr>
        <w:pStyle w:val="Note1"/>
        <w:rPr>
          <w:rFonts w:eastAsia="Yu Mincho"/>
          <w:lang w:eastAsia="zh-CN"/>
        </w:rPr>
      </w:pPr>
      <w:r w:rsidRPr="00374CBE">
        <w:rPr>
          <w:rFonts w:eastAsia="Yu Mincho"/>
          <w:lang w:eastAsia="zh-CN"/>
        </w:rPr>
        <w:lastRenderedPageBreak/>
        <w:t>NOTE – The colour representation does not indicate the media component order in a coded representation. For example,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 xml:space="preserve"> represents the same component colour system as 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w:t>
      </w:r>
    </w:p>
    <w:p w14:paraId="631CB6E6" w14:textId="77777777" w:rsidR="00F021CE" w:rsidRPr="00374CBE" w:rsidRDefault="00F021CE" w:rsidP="00DB07E0">
      <w:pPr>
        <w:ind w:left="794" w:hanging="794"/>
        <w:rPr>
          <w:rFonts w:eastAsia="Yu Mincho"/>
          <w:lang w:eastAsia="zh-CN"/>
        </w:rPr>
      </w:pPr>
      <w:r w:rsidRPr="00374CBE">
        <w:rPr>
          <w:rFonts w:eastAsia="Yu Mincho"/>
          <w:lang w:eastAsia="zh-CN"/>
        </w:rPr>
        <w:t>SD</w:t>
      </w:r>
      <w:r w:rsidRPr="00374CBE">
        <w:rPr>
          <w:rFonts w:eastAsia="Yu Mincho"/>
          <w:lang w:eastAsia="zh-CN"/>
        </w:rPr>
        <w:tab/>
        <w:t>Standard Definition</w:t>
      </w:r>
    </w:p>
    <w:p w14:paraId="5FA173F6" w14:textId="77777777" w:rsidR="00F021CE" w:rsidRPr="00374CBE" w:rsidRDefault="00F021CE" w:rsidP="00DB07E0">
      <w:pPr>
        <w:ind w:left="794" w:hanging="794"/>
        <w:rPr>
          <w:rFonts w:eastAsia="Yu Mincho"/>
          <w:lang w:eastAsia="zh-CN"/>
        </w:rPr>
      </w:pPr>
      <w:r w:rsidRPr="00374CBE">
        <w:rPr>
          <w:rFonts w:eastAsia="Yu Mincho"/>
          <w:lang w:eastAsia="zh-CN"/>
        </w:rPr>
        <w:t>SDR</w:t>
      </w:r>
      <w:r w:rsidRPr="00374CBE">
        <w:rPr>
          <w:rFonts w:eastAsia="Yu Mincho"/>
          <w:lang w:eastAsia="zh-CN"/>
        </w:rPr>
        <w:tab/>
        <w:t>Standard Dynamic Range</w:t>
      </w:r>
    </w:p>
    <w:p w14:paraId="4FEA9F79" w14:textId="77777777" w:rsidR="00F021CE" w:rsidRPr="00374CBE" w:rsidRDefault="00F021CE" w:rsidP="00DB07E0">
      <w:pPr>
        <w:ind w:left="794" w:hanging="794"/>
        <w:rPr>
          <w:rFonts w:eastAsia="Yu Mincho"/>
          <w:lang w:eastAsia="zh-CN"/>
        </w:rPr>
      </w:pPr>
      <w:r w:rsidRPr="00374CBE">
        <w:rPr>
          <w:rFonts w:eastAsia="Yu Mincho"/>
          <w:lang w:eastAsia="zh-CN"/>
        </w:rPr>
        <w:t>SEI</w:t>
      </w:r>
      <w:r w:rsidRPr="00374CBE">
        <w:rPr>
          <w:rFonts w:eastAsia="Yu Mincho"/>
          <w:lang w:eastAsia="zh-CN"/>
        </w:rPr>
        <w:tab/>
        <w:t>Supplemental Enhancement Information</w:t>
      </w:r>
    </w:p>
    <w:p w14:paraId="76F4CF81" w14:textId="77777777" w:rsidR="00F021CE" w:rsidRPr="00374CBE" w:rsidRDefault="00F021CE" w:rsidP="00DB07E0">
      <w:pPr>
        <w:ind w:left="794" w:hanging="794"/>
        <w:rPr>
          <w:rFonts w:eastAsia="Yu Mincho"/>
          <w:lang w:eastAsia="zh-CN"/>
        </w:rPr>
      </w:pPr>
      <w:r w:rsidRPr="00374CBE">
        <w:rPr>
          <w:rFonts w:eastAsia="Yu Mincho"/>
          <w:lang w:eastAsia="zh-CN"/>
        </w:rPr>
        <w:t>OETF</w:t>
      </w:r>
      <w:r w:rsidRPr="00374CBE">
        <w:rPr>
          <w:rFonts w:eastAsia="Yu Mincho"/>
          <w:lang w:eastAsia="zh-CN"/>
        </w:rPr>
        <w:tab/>
        <w:t>Opto-Electrical Transfer Function</w:t>
      </w:r>
    </w:p>
    <w:p w14:paraId="28C96CF1" w14:textId="77777777" w:rsidR="00F021CE" w:rsidRPr="00374CBE" w:rsidRDefault="00F021CE" w:rsidP="00DB07E0">
      <w:pPr>
        <w:ind w:left="794" w:hanging="794"/>
        <w:rPr>
          <w:rFonts w:eastAsia="Yu Mincho"/>
          <w:lang w:eastAsia="zh-CN"/>
        </w:rPr>
      </w:pPr>
      <w:r w:rsidRPr="00374CBE">
        <w:rPr>
          <w:rFonts w:eastAsia="Yu Mincho"/>
          <w:lang w:eastAsia="zh-CN"/>
        </w:rPr>
        <w:t>OOTF</w:t>
      </w:r>
      <w:r w:rsidRPr="00374CBE">
        <w:rPr>
          <w:rFonts w:eastAsia="Yu Mincho"/>
          <w:lang w:eastAsia="zh-CN"/>
        </w:rPr>
        <w:tab/>
        <w:t>Opto-Optical Transfer Function</w:t>
      </w:r>
    </w:p>
    <w:p w14:paraId="526534BD" w14:textId="77777777" w:rsidR="00F021CE" w:rsidRPr="00374CBE" w:rsidRDefault="00F021CE" w:rsidP="00DB07E0">
      <w:pPr>
        <w:ind w:left="794" w:hanging="794"/>
        <w:rPr>
          <w:rFonts w:eastAsia="Yu Mincho"/>
          <w:lang w:eastAsia="zh-CN"/>
        </w:rPr>
      </w:pPr>
      <w:r w:rsidRPr="00374CBE">
        <w:rPr>
          <w:rFonts w:eastAsia="Yu Mincho"/>
          <w:lang w:eastAsia="zh-CN"/>
        </w:rPr>
        <w:t>UHD</w:t>
      </w:r>
      <w:r w:rsidRPr="00374CBE">
        <w:rPr>
          <w:rFonts w:eastAsia="Yu Mincho"/>
          <w:lang w:eastAsia="zh-CN"/>
        </w:rPr>
        <w:tab/>
        <w:t>Ultra High Definition</w:t>
      </w:r>
    </w:p>
    <w:p w14:paraId="0FA512AD" w14:textId="2D75FFDA" w:rsidR="00F021CE" w:rsidRPr="00374CBE" w:rsidRDefault="00F021CE" w:rsidP="00DB07E0">
      <w:pPr>
        <w:ind w:left="794" w:hanging="794"/>
        <w:rPr>
          <w:rFonts w:eastAsia="Yu Mincho"/>
          <w:lang w:eastAsia="zh-CN"/>
        </w:rPr>
      </w:pPr>
      <w:r w:rsidRPr="00374CBE">
        <w:rPr>
          <w:rFonts w:eastAsia="Yu Mincho"/>
          <w:lang w:eastAsia="zh-CN"/>
        </w:rPr>
        <w:t>UL</w:t>
      </w:r>
      <w:r w:rsidRPr="00374CBE">
        <w:rPr>
          <w:rFonts w:eastAsia="Yu Mincho"/>
          <w:lang w:eastAsia="zh-CN"/>
        </w:rPr>
        <w:tab/>
      </w:r>
      <w:r w:rsidR="00AC78D8" w:rsidRPr="00374CBE">
        <w:rPr>
          <w:rFonts w:eastAsia="Yu Mincho"/>
          <w:lang w:eastAsia="zh-CN"/>
        </w:rPr>
        <w:t xml:space="preserve">Universal Label (as defined in </w:t>
      </w:r>
      <w:r w:rsidRPr="00374CBE">
        <w:rPr>
          <w:rFonts w:eastAsia="Yu Mincho"/>
          <w:lang w:eastAsia="zh-CN"/>
        </w:rPr>
        <w:t>SMPTE ST 377-1)</w:t>
      </w:r>
    </w:p>
    <w:p w14:paraId="4ACA2C6C" w14:textId="77777777" w:rsidR="00F021CE" w:rsidRPr="00374CBE" w:rsidRDefault="00F021CE" w:rsidP="00DB07E0">
      <w:pPr>
        <w:ind w:left="794" w:hanging="794"/>
        <w:rPr>
          <w:rFonts w:eastAsia="Yu Mincho"/>
          <w:lang w:eastAsia="zh-CN"/>
        </w:rPr>
      </w:pPr>
      <w:r w:rsidRPr="00374CBE">
        <w:rPr>
          <w:rFonts w:eastAsia="Yu Mincho"/>
          <w:lang w:eastAsia="zh-CN"/>
        </w:rPr>
        <w:t>VUI</w:t>
      </w:r>
      <w:r w:rsidRPr="00374CBE">
        <w:rPr>
          <w:rFonts w:eastAsia="Yu Mincho"/>
          <w:lang w:eastAsia="zh-CN"/>
        </w:rPr>
        <w:tab/>
        <w:t>Video Usability Information (a sequence-level syntax structure in HEVC and AVC bitstreams)</w:t>
      </w:r>
    </w:p>
    <w:p w14:paraId="49170034" w14:textId="7A10684A" w:rsidR="00F021CE" w:rsidRPr="00374CBE" w:rsidRDefault="00F021CE" w:rsidP="00DB07E0">
      <w:pPr>
        <w:ind w:left="794" w:hanging="794"/>
        <w:rPr>
          <w:rFonts w:eastAsia="Yu Mincho"/>
          <w:lang w:eastAsia="zh-CN"/>
        </w:rPr>
      </w:pPr>
      <w:r w:rsidRPr="00374CBE">
        <w:rPr>
          <w:rFonts w:eastAsia="Yu Mincho"/>
          <w:lang w:eastAsia="zh-CN"/>
        </w:rPr>
        <w:t>WCG</w:t>
      </w:r>
      <w:r w:rsidRPr="00374CBE">
        <w:rPr>
          <w:rFonts w:eastAsia="Yu Mincho"/>
          <w:lang w:eastAsia="zh-CN"/>
        </w:rPr>
        <w:tab/>
        <w:t xml:space="preserve">Wide Colour Gamut </w:t>
      </w:r>
      <w:r w:rsidRPr="00374CBE">
        <w:rPr>
          <w:rFonts w:eastAsia="Yu Mincho"/>
          <w:lang w:eastAsia="ja-JP"/>
        </w:rPr>
        <w:t>(</w:t>
      </w:r>
      <w:r w:rsidRPr="00374CBE">
        <w:rPr>
          <w:rFonts w:eastAsia="Yu Mincho"/>
          <w:lang w:eastAsia="zh-CN"/>
        </w:rPr>
        <w:t xml:space="preserve">a gamut substantially wider than the gamut conveyed by </w:t>
      </w:r>
      <w:r w:rsidR="00D039F7" w:rsidRPr="00374CBE">
        <w:rPr>
          <w:rFonts w:eastAsia="Yu Mincho"/>
          <w:lang w:eastAsia="zh-CN"/>
        </w:rPr>
        <w:t>Recommendation</w:t>
      </w:r>
      <w:r w:rsidRPr="00374CBE">
        <w:rPr>
          <w:rFonts w:eastAsia="Yu Mincho"/>
          <w:lang w:eastAsia="zh-CN"/>
        </w:rPr>
        <w:t xml:space="preserve"> ITU-R BT.709, e.g., as per </w:t>
      </w:r>
      <w:r w:rsidR="00D039F7" w:rsidRPr="00374CBE">
        <w:rPr>
          <w:rFonts w:eastAsia="Yu Mincho"/>
          <w:lang w:eastAsia="zh-CN"/>
        </w:rPr>
        <w:t>Recommendation</w:t>
      </w:r>
      <w:r w:rsidRPr="00374CBE">
        <w:rPr>
          <w:rFonts w:eastAsia="Yu Mincho"/>
          <w:lang w:eastAsia="zh-CN"/>
        </w:rPr>
        <w:t xml:space="preserve"> ITU-R BT.2020 or </w:t>
      </w:r>
      <w:r w:rsidR="00D039F7" w:rsidRPr="00374CBE">
        <w:rPr>
          <w:rFonts w:eastAsia="Yu Mincho"/>
          <w:lang w:eastAsia="zh-CN"/>
        </w:rPr>
        <w:t>Recommendation</w:t>
      </w:r>
      <w:r w:rsidRPr="00374CBE">
        <w:rPr>
          <w:rFonts w:eastAsia="Yu Mincho"/>
          <w:lang w:eastAsia="zh-CN"/>
        </w:rPr>
        <w:t xml:space="preserve"> ITU-R BT.2100)</w:t>
      </w:r>
    </w:p>
    <w:p w14:paraId="126FA3FC" w14:textId="77777777" w:rsidR="00F021CE" w:rsidRPr="00374CBE" w:rsidRDefault="00F021CE" w:rsidP="00DB07E0">
      <w:pPr>
        <w:ind w:left="794" w:hanging="794"/>
        <w:rPr>
          <w:rFonts w:eastAsia="Yu Mincho"/>
          <w:lang w:eastAsia="zh-CN"/>
        </w:rPr>
      </w:pPr>
      <w:r w:rsidRPr="00374CBE">
        <w:rPr>
          <w:rFonts w:eastAsia="Yu Mincho"/>
          <w:lang w:eastAsia="zh-CN"/>
        </w:rPr>
        <w:t>XYZ</w:t>
      </w:r>
      <w:r w:rsidRPr="00374CBE">
        <w:rPr>
          <w:rFonts w:eastAsia="Yu Mincho"/>
          <w:lang w:eastAsia="zh-CN"/>
        </w:rPr>
        <w:tab/>
        <w:t>The CIE 1931 colour space (wherein Y corresponds to the luminance signal)</w:t>
      </w:r>
    </w:p>
    <w:p w14:paraId="5FF2ACE6" w14:textId="77777777" w:rsidR="00F021CE" w:rsidRPr="00374CBE" w:rsidRDefault="00F021CE" w:rsidP="009C4C03">
      <w:pPr>
        <w:ind w:left="794" w:hanging="794"/>
        <w:rPr>
          <w:rFonts w:eastAsia="Yu Mincho"/>
          <w:lang w:eastAsia="zh-CN"/>
        </w:rPr>
      </w:pPr>
      <w:proofErr w:type="spellStart"/>
      <w:r w:rsidRPr="00374CBE">
        <w:rPr>
          <w:rFonts w:eastAsia="Yu Mincho"/>
          <w:lang w:eastAsia="zh-CN"/>
        </w:rPr>
        <w:t>Y′CbCr</w:t>
      </w:r>
      <w:proofErr w:type="spellEnd"/>
      <w:r w:rsidRPr="00374CBE">
        <w:rPr>
          <w:rFonts w:eastAsia="Yu Mincho"/>
          <w:lang w:eastAsia="zh-CN"/>
        </w:rPr>
        <w:tab/>
        <w:t>Luma (Y′), chroma blue (</w:t>
      </w:r>
      <w:proofErr w:type="spellStart"/>
      <w:r w:rsidRPr="00374CBE">
        <w:rPr>
          <w:rFonts w:eastAsia="Yu Mincho"/>
          <w:lang w:eastAsia="zh-CN"/>
        </w:rPr>
        <w:t>Cb</w:t>
      </w:r>
      <w:proofErr w:type="spellEnd"/>
      <w:r w:rsidRPr="00374CBE">
        <w:rPr>
          <w:rFonts w:eastAsia="Yu Mincho"/>
          <w:lang w:eastAsia="zh-CN"/>
        </w:rPr>
        <w:t>) and chroma red (Cr) colour representation defined by a matrix transformation relationship to an R′G′B′ colour system</w:t>
      </w:r>
    </w:p>
    <w:p w14:paraId="7BDFCFCA" w14:textId="35D593CE" w:rsidR="00F021CE" w:rsidRPr="00374CBE" w:rsidRDefault="00F021CE" w:rsidP="00DB07E0">
      <w:pPr>
        <w:pStyle w:val="Note1"/>
        <w:rPr>
          <w:rFonts w:eastAsia="Yu Mincho"/>
          <w:lang w:eastAsia="zh-CN"/>
        </w:rPr>
      </w:pPr>
      <w:r w:rsidRPr="00374CBE">
        <w:rPr>
          <w:rFonts w:eastAsia="Yu Mincho"/>
          <w:lang w:eastAsia="zh-CN"/>
        </w:rPr>
        <w:t>NOTE</w:t>
      </w:r>
      <w:r w:rsidR="00314208" w:rsidRPr="00374CBE">
        <w:rPr>
          <w:rFonts w:eastAsia="Yu Mincho"/>
          <w:lang w:eastAsia="zh-CN"/>
        </w:rPr>
        <w:t xml:space="preserve"> </w:t>
      </w:r>
      <w:r w:rsidRPr="00374CBE">
        <w:rPr>
          <w:rFonts w:eastAsia="Yu Mincho"/>
          <w:lang w:eastAsia="zh-CN"/>
        </w:rPr>
        <w:t xml:space="preserve">– A </w:t>
      </w:r>
      <w:proofErr w:type="spellStart"/>
      <w:r w:rsidRPr="00374CBE">
        <w:rPr>
          <w:rFonts w:eastAsia="Yu Mincho"/>
          <w:lang w:eastAsia="zh-CN"/>
        </w:rPr>
        <w:t>Y′CbCr</w:t>
      </w:r>
      <w:proofErr w:type="spellEnd"/>
      <w:r w:rsidRPr="00374CBE">
        <w:rPr>
          <w:rFonts w:eastAsia="Yu Mincho"/>
          <w:lang w:eastAsia="zh-CN"/>
        </w:rPr>
        <w:t xml:space="preserve"> representation is commonly used for video/image distribution as a way of encoding RGB information. Such a representation is also commonly expressed as </w:t>
      </w:r>
      <w:proofErr w:type="spellStart"/>
      <w:r w:rsidRPr="00374CBE">
        <w:rPr>
          <w:rFonts w:eastAsia="Yu Mincho"/>
          <w:lang w:eastAsia="zh-CN"/>
        </w:rPr>
        <w:t>YCbCr</w:t>
      </w:r>
      <w:proofErr w:type="spellEnd"/>
      <w:r w:rsidRPr="00374CBE">
        <w:rPr>
          <w:rFonts w:eastAsia="Yu Mincho"/>
          <w:lang w:eastAsia="zh-CN"/>
        </w:rPr>
        <w:t>, Y′C</w:t>
      </w:r>
      <w:r w:rsidRPr="00374CBE">
        <w:rPr>
          <w:rFonts w:eastAsia="Yu Mincho"/>
          <w:vertAlign w:val="subscript"/>
          <w:lang w:eastAsia="zh-CN"/>
        </w:rPr>
        <w:t>B</w:t>
      </w:r>
      <w:r w:rsidRPr="00374CBE">
        <w:rPr>
          <w:rFonts w:eastAsia="Yu Mincho"/>
          <w:lang w:eastAsia="zh-CN"/>
        </w:rPr>
        <w:t>C</w:t>
      </w:r>
      <w:r w:rsidRPr="00374CBE">
        <w:rPr>
          <w:rFonts w:eastAsia="Yu Mincho"/>
          <w:vertAlign w:val="subscript"/>
          <w:lang w:eastAsia="zh-CN"/>
        </w:rPr>
        <w:t>R</w:t>
      </w:r>
      <w:r w:rsidRPr="00374CBE">
        <w:rPr>
          <w:rFonts w:eastAsia="Yu Mincho"/>
          <w:lang w:eastAsia="zh-CN"/>
        </w:rPr>
        <w:t>, or Y′C′</w:t>
      </w:r>
      <w:r w:rsidRPr="00374CBE">
        <w:rPr>
          <w:rFonts w:eastAsia="Yu Mincho"/>
          <w:vertAlign w:val="subscript"/>
          <w:lang w:eastAsia="zh-CN"/>
        </w:rPr>
        <w:t>B</w:t>
      </w:r>
      <w:r w:rsidRPr="00374CBE">
        <w:rPr>
          <w:rFonts w:eastAsia="Yu Mincho"/>
          <w:lang w:eastAsia="zh-CN"/>
        </w:rPr>
        <w:t>C′</w:t>
      </w:r>
      <w:r w:rsidRPr="00374CBE">
        <w:rPr>
          <w:rFonts w:eastAsia="Yu Mincho"/>
          <w:vertAlign w:val="subscript"/>
          <w:lang w:eastAsia="zh-CN"/>
        </w:rPr>
        <w:t>R</w:t>
      </w:r>
      <w:r w:rsidRPr="00374CBE">
        <w:rPr>
          <w:rFonts w:eastAsia="Yu Mincho"/>
          <w:lang w:eastAsia="zh-CN"/>
        </w:rPr>
        <w:t xml:space="preserve">, and can also be known as YUV in some documents. The relationship between </w:t>
      </w:r>
      <w:proofErr w:type="spellStart"/>
      <w:r w:rsidRPr="00374CBE">
        <w:rPr>
          <w:rFonts w:eastAsia="Yu Mincho"/>
          <w:lang w:eastAsia="zh-CN"/>
        </w:rPr>
        <w:t>Y′CbCr</w:t>
      </w:r>
      <w:proofErr w:type="spellEnd"/>
      <w:r w:rsidRPr="00374CBE">
        <w:rPr>
          <w:rFonts w:eastAsia="Yu Mincho"/>
          <w:lang w:eastAsia="zh-CN"/>
        </w:rPr>
        <w:t xml:space="preserve"> and R′G′B′ considered in this document is defined </w:t>
      </w:r>
      <w:r w:rsidRPr="00374CBE">
        <w:rPr>
          <w:rFonts w:eastAsia="Yu Mincho"/>
          <w:color w:val="000000"/>
          <w:lang w:eastAsia="zh-CN"/>
        </w:rPr>
        <w:t>by matrix coefficients specified</w:t>
      </w:r>
      <w:r w:rsidRPr="00374CBE">
        <w:rPr>
          <w:rFonts w:eastAsia="Yu Mincho"/>
          <w:lang w:eastAsia="zh-CN"/>
        </w:rPr>
        <w:t xml:space="preserve"> </w:t>
      </w:r>
      <w:r w:rsidRPr="00374CBE">
        <w:rPr>
          <w:rFonts w:eastAsia="Yu Mincho"/>
          <w:color w:val="000000"/>
          <w:lang w:eastAsia="zh-CN"/>
        </w:rPr>
        <w:t xml:space="preserve">in </w:t>
      </w:r>
      <w:r w:rsidR="00D039F7" w:rsidRPr="00374CBE">
        <w:rPr>
          <w:rFonts w:eastAsia="Yu Mincho"/>
          <w:color w:val="000000"/>
          <w:lang w:eastAsia="zh-CN"/>
        </w:rPr>
        <w:t>Recommendation</w:t>
      </w:r>
      <w:r w:rsidRPr="00374CBE">
        <w:rPr>
          <w:rFonts w:eastAsia="Yu Mincho"/>
          <w:color w:val="000000"/>
          <w:lang w:eastAsia="zh-CN"/>
        </w:rPr>
        <w:t xml:space="preserve"> ITU</w:t>
      </w:r>
      <w:r w:rsidR="00AC78D8" w:rsidRPr="00374CBE">
        <w:rPr>
          <w:rFonts w:eastAsia="Yu Mincho"/>
          <w:color w:val="000000"/>
          <w:lang w:eastAsia="zh-CN"/>
        </w:rPr>
        <w:noBreakHyphen/>
      </w:r>
      <w:r w:rsidRPr="00374CBE">
        <w:rPr>
          <w:rFonts w:eastAsia="Yu Mincho"/>
          <w:color w:val="000000"/>
          <w:lang w:eastAsia="zh-CN"/>
        </w:rPr>
        <w:t xml:space="preserve">R BT.601, </w:t>
      </w:r>
      <w:r w:rsidR="00D039F7" w:rsidRPr="00374CBE">
        <w:rPr>
          <w:rFonts w:eastAsia="Yu Mincho"/>
          <w:color w:val="000000"/>
          <w:lang w:eastAsia="zh-CN"/>
        </w:rPr>
        <w:t>Recommendation</w:t>
      </w:r>
      <w:r w:rsidRPr="00374CBE">
        <w:rPr>
          <w:rFonts w:eastAsia="Yu Mincho"/>
          <w:color w:val="000000"/>
          <w:lang w:eastAsia="zh-CN"/>
        </w:rPr>
        <w:t xml:space="preserve"> ITU-R BT.709, </w:t>
      </w:r>
      <w:r w:rsidR="00D039F7" w:rsidRPr="00374CBE">
        <w:rPr>
          <w:rFonts w:eastAsia="Yu Mincho"/>
          <w:color w:val="000000"/>
          <w:lang w:eastAsia="zh-CN"/>
        </w:rPr>
        <w:t>Recommendation</w:t>
      </w:r>
      <w:r w:rsidRPr="00374CBE">
        <w:rPr>
          <w:rFonts w:eastAsia="Yu Mincho"/>
          <w:color w:val="000000"/>
          <w:lang w:eastAsia="zh-CN"/>
        </w:rPr>
        <w:t xml:space="preserve"> ITU-R BT.2020 or </w:t>
      </w:r>
      <w:r w:rsidR="00D039F7" w:rsidRPr="00374CBE">
        <w:rPr>
          <w:rFonts w:eastAsia="Yu Mincho"/>
          <w:color w:val="000000"/>
          <w:lang w:eastAsia="zh-CN"/>
        </w:rPr>
        <w:t>Recommendation</w:t>
      </w:r>
      <w:r w:rsidRPr="00374CBE">
        <w:rPr>
          <w:rFonts w:eastAsia="Yu Mincho"/>
          <w:color w:val="000000"/>
          <w:lang w:eastAsia="zh-CN"/>
        </w:rPr>
        <w:t xml:space="preserve"> ITU</w:t>
      </w:r>
      <w:r w:rsidR="009C4C03">
        <w:rPr>
          <w:rFonts w:eastAsia="Yu Mincho"/>
          <w:color w:val="000000"/>
          <w:lang w:eastAsia="zh-CN"/>
        </w:rPr>
        <w:noBreakHyphen/>
      </w:r>
      <w:r w:rsidRPr="00374CBE">
        <w:rPr>
          <w:rFonts w:eastAsia="Yu Mincho"/>
          <w:color w:val="000000"/>
          <w:lang w:eastAsia="zh-CN"/>
        </w:rPr>
        <w:t xml:space="preserve">R BT.2100. </w:t>
      </w:r>
      <w:r w:rsidRPr="00374CBE">
        <w:rPr>
          <w:rFonts w:eastAsia="Yu Mincho"/>
          <w:lang w:eastAsia="zh-CN"/>
        </w:rPr>
        <w:t xml:space="preserve">Unlike the CIE-Y component in the linear-light XYZ representation, the non-linear, </w:t>
      </w:r>
      <w:del w:id="100" w:author="Chad Fogg" w:date="2019-07-11T08:33:00Z">
        <w:r w:rsidRPr="00374CBE" w:rsidDel="00B70559">
          <w:rPr>
            <w:rFonts w:eastAsia="Yu Mincho"/>
            <w:lang w:eastAsia="zh-CN"/>
          </w:rPr>
          <w:delText xml:space="preserve">the </w:delText>
        </w:r>
      </w:del>
      <w:r w:rsidRPr="00374CBE">
        <w:rPr>
          <w:rFonts w:eastAsia="Yu Mincho"/>
          <w:lang w:eastAsia="zh-CN"/>
        </w:rPr>
        <w:t>approximately perceptual</w:t>
      </w:r>
      <w:ins w:id="101" w:author="Chad Fogg" w:date="2019-07-11T08:33:00Z">
        <w:r w:rsidR="00B70559">
          <w:rPr>
            <w:rFonts w:eastAsia="Yu Mincho"/>
            <w:lang w:eastAsia="zh-CN"/>
          </w:rPr>
          <w:t>ly</w:t>
        </w:r>
      </w:ins>
      <w:r w:rsidRPr="00374CBE">
        <w:rPr>
          <w:rFonts w:eastAsia="Yu Mincho"/>
          <w:lang w:eastAsia="zh-CN"/>
        </w:rPr>
        <w:t xml:space="preserve"> uniform Y′ </w:t>
      </w:r>
      <w:del w:id="102" w:author="Chad Fogg" w:date="2019-07-11T08:34:00Z">
        <w:r w:rsidRPr="00374CBE" w:rsidDel="00B70559">
          <w:rPr>
            <w:rFonts w:eastAsia="Yu Mincho"/>
            <w:lang w:eastAsia="zh-CN"/>
          </w:rPr>
          <w:delText>in</w:delText>
        </w:r>
      </w:del>
      <w:del w:id="103" w:author="Chad Fogg" w:date="2019-07-11T08:33:00Z">
        <w:r w:rsidRPr="00374CBE" w:rsidDel="00B70559">
          <w:rPr>
            <w:rFonts w:eastAsia="Yu Mincho"/>
            <w:lang w:eastAsia="zh-CN"/>
          </w:rPr>
          <w:delText xml:space="preserve"> this representation </w:delText>
        </w:r>
      </w:del>
      <w:r w:rsidRPr="00374CBE">
        <w:rPr>
          <w:rFonts w:eastAsia="Yu Mincho"/>
          <w:lang w:eastAsia="zh-CN"/>
        </w:rPr>
        <w:t>might not be representing true luminance, regardless of the transfer function.</w:t>
      </w:r>
    </w:p>
    <w:p w14:paraId="49C199A3" w14:textId="02F96F8E" w:rsidR="00D909B6" w:rsidRPr="00374CBE" w:rsidRDefault="00AC78D8" w:rsidP="001F05F0">
      <w:pPr>
        <w:pStyle w:val="Heading1"/>
      </w:pPr>
      <w:bookmarkStart w:id="104" w:name="_Toc5880038"/>
      <w:bookmarkStart w:id="105" w:name="_Toc7091309"/>
      <w:r w:rsidRPr="00374CBE">
        <w:t>5</w:t>
      </w:r>
      <w:r w:rsidRPr="00374CBE">
        <w:tab/>
      </w:r>
      <w:r w:rsidR="000B27E9" w:rsidRPr="00374CBE">
        <w:t>Overview</w:t>
      </w:r>
      <w:bookmarkEnd w:id="104"/>
      <w:bookmarkEnd w:id="105"/>
    </w:p>
    <w:p w14:paraId="232FE426" w14:textId="77777777" w:rsidR="008E4BF5" w:rsidRPr="00374CBE" w:rsidRDefault="007F1483" w:rsidP="00DB07E0">
      <w:bookmarkStart w:id="106" w:name="IntroParagraphs"/>
      <w:r w:rsidRPr="00374CBE">
        <w:t xml:space="preserve">This document </w:t>
      </w:r>
      <w:r w:rsidR="008E4BF5" w:rsidRPr="00374CBE">
        <w:t>discusses</w:t>
      </w:r>
      <w:r w:rsidRPr="00374CBE">
        <w:t xml:space="preserve"> video signal property description code points and their combinations that are widely used in production and video content workflows.</w:t>
      </w:r>
      <w:r w:rsidR="008E4BF5" w:rsidRPr="00374CBE">
        <w:t xml:space="preserve">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7F5048C9" w14:textId="16960D6A" w:rsidR="000B27E9" w:rsidRPr="00374CBE" w:rsidRDefault="000B27E9" w:rsidP="00DB07E0">
      <w:r w:rsidRPr="00374CBE">
        <w:t xml:space="preserve">The combinations of all possible </w:t>
      </w:r>
      <w:r w:rsidR="00E40262" w:rsidRPr="00374CBE">
        <w:t xml:space="preserve">expressible </w:t>
      </w:r>
      <w:r w:rsidRPr="00374CBE">
        <w:t xml:space="preserve">video properties </w:t>
      </w:r>
      <w:r w:rsidR="00E40262" w:rsidRPr="00374CBE">
        <w:t>as code point</w:t>
      </w:r>
      <w:r w:rsidRPr="00374CBE">
        <w:t xml:space="preserve"> values </w:t>
      </w:r>
      <w:r w:rsidR="007F1483" w:rsidRPr="00374CBE">
        <w:t>could</w:t>
      </w:r>
      <w:r w:rsidRPr="00374CBE">
        <w:t xml:space="preserve"> </w:t>
      </w:r>
      <w:r w:rsidR="007F1483" w:rsidRPr="00374CBE">
        <w:t xml:space="preserve">hypothetically </w:t>
      </w:r>
      <w:r w:rsidRPr="00374CBE">
        <w:t xml:space="preserve">result in hundreds </w:t>
      </w:r>
      <w:r w:rsidR="00E40262" w:rsidRPr="00374CBE">
        <w:t xml:space="preserve">or thousands </w:t>
      </w:r>
      <w:r w:rsidRPr="00374CBE">
        <w:t xml:space="preserve">of permutations; but many of those combinations are rarely or never used in practice. For example, it is </w:t>
      </w:r>
      <w:r w:rsidR="00E40262" w:rsidRPr="00374CBE">
        <w:t xml:space="preserve">highly </w:t>
      </w:r>
      <w:r w:rsidRPr="00374CBE">
        <w:t xml:space="preserve">unlikely that </w:t>
      </w:r>
      <w:r w:rsidR="007112A8" w:rsidRPr="00374CBE">
        <w:t xml:space="preserve">the </w:t>
      </w:r>
      <w:r w:rsidR="00FA3033" w:rsidRPr="00374CBE">
        <w:t xml:space="preserve">perceptual quantization (PQ) transfer characteristics function specified in </w:t>
      </w:r>
      <w:r w:rsidR="00D039F7" w:rsidRPr="00374CBE">
        <w:t>Recommendation</w:t>
      </w:r>
      <w:r w:rsidR="00E40262" w:rsidRPr="00374CBE">
        <w:t xml:space="preserve"> </w:t>
      </w:r>
      <w:r w:rsidRPr="00374CBE">
        <w:t xml:space="preserve">ITU-R BT.2100 would be combined with </w:t>
      </w:r>
      <w:r w:rsidR="00FA3033" w:rsidRPr="00374CBE">
        <w:t xml:space="preserve">the colour primaries specified in </w:t>
      </w:r>
      <w:r w:rsidR="00D039F7" w:rsidRPr="00374CBE">
        <w:t>Recommendation</w:t>
      </w:r>
      <w:r w:rsidR="00E40262" w:rsidRPr="00374CBE">
        <w:t xml:space="preserve"> </w:t>
      </w:r>
      <w:r w:rsidRPr="00374CBE">
        <w:t>ITU</w:t>
      </w:r>
      <w:r w:rsidR="00DB07E0" w:rsidRPr="00374CBE">
        <w:noBreakHyphen/>
      </w:r>
      <w:r w:rsidRPr="00374CBE">
        <w:t>R</w:t>
      </w:r>
      <w:r w:rsidR="00DB07E0" w:rsidRPr="00374CBE">
        <w:t> </w:t>
      </w:r>
      <w:r w:rsidRPr="00374CBE">
        <w:t xml:space="preserve">BT.601. Only a small subset of </w:t>
      </w:r>
      <w:r w:rsidR="00FA3033" w:rsidRPr="00374CBE">
        <w:t xml:space="preserve">the possible </w:t>
      </w:r>
      <w:r w:rsidRPr="00374CBE">
        <w:t xml:space="preserve">combinations </w:t>
      </w:r>
      <w:r w:rsidR="00FA3033" w:rsidRPr="00374CBE">
        <w:t>is</w:t>
      </w:r>
      <w:r w:rsidRPr="00374CBE">
        <w:t xml:space="preserve"> used in practice.</w:t>
      </w:r>
    </w:p>
    <w:p w14:paraId="4605560F" w14:textId="229C6A71" w:rsidR="000B27E9" w:rsidRPr="00374CBE" w:rsidRDefault="000B27E9" w:rsidP="00DB07E0">
      <w:r w:rsidRPr="00374CBE">
        <w:t xml:space="preserve">This document </w:t>
      </w:r>
      <w:r w:rsidR="008E4BF5" w:rsidRPr="00374CBE">
        <w:t xml:space="preserve">is written to provide </w:t>
      </w:r>
      <w:r w:rsidRPr="00374CBE">
        <w:t xml:space="preserve">information </w:t>
      </w:r>
      <w:r w:rsidR="008E4BF5" w:rsidRPr="00374CBE">
        <w:t>to help</w:t>
      </w:r>
      <w:r w:rsidRPr="00374CBE">
        <w:t xml:space="preserve"> </w:t>
      </w:r>
      <w:r w:rsidR="00531C85" w:rsidRPr="00374CBE">
        <w:t>the producers</w:t>
      </w:r>
      <w:r w:rsidRPr="00374CBE">
        <w:t xml:space="preserve"> of various content processing tools </w:t>
      </w:r>
      <w:r w:rsidR="008E4BF5" w:rsidRPr="00374CBE">
        <w:t xml:space="preserve">to </w:t>
      </w:r>
      <w:r w:rsidRPr="00374CBE">
        <w:t xml:space="preserve">avoid processing mistakes that </w:t>
      </w:r>
      <w:r w:rsidR="008E4BF5" w:rsidRPr="00374CBE">
        <w:t xml:space="preserve">can </w:t>
      </w:r>
      <w:r w:rsidRPr="00374CBE">
        <w:t xml:space="preserve">cause video quality degradation due to </w:t>
      </w:r>
      <w:r w:rsidR="00531C85" w:rsidRPr="00374CBE">
        <w:t>having incorrect</w:t>
      </w:r>
      <w:r w:rsidRPr="00374CBE">
        <w:t xml:space="preserve"> assumption</w:t>
      </w:r>
      <w:r w:rsidR="00531C85" w:rsidRPr="00374CBE">
        <w:t>s</w:t>
      </w:r>
      <w:r w:rsidRPr="00374CBE">
        <w:t xml:space="preserve"> made about video property combinations. There are only </w:t>
      </w:r>
      <w:r w:rsidR="00531C85" w:rsidRPr="00374CBE">
        <w:t xml:space="preserve">a few </w:t>
      </w:r>
      <w:r w:rsidRPr="00374CBE">
        <w:t>limited sets of video property combinations that are widely used in present</w:t>
      </w:r>
      <w:r w:rsidR="00531C85" w:rsidRPr="00374CBE">
        <w:t>-</w:t>
      </w:r>
      <w:r w:rsidRPr="00374CBE">
        <w:t xml:space="preserve">day </w:t>
      </w:r>
      <w:r w:rsidR="00531C85" w:rsidRPr="00374CBE">
        <w:t xml:space="preserve">video </w:t>
      </w:r>
      <w:r w:rsidRPr="00374CBE">
        <w:t>production</w:t>
      </w:r>
      <w:r w:rsidR="00531C85" w:rsidRPr="00374CBE">
        <w:t xml:space="preserve"> and </w:t>
      </w:r>
      <w:r w:rsidRPr="00374CBE">
        <w:t xml:space="preserve">distribution equipment chains. This document </w:t>
      </w:r>
      <w:r w:rsidR="00531C85" w:rsidRPr="00374CBE">
        <w:t>describes</w:t>
      </w:r>
      <w:r w:rsidRPr="00374CBE">
        <w:t xml:space="preserve"> these limited sets of combinations that are </w:t>
      </w:r>
      <w:r w:rsidR="008E4BF5" w:rsidRPr="00374CBE">
        <w:t xml:space="preserve">currently </w:t>
      </w:r>
      <w:r w:rsidRPr="00374CBE">
        <w:t>widely used</w:t>
      </w:r>
      <w:r w:rsidR="00531C85" w:rsidRPr="00374CBE">
        <w:t xml:space="preserve"> and</w:t>
      </w:r>
      <w:r w:rsidRPr="00374CBE">
        <w:t xml:space="preserve"> </w:t>
      </w:r>
      <w:r w:rsidR="00531C85" w:rsidRPr="00374CBE">
        <w:t>describes</w:t>
      </w:r>
      <w:r w:rsidRPr="00374CBE">
        <w:t xml:space="preserve"> how </w:t>
      </w:r>
      <w:r w:rsidR="00531C85" w:rsidRPr="00374CBE">
        <w:t>the associated signal type metadata</w:t>
      </w:r>
      <w:r w:rsidRPr="00374CBE">
        <w:t xml:space="preserve"> is carried to aid in the automation of content workflows across various domains of capture, production</w:t>
      </w:r>
      <w:ins w:id="107" w:author="Yasser Syed" w:date="2019-07-30T16:57:00Z">
        <w:r w:rsidR="007A569E">
          <w:t xml:space="preserve">, </w:t>
        </w:r>
      </w:ins>
      <w:del w:id="108" w:author="Yasser Syed" w:date="2019-07-30T16:57:00Z">
        <w:r w:rsidRPr="00374CBE" w:rsidDel="007A569E">
          <w:delText xml:space="preserve"> </w:delText>
        </w:r>
      </w:del>
      <w:r w:rsidRPr="00374CBE">
        <w:t>and distribution. Lastly, this</w:t>
      </w:r>
      <w:r w:rsidR="00531C85" w:rsidRPr="00374CBE">
        <w:t xml:space="preserve"> document </w:t>
      </w:r>
      <w:r w:rsidRPr="00374CBE">
        <w:t xml:space="preserve">aims to help its readers, especially toolset developers, to repurpose tools to work </w:t>
      </w:r>
      <w:r w:rsidR="00531C85" w:rsidRPr="00374CBE">
        <w:t xml:space="preserve">properly </w:t>
      </w:r>
      <w:r w:rsidRPr="00374CBE">
        <w:t>across several domains (</w:t>
      </w:r>
      <w:r w:rsidR="00531C85" w:rsidRPr="00374CBE">
        <w:t xml:space="preserve">e.g., </w:t>
      </w:r>
      <w:r w:rsidRPr="00374CBE">
        <w:t xml:space="preserve">capture, production, production distribution, </w:t>
      </w:r>
      <w:r w:rsidR="00531C85" w:rsidRPr="00374CBE">
        <w:t xml:space="preserve">and </w:t>
      </w:r>
      <w:r w:rsidRPr="00374CBE">
        <w:t>service distribution) where similar video conversion functions (e.g.</w:t>
      </w:r>
      <w:r w:rsidR="008E4BF5" w:rsidRPr="00374CBE">
        <w:t>,</w:t>
      </w:r>
      <w:r w:rsidRPr="00374CBE">
        <w:t xml:space="preserve"> </w:t>
      </w:r>
      <w:r w:rsidR="00D520E2" w:rsidRPr="00374CBE">
        <w:t xml:space="preserve">chroma </w:t>
      </w:r>
      <w:r w:rsidRPr="00374CBE">
        <w:t>subsampling</w:t>
      </w:r>
      <w:r w:rsidR="00D520E2" w:rsidRPr="00374CBE">
        <w:t xml:space="preserve"> or colour space conversions</w:t>
      </w:r>
      <w:r w:rsidRPr="00374CBE">
        <w:t>) may be performed.</w:t>
      </w:r>
    </w:p>
    <w:bookmarkEnd w:id="106"/>
    <w:p w14:paraId="55C34DD9" w14:textId="1045792F" w:rsidR="008E4BF5" w:rsidRPr="00374CBE" w:rsidRDefault="008E4BF5" w:rsidP="00DB07E0">
      <w:r w:rsidRPr="00374CBE">
        <w:t xml:space="preserve">The </w:t>
      </w:r>
      <w:r w:rsidR="007112A8" w:rsidRPr="00374CBE">
        <w:t>c</w:t>
      </w:r>
      <w:r w:rsidRPr="00374CBE">
        <w:t>oding-</w:t>
      </w:r>
      <w:r w:rsidR="007112A8" w:rsidRPr="00374CBE">
        <w:t>i</w:t>
      </w:r>
      <w:r w:rsidRPr="00374CBE">
        <w:t xml:space="preserve">ndependent </w:t>
      </w:r>
      <w:r w:rsidR="007112A8" w:rsidRPr="00374CBE">
        <w:t>c</w:t>
      </w:r>
      <w:r w:rsidRPr="00374CBE">
        <w:t xml:space="preserve">ode </w:t>
      </w:r>
      <w:r w:rsidR="007112A8" w:rsidRPr="00374CBE">
        <w:t>p</w:t>
      </w:r>
      <w:r w:rsidRPr="00374CBE">
        <w:t>oints (CICP) specification for video (</w:t>
      </w:r>
      <w:r w:rsidR="00D039F7" w:rsidRPr="00374CBE">
        <w:t>Recommendation</w:t>
      </w:r>
      <w:r w:rsidRPr="00374CBE">
        <w:t xml:space="preserve"> ITU-T H.273</w:t>
      </w:r>
      <w:r w:rsidR="00D520E2" w:rsidRPr="00374CBE">
        <w:t xml:space="preserve"> </w:t>
      </w:r>
      <w:r w:rsidRPr="00374CBE">
        <w:t>| ISO/IEC 230</w:t>
      </w:r>
      <w:r w:rsidR="008A14C4" w:rsidRPr="00374CBE">
        <w:t>91</w:t>
      </w:r>
      <w:r w:rsidR="00DB07E0" w:rsidRPr="00374CBE">
        <w:noBreakHyphen/>
      </w:r>
      <w:r w:rsidR="008A14C4" w:rsidRPr="00374CBE">
        <w:t>2</w:t>
      </w:r>
      <w:r w:rsidRPr="00374CBE">
        <w:t xml:space="preserve">) defines code points and fields that identify </w:t>
      </w:r>
      <w:del w:id="109" w:author="Chad Fogg" w:date="2019-07-11T08:35:00Z">
        <w:r w:rsidRPr="00374CBE" w:rsidDel="00B70559">
          <w:delText xml:space="preserve">some </w:delText>
        </w:r>
      </w:del>
      <w:r w:rsidRPr="00374CBE">
        <w:t xml:space="preserve">properties of video signals. These </w:t>
      </w:r>
      <w:ins w:id="110" w:author="Chad Fogg" w:date="2019-07-11T08:35:00Z">
        <w:r w:rsidR="00B70559">
          <w:t xml:space="preserve">code points </w:t>
        </w:r>
      </w:ins>
      <w:r w:rsidRPr="00374CBE">
        <w:t xml:space="preserve">are defined independently from how these properties are carried in a coded video-layer bitstream such as an HEVC or AVC bitstream, which could differ depending on bitstream format. The compressed representation is sometimes considered to be a temporary, compacted state for distribution or delivery of the video signal, while the reconstructed video signal output from a video decoder may be interpreted as having the same meaning as a video signal immediately prior to compression </w:t>
      </w:r>
      <w:del w:id="111" w:author="Chad Fogg" w:date="2019-07-11T08:36:00Z">
        <w:r w:rsidRPr="00374CBE" w:rsidDel="00B70559">
          <w:delText>by a compression</w:delText>
        </w:r>
      </w:del>
      <w:ins w:id="112" w:author="Chad Fogg" w:date="2019-07-11T08:36:00Z">
        <w:r w:rsidR="00B70559">
          <w:t>in the</w:t>
        </w:r>
      </w:ins>
      <w:r w:rsidRPr="00374CBE">
        <w:t xml:space="preserve"> encoder.</w:t>
      </w:r>
    </w:p>
    <w:p w14:paraId="408E53DA" w14:textId="37D832DB" w:rsidR="000B27E9" w:rsidRPr="00374CBE" w:rsidRDefault="002717C1" w:rsidP="00DB07E0">
      <w:r w:rsidRPr="00374CBE">
        <w:t>C</w:t>
      </w:r>
      <w:r w:rsidR="00531C85" w:rsidRPr="00374CBE">
        <w:t>lauses</w:t>
      </w:r>
      <w:r w:rsidR="000B27E9" w:rsidRPr="00374CBE">
        <w:t xml:space="preserve"> </w:t>
      </w:r>
      <w:r w:rsidR="00334FD2" w:rsidRPr="00374CBE">
        <w:t>7.2</w:t>
      </w:r>
      <w:r w:rsidR="001441D4" w:rsidRPr="00374CBE">
        <w:t xml:space="preserve"> </w:t>
      </w:r>
      <w:r w:rsidR="00531C85" w:rsidRPr="00374CBE">
        <w:t>and</w:t>
      </w:r>
      <w:r w:rsidR="000B27E9" w:rsidRPr="00374CBE">
        <w:t xml:space="preserve"> 7.</w:t>
      </w:r>
      <w:r w:rsidR="001441D4" w:rsidRPr="00374CBE">
        <w:t>3</w:t>
      </w:r>
      <w:r w:rsidR="000B27E9" w:rsidRPr="00374CBE">
        <w:t xml:space="preserve"> define system identifier tags </w:t>
      </w:r>
      <w:ins w:id="113" w:author="Gary Sullivan" w:date="2019-07-30T20:39:00Z">
        <w:r w:rsidR="00051113">
          <w:t xml:space="preserve">for </w:t>
        </w:r>
      </w:ins>
      <w:r w:rsidR="000B27E9" w:rsidRPr="00374CBE">
        <w:t>combination</w:t>
      </w:r>
      <w:r w:rsidR="00531C85" w:rsidRPr="00374CBE">
        <w:t>s</w:t>
      </w:r>
      <w:r w:rsidR="000B27E9" w:rsidRPr="00374CBE">
        <w:t xml:space="preserve"> of </w:t>
      </w:r>
      <w:r w:rsidR="00531C85" w:rsidRPr="00374CBE">
        <w:t xml:space="preserve">the described </w:t>
      </w:r>
      <w:r w:rsidR="000B27E9" w:rsidRPr="00374CBE">
        <w:t xml:space="preserve">commonly used values of </w:t>
      </w:r>
      <w:r w:rsidR="00531C85" w:rsidRPr="00374CBE">
        <w:t>such</w:t>
      </w:r>
      <w:r w:rsidR="000B27E9" w:rsidRPr="00374CBE">
        <w:t xml:space="preserve"> video </w:t>
      </w:r>
      <w:r w:rsidR="00607AF4" w:rsidRPr="00374CBE">
        <w:t>signal property combinations</w:t>
      </w:r>
      <w:r w:rsidR="000B27E9" w:rsidRPr="00374CBE">
        <w:t xml:space="preserve"> that </w:t>
      </w:r>
      <w:r w:rsidR="00607AF4" w:rsidRPr="00374CBE">
        <w:t>apply</w:t>
      </w:r>
      <w:r w:rsidR="000B27E9" w:rsidRPr="00374CBE">
        <w:t xml:space="preserve"> across </w:t>
      </w:r>
      <w:ins w:id="114" w:author="Chad Fogg" w:date="2019-07-11T08:37:00Z">
        <w:r w:rsidR="00B70559">
          <w:t xml:space="preserve">signal </w:t>
        </w:r>
      </w:ins>
      <w:r w:rsidR="000B27E9" w:rsidRPr="00374CBE">
        <w:t>domains.</w:t>
      </w:r>
      <w:r w:rsidR="00607AF4" w:rsidRPr="00374CBE">
        <w:t xml:space="preserve"> </w:t>
      </w:r>
      <w:r w:rsidR="000B27E9" w:rsidRPr="00374CBE">
        <w:t xml:space="preserve">In addition, these </w:t>
      </w:r>
      <w:r w:rsidR="00607AF4" w:rsidRPr="00374CBE">
        <w:t xml:space="preserve">clauses </w:t>
      </w:r>
      <w:r w:rsidR="000B27E9" w:rsidRPr="00374CBE">
        <w:t xml:space="preserve">also identify how the video property values are carried in </w:t>
      </w:r>
      <w:r w:rsidR="00607AF4" w:rsidRPr="00374CBE">
        <w:t>the signal processing workflow</w:t>
      </w:r>
      <w:r w:rsidR="000B27E9" w:rsidRPr="00374CBE">
        <w:t>.</w:t>
      </w:r>
      <w:r w:rsidR="008934BC">
        <w:t xml:space="preserve"> Clause 7.3 define</w:t>
      </w:r>
      <w:r w:rsidR="004E65AA">
        <w:t>s</w:t>
      </w:r>
      <w:r w:rsidR="008934BC">
        <w:t xml:space="preserve"> system identifier tags for commonly used values for mastering display colour volume descriptions. Annex A define system identifier tags </w:t>
      </w:r>
      <w:r w:rsidR="00FA4244">
        <w:t xml:space="preserve">used </w:t>
      </w:r>
      <w:r w:rsidR="008934BC">
        <w:t xml:space="preserve">for additional combinations </w:t>
      </w:r>
      <w:r w:rsidR="004E65AA">
        <w:t xml:space="preserve">that are </w:t>
      </w:r>
      <w:r w:rsidR="008934BC">
        <w:t>not specified as industry standards.</w:t>
      </w:r>
    </w:p>
    <w:p w14:paraId="2F3399C1" w14:textId="2378BE54" w:rsidR="00B652E8" w:rsidRPr="00374CBE" w:rsidRDefault="000001AB" w:rsidP="001F05F0">
      <w:pPr>
        <w:pStyle w:val="Heading1"/>
      </w:pPr>
      <w:bookmarkStart w:id="115" w:name="_Toc5880039"/>
      <w:bookmarkStart w:id="116" w:name="_Toc7091310"/>
      <w:r w:rsidRPr="00374CBE">
        <w:lastRenderedPageBreak/>
        <w:t>6</w:t>
      </w:r>
      <w:r w:rsidRPr="00374CBE">
        <w:tab/>
      </w:r>
      <w:r w:rsidR="00B652E8" w:rsidRPr="00374CBE">
        <w:t>Workflow domains</w:t>
      </w:r>
      <w:bookmarkEnd w:id="115"/>
      <w:bookmarkEnd w:id="116"/>
    </w:p>
    <w:p w14:paraId="699E467F" w14:textId="65AC269F" w:rsidR="000B27E9" w:rsidRPr="00374CBE" w:rsidRDefault="0067333B" w:rsidP="00DB07E0">
      <w:r w:rsidRPr="00374CBE">
        <w:t>Figure 1 illustrates workflow domains (capture, production, production distribution</w:t>
      </w:r>
      <w:ins w:id="117" w:author="Yasser Syed" w:date="2019-07-30T16:57:00Z">
        <w:r w:rsidR="007A569E">
          <w:t>,</w:t>
        </w:r>
      </w:ins>
      <w:r w:rsidRPr="00374CBE">
        <w:t xml:space="preserve"> and service distribution) in which video content may exist, be edited, or be converted. Typical content workflows across these domains are</w:t>
      </w:r>
      <w:ins w:id="118" w:author="Chad Fogg" w:date="2019-07-11T08:39:00Z">
        <w:r w:rsidR="00B70559">
          <w:t xml:space="preserve"> either</w:t>
        </w:r>
      </w:ins>
      <w:r w:rsidRPr="00374CBE">
        <w:t xml:space="preserve"> theatrical/scripted</w:t>
      </w:r>
      <w:ins w:id="119" w:author="Chad Fogg" w:date="2019-07-11T08:41:00Z">
        <w:r w:rsidR="00B70559">
          <w:t xml:space="preserve"> (</w:t>
        </w:r>
      </w:ins>
      <w:ins w:id="120" w:author="Chad Fogg" w:date="2019-07-11T08:38:00Z">
        <w:r w:rsidR="00B70559">
          <w:t>episodic</w:t>
        </w:r>
      </w:ins>
      <w:ins w:id="121" w:author="Chad Fogg" w:date="2019-07-11T08:41:00Z">
        <w:r w:rsidR="00B70559">
          <w:t>)</w:t>
        </w:r>
      </w:ins>
      <w:r w:rsidRPr="00374CBE">
        <w:t xml:space="preserve"> TV or live events. There are many similar video processing functions that can be performed in each domain and often these </w:t>
      </w:r>
      <w:ins w:id="122" w:author="Chad Fogg" w:date="2019-07-11T08:39:00Z">
        <w:r w:rsidR="00B70559">
          <w:t xml:space="preserve">functions </w:t>
        </w:r>
      </w:ins>
      <w:r w:rsidRPr="00374CBE">
        <w:t>may be repeated in the next successive domain.</w:t>
      </w:r>
    </w:p>
    <w:p w14:paraId="33452E4D" w14:textId="37EB0F66" w:rsidR="003932B0" w:rsidRDefault="003932B0" w:rsidP="00095B34">
      <w:pPr>
        <w:pStyle w:val="Figure"/>
        <w:jc w:val="both"/>
      </w:pPr>
    </w:p>
    <w:p w14:paraId="37AE8196" w14:textId="509566C4" w:rsidR="008934BC" w:rsidRPr="008934BC" w:rsidRDefault="00F63550" w:rsidP="00095B34">
      <w:pPr>
        <w:keepNext/>
      </w:pPr>
      <w:r>
        <w:rPr>
          <w:noProof/>
        </w:rPr>
        <w:drawing>
          <wp:inline distT="0" distB="0" distL="0" distR="0" wp14:anchorId="7CADBDA9" wp14:editId="1DBDAC99">
            <wp:extent cx="5609166" cy="37162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27895" cy="3728656"/>
                    </a:xfrm>
                    <a:prstGeom prst="rect">
                      <a:avLst/>
                    </a:prstGeom>
                    <a:noFill/>
                  </pic:spPr>
                </pic:pic>
              </a:graphicData>
            </a:graphic>
          </wp:inline>
        </w:drawing>
      </w:r>
    </w:p>
    <w:p w14:paraId="35B143C7" w14:textId="69AA9EE0" w:rsidR="0067333B" w:rsidRPr="00374CBE" w:rsidRDefault="0067333B" w:rsidP="00140A72">
      <w:pPr>
        <w:pStyle w:val="FigureNoTitle"/>
        <w:rPr>
          <w:rFonts w:eastAsia="SimSun"/>
        </w:rPr>
      </w:pPr>
      <w:bookmarkStart w:id="123" w:name="_Ref523492103"/>
      <w:r w:rsidRPr="00374CBE">
        <w:rPr>
          <w:rFonts w:eastAsia="SimSun"/>
        </w:rPr>
        <w:t xml:space="preserve">Figure </w:t>
      </w:r>
      <w:r w:rsidR="00140A72" w:rsidRPr="00374CBE">
        <w:rPr>
          <w:rFonts w:eastAsia="SimSun"/>
        </w:rPr>
        <w:t>1</w:t>
      </w:r>
      <w:bookmarkEnd w:id="123"/>
      <w:r w:rsidRPr="00374CBE">
        <w:rPr>
          <w:rFonts w:eastAsia="SimSun"/>
        </w:rPr>
        <w:t xml:space="preserve"> </w:t>
      </w:r>
      <w:r w:rsidR="00062832" w:rsidRPr="00374CBE">
        <w:rPr>
          <w:rFonts w:eastAsia="SimSun"/>
        </w:rPr>
        <w:t xml:space="preserve">– </w:t>
      </w:r>
      <w:r w:rsidRPr="00374CBE">
        <w:rPr>
          <w:rFonts w:eastAsia="SimSun"/>
        </w:rPr>
        <w:t>Video workflows through different carriage domains</w:t>
      </w:r>
    </w:p>
    <w:p w14:paraId="6C82035B" w14:textId="77777777" w:rsidR="00333D26" w:rsidRPr="00374CBE" w:rsidRDefault="00333D26" w:rsidP="00203065">
      <w:pPr>
        <w:pStyle w:val="Normalaftertitle0"/>
      </w:pPr>
      <w:r w:rsidRPr="00374CBE">
        <w:t>In the capture domain, content is created through sensors on cameras converting optical signals into a digital format. Content is retained at its highest informational format</w:t>
      </w:r>
      <w:r w:rsidR="005B569C" w:rsidRPr="00374CBE">
        <w:t>,</w:t>
      </w:r>
      <w:r w:rsidRPr="00374CBE">
        <w:t xml:space="preserve"> </w:t>
      </w:r>
      <w:r w:rsidR="005B569C" w:rsidRPr="00374CBE">
        <w:t>al</w:t>
      </w:r>
      <w:r w:rsidRPr="00374CBE">
        <w:t xml:space="preserve">though some conversions </w:t>
      </w:r>
      <w:r w:rsidR="005B569C" w:rsidRPr="00374CBE">
        <w:t xml:space="preserve">may be performed </w:t>
      </w:r>
      <w:r w:rsidRPr="00374CBE">
        <w:t>to reduce transport bandwidth demands.</w:t>
      </w:r>
    </w:p>
    <w:p w14:paraId="52C7A0A2" w14:textId="379DF1A9" w:rsidR="00333D26" w:rsidRPr="00374CBE" w:rsidRDefault="00333D26" w:rsidP="00203065">
      <w:r w:rsidRPr="00374CBE">
        <w:t xml:space="preserve">In the interface to the production domain, content undergoes further processing transformations such as non-linear transformations, chroma subsampling (e.g., 4:4:4 to 4:2:2), colour representation changes (e.g., RGB to Y′CbCr NCL) and bit depth reduction (e.g., 16 bits per sample to 10 bits per sample). For theatrical/scripted TV workflows entering in the production domain, content can be added </w:t>
      </w:r>
      <w:ins w:id="124" w:author="Yasser Syed" w:date="2019-07-30T16:41:00Z">
        <w:r w:rsidR="008C2ACC">
          <w:t>augmented</w:t>
        </w:r>
      </w:ins>
      <w:del w:id="125" w:author="Yasser Syed" w:date="2019-07-30T16:41:00Z">
        <w:r w:rsidRPr="00374CBE" w:rsidDel="008C2ACC">
          <w:delText>to</w:delText>
        </w:r>
      </w:del>
      <w:r w:rsidRPr="00374CBE">
        <w:t xml:space="preserve"> </w:t>
      </w:r>
      <w:ins w:id="126" w:author="Yasser Syed" w:date="2019-07-30T16:41:00Z">
        <w:r w:rsidR="008C2ACC">
          <w:t>with</w:t>
        </w:r>
      </w:ins>
      <w:del w:id="127" w:author="Yasser Syed" w:date="2019-07-30T16:41:00Z">
        <w:r w:rsidRPr="00374CBE" w:rsidDel="008C2ACC">
          <w:delText>by</w:delText>
        </w:r>
      </w:del>
      <w:r w:rsidRPr="00374CBE">
        <w:t xml:space="preserve"> computer-generated imagery sources, overlaid with graphics, and colour graded using a mastering display. For live event workflows, there is always a real-time constraint, which limits content processing to real-time operations. After the colour grading, both static and dynamic metadata may be generated that are to be attached to the content workflow. However, for live events, the generation of highly customized metadata may not be practical and metadata may need to be generated further downstream by automated content analysis approaches.</w:t>
      </w:r>
    </w:p>
    <w:p w14:paraId="4F6A5A51" w14:textId="46B8629A" w:rsidR="00D861CF" w:rsidRPr="00374CBE" w:rsidRDefault="00333D26" w:rsidP="00203065">
      <w:r w:rsidRPr="00374CBE">
        <w:t xml:space="preserve">In the production distribution domain, some additional processing is done to the content to further reduce transport bandwidth demands. This may include some </w:t>
      </w:r>
      <w:r w:rsidR="00C53780" w:rsidRPr="00374CBE">
        <w:t>sample-wise processing</w:t>
      </w:r>
      <w:r w:rsidRPr="00374CBE">
        <w:t xml:space="preserve"> transformations (chroma</w:t>
      </w:r>
      <w:r w:rsidR="000A7D12" w:rsidRPr="00374CBE">
        <w:t xml:space="preserve"> </w:t>
      </w:r>
      <w:r w:rsidRPr="00374CBE">
        <w:t xml:space="preserve">subsampling </w:t>
      </w:r>
      <w:r w:rsidR="00C53780" w:rsidRPr="00374CBE">
        <w:t xml:space="preserve">and </w:t>
      </w:r>
      <w:r w:rsidRPr="00374CBE">
        <w:t xml:space="preserve">bit depth) and compression (e.g., using </w:t>
      </w:r>
      <w:r w:rsidR="00727AAA" w:rsidRPr="00374CBE">
        <w:t xml:space="preserve">HEVC or </w:t>
      </w:r>
      <w:r w:rsidRPr="00374CBE">
        <w:t>AVC) but mostly employing spatial compression techniques.</w:t>
      </w:r>
    </w:p>
    <w:p w14:paraId="3E17ABBE" w14:textId="01A43448" w:rsidR="00333D26" w:rsidRPr="00374CBE" w:rsidRDefault="00D861CF" w:rsidP="00203065">
      <w:r w:rsidRPr="00374CBE">
        <w:t>For 4:2:0 chroma subsampling operations, it is important to make known the relative location alignment of the initial subsampling location processing of the content to avoid unnecessary quality degradation upon further content processing. For purposes of this document, this property is described in terms of the ChromaLocType variable as defined in HEVC, which further corresponds with the value of the syntax elements chroma_sample_loc_type_top_field and chroma_sample_loc_type_bottom_field in HEVC and AVC. For NCG material, the usual alignment corresponds to ChromaLocType equal to 0 (vertically interstitial). For</w:t>
      </w:r>
      <w:r w:rsidR="00A10791" w:rsidRPr="00374CBE">
        <w:t xml:space="preserve"> wide colour gamut</w:t>
      </w:r>
      <w:r w:rsidRPr="00374CBE">
        <w:t xml:space="preserve"> </w:t>
      </w:r>
      <w:r w:rsidR="00A10791" w:rsidRPr="00374CBE">
        <w:t>(</w:t>
      </w:r>
      <w:r w:rsidRPr="00374CBE">
        <w:t>WCG</w:t>
      </w:r>
      <w:r w:rsidR="00A10791" w:rsidRPr="00374CBE">
        <w:t>)</w:t>
      </w:r>
      <w:r w:rsidRPr="00374CBE">
        <w:t xml:space="preserve"> material, the usual alignment corresponds to ChromaLocType equal to 2 (co-sited).</w:t>
      </w:r>
    </w:p>
    <w:p w14:paraId="2D247B74" w14:textId="0D30B8E7" w:rsidR="00333D26" w:rsidRPr="00374CBE" w:rsidRDefault="00333D26" w:rsidP="00203065">
      <w:r w:rsidRPr="00374CBE">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to a 4:2:0 </w:t>
      </w:r>
      <w:proofErr w:type="spellStart"/>
      <w:r w:rsidRPr="00374CBE">
        <w:t>Y′CbCr</w:t>
      </w:r>
      <w:proofErr w:type="spellEnd"/>
      <w:r w:rsidRPr="00374CBE">
        <w:t xml:space="preserve"> </w:t>
      </w:r>
      <w:ins w:id="128" w:author="Yasser Syed" w:date="2019-07-30T17:08:00Z">
        <w:r w:rsidR="00F67034">
          <w:t xml:space="preserve">8 or </w:t>
        </w:r>
      </w:ins>
      <w:ins w:id="129" w:author="Yasser Syed" w:date="2019-07-30T17:07:00Z">
        <w:r w:rsidR="00F67034">
          <w:t>10 bit</w:t>
        </w:r>
      </w:ins>
      <w:del w:id="130" w:author="Yasser Syed" w:date="2019-07-30T17:07:00Z">
        <w:r w:rsidRPr="00374CBE" w:rsidDel="00F67034">
          <w:delText>8</w:delText>
        </w:r>
      </w:del>
      <w:r w:rsidRPr="00374CBE">
        <w:t xml:space="preserve"> </w:t>
      </w:r>
      <w:del w:id="131" w:author="Yasser Syed" w:date="2019-07-30T16:37:00Z">
        <w:r w:rsidRPr="00374CBE" w:rsidDel="008C2ACC">
          <w:delText xml:space="preserve">or 10 bit compressed </w:delText>
        </w:r>
      </w:del>
      <w:r w:rsidRPr="00374CBE">
        <w:t>stream using HEVC</w:t>
      </w:r>
      <w:del w:id="132" w:author="Gary Sullivan" w:date="2019-07-30T21:01:00Z">
        <w:r w:rsidRPr="00374CBE" w:rsidDel="00956896">
          <w:delText>,</w:delText>
        </w:r>
      </w:del>
      <w:r w:rsidRPr="00374CBE">
        <w:t xml:space="preserve"> </w:t>
      </w:r>
      <w:ins w:id="133" w:author="Yasser Syed" w:date="2019-07-30T17:07:00Z">
        <w:r w:rsidR="00F67034">
          <w:t xml:space="preserve">or </w:t>
        </w:r>
      </w:ins>
      <w:r w:rsidRPr="00374CBE">
        <w:t>AVC</w:t>
      </w:r>
      <w:del w:id="134" w:author="Yasser Syed" w:date="2019-07-30T17:08:00Z">
        <w:r w:rsidRPr="00374CBE" w:rsidDel="00F67034">
          <w:delText>, or even MPEG-2 (Rec. ITU-T H.262 | ISO/IEC 13818-2)</w:delText>
        </w:r>
      </w:del>
      <w:ins w:id="135" w:author="Yasser Syed" w:date="2019-07-30T16:37:00Z">
        <w:r w:rsidR="008C2ACC" w:rsidRPr="008C2ACC">
          <w:t xml:space="preserve"> </w:t>
        </w:r>
      </w:ins>
      <w:del w:id="136" w:author="Yasser Syed" w:date="2019-07-30T17:11:00Z">
        <w:r w:rsidRPr="00374CBE" w:rsidDel="00F67034">
          <w:delText xml:space="preserve"> </w:delText>
        </w:r>
      </w:del>
      <w:r w:rsidR="00C53780" w:rsidRPr="00374CBE">
        <w:t>for the compression</w:t>
      </w:r>
      <w:r w:rsidRPr="00374CBE">
        <w:t xml:space="preserve"> representation. </w:t>
      </w:r>
      <w:ins w:id="137" w:author="Yasser Syed" w:date="2019-07-30T17:08:00Z">
        <w:del w:id="138" w:author="Gary Sullivan" w:date="2019-07-30T21:01:00Z">
          <w:r w:rsidR="00F67034" w:rsidDel="00956896">
            <w:delText>Additionally</w:delText>
          </w:r>
        </w:del>
      </w:ins>
      <w:ins w:id="139" w:author="Gary Sullivan" w:date="2019-07-30T21:01:00Z">
        <w:r w:rsidR="00956896">
          <w:t>Alternatively</w:t>
        </w:r>
      </w:ins>
      <w:ins w:id="140" w:author="Yasser Syed" w:date="2019-07-30T17:08:00Z">
        <w:r w:rsidR="00F67034">
          <w:t xml:space="preserve">, </w:t>
        </w:r>
      </w:ins>
      <w:ins w:id="141" w:author="Yasser Syed" w:date="2019-07-30T17:09:00Z">
        <w:del w:id="142" w:author="Gary Sullivan" w:date="2019-07-30T21:01:00Z">
          <w:r w:rsidR="00F67034" w:rsidRPr="00374CBE" w:rsidDel="00956896">
            <w:delText xml:space="preserve">even </w:delText>
          </w:r>
        </w:del>
        <w:r w:rsidR="00F67034" w:rsidRPr="00374CBE">
          <w:t>MPEG-2 (Rec. ITU-T H.262 | ISO/IEC 13818-2)</w:t>
        </w:r>
        <w:r w:rsidR="00F67034">
          <w:t xml:space="preserve"> can be used as a compressed re</w:t>
        </w:r>
      </w:ins>
      <w:ins w:id="143" w:author="Yasser Syed" w:date="2019-07-30T17:10:00Z">
        <w:r w:rsidR="00F67034">
          <w:t xml:space="preserve">presentation for 4:2:0 </w:t>
        </w:r>
        <w:proofErr w:type="spellStart"/>
        <w:r w:rsidR="00F67034" w:rsidRPr="00374CBE">
          <w:t>Y′CbCr</w:t>
        </w:r>
        <w:proofErr w:type="spellEnd"/>
        <w:r w:rsidR="00F67034" w:rsidRPr="00374CBE">
          <w:t xml:space="preserve"> </w:t>
        </w:r>
        <w:r w:rsidR="00F67034">
          <w:t xml:space="preserve">8 bit streams. </w:t>
        </w:r>
      </w:ins>
      <w:r w:rsidRPr="00374CBE">
        <w:t xml:space="preserve">This content workflow then finishes </w:t>
      </w:r>
      <w:ins w:id="144" w:author="Yasser Syed" w:date="2019-07-30T16:39:00Z">
        <w:r w:rsidR="008C2ACC">
          <w:t>with</w:t>
        </w:r>
      </w:ins>
      <w:del w:id="145" w:author="Yasser Syed" w:date="2019-07-30T16:39:00Z">
        <w:r w:rsidRPr="00374CBE" w:rsidDel="008C2ACC">
          <w:delText>by</w:delText>
        </w:r>
      </w:del>
      <w:r w:rsidRPr="00374CBE">
        <w:t xml:space="preserve"> the content being distributed to the customer through broadcast, multicast, or unicast approaches and then </w:t>
      </w:r>
      <w:r w:rsidR="006A55EA" w:rsidRPr="00374CBE">
        <w:t xml:space="preserve">being </w:t>
      </w:r>
      <w:r w:rsidRPr="00374CBE">
        <w:t>presented for viewing.</w:t>
      </w:r>
    </w:p>
    <w:p w14:paraId="6BA0EC67" w14:textId="22537743" w:rsidR="0067333B" w:rsidRPr="00374CBE" w:rsidRDefault="006A55EA" w:rsidP="00203065">
      <w:r w:rsidRPr="00374CBE">
        <w:t xml:space="preserve">Many of the content processing operations may employ multiple third-party content processing tools. Currently most </w:t>
      </w:r>
      <w:ins w:id="146" w:author="Chad Fogg" w:date="2019-07-11T08:44:00Z">
        <w:r w:rsidR="00227185">
          <w:t xml:space="preserve">of </w:t>
        </w:r>
      </w:ins>
      <w:r w:rsidRPr="00374CBE">
        <w:t xml:space="preserve">such tools are designed and operate within a specific domain with general assumptions of how content was handled in the preceding domain. Tools may also have further constraints depending on the content resolutions (e.g., HD or UHD). Some applications restrict the utilized colour volume to be smaller than </w:t>
      </w:r>
      <w:del w:id="147" w:author="Chad Fogg" w:date="2019-07-11T08:45:00Z">
        <w:r w:rsidRPr="00374CBE" w:rsidDel="00227185">
          <w:delText>that of a full</w:delText>
        </w:r>
      </w:del>
      <w:ins w:id="148" w:author="Chad Fogg" w:date="2019-07-11T08:45:00Z">
        <w:r w:rsidR="00227185">
          <w:t>what can be expressed in a</w:t>
        </w:r>
      </w:ins>
      <w:r w:rsidRPr="00374CBE">
        <w:t xml:space="preserve"> </w:t>
      </w:r>
      <w:r w:rsidR="00D039F7" w:rsidRPr="00374CBE">
        <w:t>Recommendation</w:t>
      </w:r>
      <w:r w:rsidRPr="00374CBE">
        <w:t xml:space="preserve"> ITU-T BT.2020 and </w:t>
      </w:r>
      <w:r w:rsidR="00D039F7" w:rsidRPr="00374CBE">
        <w:t>Recommendation</w:t>
      </w:r>
      <w:r w:rsidRPr="00374CBE">
        <w:t xml:space="preserve"> ITU-T BT.2100 container, such as the smaller P3D65 </w:t>
      </w:r>
      <w:r w:rsidR="00C53780" w:rsidRPr="00374CBE">
        <w:t>colour</w:t>
      </w:r>
      <w:r w:rsidRPr="00374CBE">
        <w:t xml:space="preserve"> gamut </w:t>
      </w:r>
      <w:r w:rsidR="00EB62A5" w:rsidRPr="00374CBE">
        <w:t>(as specified in SMPTE ST</w:t>
      </w:r>
      <w:r w:rsidR="00D8612B" w:rsidRPr="00374CBE">
        <w:t> </w:t>
      </w:r>
      <w:r w:rsidR="00EB62A5" w:rsidRPr="00374CBE">
        <w:t>2</w:t>
      </w:r>
      <w:r w:rsidR="00BC3582" w:rsidRPr="00374CBE">
        <w:t>113</w:t>
      </w:r>
      <w:r w:rsidR="00EB62A5" w:rsidRPr="00374CBE">
        <w:t xml:space="preserve">) </w:t>
      </w:r>
      <w:r w:rsidRPr="00374CBE">
        <w:t xml:space="preserve">and intensity range of common mastering or reference displays used in content production and delivery presentations. The approved </w:t>
      </w:r>
      <w:r w:rsidR="00C53780" w:rsidRPr="00374CBE">
        <w:t>colour</w:t>
      </w:r>
      <w:r w:rsidRPr="00374CBE">
        <w:t xml:space="preserve"> volume</w:t>
      </w:r>
      <w:ins w:id="149" w:author="Chad Fogg" w:date="2019-07-11T08:46:00Z">
        <w:r w:rsidR="00227185">
          <w:t>, which may be smaller than the container volume,</w:t>
        </w:r>
      </w:ins>
      <w:r w:rsidRPr="00374CBE">
        <w:t xml:space="preserve"> is often indicated with SMPTE ST 2086 metadata. </w:t>
      </w:r>
      <w:r w:rsidR="00C53780" w:rsidRPr="00374CBE">
        <w:t>Over time, it</w:t>
      </w:r>
      <w:r w:rsidRPr="00374CBE">
        <w:t xml:space="preserve"> is expected that WCG and/or </w:t>
      </w:r>
      <w:r w:rsidR="00A10791" w:rsidRPr="00374CBE">
        <w:t>high dynamic range (</w:t>
      </w:r>
      <w:r w:rsidRPr="00374CBE">
        <w:t>HDR</w:t>
      </w:r>
      <w:r w:rsidR="00A10791" w:rsidRPr="00374CBE">
        <w:t>)</w:t>
      </w:r>
      <w:r w:rsidRPr="00374CBE">
        <w:t xml:space="preserve"> applications will evolve to use more of the </w:t>
      </w:r>
      <w:r w:rsidR="00C53780" w:rsidRPr="00374CBE">
        <w:t>available</w:t>
      </w:r>
      <w:r w:rsidRPr="00374CBE">
        <w:t xml:space="preserve"> container </w:t>
      </w:r>
      <w:r w:rsidR="00C53780" w:rsidRPr="00374CBE">
        <w:t>colour</w:t>
      </w:r>
      <w:r w:rsidRPr="00374CBE">
        <w:t xml:space="preserve"> volume.</w:t>
      </w:r>
    </w:p>
    <w:p w14:paraId="179A0E67" w14:textId="7E9659A5" w:rsidR="00C53780" w:rsidRPr="00374CBE" w:rsidRDefault="000A0A2E" w:rsidP="001F05F0">
      <w:pPr>
        <w:pStyle w:val="Heading1"/>
      </w:pPr>
      <w:bookmarkStart w:id="150" w:name="_Toc5880040"/>
      <w:bookmarkStart w:id="151" w:name="_Toc7091311"/>
      <w:r w:rsidRPr="00374CBE">
        <w:t>7</w:t>
      </w:r>
      <w:r w:rsidRPr="00374CBE">
        <w:tab/>
      </w:r>
      <w:r w:rsidR="001441D4" w:rsidRPr="00374CBE">
        <w:t>C</w:t>
      </w:r>
      <w:r w:rsidR="00C53780" w:rsidRPr="00374CBE">
        <w:t xml:space="preserve">ommon </w:t>
      </w:r>
      <w:r w:rsidR="001441D4" w:rsidRPr="00374CBE">
        <w:t xml:space="preserve">video signal type </w:t>
      </w:r>
      <w:r w:rsidR="00C53780" w:rsidRPr="00374CBE">
        <w:t>combinations</w:t>
      </w:r>
      <w:bookmarkEnd w:id="150"/>
      <w:bookmarkEnd w:id="151"/>
    </w:p>
    <w:p w14:paraId="0C2736F3" w14:textId="04394101" w:rsidR="0067333B" w:rsidRPr="00374CBE" w:rsidRDefault="000A0A2E" w:rsidP="001F05F0">
      <w:pPr>
        <w:pStyle w:val="Heading2"/>
      </w:pPr>
      <w:bookmarkStart w:id="152" w:name="_Toc5880041"/>
      <w:bookmarkStart w:id="153" w:name="_Toc7091312"/>
      <w:r w:rsidRPr="00374CBE">
        <w:t>7.1</w:t>
      </w:r>
      <w:r w:rsidRPr="00374CBE">
        <w:tab/>
      </w:r>
      <w:r w:rsidR="00C53780" w:rsidRPr="00374CBE">
        <w:t>General</w:t>
      </w:r>
      <w:bookmarkEnd w:id="152"/>
      <w:bookmarkEnd w:id="153"/>
    </w:p>
    <w:p w14:paraId="5773BE3A" w14:textId="18529D19" w:rsidR="00C53780" w:rsidRPr="00374CBE" w:rsidRDefault="00C53780" w:rsidP="00D8612B">
      <w:r w:rsidRPr="00374CBE">
        <w:t>This clause enumerates common combinations of video properties and values that are currently used within the content industry. Common methods of conveying video property information are also described for the capture, production, production distribution</w:t>
      </w:r>
      <w:ins w:id="154" w:author="Yasser Syed" w:date="2019-07-30T16:58:00Z">
        <w:r w:rsidR="007A569E">
          <w:t>,</w:t>
        </w:r>
      </w:ins>
      <w:r w:rsidRPr="00374CBE">
        <w:t xml:space="preserve"> and service distribution carriage domains.</w:t>
      </w:r>
    </w:p>
    <w:p w14:paraId="0E558885" w14:textId="77777777" w:rsidR="00C53780" w:rsidRPr="00374CBE" w:rsidRDefault="00C53780" w:rsidP="00D8612B">
      <w:r w:rsidRPr="00374CBE">
        <w:t xml:space="preserve">System identifier tags </w:t>
      </w:r>
      <w:r w:rsidR="002D127D" w:rsidRPr="00374CBE">
        <w:t xml:space="preserve">are </w:t>
      </w:r>
      <w:r w:rsidRPr="00374CBE">
        <w:t>provided in this document to succinctly identify each commonly used combination. Such system identifier tags may be used as out of band metadata for conversion tools, and by production/distribution teams, to identify the workflow path needed to process and distribute content.</w:t>
      </w:r>
    </w:p>
    <w:p w14:paraId="02631ACE" w14:textId="77777777" w:rsidR="00EC4058" w:rsidRPr="00374CBE" w:rsidRDefault="00C53780" w:rsidP="00D8612B">
      <w:r w:rsidRPr="00374CBE">
        <w:t>Content conversion tools need the locations and values of stream properties and metadata values associated with the corresponding system identifier. In some cases, the information to identify and locate video properties of the stream information are described in a specific coded video stream specification.</w:t>
      </w:r>
    </w:p>
    <w:p w14:paraId="2F080510" w14:textId="00BA13AC" w:rsidR="002D127D" w:rsidRPr="00374CBE" w:rsidRDefault="00C53780" w:rsidP="00D8612B">
      <w:r w:rsidRPr="00374CBE">
        <w:t xml:space="preserve">For example, </w:t>
      </w:r>
      <w:r w:rsidR="002D127D" w:rsidRPr="00374CBE">
        <w:t xml:space="preserve">SMPTE </w:t>
      </w:r>
      <w:r w:rsidRPr="00374CBE">
        <w:t>MXF structured stream</w:t>
      </w:r>
      <w:r w:rsidR="002D127D" w:rsidRPr="00374CBE">
        <w:t>s</w:t>
      </w:r>
      <w:r w:rsidRPr="00374CBE">
        <w:t xml:space="preserve"> indicate parameters and values through </w:t>
      </w:r>
      <w:r w:rsidR="002D127D" w:rsidRPr="00374CBE">
        <w:t>universal label (</w:t>
      </w:r>
      <w:r w:rsidRPr="00374CBE">
        <w:t>UL</w:t>
      </w:r>
      <w:r w:rsidR="002D127D" w:rsidRPr="00374CBE">
        <w:t>)</w:t>
      </w:r>
      <w:r w:rsidRPr="00374CBE">
        <w:t xml:space="preserve"> structures located in </w:t>
      </w:r>
      <w:r w:rsidR="00A10791" w:rsidRPr="00374CBE">
        <w:t>material exchange format (</w:t>
      </w:r>
      <w:r w:rsidRPr="00374CBE">
        <w:t>MXF</w:t>
      </w:r>
      <w:r w:rsidR="00A10791" w:rsidRPr="00374CBE">
        <w:t>)</w:t>
      </w:r>
      <w:r w:rsidRPr="00374CBE">
        <w:t xml:space="preserve"> headers. </w:t>
      </w:r>
      <w:r w:rsidR="002D127D" w:rsidRPr="00374CBE">
        <w:t>Such ULs are a set of registered labels maintained by SMPTE (</w:t>
      </w:r>
      <w:r w:rsidR="00EC4058" w:rsidRPr="00374CBE">
        <w:t xml:space="preserve">at </w:t>
      </w:r>
      <w:r w:rsidR="002D127D" w:rsidRPr="00374CBE">
        <w:t xml:space="preserve">registry.smpte-ra.org). </w:t>
      </w:r>
      <w:r w:rsidR="00EC4058" w:rsidRPr="00374CBE">
        <w:t>An MXF UL structure is</w:t>
      </w:r>
      <w:r w:rsidR="002D127D" w:rsidRPr="00374CBE">
        <w:t xml:space="preserve"> a 16</w:t>
      </w:r>
      <w:r w:rsidR="000D6933" w:rsidRPr="00374CBE">
        <w:t>-</w:t>
      </w:r>
      <w:r w:rsidR="002D127D" w:rsidRPr="00374CBE">
        <w:t xml:space="preserve">byte structure comprised of </w:t>
      </w:r>
      <w:r w:rsidR="00EC4058" w:rsidRPr="00374CBE">
        <w:t xml:space="preserve">a </w:t>
      </w:r>
      <w:r w:rsidR="002D127D" w:rsidRPr="00374CBE">
        <w:t xml:space="preserve">UL </w:t>
      </w:r>
      <w:r w:rsidR="00A10791" w:rsidRPr="00374CBE">
        <w:t>h</w:t>
      </w:r>
      <w:r w:rsidR="002D127D" w:rsidRPr="00374CBE">
        <w:t>eader [4</w:t>
      </w:r>
      <w:r w:rsidR="000D6933" w:rsidRPr="00374CBE">
        <w:t xml:space="preserve"> </w:t>
      </w:r>
      <w:r w:rsidR="002D127D" w:rsidRPr="00374CBE">
        <w:t>bytes-</w:t>
      </w:r>
      <w:r w:rsidR="004569A5" w:rsidRPr="00374CBE">
        <w:t>"</w:t>
      </w:r>
      <w:r w:rsidR="002D127D" w:rsidRPr="00374CBE">
        <w:t>0</w:t>
      </w:r>
      <w:r w:rsidR="004569A5" w:rsidRPr="00374CBE">
        <w:t>"</w:t>
      </w:r>
      <w:r w:rsidR="002D127D" w:rsidRPr="00374CBE">
        <w:t xml:space="preserve">] (per SMPTE ST 298), </w:t>
      </w:r>
      <w:r w:rsidR="00EC4058" w:rsidRPr="00374CBE">
        <w:t>a</w:t>
      </w:r>
      <w:r w:rsidR="002D127D" w:rsidRPr="00374CBE">
        <w:t xml:space="preserve"> UL </w:t>
      </w:r>
      <w:r w:rsidR="00A10791" w:rsidRPr="00374CBE">
        <w:t>d</w:t>
      </w:r>
      <w:r w:rsidR="002D127D" w:rsidRPr="00374CBE">
        <w:t>esignator [4</w:t>
      </w:r>
      <w:r w:rsidR="000D6933" w:rsidRPr="00374CBE">
        <w:t xml:space="preserve"> </w:t>
      </w:r>
      <w:r w:rsidR="002D127D" w:rsidRPr="00374CBE">
        <w:t>bytes-</w:t>
      </w:r>
      <w:r w:rsidR="004569A5" w:rsidRPr="00374CBE">
        <w:t>"</w:t>
      </w:r>
      <w:r w:rsidR="002D127D" w:rsidRPr="00374CBE">
        <w:t>0</w:t>
      </w:r>
      <w:r w:rsidR="004569A5" w:rsidRPr="00374CBE">
        <w:t>"</w:t>
      </w:r>
      <w:r w:rsidR="002D127D" w:rsidRPr="00374CBE">
        <w:t xml:space="preserve">] (per SMPTE ST 336), and an </w:t>
      </w:r>
      <w:r w:rsidR="00A10791" w:rsidRPr="00374CBE">
        <w:t>i</w:t>
      </w:r>
      <w:r w:rsidR="002D127D" w:rsidRPr="00374CBE">
        <w:t xml:space="preserve">tem </w:t>
      </w:r>
      <w:r w:rsidR="00A10791" w:rsidRPr="00374CBE">
        <w:t>d</w:t>
      </w:r>
      <w:r w:rsidR="002D127D" w:rsidRPr="00374CBE">
        <w:t>esignator [8</w:t>
      </w:r>
      <w:r w:rsidR="000D6933" w:rsidRPr="00374CBE">
        <w:t xml:space="preserve"> </w:t>
      </w:r>
      <w:r w:rsidR="002D127D" w:rsidRPr="00374CBE">
        <w:t>bytes-</w:t>
      </w:r>
      <w:r w:rsidR="004569A5" w:rsidRPr="00374CBE">
        <w:t>"</w:t>
      </w:r>
      <w:r w:rsidR="002D127D" w:rsidRPr="00374CBE">
        <w:t>000</w:t>
      </w:r>
      <w:r w:rsidR="004569A5" w:rsidRPr="00374CBE">
        <w:t>"</w:t>
      </w:r>
      <w:r w:rsidR="002D127D" w:rsidRPr="00374CBE">
        <w:t>] (per SMPTE ST 335, SMPTE ST 395, and SMPTE ST 2003). SMPTE MXF sub-tables provide these 16</w:t>
      </w:r>
      <w:r w:rsidR="000D6933" w:rsidRPr="00374CBE">
        <w:t>-</w:t>
      </w:r>
      <w:r w:rsidR="002D127D" w:rsidRPr="00374CBE">
        <w:t>byte labels in addition to any values associated with the label.</w:t>
      </w:r>
    </w:p>
    <w:p w14:paraId="61B70171" w14:textId="0FCFB306" w:rsidR="00C53780" w:rsidRPr="00374CBE" w:rsidRDefault="00995BA8" w:rsidP="00D8612B">
      <w:r w:rsidRPr="00374CBE">
        <w:t>As</w:t>
      </w:r>
      <w:r w:rsidR="00C53780" w:rsidRPr="00374CBE">
        <w:t xml:space="preserve"> another example, HEVC</w:t>
      </w:r>
      <w:r w:rsidRPr="00374CBE">
        <w:t xml:space="preserve"> or </w:t>
      </w:r>
      <w:r w:rsidR="00A10791" w:rsidRPr="00374CBE">
        <w:t>advanced video coding (</w:t>
      </w:r>
      <w:r w:rsidR="00C53780" w:rsidRPr="00374CBE">
        <w:t>AVC</w:t>
      </w:r>
      <w:r w:rsidR="00A10791" w:rsidRPr="00374CBE">
        <w:t>)</w:t>
      </w:r>
      <w:r w:rsidR="00C53780" w:rsidRPr="00374CBE">
        <w:t xml:space="preserve"> </w:t>
      </w:r>
      <w:r w:rsidR="002D127D" w:rsidRPr="00374CBE">
        <w:t>bit</w:t>
      </w:r>
      <w:r w:rsidR="00C53780" w:rsidRPr="00374CBE">
        <w:t xml:space="preserve">streams indicate parameters and values through </w:t>
      </w:r>
      <w:r w:rsidR="00B220B0" w:rsidRPr="00374CBE">
        <w:t>video usability information (</w:t>
      </w:r>
      <w:r w:rsidR="00C53780" w:rsidRPr="00374CBE">
        <w:t>VUI</w:t>
      </w:r>
      <w:r w:rsidR="00B220B0" w:rsidRPr="00374CBE">
        <w:t>)</w:t>
      </w:r>
      <w:r w:rsidR="00C53780" w:rsidRPr="00374CBE">
        <w:t xml:space="preserve"> and </w:t>
      </w:r>
      <w:r w:rsidR="00B220B0" w:rsidRPr="00374CBE">
        <w:t>supplemental enhancement information (</w:t>
      </w:r>
      <w:r w:rsidR="00C53780" w:rsidRPr="00374CBE">
        <w:t>SEI</w:t>
      </w:r>
      <w:r w:rsidR="00B220B0" w:rsidRPr="00374CBE">
        <w:t>)</w:t>
      </w:r>
      <w:r w:rsidR="00C53780" w:rsidRPr="00374CBE">
        <w:t xml:space="preserve"> constructs at the </w:t>
      </w:r>
      <w:r w:rsidRPr="00374CBE">
        <w:t xml:space="preserve">sequence </w:t>
      </w:r>
      <w:r w:rsidR="00C53780" w:rsidRPr="00374CBE">
        <w:t>parameter set level.</w:t>
      </w:r>
    </w:p>
    <w:p w14:paraId="44BF3999" w14:textId="760AD4A5" w:rsidR="001441D4" w:rsidRPr="00374CBE" w:rsidRDefault="00E75D6F" w:rsidP="001F05F0">
      <w:pPr>
        <w:pStyle w:val="Heading2"/>
      </w:pPr>
      <w:bookmarkStart w:id="155" w:name="_Toc5880042"/>
      <w:bookmarkStart w:id="156" w:name="_Toc7091313"/>
      <w:r w:rsidRPr="00374CBE">
        <w:t>7.2</w:t>
      </w:r>
      <w:r w:rsidRPr="00374CBE">
        <w:tab/>
      </w:r>
      <w:del w:id="157" w:author="Yasser Syed" w:date="2019-07-07T03:48:00Z">
        <w:r w:rsidR="001441D4" w:rsidRPr="00374CBE" w:rsidDel="007C5DBC">
          <w:delText>Colorimetry</w:delText>
        </w:r>
      </w:del>
      <w:ins w:id="158" w:author="Yasser Syed" w:date="2019-07-07T03:48:00Z">
        <w:r w:rsidR="007C5DBC">
          <w:t>Colour coding characteristics</w:t>
        </w:r>
      </w:ins>
      <w:del w:id="159" w:author="Gary Sullivan" w:date="2019-07-30T21:03:00Z">
        <w:r w:rsidR="001441D4" w:rsidRPr="00374CBE" w:rsidDel="00956896">
          <w:delText xml:space="preserve"> </w:delText>
        </w:r>
      </w:del>
      <w:del w:id="160" w:author="Yasser Syed" w:date="2019-07-07T03:50:00Z">
        <w:r w:rsidR="001441D4" w:rsidRPr="00374CBE" w:rsidDel="007C5DBC">
          <w:delText xml:space="preserve">and </w:delText>
        </w:r>
        <w:r w:rsidR="006E5D9F" w:rsidRPr="00374CBE" w:rsidDel="007C5DBC">
          <w:delText xml:space="preserve">colour </w:delText>
        </w:r>
        <w:r w:rsidR="001441D4" w:rsidRPr="00374CBE" w:rsidDel="007C5DBC">
          <w:delText>range descriptions</w:delText>
        </w:r>
      </w:del>
      <w:bookmarkEnd w:id="155"/>
      <w:bookmarkEnd w:id="156"/>
    </w:p>
    <w:p w14:paraId="77116B7C" w14:textId="0B470C67" w:rsidR="00062832" w:rsidRPr="00374CBE" w:rsidRDefault="00E75D6F" w:rsidP="001F05F0">
      <w:pPr>
        <w:pStyle w:val="Heading3"/>
      </w:pPr>
      <w:r w:rsidRPr="00374CBE">
        <w:t>7.2.1</w:t>
      </w:r>
      <w:r w:rsidRPr="00374CBE">
        <w:tab/>
      </w:r>
      <w:r w:rsidR="00062832" w:rsidRPr="00374CBE">
        <w:t>General</w:t>
      </w:r>
    </w:p>
    <w:p w14:paraId="72556A22" w14:textId="0334103D" w:rsidR="00D909B6" w:rsidRPr="00374CBE" w:rsidRDefault="0083058A" w:rsidP="00D8612B">
      <w:r w:rsidRPr="00374CBE">
        <w:t xml:space="preserve">Colour </w:t>
      </w:r>
      <w:ins w:id="161" w:author="Yasser Syed" w:date="2019-07-07T03:50:00Z">
        <w:r w:rsidR="007C5DBC">
          <w:t>coding characteristics</w:t>
        </w:r>
      </w:ins>
      <w:del w:id="162" w:author="Yasser Syed" w:date="2019-07-07T03:50:00Z">
        <w:r w:rsidRPr="00374CBE" w:rsidDel="007C5DBC">
          <w:delText>volume information</w:delText>
        </w:r>
      </w:del>
      <w:r w:rsidRPr="00374CBE">
        <w:t xml:space="preserve"> can describe combinations of video properties that are needed to convert between colour volumes. Such conversions may include changes in bit depth, changes in colour subsampling, non-linear optimizations and may also include transformations based on carriage and bit rate restrictions. SD, HD, and UHD material </w:t>
      </w:r>
      <w:r w:rsidR="006D49A0" w:rsidRPr="00374CBE">
        <w:t>are typically associated with</w:t>
      </w:r>
      <w:r w:rsidRPr="00374CBE">
        <w:t xml:space="preserve"> certain </w:t>
      </w:r>
      <w:del w:id="163" w:author="Yasser Syed" w:date="2019-07-07T03:48:00Z">
        <w:r w:rsidRPr="00374CBE" w:rsidDel="007C5DBC">
          <w:delText>colorimetry</w:delText>
        </w:r>
      </w:del>
      <w:ins w:id="164" w:author="Yasser Syed" w:date="2019-07-07T03:48:00Z">
        <w:r w:rsidR="007C5DBC">
          <w:t>colour coding characteristics</w:t>
        </w:r>
      </w:ins>
      <w:r w:rsidRPr="00374CBE">
        <w:t xml:space="preserve"> properties as indicated in Table 1</w:t>
      </w:r>
      <w:r w:rsidR="006D49A0" w:rsidRPr="00374CBE">
        <w:t>,</w:t>
      </w:r>
      <w:r w:rsidRPr="00374CBE">
        <w:t xml:space="preserve"> but this information can be carried in different places or </w:t>
      </w:r>
      <w:r w:rsidR="006D49A0" w:rsidRPr="00374CBE">
        <w:t xml:space="preserve">may be </w:t>
      </w:r>
      <w:r w:rsidRPr="00374CBE">
        <w:t>inferred depending on the storage or streaming format.</w:t>
      </w:r>
    </w:p>
    <w:p w14:paraId="51D57E61" w14:textId="15585590" w:rsidR="006D49A0" w:rsidRDefault="006D49A0" w:rsidP="00140A72">
      <w:pPr>
        <w:pStyle w:val="TableNoTitle"/>
        <w:rPr>
          <w:rFonts w:eastAsia="SimSun"/>
        </w:rPr>
      </w:pPr>
      <w:bookmarkStart w:id="165" w:name="_Ref524785502"/>
      <w:r w:rsidRPr="00374CBE">
        <w:rPr>
          <w:rFonts w:eastAsia="SimSun"/>
        </w:rPr>
        <w:t xml:space="preserve">Table </w:t>
      </w:r>
      <w:r w:rsidR="004E65AA" w:rsidRPr="004E65AA">
        <w:rPr>
          <w:rFonts w:eastAsia="SimSun"/>
          <w:szCs w:val="24"/>
          <w:lang w:eastAsia="ja-JP"/>
        </w:rPr>
        <w:fldChar w:fldCharType="begin"/>
      </w:r>
      <w:r w:rsidR="004E65AA" w:rsidRPr="00A1219A">
        <w:rPr>
          <w:rFonts w:eastAsia="SimSun"/>
          <w:szCs w:val="24"/>
          <w:lang w:eastAsia="ja-JP"/>
        </w:rPr>
        <w:instrText xml:space="preserve"> SEQ Table \* ARABIC </w:instrText>
      </w:r>
      <w:r w:rsidR="004E65AA" w:rsidRPr="004E65AA">
        <w:rPr>
          <w:rFonts w:eastAsia="SimSun"/>
          <w:szCs w:val="24"/>
          <w:lang w:eastAsia="ja-JP"/>
        </w:rPr>
        <w:fldChar w:fldCharType="separate"/>
      </w:r>
      <w:r w:rsidR="004E65AA">
        <w:rPr>
          <w:rFonts w:eastAsia="SimSun"/>
          <w:noProof/>
          <w:szCs w:val="24"/>
          <w:lang w:eastAsia="ja-JP"/>
        </w:rPr>
        <w:t>1</w:t>
      </w:r>
      <w:r w:rsidR="004E65AA" w:rsidRPr="004E65AA">
        <w:rPr>
          <w:rFonts w:eastAsia="SimSun"/>
          <w:szCs w:val="24"/>
          <w:lang w:eastAsia="ja-JP"/>
        </w:rPr>
        <w:fldChar w:fldCharType="end"/>
      </w:r>
      <w:bookmarkEnd w:id="165"/>
      <w:r w:rsidRPr="00374CBE">
        <w:rPr>
          <w:rFonts w:eastAsia="SimSun"/>
        </w:rPr>
        <w:t xml:space="preserve"> </w:t>
      </w:r>
      <w:r w:rsidR="00062832" w:rsidRPr="00374CBE">
        <w:rPr>
          <w:rFonts w:eastAsia="SimSun"/>
        </w:rPr>
        <w:t xml:space="preserve">– </w:t>
      </w:r>
      <w:r w:rsidRPr="00374CBE">
        <w:rPr>
          <w:rFonts w:eastAsia="SimSun"/>
        </w:rPr>
        <w:t xml:space="preserve">SD, HD, and UHD video </w:t>
      </w:r>
      <w:del w:id="166" w:author="Yasser Syed" w:date="2019-07-07T03:48:00Z">
        <w:r w:rsidRPr="00374CBE" w:rsidDel="007C5DBC">
          <w:rPr>
            <w:rFonts w:eastAsia="SimSun"/>
          </w:rPr>
          <w:delText>colorimetry</w:delText>
        </w:r>
      </w:del>
      <w:ins w:id="167" w:author="Yasser Syed" w:date="2019-07-07T03:48:00Z">
        <w:r w:rsidR="007C5DBC">
          <w:rPr>
            <w:rFonts w:eastAsia="SimSun"/>
          </w:rPr>
          <w:t>colour coding characteristics</w:t>
        </w:r>
      </w:ins>
      <w:r w:rsidRPr="00374CBE">
        <w:rPr>
          <w:rFonts w:eastAsia="SimSun"/>
        </w:rPr>
        <w:t xml:space="preserve"> properties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68" w:author="Yasser Syed" w:date="2019-07-30T14:39:00Z">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625"/>
        <w:gridCol w:w="1733"/>
        <w:gridCol w:w="787"/>
        <w:gridCol w:w="990"/>
        <w:gridCol w:w="923"/>
        <w:gridCol w:w="900"/>
        <w:gridCol w:w="990"/>
        <w:gridCol w:w="810"/>
        <w:gridCol w:w="1890"/>
        <w:tblGridChange w:id="169">
          <w:tblGrid>
            <w:gridCol w:w="576"/>
            <w:gridCol w:w="1782"/>
            <w:gridCol w:w="787"/>
            <w:gridCol w:w="990"/>
            <w:gridCol w:w="923"/>
            <w:gridCol w:w="900"/>
            <w:gridCol w:w="990"/>
            <w:gridCol w:w="810"/>
            <w:gridCol w:w="1890"/>
          </w:tblGrid>
        </w:tblGridChange>
      </w:tblGrid>
      <w:tr w:rsidR="00767691" w:rsidRPr="000456B4" w14:paraId="76FBDD7B" w14:textId="77777777" w:rsidTr="00662832">
        <w:tc>
          <w:tcPr>
            <w:tcW w:w="62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Change w:id="170" w:author="Yasser Syed" w:date="2019-07-30T14:39:00Z">
              <w:tcPr>
                <w:tcW w:w="57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tcPrChange>
          </w:tcPr>
          <w:p w14:paraId="31E2E74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Change w:id="171" w:author="Yasser Syed" w:date="2019-07-30T14:39:00Z">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8CF7657" w14:textId="77777777" w:rsidR="00767691" w:rsidRPr="00D77D60" w:rsidRDefault="0076769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Change w:id="172" w:author="Yasser Syed" w:date="2019-07-30T14:40: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b/>
                <w:bCs/>
                <w:sz w:val="18"/>
                <w:szCs w:val="16"/>
                <w:lang w:eastAsia="zh-CN"/>
              </w:rPr>
              <w:t>Tag</w:t>
            </w:r>
          </w:p>
        </w:tc>
        <w:tc>
          <w:tcPr>
            <w:tcW w:w="1777" w:type="dxa"/>
            <w:gridSpan w:val="2"/>
            <w:tcBorders>
              <w:top w:val="single" w:sz="4" w:space="0" w:color="auto"/>
              <w:left w:val="single" w:sz="4" w:space="0" w:color="auto"/>
              <w:bottom w:val="single" w:sz="4" w:space="0" w:color="auto"/>
              <w:right w:val="single" w:sz="4" w:space="0" w:color="auto"/>
            </w:tcBorders>
            <w:shd w:val="clear" w:color="auto" w:fill="auto"/>
            <w:tcPrChange w:id="173" w:author="Yasser Syed" w:date="2019-07-30T14:39:00Z">
              <w:tcPr>
                <w:tcW w:w="1777"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79FBE8DB" w14:textId="77777777" w:rsidR="00767691" w:rsidRPr="00D77D60"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Colour</w:t>
            </w:r>
          </w:p>
        </w:tc>
        <w:tc>
          <w:tcPr>
            <w:tcW w:w="1823" w:type="dxa"/>
            <w:gridSpan w:val="2"/>
            <w:tcBorders>
              <w:top w:val="single" w:sz="4" w:space="0" w:color="auto"/>
              <w:left w:val="single" w:sz="4" w:space="0" w:color="auto"/>
              <w:bottom w:val="single" w:sz="4" w:space="0" w:color="auto"/>
              <w:right w:val="single" w:sz="4" w:space="0" w:color="auto"/>
            </w:tcBorders>
            <w:shd w:val="clear" w:color="auto" w:fill="auto"/>
            <w:tcPrChange w:id="174" w:author="Yasser Syed" w:date="2019-07-30T14:39:00Z">
              <w:tcPr>
                <w:tcW w:w="1823"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5021000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Light</w:t>
            </w:r>
          </w:p>
        </w:tc>
        <w:tc>
          <w:tcPr>
            <w:tcW w:w="3690" w:type="dxa"/>
            <w:gridSpan w:val="3"/>
            <w:tcBorders>
              <w:top w:val="single" w:sz="4" w:space="0" w:color="auto"/>
              <w:left w:val="single" w:sz="4" w:space="0" w:color="auto"/>
              <w:bottom w:val="single" w:sz="4" w:space="0" w:color="auto"/>
              <w:right w:val="single" w:sz="4" w:space="0" w:color="auto"/>
            </w:tcBorders>
            <w:shd w:val="clear" w:color="auto" w:fill="auto"/>
            <w:tcPrChange w:id="175" w:author="Yasser Syed" w:date="2019-07-30T14:39:00Z">
              <w:tcPr>
                <w:tcW w:w="3690" w:type="dxa"/>
                <w:gridSpan w:val="3"/>
                <w:tcBorders>
                  <w:top w:val="single" w:sz="4" w:space="0" w:color="auto"/>
                  <w:left w:val="single" w:sz="4" w:space="0" w:color="auto"/>
                  <w:bottom w:val="single" w:sz="4" w:space="0" w:color="auto"/>
                  <w:right w:val="single" w:sz="4" w:space="0" w:color="auto"/>
                </w:tcBorders>
                <w:shd w:val="clear" w:color="auto" w:fill="auto"/>
              </w:tcPr>
            </w:tcPrChange>
          </w:tcPr>
          <w:p w14:paraId="1D0C2BDF" w14:textId="77777777" w:rsidR="00767691" w:rsidRPr="00D77D60"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Container space properties</w:t>
            </w:r>
          </w:p>
        </w:tc>
      </w:tr>
      <w:tr w:rsidR="00767691" w:rsidRPr="000456B4" w14:paraId="76FC0586" w14:textId="77777777" w:rsidTr="00662832">
        <w:tc>
          <w:tcPr>
            <w:tcW w:w="625" w:type="dxa"/>
            <w:vMerge/>
            <w:shd w:val="clear" w:color="auto" w:fill="auto"/>
            <w:textDirection w:val="btLr"/>
            <w:tcPrChange w:id="176" w:author="Yasser Syed" w:date="2019-07-30T14:39:00Z">
              <w:tcPr>
                <w:tcW w:w="576" w:type="dxa"/>
                <w:vMerge/>
                <w:shd w:val="clear" w:color="auto" w:fill="auto"/>
                <w:textDirection w:val="btLr"/>
              </w:tcPr>
            </w:tcPrChange>
          </w:tcPr>
          <w:p w14:paraId="376C9ED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vMerge/>
            <w:shd w:val="clear" w:color="auto" w:fill="auto"/>
            <w:vAlign w:val="center"/>
            <w:tcPrChange w:id="177" w:author="Yasser Syed" w:date="2019-07-30T14:39:00Z">
              <w:tcPr>
                <w:tcW w:w="1782" w:type="dxa"/>
                <w:vMerge/>
                <w:shd w:val="clear" w:color="auto" w:fill="auto"/>
                <w:vAlign w:val="center"/>
              </w:tcPr>
            </w:tcPrChange>
          </w:tcPr>
          <w:p w14:paraId="5D173C6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p>
        </w:tc>
        <w:tc>
          <w:tcPr>
            <w:tcW w:w="787" w:type="dxa"/>
            <w:shd w:val="clear" w:color="auto" w:fill="auto"/>
            <w:tcPrChange w:id="178" w:author="Yasser Syed" w:date="2019-07-30T14:39:00Z">
              <w:tcPr>
                <w:tcW w:w="787" w:type="dxa"/>
                <w:shd w:val="clear" w:color="auto" w:fill="auto"/>
              </w:tcPr>
            </w:tcPrChange>
          </w:tcPr>
          <w:p w14:paraId="5F753D7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Gamut</w:t>
            </w:r>
          </w:p>
        </w:tc>
        <w:tc>
          <w:tcPr>
            <w:tcW w:w="990" w:type="dxa"/>
            <w:shd w:val="clear" w:color="auto" w:fill="auto"/>
            <w:tcPrChange w:id="179" w:author="Yasser Syed" w:date="2019-07-30T14:39:00Z">
              <w:tcPr>
                <w:tcW w:w="990" w:type="dxa"/>
                <w:shd w:val="clear" w:color="auto" w:fill="auto"/>
              </w:tcPr>
            </w:tcPrChange>
          </w:tcPr>
          <w:p w14:paraId="2FC4F134"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Primaries</w:t>
            </w:r>
          </w:p>
        </w:tc>
        <w:tc>
          <w:tcPr>
            <w:tcW w:w="923" w:type="dxa"/>
            <w:shd w:val="clear" w:color="auto" w:fill="auto"/>
            <w:tcPrChange w:id="180" w:author="Yasser Syed" w:date="2019-07-30T14:39:00Z">
              <w:tcPr>
                <w:tcW w:w="923" w:type="dxa"/>
                <w:shd w:val="clear" w:color="auto" w:fill="auto"/>
              </w:tcPr>
            </w:tcPrChange>
          </w:tcPr>
          <w:p w14:paraId="316616F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Dynamic Range</w:t>
            </w:r>
          </w:p>
        </w:tc>
        <w:tc>
          <w:tcPr>
            <w:tcW w:w="900" w:type="dxa"/>
            <w:shd w:val="clear" w:color="auto" w:fill="auto"/>
            <w:tcPrChange w:id="181" w:author="Yasser Syed" w:date="2019-07-30T14:39:00Z">
              <w:tcPr>
                <w:tcW w:w="900" w:type="dxa"/>
                <w:shd w:val="clear" w:color="auto" w:fill="auto"/>
              </w:tcPr>
            </w:tcPrChange>
          </w:tcPr>
          <w:p w14:paraId="348C72C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Transfer function</w:t>
            </w:r>
          </w:p>
        </w:tc>
        <w:tc>
          <w:tcPr>
            <w:tcW w:w="990" w:type="dxa"/>
            <w:shd w:val="clear" w:color="auto" w:fill="auto"/>
            <w:tcPrChange w:id="182" w:author="Yasser Syed" w:date="2019-07-30T14:39:00Z">
              <w:tcPr>
                <w:tcW w:w="990" w:type="dxa"/>
                <w:shd w:val="clear" w:color="auto" w:fill="auto"/>
              </w:tcPr>
            </w:tcPrChange>
          </w:tcPr>
          <w:p w14:paraId="0B1BFCB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Colour Represen‌tation</w:t>
            </w:r>
          </w:p>
        </w:tc>
        <w:tc>
          <w:tcPr>
            <w:tcW w:w="810" w:type="dxa"/>
            <w:shd w:val="clear" w:color="auto" w:fill="auto"/>
            <w:tcPrChange w:id="183" w:author="Yasser Syed" w:date="2019-07-30T14:39:00Z">
              <w:tcPr>
                <w:tcW w:w="810" w:type="dxa"/>
                <w:shd w:val="clear" w:color="auto" w:fill="auto"/>
              </w:tcPr>
            </w:tcPrChange>
          </w:tcPr>
          <w:p w14:paraId="4BBB73D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color w:val="000000"/>
                <w:sz w:val="18"/>
                <w:szCs w:val="16"/>
                <w:lang w:eastAsia="zh-CN"/>
              </w:rPr>
              <w:t>Integer code level scaling</w:t>
            </w:r>
          </w:p>
        </w:tc>
        <w:tc>
          <w:tcPr>
            <w:tcW w:w="1890" w:type="dxa"/>
            <w:shd w:val="clear" w:color="auto" w:fill="auto"/>
            <w:tcPrChange w:id="184" w:author="Yasser Syed" w:date="2019-07-30T14:39:00Z">
              <w:tcPr>
                <w:tcW w:w="1890" w:type="dxa"/>
                <w:shd w:val="clear" w:color="auto" w:fill="auto"/>
              </w:tcPr>
            </w:tcPrChange>
          </w:tcPr>
          <w:p w14:paraId="7158CEA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4:2:0 chroma sample </w:t>
            </w:r>
            <w:r>
              <w:rPr>
                <w:rFonts w:eastAsia="Yu Mincho"/>
                <w:b/>
                <w:bCs/>
                <w:sz w:val="18"/>
                <w:szCs w:val="16"/>
                <w:lang w:eastAsia="zh-CN"/>
              </w:rPr>
              <w:t>location</w:t>
            </w:r>
            <w:r w:rsidRPr="000456B4">
              <w:rPr>
                <w:rFonts w:eastAsia="Yu Mincho"/>
                <w:b/>
                <w:bCs/>
                <w:sz w:val="18"/>
                <w:szCs w:val="16"/>
                <w:lang w:eastAsia="zh-CN"/>
              </w:rPr>
              <w:t xml:space="preserve"> alignment</w:t>
            </w:r>
            <w:r w:rsidRPr="000456B4">
              <w:rPr>
                <w:rFonts w:eastAsia="Yu Mincho"/>
                <w:b/>
                <w:bCs/>
                <w:sz w:val="18"/>
                <w:szCs w:val="16"/>
                <w:lang w:eastAsia="zh-CN"/>
              </w:rPr>
              <w:br/>
              <w:t>(ChromaLocType)</w:t>
            </w:r>
          </w:p>
        </w:tc>
      </w:tr>
      <w:tr w:rsidR="00767691" w:rsidRPr="000456B4" w14:paraId="706EB4A9" w14:textId="77777777" w:rsidTr="00966F0F">
        <w:tc>
          <w:tcPr>
            <w:tcW w:w="625" w:type="dxa"/>
            <w:vMerge w:val="restart"/>
            <w:shd w:val="clear" w:color="auto" w:fill="auto"/>
            <w:textDirection w:val="btLr"/>
            <w:tcPrChange w:id="185" w:author="Yasser Syed" w:date="2019-07-30T14:43:00Z">
              <w:tcPr>
                <w:tcW w:w="576" w:type="dxa"/>
                <w:vMerge w:val="restart"/>
                <w:shd w:val="clear" w:color="auto" w:fill="auto"/>
                <w:textDirection w:val="btLr"/>
              </w:tcPr>
            </w:tcPrChange>
          </w:tcPr>
          <w:p w14:paraId="5A07855C" w14:textId="77777777" w:rsidR="00662832" w:rsidRDefault="00767691">
            <w:pPr>
              <w:keepNext/>
              <w:tabs>
                <w:tab w:val="clear" w:pos="794"/>
                <w:tab w:val="clear" w:pos="1191"/>
                <w:tab w:val="clear" w:pos="1588"/>
                <w:tab w:val="clear" w:pos="1985"/>
              </w:tabs>
              <w:overflowPunct/>
              <w:autoSpaceDE/>
              <w:autoSpaceDN/>
              <w:adjustRightInd/>
              <w:spacing w:before="0"/>
              <w:ind w:left="115" w:right="115"/>
              <w:jc w:val="center"/>
              <w:textAlignment w:val="auto"/>
              <w:rPr>
                <w:ins w:id="186" w:author="Yasser Syed" w:date="2019-07-30T14:38:00Z"/>
                <w:rFonts w:eastAsia="Yu Mincho"/>
                <w:b/>
                <w:bCs/>
                <w:color w:val="000000"/>
                <w:sz w:val="18"/>
                <w:szCs w:val="16"/>
                <w:lang w:eastAsia="zh-CN"/>
              </w:rPr>
              <w:pPrChange w:id="187" w:author="Yasser Syed" w:date="2019-07-30T14:38:00Z">
                <w:pPr>
                  <w:keepNext/>
                  <w:tabs>
                    <w:tab w:val="clear" w:pos="794"/>
                    <w:tab w:val="clear" w:pos="1191"/>
                    <w:tab w:val="clear" w:pos="1588"/>
                    <w:tab w:val="clear" w:pos="1985"/>
                  </w:tabs>
                  <w:overflowPunct/>
                  <w:autoSpaceDE/>
                  <w:autoSpaceDN/>
                  <w:adjustRightInd/>
                  <w:spacing w:before="60" w:after="60"/>
                  <w:ind w:left="113" w:right="113"/>
                  <w:jc w:val="center"/>
                  <w:textAlignment w:val="auto"/>
                </w:pPr>
              </w:pPrChange>
            </w:pPr>
            <w:r w:rsidRPr="000456B4">
              <w:rPr>
                <w:rFonts w:eastAsia="Yu Mincho"/>
                <w:b/>
                <w:bCs/>
                <w:color w:val="000000"/>
                <w:sz w:val="18"/>
                <w:szCs w:val="16"/>
                <w:lang w:eastAsia="zh-CN"/>
              </w:rPr>
              <w:t xml:space="preserve">HD </w:t>
            </w:r>
          </w:p>
          <w:p w14:paraId="3D6CDC71" w14:textId="3BDAF576" w:rsidR="00767691" w:rsidRPr="000456B4" w:rsidRDefault="00767691">
            <w:pPr>
              <w:keepNext/>
              <w:tabs>
                <w:tab w:val="clear" w:pos="794"/>
                <w:tab w:val="clear" w:pos="1191"/>
                <w:tab w:val="clear" w:pos="1588"/>
                <w:tab w:val="clear" w:pos="1985"/>
              </w:tabs>
              <w:overflowPunct/>
              <w:autoSpaceDE/>
              <w:autoSpaceDN/>
              <w:adjustRightInd/>
              <w:spacing w:before="0"/>
              <w:ind w:left="115" w:right="115"/>
              <w:jc w:val="center"/>
              <w:textAlignment w:val="auto"/>
              <w:rPr>
                <w:rFonts w:eastAsia="Yu Mincho"/>
                <w:b/>
                <w:bCs/>
                <w:color w:val="000000"/>
                <w:sz w:val="18"/>
                <w:szCs w:val="16"/>
                <w:lang w:eastAsia="zh-CN"/>
              </w:rPr>
              <w:pPrChange w:id="188" w:author="Yasser Syed" w:date="2019-07-30T14:38:00Z">
                <w:pPr>
                  <w:keepNext/>
                  <w:tabs>
                    <w:tab w:val="clear" w:pos="794"/>
                    <w:tab w:val="clear" w:pos="1191"/>
                    <w:tab w:val="clear" w:pos="1588"/>
                    <w:tab w:val="clear" w:pos="1985"/>
                  </w:tabs>
                  <w:overflowPunct/>
                  <w:autoSpaceDE/>
                  <w:autoSpaceDN/>
                  <w:adjustRightInd/>
                  <w:spacing w:before="60" w:after="60"/>
                  <w:ind w:left="113" w:right="113"/>
                  <w:jc w:val="center"/>
                  <w:textAlignment w:val="auto"/>
                </w:pPr>
              </w:pPrChange>
            </w:pPr>
            <w:r w:rsidRPr="000456B4">
              <w:rPr>
                <w:rFonts w:eastAsia="Yu Mincho"/>
                <w:b/>
                <w:bCs/>
                <w:color w:val="000000"/>
                <w:sz w:val="18"/>
                <w:szCs w:val="16"/>
                <w:lang w:eastAsia="zh-CN"/>
              </w:rPr>
              <w:t>or SD</w:t>
            </w:r>
          </w:p>
        </w:tc>
        <w:tc>
          <w:tcPr>
            <w:tcW w:w="1733" w:type="dxa"/>
            <w:shd w:val="clear" w:color="auto" w:fill="auto"/>
            <w:vAlign w:val="center"/>
            <w:tcPrChange w:id="189" w:author="Yasser Syed" w:date="2019-07-30T14:43:00Z">
              <w:tcPr>
                <w:tcW w:w="1782" w:type="dxa"/>
                <w:shd w:val="clear" w:color="auto" w:fill="auto"/>
                <w:vAlign w:val="center"/>
              </w:tcPr>
            </w:tcPrChange>
          </w:tcPr>
          <w:p w14:paraId="1451B125" w14:textId="77777777" w:rsidR="00767691" w:rsidRPr="000456B4" w:rsidRDefault="00767691">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Change w:id="190"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bCs/>
                <w:color w:val="000000"/>
                <w:sz w:val="18"/>
                <w:szCs w:val="16"/>
                <w:lang w:eastAsia="zh-CN"/>
              </w:rPr>
              <w:t>BT601_525</w:t>
            </w:r>
          </w:p>
        </w:tc>
        <w:tc>
          <w:tcPr>
            <w:tcW w:w="787" w:type="dxa"/>
            <w:vMerge w:val="restart"/>
            <w:shd w:val="clear" w:color="auto" w:fill="auto"/>
            <w:vAlign w:val="center"/>
            <w:tcPrChange w:id="191" w:author="Yasser Syed" w:date="2019-07-30T14:43:00Z">
              <w:tcPr>
                <w:tcW w:w="787" w:type="dxa"/>
                <w:vMerge w:val="restart"/>
                <w:shd w:val="clear" w:color="auto" w:fill="auto"/>
              </w:tcPr>
            </w:tcPrChange>
          </w:tcPr>
          <w:p w14:paraId="1D05A6F8"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19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NCG</w:t>
            </w:r>
          </w:p>
        </w:tc>
        <w:tc>
          <w:tcPr>
            <w:tcW w:w="990" w:type="dxa"/>
            <w:vMerge w:val="restart"/>
            <w:shd w:val="clear" w:color="auto" w:fill="auto"/>
            <w:vAlign w:val="center"/>
            <w:tcPrChange w:id="193" w:author="Yasser Syed" w:date="2019-07-30T14:43:00Z">
              <w:tcPr>
                <w:tcW w:w="990" w:type="dxa"/>
                <w:vMerge w:val="restart"/>
                <w:shd w:val="clear" w:color="auto" w:fill="auto"/>
              </w:tcPr>
            </w:tcPrChange>
          </w:tcPr>
          <w:p w14:paraId="7CE3395A"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194"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BT.601</w:t>
            </w:r>
          </w:p>
        </w:tc>
        <w:tc>
          <w:tcPr>
            <w:tcW w:w="923" w:type="dxa"/>
            <w:vMerge w:val="restart"/>
            <w:shd w:val="clear" w:color="auto" w:fill="auto"/>
            <w:vAlign w:val="center"/>
            <w:tcPrChange w:id="195" w:author="Yasser Syed" w:date="2019-07-30T14:43:00Z">
              <w:tcPr>
                <w:tcW w:w="923" w:type="dxa"/>
                <w:vMerge w:val="restart"/>
                <w:shd w:val="clear" w:color="auto" w:fill="auto"/>
              </w:tcPr>
            </w:tcPrChange>
          </w:tcPr>
          <w:p w14:paraId="341C39EA"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19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SDR</w:t>
            </w:r>
          </w:p>
        </w:tc>
        <w:tc>
          <w:tcPr>
            <w:tcW w:w="900" w:type="dxa"/>
            <w:vMerge w:val="restart"/>
            <w:shd w:val="clear" w:color="auto" w:fill="auto"/>
            <w:vAlign w:val="center"/>
            <w:tcPrChange w:id="197" w:author="Yasser Syed" w:date="2019-07-30T14:43:00Z">
              <w:tcPr>
                <w:tcW w:w="900" w:type="dxa"/>
                <w:vMerge w:val="restart"/>
                <w:shd w:val="clear" w:color="auto" w:fill="auto"/>
              </w:tcPr>
            </w:tcPrChange>
          </w:tcPr>
          <w:p w14:paraId="39E6A88A"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198"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BT.709</w:t>
            </w:r>
          </w:p>
        </w:tc>
        <w:tc>
          <w:tcPr>
            <w:tcW w:w="990" w:type="dxa"/>
            <w:shd w:val="clear" w:color="auto" w:fill="auto"/>
            <w:vAlign w:val="center"/>
            <w:tcPrChange w:id="199" w:author="Yasser Syed" w:date="2019-07-30T14:43:00Z">
              <w:tcPr>
                <w:tcW w:w="990" w:type="dxa"/>
                <w:shd w:val="clear" w:color="auto" w:fill="auto"/>
              </w:tcPr>
            </w:tcPrChange>
          </w:tcPr>
          <w:p w14:paraId="60DC8A80" w14:textId="77777777" w:rsidR="00767691" w:rsidRPr="006B57C6"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8"/>
                <w:lang w:eastAsia="zh-CN"/>
              </w:rPr>
              <w:pPrChange w:id="200"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DC62C9">
              <w:rPr>
                <w:sz w:val="18"/>
                <w:szCs w:val="18"/>
              </w:rPr>
              <w:t>Y′CbCr</w:t>
            </w:r>
          </w:p>
        </w:tc>
        <w:tc>
          <w:tcPr>
            <w:tcW w:w="810" w:type="dxa"/>
            <w:shd w:val="clear" w:color="auto" w:fill="auto"/>
            <w:vAlign w:val="center"/>
            <w:tcPrChange w:id="201" w:author="Yasser Syed" w:date="2019-07-30T14:43:00Z">
              <w:tcPr>
                <w:tcW w:w="810" w:type="dxa"/>
                <w:shd w:val="clear" w:color="auto" w:fill="auto"/>
              </w:tcPr>
            </w:tcPrChange>
          </w:tcPr>
          <w:p w14:paraId="07BA3E93"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0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Narrow</w:t>
            </w:r>
          </w:p>
        </w:tc>
        <w:tc>
          <w:tcPr>
            <w:tcW w:w="1890" w:type="dxa"/>
            <w:shd w:val="clear" w:color="auto" w:fill="auto"/>
            <w:vAlign w:val="center"/>
            <w:tcPrChange w:id="203" w:author="Yasser Syed" w:date="2019-07-30T14:43:00Z">
              <w:tcPr>
                <w:tcW w:w="1890" w:type="dxa"/>
                <w:shd w:val="clear" w:color="auto" w:fill="auto"/>
              </w:tcPr>
            </w:tcPrChange>
          </w:tcPr>
          <w:p w14:paraId="0EFF3A5D"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04"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Pr>
                <w:rFonts w:eastAsia="Yu Mincho"/>
                <w:sz w:val="18"/>
                <w:szCs w:val="16"/>
                <w:lang w:eastAsia="zh-CN"/>
              </w:rPr>
              <w:t>Vertically i</w:t>
            </w:r>
            <w:r w:rsidRPr="000456B4">
              <w:rPr>
                <w:rFonts w:eastAsia="Yu Mincho"/>
                <w:sz w:val="18"/>
                <w:szCs w:val="16"/>
                <w:lang w:eastAsia="zh-CN"/>
              </w:rPr>
              <w:t>nterstitial (ChromaLocType = 0)</w:t>
            </w:r>
          </w:p>
        </w:tc>
      </w:tr>
      <w:tr w:rsidR="00767691" w:rsidRPr="000456B4" w14:paraId="4A910327" w14:textId="77777777" w:rsidTr="00966F0F">
        <w:tc>
          <w:tcPr>
            <w:tcW w:w="625" w:type="dxa"/>
            <w:vMerge/>
            <w:shd w:val="clear" w:color="auto" w:fill="auto"/>
            <w:textDirection w:val="btLr"/>
            <w:tcPrChange w:id="205" w:author="Yasser Syed" w:date="2019-07-30T14:43:00Z">
              <w:tcPr>
                <w:tcW w:w="576" w:type="dxa"/>
                <w:vMerge/>
                <w:shd w:val="clear" w:color="auto" w:fill="auto"/>
                <w:textDirection w:val="btLr"/>
              </w:tcPr>
            </w:tcPrChange>
          </w:tcPr>
          <w:p w14:paraId="62159E0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shd w:val="clear" w:color="auto" w:fill="auto"/>
            <w:vAlign w:val="center"/>
            <w:tcPrChange w:id="206" w:author="Yasser Syed" w:date="2019-07-30T14:43:00Z">
              <w:tcPr>
                <w:tcW w:w="1782" w:type="dxa"/>
                <w:shd w:val="clear" w:color="auto" w:fill="auto"/>
                <w:vAlign w:val="center"/>
              </w:tcPr>
            </w:tcPrChange>
          </w:tcPr>
          <w:p w14:paraId="725D0680" w14:textId="77777777" w:rsidR="00767691" w:rsidRPr="000456B4" w:rsidRDefault="00767691">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Change w:id="20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bCs/>
                <w:color w:val="000000"/>
                <w:sz w:val="18"/>
                <w:szCs w:val="16"/>
                <w:lang w:eastAsia="zh-CN"/>
              </w:rPr>
              <w:t>BT601_625</w:t>
            </w:r>
          </w:p>
        </w:tc>
        <w:tc>
          <w:tcPr>
            <w:tcW w:w="787" w:type="dxa"/>
            <w:vMerge/>
            <w:shd w:val="clear" w:color="auto" w:fill="auto"/>
            <w:vAlign w:val="center"/>
            <w:tcPrChange w:id="208" w:author="Yasser Syed" w:date="2019-07-30T14:43:00Z">
              <w:tcPr>
                <w:tcW w:w="787" w:type="dxa"/>
                <w:vMerge/>
                <w:shd w:val="clear" w:color="auto" w:fill="auto"/>
              </w:tcPr>
            </w:tcPrChange>
          </w:tcPr>
          <w:p w14:paraId="75CF5C06"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0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shd w:val="clear" w:color="auto" w:fill="auto"/>
            <w:vAlign w:val="center"/>
            <w:tcPrChange w:id="210" w:author="Yasser Syed" w:date="2019-07-30T14:43:00Z">
              <w:tcPr>
                <w:tcW w:w="990" w:type="dxa"/>
                <w:vMerge/>
                <w:shd w:val="clear" w:color="auto" w:fill="auto"/>
              </w:tcPr>
            </w:tcPrChange>
          </w:tcPr>
          <w:p w14:paraId="2F0A5861"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1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23" w:type="dxa"/>
            <w:vMerge/>
            <w:shd w:val="clear" w:color="auto" w:fill="auto"/>
            <w:vAlign w:val="center"/>
            <w:tcPrChange w:id="212" w:author="Yasser Syed" w:date="2019-07-30T14:43:00Z">
              <w:tcPr>
                <w:tcW w:w="923" w:type="dxa"/>
                <w:vMerge/>
                <w:shd w:val="clear" w:color="auto" w:fill="auto"/>
              </w:tcPr>
            </w:tcPrChange>
          </w:tcPr>
          <w:p w14:paraId="3AED4101"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1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214" w:author="Yasser Syed" w:date="2019-07-30T14:43:00Z">
              <w:tcPr>
                <w:tcW w:w="900" w:type="dxa"/>
                <w:vMerge/>
                <w:shd w:val="clear" w:color="auto" w:fill="auto"/>
              </w:tcPr>
            </w:tcPrChange>
          </w:tcPr>
          <w:p w14:paraId="3AE38CF2"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15"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216" w:author="Yasser Syed" w:date="2019-07-30T14:43:00Z">
              <w:tcPr>
                <w:tcW w:w="990" w:type="dxa"/>
                <w:shd w:val="clear" w:color="auto" w:fill="auto"/>
              </w:tcPr>
            </w:tcPrChange>
          </w:tcPr>
          <w:p w14:paraId="46A2E1A0" w14:textId="77777777" w:rsidR="00767691" w:rsidRPr="00CF61E9"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1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DC62C9">
              <w:rPr>
                <w:sz w:val="18"/>
                <w:szCs w:val="18"/>
              </w:rPr>
              <w:t>Y′CbCr</w:t>
            </w:r>
          </w:p>
        </w:tc>
        <w:tc>
          <w:tcPr>
            <w:tcW w:w="810" w:type="dxa"/>
            <w:shd w:val="clear" w:color="auto" w:fill="auto"/>
            <w:vAlign w:val="center"/>
            <w:tcPrChange w:id="218" w:author="Yasser Syed" w:date="2019-07-30T14:43:00Z">
              <w:tcPr>
                <w:tcW w:w="810" w:type="dxa"/>
                <w:shd w:val="clear" w:color="auto" w:fill="auto"/>
              </w:tcPr>
            </w:tcPrChange>
          </w:tcPr>
          <w:p w14:paraId="71B69C6D"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1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Narrow</w:t>
            </w:r>
          </w:p>
        </w:tc>
        <w:tc>
          <w:tcPr>
            <w:tcW w:w="1890" w:type="dxa"/>
            <w:shd w:val="clear" w:color="auto" w:fill="auto"/>
            <w:vAlign w:val="center"/>
            <w:tcPrChange w:id="220" w:author="Yasser Syed" w:date="2019-07-30T14:43:00Z">
              <w:tcPr>
                <w:tcW w:w="1890" w:type="dxa"/>
                <w:shd w:val="clear" w:color="auto" w:fill="auto"/>
              </w:tcPr>
            </w:tcPrChange>
          </w:tcPr>
          <w:p w14:paraId="059BF19F"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2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Pr>
                <w:rFonts w:eastAsia="Yu Mincho"/>
                <w:sz w:val="18"/>
                <w:szCs w:val="16"/>
                <w:lang w:eastAsia="zh-CN"/>
              </w:rPr>
              <w:t>Vertically i</w:t>
            </w:r>
            <w:r w:rsidRPr="000456B4">
              <w:rPr>
                <w:rFonts w:eastAsia="Yu Mincho"/>
                <w:sz w:val="18"/>
                <w:szCs w:val="16"/>
                <w:lang w:eastAsia="zh-CN"/>
              </w:rPr>
              <w:t>nterstitial (ChromaLocType = 0)</w:t>
            </w:r>
          </w:p>
        </w:tc>
      </w:tr>
      <w:tr w:rsidR="00767691" w:rsidRPr="000456B4" w14:paraId="5DD7399B" w14:textId="77777777" w:rsidTr="00966F0F">
        <w:tc>
          <w:tcPr>
            <w:tcW w:w="625" w:type="dxa"/>
            <w:vMerge/>
            <w:shd w:val="clear" w:color="auto" w:fill="auto"/>
            <w:textDirection w:val="btLr"/>
            <w:tcPrChange w:id="222" w:author="Yasser Syed" w:date="2019-07-30T14:43:00Z">
              <w:tcPr>
                <w:tcW w:w="576" w:type="dxa"/>
                <w:vMerge/>
                <w:shd w:val="clear" w:color="auto" w:fill="auto"/>
                <w:textDirection w:val="btLr"/>
              </w:tcPr>
            </w:tcPrChange>
          </w:tcPr>
          <w:p w14:paraId="3832D75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shd w:val="clear" w:color="auto" w:fill="auto"/>
            <w:vAlign w:val="center"/>
            <w:tcPrChange w:id="223" w:author="Yasser Syed" w:date="2019-07-30T14:43:00Z">
              <w:tcPr>
                <w:tcW w:w="1782" w:type="dxa"/>
                <w:shd w:val="clear" w:color="auto" w:fill="auto"/>
                <w:vAlign w:val="center"/>
              </w:tcPr>
            </w:tcPrChange>
          </w:tcPr>
          <w:p w14:paraId="117B2AB3" w14:textId="77777777" w:rsidR="00767691" w:rsidRPr="000456B4" w:rsidRDefault="00767691">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Change w:id="224"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bCs/>
                <w:color w:val="000000"/>
                <w:sz w:val="18"/>
                <w:szCs w:val="16"/>
                <w:lang w:eastAsia="zh-CN"/>
              </w:rPr>
              <w:t>BT709_YCC</w:t>
            </w:r>
          </w:p>
        </w:tc>
        <w:tc>
          <w:tcPr>
            <w:tcW w:w="787" w:type="dxa"/>
            <w:vMerge/>
            <w:shd w:val="clear" w:color="auto" w:fill="auto"/>
            <w:vAlign w:val="center"/>
            <w:tcPrChange w:id="225" w:author="Yasser Syed" w:date="2019-07-30T14:43:00Z">
              <w:tcPr>
                <w:tcW w:w="787" w:type="dxa"/>
                <w:vMerge/>
                <w:shd w:val="clear" w:color="auto" w:fill="auto"/>
              </w:tcPr>
            </w:tcPrChange>
          </w:tcPr>
          <w:p w14:paraId="3D21DA90"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2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val="restart"/>
            <w:shd w:val="clear" w:color="auto" w:fill="auto"/>
            <w:vAlign w:val="center"/>
            <w:tcPrChange w:id="227" w:author="Yasser Syed" w:date="2019-07-30T14:43:00Z">
              <w:tcPr>
                <w:tcW w:w="990" w:type="dxa"/>
                <w:vMerge w:val="restart"/>
                <w:shd w:val="clear" w:color="auto" w:fill="auto"/>
              </w:tcPr>
            </w:tcPrChange>
          </w:tcPr>
          <w:p w14:paraId="56CA8F5E"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0"/>
                <w:lang w:eastAsia="zh-CN"/>
              </w:rPr>
              <w:pPrChange w:id="228"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BT.709</w:t>
            </w:r>
          </w:p>
        </w:tc>
        <w:tc>
          <w:tcPr>
            <w:tcW w:w="923" w:type="dxa"/>
            <w:vMerge/>
            <w:shd w:val="clear" w:color="auto" w:fill="auto"/>
            <w:vAlign w:val="center"/>
            <w:tcPrChange w:id="229" w:author="Yasser Syed" w:date="2019-07-30T14:43:00Z">
              <w:tcPr>
                <w:tcW w:w="923" w:type="dxa"/>
                <w:vMerge/>
                <w:shd w:val="clear" w:color="auto" w:fill="auto"/>
              </w:tcPr>
            </w:tcPrChange>
          </w:tcPr>
          <w:p w14:paraId="33EAE6CF"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30"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231" w:author="Yasser Syed" w:date="2019-07-30T14:43:00Z">
              <w:tcPr>
                <w:tcW w:w="900" w:type="dxa"/>
                <w:vMerge/>
                <w:shd w:val="clear" w:color="auto" w:fill="auto"/>
              </w:tcPr>
            </w:tcPrChange>
          </w:tcPr>
          <w:p w14:paraId="55A56EFC"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3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233" w:author="Yasser Syed" w:date="2019-07-30T14:43:00Z">
              <w:tcPr>
                <w:tcW w:w="990" w:type="dxa"/>
                <w:shd w:val="clear" w:color="auto" w:fill="auto"/>
              </w:tcPr>
            </w:tcPrChange>
          </w:tcPr>
          <w:p w14:paraId="469FA6F1" w14:textId="77777777" w:rsidR="00767691" w:rsidRPr="00CF61E9"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34"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DC62C9">
              <w:rPr>
                <w:sz w:val="18"/>
                <w:szCs w:val="18"/>
              </w:rPr>
              <w:t>Y′CbCr</w:t>
            </w:r>
          </w:p>
        </w:tc>
        <w:tc>
          <w:tcPr>
            <w:tcW w:w="810" w:type="dxa"/>
            <w:shd w:val="clear" w:color="auto" w:fill="auto"/>
            <w:vAlign w:val="center"/>
            <w:tcPrChange w:id="235" w:author="Yasser Syed" w:date="2019-07-30T14:43:00Z">
              <w:tcPr>
                <w:tcW w:w="810" w:type="dxa"/>
                <w:shd w:val="clear" w:color="auto" w:fill="auto"/>
              </w:tcPr>
            </w:tcPrChange>
          </w:tcPr>
          <w:p w14:paraId="75D44CE1"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3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Narrow</w:t>
            </w:r>
          </w:p>
        </w:tc>
        <w:tc>
          <w:tcPr>
            <w:tcW w:w="1890" w:type="dxa"/>
            <w:shd w:val="clear" w:color="auto" w:fill="auto"/>
            <w:vAlign w:val="center"/>
            <w:tcPrChange w:id="237" w:author="Yasser Syed" w:date="2019-07-30T14:43:00Z">
              <w:tcPr>
                <w:tcW w:w="1890" w:type="dxa"/>
                <w:shd w:val="clear" w:color="auto" w:fill="auto"/>
              </w:tcPr>
            </w:tcPrChange>
          </w:tcPr>
          <w:p w14:paraId="6C965211"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38"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Pr>
                <w:rFonts w:eastAsia="Yu Mincho"/>
                <w:sz w:val="18"/>
                <w:szCs w:val="16"/>
                <w:lang w:eastAsia="zh-CN"/>
              </w:rPr>
              <w:t>Vertically i</w:t>
            </w:r>
            <w:r w:rsidRPr="000456B4">
              <w:rPr>
                <w:rFonts w:eastAsia="Yu Mincho"/>
                <w:sz w:val="18"/>
                <w:szCs w:val="16"/>
                <w:lang w:eastAsia="zh-CN"/>
              </w:rPr>
              <w:t>nterstitial (ChromaLocType = 0)</w:t>
            </w:r>
          </w:p>
        </w:tc>
      </w:tr>
      <w:tr w:rsidR="00767691" w:rsidRPr="000456B4" w14:paraId="3376D5E5" w14:textId="77777777" w:rsidTr="00966F0F">
        <w:tc>
          <w:tcPr>
            <w:tcW w:w="625" w:type="dxa"/>
            <w:vMerge/>
            <w:shd w:val="clear" w:color="auto" w:fill="auto"/>
            <w:textDirection w:val="btLr"/>
            <w:tcPrChange w:id="239" w:author="Yasser Syed" w:date="2019-07-30T14:43:00Z">
              <w:tcPr>
                <w:tcW w:w="576" w:type="dxa"/>
                <w:vMerge/>
                <w:shd w:val="clear" w:color="auto" w:fill="auto"/>
                <w:textDirection w:val="btLr"/>
              </w:tcPr>
            </w:tcPrChange>
          </w:tcPr>
          <w:p w14:paraId="24C9CAA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shd w:val="clear" w:color="auto" w:fill="auto"/>
            <w:vAlign w:val="center"/>
            <w:tcPrChange w:id="240" w:author="Yasser Syed" w:date="2019-07-30T14:43:00Z">
              <w:tcPr>
                <w:tcW w:w="1782" w:type="dxa"/>
                <w:shd w:val="clear" w:color="auto" w:fill="auto"/>
                <w:vAlign w:val="center"/>
              </w:tcPr>
            </w:tcPrChange>
          </w:tcPr>
          <w:p w14:paraId="6C7005E3" w14:textId="77777777" w:rsidR="00767691" w:rsidRPr="000456B4" w:rsidRDefault="00767691">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Change w:id="24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bCs/>
                <w:color w:val="000000"/>
                <w:sz w:val="18"/>
                <w:szCs w:val="16"/>
                <w:lang w:eastAsia="zh-CN"/>
              </w:rPr>
              <w:t>BT709_RGB</w:t>
            </w:r>
          </w:p>
        </w:tc>
        <w:tc>
          <w:tcPr>
            <w:tcW w:w="787" w:type="dxa"/>
            <w:vMerge/>
            <w:shd w:val="clear" w:color="auto" w:fill="auto"/>
            <w:vAlign w:val="center"/>
            <w:tcPrChange w:id="242" w:author="Yasser Syed" w:date="2019-07-30T14:43:00Z">
              <w:tcPr>
                <w:tcW w:w="787" w:type="dxa"/>
                <w:vMerge/>
                <w:shd w:val="clear" w:color="auto" w:fill="auto"/>
              </w:tcPr>
            </w:tcPrChange>
          </w:tcPr>
          <w:p w14:paraId="209ECF86"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4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shd w:val="clear" w:color="auto" w:fill="auto"/>
            <w:vAlign w:val="center"/>
            <w:tcPrChange w:id="244" w:author="Yasser Syed" w:date="2019-07-30T14:43:00Z">
              <w:tcPr>
                <w:tcW w:w="990" w:type="dxa"/>
                <w:vMerge/>
                <w:shd w:val="clear" w:color="auto" w:fill="auto"/>
              </w:tcPr>
            </w:tcPrChange>
          </w:tcPr>
          <w:p w14:paraId="078C1D7A"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45"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23" w:type="dxa"/>
            <w:vMerge/>
            <w:shd w:val="clear" w:color="auto" w:fill="auto"/>
            <w:vAlign w:val="center"/>
            <w:tcPrChange w:id="246" w:author="Yasser Syed" w:date="2019-07-30T14:43:00Z">
              <w:tcPr>
                <w:tcW w:w="923" w:type="dxa"/>
                <w:vMerge/>
                <w:shd w:val="clear" w:color="auto" w:fill="auto"/>
              </w:tcPr>
            </w:tcPrChange>
          </w:tcPr>
          <w:p w14:paraId="255383F9"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4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248" w:author="Yasser Syed" w:date="2019-07-30T14:43:00Z">
              <w:tcPr>
                <w:tcW w:w="900" w:type="dxa"/>
                <w:vMerge/>
                <w:shd w:val="clear" w:color="auto" w:fill="auto"/>
              </w:tcPr>
            </w:tcPrChange>
          </w:tcPr>
          <w:p w14:paraId="0FFAB935"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4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250" w:author="Yasser Syed" w:date="2019-07-30T14:43:00Z">
              <w:tcPr>
                <w:tcW w:w="990" w:type="dxa"/>
                <w:shd w:val="clear" w:color="auto" w:fill="auto"/>
              </w:tcPr>
            </w:tcPrChange>
          </w:tcPr>
          <w:p w14:paraId="209FE040"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5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R′G′B′</w:t>
            </w:r>
          </w:p>
        </w:tc>
        <w:tc>
          <w:tcPr>
            <w:tcW w:w="810" w:type="dxa"/>
            <w:shd w:val="clear" w:color="auto" w:fill="auto"/>
            <w:vAlign w:val="center"/>
            <w:tcPrChange w:id="252" w:author="Yasser Syed" w:date="2019-07-30T14:43:00Z">
              <w:tcPr>
                <w:tcW w:w="810" w:type="dxa"/>
                <w:shd w:val="clear" w:color="auto" w:fill="auto"/>
              </w:tcPr>
            </w:tcPrChange>
          </w:tcPr>
          <w:p w14:paraId="306AC15B"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5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Narrow</w:t>
            </w:r>
          </w:p>
        </w:tc>
        <w:tc>
          <w:tcPr>
            <w:tcW w:w="1890" w:type="dxa"/>
            <w:shd w:val="clear" w:color="auto" w:fill="auto"/>
            <w:vAlign w:val="center"/>
            <w:tcPrChange w:id="254" w:author="Yasser Syed" w:date="2019-07-30T14:43:00Z">
              <w:tcPr>
                <w:tcW w:w="1890" w:type="dxa"/>
                <w:shd w:val="clear" w:color="auto" w:fill="auto"/>
              </w:tcPr>
            </w:tcPrChange>
          </w:tcPr>
          <w:p w14:paraId="0A888C30"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55"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N/A</w:t>
            </w:r>
          </w:p>
        </w:tc>
      </w:tr>
      <w:tr w:rsidR="00767691" w:rsidRPr="000456B4" w14:paraId="311207C1" w14:textId="77777777" w:rsidTr="00966F0F">
        <w:tc>
          <w:tcPr>
            <w:tcW w:w="625" w:type="dxa"/>
            <w:vMerge/>
            <w:shd w:val="clear" w:color="auto" w:fill="auto"/>
            <w:textDirection w:val="btLr"/>
            <w:tcPrChange w:id="256" w:author="Yasser Syed" w:date="2019-07-30T14:43:00Z">
              <w:tcPr>
                <w:tcW w:w="576" w:type="dxa"/>
                <w:vMerge/>
                <w:shd w:val="clear" w:color="auto" w:fill="auto"/>
                <w:textDirection w:val="btLr"/>
              </w:tcPr>
            </w:tcPrChange>
          </w:tcPr>
          <w:p w14:paraId="70F87E7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shd w:val="clear" w:color="auto" w:fill="auto"/>
            <w:vAlign w:val="center"/>
            <w:tcPrChange w:id="257" w:author="Yasser Syed" w:date="2019-07-30T14:43:00Z">
              <w:tcPr>
                <w:tcW w:w="1782" w:type="dxa"/>
                <w:shd w:val="clear" w:color="auto" w:fill="auto"/>
                <w:vAlign w:val="center"/>
              </w:tcPr>
            </w:tcPrChange>
          </w:tcPr>
          <w:p w14:paraId="081897FD" w14:textId="77777777" w:rsidR="00767691" w:rsidRPr="000456B4" w:rsidRDefault="00767691">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Change w:id="258"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bCs/>
                <w:color w:val="000000"/>
                <w:sz w:val="18"/>
                <w:szCs w:val="16"/>
                <w:lang w:eastAsia="zh-CN"/>
              </w:rPr>
              <w:t>FR709_RGB</w:t>
            </w:r>
          </w:p>
        </w:tc>
        <w:tc>
          <w:tcPr>
            <w:tcW w:w="787" w:type="dxa"/>
            <w:vMerge/>
            <w:shd w:val="clear" w:color="auto" w:fill="auto"/>
            <w:vAlign w:val="center"/>
            <w:tcPrChange w:id="259" w:author="Yasser Syed" w:date="2019-07-30T14:43:00Z">
              <w:tcPr>
                <w:tcW w:w="787" w:type="dxa"/>
                <w:vMerge/>
                <w:shd w:val="clear" w:color="auto" w:fill="auto"/>
              </w:tcPr>
            </w:tcPrChange>
          </w:tcPr>
          <w:p w14:paraId="328B8905"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60"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shd w:val="clear" w:color="auto" w:fill="auto"/>
            <w:vAlign w:val="center"/>
            <w:tcPrChange w:id="261" w:author="Yasser Syed" w:date="2019-07-30T14:43:00Z">
              <w:tcPr>
                <w:tcW w:w="990" w:type="dxa"/>
                <w:vMerge/>
                <w:shd w:val="clear" w:color="auto" w:fill="auto"/>
              </w:tcPr>
            </w:tcPrChange>
          </w:tcPr>
          <w:p w14:paraId="2E1462EE"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6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23" w:type="dxa"/>
            <w:vMerge/>
            <w:shd w:val="clear" w:color="auto" w:fill="auto"/>
            <w:vAlign w:val="center"/>
            <w:tcPrChange w:id="263" w:author="Yasser Syed" w:date="2019-07-30T14:43:00Z">
              <w:tcPr>
                <w:tcW w:w="923" w:type="dxa"/>
                <w:vMerge/>
                <w:shd w:val="clear" w:color="auto" w:fill="auto"/>
              </w:tcPr>
            </w:tcPrChange>
          </w:tcPr>
          <w:p w14:paraId="5F23FD54"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64"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265" w:author="Yasser Syed" w:date="2019-07-30T14:43:00Z">
              <w:tcPr>
                <w:tcW w:w="900" w:type="dxa"/>
                <w:vMerge/>
                <w:shd w:val="clear" w:color="auto" w:fill="auto"/>
              </w:tcPr>
            </w:tcPrChange>
          </w:tcPr>
          <w:p w14:paraId="02BA7A8D"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6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267" w:author="Yasser Syed" w:date="2019-07-30T14:43:00Z">
              <w:tcPr>
                <w:tcW w:w="990" w:type="dxa"/>
                <w:shd w:val="clear" w:color="auto" w:fill="auto"/>
              </w:tcPr>
            </w:tcPrChange>
          </w:tcPr>
          <w:p w14:paraId="46FC3070"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68"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R′G′B′</w:t>
            </w:r>
          </w:p>
        </w:tc>
        <w:tc>
          <w:tcPr>
            <w:tcW w:w="810" w:type="dxa"/>
            <w:shd w:val="clear" w:color="auto" w:fill="auto"/>
            <w:vAlign w:val="center"/>
            <w:tcPrChange w:id="269" w:author="Yasser Syed" w:date="2019-07-30T14:43:00Z">
              <w:tcPr>
                <w:tcW w:w="810" w:type="dxa"/>
                <w:shd w:val="clear" w:color="auto" w:fill="auto"/>
              </w:tcPr>
            </w:tcPrChange>
          </w:tcPr>
          <w:p w14:paraId="53DB21E3"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70"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Full</w:t>
            </w:r>
          </w:p>
        </w:tc>
        <w:tc>
          <w:tcPr>
            <w:tcW w:w="1890" w:type="dxa"/>
            <w:shd w:val="clear" w:color="auto" w:fill="auto"/>
            <w:vAlign w:val="center"/>
            <w:tcPrChange w:id="271" w:author="Yasser Syed" w:date="2019-07-30T14:43:00Z">
              <w:tcPr>
                <w:tcW w:w="1890" w:type="dxa"/>
                <w:shd w:val="clear" w:color="auto" w:fill="auto"/>
              </w:tcPr>
            </w:tcPrChange>
          </w:tcPr>
          <w:p w14:paraId="18AFF335"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7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N/A</w:t>
            </w:r>
          </w:p>
        </w:tc>
      </w:tr>
      <w:tr w:rsidR="00767691" w:rsidRPr="000456B4" w14:paraId="6C17D408" w14:textId="77777777" w:rsidTr="00966F0F">
        <w:tc>
          <w:tcPr>
            <w:tcW w:w="625" w:type="dxa"/>
            <w:vMerge w:val="restart"/>
            <w:shd w:val="clear" w:color="auto" w:fill="auto"/>
            <w:textDirection w:val="btLr"/>
            <w:tcPrChange w:id="273" w:author="Yasser Syed" w:date="2019-07-30T14:43:00Z">
              <w:tcPr>
                <w:tcW w:w="576" w:type="dxa"/>
                <w:vMerge w:val="restart"/>
                <w:shd w:val="clear" w:color="auto" w:fill="auto"/>
                <w:textDirection w:val="btLr"/>
              </w:tcPr>
            </w:tcPrChange>
          </w:tcPr>
          <w:p w14:paraId="1BC0463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UHD</w:t>
            </w:r>
          </w:p>
        </w:tc>
        <w:tc>
          <w:tcPr>
            <w:tcW w:w="1733" w:type="dxa"/>
            <w:shd w:val="clear" w:color="auto" w:fill="auto"/>
            <w:vAlign w:val="center"/>
            <w:tcPrChange w:id="274" w:author="Yasser Syed" w:date="2019-07-30T14:43:00Z">
              <w:tcPr>
                <w:tcW w:w="1782" w:type="dxa"/>
                <w:shd w:val="clear" w:color="auto" w:fill="auto"/>
                <w:vAlign w:val="center"/>
              </w:tcPr>
            </w:tcPrChange>
          </w:tcPr>
          <w:p w14:paraId="3A5364CF" w14:textId="77777777" w:rsidR="00767691" w:rsidRPr="000456B4" w:rsidRDefault="00767691">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Change w:id="275"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bCs/>
                <w:color w:val="000000"/>
                <w:sz w:val="18"/>
                <w:szCs w:val="16"/>
                <w:lang w:eastAsia="zh-CN"/>
              </w:rPr>
              <w:t>BT2020_YCC_NCL</w:t>
            </w:r>
          </w:p>
        </w:tc>
        <w:tc>
          <w:tcPr>
            <w:tcW w:w="787" w:type="dxa"/>
            <w:vMerge w:val="restart"/>
            <w:shd w:val="clear" w:color="auto" w:fill="auto"/>
            <w:vAlign w:val="center"/>
            <w:tcPrChange w:id="276" w:author="Yasser Syed" w:date="2019-07-30T14:43:00Z">
              <w:tcPr>
                <w:tcW w:w="787" w:type="dxa"/>
                <w:vMerge w:val="restart"/>
                <w:shd w:val="clear" w:color="auto" w:fill="auto"/>
              </w:tcPr>
            </w:tcPrChange>
          </w:tcPr>
          <w:p w14:paraId="2C4F1A17"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7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WCG</w:t>
            </w:r>
          </w:p>
        </w:tc>
        <w:tc>
          <w:tcPr>
            <w:tcW w:w="990" w:type="dxa"/>
            <w:vMerge w:val="restart"/>
            <w:shd w:val="clear" w:color="auto" w:fill="auto"/>
            <w:vAlign w:val="center"/>
            <w:tcPrChange w:id="278" w:author="Yasser Syed" w:date="2019-07-30T14:43:00Z">
              <w:tcPr>
                <w:tcW w:w="990" w:type="dxa"/>
                <w:vMerge w:val="restart"/>
                <w:shd w:val="clear" w:color="auto" w:fill="auto"/>
              </w:tcPr>
            </w:tcPrChange>
          </w:tcPr>
          <w:p w14:paraId="71A8A35E"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7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BT.2020</w:t>
            </w:r>
          </w:p>
        </w:tc>
        <w:tc>
          <w:tcPr>
            <w:tcW w:w="923" w:type="dxa"/>
            <w:vMerge/>
            <w:shd w:val="clear" w:color="auto" w:fill="auto"/>
            <w:vAlign w:val="center"/>
            <w:tcPrChange w:id="280" w:author="Yasser Syed" w:date="2019-07-30T14:43:00Z">
              <w:tcPr>
                <w:tcW w:w="923" w:type="dxa"/>
                <w:vMerge/>
                <w:shd w:val="clear" w:color="auto" w:fill="auto"/>
              </w:tcPr>
            </w:tcPrChange>
          </w:tcPr>
          <w:p w14:paraId="6D904422"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0"/>
                <w:lang w:eastAsia="zh-CN"/>
              </w:rPr>
              <w:pPrChange w:id="28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282" w:author="Yasser Syed" w:date="2019-07-30T14:43:00Z">
              <w:tcPr>
                <w:tcW w:w="900" w:type="dxa"/>
                <w:vMerge/>
                <w:shd w:val="clear" w:color="auto" w:fill="auto"/>
              </w:tcPr>
            </w:tcPrChange>
          </w:tcPr>
          <w:p w14:paraId="5292B746"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8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284" w:author="Yasser Syed" w:date="2019-07-30T14:43:00Z">
              <w:tcPr>
                <w:tcW w:w="990" w:type="dxa"/>
                <w:shd w:val="clear" w:color="auto" w:fill="auto"/>
              </w:tcPr>
            </w:tcPrChange>
          </w:tcPr>
          <w:p w14:paraId="618DDA0F" w14:textId="77777777" w:rsidR="00767691" w:rsidRPr="00CF61E9"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8"/>
                <w:lang w:eastAsia="zh-CN"/>
              </w:rPr>
              <w:pPrChange w:id="285"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DC62C9">
              <w:rPr>
                <w:sz w:val="18"/>
                <w:szCs w:val="18"/>
              </w:rPr>
              <w:t>Y′CbCr</w:t>
            </w:r>
          </w:p>
        </w:tc>
        <w:tc>
          <w:tcPr>
            <w:tcW w:w="810" w:type="dxa"/>
            <w:shd w:val="clear" w:color="auto" w:fill="auto"/>
            <w:vAlign w:val="center"/>
            <w:tcPrChange w:id="286" w:author="Yasser Syed" w:date="2019-07-30T14:43:00Z">
              <w:tcPr>
                <w:tcW w:w="810" w:type="dxa"/>
                <w:shd w:val="clear" w:color="auto" w:fill="auto"/>
              </w:tcPr>
            </w:tcPrChange>
          </w:tcPr>
          <w:p w14:paraId="19F3654A"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8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Narrow</w:t>
            </w:r>
          </w:p>
        </w:tc>
        <w:tc>
          <w:tcPr>
            <w:tcW w:w="1890" w:type="dxa"/>
            <w:shd w:val="clear" w:color="auto" w:fill="auto"/>
            <w:vAlign w:val="center"/>
            <w:tcPrChange w:id="288" w:author="Yasser Syed" w:date="2019-07-30T14:43:00Z">
              <w:tcPr>
                <w:tcW w:w="1890" w:type="dxa"/>
                <w:shd w:val="clear" w:color="auto" w:fill="auto"/>
              </w:tcPr>
            </w:tcPrChange>
          </w:tcPr>
          <w:p w14:paraId="29819AAE"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8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Co-sited (ChromaLocType = 2)</w:t>
            </w:r>
          </w:p>
        </w:tc>
      </w:tr>
      <w:tr w:rsidR="00767691" w:rsidRPr="000456B4" w14:paraId="2BBFE811" w14:textId="77777777" w:rsidTr="00966F0F">
        <w:tc>
          <w:tcPr>
            <w:tcW w:w="625" w:type="dxa"/>
            <w:vMerge/>
            <w:shd w:val="clear" w:color="auto" w:fill="auto"/>
            <w:tcPrChange w:id="290" w:author="Yasser Syed" w:date="2019-07-30T14:43:00Z">
              <w:tcPr>
                <w:tcW w:w="576" w:type="dxa"/>
                <w:vMerge/>
                <w:shd w:val="clear" w:color="auto" w:fill="auto"/>
              </w:tcPr>
            </w:tcPrChange>
          </w:tcPr>
          <w:p w14:paraId="692E3A6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Change w:id="291" w:author="Yasser Syed" w:date="2019-07-30T14:43:00Z">
              <w:tcPr>
                <w:tcW w:w="1782" w:type="dxa"/>
                <w:shd w:val="clear" w:color="auto" w:fill="auto"/>
                <w:vAlign w:val="center"/>
              </w:tcPr>
            </w:tcPrChange>
          </w:tcPr>
          <w:p w14:paraId="2D83793B" w14:textId="77777777" w:rsidR="00767691" w:rsidRPr="000456B4" w:rsidRDefault="00767691">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Change w:id="29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bCs/>
                <w:color w:val="000000"/>
                <w:sz w:val="18"/>
                <w:szCs w:val="16"/>
                <w:lang w:eastAsia="zh-CN"/>
              </w:rPr>
              <w:t>BT2020_RGB</w:t>
            </w:r>
          </w:p>
        </w:tc>
        <w:tc>
          <w:tcPr>
            <w:tcW w:w="787" w:type="dxa"/>
            <w:vMerge/>
            <w:shd w:val="clear" w:color="auto" w:fill="auto"/>
            <w:vAlign w:val="center"/>
            <w:tcPrChange w:id="293" w:author="Yasser Syed" w:date="2019-07-30T14:43:00Z">
              <w:tcPr>
                <w:tcW w:w="787" w:type="dxa"/>
                <w:vMerge/>
                <w:shd w:val="clear" w:color="auto" w:fill="auto"/>
              </w:tcPr>
            </w:tcPrChange>
          </w:tcPr>
          <w:p w14:paraId="27CE90EB"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94"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shd w:val="clear" w:color="auto" w:fill="auto"/>
            <w:vAlign w:val="center"/>
            <w:tcPrChange w:id="295" w:author="Yasser Syed" w:date="2019-07-30T14:43:00Z">
              <w:tcPr>
                <w:tcW w:w="990" w:type="dxa"/>
                <w:vMerge/>
                <w:shd w:val="clear" w:color="auto" w:fill="auto"/>
              </w:tcPr>
            </w:tcPrChange>
          </w:tcPr>
          <w:p w14:paraId="3A9A61F6"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9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23" w:type="dxa"/>
            <w:vMerge/>
            <w:shd w:val="clear" w:color="auto" w:fill="auto"/>
            <w:vAlign w:val="center"/>
            <w:tcPrChange w:id="297" w:author="Yasser Syed" w:date="2019-07-30T14:43:00Z">
              <w:tcPr>
                <w:tcW w:w="923" w:type="dxa"/>
                <w:vMerge/>
                <w:shd w:val="clear" w:color="auto" w:fill="auto"/>
              </w:tcPr>
            </w:tcPrChange>
          </w:tcPr>
          <w:p w14:paraId="4FACE4FF"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298"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299" w:author="Yasser Syed" w:date="2019-07-30T14:43:00Z">
              <w:tcPr>
                <w:tcW w:w="900" w:type="dxa"/>
                <w:vMerge/>
                <w:shd w:val="clear" w:color="auto" w:fill="auto"/>
              </w:tcPr>
            </w:tcPrChange>
          </w:tcPr>
          <w:p w14:paraId="36D9E12E"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00"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301" w:author="Yasser Syed" w:date="2019-07-30T14:43:00Z">
              <w:tcPr>
                <w:tcW w:w="990" w:type="dxa"/>
                <w:shd w:val="clear" w:color="auto" w:fill="auto"/>
              </w:tcPr>
            </w:tcPrChange>
          </w:tcPr>
          <w:p w14:paraId="5FA073AE"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0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R′G′B′</w:t>
            </w:r>
          </w:p>
        </w:tc>
        <w:tc>
          <w:tcPr>
            <w:tcW w:w="810" w:type="dxa"/>
            <w:shd w:val="clear" w:color="auto" w:fill="auto"/>
            <w:vAlign w:val="center"/>
            <w:tcPrChange w:id="303" w:author="Yasser Syed" w:date="2019-07-30T14:43:00Z">
              <w:tcPr>
                <w:tcW w:w="810" w:type="dxa"/>
                <w:shd w:val="clear" w:color="auto" w:fill="auto"/>
              </w:tcPr>
            </w:tcPrChange>
          </w:tcPr>
          <w:p w14:paraId="2982CF7A"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04"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Narrow</w:t>
            </w:r>
          </w:p>
        </w:tc>
        <w:tc>
          <w:tcPr>
            <w:tcW w:w="1890" w:type="dxa"/>
            <w:shd w:val="clear" w:color="auto" w:fill="auto"/>
            <w:vAlign w:val="center"/>
            <w:tcPrChange w:id="305" w:author="Yasser Syed" w:date="2019-07-30T14:43:00Z">
              <w:tcPr>
                <w:tcW w:w="1890" w:type="dxa"/>
                <w:shd w:val="clear" w:color="auto" w:fill="auto"/>
              </w:tcPr>
            </w:tcPrChange>
          </w:tcPr>
          <w:p w14:paraId="1A5E3910"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0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N/A</w:t>
            </w:r>
          </w:p>
        </w:tc>
      </w:tr>
      <w:tr w:rsidR="00767691" w:rsidRPr="000456B4" w14:paraId="3FB70CB4" w14:textId="77777777" w:rsidTr="00966F0F">
        <w:tc>
          <w:tcPr>
            <w:tcW w:w="625" w:type="dxa"/>
            <w:vMerge/>
            <w:shd w:val="clear" w:color="auto" w:fill="auto"/>
            <w:tcPrChange w:id="307" w:author="Yasser Syed" w:date="2019-07-30T14:43:00Z">
              <w:tcPr>
                <w:tcW w:w="576" w:type="dxa"/>
                <w:vMerge/>
                <w:shd w:val="clear" w:color="auto" w:fill="auto"/>
              </w:tcPr>
            </w:tcPrChange>
          </w:tcPr>
          <w:p w14:paraId="7C36921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Change w:id="308" w:author="Yasser Syed" w:date="2019-07-30T14:43:00Z">
              <w:tcPr>
                <w:tcW w:w="1782" w:type="dxa"/>
                <w:shd w:val="clear" w:color="auto" w:fill="auto"/>
                <w:vAlign w:val="center"/>
              </w:tcPr>
            </w:tcPrChange>
          </w:tcPr>
          <w:p w14:paraId="548E715D" w14:textId="77777777" w:rsidR="00767691" w:rsidRPr="000456B4" w:rsidRDefault="00767691">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Change w:id="30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bCs/>
                <w:color w:val="000000"/>
                <w:sz w:val="18"/>
                <w:szCs w:val="16"/>
                <w:lang w:eastAsia="zh-CN"/>
              </w:rPr>
              <w:t>FR2020_RGB</w:t>
            </w:r>
          </w:p>
        </w:tc>
        <w:tc>
          <w:tcPr>
            <w:tcW w:w="787" w:type="dxa"/>
            <w:vMerge/>
            <w:shd w:val="clear" w:color="auto" w:fill="auto"/>
            <w:vAlign w:val="center"/>
            <w:tcPrChange w:id="310" w:author="Yasser Syed" w:date="2019-07-30T14:43:00Z">
              <w:tcPr>
                <w:tcW w:w="787" w:type="dxa"/>
                <w:vMerge/>
                <w:shd w:val="clear" w:color="auto" w:fill="auto"/>
              </w:tcPr>
            </w:tcPrChange>
          </w:tcPr>
          <w:p w14:paraId="779FD8DE"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1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shd w:val="clear" w:color="auto" w:fill="auto"/>
            <w:vAlign w:val="center"/>
            <w:tcPrChange w:id="312" w:author="Yasser Syed" w:date="2019-07-30T14:43:00Z">
              <w:tcPr>
                <w:tcW w:w="990" w:type="dxa"/>
                <w:vMerge/>
                <w:shd w:val="clear" w:color="auto" w:fill="auto"/>
              </w:tcPr>
            </w:tcPrChange>
          </w:tcPr>
          <w:p w14:paraId="4A4FC5EB"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1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23" w:type="dxa"/>
            <w:vMerge/>
            <w:shd w:val="clear" w:color="auto" w:fill="auto"/>
            <w:vAlign w:val="center"/>
            <w:tcPrChange w:id="314" w:author="Yasser Syed" w:date="2019-07-30T14:43:00Z">
              <w:tcPr>
                <w:tcW w:w="923" w:type="dxa"/>
                <w:vMerge/>
                <w:shd w:val="clear" w:color="auto" w:fill="auto"/>
              </w:tcPr>
            </w:tcPrChange>
          </w:tcPr>
          <w:p w14:paraId="71689937"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15"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316" w:author="Yasser Syed" w:date="2019-07-30T14:43:00Z">
              <w:tcPr>
                <w:tcW w:w="900" w:type="dxa"/>
                <w:vMerge/>
                <w:shd w:val="clear" w:color="auto" w:fill="auto"/>
              </w:tcPr>
            </w:tcPrChange>
          </w:tcPr>
          <w:p w14:paraId="54CAD2CF"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1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318" w:author="Yasser Syed" w:date="2019-07-30T14:43:00Z">
              <w:tcPr>
                <w:tcW w:w="990" w:type="dxa"/>
                <w:shd w:val="clear" w:color="auto" w:fill="auto"/>
              </w:tcPr>
            </w:tcPrChange>
          </w:tcPr>
          <w:p w14:paraId="0406248C"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1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R′G′B′</w:t>
            </w:r>
          </w:p>
        </w:tc>
        <w:tc>
          <w:tcPr>
            <w:tcW w:w="810" w:type="dxa"/>
            <w:shd w:val="clear" w:color="auto" w:fill="auto"/>
            <w:vAlign w:val="center"/>
            <w:tcPrChange w:id="320" w:author="Yasser Syed" w:date="2019-07-30T14:43:00Z">
              <w:tcPr>
                <w:tcW w:w="810" w:type="dxa"/>
                <w:shd w:val="clear" w:color="auto" w:fill="auto"/>
              </w:tcPr>
            </w:tcPrChange>
          </w:tcPr>
          <w:p w14:paraId="7AB4BE10"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2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Full</w:t>
            </w:r>
          </w:p>
        </w:tc>
        <w:tc>
          <w:tcPr>
            <w:tcW w:w="1890" w:type="dxa"/>
            <w:shd w:val="clear" w:color="auto" w:fill="auto"/>
            <w:vAlign w:val="center"/>
            <w:tcPrChange w:id="322" w:author="Yasser Syed" w:date="2019-07-30T14:43:00Z">
              <w:tcPr>
                <w:tcW w:w="1890" w:type="dxa"/>
                <w:shd w:val="clear" w:color="auto" w:fill="auto"/>
              </w:tcPr>
            </w:tcPrChange>
          </w:tcPr>
          <w:p w14:paraId="02EC564A"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2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N/A</w:t>
            </w:r>
          </w:p>
        </w:tc>
      </w:tr>
      <w:tr w:rsidR="00767691" w:rsidRPr="000456B4" w14:paraId="2C8747DC" w14:textId="77777777" w:rsidTr="00966F0F">
        <w:trPr>
          <w:trHeight w:val="92"/>
          <w:trPrChange w:id="324" w:author="Yasser Syed" w:date="2019-07-30T14:43:00Z">
            <w:trPr>
              <w:trHeight w:val="92"/>
            </w:trPr>
          </w:trPrChange>
        </w:trPr>
        <w:tc>
          <w:tcPr>
            <w:tcW w:w="625" w:type="dxa"/>
            <w:vMerge/>
            <w:shd w:val="clear" w:color="auto" w:fill="auto"/>
            <w:tcPrChange w:id="325" w:author="Yasser Syed" w:date="2019-07-30T14:43:00Z">
              <w:tcPr>
                <w:tcW w:w="576" w:type="dxa"/>
                <w:vMerge/>
                <w:shd w:val="clear" w:color="auto" w:fill="auto"/>
              </w:tcPr>
            </w:tcPrChange>
          </w:tcPr>
          <w:p w14:paraId="6C6F3B9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Change w:id="326" w:author="Yasser Syed" w:date="2019-07-30T14:43:00Z">
              <w:tcPr>
                <w:tcW w:w="1782" w:type="dxa"/>
                <w:shd w:val="clear" w:color="auto" w:fill="auto"/>
                <w:vAlign w:val="center"/>
              </w:tcPr>
            </w:tcPrChange>
          </w:tcPr>
          <w:p w14:paraId="024E1DC6" w14:textId="77777777" w:rsidR="00767691" w:rsidRPr="000456B4" w:rsidRDefault="00767691">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Change w:id="32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bCs/>
                <w:color w:val="000000"/>
                <w:sz w:val="18"/>
                <w:szCs w:val="16"/>
                <w:lang w:eastAsia="zh-CN"/>
              </w:rPr>
              <w:t>BT2100_PQ_YCC</w:t>
            </w:r>
          </w:p>
        </w:tc>
        <w:tc>
          <w:tcPr>
            <w:tcW w:w="787" w:type="dxa"/>
            <w:vMerge/>
            <w:shd w:val="clear" w:color="auto" w:fill="auto"/>
            <w:vAlign w:val="center"/>
            <w:tcPrChange w:id="328" w:author="Yasser Syed" w:date="2019-07-30T14:43:00Z">
              <w:tcPr>
                <w:tcW w:w="787" w:type="dxa"/>
                <w:vMerge/>
                <w:shd w:val="clear" w:color="auto" w:fill="auto"/>
              </w:tcPr>
            </w:tcPrChange>
          </w:tcPr>
          <w:p w14:paraId="09D8E99C"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2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val="restart"/>
            <w:shd w:val="clear" w:color="auto" w:fill="auto"/>
            <w:vAlign w:val="center"/>
            <w:tcPrChange w:id="330" w:author="Yasser Syed" w:date="2019-07-30T14:43:00Z">
              <w:tcPr>
                <w:tcW w:w="990" w:type="dxa"/>
                <w:vMerge w:val="restart"/>
                <w:shd w:val="clear" w:color="auto" w:fill="auto"/>
              </w:tcPr>
            </w:tcPrChange>
          </w:tcPr>
          <w:p w14:paraId="6186AD62"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3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BT.2100</w:t>
            </w:r>
          </w:p>
        </w:tc>
        <w:tc>
          <w:tcPr>
            <w:tcW w:w="923" w:type="dxa"/>
            <w:vMerge w:val="restart"/>
            <w:shd w:val="clear" w:color="auto" w:fill="auto"/>
            <w:vAlign w:val="center"/>
            <w:tcPrChange w:id="332" w:author="Yasser Syed" w:date="2019-07-30T14:43:00Z">
              <w:tcPr>
                <w:tcW w:w="923" w:type="dxa"/>
                <w:vMerge w:val="restart"/>
                <w:shd w:val="clear" w:color="auto" w:fill="auto"/>
              </w:tcPr>
            </w:tcPrChange>
          </w:tcPr>
          <w:p w14:paraId="06B683C7"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3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HDR</w:t>
            </w:r>
          </w:p>
        </w:tc>
        <w:tc>
          <w:tcPr>
            <w:tcW w:w="900" w:type="dxa"/>
            <w:vMerge w:val="restart"/>
            <w:shd w:val="clear" w:color="auto" w:fill="auto"/>
            <w:vAlign w:val="center"/>
            <w:tcPrChange w:id="334" w:author="Yasser Syed" w:date="2019-07-30T14:43:00Z">
              <w:tcPr>
                <w:tcW w:w="900" w:type="dxa"/>
                <w:vMerge w:val="restart"/>
                <w:shd w:val="clear" w:color="auto" w:fill="auto"/>
              </w:tcPr>
            </w:tcPrChange>
          </w:tcPr>
          <w:p w14:paraId="22EA252A"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35"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PQ</w:t>
            </w:r>
          </w:p>
        </w:tc>
        <w:tc>
          <w:tcPr>
            <w:tcW w:w="990" w:type="dxa"/>
            <w:shd w:val="clear" w:color="auto" w:fill="auto"/>
            <w:vAlign w:val="center"/>
            <w:tcPrChange w:id="336" w:author="Yasser Syed" w:date="2019-07-30T14:43:00Z">
              <w:tcPr>
                <w:tcW w:w="990" w:type="dxa"/>
                <w:shd w:val="clear" w:color="auto" w:fill="auto"/>
              </w:tcPr>
            </w:tcPrChange>
          </w:tcPr>
          <w:p w14:paraId="0BA074C2" w14:textId="77777777" w:rsidR="00767691" w:rsidRPr="00CF61E9"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8"/>
                <w:lang w:eastAsia="zh-CN"/>
              </w:rPr>
              <w:pPrChange w:id="33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DC62C9">
              <w:rPr>
                <w:sz w:val="18"/>
                <w:szCs w:val="18"/>
              </w:rPr>
              <w:t>Y′CbCr</w:t>
            </w:r>
          </w:p>
        </w:tc>
        <w:tc>
          <w:tcPr>
            <w:tcW w:w="810" w:type="dxa"/>
            <w:shd w:val="clear" w:color="auto" w:fill="auto"/>
            <w:vAlign w:val="center"/>
            <w:tcPrChange w:id="338" w:author="Yasser Syed" w:date="2019-07-30T14:43:00Z">
              <w:tcPr>
                <w:tcW w:w="810" w:type="dxa"/>
                <w:shd w:val="clear" w:color="auto" w:fill="auto"/>
              </w:tcPr>
            </w:tcPrChange>
          </w:tcPr>
          <w:p w14:paraId="25ABE84E"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3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Narrow</w:t>
            </w:r>
          </w:p>
        </w:tc>
        <w:tc>
          <w:tcPr>
            <w:tcW w:w="1890" w:type="dxa"/>
            <w:shd w:val="clear" w:color="auto" w:fill="auto"/>
            <w:vAlign w:val="center"/>
            <w:tcPrChange w:id="340" w:author="Yasser Syed" w:date="2019-07-30T14:43:00Z">
              <w:tcPr>
                <w:tcW w:w="1890" w:type="dxa"/>
                <w:shd w:val="clear" w:color="auto" w:fill="auto"/>
              </w:tcPr>
            </w:tcPrChange>
          </w:tcPr>
          <w:p w14:paraId="4EFBCA28"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4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Co-sited (ChromaLocType = 2)</w:t>
            </w:r>
          </w:p>
        </w:tc>
      </w:tr>
      <w:tr w:rsidR="00767691" w:rsidRPr="000456B4" w14:paraId="07D3806E" w14:textId="77777777" w:rsidTr="00966F0F">
        <w:trPr>
          <w:trHeight w:val="92"/>
          <w:trPrChange w:id="342" w:author="Yasser Syed" w:date="2019-07-30T14:43:00Z">
            <w:trPr>
              <w:trHeight w:val="92"/>
            </w:trPr>
          </w:trPrChange>
        </w:trPr>
        <w:tc>
          <w:tcPr>
            <w:tcW w:w="625" w:type="dxa"/>
            <w:vMerge/>
            <w:shd w:val="clear" w:color="auto" w:fill="auto"/>
            <w:tcPrChange w:id="343" w:author="Yasser Syed" w:date="2019-07-30T14:43:00Z">
              <w:tcPr>
                <w:tcW w:w="576" w:type="dxa"/>
                <w:vMerge/>
                <w:shd w:val="clear" w:color="auto" w:fill="auto"/>
              </w:tcPr>
            </w:tcPrChange>
          </w:tcPr>
          <w:p w14:paraId="5CDC88E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Change w:id="344" w:author="Yasser Syed" w:date="2019-07-30T14:43:00Z">
              <w:tcPr>
                <w:tcW w:w="1782" w:type="dxa"/>
                <w:shd w:val="clear" w:color="auto" w:fill="auto"/>
                <w:vAlign w:val="center"/>
              </w:tcPr>
            </w:tcPrChange>
          </w:tcPr>
          <w:p w14:paraId="137CF8C9" w14:textId="77777777" w:rsidR="00767691" w:rsidRPr="000456B4" w:rsidRDefault="00767691">
            <w:pPr>
              <w:keepNext/>
              <w:tabs>
                <w:tab w:val="clear" w:pos="794"/>
                <w:tab w:val="clear" w:pos="1191"/>
                <w:tab w:val="clear" w:pos="1588"/>
                <w:tab w:val="clear" w:pos="1985"/>
              </w:tabs>
              <w:overflowPunct/>
              <w:autoSpaceDE/>
              <w:autoSpaceDN/>
              <w:adjustRightInd/>
              <w:spacing w:before="0"/>
              <w:jc w:val="left"/>
              <w:textAlignment w:val="auto"/>
              <w:rPr>
                <w:rFonts w:eastAsia="Yu Mincho"/>
                <w:bCs/>
                <w:color w:val="000000"/>
                <w:sz w:val="18"/>
                <w:szCs w:val="16"/>
                <w:lang w:eastAsia="zh-CN"/>
              </w:rPr>
              <w:pPrChange w:id="345"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Pr>
                <w:rFonts w:eastAsia="Yu Mincho"/>
                <w:bCs/>
                <w:color w:val="000000"/>
                <w:sz w:val="18"/>
                <w:szCs w:val="16"/>
                <w:lang w:eastAsia="zh-CN"/>
              </w:rPr>
              <w:t>BT2100_PQ_ICTCP</w:t>
            </w:r>
          </w:p>
        </w:tc>
        <w:tc>
          <w:tcPr>
            <w:tcW w:w="787" w:type="dxa"/>
            <w:vMerge/>
            <w:shd w:val="clear" w:color="auto" w:fill="auto"/>
            <w:vAlign w:val="center"/>
            <w:tcPrChange w:id="346" w:author="Yasser Syed" w:date="2019-07-30T14:43:00Z">
              <w:tcPr>
                <w:tcW w:w="787" w:type="dxa"/>
                <w:vMerge/>
                <w:shd w:val="clear" w:color="auto" w:fill="auto"/>
              </w:tcPr>
            </w:tcPrChange>
          </w:tcPr>
          <w:p w14:paraId="3C60FBF4"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4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shd w:val="clear" w:color="auto" w:fill="auto"/>
            <w:vAlign w:val="center"/>
            <w:tcPrChange w:id="348" w:author="Yasser Syed" w:date="2019-07-30T14:43:00Z">
              <w:tcPr>
                <w:tcW w:w="990" w:type="dxa"/>
                <w:vMerge/>
                <w:shd w:val="clear" w:color="auto" w:fill="auto"/>
              </w:tcPr>
            </w:tcPrChange>
          </w:tcPr>
          <w:p w14:paraId="6FAE9DAC"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4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23" w:type="dxa"/>
            <w:vMerge/>
            <w:shd w:val="clear" w:color="auto" w:fill="auto"/>
            <w:vAlign w:val="center"/>
            <w:tcPrChange w:id="350" w:author="Yasser Syed" w:date="2019-07-30T14:43:00Z">
              <w:tcPr>
                <w:tcW w:w="923" w:type="dxa"/>
                <w:vMerge/>
                <w:shd w:val="clear" w:color="auto" w:fill="auto"/>
              </w:tcPr>
            </w:tcPrChange>
          </w:tcPr>
          <w:p w14:paraId="18E3CE1E"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5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352" w:author="Yasser Syed" w:date="2019-07-30T14:43:00Z">
              <w:tcPr>
                <w:tcW w:w="900" w:type="dxa"/>
                <w:vMerge/>
                <w:shd w:val="clear" w:color="auto" w:fill="auto"/>
              </w:tcPr>
            </w:tcPrChange>
          </w:tcPr>
          <w:p w14:paraId="76670779"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5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354" w:author="Yasser Syed" w:date="2019-07-30T14:43:00Z">
              <w:tcPr>
                <w:tcW w:w="990" w:type="dxa"/>
                <w:shd w:val="clear" w:color="auto" w:fill="auto"/>
              </w:tcPr>
            </w:tcPrChange>
          </w:tcPr>
          <w:p w14:paraId="69969E19"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55"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Pr>
                <w:rFonts w:eastAsia="Yu Mincho"/>
                <w:sz w:val="18"/>
                <w:szCs w:val="16"/>
                <w:lang w:eastAsia="zh-CN"/>
              </w:rPr>
              <w:t>IC</w:t>
            </w:r>
            <w:r w:rsidRPr="0058106C">
              <w:rPr>
                <w:rFonts w:eastAsia="Yu Mincho"/>
                <w:sz w:val="18"/>
                <w:szCs w:val="16"/>
                <w:vertAlign w:val="subscript"/>
                <w:lang w:eastAsia="zh-CN"/>
              </w:rPr>
              <w:t>T</w:t>
            </w:r>
            <w:r>
              <w:rPr>
                <w:rFonts w:eastAsia="Yu Mincho"/>
                <w:sz w:val="18"/>
                <w:szCs w:val="16"/>
                <w:lang w:eastAsia="zh-CN"/>
              </w:rPr>
              <w:t>C</w:t>
            </w:r>
            <w:r w:rsidRPr="0058106C">
              <w:rPr>
                <w:rFonts w:eastAsia="Yu Mincho"/>
                <w:sz w:val="18"/>
                <w:szCs w:val="16"/>
                <w:vertAlign w:val="subscript"/>
                <w:lang w:eastAsia="zh-CN"/>
              </w:rPr>
              <w:t>P</w:t>
            </w:r>
          </w:p>
        </w:tc>
        <w:tc>
          <w:tcPr>
            <w:tcW w:w="810" w:type="dxa"/>
            <w:shd w:val="clear" w:color="auto" w:fill="auto"/>
            <w:vAlign w:val="center"/>
            <w:tcPrChange w:id="356" w:author="Yasser Syed" w:date="2019-07-30T14:43:00Z">
              <w:tcPr>
                <w:tcW w:w="810" w:type="dxa"/>
                <w:shd w:val="clear" w:color="auto" w:fill="auto"/>
              </w:tcPr>
            </w:tcPrChange>
          </w:tcPr>
          <w:p w14:paraId="523C09B6"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5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Pr>
                <w:rFonts w:eastAsia="Yu Mincho"/>
                <w:sz w:val="18"/>
                <w:szCs w:val="16"/>
                <w:lang w:eastAsia="zh-CN"/>
              </w:rPr>
              <w:t>Narrow</w:t>
            </w:r>
          </w:p>
        </w:tc>
        <w:tc>
          <w:tcPr>
            <w:tcW w:w="1890" w:type="dxa"/>
            <w:shd w:val="clear" w:color="auto" w:fill="auto"/>
            <w:vAlign w:val="center"/>
            <w:tcPrChange w:id="358" w:author="Yasser Syed" w:date="2019-07-30T14:43:00Z">
              <w:tcPr>
                <w:tcW w:w="1890" w:type="dxa"/>
                <w:shd w:val="clear" w:color="auto" w:fill="auto"/>
              </w:tcPr>
            </w:tcPrChange>
          </w:tcPr>
          <w:p w14:paraId="644D62C8"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5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Co-sited (ChromaLocType = 2)</w:t>
            </w:r>
          </w:p>
        </w:tc>
      </w:tr>
      <w:tr w:rsidR="00767691" w:rsidRPr="000456B4" w14:paraId="7A801677" w14:textId="77777777" w:rsidTr="00966F0F">
        <w:tc>
          <w:tcPr>
            <w:tcW w:w="625" w:type="dxa"/>
            <w:vMerge/>
            <w:shd w:val="clear" w:color="auto" w:fill="auto"/>
            <w:tcPrChange w:id="360" w:author="Yasser Syed" w:date="2019-07-30T14:43:00Z">
              <w:tcPr>
                <w:tcW w:w="576" w:type="dxa"/>
                <w:vMerge/>
                <w:shd w:val="clear" w:color="auto" w:fill="auto"/>
              </w:tcPr>
            </w:tcPrChange>
          </w:tcPr>
          <w:p w14:paraId="57F2B36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Change w:id="361" w:author="Yasser Syed" w:date="2019-07-30T14:43:00Z">
              <w:tcPr>
                <w:tcW w:w="1782" w:type="dxa"/>
                <w:shd w:val="clear" w:color="auto" w:fill="auto"/>
                <w:vAlign w:val="center"/>
              </w:tcPr>
            </w:tcPrChange>
          </w:tcPr>
          <w:p w14:paraId="14D98682" w14:textId="77777777" w:rsidR="00767691" w:rsidRPr="000456B4" w:rsidRDefault="00767691">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Change w:id="36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bCs/>
                <w:color w:val="000000"/>
                <w:sz w:val="18"/>
                <w:szCs w:val="16"/>
                <w:lang w:eastAsia="zh-CN"/>
              </w:rPr>
              <w:t>BT2100_PQ_RGB</w:t>
            </w:r>
          </w:p>
        </w:tc>
        <w:tc>
          <w:tcPr>
            <w:tcW w:w="787" w:type="dxa"/>
            <w:vMerge/>
            <w:shd w:val="clear" w:color="auto" w:fill="auto"/>
            <w:vAlign w:val="center"/>
            <w:tcPrChange w:id="363" w:author="Yasser Syed" w:date="2019-07-30T14:43:00Z">
              <w:tcPr>
                <w:tcW w:w="787" w:type="dxa"/>
                <w:vMerge/>
                <w:shd w:val="clear" w:color="auto" w:fill="auto"/>
              </w:tcPr>
            </w:tcPrChange>
          </w:tcPr>
          <w:p w14:paraId="7809E803"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64"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shd w:val="clear" w:color="auto" w:fill="auto"/>
            <w:vAlign w:val="center"/>
            <w:tcPrChange w:id="365" w:author="Yasser Syed" w:date="2019-07-30T14:43:00Z">
              <w:tcPr>
                <w:tcW w:w="990" w:type="dxa"/>
                <w:vMerge/>
                <w:shd w:val="clear" w:color="auto" w:fill="auto"/>
              </w:tcPr>
            </w:tcPrChange>
          </w:tcPr>
          <w:p w14:paraId="2F16C389"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6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23" w:type="dxa"/>
            <w:vMerge/>
            <w:shd w:val="clear" w:color="auto" w:fill="auto"/>
            <w:vAlign w:val="center"/>
            <w:tcPrChange w:id="367" w:author="Yasser Syed" w:date="2019-07-30T14:43:00Z">
              <w:tcPr>
                <w:tcW w:w="923" w:type="dxa"/>
                <w:vMerge/>
                <w:shd w:val="clear" w:color="auto" w:fill="auto"/>
              </w:tcPr>
            </w:tcPrChange>
          </w:tcPr>
          <w:p w14:paraId="17582FC5"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68"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369" w:author="Yasser Syed" w:date="2019-07-30T14:43:00Z">
              <w:tcPr>
                <w:tcW w:w="900" w:type="dxa"/>
                <w:vMerge/>
                <w:shd w:val="clear" w:color="auto" w:fill="auto"/>
              </w:tcPr>
            </w:tcPrChange>
          </w:tcPr>
          <w:p w14:paraId="2D2D599B"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70"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371" w:author="Yasser Syed" w:date="2019-07-30T14:43:00Z">
              <w:tcPr>
                <w:tcW w:w="990" w:type="dxa"/>
                <w:shd w:val="clear" w:color="auto" w:fill="auto"/>
              </w:tcPr>
            </w:tcPrChange>
          </w:tcPr>
          <w:p w14:paraId="3FD35C43"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7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R′G′B′</w:t>
            </w:r>
          </w:p>
        </w:tc>
        <w:tc>
          <w:tcPr>
            <w:tcW w:w="810" w:type="dxa"/>
            <w:shd w:val="clear" w:color="auto" w:fill="auto"/>
            <w:vAlign w:val="center"/>
            <w:tcPrChange w:id="373" w:author="Yasser Syed" w:date="2019-07-30T14:43:00Z">
              <w:tcPr>
                <w:tcW w:w="810" w:type="dxa"/>
                <w:shd w:val="clear" w:color="auto" w:fill="auto"/>
              </w:tcPr>
            </w:tcPrChange>
          </w:tcPr>
          <w:p w14:paraId="2A873EB9"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74"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Narrow</w:t>
            </w:r>
          </w:p>
        </w:tc>
        <w:tc>
          <w:tcPr>
            <w:tcW w:w="1890" w:type="dxa"/>
            <w:shd w:val="clear" w:color="auto" w:fill="auto"/>
            <w:vAlign w:val="center"/>
            <w:tcPrChange w:id="375" w:author="Yasser Syed" w:date="2019-07-30T14:43:00Z">
              <w:tcPr>
                <w:tcW w:w="1890" w:type="dxa"/>
                <w:shd w:val="clear" w:color="auto" w:fill="auto"/>
              </w:tcPr>
            </w:tcPrChange>
          </w:tcPr>
          <w:p w14:paraId="217E0485"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7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N/A</w:t>
            </w:r>
          </w:p>
        </w:tc>
      </w:tr>
      <w:tr w:rsidR="00767691" w:rsidRPr="000456B4" w14:paraId="368EF2F4" w14:textId="77777777" w:rsidTr="00966F0F">
        <w:tc>
          <w:tcPr>
            <w:tcW w:w="625" w:type="dxa"/>
            <w:vMerge/>
            <w:shd w:val="clear" w:color="auto" w:fill="auto"/>
            <w:tcPrChange w:id="377" w:author="Yasser Syed" w:date="2019-07-30T14:43:00Z">
              <w:tcPr>
                <w:tcW w:w="576" w:type="dxa"/>
                <w:vMerge/>
                <w:shd w:val="clear" w:color="auto" w:fill="auto"/>
              </w:tcPr>
            </w:tcPrChange>
          </w:tcPr>
          <w:p w14:paraId="1EEABD4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Change w:id="378" w:author="Yasser Syed" w:date="2019-07-30T14:43:00Z">
              <w:tcPr>
                <w:tcW w:w="1782" w:type="dxa"/>
                <w:shd w:val="clear" w:color="auto" w:fill="auto"/>
                <w:vAlign w:val="center"/>
              </w:tcPr>
            </w:tcPrChange>
          </w:tcPr>
          <w:p w14:paraId="2E6B415A" w14:textId="77777777" w:rsidR="00767691" w:rsidRPr="000456B4" w:rsidRDefault="00767691">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Change w:id="37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bCs/>
                <w:color w:val="000000"/>
                <w:sz w:val="18"/>
                <w:szCs w:val="16"/>
                <w:lang w:eastAsia="zh-CN"/>
              </w:rPr>
              <w:t>BT2100_HLG_YCC</w:t>
            </w:r>
          </w:p>
        </w:tc>
        <w:tc>
          <w:tcPr>
            <w:tcW w:w="787" w:type="dxa"/>
            <w:vMerge/>
            <w:shd w:val="clear" w:color="auto" w:fill="auto"/>
            <w:vAlign w:val="center"/>
            <w:tcPrChange w:id="380" w:author="Yasser Syed" w:date="2019-07-30T14:43:00Z">
              <w:tcPr>
                <w:tcW w:w="787" w:type="dxa"/>
                <w:vMerge/>
                <w:shd w:val="clear" w:color="auto" w:fill="auto"/>
              </w:tcPr>
            </w:tcPrChange>
          </w:tcPr>
          <w:p w14:paraId="63B6F242"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8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shd w:val="clear" w:color="auto" w:fill="auto"/>
            <w:vAlign w:val="center"/>
            <w:tcPrChange w:id="382" w:author="Yasser Syed" w:date="2019-07-30T14:43:00Z">
              <w:tcPr>
                <w:tcW w:w="990" w:type="dxa"/>
                <w:vMerge/>
                <w:shd w:val="clear" w:color="auto" w:fill="auto"/>
              </w:tcPr>
            </w:tcPrChange>
          </w:tcPr>
          <w:p w14:paraId="7C78C2A3"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8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23" w:type="dxa"/>
            <w:vMerge/>
            <w:shd w:val="clear" w:color="auto" w:fill="auto"/>
            <w:vAlign w:val="center"/>
            <w:tcPrChange w:id="384" w:author="Yasser Syed" w:date="2019-07-30T14:43:00Z">
              <w:tcPr>
                <w:tcW w:w="923" w:type="dxa"/>
                <w:vMerge/>
                <w:shd w:val="clear" w:color="auto" w:fill="auto"/>
              </w:tcPr>
            </w:tcPrChange>
          </w:tcPr>
          <w:p w14:paraId="3FCFE04D"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85"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val="restart"/>
            <w:shd w:val="clear" w:color="auto" w:fill="auto"/>
            <w:vAlign w:val="center"/>
            <w:tcPrChange w:id="386" w:author="Yasser Syed" w:date="2019-07-30T14:43:00Z">
              <w:tcPr>
                <w:tcW w:w="900" w:type="dxa"/>
                <w:vMerge w:val="restart"/>
                <w:shd w:val="clear" w:color="auto" w:fill="auto"/>
              </w:tcPr>
            </w:tcPrChange>
          </w:tcPr>
          <w:p w14:paraId="24DCB1D5"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8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HLG</w:t>
            </w:r>
          </w:p>
        </w:tc>
        <w:tc>
          <w:tcPr>
            <w:tcW w:w="990" w:type="dxa"/>
            <w:shd w:val="clear" w:color="auto" w:fill="auto"/>
            <w:vAlign w:val="center"/>
            <w:tcPrChange w:id="388" w:author="Yasser Syed" w:date="2019-07-30T14:43:00Z">
              <w:tcPr>
                <w:tcW w:w="990" w:type="dxa"/>
                <w:shd w:val="clear" w:color="auto" w:fill="auto"/>
              </w:tcPr>
            </w:tcPrChange>
          </w:tcPr>
          <w:p w14:paraId="419EF346" w14:textId="77777777" w:rsidR="00767691" w:rsidRPr="00CF61E9"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8"/>
                <w:lang w:eastAsia="zh-CN"/>
              </w:rPr>
              <w:pPrChange w:id="38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DC62C9">
              <w:rPr>
                <w:sz w:val="18"/>
                <w:szCs w:val="18"/>
              </w:rPr>
              <w:t>Y′CbCr</w:t>
            </w:r>
          </w:p>
        </w:tc>
        <w:tc>
          <w:tcPr>
            <w:tcW w:w="810" w:type="dxa"/>
            <w:shd w:val="clear" w:color="auto" w:fill="auto"/>
            <w:vAlign w:val="center"/>
            <w:tcPrChange w:id="390" w:author="Yasser Syed" w:date="2019-07-30T14:43:00Z">
              <w:tcPr>
                <w:tcW w:w="810" w:type="dxa"/>
                <w:shd w:val="clear" w:color="auto" w:fill="auto"/>
              </w:tcPr>
            </w:tcPrChange>
          </w:tcPr>
          <w:p w14:paraId="09E7956E"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9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Narrow</w:t>
            </w:r>
          </w:p>
        </w:tc>
        <w:tc>
          <w:tcPr>
            <w:tcW w:w="1890" w:type="dxa"/>
            <w:shd w:val="clear" w:color="auto" w:fill="auto"/>
            <w:vAlign w:val="center"/>
            <w:tcPrChange w:id="392" w:author="Yasser Syed" w:date="2019-07-30T14:43:00Z">
              <w:tcPr>
                <w:tcW w:w="1890" w:type="dxa"/>
                <w:shd w:val="clear" w:color="auto" w:fill="auto"/>
              </w:tcPr>
            </w:tcPrChange>
          </w:tcPr>
          <w:p w14:paraId="145C5E00" w14:textId="77777777" w:rsidR="00767691" w:rsidRPr="000456B4" w:rsidRDefault="00767691">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9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Co-sited (ChromaLocType = 2)</w:t>
            </w:r>
          </w:p>
        </w:tc>
      </w:tr>
      <w:tr w:rsidR="00767691" w:rsidRPr="000456B4" w14:paraId="3C4B81F7" w14:textId="77777777" w:rsidTr="00966F0F">
        <w:trPr>
          <w:trHeight w:val="71"/>
          <w:trPrChange w:id="394" w:author="Yasser Syed" w:date="2019-07-30T14:43:00Z">
            <w:trPr>
              <w:trHeight w:val="71"/>
            </w:trPr>
          </w:trPrChange>
        </w:trPr>
        <w:tc>
          <w:tcPr>
            <w:tcW w:w="625" w:type="dxa"/>
            <w:vMerge/>
            <w:shd w:val="clear" w:color="auto" w:fill="auto"/>
            <w:tcPrChange w:id="395" w:author="Yasser Syed" w:date="2019-07-30T14:43:00Z">
              <w:tcPr>
                <w:tcW w:w="576" w:type="dxa"/>
                <w:vMerge/>
                <w:shd w:val="clear" w:color="auto" w:fill="auto"/>
              </w:tcPr>
            </w:tcPrChange>
          </w:tcPr>
          <w:p w14:paraId="250B4306"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Change w:id="396" w:author="Yasser Syed" w:date="2019-07-30T14:43:00Z">
              <w:tcPr>
                <w:tcW w:w="1782" w:type="dxa"/>
                <w:shd w:val="clear" w:color="auto" w:fill="auto"/>
                <w:vAlign w:val="center"/>
              </w:tcPr>
            </w:tcPrChange>
          </w:tcPr>
          <w:p w14:paraId="3C17027D" w14:textId="77777777" w:rsidR="00767691" w:rsidRPr="000456B4" w:rsidRDefault="00767691">
            <w:pPr>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Change w:id="397" w:author="Yasser Syed" w:date="2019-07-30T16:12:00Z">
                <w:pPr>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bCs/>
                <w:color w:val="000000"/>
                <w:sz w:val="18"/>
                <w:szCs w:val="16"/>
                <w:lang w:eastAsia="zh-CN"/>
              </w:rPr>
              <w:t>BT2100_HLG_RGB</w:t>
            </w:r>
          </w:p>
        </w:tc>
        <w:tc>
          <w:tcPr>
            <w:tcW w:w="787" w:type="dxa"/>
            <w:vMerge/>
            <w:shd w:val="clear" w:color="auto" w:fill="auto"/>
            <w:vAlign w:val="center"/>
            <w:tcPrChange w:id="398" w:author="Yasser Syed" w:date="2019-07-30T14:43:00Z">
              <w:tcPr>
                <w:tcW w:w="787" w:type="dxa"/>
                <w:vMerge/>
                <w:shd w:val="clear" w:color="auto" w:fill="auto"/>
              </w:tcPr>
            </w:tcPrChange>
          </w:tcPr>
          <w:p w14:paraId="59C74FEC" w14:textId="77777777" w:rsidR="00767691" w:rsidRPr="000456B4" w:rsidRDefault="00767691">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399" w:author="Yasser Syed" w:date="2019-07-30T16:12:00Z">
                <w:pPr>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shd w:val="clear" w:color="auto" w:fill="auto"/>
            <w:vAlign w:val="center"/>
            <w:tcPrChange w:id="400" w:author="Yasser Syed" w:date="2019-07-30T14:43:00Z">
              <w:tcPr>
                <w:tcW w:w="990" w:type="dxa"/>
                <w:vMerge/>
                <w:shd w:val="clear" w:color="auto" w:fill="auto"/>
              </w:tcPr>
            </w:tcPrChange>
          </w:tcPr>
          <w:p w14:paraId="4E51FAC2" w14:textId="77777777" w:rsidR="00767691" w:rsidRPr="000456B4" w:rsidRDefault="00767691">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401" w:author="Yasser Syed" w:date="2019-07-30T16:12:00Z">
                <w:pPr>
                  <w:tabs>
                    <w:tab w:val="clear" w:pos="794"/>
                    <w:tab w:val="clear" w:pos="1191"/>
                    <w:tab w:val="clear" w:pos="1588"/>
                    <w:tab w:val="clear" w:pos="1985"/>
                  </w:tabs>
                  <w:overflowPunct/>
                  <w:autoSpaceDE/>
                  <w:autoSpaceDN/>
                  <w:adjustRightInd/>
                  <w:spacing w:before="60" w:after="60"/>
                  <w:jc w:val="left"/>
                  <w:textAlignment w:val="auto"/>
                </w:pPr>
              </w:pPrChange>
            </w:pPr>
          </w:p>
        </w:tc>
        <w:tc>
          <w:tcPr>
            <w:tcW w:w="923" w:type="dxa"/>
            <w:vMerge/>
            <w:shd w:val="clear" w:color="auto" w:fill="auto"/>
            <w:vAlign w:val="center"/>
            <w:tcPrChange w:id="402" w:author="Yasser Syed" w:date="2019-07-30T14:43:00Z">
              <w:tcPr>
                <w:tcW w:w="923" w:type="dxa"/>
                <w:vMerge/>
                <w:shd w:val="clear" w:color="auto" w:fill="auto"/>
              </w:tcPr>
            </w:tcPrChange>
          </w:tcPr>
          <w:p w14:paraId="3A0DBF24" w14:textId="77777777" w:rsidR="00767691" w:rsidRPr="000456B4" w:rsidRDefault="00767691">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403" w:author="Yasser Syed" w:date="2019-07-30T16:12:00Z">
                <w:pPr>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404" w:author="Yasser Syed" w:date="2019-07-30T14:43:00Z">
              <w:tcPr>
                <w:tcW w:w="900" w:type="dxa"/>
                <w:vMerge/>
                <w:shd w:val="clear" w:color="auto" w:fill="auto"/>
              </w:tcPr>
            </w:tcPrChange>
          </w:tcPr>
          <w:p w14:paraId="3C6A99AD" w14:textId="77777777" w:rsidR="00767691" w:rsidRPr="000456B4" w:rsidRDefault="00767691">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405" w:author="Yasser Syed" w:date="2019-07-30T16:12:00Z">
                <w:pPr>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406" w:author="Yasser Syed" w:date="2019-07-30T14:43:00Z">
              <w:tcPr>
                <w:tcW w:w="990" w:type="dxa"/>
                <w:shd w:val="clear" w:color="auto" w:fill="auto"/>
              </w:tcPr>
            </w:tcPrChange>
          </w:tcPr>
          <w:p w14:paraId="60965444" w14:textId="77777777" w:rsidR="00767691" w:rsidRPr="000456B4" w:rsidRDefault="00767691">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407" w:author="Yasser Syed" w:date="2019-07-30T16:12:00Z">
                <w:pPr>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R′G′B′</w:t>
            </w:r>
          </w:p>
        </w:tc>
        <w:tc>
          <w:tcPr>
            <w:tcW w:w="810" w:type="dxa"/>
            <w:shd w:val="clear" w:color="auto" w:fill="auto"/>
            <w:vAlign w:val="center"/>
            <w:tcPrChange w:id="408" w:author="Yasser Syed" w:date="2019-07-30T14:43:00Z">
              <w:tcPr>
                <w:tcW w:w="810" w:type="dxa"/>
                <w:shd w:val="clear" w:color="auto" w:fill="auto"/>
              </w:tcPr>
            </w:tcPrChange>
          </w:tcPr>
          <w:p w14:paraId="022BAD6B" w14:textId="77777777" w:rsidR="00767691" w:rsidRPr="000456B4" w:rsidRDefault="00767691">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409" w:author="Yasser Syed" w:date="2019-07-30T16:12:00Z">
                <w:pPr>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Narrow</w:t>
            </w:r>
          </w:p>
        </w:tc>
        <w:tc>
          <w:tcPr>
            <w:tcW w:w="1890" w:type="dxa"/>
            <w:shd w:val="clear" w:color="auto" w:fill="auto"/>
            <w:vAlign w:val="center"/>
            <w:tcPrChange w:id="410" w:author="Yasser Syed" w:date="2019-07-30T14:43:00Z">
              <w:tcPr>
                <w:tcW w:w="1890" w:type="dxa"/>
                <w:shd w:val="clear" w:color="auto" w:fill="auto"/>
              </w:tcPr>
            </w:tcPrChange>
          </w:tcPr>
          <w:p w14:paraId="60A886E2" w14:textId="77777777" w:rsidR="00767691" w:rsidRPr="000456B4" w:rsidRDefault="00767691">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Change w:id="411" w:author="Yasser Syed" w:date="2019-07-30T16:12:00Z">
                <w:pPr>
                  <w:tabs>
                    <w:tab w:val="clear" w:pos="794"/>
                    <w:tab w:val="clear" w:pos="1191"/>
                    <w:tab w:val="clear" w:pos="1588"/>
                    <w:tab w:val="clear" w:pos="1985"/>
                  </w:tabs>
                  <w:overflowPunct/>
                  <w:autoSpaceDE/>
                  <w:autoSpaceDN/>
                  <w:adjustRightInd/>
                  <w:spacing w:before="60" w:after="60"/>
                  <w:jc w:val="left"/>
                  <w:textAlignment w:val="auto"/>
                </w:pPr>
              </w:pPrChange>
            </w:pPr>
            <w:r w:rsidRPr="000456B4">
              <w:rPr>
                <w:rFonts w:eastAsia="Yu Mincho"/>
                <w:sz w:val="18"/>
                <w:szCs w:val="16"/>
                <w:lang w:eastAsia="zh-CN"/>
              </w:rPr>
              <w:t>N/A</w:t>
            </w:r>
          </w:p>
        </w:tc>
      </w:tr>
    </w:tbl>
    <w:p w14:paraId="5FBB5CC5" w14:textId="77777777" w:rsidR="00767691" w:rsidRPr="00B04EEB" w:rsidRDefault="00767691" w:rsidP="00095B34">
      <w:pPr>
        <w:rPr>
          <w:rFonts w:eastAsia="SimSun"/>
        </w:rPr>
      </w:pPr>
    </w:p>
    <w:p w14:paraId="61A84050" w14:textId="34617ACF" w:rsidR="00062832" w:rsidRPr="00374CBE" w:rsidRDefault="005A68C6" w:rsidP="00D947BC">
      <w:r w:rsidRPr="00374CBE">
        <w:t xml:space="preserve">In this document, as in </w:t>
      </w:r>
      <w:r w:rsidR="00062832" w:rsidRPr="00374CBE">
        <w:t xml:space="preserve">various industry groups such as </w:t>
      </w:r>
      <w:proofErr w:type="spellStart"/>
      <w:r w:rsidR="00062832" w:rsidRPr="00374CBE">
        <w:t>UltraHD</w:t>
      </w:r>
      <w:proofErr w:type="spellEnd"/>
      <w:r w:rsidR="00062832" w:rsidRPr="00374CBE">
        <w:t xml:space="preserve"> Forum, EBU</w:t>
      </w:r>
      <w:ins w:id="412" w:author="Yasser Syed" w:date="2019-07-30T16:59:00Z">
        <w:r w:rsidR="007A569E">
          <w:t>,</w:t>
        </w:r>
      </w:ins>
      <w:r w:rsidR="00062832" w:rsidRPr="00374CBE">
        <w:t xml:space="preserve"> and DVB</w:t>
      </w:r>
      <w:r w:rsidRPr="00374CBE">
        <w:t>, UHD applications are considered as those</w:t>
      </w:r>
      <w:r w:rsidR="00062832" w:rsidRPr="00374CBE">
        <w:t xml:space="preserve"> hav</w:t>
      </w:r>
      <w:r w:rsidRPr="00374CBE">
        <w:t>ing</w:t>
      </w:r>
      <w:r w:rsidR="00062832" w:rsidRPr="00374CBE">
        <w:t xml:space="preserve"> at least one major property greater than HD (</w:t>
      </w:r>
      <w:r w:rsidR="00D039F7" w:rsidRPr="00374CBE">
        <w:t>Recommendation</w:t>
      </w:r>
      <w:r w:rsidRPr="00374CBE">
        <w:t xml:space="preserve"> ITU-R </w:t>
      </w:r>
      <w:r w:rsidR="00062832" w:rsidRPr="00374CBE">
        <w:t>BT.709)</w:t>
      </w:r>
      <w:r w:rsidRPr="00374CBE">
        <w:t>,</w:t>
      </w:r>
      <w:r w:rsidR="00062832" w:rsidRPr="00374CBE">
        <w:t xml:space="preserve"> such as colour gamut, resolution, dynamic range, or frame rate (e.g.</w:t>
      </w:r>
      <w:r w:rsidRPr="00374CBE">
        <w:t>,</w:t>
      </w:r>
      <w:r w:rsidR="00062832" w:rsidRPr="00374CBE">
        <w:t xml:space="preserve"> 1080p60 HDR/WCG</w:t>
      </w:r>
      <w:r w:rsidRPr="00374CBE">
        <w:t xml:space="preserve"> is considered UHD herein</w:t>
      </w:r>
      <w:r w:rsidR="00062832" w:rsidRPr="00374CBE">
        <w:t>)</w:t>
      </w:r>
      <w:r w:rsidRPr="00374CBE">
        <w:t>.</w:t>
      </w:r>
    </w:p>
    <w:p w14:paraId="0EB82C1C" w14:textId="65C01F5E" w:rsidR="00062832" w:rsidRDefault="00062832" w:rsidP="00D947BC">
      <w:r w:rsidRPr="00374CBE">
        <w:t xml:space="preserve">Carriage formats for colour properties in each domain (capture, production, production distribution, </w:t>
      </w:r>
      <w:r w:rsidR="005A68C6" w:rsidRPr="00374CBE">
        <w:t xml:space="preserve">and </w:t>
      </w:r>
      <w:r w:rsidRPr="00374CBE">
        <w:t xml:space="preserve">service distribution) contain the same payload but in different wrappers. In the capture and production domains, the colour </w:t>
      </w:r>
      <w:ins w:id="413" w:author="Yasser Syed" w:date="2019-07-07T03:52:00Z">
        <w:r w:rsidR="007C5DBC">
          <w:t>coding characteristics</w:t>
        </w:r>
      </w:ins>
      <w:del w:id="414" w:author="Yasser Syed" w:date="2019-07-07T03:52:00Z">
        <w:r w:rsidRPr="00374CBE" w:rsidDel="007C5DBC">
          <w:delText>property</w:delText>
        </w:r>
      </w:del>
      <w:r w:rsidRPr="00374CBE">
        <w:t xml:space="preserve"> information can be carried in an MXF wrapper using a generic picture essence descriptor as specified by Annex</w:t>
      </w:r>
      <w:r w:rsidR="005A68C6" w:rsidRPr="00374CBE">
        <w:t> </w:t>
      </w:r>
      <w:r w:rsidRPr="00374CBE">
        <w:t xml:space="preserve">C of SMPTE ST 2067-21. Colour </w:t>
      </w:r>
      <w:ins w:id="415" w:author="Yasser Syed" w:date="2019-07-07T03:52:00Z">
        <w:r w:rsidR="0077519D">
          <w:t>coding characteristics</w:t>
        </w:r>
      </w:ins>
      <w:del w:id="416" w:author="Yasser Syed" w:date="2019-07-07T03:52:00Z">
        <w:r w:rsidRPr="00374CBE" w:rsidDel="007C5DBC">
          <w:delText>volume</w:delText>
        </w:r>
      </w:del>
      <w:r w:rsidRPr="00374CBE">
        <w:t xml:space="preserve"> information in the distribution domain can be carried within the video stream as syntax information in the selected video format such as HEVC</w:t>
      </w:r>
      <w:r w:rsidR="005A68C6" w:rsidRPr="00374CBE">
        <w:t>, AVC, or MPEG-2</w:t>
      </w:r>
      <w:r w:rsidRPr="00374CBE">
        <w:t xml:space="preserve"> through VUI </w:t>
      </w:r>
      <w:r w:rsidR="005A68C6" w:rsidRPr="00374CBE">
        <w:t>or equivalent syntax</w:t>
      </w:r>
      <w:r w:rsidRPr="00374CBE">
        <w:t xml:space="preserve">. The full and narrow range </w:t>
      </w:r>
      <w:r w:rsidR="00AC4A1F" w:rsidRPr="00374CBE">
        <w:t>scaling</w:t>
      </w:r>
      <w:r w:rsidRPr="00374CBE">
        <w:t xml:space="preserve"> video property is not carried explicitly in all technologies and may need to be taken implicitly </w:t>
      </w:r>
      <w:r w:rsidR="005A68C6" w:rsidRPr="00374CBE">
        <w:t xml:space="preserve">or </w:t>
      </w:r>
      <w:r w:rsidRPr="00374CBE">
        <w:t xml:space="preserve">through </w:t>
      </w:r>
      <w:r w:rsidR="005A68C6" w:rsidRPr="00374CBE">
        <w:t>a</w:t>
      </w:r>
      <w:r w:rsidRPr="00374CBE">
        <w:t xml:space="preserve"> system identifier. In common practice, Y′CbCr colour representation uses narrow</w:t>
      </w:r>
      <w:r w:rsidR="005A68C6" w:rsidRPr="00374CBE">
        <w:t xml:space="preserve"> </w:t>
      </w:r>
      <w:r w:rsidRPr="00374CBE">
        <w:t>range</w:t>
      </w:r>
      <w:r w:rsidR="005A68C6" w:rsidRPr="00374CBE">
        <w:t xml:space="preserve"> </w:t>
      </w:r>
      <w:r w:rsidRPr="00374CBE">
        <w:t>scaled levels.</w:t>
      </w:r>
    </w:p>
    <w:p w14:paraId="4480F7CD" w14:textId="446D55BC" w:rsidR="00767691" w:rsidRDefault="00767691" w:rsidP="00767691">
      <w:r>
        <w:t xml:space="preserve">In </w:t>
      </w:r>
      <w:r w:rsidRPr="003478C4">
        <w:fldChar w:fldCharType="begin"/>
      </w:r>
      <w:r w:rsidRPr="003478C4">
        <w:instrText xml:space="preserve"> REF _Ref4001599 \h </w:instrText>
      </w:r>
      <w:r w:rsidRPr="0058106C">
        <w:instrText xml:space="preserve"> \* MERGEFORMAT </w:instrText>
      </w:r>
      <w:r w:rsidRPr="003478C4">
        <w:fldChar w:fldCharType="separate"/>
      </w:r>
      <w:r w:rsidRPr="0058106C">
        <w:rPr>
          <w:bCs/>
        </w:rPr>
        <w:t xml:space="preserve">Table </w:t>
      </w:r>
      <w:r w:rsidRPr="0058106C">
        <w:rPr>
          <w:rFonts w:eastAsia="SimSun"/>
          <w:bCs/>
          <w:noProof/>
          <w:szCs w:val="24"/>
          <w:lang w:eastAsia="ja-JP"/>
        </w:rPr>
        <w:t>2</w:t>
      </w:r>
      <w:r w:rsidRPr="003478C4">
        <w:fldChar w:fldCharType="end"/>
      </w:r>
      <w:r>
        <w:t xml:space="preserve">, the type of baseband carriage of video signals over serial digital interfaces are </w:t>
      </w:r>
      <w:r w:rsidR="004E65AA">
        <w:t xml:space="preserve">listed, </w:t>
      </w:r>
      <w:r>
        <w:t>dependent on data rate limitations of the interface which are specified by the resolution of the video signal.</w:t>
      </w:r>
    </w:p>
    <w:p w14:paraId="22AF4B84" w14:textId="1C588917" w:rsidR="00767691" w:rsidRPr="004E65AA" w:rsidRDefault="00767691" w:rsidP="00095B34">
      <w:pPr>
        <w:pStyle w:val="TableNoTitle"/>
      </w:pPr>
      <w:bookmarkStart w:id="417" w:name="_Ref4001599"/>
      <w:r w:rsidRPr="004E65AA">
        <w:t xml:space="preserve">Table </w:t>
      </w:r>
      <w:r w:rsidRPr="004E65AA">
        <w:rPr>
          <w:rFonts w:eastAsia="SimSun"/>
          <w:szCs w:val="24"/>
          <w:lang w:eastAsia="ja-JP"/>
        </w:rPr>
        <w:fldChar w:fldCharType="begin"/>
      </w:r>
      <w:r w:rsidRPr="000B2ED5">
        <w:rPr>
          <w:rFonts w:eastAsia="SimSun"/>
          <w:szCs w:val="24"/>
          <w:lang w:eastAsia="ja-JP"/>
        </w:rPr>
        <w:instrText xml:space="preserve"> SEQ Table \* ARABIC </w:instrText>
      </w:r>
      <w:r w:rsidRPr="004E65AA">
        <w:rPr>
          <w:rFonts w:eastAsia="SimSun"/>
          <w:szCs w:val="24"/>
          <w:lang w:eastAsia="ja-JP"/>
        </w:rPr>
        <w:fldChar w:fldCharType="separate"/>
      </w:r>
      <w:r w:rsidR="004E65AA">
        <w:rPr>
          <w:rFonts w:eastAsia="SimSun"/>
          <w:noProof/>
          <w:szCs w:val="24"/>
          <w:lang w:eastAsia="ja-JP"/>
        </w:rPr>
        <w:t>2</w:t>
      </w:r>
      <w:r w:rsidRPr="004E65AA">
        <w:rPr>
          <w:rFonts w:eastAsia="SimSun"/>
          <w:szCs w:val="24"/>
          <w:lang w:eastAsia="ja-JP"/>
        </w:rPr>
        <w:fldChar w:fldCharType="end"/>
      </w:r>
      <w:bookmarkEnd w:id="417"/>
      <w:r w:rsidRPr="004E65AA">
        <w:t xml:space="preserve"> – Source format data (resolution) carriage over broadband SDI connections</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2965"/>
        <w:gridCol w:w="810"/>
        <w:gridCol w:w="810"/>
        <w:gridCol w:w="900"/>
        <w:gridCol w:w="900"/>
        <w:gridCol w:w="900"/>
        <w:gridCol w:w="900"/>
        <w:gridCol w:w="900"/>
        <w:gridCol w:w="895"/>
        <w:tblGridChange w:id="418">
          <w:tblGrid>
            <w:gridCol w:w="2965"/>
            <w:gridCol w:w="810"/>
            <w:gridCol w:w="810"/>
            <w:gridCol w:w="900"/>
            <w:gridCol w:w="900"/>
            <w:gridCol w:w="900"/>
            <w:gridCol w:w="900"/>
            <w:gridCol w:w="900"/>
            <w:gridCol w:w="895"/>
          </w:tblGrid>
        </w:tblGridChange>
      </w:tblGrid>
      <w:tr w:rsidR="00767691" w:rsidRPr="004E65AA" w14:paraId="2C796C28" w14:textId="77777777" w:rsidTr="00767691">
        <w:trPr>
          <w:trHeight w:val="147"/>
          <w:jc w:val="center"/>
        </w:trPr>
        <w:tc>
          <w:tcPr>
            <w:tcW w:w="2965" w:type="dxa"/>
            <w:shd w:val="clear" w:color="auto" w:fill="auto"/>
          </w:tcPr>
          <w:p w14:paraId="65A2634F" w14:textId="77777777" w:rsidR="00767691" w:rsidRPr="004E65AA" w:rsidRDefault="00767691" w:rsidP="00095B34">
            <w:pPr>
              <w:keepNext/>
              <w:spacing w:before="60" w:after="60"/>
              <w:jc w:val="center"/>
              <w:rPr>
                <w:sz w:val="18"/>
                <w:szCs w:val="18"/>
              </w:rPr>
            </w:pPr>
            <w:r w:rsidRPr="004E65AA">
              <w:rPr>
                <w:sz w:val="18"/>
                <w:szCs w:val="18"/>
              </w:rPr>
              <w:t>Standard</w:t>
            </w:r>
          </w:p>
        </w:tc>
        <w:tc>
          <w:tcPr>
            <w:tcW w:w="7015" w:type="dxa"/>
            <w:gridSpan w:val="8"/>
            <w:shd w:val="clear" w:color="auto" w:fill="auto"/>
          </w:tcPr>
          <w:p w14:paraId="21C8B94C" w14:textId="77777777" w:rsidR="00767691" w:rsidRPr="004E65AA" w:rsidRDefault="00767691" w:rsidP="00095B34">
            <w:pPr>
              <w:keepNext/>
              <w:spacing w:before="60" w:after="60"/>
              <w:jc w:val="center"/>
              <w:rPr>
                <w:sz w:val="18"/>
                <w:szCs w:val="18"/>
              </w:rPr>
            </w:pPr>
            <w:r w:rsidRPr="004E65AA">
              <w:rPr>
                <w:sz w:val="18"/>
                <w:szCs w:val="18"/>
              </w:rPr>
              <w:t>Source format data (resolution)</w:t>
            </w:r>
          </w:p>
        </w:tc>
      </w:tr>
      <w:tr w:rsidR="00767691" w:rsidRPr="004E65AA" w14:paraId="75736953" w14:textId="77777777" w:rsidTr="00767691">
        <w:trPr>
          <w:trHeight w:val="192"/>
          <w:jc w:val="center"/>
        </w:trPr>
        <w:tc>
          <w:tcPr>
            <w:tcW w:w="2965" w:type="dxa"/>
            <w:shd w:val="clear" w:color="auto" w:fill="auto"/>
          </w:tcPr>
          <w:p w14:paraId="49370250" w14:textId="77777777" w:rsidR="00767691" w:rsidRPr="004E65AA" w:rsidRDefault="00767691" w:rsidP="00095B34">
            <w:pPr>
              <w:keepNext/>
              <w:spacing w:before="60" w:after="60"/>
              <w:jc w:val="left"/>
              <w:rPr>
                <w:sz w:val="18"/>
                <w:szCs w:val="18"/>
              </w:rPr>
            </w:pPr>
          </w:p>
        </w:tc>
        <w:tc>
          <w:tcPr>
            <w:tcW w:w="1620" w:type="dxa"/>
            <w:gridSpan w:val="2"/>
            <w:shd w:val="clear" w:color="auto" w:fill="auto"/>
          </w:tcPr>
          <w:p w14:paraId="5E609159" w14:textId="77777777" w:rsidR="00767691" w:rsidRPr="004E65AA" w:rsidRDefault="00767691" w:rsidP="00095B34">
            <w:pPr>
              <w:keepNext/>
              <w:spacing w:before="60" w:after="60"/>
              <w:jc w:val="center"/>
              <w:rPr>
                <w:sz w:val="18"/>
                <w:szCs w:val="18"/>
              </w:rPr>
            </w:pPr>
            <w:r w:rsidRPr="004E65AA">
              <w:rPr>
                <w:sz w:val="18"/>
                <w:szCs w:val="18"/>
              </w:rPr>
              <w:t>SD</w:t>
            </w:r>
          </w:p>
        </w:tc>
        <w:tc>
          <w:tcPr>
            <w:tcW w:w="2700" w:type="dxa"/>
            <w:gridSpan w:val="3"/>
            <w:shd w:val="clear" w:color="auto" w:fill="auto"/>
          </w:tcPr>
          <w:p w14:paraId="39B4FED1" w14:textId="77777777" w:rsidR="00767691" w:rsidRPr="000B2ED5" w:rsidRDefault="00767691" w:rsidP="00095B34">
            <w:pPr>
              <w:keepNext/>
              <w:spacing w:before="60" w:after="60"/>
              <w:jc w:val="center"/>
              <w:rPr>
                <w:sz w:val="18"/>
                <w:szCs w:val="18"/>
              </w:rPr>
            </w:pPr>
            <w:r w:rsidRPr="000B2ED5">
              <w:rPr>
                <w:sz w:val="18"/>
                <w:szCs w:val="18"/>
              </w:rPr>
              <w:t>HD</w:t>
            </w:r>
          </w:p>
        </w:tc>
        <w:tc>
          <w:tcPr>
            <w:tcW w:w="2695" w:type="dxa"/>
            <w:gridSpan w:val="3"/>
          </w:tcPr>
          <w:p w14:paraId="6FA05896" w14:textId="77777777" w:rsidR="00767691" w:rsidRPr="000B2ED5" w:rsidRDefault="00767691" w:rsidP="00095B34">
            <w:pPr>
              <w:keepNext/>
              <w:spacing w:before="60" w:after="60"/>
              <w:jc w:val="center"/>
              <w:rPr>
                <w:sz w:val="18"/>
                <w:szCs w:val="18"/>
              </w:rPr>
            </w:pPr>
            <w:r w:rsidRPr="000B2ED5">
              <w:rPr>
                <w:sz w:val="18"/>
                <w:szCs w:val="18"/>
              </w:rPr>
              <w:t>UHD</w:t>
            </w:r>
          </w:p>
        </w:tc>
      </w:tr>
      <w:tr w:rsidR="00767691" w:rsidRPr="004E65AA" w14:paraId="711E180A" w14:textId="77777777" w:rsidTr="00767691">
        <w:trPr>
          <w:trHeight w:val="192"/>
          <w:jc w:val="center"/>
        </w:trPr>
        <w:tc>
          <w:tcPr>
            <w:tcW w:w="2965" w:type="dxa"/>
            <w:shd w:val="clear" w:color="auto" w:fill="auto"/>
          </w:tcPr>
          <w:p w14:paraId="679C98A6" w14:textId="77777777" w:rsidR="00767691" w:rsidRPr="004E65AA" w:rsidRDefault="00767691" w:rsidP="00095B34">
            <w:pPr>
              <w:keepNext/>
              <w:spacing w:before="60" w:after="60"/>
              <w:jc w:val="left"/>
              <w:rPr>
                <w:sz w:val="18"/>
                <w:szCs w:val="18"/>
              </w:rPr>
            </w:pPr>
          </w:p>
        </w:tc>
        <w:tc>
          <w:tcPr>
            <w:tcW w:w="810" w:type="dxa"/>
            <w:shd w:val="clear" w:color="auto" w:fill="auto"/>
          </w:tcPr>
          <w:p w14:paraId="7D99101D" w14:textId="24660DD0" w:rsidR="00767691" w:rsidRPr="004E65AA" w:rsidRDefault="00767691" w:rsidP="00095B34">
            <w:pPr>
              <w:keepNext/>
              <w:spacing w:before="60" w:after="60"/>
              <w:jc w:val="center"/>
              <w:rPr>
                <w:sz w:val="18"/>
                <w:szCs w:val="18"/>
              </w:rPr>
            </w:pPr>
            <w:r w:rsidRPr="004E65AA">
              <w:rPr>
                <w:sz w:val="18"/>
                <w:szCs w:val="18"/>
              </w:rPr>
              <w:t>720</w:t>
            </w:r>
            <w:r w:rsidR="004E65AA" w:rsidRPr="00095B34">
              <w:rPr>
                <w:rFonts w:eastAsia="Yu Mincho"/>
                <w:sz w:val="18"/>
                <w:szCs w:val="18"/>
                <w:lang w:eastAsia="zh-CN"/>
              </w:rPr>
              <w:t>×</w:t>
            </w:r>
            <w:r w:rsidRPr="004E65AA">
              <w:rPr>
                <w:sz w:val="18"/>
                <w:szCs w:val="18"/>
              </w:rPr>
              <w:t>480</w:t>
            </w:r>
          </w:p>
        </w:tc>
        <w:tc>
          <w:tcPr>
            <w:tcW w:w="810" w:type="dxa"/>
            <w:shd w:val="clear" w:color="auto" w:fill="auto"/>
          </w:tcPr>
          <w:p w14:paraId="740C1361" w14:textId="1EF66519" w:rsidR="00767691" w:rsidRPr="004E65AA" w:rsidRDefault="00767691" w:rsidP="00095B34">
            <w:pPr>
              <w:keepNext/>
              <w:spacing w:before="60" w:after="60"/>
              <w:jc w:val="center"/>
              <w:rPr>
                <w:sz w:val="18"/>
                <w:szCs w:val="18"/>
              </w:rPr>
            </w:pPr>
            <w:r w:rsidRPr="004E65AA">
              <w:rPr>
                <w:sz w:val="18"/>
                <w:szCs w:val="18"/>
              </w:rPr>
              <w:t>720</w:t>
            </w:r>
            <w:r w:rsidR="004E65AA" w:rsidRPr="00095B34">
              <w:rPr>
                <w:rFonts w:eastAsia="Yu Mincho"/>
                <w:sz w:val="18"/>
                <w:szCs w:val="18"/>
                <w:lang w:eastAsia="zh-CN"/>
              </w:rPr>
              <w:t>×</w:t>
            </w:r>
            <w:r w:rsidRPr="004E65AA">
              <w:rPr>
                <w:sz w:val="18"/>
                <w:szCs w:val="18"/>
              </w:rPr>
              <w:t>576</w:t>
            </w:r>
          </w:p>
        </w:tc>
        <w:tc>
          <w:tcPr>
            <w:tcW w:w="900" w:type="dxa"/>
            <w:shd w:val="clear" w:color="auto" w:fill="auto"/>
          </w:tcPr>
          <w:p w14:paraId="0E507158" w14:textId="738F7C4F" w:rsidR="00767691" w:rsidRPr="004E65AA" w:rsidRDefault="00767691" w:rsidP="00095B34">
            <w:pPr>
              <w:keepNext/>
              <w:spacing w:before="60" w:after="60"/>
              <w:jc w:val="center"/>
              <w:rPr>
                <w:sz w:val="18"/>
                <w:szCs w:val="18"/>
              </w:rPr>
            </w:pPr>
            <w:r w:rsidRPr="004E65AA">
              <w:rPr>
                <w:sz w:val="18"/>
                <w:szCs w:val="18"/>
              </w:rPr>
              <w:t>1280</w:t>
            </w:r>
            <w:r w:rsidR="004E65AA" w:rsidRPr="00095B34">
              <w:rPr>
                <w:rFonts w:eastAsia="Yu Mincho"/>
                <w:sz w:val="18"/>
                <w:szCs w:val="18"/>
                <w:lang w:eastAsia="zh-CN"/>
              </w:rPr>
              <w:t>×</w:t>
            </w:r>
            <w:r w:rsidRPr="004E65AA">
              <w:rPr>
                <w:sz w:val="18"/>
                <w:szCs w:val="18"/>
              </w:rPr>
              <w:t>720</w:t>
            </w:r>
          </w:p>
        </w:tc>
        <w:tc>
          <w:tcPr>
            <w:tcW w:w="900" w:type="dxa"/>
            <w:shd w:val="clear" w:color="auto" w:fill="auto"/>
          </w:tcPr>
          <w:p w14:paraId="3F18EF3F" w14:textId="4F8F9C49" w:rsidR="00767691" w:rsidRPr="004E65AA" w:rsidRDefault="00767691" w:rsidP="00095B34">
            <w:pPr>
              <w:keepNext/>
              <w:spacing w:before="60" w:after="60"/>
              <w:jc w:val="center"/>
              <w:rPr>
                <w:sz w:val="18"/>
                <w:szCs w:val="18"/>
              </w:rPr>
            </w:pPr>
            <w:r w:rsidRPr="004E65AA">
              <w:rPr>
                <w:sz w:val="18"/>
                <w:szCs w:val="18"/>
              </w:rPr>
              <w:t>1920</w:t>
            </w:r>
            <w:r w:rsidR="004E65AA" w:rsidRPr="00095B34">
              <w:rPr>
                <w:rFonts w:eastAsia="Yu Mincho"/>
                <w:sz w:val="18"/>
                <w:szCs w:val="18"/>
                <w:lang w:eastAsia="zh-CN"/>
              </w:rPr>
              <w:t>×</w:t>
            </w:r>
            <w:r w:rsidRPr="004E65AA">
              <w:rPr>
                <w:sz w:val="18"/>
                <w:szCs w:val="18"/>
              </w:rPr>
              <w:t>1080</w:t>
            </w:r>
          </w:p>
        </w:tc>
        <w:tc>
          <w:tcPr>
            <w:tcW w:w="900" w:type="dxa"/>
            <w:shd w:val="clear" w:color="auto" w:fill="auto"/>
          </w:tcPr>
          <w:p w14:paraId="3A9F1928" w14:textId="60546ECD" w:rsidR="00767691" w:rsidRPr="004E65AA" w:rsidRDefault="00767691" w:rsidP="00095B34">
            <w:pPr>
              <w:keepNext/>
              <w:spacing w:before="60" w:after="60"/>
              <w:jc w:val="center"/>
              <w:rPr>
                <w:sz w:val="18"/>
                <w:szCs w:val="18"/>
              </w:rPr>
            </w:pPr>
            <w:r w:rsidRPr="004E65AA">
              <w:rPr>
                <w:sz w:val="18"/>
                <w:szCs w:val="18"/>
              </w:rPr>
              <w:t>2048</w:t>
            </w:r>
            <w:r w:rsidR="004E65AA" w:rsidRPr="00095B34">
              <w:rPr>
                <w:rFonts w:eastAsia="Yu Mincho"/>
                <w:sz w:val="18"/>
                <w:szCs w:val="18"/>
                <w:lang w:eastAsia="zh-CN"/>
              </w:rPr>
              <w:t>×</w:t>
            </w:r>
            <w:r w:rsidRPr="004E65AA">
              <w:rPr>
                <w:sz w:val="18"/>
                <w:szCs w:val="18"/>
              </w:rPr>
              <w:t>1080</w:t>
            </w:r>
          </w:p>
        </w:tc>
        <w:tc>
          <w:tcPr>
            <w:tcW w:w="900" w:type="dxa"/>
          </w:tcPr>
          <w:p w14:paraId="0494E223" w14:textId="000CDDB5" w:rsidR="00767691" w:rsidRPr="004E65AA" w:rsidRDefault="00767691" w:rsidP="00095B34">
            <w:pPr>
              <w:keepNext/>
              <w:spacing w:before="60" w:after="60"/>
              <w:jc w:val="center"/>
              <w:rPr>
                <w:sz w:val="18"/>
                <w:szCs w:val="18"/>
              </w:rPr>
            </w:pPr>
            <w:r w:rsidRPr="004E65AA">
              <w:rPr>
                <w:sz w:val="18"/>
                <w:szCs w:val="18"/>
              </w:rPr>
              <w:t>3840</w:t>
            </w:r>
            <w:r w:rsidR="004E65AA" w:rsidRPr="00095B34">
              <w:rPr>
                <w:rFonts w:eastAsia="Yu Mincho"/>
                <w:sz w:val="18"/>
                <w:szCs w:val="18"/>
                <w:lang w:eastAsia="zh-CN"/>
              </w:rPr>
              <w:t>×</w:t>
            </w:r>
            <w:r w:rsidRPr="004E65AA">
              <w:rPr>
                <w:sz w:val="18"/>
                <w:szCs w:val="18"/>
              </w:rPr>
              <w:t>2160</w:t>
            </w:r>
          </w:p>
        </w:tc>
        <w:tc>
          <w:tcPr>
            <w:tcW w:w="900" w:type="dxa"/>
          </w:tcPr>
          <w:p w14:paraId="5EB3FA95" w14:textId="4BEB8E95" w:rsidR="00767691" w:rsidRPr="004E65AA" w:rsidRDefault="00767691" w:rsidP="00095B34">
            <w:pPr>
              <w:keepNext/>
              <w:spacing w:before="60" w:after="60"/>
              <w:jc w:val="center"/>
              <w:rPr>
                <w:sz w:val="18"/>
                <w:szCs w:val="18"/>
              </w:rPr>
            </w:pPr>
            <w:r w:rsidRPr="004E65AA">
              <w:rPr>
                <w:sz w:val="18"/>
                <w:szCs w:val="18"/>
              </w:rPr>
              <w:t>4096</w:t>
            </w:r>
            <w:r w:rsidR="004E65AA" w:rsidRPr="00095B34">
              <w:rPr>
                <w:rFonts w:eastAsia="Yu Mincho"/>
                <w:sz w:val="18"/>
                <w:szCs w:val="18"/>
                <w:lang w:eastAsia="zh-CN"/>
              </w:rPr>
              <w:t>×</w:t>
            </w:r>
            <w:r w:rsidRPr="004E65AA">
              <w:rPr>
                <w:sz w:val="18"/>
                <w:szCs w:val="18"/>
              </w:rPr>
              <w:t>2160</w:t>
            </w:r>
          </w:p>
        </w:tc>
        <w:tc>
          <w:tcPr>
            <w:tcW w:w="895" w:type="dxa"/>
          </w:tcPr>
          <w:p w14:paraId="39A103DD" w14:textId="28590939" w:rsidR="00767691" w:rsidRPr="004E65AA" w:rsidRDefault="00767691" w:rsidP="00095B34">
            <w:pPr>
              <w:keepNext/>
              <w:spacing w:before="60" w:after="60"/>
              <w:jc w:val="center"/>
              <w:rPr>
                <w:sz w:val="18"/>
                <w:szCs w:val="18"/>
              </w:rPr>
            </w:pPr>
            <w:r w:rsidRPr="004E65AA">
              <w:rPr>
                <w:sz w:val="18"/>
                <w:szCs w:val="18"/>
              </w:rPr>
              <w:t>7680</w:t>
            </w:r>
            <w:r w:rsidR="004E65AA" w:rsidRPr="00095B34">
              <w:rPr>
                <w:rFonts w:eastAsia="Yu Mincho"/>
                <w:sz w:val="18"/>
                <w:szCs w:val="18"/>
                <w:lang w:eastAsia="zh-CN"/>
              </w:rPr>
              <w:t>×</w:t>
            </w:r>
            <w:r w:rsidRPr="004E65AA">
              <w:rPr>
                <w:sz w:val="18"/>
                <w:szCs w:val="18"/>
              </w:rPr>
              <w:t>4320</w:t>
            </w:r>
          </w:p>
        </w:tc>
      </w:tr>
      <w:tr w:rsidR="00767691" w:rsidRPr="004E65AA" w14:paraId="7090024D" w14:textId="77777777" w:rsidTr="007912FD">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419"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165"/>
          <w:jc w:val="center"/>
          <w:trPrChange w:id="420" w:author="Yasser Syed" w:date="2019-07-30T16:11:00Z">
            <w:trPr>
              <w:trHeight w:val="165"/>
              <w:jc w:val="center"/>
            </w:trPr>
          </w:trPrChange>
        </w:trPr>
        <w:tc>
          <w:tcPr>
            <w:tcW w:w="2965" w:type="dxa"/>
            <w:shd w:val="clear" w:color="auto" w:fill="auto"/>
            <w:tcPrChange w:id="421" w:author="Yasser Syed" w:date="2019-07-30T16:11:00Z">
              <w:tcPr>
                <w:tcW w:w="2965" w:type="dxa"/>
                <w:shd w:val="clear" w:color="auto" w:fill="auto"/>
              </w:tcPr>
            </w:tcPrChange>
          </w:tcPr>
          <w:p w14:paraId="2A8D20E9" w14:textId="77777777" w:rsidR="00767691" w:rsidRPr="004E65AA" w:rsidRDefault="00767691">
            <w:pPr>
              <w:keepNext/>
              <w:spacing w:before="0"/>
              <w:jc w:val="left"/>
              <w:rPr>
                <w:sz w:val="18"/>
                <w:szCs w:val="18"/>
              </w:rPr>
              <w:pPrChange w:id="422" w:author="Yasser Syed" w:date="2019-07-30T16:11:00Z">
                <w:pPr>
                  <w:keepNext/>
                  <w:spacing w:before="60" w:after="60"/>
                  <w:jc w:val="left"/>
                </w:pPr>
              </w:pPrChange>
            </w:pPr>
            <w:r w:rsidRPr="004E65AA">
              <w:rPr>
                <w:sz w:val="18"/>
                <w:szCs w:val="18"/>
              </w:rPr>
              <w:t>ST 259M (SD-SDI)</w:t>
            </w:r>
          </w:p>
        </w:tc>
        <w:tc>
          <w:tcPr>
            <w:tcW w:w="810" w:type="dxa"/>
            <w:shd w:val="clear" w:color="auto" w:fill="auto"/>
            <w:vAlign w:val="center"/>
            <w:tcPrChange w:id="423" w:author="Yasser Syed" w:date="2019-07-30T16:11:00Z">
              <w:tcPr>
                <w:tcW w:w="810" w:type="dxa"/>
                <w:shd w:val="clear" w:color="auto" w:fill="auto"/>
              </w:tcPr>
            </w:tcPrChange>
          </w:tcPr>
          <w:p w14:paraId="03344611" w14:textId="77777777" w:rsidR="00767691" w:rsidRPr="004E65AA" w:rsidRDefault="00767691">
            <w:pPr>
              <w:keepNext/>
              <w:spacing w:before="0"/>
              <w:jc w:val="center"/>
              <w:rPr>
                <w:sz w:val="18"/>
                <w:szCs w:val="18"/>
              </w:rPr>
              <w:pPrChange w:id="424" w:author="Yasser Syed" w:date="2019-07-30T16:11:00Z">
                <w:pPr>
                  <w:keepNext/>
                  <w:spacing w:before="60" w:after="60"/>
                  <w:jc w:val="center"/>
                </w:pPr>
              </w:pPrChange>
            </w:pPr>
            <w:r w:rsidRPr="004E65AA">
              <w:rPr>
                <w:sz w:val="18"/>
                <w:szCs w:val="18"/>
              </w:rPr>
              <w:sym w:font="Symbol" w:char="F0D6"/>
            </w:r>
          </w:p>
        </w:tc>
        <w:tc>
          <w:tcPr>
            <w:tcW w:w="810" w:type="dxa"/>
            <w:shd w:val="clear" w:color="auto" w:fill="auto"/>
            <w:vAlign w:val="center"/>
            <w:tcPrChange w:id="425" w:author="Yasser Syed" w:date="2019-07-30T16:11:00Z">
              <w:tcPr>
                <w:tcW w:w="810" w:type="dxa"/>
                <w:shd w:val="clear" w:color="auto" w:fill="auto"/>
              </w:tcPr>
            </w:tcPrChange>
          </w:tcPr>
          <w:p w14:paraId="0770AF3B" w14:textId="77777777" w:rsidR="00767691" w:rsidRPr="004E65AA" w:rsidRDefault="00767691">
            <w:pPr>
              <w:keepNext/>
              <w:spacing w:before="0"/>
              <w:jc w:val="center"/>
              <w:rPr>
                <w:sz w:val="18"/>
                <w:szCs w:val="18"/>
              </w:rPr>
              <w:pPrChange w:id="426" w:author="Yasser Syed" w:date="2019-07-30T16:11:00Z">
                <w:pPr>
                  <w:keepNext/>
                  <w:spacing w:before="60" w:after="60"/>
                  <w:jc w:val="center"/>
                </w:pPr>
              </w:pPrChange>
            </w:pPr>
            <w:r w:rsidRPr="004E65AA">
              <w:rPr>
                <w:sz w:val="18"/>
                <w:szCs w:val="18"/>
              </w:rPr>
              <w:sym w:font="Symbol" w:char="F0D6"/>
            </w:r>
          </w:p>
        </w:tc>
        <w:tc>
          <w:tcPr>
            <w:tcW w:w="900" w:type="dxa"/>
            <w:shd w:val="clear" w:color="auto" w:fill="DBDBDB" w:themeFill="accent3" w:themeFillTint="66"/>
            <w:vAlign w:val="center"/>
            <w:tcPrChange w:id="427" w:author="Yasser Syed" w:date="2019-07-30T16:11:00Z">
              <w:tcPr>
                <w:tcW w:w="900" w:type="dxa"/>
                <w:shd w:val="clear" w:color="auto" w:fill="DBDBDB" w:themeFill="accent3" w:themeFillTint="66"/>
              </w:tcPr>
            </w:tcPrChange>
          </w:tcPr>
          <w:p w14:paraId="08FF0EA1" w14:textId="77777777" w:rsidR="00767691" w:rsidRPr="004E65AA" w:rsidRDefault="00767691">
            <w:pPr>
              <w:keepNext/>
              <w:spacing w:before="0"/>
              <w:jc w:val="center"/>
              <w:rPr>
                <w:sz w:val="18"/>
                <w:szCs w:val="18"/>
              </w:rPr>
              <w:pPrChange w:id="428" w:author="Yasser Syed" w:date="2019-07-30T16:11:00Z">
                <w:pPr>
                  <w:keepNext/>
                  <w:spacing w:before="60" w:after="60"/>
                  <w:jc w:val="center"/>
                </w:pPr>
              </w:pPrChange>
            </w:pPr>
          </w:p>
        </w:tc>
        <w:tc>
          <w:tcPr>
            <w:tcW w:w="900" w:type="dxa"/>
            <w:shd w:val="clear" w:color="auto" w:fill="DBDBDB" w:themeFill="accent3" w:themeFillTint="66"/>
            <w:vAlign w:val="center"/>
            <w:tcPrChange w:id="429" w:author="Yasser Syed" w:date="2019-07-30T16:11:00Z">
              <w:tcPr>
                <w:tcW w:w="900" w:type="dxa"/>
                <w:shd w:val="clear" w:color="auto" w:fill="DBDBDB" w:themeFill="accent3" w:themeFillTint="66"/>
              </w:tcPr>
            </w:tcPrChange>
          </w:tcPr>
          <w:p w14:paraId="3BE0F6B1" w14:textId="77777777" w:rsidR="00767691" w:rsidRPr="000B2ED5" w:rsidRDefault="00767691">
            <w:pPr>
              <w:keepNext/>
              <w:spacing w:before="0"/>
              <w:jc w:val="center"/>
              <w:rPr>
                <w:sz w:val="18"/>
                <w:szCs w:val="18"/>
              </w:rPr>
              <w:pPrChange w:id="430" w:author="Yasser Syed" w:date="2019-07-30T16:11:00Z">
                <w:pPr>
                  <w:keepNext/>
                  <w:spacing w:before="60" w:after="60"/>
                  <w:jc w:val="center"/>
                </w:pPr>
              </w:pPrChange>
            </w:pPr>
          </w:p>
        </w:tc>
        <w:tc>
          <w:tcPr>
            <w:tcW w:w="900" w:type="dxa"/>
            <w:shd w:val="clear" w:color="auto" w:fill="DBDBDB" w:themeFill="accent3" w:themeFillTint="66"/>
            <w:vAlign w:val="center"/>
            <w:tcPrChange w:id="431" w:author="Yasser Syed" w:date="2019-07-30T16:11:00Z">
              <w:tcPr>
                <w:tcW w:w="900" w:type="dxa"/>
                <w:shd w:val="clear" w:color="auto" w:fill="DBDBDB" w:themeFill="accent3" w:themeFillTint="66"/>
              </w:tcPr>
            </w:tcPrChange>
          </w:tcPr>
          <w:p w14:paraId="4064C86F" w14:textId="77777777" w:rsidR="00767691" w:rsidRPr="000B2ED5" w:rsidRDefault="00767691">
            <w:pPr>
              <w:keepNext/>
              <w:spacing w:before="0"/>
              <w:jc w:val="center"/>
              <w:rPr>
                <w:sz w:val="18"/>
                <w:szCs w:val="18"/>
              </w:rPr>
              <w:pPrChange w:id="432" w:author="Yasser Syed" w:date="2019-07-30T16:11:00Z">
                <w:pPr>
                  <w:keepNext/>
                  <w:spacing w:before="60" w:after="60"/>
                  <w:jc w:val="center"/>
                </w:pPr>
              </w:pPrChange>
            </w:pPr>
          </w:p>
        </w:tc>
        <w:tc>
          <w:tcPr>
            <w:tcW w:w="900" w:type="dxa"/>
            <w:shd w:val="clear" w:color="auto" w:fill="DBDBDB" w:themeFill="accent3" w:themeFillTint="66"/>
            <w:vAlign w:val="center"/>
            <w:tcPrChange w:id="433" w:author="Yasser Syed" w:date="2019-07-30T16:11:00Z">
              <w:tcPr>
                <w:tcW w:w="900" w:type="dxa"/>
                <w:shd w:val="clear" w:color="auto" w:fill="DBDBDB" w:themeFill="accent3" w:themeFillTint="66"/>
              </w:tcPr>
            </w:tcPrChange>
          </w:tcPr>
          <w:p w14:paraId="756A1EFE" w14:textId="77777777" w:rsidR="00767691" w:rsidRPr="000B2ED5" w:rsidRDefault="00767691">
            <w:pPr>
              <w:keepNext/>
              <w:spacing w:before="0"/>
              <w:jc w:val="center"/>
              <w:rPr>
                <w:sz w:val="18"/>
                <w:szCs w:val="18"/>
              </w:rPr>
              <w:pPrChange w:id="434" w:author="Yasser Syed" w:date="2019-07-30T16:11:00Z">
                <w:pPr>
                  <w:keepNext/>
                  <w:spacing w:before="60" w:after="60"/>
                  <w:jc w:val="center"/>
                </w:pPr>
              </w:pPrChange>
            </w:pPr>
          </w:p>
        </w:tc>
        <w:tc>
          <w:tcPr>
            <w:tcW w:w="900" w:type="dxa"/>
            <w:shd w:val="clear" w:color="auto" w:fill="DBDBDB" w:themeFill="accent3" w:themeFillTint="66"/>
            <w:vAlign w:val="center"/>
            <w:tcPrChange w:id="435" w:author="Yasser Syed" w:date="2019-07-30T16:11:00Z">
              <w:tcPr>
                <w:tcW w:w="900" w:type="dxa"/>
                <w:shd w:val="clear" w:color="auto" w:fill="DBDBDB" w:themeFill="accent3" w:themeFillTint="66"/>
              </w:tcPr>
            </w:tcPrChange>
          </w:tcPr>
          <w:p w14:paraId="0333D9DB" w14:textId="77777777" w:rsidR="00767691" w:rsidRPr="000B2ED5" w:rsidRDefault="00767691">
            <w:pPr>
              <w:keepNext/>
              <w:spacing w:before="0"/>
              <w:jc w:val="center"/>
              <w:rPr>
                <w:sz w:val="18"/>
                <w:szCs w:val="18"/>
              </w:rPr>
              <w:pPrChange w:id="436" w:author="Yasser Syed" w:date="2019-07-30T16:11:00Z">
                <w:pPr>
                  <w:keepNext/>
                  <w:spacing w:before="60" w:after="60"/>
                  <w:jc w:val="center"/>
                </w:pPr>
              </w:pPrChange>
            </w:pPr>
          </w:p>
        </w:tc>
        <w:tc>
          <w:tcPr>
            <w:tcW w:w="895" w:type="dxa"/>
            <w:shd w:val="clear" w:color="auto" w:fill="DBDBDB" w:themeFill="accent3" w:themeFillTint="66"/>
            <w:vAlign w:val="center"/>
            <w:tcPrChange w:id="437" w:author="Yasser Syed" w:date="2019-07-30T16:11:00Z">
              <w:tcPr>
                <w:tcW w:w="895" w:type="dxa"/>
                <w:shd w:val="clear" w:color="auto" w:fill="DBDBDB" w:themeFill="accent3" w:themeFillTint="66"/>
              </w:tcPr>
            </w:tcPrChange>
          </w:tcPr>
          <w:p w14:paraId="77396977" w14:textId="77777777" w:rsidR="00767691" w:rsidRPr="000B2ED5" w:rsidRDefault="00767691">
            <w:pPr>
              <w:keepNext/>
              <w:spacing w:before="0"/>
              <w:jc w:val="center"/>
              <w:rPr>
                <w:sz w:val="18"/>
                <w:szCs w:val="18"/>
              </w:rPr>
              <w:pPrChange w:id="438" w:author="Yasser Syed" w:date="2019-07-30T16:11:00Z">
                <w:pPr>
                  <w:keepNext/>
                  <w:spacing w:before="60" w:after="60"/>
                  <w:jc w:val="center"/>
                </w:pPr>
              </w:pPrChange>
            </w:pPr>
          </w:p>
        </w:tc>
      </w:tr>
      <w:tr w:rsidR="00767691" w:rsidRPr="004E65AA" w14:paraId="0E2EC93D" w14:textId="77777777" w:rsidTr="007912FD">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439"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138"/>
          <w:jc w:val="center"/>
          <w:trPrChange w:id="440" w:author="Yasser Syed" w:date="2019-07-30T16:11:00Z">
            <w:trPr>
              <w:trHeight w:val="138"/>
              <w:jc w:val="center"/>
            </w:trPr>
          </w:trPrChange>
        </w:trPr>
        <w:tc>
          <w:tcPr>
            <w:tcW w:w="2965" w:type="dxa"/>
            <w:shd w:val="clear" w:color="auto" w:fill="auto"/>
            <w:tcPrChange w:id="441" w:author="Yasser Syed" w:date="2019-07-30T16:11:00Z">
              <w:tcPr>
                <w:tcW w:w="2965" w:type="dxa"/>
                <w:shd w:val="clear" w:color="auto" w:fill="auto"/>
              </w:tcPr>
            </w:tcPrChange>
          </w:tcPr>
          <w:p w14:paraId="5FB52F7E" w14:textId="77777777" w:rsidR="00767691" w:rsidRPr="004E65AA" w:rsidRDefault="00767691">
            <w:pPr>
              <w:keepNext/>
              <w:spacing w:before="0"/>
              <w:jc w:val="left"/>
              <w:rPr>
                <w:sz w:val="18"/>
                <w:szCs w:val="18"/>
              </w:rPr>
              <w:pPrChange w:id="442" w:author="Yasser Syed" w:date="2019-07-30T16:11:00Z">
                <w:pPr>
                  <w:keepNext/>
                  <w:spacing w:before="60" w:after="60"/>
                  <w:jc w:val="left"/>
                </w:pPr>
              </w:pPrChange>
            </w:pPr>
            <w:r w:rsidRPr="004E65AA">
              <w:rPr>
                <w:sz w:val="18"/>
                <w:szCs w:val="18"/>
              </w:rPr>
              <w:t>BT 656M (SD-SDI)</w:t>
            </w:r>
          </w:p>
        </w:tc>
        <w:tc>
          <w:tcPr>
            <w:tcW w:w="810" w:type="dxa"/>
            <w:shd w:val="clear" w:color="auto" w:fill="auto"/>
            <w:vAlign w:val="center"/>
            <w:tcPrChange w:id="443" w:author="Yasser Syed" w:date="2019-07-30T16:11:00Z">
              <w:tcPr>
                <w:tcW w:w="810" w:type="dxa"/>
                <w:shd w:val="clear" w:color="auto" w:fill="auto"/>
              </w:tcPr>
            </w:tcPrChange>
          </w:tcPr>
          <w:p w14:paraId="44EBE7CA" w14:textId="77777777" w:rsidR="00767691" w:rsidRPr="004E65AA" w:rsidRDefault="00767691">
            <w:pPr>
              <w:keepNext/>
              <w:spacing w:before="0"/>
              <w:jc w:val="center"/>
              <w:rPr>
                <w:sz w:val="18"/>
                <w:szCs w:val="18"/>
              </w:rPr>
              <w:pPrChange w:id="444" w:author="Yasser Syed" w:date="2019-07-30T16:11:00Z">
                <w:pPr>
                  <w:keepNext/>
                  <w:spacing w:before="60" w:after="60"/>
                  <w:jc w:val="center"/>
                </w:pPr>
              </w:pPrChange>
            </w:pPr>
            <w:r w:rsidRPr="004E65AA">
              <w:rPr>
                <w:sz w:val="18"/>
                <w:szCs w:val="18"/>
              </w:rPr>
              <w:sym w:font="Symbol" w:char="F0D6"/>
            </w:r>
          </w:p>
        </w:tc>
        <w:tc>
          <w:tcPr>
            <w:tcW w:w="810" w:type="dxa"/>
            <w:shd w:val="clear" w:color="auto" w:fill="auto"/>
            <w:vAlign w:val="center"/>
            <w:tcPrChange w:id="445" w:author="Yasser Syed" w:date="2019-07-30T16:11:00Z">
              <w:tcPr>
                <w:tcW w:w="810" w:type="dxa"/>
                <w:shd w:val="clear" w:color="auto" w:fill="auto"/>
              </w:tcPr>
            </w:tcPrChange>
          </w:tcPr>
          <w:p w14:paraId="29280341" w14:textId="77777777" w:rsidR="00767691" w:rsidRPr="004E65AA" w:rsidRDefault="00767691">
            <w:pPr>
              <w:keepNext/>
              <w:spacing w:before="0"/>
              <w:jc w:val="center"/>
              <w:rPr>
                <w:sz w:val="18"/>
                <w:szCs w:val="18"/>
              </w:rPr>
              <w:pPrChange w:id="446" w:author="Yasser Syed" w:date="2019-07-30T16:11:00Z">
                <w:pPr>
                  <w:keepNext/>
                  <w:spacing w:before="60" w:after="60"/>
                  <w:jc w:val="center"/>
                </w:pPr>
              </w:pPrChange>
            </w:pPr>
            <w:r w:rsidRPr="004E65AA">
              <w:rPr>
                <w:sz w:val="18"/>
                <w:szCs w:val="18"/>
              </w:rPr>
              <w:sym w:font="Symbol" w:char="F0D6"/>
            </w:r>
          </w:p>
        </w:tc>
        <w:tc>
          <w:tcPr>
            <w:tcW w:w="900" w:type="dxa"/>
            <w:shd w:val="clear" w:color="auto" w:fill="DBDBDB" w:themeFill="accent3" w:themeFillTint="66"/>
            <w:vAlign w:val="center"/>
            <w:tcPrChange w:id="447" w:author="Yasser Syed" w:date="2019-07-30T16:11:00Z">
              <w:tcPr>
                <w:tcW w:w="900" w:type="dxa"/>
                <w:shd w:val="clear" w:color="auto" w:fill="DBDBDB" w:themeFill="accent3" w:themeFillTint="66"/>
              </w:tcPr>
            </w:tcPrChange>
          </w:tcPr>
          <w:p w14:paraId="7F11AA67" w14:textId="77777777" w:rsidR="00767691" w:rsidRPr="004E65AA" w:rsidRDefault="00767691">
            <w:pPr>
              <w:keepNext/>
              <w:spacing w:before="0"/>
              <w:jc w:val="center"/>
              <w:rPr>
                <w:sz w:val="18"/>
                <w:szCs w:val="18"/>
              </w:rPr>
              <w:pPrChange w:id="448" w:author="Yasser Syed" w:date="2019-07-30T16:11:00Z">
                <w:pPr>
                  <w:keepNext/>
                  <w:spacing w:before="60" w:after="60"/>
                  <w:jc w:val="center"/>
                </w:pPr>
              </w:pPrChange>
            </w:pPr>
          </w:p>
        </w:tc>
        <w:tc>
          <w:tcPr>
            <w:tcW w:w="900" w:type="dxa"/>
            <w:shd w:val="clear" w:color="auto" w:fill="DBDBDB" w:themeFill="accent3" w:themeFillTint="66"/>
            <w:vAlign w:val="center"/>
            <w:tcPrChange w:id="449" w:author="Yasser Syed" w:date="2019-07-30T16:11:00Z">
              <w:tcPr>
                <w:tcW w:w="900" w:type="dxa"/>
                <w:shd w:val="clear" w:color="auto" w:fill="DBDBDB" w:themeFill="accent3" w:themeFillTint="66"/>
              </w:tcPr>
            </w:tcPrChange>
          </w:tcPr>
          <w:p w14:paraId="63C330CB" w14:textId="77777777" w:rsidR="00767691" w:rsidRPr="000B2ED5" w:rsidRDefault="00767691">
            <w:pPr>
              <w:keepNext/>
              <w:spacing w:before="0"/>
              <w:jc w:val="center"/>
              <w:rPr>
                <w:sz w:val="18"/>
                <w:szCs w:val="18"/>
              </w:rPr>
              <w:pPrChange w:id="450" w:author="Yasser Syed" w:date="2019-07-30T16:11:00Z">
                <w:pPr>
                  <w:keepNext/>
                  <w:spacing w:before="60" w:after="60"/>
                  <w:jc w:val="center"/>
                </w:pPr>
              </w:pPrChange>
            </w:pPr>
          </w:p>
        </w:tc>
        <w:tc>
          <w:tcPr>
            <w:tcW w:w="900" w:type="dxa"/>
            <w:shd w:val="clear" w:color="auto" w:fill="DBDBDB" w:themeFill="accent3" w:themeFillTint="66"/>
            <w:vAlign w:val="center"/>
            <w:tcPrChange w:id="451" w:author="Yasser Syed" w:date="2019-07-30T16:11:00Z">
              <w:tcPr>
                <w:tcW w:w="900" w:type="dxa"/>
                <w:shd w:val="clear" w:color="auto" w:fill="DBDBDB" w:themeFill="accent3" w:themeFillTint="66"/>
              </w:tcPr>
            </w:tcPrChange>
          </w:tcPr>
          <w:p w14:paraId="5233D3DB" w14:textId="77777777" w:rsidR="00767691" w:rsidRPr="000B2ED5" w:rsidRDefault="00767691">
            <w:pPr>
              <w:keepNext/>
              <w:spacing w:before="0"/>
              <w:jc w:val="center"/>
              <w:rPr>
                <w:sz w:val="18"/>
                <w:szCs w:val="18"/>
              </w:rPr>
              <w:pPrChange w:id="452" w:author="Yasser Syed" w:date="2019-07-30T16:11:00Z">
                <w:pPr>
                  <w:keepNext/>
                  <w:spacing w:before="60" w:after="60"/>
                  <w:jc w:val="center"/>
                </w:pPr>
              </w:pPrChange>
            </w:pPr>
          </w:p>
        </w:tc>
        <w:tc>
          <w:tcPr>
            <w:tcW w:w="900" w:type="dxa"/>
            <w:shd w:val="clear" w:color="auto" w:fill="DBDBDB" w:themeFill="accent3" w:themeFillTint="66"/>
            <w:vAlign w:val="center"/>
            <w:tcPrChange w:id="453" w:author="Yasser Syed" w:date="2019-07-30T16:11:00Z">
              <w:tcPr>
                <w:tcW w:w="900" w:type="dxa"/>
                <w:shd w:val="clear" w:color="auto" w:fill="DBDBDB" w:themeFill="accent3" w:themeFillTint="66"/>
              </w:tcPr>
            </w:tcPrChange>
          </w:tcPr>
          <w:p w14:paraId="295358EB" w14:textId="77777777" w:rsidR="00767691" w:rsidRPr="000B2ED5" w:rsidRDefault="00767691">
            <w:pPr>
              <w:keepNext/>
              <w:spacing w:before="0"/>
              <w:jc w:val="center"/>
              <w:rPr>
                <w:sz w:val="18"/>
                <w:szCs w:val="18"/>
              </w:rPr>
              <w:pPrChange w:id="454" w:author="Yasser Syed" w:date="2019-07-30T16:11:00Z">
                <w:pPr>
                  <w:keepNext/>
                  <w:spacing w:before="60" w:after="60"/>
                  <w:jc w:val="center"/>
                </w:pPr>
              </w:pPrChange>
            </w:pPr>
          </w:p>
        </w:tc>
        <w:tc>
          <w:tcPr>
            <w:tcW w:w="900" w:type="dxa"/>
            <w:shd w:val="clear" w:color="auto" w:fill="DBDBDB" w:themeFill="accent3" w:themeFillTint="66"/>
            <w:vAlign w:val="center"/>
            <w:tcPrChange w:id="455" w:author="Yasser Syed" w:date="2019-07-30T16:11:00Z">
              <w:tcPr>
                <w:tcW w:w="900" w:type="dxa"/>
                <w:shd w:val="clear" w:color="auto" w:fill="DBDBDB" w:themeFill="accent3" w:themeFillTint="66"/>
              </w:tcPr>
            </w:tcPrChange>
          </w:tcPr>
          <w:p w14:paraId="7D86F979" w14:textId="77777777" w:rsidR="00767691" w:rsidRPr="000B2ED5" w:rsidRDefault="00767691">
            <w:pPr>
              <w:keepNext/>
              <w:spacing w:before="0"/>
              <w:jc w:val="center"/>
              <w:rPr>
                <w:sz w:val="18"/>
                <w:szCs w:val="18"/>
              </w:rPr>
              <w:pPrChange w:id="456" w:author="Yasser Syed" w:date="2019-07-30T16:11:00Z">
                <w:pPr>
                  <w:keepNext/>
                  <w:spacing w:before="60" w:after="60"/>
                  <w:jc w:val="center"/>
                </w:pPr>
              </w:pPrChange>
            </w:pPr>
          </w:p>
        </w:tc>
        <w:tc>
          <w:tcPr>
            <w:tcW w:w="895" w:type="dxa"/>
            <w:shd w:val="clear" w:color="auto" w:fill="DBDBDB" w:themeFill="accent3" w:themeFillTint="66"/>
            <w:vAlign w:val="center"/>
            <w:tcPrChange w:id="457" w:author="Yasser Syed" w:date="2019-07-30T16:11:00Z">
              <w:tcPr>
                <w:tcW w:w="895" w:type="dxa"/>
                <w:shd w:val="clear" w:color="auto" w:fill="DBDBDB" w:themeFill="accent3" w:themeFillTint="66"/>
              </w:tcPr>
            </w:tcPrChange>
          </w:tcPr>
          <w:p w14:paraId="3E1D8973" w14:textId="77777777" w:rsidR="00767691" w:rsidRPr="000B2ED5" w:rsidRDefault="00767691">
            <w:pPr>
              <w:keepNext/>
              <w:spacing w:before="0"/>
              <w:jc w:val="center"/>
              <w:rPr>
                <w:sz w:val="18"/>
                <w:szCs w:val="18"/>
              </w:rPr>
              <w:pPrChange w:id="458" w:author="Yasser Syed" w:date="2019-07-30T16:11:00Z">
                <w:pPr>
                  <w:keepNext/>
                  <w:spacing w:before="60" w:after="60"/>
                  <w:jc w:val="center"/>
                </w:pPr>
              </w:pPrChange>
            </w:pPr>
          </w:p>
        </w:tc>
      </w:tr>
      <w:tr w:rsidR="00767691" w:rsidRPr="004E65AA" w14:paraId="71344528" w14:textId="77777777" w:rsidTr="007912FD">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459"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104"/>
          <w:jc w:val="center"/>
          <w:trPrChange w:id="460" w:author="Yasser Syed" w:date="2019-07-30T16:11:00Z">
            <w:trPr>
              <w:trHeight w:val="104"/>
              <w:jc w:val="center"/>
            </w:trPr>
          </w:trPrChange>
        </w:trPr>
        <w:tc>
          <w:tcPr>
            <w:tcW w:w="2965" w:type="dxa"/>
            <w:shd w:val="clear" w:color="auto" w:fill="auto"/>
            <w:tcPrChange w:id="461" w:author="Yasser Syed" w:date="2019-07-30T16:11:00Z">
              <w:tcPr>
                <w:tcW w:w="2965" w:type="dxa"/>
                <w:shd w:val="clear" w:color="auto" w:fill="auto"/>
              </w:tcPr>
            </w:tcPrChange>
          </w:tcPr>
          <w:p w14:paraId="33EACF13" w14:textId="77777777" w:rsidR="00767691" w:rsidRPr="004E65AA" w:rsidRDefault="00767691">
            <w:pPr>
              <w:keepNext/>
              <w:spacing w:before="0"/>
              <w:jc w:val="left"/>
              <w:rPr>
                <w:sz w:val="18"/>
                <w:szCs w:val="18"/>
              </w:rPr>
              <w:pPrChange w:id="462" w:author="Yasser Syed" w:date="2019-07-30T16:11:00Z">
                <w:pPr>
                  <w:keepNext/>
                  <w:spacing w:before="60" w:after="60"/>
                  <w:jc w:val="left"/>
                </w:pPr>
              </w:pPrChange>
            </w:pPr>
            <w:r w:rsidRPr="004E65AA">
              <w:rPr>
                <w:sz w:val="18"/>
                <w:szCs w:val="18"/>
              </w:rPr>
              <w:t>ST 292-1 (HD-SDI)</w:t>
            </w:r>
          </w:p>
        </w:tc>
        <w:tc>
          <w:tcPr>
            <w:tcW w:w="810" w:type="dxa"/>
            <w:shd w:val="clear" w:color="auto" w:fill="DBDBDB" w:themeFill="accent3" w:themeFillTint="66"/>
            <w:vAlign w:val="center"/>
            <w:tcPrChange w:id="463" w:author="Yasser Syed" w:date="2019-07-30T16:11:00Z">
              <w:tcPr>
                <w:tcW w:w="810" w:type="dxa"/>
                <w:shd w:val="clear" w:color="auto" w:fill="DBDBDB" w:themeFill="accent3" w:themeFillTint="66"/>
              </w:tcPr>
            </w:tcPrChange>
          </w:tcPr>
          <w:p w14:paraId="5216E24B" w14:textId="77777777" w:rsidR="00767691" w:rsidRPr="004E65AA" w:rsidRDefault="00767691">
            <w:pPr>
              <w:keepNext/>
              <w:spacing w:before="0"/>
              <w:jc w:val="center"/>
              <w:rPr>
                <w:sz w:val="18"/>
                <w:szCs w:val="18"/>
              </w:rPr>
              <w:pPrChange w:id="464" w:author="Yasser Syed" w:date="2019-07-30T16:11:00Z">
                <w:pPr>
                  <w:keepNext/>
                  <w:spacing w:before="60" w:after="60"/>
                  <w:jc w:val="center"/>
                </w:pPr>
              </w:pPrChange>
            </w:pPr>
          </w:p>
        </w:tc>
        <w:tc>
          <w:tcPr>
            <w:tcW w:w="810" w:type="dxa"/>
            <w:shd w:val="clear" w:color="auto" w:fill="DBDBDB" w:themeFill="accent3" w:themeFillTint="66"/>
            <w:vAlign w:val="center"/>
            <w:tcPrChange w:id="465" w:author="Yasser Syed" w:date="2019-07-30T16:11:00Z">
              <w:tcPr>
                <w:tcW w:w="810" w:type="dxa"/>
                <w:shd w:val="clear" w:color="auto" w:fill="DBDBDB" w:themeFill="accent3" w:themeFillTint="66"/>
              </w:tcPr>
            </w:tcPrChange>
          </w:tcPr>
          <w:p w14:paraId="52F441A5" w14:textId="77777777" w:rsidR="00767691" w:rsidRPr="000B2ED5" w:rsidRDefault="00767691">
            <w:pPr>
              <w:keepNext/>
              <w:spacing w:before="0"/>
              <w:jc w:val="center"/>
              <w:rPr>
                <w:sz w:val="18"/>
                <w:szCs w:val="18"/>
              </w:rPr>
              <w:pPrChange w:id="466" w:author="Yasser Syed" w:date="2019-07-30T16:11:00Z">
                <w:pPr>
                  <w:keepNext/>
                  <w:spacing w:before="60" w:after="60"/>
                  <w:jc w:val="center"/>
                </w:pPr>
              </w:pPrChange>
            </w:pPr>
          </w:p>
        </w:tc>
        <w:tc>
          <w:tcPr>
            <w:tcW w:w="900" w:type="dxa"/>
            <w:shd w:val="clear" w:color="auto" w:fill="auto"/>
            <w:vAlign w:val="center"/>
            <w:tcPrChange w:id="467" w:author="Yasser Syed" w:date="2019-07-30T16:11:00Z">
              <w:tcPr>
                <w:tcW w:w="900" w:type="dxa"/>
                <w:shd w:val="clear" w:color="auto" w:fill="auto"/>
              </w:tcPr>
            </w:tcPrChange>
          </w:tcPr>
          <w:p w14:paraId="7F872E14" w14:textId="77777777" w:rsidR="00767691" w:rsidRPr="004E65AA" w:rsidRDefault="00767691">
            <w:pPr>
              <w:keepNext/>
              <w:spacing w:before="0"/>
              <w:jc w:val="center"/>
              <w:rPr>
                <w:sz w:val="18"/>
                <w:szCs w:val="18"/>
              </w:rPr>
              <w:pPrChange w:id="468" w:author="Yasser Syed" w:date="2019-07-30T16:11:00Z">
                <w:pPr>
                  <w:keepNext/>
                  <w:spacing w:before="60" w:after="60"/>
                  <w:jc w:val="center"/>
                </w:pPr>
              </w:pPrChange>
            </w:pPr>
            <w:r w:rsidRPr="004E65AA">
              <w:rPr>
                <w:sz w:val="18"/>
                <w:szCs w:val="18"/>
              </w:rPr>
              <w:sym w:font="Symbol" w:char="F0D6"/>
            </w:r>
          </w:p>
        </w:tc>
        <w:tc>
          <w:tcPr>
            <w:tcW w:w="900" w:type="dxa"/>
            <w:shd w:val="clear" w:color="auto" w:fill="auto"/>
            <w:vAlign w:val="center"/>
            <w:tcPrChange w:id="469" w:author="Yasser Syed" w:date="2019-07-30T16:11:00Z">
              <w:tcPr>
                <w:tcW w:w="900" w:type="dxa"/>
                <w:shd w:val="clear" w:color="auto" w:fill="auto"/>
              </w:tcPr>
            </w:tcPrChange>
          </w:tcPr>
          <w:p w14:paraId="7FFFBEFB" w14:textId="77777777" w:rsidR="00767691" w:rsidRPr="004E65AA" w:rsidRDefault="00767691">
            <w:pPr>
              <w:keepNext/>
              <w:spacing w:before="0"/>
              <w:jc w:val="center"/>
              <w:rPr>
                <w:sz w:val="18"/>
                <w:szCs w:val="18"/>
              </w:rPr>
              <w:pPrChange w:id="470" w:author="Yasser Syed" w:date="2019-07-30T16:11:00Z">
                <w:pPr>
                  <w:keepNext/>
                  <w:spacing w:before="60" w:after="60"/>
                  <w:jc w:val="center"/>
                </w:pPr>
              </w:pPrChange>
            </w:pPr>
            <w:r w:rsidRPr="004E65AA">
              <w:rPr>
                <w:sz w:val="18"/>
                <w:szCs w:val="18"/>
              </w:rPr>
              <w:sym w:font="Symbol" w:char="F0D6"/>
            </w:r>
          </w:p>
        </w:tc>
        <w:tc>
          <w:tcPr>
            <w:tcW w:w="900" w:type="dxa"/>
            <w:shd w:val="clear" w:color="auto" w:fill="auto"/>
            <w:vAlign w:val="center"/>
            <w:tcPrChange w:id="471" w:author="Yasser Syed" w:date="2019-07-30T16:11:00Z">
              <w:tcPr>
                <w:tcW w:w="900" w:type="dxa"/>
                <w:shd w:val="clear" w:color="auto" w:fill="auto"/>
              </w:tcPr>
            </w:tcPrChange>
          </w:tcPr>
          <w:p w14:paraId="114E9DFF" w14:textId="77777777" w:rsidR="00767691" w:rsidRPr="004E65AA" w:rsidRDefault="00767691">
            <w:pPr>
              <w:keepNext/>
              <w:spacing w:before="0"/>
              <w:jc w:val="center"/>
              <w:rPr>
                <w:sz w:val="18"/>
                <w:szCs w:val="18"/>
              </w:rPr>
              <w:pPrChange w:id="472" w:author="Yasser Syed" w:date="2019-07-30T16:11:00Z">
                <w:pPr>
                  <w:keepNext/>
                  <w:spacing w:before="60" w:after="60"/>
                  <w:jc w:val="center"/>
                </w:pPr>
              </w:pPrChange>
            </w:pPr>
            <w:r w:rsidRPr="004E65AA">
              <w:rPr>
                <w:sz w:val="18"/>
                <w:szCs w:val="18"/>
              </w:rPr>
              <w:sym w:font="Symbol" w:char="F0D6"/>
            </w:r>
          </w:p>
        </w:tc>
        <w:tc>
          <w:tcPr>
            <w:tcW w:w="900" w:type="dxa"/>
            <w:shd w:val="clear" w:color="auto" w:fill="DBDBDB" w:themeFill="accent3" w:themeFillTint="66"/>
            <w:vAlign w:val="center"/>
            <w:tcPrChange w:id="473" w:author="Yasser Syed" w:date="2019-07-30T16:11:00Z">
              <w:tcPr>
                <w:tcW w:w="900" w:type="dxa"/>
                <w:shd w:val="clear" w:color="auto" w:fill="DBDBDB" w:themeFill="accent3" w:themeFillTint="66"/>
              </w:tcPr>
            </w:tcPrChange>
          </w:tcPr>
          <w:p w14:paraId="100FE807" w14:textId="77777777" w:rsidR="00767691" w:rsidRPr="004E65AA" w:rsidRDefault="00767691">
            <w:pPr>
              <w:keepNext/>
              <w:spacing w:before="0"/>
              <w:jc w:val="center"/>
              <w:rPr>
                <w:sz w:val="18"/>
                <w:szCs w:val="18"/>
              </w:rPr>
              <w:pPrChange w:id="474" w:author="Yasser Syed" w:date="2019-07-30T16:11:00Z">
                <w:pPr>
                  <w:keepNext/>
                  <w:spacing w:before="60" w:after="60"/>
                  <w:jc w:val="center"/>
                </w:pPr>
              </w:pPrChange>
            </w:pPr>
          </w:p>
        </w:tc>
        <w:tc>
          <w:tcPr>
            <w:tcW w:w="900" w:type="dxa"/>
            <w:shd w:val="clear" w:color="auto" w:fill="DBDBDB" w:themeFill="accent3" w:themeFillTint="66"/>
            <w:vAlign w:val="center"/>
            <w:tcPrChange w:id="475" w:author="Yasser Syed" w:date="2019-07-30T16:11:00Z">
              <w:tcPr>
                <w:tcW w:w="900" w:type="dxa"/>
                <w:shd w:val="clear" w:color="auto" w:fill="DBDBDB" w:themeFill="accent3" w:themeFillTint="66"/>
              </w:tcPr>
            </w:tcPrChange>
          </w:tcPr>
          <w:p w14:paraId="4D450459" w14:textId="77777777" w:rsidR="00767691" w:rsidRPr="000B2ED5" w:rsidRDefault="00767691">
            <w:pPr>
              <w:keepNext/>
              <w:spacing w:before="0"/>
              <w:jc w:val="center"/>
              <w:rPr>
                <w:sz w:val="18"/>
                <w:szCs w:val="18"/>
              </w:rPr>
              <w:pPrChange w:id="476" w:author="Yasser Syed" w:date="2019-07-30T16:11:00Z">
                <w:pPr>
                  <w:keepNext/>
                  <w:spacing w:before="60" w:after="60"/>
                  <w:jc w:val="center"/>
                </w:pPr>
              </w:pPrChange>
            </w:pPr>
          </w:p>
        </w:tc>
        <w:tc>
          <w:tcPr>
            <w:tcW w:w="895" w:type="dxa"/>
            <w:shd w:val="clear" w:color="auto" w:fill="DBDBDB" w:themeFill="accent3" w:themeFillTint="66"/>
            <w:vAlign w:val="center"/>
            <w:tcPrChange w:id="477" w:author="Yasser Syed" w:date="2019-07-30T16:11:00Z">
              <w:tcPr>
                <w:tcW w:w="895" w:type="dxa"/>
                <w:shd w:val="clear" w:color="auto" w:fill="DBDBDB" w:themeFill="accent3" w:themeFillTint="66"/>
              </w:tcPr>
            </w:tcPrChange>
          </w:tcPr>
          <w:p w14:paraId="6BC49FD3" w14:textId="77777777" w:rsidR="00767691" w:rsidRPr="000B2ED5" w:rsidRDefault="00767691">
            <w:pPr>
              <w:keepNext/>
              <w:spacing w:before="0"/>
              <w:jc w:val="center"/>
              <w:rPr>
                <w:sz w:val="18"/>
                <w:szCs w:val="18"/>
              </w:rPr>
              <w:pPrChange w:id="478" w:author="Yasser Syed" w:date="2019-07-30T16:11:00Z">
                <w:pPr>
                  <w:keepNext/>
                  <w:spacing w:before="60" w:after="60"/>
                  <w:jc w:val="center"/>
                </w:pPr>
              </w:pPrChange>
            </w:pPr>
          </w:p>
        </w:tc>
      </w:tr>
      <w:tr w:rsidR="00767691" w:rsidRPr="004E65AA" w14:paraId="79713DD7" w14:textId="77777777" w:rsidTr="007912FD">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479"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183"/>
          <w:jc w:val="center"/>
          <w:trPrChange w:id="480" w:author="Yasser Syed" w:date="2019-07-30T16:11:00Z">
            <w:trPr>
              <w:trHeight w:val="183"/>
              <w:jc w:val="center"/>
            </w:trPr>
          </w:trPrChange>
        </w:trPr>
        <w:tc>
          <w:tcPr>
            <w:tcW w:w="2965" w:type="dxa"/>
            <w:shd w:val="clear" w:color="auto" w:fill="auto"/>
            <w:tcPrChange w:id="481" w:author="Yasser Syed" w:date="2019-07-30T16:11:00Z">
              <w:tcPr>
                <w:tcW w:w="2965" w:type="dxa"/>
                <w:shd w:val="clear" w:color="auto" w:fill="auto"/>
              </w:tcPr>
            </w:tcPrChange>
          </w:tcPr>
          <w:p w14:paraId="7D4DF1C2" w14:textId="77777777" w:rsidR="00767691" w:rsidRPr="004E65AA" w:rsidRDefault="00767691">
            <w:pPr>
              <w:keepNext/>
              <w:spacing w:before="0"/>
              <w:jc w:val="left"/>
              <w:rPr>
                <w:sz w:val="18"/>
                <w:szCs w:val="18"/>
              </w:rPr>
              <w:pPrChange w:id="482" w:author="Yasser Syed" w:date="2019-07-30T16:11:00Z">
                <w:pPr>
                  <w:keepNext/>
                  <w:spacing w:before="60" w:after="60"/>
                  <w:jc w:val="left"/>
                </w:pPr>
              </w:pPrChange>
            </w:pPr>
            <w:r w:rsidRPr="004E65AA">
              <w:rPr>
                <w:sz w:val="18"/>
                <w:szCs w:val="18"/>
              </w:rPr>
              <w:t>BT.1120-9 (12/2017) (HD-SDI)</w:t>
            </w:r>
          </w:p>
        </w:tc>
        <w:tc>
          <w:tcPr>
            <w:tcW w:w="810" w:type="dxa"/>
            <w:shd w:val="clear" w:color="auto" w:fill="DBDBDB" w:themeFill="accent3" w:themeFillTint="66"/>
            <w:vAlign w:val="center"/>
            <w:tcPrChange w:id="483" w:author="Yasser Syed" w:date="2019-07-30T16:11:00Z">
              <w:tcPr>
                <w:tcW w:w="810" w:type="dxa"/>
                <w:shd w:val="clear" w:color="auto" w:fill="DBDBDB" w:themeFill="accent3" w:themeFillTint="66"/>
              </w:tcPr>
            </w:tcPrChange>
          </w:tcPr>
          <w:p w14:paraId="3240A4C6" w14:textId="77777777" w:rsidR="00767691" w:rsidRPr="004E65AA" w:rsidRDefault="00767691">
            <w:pPr>
              <w:keepNext/>
              <w:spacing w:before="0"/>
              <w:jc w:val="center"/>
              <w:rPr>
                <w:sz w:val="18"/>
                <w:szCs w:val="18"/>
              </w:rPr>
              <w:pPrChange w:id="484" w:author="Yasser Syed" w:date="2019-07-30T16:11:00Z">
                <w:pPr>
                  <w:keepNext/>
                  <w:spacing w:before="60" w:after="60"/>
                  <w:jc w:val="center"/>
                </w:pPr>
              </w:pPrChange>
            </w:pPr>
          </w:p>
        </w:tc>
        <w:tc>
          <w:tcPr>
            <w:tcW w:w="810" w:type="dxa"/>
            <w:shd w:val="clear" w:color="auto" w:fill="DBDBDB" w:themeFill="accent3" w:themeFillTint="66"/>
            <w:vAlign w:val="center"/>
            <w:tcPrChange w:id="485" w:author="Yasser Syed" w:date="2019-07-30T16:11:00Z">
              <w:tcPr>
                <w:tcW w:w="810" w:type="dxa"/>
                <w:shd w:val="clear" w:color="auto" w:fill="DBDBDB" w:themeFill="accent3" w:themeFillTint="66"/>
              </w:tcPr>
            </w:tcPrChange>
          </w:tcPr>
          <w:p w14:paraId="74FE1F29" w14:textId="77777777" w:rsidR="00767691" w:rsidRPr="000B2ED5" w:rsidRDefault="00767691">
            <w:pPr>
              <w:keepNext/>
              <w:spacing w:before="0"/>
              <w:jc w:val="center"/>
              <w:rPr>
                <w:sz w:val="18"/>
                <w:szCs w:val="18"/>
              </w:rPr>
              <w:pPrChange w:id="486" w:author="Yasser Syed" w:date="2019-07-30T16:11:00Z">
                <w:pPr>
                  <w:keepNext/>
                  <w:spacing w:before="60" w:after="60"/>
                  <w:jc w:val="center"/>
                </w:pPr>
              </w:pPrChange>
            </w:pPr>
          </w:p>
        </w:tc>
        <w:tc>
          <w:tcPr>
            <w:tcW w:w="900" w:type="dxa"/>
            <w:shd w:val="clear" w:color="auto" w:fill="DBDBDB" w:themeFill="accent3" w:themeFillTint="66"/>
            <w:vAlign w:val="center"/>
            <w:tcPrChange w:id="487" w:author="Yasser Syed" w:date="2019-07-30T16:11:00Z">
              <w:tcPr>
                <w:tcW w:w="900" w:type="dxa"/>
                <w:shd w:val="clear" w:color="auto" w:fill="DBDBDB" w:themeFill="accent3" w:themeFillTint="66"/>
              </w:tcPr>
            </w:tcPrChange>
          </w:tcPr>
          <w:p w14:paraId="53FE62ED" w14:textId="77777777" w:rsidR="00767691" w:rsidRPr="000B2ED5" w:rsidRDefault="00767691">
            <w:pPr>
              <w:keepNext/>
              <w:spacing w:before="0"/>
              <w:jc w:val="center"/>
              <w:rPr>
                <w:sz w:val="18"/>
                <w:szCs w:val="18"/>
              </w:rPr>
              <w:pPrChange w:id="488" w:author="Yasser Syed" w:date="2019-07-30T16:11:00Z">
                <w:pPr>
                  <w:keepNext/>
                  <w:spacing w:before="60" w:after="60"/>
                  <w:jc w:val="center"/>
                </w:pPr>
              </w:pPrChange>
            </w:pPr>
          </w:p>
        </w:tc>
        <w:tc>
          <w:tcPr>
            <w:tcW w:w="900" w:type="dxa"/>
            <w:shd w:val="clear" w:color="auto" w:fill="auto"/>
            <w:vAlign w:val="center"/>
            <w:tcPrChange w:id="489" w:author="Yasser Syed" w:date="2019-07-30T16:11:00Z">
              <w:tcPr>
                <w:tcW w:w="900" w:type="dxa"/>
                <w:shd w:val="clear" w:color="auto" w:fill="auto"/>
              </w:tcPr>
            </w:tcPrChange>
          </w:tcPr>
          <w:p w14:paraId="612601D3" w14:textId="77777777" w:rsidR="00767691" w:rsidRPr="004E65AA" w:rsidRDefault="00767691">
            <w:pPr>
              <w:keepNext/>
              <w:spacing w:before="0"/>
              <w:jc w:val="center"/>
              <w:rPr>
                <w:sz w:val="18"/>
                <w:szCs w:val="18"/>
              </w:rPr>
              <w:pPrChange w:id="490" w:author="Yasser Syed" w:date="2019-07-30T16:11:00Z">
                <w:pPr>
                  <w:keepNext/>
                  <w:spacing w:before="60" w:after="60"/>
                  <w:jc w:val="center"/>
                </w:pPr>
              </w:pPrChange>
            </w:pPr>
            <w:r w:rsidRPr="004E65AA">
              <w:rPr>
                <w:sz w:val="18"/>
                <w:szCs w:val="18"/>
              </w:rPr>
              <w:sym w:font="Symbol" w:char="F0D6"/>
            </w:r>
          </w:p>
        </w:tc>
        <w:tc>
          <w:tcPr>
            <w:tcW w:w="900" w:type="dxa"/>
            <w:shd w:val="clear" w:color="auto" w:fill="DBDBDB" w:themeFill="accent3" w:themeFillTint="66"/>
            <w:vAlign w:val="center"/>
            <w:tcPrChange w:id="491" w:author="Yasser Syed" w:date="2019-07-30T16:11:00Z">
              <w:tcPr>
                <w:tcW w:w="900" w:type="dxa"/>
                <w:shd w:val="clear" w:color="auto" w:fill="DBDBDB" w:themeFill="accent3" w:themeFillTint="66"/>
              </w:tcPr>
            </w:tcPrChange>
          </w:tcPr>
          <w:p w14:paraId="0A20F2CB" w14:textId="77777777" w:rsidR="00767691" w:rsidRPr="004E65AA" w:rsidRDefault="00767691">
            <w:pPr>
              <w:keepNext/>
              <w:spacing w:before="0"/>
              <w:jc w:val="center"/>
              <w:rPr>
                <w:sz w:val="18"/>
                <w:szCs w:val="18"/>
              </w:rPr>
              <w:pPrChange w:id="492" w:author="Yasser Syed" w:date="2019-07-30T16:11:00Z">
                <w:pPr>
                  <w:keepNext/>
                  <w:spacing w:before="60" w:after="60"/>
                  <w:jc w:val="center"/>
                </w:pPr>
              </w:pPrChange>
            </w:pPr>
          </w:p>
        </w:tc>
        <w:tc>
          <w:tcPr>
            <w:tcW w:w="900" w:type="dxa"/>
            <w:shd w:val="clear" w:color="auto" w:fill="DBDBDB" w:themeFill="accent3" w:themeFillTint="66"/>
            <w:vAlign w:val="center"/>
            <w:tcPrChange w:id="493" w:author="Yasser Syed" w:date="2019-07-30T16:11:00Z">
              <w:tcPr>
                <w:tcW w:w="900" w:type="dxa"/>
                <w:shd w:val="clear" w:color="auto" w:fill="DBDBDB" w:themeFill="accent3" w:themeFillTint="66"/>
              </w:tcPr>
            </w:tcPrChange>
          </w:tcPr>
          <w:p w14:paraId="2D0F01E1" w14:textId="77777777" w:rsidR="00767691" w:rsidRPr="000B2ED5" w:rsidRDefault="00767691">
            <w:pPr>
              <w:keepNext/>
              <w:spacing w:before="0"/>
              <w:jc w:val="center"/>
              <w:rPr>
                <w:sz w:val="18"/>
                <w:szCs w:val="18"/>
              </w:rPr>
              <w:pPrChange w:id="494" w:author="Yasser Syed" w:date="2019-07-30T16:11:00Z">
                <w:pPr>
                  <w:keepNext/>
                  <w:spacing w:before="60" w:after="60"/>
                  <w:jc w:val="center"/>
                </w:pPr>
              </w:pPrChange>
            </w:pPr>
          </w:p>
        </w:tc>
        <w:tc>
          <w:tcPr>
            <w:tcW w:w="900" w:type="dxa"/>
            <w:shd w:val="clear" w:color="auto" w:fill="DBDBDB" w:themeFill="accent3" w:themeFillTint="66"/>
            <w:vAlign w:val="center"/>
            <w:tcPrChange w:id="495" w:author="Yasser Syed" w:date="2019-07-30T16:11:00Z">
              <w:tcPr>
                <w:tcW w:w="900" w:type="dxa"/>
                <w:shd w:val="clear" w:color="auto" w:fill="DBDBDB" w:themeFill="accent3" w:themeFillTint="66"/>
              </w:tcPr>
            </w:tcPrChange>
          </w:tcPr>
          <w:p w14:paraId="33C7EE0E" w14:textId="77777777" w:rsidR="00767691" w:rsidRPr="000B2ED5" w:rsidRDefault="00767691">
            <w:pPr>
              <w:keepNext/>
              <w:spacing w:before="0"/>
              <w:jc w:val="center"/>
              <w:rPr>
                <w:sz w:val="18"/>
                <w:szCs w:val="18"/>
              </w:rPr>
              <w:pPrChange w:id="496" w:author="Yasser Syed" w:date="2019-07-30T16:11:00Z">
                <w:pPr>
                  <w:keepNext/>
                  <w:spacing w:before="60" w:after="60"/>
                  <w:jc w:val="center"/>
                </w:pPr>
              </w:pPrChange>
            </w:pPr>
          </w:p>
        </w:tc>
        <w:tc>
          <w:tcPr>
            <w:tcW w:w="895" w:type="dxa"/>
            <w:shd w:val="clear" w:color="auto" w:fill="DBDBDB" w:themeFill="accent3" w:themeFillTint="66"/>
            <w:vAlign w:val="center"/>
            <w:tcPrChange w:id="497" w:author="Yasser Syed" w:date="2019-07-30T16:11:00Z">
              <w:tcPr>
                <w:tcW w:w="895" w:type="dxa"/>
                <w:shd w:val="clear" w:color="auto" w:fill="DBDBDB" w:themeFill="accent3" w:themeFillTint="66"/>
              </w:tcPr>
            </w:tcPrChange>
          </w:tcPr>
          <w:p w14:paraId="18045658" w14:textId="77777777" w:rsidR="00767691" w:rsidRPr="000B2ED5" w:rsidRDefault="00767691">
            <w:pPr>
              <w:keepNext/>
              <w:spacing w:before="0"/>
              <w:jc w:val="center"/>
              <w:rPr>
                <w:sz w:val="18"/>
                <w:szCs w:val="18"/>
              </w:rPr>
              <w:pPrChange w:id="498" w:author="Yasser Syed" w:date="2019-07-30T16:11:00Z">
                <w:pPr>
                  <w:keepNext/>
                  <w:spacing w:before="60" w:after="60"/>
                  <w:jc w:val="center"/>
                </w:pPr>
              </w:pPrChange>
            </w:pPr>
          </w:p>
        </w:tc>
      </w:tr>
      <w:tr w:rsidR="00767691" w:rsidRPr="004E65AA" w14:paraId="09DAE3B9" w14:textId="77777777" w:rsidTr="007912FD">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499"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67"/>
          <w:jc w:val="center"/>
          <w:trPrChange w:id="500" w:author="Yasser Syed" w:date="2019-07-30T16:11:00Z">
            <w:trPr>
              <w:trHeight w:val="67"/>
              <w:jc w:val="center"/>
            </w:trPr>
          </w:trPrChange>
        </w:trPr>
        <w:tc>
          <w:tcPr>
            <w:tcW w:w="2965" w:type="dxa"/>
            <w:shd w:val="clear" w:color="auto" w:fill="auto"/>
            <w:tcPrChange w:id="501" w:author="Yasser Syed" w:date="2019-07-30T16:11:00Z">
              <w:tcPr>
                <w:tcW w:w="2965" w:type="dxa"/>
                <w:shd w:val="clear" w:color="auto" w:fill="auto"/>
              </w:tcPr>
            </w:tcPrChange>
          </w:tcPr>
          <w:p w14:paraId="085E5313" w14:textId="77777777" w:rsidR="00767691" w:rsidRPr="004E65AA" w:rsidRDefault="00767691">
            <w:pPr>
              <w:keepNext/>
              <w:spacing w:before="0"/>
              <w:jc w:val="left"/>
              <w:rPr>
                <w:sz w:val="18"/>
                <w:szCs w:val="18"/>
              </w:rPr>
              <w:pPrChange w:id="502" w:author="Yasser Syed" w:date="2019-07-30T16:11:00Z">
                <w:pPr>
                  <w:keepNext/>
                  <w:spacing w:before="60" w:after="60"/>
                  <w:jc w:val="left"/>
                </w:pPr>
              </w:pPrChange>
            </w:pPr>
            <w:r w:rsidRPr="004E65AA">
              <w:rPr>
                <w:sz w:val="18"/>
                <w:szCs w:val="18"/>
              </w:rPr>
              <w:t>ST 372-1:2017 (Dual Link HD-SDI)</w:t>
            </w:r>
          </w:p>
        </w:tc>
        <w:tc>
          <w:tcPr>
            <w:tcW w:w="810" w:type="dxa"/>
            <w:shd w:val="clear" w:color="auto" w:fill="DBDBDB" w:themeFill="accent3" w:themeFillTint="66"/>
            <w:vAlign w:val="center"/>
            <w:tcPrChange w:id="503" w:author="Yasser Syed" w:date="2019-07-30T16:11:00Z">
              <w:tcPr>
                <w:tcW w:w="810" w:type="dxa"/>
                <w:shd w:val="clear" w:color="auto" w:fill="DBDBDB" w:themeFill="accent3" w:themeFillTint="66"/>
              </w:tcPr>
            </w:tcPrChange>
          </w:tcPr>
          <w:p w14:paraId="25A5BE05" w14:textId="77777777" w:rsidR="00767691" w:rsidRPr="004E65AA" w:rsidRDefault="00767691">
            <w:pPr>
              <w:keepNext/>
              <w:spacing w:before="0"/>
              <w:jc w:val="center"/>
              <w:rPr>
                <w:sz w:val="18"/>
                <w:szCs w:val="18"/>
              </w:rPr>
              <w:pPrChange w:id="504" w:author="Yasser Syed" w:date="2019-07-30T16:11:00Z">
                <w:pPr>
                  <w:keepNext/>
                  <w:spacing w:before="60" w:after="60"/>
                  <w:jc w:val="center"/>
                </w:pPr>
              </w:pPrChange>
            </w:pPr>
          </w:p>
        </w:tc>
        <w:tc>
          <w:tcPr>
            <w:tcW w:w="810" w:type="dxa"/>
            <w:shd w:val="clear" w:color="auto" w:fill="DBDBDB" w:themeFill="accent3" w:themeFillTint="66"/>
            <w:vAlign w:val="center"/>
            <w:tcPrChange w:id="505" w:author="Yasser Syed" w:date="2019-07-30T16:11:00Z">
              <w:tcPr>
                <w:tcW w:w="810" w:type="dxa"/>
                <w:shd w:val="clear" w:color="auto" w:fill="DBDBDB" w:themeFill="accent3" w:themeFillTint="66"/>
              </w:tcPr>
            </w:tcPrChange>
          </w:tcPr>
          <w:p w14:paraId="62778F8B" w14:textId="77777777" w:rsidR="00767691" w:rsidRPr="000B2ED5" w:rsidRDefault="00767691">
            <w:pPr>
              <w:keepNext/>
              <w:spacing w:before="0"/>
              <w:jc w:val="center"/>
              <w:rPr>
                <w:sz w:val="18"/>
                <w:szCs w:val="18"/>
              </w:rPr>
              <w:pPrChange w:id="506" w:author="Yasser Syed" w:date="2019-07-30T16:11:00Z">
                <w:pPr>
                  <w:keepNext/>
                  <w:spacing w:before="60" w:after="60"/>
                  <w:jc w:val="center"/>
                </w:pPr>
              </w:pPrChange>
            </w:pPr>
          </w:p>
        </w:tc>
        <w:tc>
          <w:tcPr>
            <w:tcW w:w="900" w:type="dxa"/>
            <w:shd w:val="clear" w:color="auto" w:fill="DBDBDB" w:themeFill="accent3" w:themeFillTint="66"/>
            <w:vAlign w:val="center"/>
            <w:tcPrChange w:id="507" w:author="Yasser Syed" w:date="2019-07-30T16:11:00Z">
              <w:tcPr>
                <w:tcW w:w="900" w:type="dxa"/>
                <w:shd w:val="clear" w:color="auto" w:fill="DBDBDB" w:themeFill="accent3" w:themeFillTint="66"/>
              </w:tcPr>
            </w:tcPrChange>
          </w:tcPr>
          <w:p w14:paraId="1FCABD83" w14:textId="77777777" w:rsidR="00767691" w:rsidRPr="000B2ED5" w:rsidRDefault="00767691">
            <w:pPr>
              <w:keepNext/>
              <w:spacing w:before="0"/>
              <w:jc w:val="center"/>
              <w:rPr>
                <w:sz w:val="18"/>
                <w:szCs w:val="18"/>
              </w:rPr>
              <w:pPrChange w:id="508" w:author="Yasser Syed" w:date="2019-07-30T16:11:00Z">
                <w:pPr>
                  <w:keepNext/>
                  <w:spacing w:before="60" w:after="60"/>
                  <w:jc w:val="center"/>
                </w:pPr>
              </w:pPrChange>
            </w:pPr>
          </w:p>
        </w:tc>
        <w:tc>
          <w:tcPr>
            <w:tcW w:w="900" w:type="dxa"/>
            <w:shd w:val="clear" w:color="auto" w:fill="auto"/>
            <w:vAlign w:val="center"/>
            <w:tcPrChange w:id="509" w:author="Yasser Syed" w:date="2019-07-30T16:11:00Z">
              <w:tcPr>
                <w:tcW w:w="900" w:type="dxa"/>
                <w:shd w:val="clear" w:color="auto" w:fill="auto"/>
              </w:tcPr>
            </w:tcPrChange>
          </w:tcPr>
          <w:p w14:paraId="3FD5014A" w14:textId="77777777" w:rsidR="00767691" w:rsidRPr="004E65AA" w:rsidRDefault="00767691">
            <w:pPr>
              <w:keepNext/>
              <w:spacing w:before="0"/>
              <w:jc w:val="center"/>
              <w:rPr>
                <w:sz w:val="18"/>
                <w:szCs w:val="18"/>
              </w:rPr>
              <w:pPrChange w:id="510" w:author="Yasser Syed" w:date="2019-07-30T16:11:00Z">
                <w:pPr>
                  <w:keepNext/>
                  <w:spacing w:before="60" w:after="60"/>
                  <w:jc w:val="center"/>
                </w:pPr>
              </w:pPrChange>
            </w:pPr>
            <w:r w:rsidRPr="004E65AA">
              <w:rPr>
                <w:sz w:val="18"/>
                <w:szCs w:val="18"/>
              </w:rPr>
              <w:sym w:font="Symbol" w:char="F0D6"/>
            </w:r>
          </w:p>
        </w:tc>
        <w:tc>
          <w:tcPr>
            <w:tcW w:w="900" w:type="dxa"/>
            <w:shd w:val="clear" w:color="auto" w:fill="auto"/>
            <w:vAlign w:val="center"/>
            <w:tcPrChange w:id="511" w:author="Yasser Syed" w:date="2019-07-30T16:11:00Z">
              <w:tcPr>
                <w:tcW w:w="900" w:type="dxa"/>
                <w:shd w:val="clear" w:color="auto" w:fill="auto"/>
              </w:tcPr>
            </w:tcPrChange>
          </w:tcPr>
          <w:p w14:paraId="699F3E49" w14:textId="77777777" w:rsidR="00767691" w:rsidRPr="004E65AA" w:rsidRDefault="00767691">
            <w:pPr>
              <w:keepNext/>
              <w:spacing w:before="0"/>
              <w:jc w:val="center"/>
              <w:rPr>
                <w:sz w:val="18"/>
                <w:szCs w:val="18"/>
              </w:rPr>
              <w:pPrChange w:id="512" w:author="Yasser Syed" w:date="2019-07-30T16:11:00Z">
                <w:pPr>
                  <w:keepNext/>
                  <w:spacing w:before="60" w:after="60"/>
                  <w:jc w:val="center"/>
                </w:pPr>
              </w:pPrChange>
            </w:pPr>
            <w:r w:rsidRPr="004E65AA">
              <w:rPr>
                <w:sz w:val="18"/>
                <w:szCs w:val="18"/>
              </w:rPr>
              <w:sym w:font="Symbol" w:char="F0D6"/>
            </w:r>
          </w:p>
        </w:tc>
        <w:tc>
          <w:tcPr>
            <w:tcW w:w="900" w:type="dxa"/>
            <w:shd w:val="clear" w:color="auto" w:fill="DBDBDB" w:themeFill="accent3" w:themeFillTint="66"/>
            <w:vAlign w:val="center"/>
            <w:tcPrChange w:id="513" w:author="Yasser Syed" w:date="2019-07-30T16:11:00Z">
              <w:tcPr>
                <w:tcW w:w="900" w:type="dxa"/>
                <w:shd w:val="clear" w:color="auto" w:fill="DBDBDB" w:themeFill="accent3" w:themeFillTint="66"/>
              </w:tcPr>
            </w:tcPrChange>
          </w:tcPr>
          <w:p w14:paraId="1D255E86" w14:textId="77777777" w:rsidR="00767691" w:rsidRPr="004E65AA" w:rsidRDefault="00767691">
            <w:pPr>
              <w:keepNext/>
              <w:spacing w:before="0"/>
              <w:jc w:val="center"/>
              <w:rPr>
                <w:sz w:val="18"/>
                <w:szCs w:val="18"/>
              </w:rPr>
              <w:pPrChange w:id="514" w:author="Yasser Syed" w:date="2019-07-30T16:11:00Z">
                <w:pPr>
                  <w:keepNext/>
                  <w:spacing w:before="60" w:after="60"/>
                  <w:jc w:val="center"/>
                </w:pPr>
              </w:pPrChange>
            </w:pPr>
          </w:p>
        </w:tc>
        <w:tc>
          <w:tcPr>
            <w:tcW w:w="900" w:type="dxa"/>
            <w:shd w:val="clear" w:color="auto" w:fill="DBDBDB" w:themeFill="accent3" w:themeFillTint="66"/>
            <w:vAlign w:val="center"/>
            <w:tcPrChange w:id="515" w:author="Yasser Syed" w:date="2019-07-30T16:11:00Z">
              <w:tcPr>
                <w:tcW w:w="900" w:type="dxa"/>
                <w:shd w:val="clear" w:color="auto" w:fill="DBDBDB" w:themeFill="accent3" w:themeFillTint="66"/>
              </w:tcPr>
            </w:tcPrChange>
          </w:tcPr>
          <w:p w14:paraId="3DA7F2A7" w14:textId="77777777" w:rsidR="00767691" w:rsidRPr="000B2ED5" w:rsidRDefault="00767691">
            <w:pPr>
              <w:keepNext/>
              <w:spacing w:before="0"/>
              <w:jc w:val="center"/>
              <w:rPr>
                <w:sz w:val="18"/>
                <w:szCs w:val="18"/>
              </w:rPr>
              <w:pPrChange w:id="516" w:author="Yasser Syed" w:date="2019-07-30T16:11:00Z">
                <w:pPr>
                  <w:keepNext/>
                  <w:spacing w:before="60" w:after="60"/>
                  <w:jc w:val="center"/>
                </w:pPr>
              </w:pPrChange>
            </w:pPr>
          </w:p>
        </w:tc>
        <w:tc>
          <w:tcPr>
            <w:tcW w:w="895" w:type="dxa"/>
            <w:shd w:val="clear" w:color="auto" w:fill="DBDBDB" w:themeFill="accent3" w:themeFillTint="66"/>
            <w:vAlign w:val="center"/>
            <w:tcPrChange w:id="517" w:author="Yasser Syed" w:date="2019-07-30T16:11:00Z">
              <w:tcPr>
                <w:tcW w:w="895" w:type="dxa"/>
                <w:shd w:val="clear" w:color="auto" w:fill="DBDBDB" w:themeFill="accent3" w:themeFillTint="66"/>
              </w:tcPr>
            </w:tcPrChange>
          </w:tcPr>
          <w:p w14:paraId="6F14BE71" w14:textId="77777777" w:rsidR="00767691" w:rsidRPr="000B2ED5" w:rsidRDefault="00767691">
            <w:pPr>
              <w:keepNext/>
              <w:spacing w:before="0"/>
              <w:jc w:val="center"/>
              <w:rPr>
                <w:sz w:val="18"/>
                <w:szCs w:val="18"/>
              </w:rPr>
              <w:pPrChange w:id="518" w:author="Yasser Syed" w:date="2019-07-30T16:11:00Z">
                <w:pPr>
                  <w:keepNext/>
                  <w:spacing w:before="60" w:after="60"/>
                  <w:jc w:val="center"/>
                </w:pPr>
              </w:pPrChange>
            </w:pPr>
          </w:p>
        </w:tc>
      </w:tr>
      <w:tr w:rsidR="00767691" w:rsidRPr="004E65AA" w14:paraId="22C30689" w14:textId="77777777" w:rsidTr="007912FD">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519"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103"/>
          <w:jc w:val="center"/>
          <w:trPrChange w:id="520" w:author="Yasser Syed" w:date="2019-07-30T16:11:00Z">
            <w:trPr>
              <w:trHeight w:val="103"/>
              <w:jc w:val="center"/>
            </w:trPr>
          </w:trPrChange>
        </w:trPr>
        <w:tc>
          <w:tcPr>
            <w:tcW w:w="2965" w:type="dxa"/>
            <w:shd w:val="clear" w:color="auto" w:fill="auto"/>
            <w:tcPrChange w:id="521" w:author="Yasser Syed" w:date="2019-07-30T16:11:00Z">
              <w:tcPr>
                <w:tcW w:w="2965" w:type="dxa"/>
                <w:shd w:val="clear" w:color="auto" w:fill="auto"/>
              </w:tcPr>
            </w:tcPrChange>
          </w:tcPr>
          <w:p w14:paraId="2D5EEEA0" w14:textId="77777777" w:rsidR="00767691" w:rsidRPr="004E65AA" w:rsidRDefault="00767691">
            <w:pPr>
              <w:keepNext/>
              <w:spacing w:before="0"/>
              <w:jc w:val="left"/>
              <w:rPr>
                <w:sz w:val="18"/>
                <w:szCs w:val="18"/>
              </w:rPr>
              <w:pPrChange w:id="522" w:author="Yasser Syed" w:date="2019-07-30T16:11:00Z">
                <w:pPr>
                  <w:keepNext/>
                  <w:spacing w:before="60" w:after="60"/>
                  <w:jc w:val="left"/>
                </w:pPr>
              </w:pPrChange>
            </w:pPr>
            <w:r w:rsidRPr="004E65AA">
              <w:rPr>
                <w:sz w:val="18"/>
                <w:szCs w:val="18"/>
              </w:rPr>
              <w:t>ST 425-1:2017 (3G-SDI)</w:t>
            </w:r>
          </w:p>
        </w:tc>
        <w:tc>
          <w:tcPr>
            <w:tcW w:w="810" w:type="dxa"/>
            <w:shd w:val="clear" w:color="auto" w:fill="DBDBDB" w:themeFill="accent3" w:themeFillTint="66"/>
            <w:vAlign w:val="center"/>
            <w:tcPrChange w:id="523" w:author="Yasser Syed" w:date="2019-07-30T16:11:00Z">
              <w:tcPr>
                <w:tcW w:w="810" w:type="dxa"/>
                <w:shd w:val="clear" w:color="auto" w:fill="DBDBDB" w:themeFill="accent3" w:themeFillTint="66"/>
              </w:tcPr>
            </w:tcPrChange>
          </w:tcPr>
          <w:p w14:paraId="2DF52F5E" w14:textId="77777777" w:rsidR="00767691" w:rsidRPr="000B2ED5" w:rsidRDefault="00767691">
            <w:pPr>
              <w:keepNext/>
              <w:spacing w:before="0"/>
              <w:jc w:val="center"/>
              <w:rPr>
                <w:sz w:val="18"/>
                <w:szCs w:val="18"/>
              </w:rPr>
              <w:pPrChange w:id="524" w:author="Yasser Syed" w:date="2019-07-30T16:11:00Z">
                <w:pPr>
                  <w:keepNext/>
                  <w:spacing w:before="60" w:after="60"/>
                  <w:jc w:val="center"/>
                </w:pPr>
              </w:pPrChange>
            </w:pPr>
          </w:p>
        </w:tc>
        <w:tc>
          <w:tcPr>
            <w:tcW w:w="810" w:type="dxa"/>
            <w:shd w:val="clear" w:color="auto" w:fill="DBDBDB" w:themeFill="accent3" w:themeFillTint="66"/>
            <w:vAlign w:val="center"/>
            <w:tcPrChange w:id="525" w:author="Yasser Syed" w:date="2019-07-30T16:11:00Z">
              <w:tcPr>
                <w:tcW w:w="810" w:type="dxa"/>
                <w:shd w:val="clear" w:color="auto" w:fill="DBDBDB" w:themeFill="accent3" w:themeFillTint="66"/>
              </w:tcPr>
            </w:tcPrChange>
          </w:tcPr>
          <w:p w14:paraId="3226E850" w14:textId="77777777" w:rsidR="00767691" w:rsidRPr="000B2ED5" w:rsidRDefault="00767691">
            <w:pPr>
              <w:keepNext/>
              <w:spacing w:before="0"/>
              <w:jc w:val="center"/>
              <w:rPr>
                <w:sz w:val="18"/>
                <w:szCs w:val="18"/>
              </w:rPr>
              <w:pPrChange w:id="526" w:author="Yasser Syed" w:date="2019-07-30T16:11:00Z">
                <w:pPr>
                  <w:keepNext/>
                  <w:spacing w:before="60" w:after="60"/>
                  <w:jc w:val="center"/>
                </w:pPr>
              </w:pPrChange>
            </w:pPr>
          </w:p>
        </w:tc>
        <w:tc>
          <w:tcPr>
            <w:tcW w:w="900" w:type="dxa"/>
            <w:shd w:val="clear" w:color="auto" w:fill="DBDBDB" w:themeFill="accent3" w:themeFillTint="66"/>
            <w:vAlign w:val="center"/>
            <w:tcPrChange w:id="527" w:author="Yasser Syed" w:date="2019-07-30T16:11:00Z">
              <w:tcPr>
                <w:tcW w:w="900" w:type="dxa"/>
                <w:shd w:val="clear" w:color="auto" w:fill="DBDBDB" w:themeFill="accent3" w:themeFillTint="66"/>
              </w:tcPr>
            </w:tcPrChange>
          </w:tcPr>
          <w:p w14:paraId="19AB23A0" w14:textId="77777777" w:rsidR="00767691" w:rsidRPr="000B2ED5" w:rsidRDefault="00767691">
            <w:pPr>
              <w:keepNext/>
              <w:spacing w:before="0"/>
              <w:jc w:val="center"/>
              <w:rPr>
                <w:sz w:val="18"/>
                <w:szCs w:val="18"/>
              </w:rPr>
              <w:pPrChange w:id="528" w:author="Yasser Syed" w:date="2019-07-30T16:11:00Z">
                <w:pPr>
                  <w:keepNext/>
                  <w:spacing w:before="60" w:after="60"/>
                  <w:jc w:val="center"/>
                </w:pPr>
              </w:pPrChange>
            </w:pPr>
          </w:p>
        </w:tc>
        <w:tc>
          <w:tcPr>
            <w:tcW w:w="900" w:type="dxa"/>
            <w:shd w:val="clear" w:color="auto" w:fill="auto"/>
            <w:vAlign w:val="center"/>
            <w:tcPrChange w:id="529" w:author="Yasser Syed" w:date="2019-07-30T16:11:00Z">
              <w:tcPr>
                <w:tcW w:w="900" w:type="dxa"/>
                <w:shd w:val="clear" w:color="auto" w:fill="auto"/>
              </w:tcPr>
            </w:tcPrChange>
          </w:tcPr>
          <w:p w14:paraId="55826D71" w14:textId="77777777" w:rsidR="00767691" w:rsidRPr="004E65AA" w:rsidRDefault="00767691">
            <w:pPr>
              <w:keepNext/>
              <w:spacing w:before="0"/>
              <w:jc w:val="center"/>
              <w:rPr>
                <w:sz w:val="18"/>
                <w:szCs w:val="18"/>
              </w:rPr>
              <w:pPrChange w:id="530" w:author="Yasser Syed" w:date="2019-07-30T16:11:00Z">
                <w:pPr>
                  <w:keepNext/>
                  <w:spacing w:before="60" w:after="60"/>
                  <w:jc w:val="center"/>
                </w:pPr>
              </w:pPrChange>
            </w:pPr>
            <w:r w:rsidRPr="004E65AA">
              <w:rPr>
                <w:sz w:val="18"/>
                <w:szCs w:val="18"/>
              </w:rPr>
              <w:sym w:font="Symbol" w:char="F0D6"/>
            </w:r>
          </w:p>
        </w:tc>
        <w:tc>
          <w:tcPr>
            <w:tcW w:w="900" w:type="dxa"/>
            <w:shd w:val="clear" w:color="auto" w:fill="auto"/>
            <w:vAlign w:val="center"/>
            <w:tcPrChange w:id="531" w:author="Yasser Syed" w:date="2019-07-30T16:11:00Z">
              <w:tcPr>
                <w:tcW w:w="900" w:type="dxa"/>
                <w:shd w:val="clear" w:color="auto" w:fill="auto"/>
              </w:tcPr>
            </w:tcPrChange>
          </w:tcPr>
          <w:p w14:paraId="07AD6A5C" w14:textId="77777777" w:rsidR="00767691" w:rsidRPr="004E65AA" w:rsidRDefault="00767691">
            <w:pPr>
              <w:keepNext/>
              <w:spacing w:before="0"/>
              <w:jc w:val="center"/>
              <w:rPr>
                <w:sz w:val="18"/>
                <w:szCs w:val="18"/>
              </w:rPr>
              <w:pPrChange w:id="532" w:author="Yasser Syed" w:date="2019-07-30T16:11:00Z">
                <w:pPr>
                  <w:keepNext/>
                  <w:spacing w:before="60" w:after="60"/>
                  <w:jc w:val="center"/>
                </w:pPr>
              </w:pPrChange>
            </w:pPr>
            <w:r w:rsidRPr="004E65AA">
              <w:rPr>
                <w:sz w:val="18"/>
                <w:szCs w:val="18"/>
              </w:rPr>
              <w:sym w:font="Symbol" w:char="F0D6"/>
            </w:r>
          </w:p>
        </w:tc>
        <w:tc>
          <w:tcPr>
            <w:tcW w:w="900" w:type="dxa"/>
            <w:shd w:val="clear" w:color="auto" w:fill="DBDBDB" w:themeFill="accent3" w:themeFillTint="66"/>
            <w:vAlign w:val="center"/>
            <w:tcPrChange w:id="533" w:author="Yasser Syed" w:date="2019-07-30T16:11:00Z">
              <w:tcPr>
                <w:tcW w:w="900" w:type="dxa"/>
                <w:shd w:val="clear" w:color="auto" w:fill="DBDBDB" w:themeFill="accent3" w:themeFillTint="66"/>
              </w:tcPr>
            </w:tcPrChange>
          </w:tcPr>
          <w:p w14:paraId="22D60AE3" w14:textId="77777777" w:rsidR="00767691" w:rsidRPr="004E65AA" w:rsidRDefault="00767691">
            <w:pPr>
              <w:keepNext/>
              <w:spacing w:before="0"/>
              <w:jc w:val="center"/>
              <w:rPr>
                <w:sz w:val="18"/>
                <w:szCs w:val="18"/>
              </w:rPr>
              <w:pPrChange w:id="534" w:author="Yasser Syed" w:date="2019-07-30T16:11:00Z">
                <w:pPr>
                  <w:keepNext/>
                  <w:spacing w:before="60" w:after="60"/>
                  <w:jc w:val="center"/>
                </w:pPr>
              </w:pPrChange>
            </w:pPr>
          </w:p>
        </w:tc>
        <w:tc>
          <w:tcPr>
            <w:tcW w:w="900" w:type="dxa"/>
            <w:shd w:val="clear" w:color="auto" w:fill="DBDBDB" w:themeFill="accent3" w:themeFillTint="66"/>
            <w:vAlign w:val="center"/>
            <w:tcPrChange w:id="535" w:author="Yasser Syed" w:date="2019-07-30T16:11:00Z">
              <w:tcPr>
                <w:tcW w:w="900" w:type="dxa"/>
                <w:shd w:val="clear" w:color="auto" w:fill="DBDBDB" w:themeFill="accent3" w:themeFillTint="66"/>
              </w:tcPr>
            </w:tcPrChange>
          </w:tcPr>
          <w:p w14:paraId="086C7A8A" w14:textId="77777777" w:rsidR="00767691" w:rsidRPr="000B2ED5" w:rsidRDefault="00767691">
            <w:pPr>
              <w:keepNext/>
              <w:spacing w:before="0"/>
              <w:jc w:val="center"/>
              <w:rPr>
                <w:sz w:val="18"/>
                <w:szCs w:val="18"/>
              </w:rPr>
              <w:pPrChange w:id="536" w:author="Yasser Syed" w:date="2019-07-30T16:11:00Z">
                <w:pPr>
                  <w:keepNext/>
                  <w:spacing w:before="60" w:after="60"/>
                  <w:jc w:val="center"/>
                </w:pPr>
              </w:pPrChange>
            </w:pPr>
          </w:p>
        </w:tc>
        <w:tc>
          <w:tcPr>
            <w:tcW w:w="895" w:type="dxa"/>
            <w:shd w:val="clear" w:color="auto" w:fill="DBDBDB" w:themeFill="accent3" w:themeFillTint="66"/>
            <w:vAlign w:val="center"/>
            <w:tcPrChange w:id="537" w:author="Yasser Syed" w:date="2019-07-30T16:11:00Z">
              <w:tcPr>
                <w:tcW w:w="895" w:type="dxa"/>
                <w:shd w:val="clear" w:color="auto" w:fill="DBDBDB" w:themeFill="accent3" w:themeFillTint="66"/>
              </w:tcPr>
            </w:tcPrChange>
          </w:tcPr>
          <w:p w14:paraId="44A5ABF7" w14:textId="77777777" w:rsidR="00767691" w:rsidRPr="000B2ED5" w:rsidRDefault="00767691">
            <w:pPr>
              <w:keepNext/>
              <w:spacing w:before="0"/>
              <w:jc w:val="center"/>
              <w:rPr>
                <w:sz w:val="18"/>
                <w:szCs w:val="18"/>
              </w:rPr>
              <w:pPrChange w:id="538" w:author="Yasser Syed" w:date="2019-07-30T16:11:00Z">
                <w:pPr>
                  <w:keepNext/>
                  <w:spacing w:before="60" w:after="60"/>
                  <w:jc w:val="center"/>
                </w:pPr>
              </w:pPrChange>
            </w:pPr>
          </w:p>
        </w:tc>
      </w:tr>
      <w:tr w:rsidR="00767691" w:rsidRPr="004E65AA" w14:paraId="49E661B0" w14:textId="77777777" w:rsidTr="007912FD">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539"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101"/>
          <w:jc w:val="center"/>
          <w:trPrChange w:id="540" w:author="Yasser Syed" w:date="2019-07-30T16:11:00Z">
            <w:trPr>
              <w:trHeight w:val="101"/>
              <w:jc w:val="center"/>
            </w:trPr>
          </w:trPrChange>
        </w:trPr>
        <w:tc>
          <w:tcPr>
            <w:tcW w:w="2965" w:type="dxa"/>
            <w:shd w:val="clear" w:color="auto" w:fill="auto"/>
            <w:tcPrChange w:id="541" w:author="Yasser Syed" w:date="2019-07-30T16:11:00Z">
              <w:tcPr>
                <w:tcW w:w="2965" w:type="dxa"/>
                <w:shd w:val="clear" w:color="auto" w:fill="auto"/>
              </w:tcPr>
            </w:tcPrChange>
          </w:tcPr>
          <w:p w14:paraId="2EDE8D83" w14:textId="77777777" w:rsidR="00767691" w:rsidRPr="004E65AA" w:rsidRDefault="00767691">
            <w:pPr>
              <w:keepNext/>
              <w:spacing w:before="0"/>
              <w:jc w:val="left"/>
              <w:rPr>
                <w:sz w:val="18"/>
                <w:szCs w:val="18"/>
              </w:rPr>
              <w:pPrChange w:id="542" w:author="Yasser Syed" w:date="2019-07-30T16:11:00Z">
                <w:pPr>
                  <w:keepNext/>
                  <w:spacing w:before="60" w:after="60"/>
                  <w:jc w:val="left"/>
                </w:pPr>
              </w:pPrChange>
            </w:pPr>
            <w:r w:rsidRPr="004E65AA">
              <w:rPr>
                <w:sz w:val="18"/>
                <w:szCs w:val="18"/>
              </w:rPr>
              <w:t>BT 1120-9 (12/2017) (Dual link HD-SDI/3G-SDI)</w:t>
            </w:r>
          </w:p>
        </w:tc>
        <w:tc>
          <w:tcPr>
            <w:tcW w:w="810" w:type="dxa"/>
            <w:shd w:val="clear" w:color="auto" w:fill="DBDBDB" w:themeFill="accent3" w:themeFillTint="66"/>
            <w:vAlign w:val="center"/>
            <w:tcPrChange w:id="543" w:author="Yasser Syed" w:date="2019-07-30T16:11:00Z">
              <w:tcPr>
                <w:tcW w:w="810" w:type="dxa"/>
                <w:shd w:val="clear" w:color="auto" w:fill="DBDBDB" w:themeFill="accent3" w:themeFillTint="66"/>
              </w:tcPr>
            </w:tcPrChange>
          </w:tcPr>
          <w:p w14:paraId="2AE7A8F7" w14:textId="77777777" w:rsidR="00767691" w:rsidRPr="004E65AA" w:rsidRDefault="00767691">
            <w:pPr>
              <w:keepNext/>
              <w:spacing w:before="0"/>
              <w:jc w:val="center"/>
              <w:rPr>
                <w:sz w:val="18"/>
                <w:szCs w:val="18"/>
              </w:rPr>
              <w:pPrChange w:id="544" w:author="Yasser Syed" w:date="2019-07-30T16:11:00Z">
                <w:pPr>
                  <w:keepNext/>
                  <w:spacing w:before="60" w:after="60"/>
                  <w:jc w:val="center"/>
                </w:pPr>
              </w:pPrChange>
            </w:pPr>
          </w:p>
        </w:tc>
        <w:tc>
          <w:tcPr>
            <w:tcW w:w="810" w:type="dxa"/>
            <w:shd w:val="clear" w:color="auto" w:fill="DBDBDB" w:themeFill="accent3" w:themeFillTint="66"/>
            <w:vAlign w:val="center"/>
            <w:tcPrChange w:id="545" w:author="Yasser Syed" w:date="2019-07-30T16:11:00Z">
              <w:tcPr>
                <w:tcW w:w="810" w:type="dxa"/>
                <w:shd w:val="clear" w:color="auto" w:fill="DBDBDB" w:themeFill="accent3" w:themeFillTint="66"/>
              </w:tcPr>
            </w:tcPrChange>
          </w:tcPr>
          <w:p w14:paraId="1449E56C" w14:textId="77777777" w:rsidR="00767691" w:rsidRPr="000B2ED5" w:rsidRDefault="00767691">
            <w:pPr>
              <w:keepNext/>
              <w:spacing w:before="0"/>
              <w:jc w:val="center"/>
              <w:rPr>
                <w:sz w:val="18"/>
                <w:szCs w:val="18"/>
              </w:rPr>
              <w:pPrChange w:id="546" w:author="Yasser Syed" w:date="2019-07-30T16:11:00Z">
                <w:pPr>
                  <w:keepNext/>
                  <w:spacing w:before="60" w:after="60"/>
                  <w:jc w:val="center"/>
                </w:pPr>
              </w:pPrChange>
            </w:pPr>
          </w:p>
        </w:tc>
        <w:tc>
          <w:tcPr>
            <w:tcW w:w="900" w:type="dxa"/>
            <w:shd w:val="clear" w:color="auto" w:fill="DBDBDB" w:themeFill="accent3" w:themeFillTint="66"/>
            <w:vAlign w:val="center"/>
            <w:tcPrChange w:id="547" w:author="Yasser Syed" w:date="2019-07-30T16:11:00Z">
              <w:tcPr>
                <w:tcW w:w="900" w:type="dxa"/>
                <w:shd w:val="clear" w:color="auto" w:fill="DBDBDB" w:themeFill="accent3" w:themeFillTint="66"/>
              </w:tcPr>
            </w:tcPrChange>
          </w:tcPr>
          <w:p w14:paraId="71F323F8" w14:textId="77777777" w:rsidR="00767691" w:rsidRPr="000B2ED5" w:rsidRDefault="00767691">
            <w:pPr>
              <w:keepNext/>
              <w:spacing w:before="0"/>
              <w:jc w:val="center"/>
              <w:rPr>
                <w:sz w:val="18"/>
                <w:szCs w:val="18"/>
              </w:rPr>
              <w:pPrChange w:id="548" w:author="Yasser Syed" w:date="2019-07-30T16:11:00Z">
                <w:pPr>
                  <w:keepNext/>
                  <w:spacing w:before="60" w:after="60"/>
                  <w:jc w:val="center"/>
                </w:pPr>
              </w:pPrChange>
            </w:pPr>
          </w:p>
        </w:tc>
        <w:tc>
          <w:tcPr>
            <w:tcW w:w="900" w:type="dxa"/>
            <w:shd w:val="clear" w:color="auto" w:fill="auto"/>
            <w:vAlign w:val="center"/>
            <w:tcPrChange w:id="549" w:author="Yasser Syed" w:date="2019-07-30T16:11:00Z">
              <w:tcPr>
                <w:tcW w:w="900" w:type="dxa"/>
                <w:shd w:val="clear" w:color="auto" w:fill="auto"/>
              </w:tcPr>
            </w:tcPrChange>
          </w:tcPr>
          <w:p w14:paraId="17B7C2BA" w14:textId="77777777" w:rsidR="00767691" w:rsidRPr="004E65AA" w:rsidRDefault="00767691">
            <w:pPr>
              <w:keepNext/>
              <w:spacing w:before="0"/>
              <w:jc w:val="center"/>
              <w:rPr>
                <w:sz w:val="18"/>
                <w:szCs w:val="18"/>
              </w:rPr>
              <w:pPrChange w:id="550" w:author="Yasser Syed" w:date="2019-07-30T16:11:00Z">
                <w:pPr>
                  <w:keepNext/>
                  <w:spacing w:before="60" w:after="60"/>
                  <w:jc w:val="center"/>
                </w:pPr>
              </w:pPrChange>
            </w:pPr>
            <w:r w:rsidRPr="004E65AA">
              <w:rPr>
                <w:sz w:val="18"/>
                <w:szCs w:val="18"/>
              </w:rPr>
              <w:sym w:font="Symbol" w:char="F0D6"/>
            </w:r>
          </w:p>
        </w:tc>
        <w:tc>
          <w:tcPr>
            <w:tcW w:w="900" w:type="dxa"/>
            <w:shd w:val="clear" w:color="auto" w:fill="DBDBDB" w:themeFill="accent3" w:themeFillTint="66"/>
            <w:vAlign w:val="center"/>
            <w:tcPrChange w:id="551" w:author="Yasser Syed" w:date="2019-07-30T16:11:00Z">
              <w:tcPr>
                <w:tcW w:w="900" w:type="dxa"/>
                <w:shd w:val="clear" w:color="auto" w:fill="DBDBDB" w:themeFill="accent3" w:themeFillTint="66"/>
              </w:tcPr>
            </w:tcPrChange>
          </w:tcPr>
          <w:p w14:paraId="7FB6271E" w14:textId="77777777" w:rsidR="00767691" w:rsidRPr="004E65AA" w:rsidRDefault="00767691">
            <w:pPr>
              <w:keepNext/>
              <w:spacing w:before="0"/>
              <w:jc w:val="center"/>
              <w:rPr>
                <w:sz w:val="18"/>
                <w:szCs w:val="18"/>
              </w:rPr>
              <w:pPrChange w:id="552" w:author="Yasser Syed" w:date="2019-07-30T16:11:00Z">
                <w:pPr>
                  <w:keepNext/>
                  <w:spacing w:before="60" w:after="60"/>
                  <w:jc w:val="center"/>
                </w:pPr>
              </w:pPrChange>
            </w:pPr>
          </w:p>
        </w:tc>
        <w:tc>
          <w:tcPr>
            <w:tcW w:w="900" w:type="dxa"/>
            <w:shd w:val="clear" w:color="auto" w:fill="DBDBDB" w:themeFill="accent3" w:themeFillTint="66"/>
            <w:vAlign w:val="center"/>
            <w:tcPrChange w:id="553" w:author="Yasser Syed" w:date="2019-07-30T16:11:00Z">
              <w:tcPr>
                <w:tcW w:w="900" w:type="dxa"/>
                <w:shd w:val="clear" w:color="auto" w:fill="DBDBDB" w:themeFill="accent3" w:themeFillTint="66"/>
              </w:tcPr>
            </w:tcPrChange>
          </w:tcPr>
          <w:p w14:paraId="0A07AA08" w14:textId="77777777" w:rsidR="00767691" w:rsidRPr="000B2ED5" w:rsidRDefault="00767691">
            <w:pPr>
              <w:keepNext/>
              <w:spacing w:before="0"/>
              <w:jc w:val="center"/>
              <w:rPr>
                <w:sz w:val="18"/>
                <w:szCs w:val="18"/>
              </w:rPr>
              <w:pPrChange w:id="554" w:author="Yasser Syed" w:date="2019-07-30T16:11:00Z">
                <w:pPr>
                  <w:keepNext/>
                  <w:spacing w:before="60" w:after="60"/>
                  <w:jc w:val="center"/>
                </w:pPr>
              </w:pPrChange>
            </w:pPr>
          </w:p>
        </w:tc>
        <w:tc>
          <w:tcPr>
            <w:tcW w:w="900" w:type="dxa"/>
            <w:shd w:val="clear" w:color="auto" w:fill="DBDBDB" w:themeFill="accent3" w:themeFillTint="66"/>
            <w:vAlign w:val="center"/>
            <w:tcPrChange w:id="555" w:author="Yasser Syed" w:date="2019-07-30T16:11:00Z">
              <w:tcPr>
                <w:tcW w:w="900" w:type="dxa"/>
                <w:shd w:val="clear" w:color="auto" w:fill="DBDBDB" w:themeFill="accent3" w:themeFillTint="66"/>
              </w:tcPr>
            </w:tcPrChange>
          </w:tcPr>
          <w:p w14:paraId="63129965" w14:textId="77777777" w:rsidR="00767691" w:rsidRPr="000B2ED5" w:rsidRDefault="00767691">
            <w:pPr>
              <w:keepNext/>
              <w:spacing w:before="0"/>
              <w:jc w:val="center"/>
              <w:rPr>
                <w:sz w:val="18"/>
                <w:szCs w:val="18"/>
              </w:rPr>
              <w:pPrChange w:id="556" w:author="Yasser Syed" w:date="2019-07-30T16:11:00Z">
                <w:pPr>
                  <w:keepNext/>
                  <w:spacing w:before="60" w:after="60"/>
                  <w:jc w:val="center"/>
                </w:pPr>
              </w:pPrChange>
            </w:pPr>
          </w:p>
        </w:tc>
        <w:tc>
          <w:tcPr>
            <w:tcW w:w="895" w:type="dxa"/>
            <w:shd w:val="clear" w:color="auto" w:fill="DBDBDB" w:themeFill="accent3" w:themeFillTint="66"/>
            <w:vAlign w:val="center"/>
            <w:tcPrChange w:id="557" w:author="Yasser Syed" w:date="2019-07-30T16:11:00Z">
              <w:tcPr>
                <w:tcW w:w="895" w:type="dxa"/>
                <w:shd w:val="clear" w:color="auto" w:fill="DBDBDB" w:themeFill="accent3" w:themeFillTint="66"/>
              </w:tcPr>
            </w:tcPrChange>
          </w:tcPr>
          <w:p w14:paraId="5B93A323" w14:textId="77777777" w:rsidR="00767691" w:rsidRPr="000B2ED5" w:rsidRDefault="00767691">
            <w:pPr>
              <w:keepNext/>
              <w:spacing w:before="0"/>
              <w:jc w:val="center"/>
              <w:rPr>
                <w:sz w:val="18"/>
                <w:szCs w:val="18"/>
              </w:rPr>
              <w:pPrChange w:id="558" w:author="Yasser Syed" w:date="2019-07-30T16:11:00Z">
                <w:pPr>
                  <w:keepNext/>
                  <w:spacing w:before="60" w:after="60"/>
                  <w:jc w:val="center"/>
                </w:pPr>
              </w:pPrChange>
            </w:pPr>
          </w:p>
        </w:tc>
      </w:tr>
      <w:tr w:rsidR="00767691" w:rsidRPr="004E65AA" w14:paraId="19C9E983" w14:textId="77777777" w:rsidTr="007912FD">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559"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183"/>
          <w:jc w:val="center"/>
          <w:trPrChange w:id="560" w:author="Yasser Syed" w:date="2019-07-30T16:11:00Z">
            <w:trPr>
              <w:trHeight w:val="183"/>
              <w:jc w:val="center"/>
            </w:trPr>
          </w:trPrChange>
        </w:trPr>
        <w:tc>
          <w:tcPr>
            <w:tcW w:w="2965" w:type="dxa"/>
            <w:shd w:val="clear" w:color="auto" w:fill="auto"/>
            <w:tcPrChange w:id="561" w:author="Yasser Syed" w:date="2019-07-30T16:11:00Z">
              <w:tcPr>
                <w:tcW w:w="2965" w:type="dxa"/>
                <w:shd w:val="clear" w:color="auto" w:fill="auto"/>
              </w:tcPr>
            </w:tcPrChange>
          </w:tcPr>
          <w:p w14:paraId="263E6CF6" w14:textId="77777777" w:rsidR="00767691" w:rsidRPr="004E65AA" w:rsidRDefault="00767691">
            <w:pPr>
              <w:keepNext/>
              <w:spacing w:before="0"/>
              <w:jc w:val="left"/>
              <w:rPr>
                <w:sz w:val="18"/>
                <w:szCs w:val="18"/>
              </w:rPr>
              <w:pPrChange w:id="562" w:author="Yasser Syed" w:date="2019-07-30T16:11:00Z">
                <w:pPr>
                  <w:keepNext/>
                  <w:spacing w:before="60" w:after="60"/>
                  <w:jc w:val="left"/>
                </w:pPr>
              </w:pPrChange>
            </w:pPr>
            <w:r w:rsidRPr="004E65AA">
              <w:rPr>
                <w:sz w:val="18"/>
                <w:szCs w:val="18"/>
              </w:rPr>
              <w:t>ST 425-5:2015 (Quad link 3G-SDI)</w:t>
            </w:r>
          </w:p>
        </w:tc>
        <w:tc>
          <w:tcPr>
            <w:tcW w:w="810" w:type="dxa"/>
            <w:shd w:val="clear" w:color="auto" w:fill="DBDBDB" w:themeFill="accent3" w:themeFillTint="66"/>
            <w:vAlign w:val="center"/>
            <w:tcPrChange w:id="563" w:author="Yasser Syed" w:date="2019-07-30T16:11:00Z">
              <w:tcPr>
                <w:tcW w:w="810" w:type="dxa"/>
                <w:shd w:val="clear" w:color="auto" w:fill="DBDBDB" w:themeFill="accent3" w:themeFillTint="66"/>
              </w:tcPr>
            </w:tcPrChange>
          </w:tcPr>
          <w:p w14:paraId="43E6F2E8" w14:textId="77777777" w:rsidR="00767691" w:rsidRPr="004E65AA" w:rsidRDefault="00767691">
            <w:pPr>
              <w:keepNext/>
              <w:spacing w:before="0"/>
              <w:jc w:val="center"/>
              <w:rPr>
                <w:sz w:val="18"/>
                <w:szCs w:val="18"/>
              </w:rPr>
              <w:pPrChange w:id="564" w:author="Yasser Syed" w:date="2019-07-30T16:11:00Z">
                <w:pPr>
                  <w:keepNext/>
                  <w:spacing w:before="60" w:after="60"/>
                  <w:jc w:val="center"/>
                </w:pPr>
              </w:pPrChange>
            </w:pPr>
          </w:p>
        </w:tc>
        <w:tc>
          <w:tcPr>
            <w:tcW w:w="810" w:type="dxa"/>
            <w:shd w:val="clear" w:color="auto" w:fill="DBDBDB" w:themeFill="accent3" w:themeFillTint="66"/>
            <w:vAlign w:val="center"/>
            <w:tcPrChange w:id="565" w:author="Yasser Syed" w:date="2019-07-30T16:11:00Z">
              <w:tcPr>
                <w:tcW w:w="810" w:type="dxa"/>
                <w:shd w:val="clear" w:color="auto" w:fill="DBDBDB" w:themeFill="accent3" w:themeFillTint="66"/>
              </w:tcPr>
            </w:tcPrChange>
          </w:tcPr>
          <w:p w14:paraId="0E018A72" w14:textId="77777777" w:rsidR="00767691" w:rsidRPr="000B2ED5" w:rsidRDefault="00767691">
            <w:pPr>
              <w:keepNext/>
              <w:spacing w:before="0"/>
              <w:jc w:val="center"/>
              <w:rPr>
                <w:sz w:val="18"/>
                <w:szCs w:val="18"/>
              </w:rPr>
              <w:pPrChange w:id="566" w:author="Yasser Syed" w:date="2019-07-30T16:11:00Z">
                <w:pPr>
                  <w:keepNext/>
                  <w:spacing w:before="60" w:after="60"/>
                  <w:jc w:val="center"/>
                </w:pPr>
              </w:pPrChange>
            </w:pPr>
          </w:p>
        </w:tc>
        <w:tc>
          <w:tcPr>
            <w:tcW w:w="900" w:type="dxa"/>
            <w:shd w:val="clear" w:color="auto" w:fill="DBDBDB" w:themeFill="accent3" w:themeFillTint="66"/>
            <w:vAlign w:val="center"/>
            <w:tcPrChange w:id="567" w:author="Yasser Syed" w:date="2019-07-30T16:11:00Z">
              <w:tcPr>
                <w:tcW w:w="900" w:type="dxa"/>
                <w:shd w:val="clear" w:color="auto" w:fill="DBDBDB" w:themeFill="accent3" w:themeFillTint="66"/>
              </w:tcPr>
            </w:tcPrChange>
          </w:tcPr>
          <w:p w14:paraId="6C28FAEC" w14:textId="77777777" w:rsidR="00767691" w:rsidRPr="000B2ED5" w:rsidRDefault="00767691">
            <w:pPr>
              <w:keepNext/>
              <w:spacing w:before="0"/>
              <w:jc w:val="center"/>
              <w:rPr>
                <w:sz w:val="18"/>
                <w:szCs w:val="18"/>
              </w:rPr>
              <w:pPrChange w:id="568" w:author="Yasser Syed" w:date="2019-07-30T16:11:00Z">
                <w:pPr>
                  <w:keepNext/>
                  <w:spacing w:before="60" w:after="60"/>
                  <w:jc w:val="center"/>
                </w:pPr>
              </w:pPrChange>
            </w:pPr>
          </w:p>
        </w:tc>
        <w:tc>
          <w:tcPr>
            <w:tcW w:w="900" w:type="dxa"/>
            <w:shd w:val="clear" w:color="auto" w:fill="DBDBDB" w:themeFill="accent3" w:themeFillTint="66"/>
            <w:vAlign w:val="center"/>
            <w:tcPrChange w:id="569" w:author="Yasser Syed" w:date="2019-07-30T16:11:00Z">
              <w:tcPr>
                <w:tcW w:w="900" w:type="dxa"/>
                <w:shd w:val="clear" w:color="auto" w:fill="DBDBDB" w:themeFill="accent3" w:themeFillTint="66"/>
              </w:tcPr>
            </w:tcPrChange>
          </w:tcPr>
          <w:p w14:paraId="7B2F22D2" w14:textId="77777777" w:rsidR="00767691" w:rsidRPr="000B2ED5" w:rsidRDefault="00767691">
            <w:pPr>
              <w:keepNext/>
              <w:spacing w:before="0"/>
              <w:jc w:val="center"/>
              <w:rPr>
                <w:sz w:val="18"/>
                <w:szCs w:val="18"/>
              </w:rPr>
              <w:pPrChange w:id="570" w:author="Yasser Syed" w:date="2019-07-30T16:11:00Z">
                <w:pPr>
                  <w:keepNext/>
                  <w:spacing w:before="60" w:after="60"/>
                  <w:jc w:val="center"/>
                </w:pPr>
              </w:pPrChange>
            </w:pPr>
          </w:p>
        </w:tc>
        <w:tc>
          <w:tcPr>
            <w:tcW w:w="900" w:type="dxa"/>
            <w:shd w:val="clear" w:color="auto" w:fill="DBDBDB" w:themeFill="accent3" w:themeFillTint="66"/>
            <w:vAlign w:val="center"/>
            <w:tcPrChange w:id="571" w:author="Yasser Syed" w:date="2019-07-30T16:11:00Z">
              <w:tcPr>
                <w:tcW w:w="900" w:type="dxa"/>
                <w:shd w:val="clear" w:color="auto" w:fill="DBDBDB" w:themeFill="accent3" w:themeFillTint="66"/>
              </w:tcPr>
            </w:tcPrChange>
          </w:tcPr>
          <w:p w14:paraId="5A57D27D" w14:textId="77777777" w:rsidR="00767691" w:rsidRPr="000B2ED5" w:rsidRDefault="00767691">
            <w:pPr>
              <w:keepNext/>
              <w:spacing w:before="0"/>
              <w:jc w:val="center"/>
              <w:rPr>
                <w:sz w:val="18"/>
                <w:szCs w:val="18"/>
              </w:rPr>
              <w:pPrChange w:id="572" w:author="Yasser Syed" w:date="2019-07-30T16:11:00Z">
                <w:pPr>
                  <w:keepNext/>
                  <w:spacing w:before="60" w:after="60"/>
                  <w:jc w:val="center"/>
                </w:pPr>
              </w:pPrChange>
            </w:pPr>
          </w:p>
        </w:tc>
        <w:tc>
          <w:tcPr>
            <w:tcW w:w="900" w:type="dxa"/>
            <w:shd w:val="clear" w:color="auto" w:fill="auto"/>
            <w:vAlign w:val="center"/>
            <w:tcPrChange w:id="573" w:author="Yasser Syed" w:date="2019-07-30T16:11:00Z">
              <w:tcPr>
                <w:tcW w:w="900" w:type="dxa"/>
                <w:shd w:val="clear" w:color="auto" w:fill="auto"/>
              </w:tcPr>
            </w:tcPrChange>
          </w:tcPr>
          <w:p w14:paraId="7632FD84" w14:textId="77777777" w:rsidR="00767691" w:rsidRPr="004E65AA" w:rsidRDefault="00767691">
            <w:pPr>
              <w:keepNext/>
              <w:spacing w:before="0"/>
              <w:jc w:val="center"/>
              <w:rPr>
                <w:sz w:val="18"/>
                <w:szCs w:val="18"/>
              </w:rPr>
              <w:pPrChange w:id="574" w:author="Yasser Syed" w:date="2019-07-30T16:11:00Z">
                <w:pPr>
                  <w:keepNext/>
                  <w:spacing w:before="60" w:after="60"/>
                  <w:jc w:val="center"/>
                </w:pPr>
              </w:pPrChange>
            </w:pPr>
            <w:r w:rsidRPr="004E65AA">
              <w:rPr>
                <w:sz w:val="18"/>
                <w:szCs w:val="18"/>
              </w:rPr>
              <w:sym w:font="Symbol" w:char="F0D6"/>
            </w:r>
          </w:p>
        </w:tc>
        <w:tc>
          <w:tcPr>
            <w:tcW w:w="900" w:type="dxa"/>
            <w:shd w:val="clear" w:color="auto" w:fill="auto"/>
            <w:vAlign w:val="center"/>
            <w:tcPrChange w:id="575" w:author="Yasser Syed" w:date="2019-07-30T16:11:00Z">
              <w:tcPr>
                <w:tcW w:w="900" w:type="dxa"/>
                <w:shd w:val="clear" w:color="auto" w:fill="auto"/>
              </w:tcPr>
            </w:tcPrChange>
          </w:tcPr>
          <w:p w14:paraId="1D34B7AD" w14:textId="77777777" w:rsidR="00767691" w:rsidRPr="004E65AA" w:rsidRDefault="00767691">
            <w:pPr>
              <w:keepNext/>
              <w:spacing w:before="0"/>
              <w:jc w:val="center"/>
              <w:rPr>
                <w:sz w:val="18"/>
                <w:szCs w:val="18"/>
              </w:rPr>
              <w:pPrChange w:id="576" w:author="Yasser Syed" w:date="2019-07-30T16:11:00Z">
                <w:pPr>
                  <w:keepNext/>
                  <w:spacing w:before="60" w:after="60"/>
                  <w:jc w:val="center"/>
                </w:pPr>
              </w:pPrChange>
            </w:pPr>
            <w:r w:rsidRPr="004E65AA">
              <w:rPr>
                <w:sz w:val="18"/>
                <w:szCs w:val="18"/>
              </w:rPr>
              <w:sym w:font="Symbol" w:char="F0D6"/>
            </w:r>
          </w:p>
        </w:tc>
        <w:tc>
          <w:tcPr>
            <w:tcW w:w="895" w:type="dxa"/>
            <w:shd w:val="clear" w:color="auto" w:fill="DBDBDB" w:themeFill="accent3" w:themeFillTint="66"/>
            <w:vAlign w:val="center"/>
            <w:tcPrChange w:id="577" w:author="Yasser Syed" w:date="2019-07-30T16:11:00Z">
              <w:tcPr>
                <w:tcW w:w="895" w:type="dxa"/>
                <w:shd w:val="clear" w:color="auto" w:fill="DBDBDB" w:themeFill="accent3" w:themeFillTint="66"/>
              </w:tcPr>
            </w:tcPrChange>
          </w:tcPr>
          <w:p w14:paraId="0A77321B" w14:textId="77777777" w:rsidR="00767691" w:rsidRPr="004E65AA" w:rsidRDefault="00767691">
            <w:pPr>
              <w:keepNext/>
              <w:spacing w:before="0"/>
              <w:jc w:val="center"/>
              <w:rPr>
                <w:sz w:val="18"/>
                <w:szCs w:val="18"/>
              </w:rPr>
              <w:pPrChange w:id="578" w:author="Yasser Syed" w:date="2019-07-30T16:11:00Z">
                <w:pPr>
                  <w:keepNext/>
                  <w:spacing w:before="60" w:after="60"/>
                  <w:jc w:val="center"/>
                </w:pPr>
              </w:pPrChange>
            </w:pPr>
          </w:p>
        </w:tc>
      </w:tr>
      <w:tr w:rsidR="00767691" w:rsidRPr="004E65AA" w14:paraId="2D7DD582" w14:textId="77777777" w:rsidTr="007912FD">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579"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49"/>
          <w:jc w:val="center"/>
          <w:trPrChange w:id="580" w:author="Yasser Syed" w:date="2019-07-30T16:11:00Z">
            <w:trPr>
              <w:trHeight w:val="49"/>
              <w:jc w:val="center"/>
            </w:trPr>
          </w:trPrChange>
        </w:trPr>
        <w:tc>
          <w:tcPr>
            <w:tcW w:w="2965" w:type="dxa"/>
            <w:shd w:val="clear" w:color="auto" w:fill="auto"/>
            <w:tcPrChange w:id="581" w:author="Yasser Syed" w:date="2019-07-30T16:11:00Z">
              <w:tcPr>
                <w:tcW w:w="2965" w:type="dxa"/>
                <w:shd w:val="clear" w:color="auto" w:fill="auto"/>
              </w:tcPr>
            </w:tcPrChange>
          </w:tcPr>
          <w:p w14:paraId="721006CD" w14:textId="77777777" w:rsidR="00767691" w:rsidRPr="004E65AA" w:rsidRDefault="00767691">
            <w:pPr>
              <w:keepNext/>
              <w:spacing w:before="0"/>
              <w:jc w:val="left"/>
              <w:rPr>
                <w:sz w:val="18"/>
                <w:szCs w:val="18"/>
              </w:rPr>
              <w:pPrChange w:id="582" w:author="Yasser Syed" w:date="2019-07-30T16:11:00Z">
                <w:pPr>
                  <w:keepNext/>
                  <w:spacing w:before="60" w:after="60"/>
                  <w:jc w:val="left"/>
                </w:pPr>
              </w:pPrChange>
            </w:pPr>
            <w:r w:rsidRPr="004E65AA">
              <w:rPr>
                <w:sz w:val="18"/>
                <w:szCs w:val="18"/>
              </w:rPr>
              <w:t>ST 2081-10:2018 (6G-SDI)</w:t>
            </w:r>
          </w:p>
        </w:tc>
        <w:tc>
          <w:tcPr>
            <w:tcW w:w="810" w:type="dxa"/>
            <w:shd w:val="clear" w:color="auto" w:fill="DBDBDB" w:themeFill="accent3" w:themeFillTint="66"/>
            <w:vAlign w:val="center"/>
            <w:tcPrChange w:id="583" w:author="Yasser Syed" w:date="2019-07-30T16:11:00Z">
              <w:tcPr>
                <w:tcW w:w="810" w:type="dxa"/>
                <w:shd w:val="clear" w:color="auto" w:fill="DBDBDB" w:themeFill="accent3" w:themeFillTint="66"/>
              </w:tcPr>
            </w:tcPrChange>
          </w:tcPr>
          <w:p w14:paraId="6BE1D9DC" w14:textId="77777777" w:rsidR="00767691" w:rsidRPr="004E65AA" w:rsidRDefault="00767691">
            <w:pPr>
              <w:keepNext/>
              <w:spacing w:before="0"/>
              <w:jc w:val="center"/>
              <w:rPr>
                <w:sz w:val="18"/>
                <w:szCs w:val="18"/>
              </w:rPr>
              <w:pPrChange w:id="584" w:author="Yasser Syed" w:date="2019-07-30T16:11:00Z">
                <w:pPr>
                  <w:keepNext/>
                  <w:spacing w:before="60" w:after="60"/>
                  <w:jc w:val="center"/>
                </w:pPr>
              </w:pPrChange>
            </w:pPr>
          </w:p>
        </w:tc>
        <w:tc>
          <w:tcPr>
            <w:tcW w:w="810" w:type="dxa"/>
            <w:shd w:val="clear" w:color="auto" w:fill="DBDBDB" w:themeFill="accent3" w:themeFillTint="66"/>
            <w:vAlign w:val="center"/>
            <w:tcPrChange w:id="585" w:author="Yasser Syed" w:date="2019-07-30T16:11:00Z">
              <w:tcPr>
                <w:tcW w:w="810" w:type="dxa"/>
                <w:shd w:val="clear" w:color="auto" w:fill="DBDBDB" w:themeFill="accent3" w:themeFillTint="66"/>
              </w:tcPr>
            </w:tcPrChange>
          </w:tcPr>
          <w:p w14:paraId="526FC2A2" w14:textId="77777777" w:rsidR="00767691" w:rsidRPr="000B2ED5" w:rsidRDefault="00767691">
            <w:pPr>
              <w:keepNext/>
              <w:spacing w:before="0"/>
              <w:jc w:val="center"/>
              <w:rPr>
                <w:sz w:val="18"/>
                <w:szCs w:val="18"/>
              </w:rPr>
              <w:pPrChange w:id="586" w:author="Yasser Syed" w:date="2019-07-30T16:11:00Z">
                <w:pPr>
                  <w:keepNext/>
                  <w:spacing w:before="60" w:after="60"/>
                  <w:jc w:val="center"/>
                </w:pPr>
              </w:pPrChange>
            </w:pPr>
          </w:p>
        </w:tc>
        <w:tc>
          <w:tcPr>
            <w:tcW w:w="900" w:type="dxa"/>
            <w:shd w:val="clear" w:color="auto" w:fill="DBDBDB" w:themeFill="accent3" w:themeFillTint="66"/>
            <w:vAlign w:val="center"/>
            <w:tcPrChange w:id="587" w:author="Yasser Syed" w:date="2019-07-30T16:11:00Z">
              <w:tcPr>
                <w:tcW w:w="900" w:type="dxa"/>
                <w:shd w:val="clear" w:color="auto" w:fill="DBDBDB" w:themeFill="accent3" w:themeFillTint="66"/>
              </w:tcPr>
            </w:tcPrChange>
          </w:tcPr>
          <w:p w14:paraId="248AA87B" w14:textId="77777777" w:rsidR="00767691" w:rsidRPr="000B2ED5" w:rsidRDefault="00767691">
            <w:pPr>
              <w:keepNext/>
              <w:spacing w:before="0"/>
              <w:jc w:val="center"/>
              <w:rPr>
                <w:sz w:val="18"/>
                <w:szCs w:val="18"/>
              </w:rPr>
              <w:pPrChange w:id="588" w:author="Yasser Syed" w:date="2019-07-30T16:11:00Z">
                <w:pPr>
                  <w:keepNext/>
                  <w:spacing w:before="60" w:after="60"/>
                  <w:jc w:val="center"/>
                </w:pPr>
              </w:pPrChange>
            </w:pPr>
          </w:p>
        </w:tc>
        <w:tc>
          <w:tcPr>
            <w:tcW w:w="900" w:type="dxa"/>
            <w:shd w:val="clear" w:color="auto" w:fill="auto"/>
            <w:vAlign w:val="center"/>
            <w:tcPrChange w:id="589" w:author="Yasser Syed" w:date="2019-07-30T16:11:00Z">
              <w:tcPr>
                <w:tcW w:w="900" w:type="dxa"/>
                <w:shd w:val="clear" w:color="auto" w:fill="auto"/>
              </w:tcPr>
            </w:tcPrChange>
          </w:tcPr>
          <w:p w14:paraId="766E322C" w14:textId="77777777" w:rsidR="00767691" w:rsidRPr="004E65AA" w:rsidRDefault="00767691">
            <w:pPr>
              <w:keepNext/>
              <w:spacing w:before="0"/>
              <w:jc w:val="center"/>
              <w:rPr>
                <w:sz w:val="18"/>
                <w:szCs w:val="18"/>
              </w:rPr>
              <w:pPrChange w:id="590" w:author="Yasser Syed" w:date="2019-07-30T16:11:00Z">
                <w:pPr>
                  <w:keepNext/>
                  <w:spacing w:before="60" w:after="60"/>
                  <w:jc w:val="center"/>
                </w:pPr>
              </w:pPrChange>
            </w:pPr>
            <w:r w:rsidRPr="004E65AA">
              <w:rPr>
                <w:sz w:val="18"/>
                <w:szCs w:val="18"/>
              </w:rPr>
              <w:sym w:font="Symbol" w:char="F0D6"/>
            </w:r>
          </w:p>
        </w:tc>
        <w:tc>
          <w:tcPr>
            <w:tcW w:w="900" w:type="dxa"/>
            <w:shd w:val="clear" w:color="auto" w:fill="auto"/>
            <w:vAlign w:val="center"/>
            <w:tcPrChange w:id="591" w:author="Yasser Syed" w:date="2019-07-30T16:11:00Z">
              <w:tcPr>
                <w:tcW w:w="900" w:type="dxa"/>
                <w:shd w:val="clear" w:color="auto" w:fill="auto"/>
              </w:tcPr>
            </w:tcPrChange>
          </w:tcPr>
          <w:p w14:paraId="7C87CABA" w14:textId="77777777" w:rsidR="00767691" w:rsidRPr="004E65AA" w:rsidRDefault="00767691">
            <w:pPr>
              <w:keepNext/>
              <w:spacing w:before="0"/>
              <w:jc w:val="center"/>
              <w:rPr>
                <w:sz w:val="18"/>
                <w:szCs w:val="18"/>
              </w:rPr>
              <w:pPrChange w:id="592" w:author="Yasser Syed" w:date="2019-07-30T16:11:00Z">
                <w:pPr>
                  <w:keepNext/>
                  <w:spacing w:before="60" w:after="60"/>
                  <w:jc w:val="center"/>
                </w:pPr>
              </w:pPrChange>
            </w:pPr>
            <w:r w:rsidRPr="004E65AA">
              <w:rPr>
                <w:sz w:val="18"/>
                <w:szCs w:val="18"/>
              </w:rPr>
              <w:sym w:font="Symbol" w:char="F0D6"/>
            </w:r>
          </w:p>
        </w:tc>
        <w:tc>
          <w:tcPr>
            <w:tcW w:w="900" w:type="dxa"/>
            <w:shd w:val="clear" w:color="auto" w:fill="auto"/>
            <w:vAlign w:val="center"/>
            <w:tcPrChange w:id="593" w:author="Yasser Syed" w:date="2019-07-30T16:11:00Z">
              <w:tcPr>
                <w:tcW w:w="900" w:type="dxa"/>
                <w:shd w:val="clear" w:color="auto" w:fill="auto"/>
              </w:tcPr>
            </w:tcPrChange>
          </w:tcPr>
          <w:p w14:paraId="00792E72" w14:textId="77777777" w:rsidR="00767691" w:rsidRPr="004E65AA" w:rsidRDefault="00767691">
            <w:pPr>
              <w:keepNext/>
              <w:spacing w:before="0"/>
              <w:jc w:val="center"/>
              <w:rPr>
                <w:sz w:val="18"/>
                <w:szCs w:val="18"/>
              </w:rPr>
              <w:pPrChange w:id="594" w:author="Yasser Syed" w:date="2019-07-30T16:11:00Z">
                <w:pPr>
                  <w:keepNext/>
                  <w:spacing w:before="60" w:after="60"/>
                  <w:jc w:val="center"/>
                </w:pPr>
              </w:pPrChange>
            </w:pPr>
            <w:r w:rsidRPr="004E65AA">
              <w:rPr>
                <w:sz w:val="18"/>
                <w:szCs w:val="18"/>
              </w:rPr>
              <w:sym w:font="Symbol" w:char="F0D6"/>
            </w:r>
          </w:p>
        </w:tc>
        <w:tc>
          <w:tcPr>
            <w:tcW w:w="900" w:type="dxa"/>
            <w:shd w:val="clear" w:color="auto" w:fill="auto"/>
            <w:vAlign w:val="center"/>
            <w:tcPrChange w:id="595" w:author="Yasser Syed" w:date="2019-07-30T16:11:00Z">
              <w:tcPr>
                <w:tcW w:w="900" w:type="dxa"/>
                <w:shd w:val="clear" w:color="auto" w:fill="auto"/>
              </w:tcPr>
            </w:tcPrChange>
          </w:tcPr>
          <w:p w14:paraId="43F77C0B" w14:textId="77777777" w:rsidR="00767691" w:rsidRPr="004E65AA" w:rsidRDefault="00767691">
            <w:pPr>
              <w:keepNext/>
              <w:spacing w:before="0"/>
              <w:jc w:val="center"/>
              <w:rPr>
                <w:sz w:val="18"/>
                <w:szCs w:val="18"/>
              </w:rPr>
              <w:pPrChange w:id="596" w:author="Yasser Syed" w:date="2019-07-30T16:11:00Z">
                <w:pPr>
                  <w:keepNext/>
                  <w:spacing w:before="60" w:after="60"/>
                  <w:jc w:val="center"/>
                </w:pPr>
              </w:pPrChange>
            </w:pPr>
            <w:r w:rsidRPr="004E65AA">
              <w:rPr>
                <w:sz w:val="18"/>
                <w:szCs w:val="18"/>
              </w:rPr>
              <w:sym w:font="Symbol" w:char="F0D6"/>
            </w:r>
          </w:p>
        </w:tc>
        <w:tc>
          <w:tcPr>
            <w:tcW w:w="895" w:type="dxa"/>
            <w:shd w:val="clear" w:color="auto" w:fill="DBDBDB" w:themeFill="accent3" w:themeFillTint="66"/>
            <w:vAlign w:val="center"/>
            <w:tcPrChange w:id="597" w:author="Yasser Syed" w:date="2019-07-30T16:11:00Z">
              <w:tcPr>
                <w:tcW w:w="895" w:type="dxa"/>
                <w:shd w:val="clear" w:color="auto" w:fill="DBDBDB" w:themeFill="accent3" w:themeFillTint="66"/>
              </w:tcPr>
            </w:tcPrChange>
          </w:tcPr>
          <w:p w14:paraId="085E876B" w14:textId="77777777" w:rsidR="00767691" w:rsidRPr="004E65AA" w:rsidRDefault="00767691">
            <w:pPr>
              <w:keepNext/>
              <w:spacing w:before="0"/>
              <w:jc w:val="center"/>
              <w:rPr>
                <w:sz w:val="18"/>
                <w:szCs w:val="18"/>
              </w:rPr>
              <w:pPrChange w:id="598" w:author="Yasser Syed" w:date="2019-07-30T16:11:00Z">
                <w:pPr>
                  <w:keepNext/>
                  <w:spacing w:before="60" w:after="60"/>
                  <w:jc w:val="center"/>
                </w:pPr>
              </w:pPrChange>
            </w:pPr>
          </w:p>
        </w:tc>
      </w:tr>
      <w:tr w:rsidR="00767691" w:rsidRPr="004E65AA" w14:paraId="56343F80" w14:textId="77777777" w:rsidTr="007912FD">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599"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183"/>
          <w:jc w:val="center"/>
          <w:trPrChange w:id="600" w:author="Yasser Syed" w:date="2019-07-30T16:11:00Z">
            <w:trPr>
              <w:trHeight w:val="183"/>
              <w:jc w:val="center"/>
            </w:trPr>
          </w:trPrChange>
        </w:trPr>
        <w:tc>
          <w:tcPr>
            <w:tcW w:w="2965" w:type="dxa"/>
            <w:shd w:val="clear" w:color="auto" w:fill="auto"/>
            <w:tcPrChange w:id="601" w:author="Yasser Syed" w:date="2019-07-30T16:11:00Z">
              <w:tcPr>
                <w:tcW w:w="2965" w:type="dxa"/>
                <w:shd w:val="clear" w:color="auto" w:fill="auto"/>
              </w:tcPr>
            </w:tcPrChange>
          </w:tcPr>
          <w:p w14:paraId="4F74BA90" w14:textId="77777777" w:rsidR="00767691" w:rsidRPr="004E65AA" w:rsidRDefault="00767691">
            <w:pPr>
              <w:keepNext/>
              <w:spacing w:before="0"/>
              <w:jc w:val="left"/>
              <w:rPr>
                <w:sz w:val="18"/>
                <w:szCs w:val="18"/>
              </w:rPr>
              <w:pPrChange w:id="602" w:author="Yasser Syed" w:date="2019-07-30T16:11:00Z">
                <w:pPr>
                  <w:keepNext/>
                  <w:spacing w:before="60" w:after="60"/>
                  <w:jc w:val="left"/>
                </w:pPr>
              </w:pPrChange>
            </w:pPr>
            <w:r w:rsidRPr="004E65AA">
              <w:rPr>
                <w:sz w:val="18"/>
                <w:szCs w:val="18"/>
              </w:rPr>
              <w:t>ST 2082-10:2018 (12G-SDI)</w:t>
            </w:r>
          </w:p>
        </w:tc>
        <w:tc>
          <w:tcPr>
            <w:tcW w:w="810" w:type="dxa"/>
            <w:shd w:val="clear" w:color="auto" w:fill="DBDBDB" w:themeFill="accent3" w:themeFillTint="66"/>
            <w:vAlign w:val="center"/>
            <w:tcPrChange w:id="603" w:author="Yasser Syed" w:date="2019-07-30T16:11:00Z">
              <w:tcPr>
                <w:tcW w:w="810" w:type="dxa"/>
                <w:shd w:val="clear" w:color="auto" w:fill="DBDBDB" w:themeFill="accent3" w:themeFillTint="66"/>
              </w:tcPr>
            </w:tcPrChange>
          </w:tcPr>
          <w:p w14:paraId="4C25F416" w14:textId="77777777" w:rsidR="00767691" w:rsidRPr="004E65AA" w:rsidRDefault="00767691">
            <w:pPr>
              <w:keepNext/>
              <w:spacing w:before="0"/>
              <w:jc w:val="center"/>
              <w:rPr>
                <w:sz w:val="18"/>
                <w:szCs w:val="18"/>
              </w:rPr>
              <w:pPrChange w:id="604" w:author="Yasser Syed" w:date="2019-07-30T16:11:00Z">
                <w:pPr>
                  <w:keepNext/>
                  <w:spacing w:before="60" w:after="60"/>
                  <w:jc w:val="center"/>
                </w:pPr>
              </w:pPrChange>
            </w:pPr>
          </w:p>
        </w:tc>
        <w:tc>
          <w:tcPr>
            <w:tcW w:w="810" w:type="dxa"/>
            <w:shd w:val="clear" w:color="auto" w:fill="DBDBDB" w:themeFill="accent3" w:themeFillTint="66"/>
            <w:vAlign w:val="center"/>
            <w:tcPrChange w:id="605" w:author="Yasser Syed" w:date="2019-07-30T16:11:00Z">
              <w:tcPr>
                <w:tcW w:w="810" w:type="dxa"/>
                <w:shd w:val="clear" w:color="auto" w:fill="DBDBDB" w:themeFill="accent3" w:themeFillTint="66"/>
              </w:tcPr>
            </w:tcPrChange>
          </w:tcPr>
          <w:p w14:paraId="6711DEA9" w14:textId="77777777" w:rsidR="00767691" w:rsidRPr="000B2ED5" w:rsidRDefault="00767691">
            <w:pPr>
              <w:keepNext/>
              <w:spacing w:before="0"/>
              <w:jc w:val="center"/>
              <w:rPr>
                <w:sz w:val="18"/>
                <w:szCs w:val="18"/>
              </w:rPr>
              <w:pPrChange w:id="606" w:author="Yasser Syed" w:date="2019-07-30T16:11:00Z">
                <w:pPr>
                  <w:keepNext/>
                  <w:spacing w:before="60" w:after="60"/>
                  <w:jc w:val="center"/>
                </w:pPr>
              </w:pPrChange>
            </w:pPr>
          </w:p>
        </w:tc>
        <w:tc>
          <w:tcPr>
            <w:tcW w:w="900" w:type="dxa"/>
            <w:shd w:val="clear" w:color="auto" w:fill="DBDBDB" w:themeFill="accent3" w:themeFillTint="66"/>
            <w:vAlign w:val="center"/>
            <w:tcPrChange w:id="607" w:author="Yasser Syed" w:date="2019-07-30T16:11:00Z">
              <w:tcPr>
                <w:tcW w:w="900" w:type="dxa"/>
                <w:shd w:val="clear" w:color="auto" w:fill="DBDBDB" w:themeFill="accent3" w:themeFillTint="66"/>
              </w:tcPr>
            </w:tcPrChange>
          </w:tcPr>
          <w:p w14:paraId="3397DE19" w14:textId="77777777" w:rsidR="00767691" w:rsidRPr="000B2ED5" w:rsidRDefault="00767691">
            <w:pPr>
              <w:keepNext/>
              <w:spacing w:before="0"/>
              <w:jc w:val="center"/>
              <w:rPr>
                <w:sz w:val="18"/>
                <w:szCs w:val="18"/>
              </w:rPr>
              <w:pPrChange w:id="608" w:author="Yasser Syed" w:date="2019-07-30T16:11:00Z">
                <w:pPr>
                  <w:keepNext/>
                  <w:spacing w:before="60" w:after="60"/>
                  <w:jc w:val="center"/>
                </w:pPr>
              </w:pPrChange>
            </w:pPr>
          </w:p>
        </w:tc>
        <w:tc>
          <w:tcPr>
            <w:tcW w:w="900" w:type="dxa"/>
            <w:shd w:val="clear" w:color="auto" w:fill="DBDBDB" w:themeFill="accent3" w:themeFillTint="66"/>
            <w:vAlign w:val="center"/>
            <w:tcPrChange w:id="609" w:author="Yasser Syed" w:date="2019-07-30T16:11:00Z">
              <w:tcPr>
                <w:tcW w:w="900" w:type="dxa"/>
                <w:shd w:val="clear" w:color="auto" w:fill="DBDBDB" w:themeFill="accent3" w:themeFillTint="66"/>
              </w:tcPr>
            </w:tcPrChange>
          </w:tcPr>
          <w:p w14:paraId="643043B7" w14:textId="77777777" w:rsidR="00767691" w:rsidRPr="000B2ED5" w:rsidRDefault="00767691">
            <w:pPr>
              <w:keepNext/>
              <w:spacing w:before="0"/>
              <w:jc w:val="center"/>
              <w:rPr>
                <w:sz w:val="18"/>
                <w:szCs w:val="18"/>
              </w:rPr>
              <w:pPrChange w:id="610" w:author="Yasser Syed" w:date="2019-07-30T16:11:00Z">
                <w:pPr>
                  <w:keepNext/>
                  <w:spacing w:before="60" w:after="60"/>
                  <w:jc w:val="center"/>
                </w:pPr>
              </w:pPrChange>
            </w:pPr>
          </w:p>
        </w:tc>
        <w:tc>
          <w:tcPr>
            <w:tcW w:w="900" w:type="dxa"/>
            <w:shd w:val="clear" w:color="auto" w:fill="DBDBDB" w:themeFill="accent3" w:themeFillTint="66"/>
            <w:vAlign w:val="center"/>
            <w:tcPrChange w:id="611" w:author="Yasser Syed" w:date="2019-07-30T16:11:00Z">
              <w:tcPr>
                <w:tcW w:w="900" w:type="dxa"/>
                <w:shd w:val="clear" w:color="auto" w:fill="DBDBDB" w:themeFill="accent3" w:themeFillTint="66"/>
              </w:tcPr>
            </w:tcPrChange>
          </w:tcPr>
          <w:p w14:paraId="2AA2AD22" w14:textId="77777777" w:rsidR="00767691" w:rsidRPr="000B2ED5" w:rsidRDefault="00767691">
            <w:pPr>
              <w:keepNext/>
              <w:spacing w:before="0"/>
              <w:jc w:val="center"/>
              <w:rPr>
                <w:sz w:val="18"/>
                <w:szCs w:val="18"/>
              </w:rPr>
              <w:pPrChange w:id="612" w:author="Yasser Syed" w:date="2019-07-30T16:11:00Z">
                <w:pPr>
                  <w:keepNext/>
                  <w:spacing w:before="60" w:after="60"/>
                  <w:jc w:val="center"/>
                </w:pPr>
              </w:pPrChange>
            </w:pPr>
          </w:p>
        </w:tc>
        <w:tc>
          <w:tcPr>
            <w:tcW w:w="900" w:type="dxa"/>
            <w:shd w:val="clear" w:color="auto" w:fill="auto"/>
            <w:vAlign w:val="center"/>
            <w:tcPrChange w:id="613" w:author="Yasser Syed" w:date="2019-07-30T16:11:00Z">
              <w:tcPr>
                <w:tcW w:w="900" w:type="dxa"/>
                <w:shd w:val="clear" w:color="auto" w:fill="auto"/>
              </w:tcPr>
            </w:tcPrChange>
          </w:tcPr>
          <w:p w14:paraId="3DD8A92C" w14:textId="77777777" w:rsidR="00767691" w:rsidRPr="004E65AA" w:rsidRDefault="00767691">
            <w:pPr>
              <w:keepNext/>
              <w:spacing w:before="0"/>
              <w:jc w:val="center"/>
              <w:rPr>
                <w:sz w:val="18"/>
                <w:szCs w:val="18"/>
              </w:rPr>
              <w:pPrChange w:id="614" w:author="Yasser Syed" w:date="2019-07-30T16:11:00Z">
                <w:pPr>
                  <w:keepNext/>
                  <w:spacing w:before="60" w:after="60"/>
                  <w:jc w:val="center"/>
                </w:pPr>
              </w:pPrChange>
            </w:pPr>
            <w:r w:rsidRPr="004E65AA">
              <w:rPr>
                <w:sz w:val="18"/>
                <w:szCs w:val="18"/>
              </w:rPr>
              <w:sym w:font="Symbol" w:char="F0D6"/>
            </w:r>
          </w:p>
        </w:tc>
        <w:tc>
          <w:tcPr>
            <w:tcW w:w="900" w:type="dxa"/>
            <w:shd w:val="clear" w:color="auto" w:fill="auto"/>
            <w:vAlign w:val="center"/>
            <w:tcPrChange w:id="615" w:author="Yasser Syed" w:date="2019-07-30T16:11:00Z">
              <w:tcPr>
                <w:tcW w:w="900" w:type="dxa"/>
                <w:shd w:val="clear" w:color="auto" w:fill="auto"/>
              </w:tcPr>
            </w:tcPrChange>
          </w:tcPr>
          <w:p w14:paraId="3BDEE330" w14:textId="77777777" w:rsidR="00767691" w:rsidRPr="004E65AA" w:rsidRDefault="00767691">
            <w:pPr>
              <w:keepNext/>
              <w:spacing w:before="0"/>
              <w:jc w:val="center"/>
              <w:rPr>
                <w:sz w:val="18"/>
                <w:szCs w:val="18"/>
              </w:rPr>
              <w:pPrChange w:id="616" w:author="Yasser Syed" w:date="2019-07-30T16:11:00Z">
                <w:pPr>
                  <w:keepNext/>
                  <w:spacing w:before="60" w:after="60"/>
                  <w:jc w:val="center"/>
                </w:pPr>
              </w:pPrChange>
            </w:pPr>
            <w:r w:rsidRPr="004E65AA">
              <w:rPr>
                <w:sz w:val="18"/>
                <w:szCs w:val="18"/>
              </w:rPr>
              <w:sym w:font="Symbol" w:char="F0D6"/>
            </w:r>
          </w:p>
        </w:tc>
        <w:tc>
          <w:tcPr>
            <w:tcW w:w="895" w:type="dxa"/>
            <w:shd w:val="clear" w:color="auto" w:fill="DBDBDB" w:themeFill="accent3" w:themeFillTint="66"/>
            <w:vAlign w:val="center"/>
            <w:tcPrChange w:id="617" w:author="Yasser Syed" w:date="2019-07-30T16:11:00Z">
              <w:tcPr>
                <w:tcW w:w="895" w:type="dxa"/>
                <w:shd w:val="clear" w:color="auto" w:fill="DBDBDB" w:themeFill="accent3" w:themeFillTint="66"/>
              </w:tcPr>
            </w:tcPrChange>
          </w:tcPr>
          <w:p w14:paraId="70BE78FC" w14:textId="77777777" w:rsidR="00767691" w:rsidRPr="004E65AA" w:rsidRDefault="00767691">
            <w:pPr>
              <w:keepNext/>
              <w:spacing w:before="0"/>
              <w:jc w:val="center"/>
              <w:rPr>
                <w:sz w:val="18"/>
                <w:szCs w:val="18"/>
              </w:rPr>
              <w:pPrChange w:id="618" w:author="Yasser Syed" w:date="2019-07-30T16:11:00Z">
                <w:pPr>
                  <w:keepNext/>
                  <w:spacing w:before="60" w:after="60"/>
                  <w:jc w:val="center"/>
                </w:pPr>
              </w:pPrChange>
            </w:pPr>
          </w:p>
        </w:tc>
      </w:tr>
      <w:tr w:rsidR="00767691" w:rsidRPr="004E65AA" w14:paraId="2D627261" w14:textId="77777777" w:rsidTr="007912FD">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619"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201"/>
          <w:jc w:val="center"/>
          <w:trPrChange w:id="620" w:author="Yasser Syed" w:date="2019-07-30T16:11:00Z">
            <w:trPr>
              <w:trHeight w:val="201"/>
              <w:jc w:val="center"/>
            </w:trPr>
          </w:trPrChange>
        </w:trPr>
        <w:tc>
          <w:tcPr>
            <w:tcW w:w="2965" w:type="dxa"/>
            <w:shd w:val="clear" w:color="auto" w:fill="auto"/>
            <w:tcPrChange w:id="621" w:author="Yasser Syed" w:date="2019-07-30T16:11:00Z">
              <w:tcPr>
                <w:tcW w:w="2965" w:type="dxa"/>
                <w:shd w:val="clear" w:color="auto" w:fill="auto"/>
              </w:tcPr>
            </w:tcPrChange>
          </w:tcPr>
          <w:p w14:paraId="2D74F754" w14:textId="77777777" w:rsidR="00767691" w:rsidRPr="004E65AA" w:rsidRDefault="00767691">
            <w:pPr>
              <w:keepNext/>
              <w:spacing w:before="0"/>
              <w:jc w:val="left"/>
              <w:rPr>
                <w:sz w:val="18"/>
                <w:szCs w:val="18"/>
              </w:rPr>
              <w:pPrChange w:id="622" w:author="Yasser Syed" w:date="2019-07-30T16:11:00Z">
                <w:pPr>
                  <w:keepNext/>
                  <w:spacing w:before="60" w:after="60"/>
                  <w:jc w:val="left"/>
                </w:pPr>
              </w:pPrChange>
            </w:pPr>
            <w:r w:rsidRPr="004E65AA">
              <w:rPr>
                <w:sz w:val="18"/>
                <w:szCs w:val="18"/>
              </w:rPr>
              <w:t>ST 2082-12:2016 (Quad link 12G-SDI)</w:t>
            </w:r>
          </w:p>
        </w:tc>
        <w:tc>
          <w:tcPr>
            <w:tcW w:w="810" w:type="dxa"/>
            <w:shd w:val="clear" w:color="auto" w:fill="DBDBDB" w:themeFill="accent3" w:themeFillTint="66"/>
            <w:vAlign w:val="center"/>
            <w:tcPrChange w:id="623" w:author="Yasser Syed" w:date="2019-07-30T16:11:00Z">
              <w:tcPr>
                <w:tcW w:w="810" w:type="dxa"/>
                <w:shd w:val="clear" w:color="auto" w:fill="DBDBDB" w:themeFill="accent3" w:themeFillTint="66"/>
              </w:tcPr>
            </w:tcPrChange>
          </w:tcPr>
          <w:p w14:paraId="7B412595" w14:textId="77777777" w:rsidR="00767691" w:rsidRPr="004E65AA" w:rsidRDefault="00767691">
            <w:pPr>
              <w:keepNext/>
              <w:spacing w:before="0"/>
              <w:jc w:val="center"/>
              <w:rPr>
                <w:sz w:val="18"/>
                <w:szCs w:val="18"/>
              </w:rPr>
              <w:pPrChange w:id="624" w:author="Yasser Syed" w:date="2019-07-30T16:11:00Z">
                <w:pPr>
                  <w:keepNext/>
                  <w:spacing w:before="60" w:after="60"/>
                  <w:jc w:val="center"/>
                </w:pPr>
              </w:pPrChange>
            </w:pPr>
          </w:p>
        </w:tc>
        <w:tc>
          <w:tcPr>
            <w:tcW w:w="810" w:type="dxa"/>
            <w:shd w:val="clear" w:color="auto" w:fill="DBDBDB" w:themeFill="accent3" w:themeFillTint="66"/>
            <w:vAlign w:val="center"/>
            <w:tcPrChange w:id="625" w:author="Yasser Syed" w:date="2019-07-30T16:11:00Z">
              <w:tcPr>
                <w:tcW w:w="810" w:type="dxa"/>
                <w:shd w:val="clear" w:color="auto" w:fill="DBDBDB" w:themeFill="accent3" w:themeFillTint="66"/>
              </w:tcPr>
            </w:tcPrChange>
          </w:tcPr>
          <w:p w14:paraId="0D4BBDB1" w14:textId="77777777" w:rsidR="00767691" w:rsidRPr="000B2ED5" w:rsidRDefault="00767691">
            <w:pPr>
              <w:keepNext/>
              <w:spacing w:before="0"/>
              <w:jc w:val="center"/>
              <w:rPr>
                <w:sz w:val="18"/>
                <w:szCs w:val="18"/>
              </w:rPr>
              <w:pPrChange w:id="626" w:author="Yasser Syed" w:date="2019-07-30T16:11:00Z">
                <w:pPr>
                  <w:keepNext/>
                  <w:spacing w:before="60" w:after="60"/>
                  <w:jc w:val="center"/>
                </w:pPr>
              </w:pPrChange>
            </w:pPr>
          </w:p>
        </w:tc>
        <w:tc>
          <w:tcPr>
            <w:tcW w:w="900" w:type="dxa"/>
            <w:shd w:val="clear" w:color="auto" w:fill="DBDBDB" w:themeFill="accent3" w:themeFillTint="66"/>
            <w:vAlign w:val="center"/>
            <w:tcPrChange w:id="627" w:author="Yasser Syed" w:date="2019-07-30T16:11:00Z">
              <w:tcPr>
                <w:tcW w:w="900" w:type="dxa"/>
                <w:shd w:val="clear" w:color="auto" w:fill="DBDBDB" w:themeFill="accent3" w:themeFillTint="66"/>
              </w:tcPr>
            </w:tcPrChange>
          </w:tcPr>
          <w:p w14:paraId="2DB8ECD1" w14:textId="77777777" w:rsidR="00767691" w:rsidRPr="000B2ED5" w:rsidRDefault="00767691">
            <w:pPr>
              <w:keepNext/>
              <w:spacing w:before="0"/>
              <w:jc w:val="center"/>
              <w:rPr>
                <w:sz w:val="18"/>
                <w:szCs w:val="18"/>
              </w:rPr>
              <w:pPrChange w:id="628" w:author="Yasser Syed" w:date="2019-07-30T16:11:00Z">
                <w:pPr>
                  <w:keepNext/>
                  <w:spacing w:before="60" w:after="60"/>
                  <w:jc w:val="center"/>
                </w:pPr>
              </w:pPrChange>
            </w:pPr>
          </w:p>
        </w:tc>
        <w:tc>
          <w:tcPr>
            <w:tcW w:w="900" w:type="dxa"/>
            <w:shd w:val="clear" w:color="auto" w:fill="DBDBDB" w:themeFill="accent3" w:themeFillTint="66"/>
            <w:vAlign w:val="center"/>
            <w:tcPrChange w:id="629" w:author="Yasser Syed" w:date="2019-07-30T16:11:00Z">
              <w:tcPr>
                <w:tcW w:w="900" w:type="dxa"/>
                <w:shd w:val="clear" w:color="auto" w:fill="DBDBDB" w:themeFill="accent3" w:themeFillTint="66"/>
              </w:tcPr>
            </w:tcPrChange>
          </w:tcPr>
          <w:p w14:paraId="2A61ECA3" w14:textId="77777777" w:rsidR="00767691" w:rsidRPr="000B2ED5" w:rsidRDefault="00767691">
            <w:pPr>
              <w:keepNext/>
              <w:spacing w:before="0"/>
              <w:jc w:val="center"/>
              <w:rPr>
                <w:sz w:val="18"/>
                <w:szCs w:val="18"/>
              </w:rPr>
              <w:pPrChange w:id="630" w:author="Yasser Syed" w:date="2019-07-30T16:11:00Z">
                <w:pPr>
                  <w:keepNext/>
                  <w:spacing w:before="60" w:after="60"/>
                  <w:jc w:val="center"/>
                </w:pPr>
              </w:pPrChange>
            </w:pPr>
          </w:p>
        </w:tc>
        <w:tc>
          <w:tcPr>
            <w:tcW w:w="900" w:type="dxa"/>
            <w:shd w:val="clear" w:color="auto" w:fill="DBDBDB" w:themeFill="accent3" w:themeFillTint="66"/>
            <w:vAlign w:val="center"/>
            <w:tcPrChange w:id="631" w:author="Yasser Syed" w:date="2019-07-30T16:11:00Z">
              <w:tcPr>
                <w:tcW w:w="900" w:type="dxa"/>
                <w:shd w:val="clear" w:color="auto" w:fill="DBDBDB" w:themeFill="accent3" w:themeFillTint="66"/>
              </w:tcPr>
            </w:tcPrChange>
          </w:tcPr>
          <w:p w14:paraId="09BFF379" w14:textId="77777777" w:rsidR="00767691" w:rsidRPr="000B2ED5" w:rsidRDefault="00767691">
            <w:pPr>
              <w:keepNext/>
              <w:spacing w:before="0"/>
              <w:jc w:val="center"/>
              <w:rPr>
                <w:sz w:val="18"/>
                <w:szCs w:val="18"/>
              </w:rPr>
              <w:pPrChange w:id="632" w:author="Yasser Syed" w:date="2019-07-30T16:11:00Z">
                <w:pPr>
                  <w:keepNext/>
                  <w:spacing w:before="60" w:after="60"/>
                  <w:jc w:val="center"/>
                </w:pPr>
              </w:pPrChange>
            </w:pPr>
          </w:p>
        </w:tc>
        <w:tc>
          <w:tcPr>
            <w:tcW w:w="900" w:type="dxa"/>
            <w:shd w:val="clear" w:color="auto" w:fill="auto"/>
            <w:vAlign w:val="center"/>
            <w:tcPrChange w:id="633" w:author="Yasser Syed" w:date="2019-07-30T16:11:00Z">
              <w:tcPr>
                <w:tcW w:w="900" w:type="dxa"/>
                <w:shd w:val="clear" w:color="auto" w:fill="auto"/>
              </w:tcPr>
            </w:tcPrChange>
          </w:tcPr>
          <w:p w14:paraId="23EC1CA9" w14:textId="77777777" w:rsidR="00767691" w:rsidRPr="004E65AA" w:rsidRDefault="00767691">
            <w:pPr>
              <w:keepNext/>
              <w:spacing w:before="0"/>
              <w:jc w:val="center"/>
              <w:rPr>
                <w:sz w:val="18"/>
                <w:szCs w:val="18"/>
              </w:rPr>
              <w:pPrChange w:id="634" w:author="Yasser Syed" w:date="2019-07-30T16:11:00Z">
                <w:pPr>
                  <w:keepNext/>
                  <w:spacing w:before="60" w:after="60"/>
                  <w:jc w:val="center"/>
                </w:pPr>
              </w:pPrChange>
            </w:pPr>
            <w:r w:rsidRPr="004E65AA">
              <w:rPr>
                <w:sz w:val="18"/>
                <w:szCs w:val="18"/>
              </w:rPr>
              <w:sym w:font="Symbol" w:char="F0D6"/>
            </w:r>
          </w:p>
        </w:tc>
        <w:tc>
          <w:tcPr>
            <w:tcW w:w="900" w:type="dxa"/>
            <w:shd w:val="clear" w:color="auto" w:fill="auto"/>
            <w:vAlign w:val="center"/>
            <w:tcPrChange w:id="635" w:author="Yasser Syed" w:date="2019-07-30T16:11:00Z">
              <w:tcPr>
                <w:tcW w:w="900" w:type="dxa"/>
                <w:shd w:val="clear" w:color="auto" w:fill="auto"/>
              </w:tcPr>
            </w:tcPrChange>
          </w:tcPr>
          <w:p w14:paraId="34143F9C" w14:textId="77777777" w:rsidR="00767691" w:rsidRPr="004E65AA" w:rsidRDefault="00767691">
            <w:pPr>
              <w:keepNext/>
              <w:spacing w:before="0"/>
              <w:jc w:val="center"/>
              <w:rPr>
                <w:sz w:val="18"/>
                <w:szCs w:val="18"/>
              </w:rPr>
              <w:pPrChange w:id="636" w:author="Yasser Syed" w:date="2019-07-30T16:11:00Z">
                <w:pPr>
                  <w:keepNext/>
                  <w:spacing w:before="60" w:after="60"/>
                  <w:jc w:val="center"/>
                </w:pPr>
              </w:pPrChange>
            </w:pPr>
            <w:r w:rsidRPr="004E65AA">
              <w:rPr>
                <w:sz w:val="18"/>
                <w:szCs w:val="18"/>
              </w:rPr>
              <w:sym w:font="Symbol" w:char="F0D6"/>
            </w:r>
          </w:p>
        </w:tc>
        <w:tc>
          <w:tcPr>
            <w:tcW w:w="895" w:type="dxa"/>
            <w:shd w:val="clear" w:color="auto" w:fill="auto"/>
            <w:vAlign w:val="center"/>
            <w:tcPrChange w:id="637" w:author="Yasser Syed" w:date="2019-07-30T16:11:00Z">
              <w:tcPr>
                <w:tcW w:w="895" w:type="dxa"/>
                <w:shd w:val="clear" w:color="auto" w:fill="auto"/>
              </w:tcPr>
            </w:tcPrChange>
          </w:tcPr>
          <w:p w14:paraId="07D910B4" w14:textId="77777777" w:rsidR="00767691" w:rsidRPr="004E65AA" w:rsidRDefault="00767691">
            <w:pPr>
              <w:keepNext/>
              <w:spacing w:before="0"/>
              <w:jc w:val="center"/>
              <w:rPr>
                <w:sz w:val="18"/>
                <w:szCs w:val="18"/>
              </w:rPr>
              <w:pPrChange w:id="638" w:author="Yasser Syed" w:date="2019-07-30T16:11:00Z">
                <w:pPr>
                  <w:keepNext/>
                  <w:spacing w:before="60" w:after="60"/>
                  <w:jc w:val="center"/>
                </w:pPr>
              </w:pPrChange>
            </w:pPr>
            <w:r w:rsidRPr="004E65AA">
              <w:rPr>
                <w:sz w:val="18"/>
                <w:szCs w:val="18"/>
              </w:rPr>
              <w:sym w:font="Symbol" w:char="F0D6"/>
            </w:r>
          </w:p>
        </w:tc>
      </w:tr>
      <w:tr w:rsidR="00767691" w:rsidRPr="004E65AA" w14:paraId="5C4A8F08" w14:textId="77777777" w:rsidTr="007912FD">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639"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210"/>
          <w:jc w:val="center"/>
          <w:trPrChange w:id="640" w:author="Yasser Syed" w:date="2019-07-30T16:11:00Z">
            <w:trPr>
              <w:trHeight w:val="210"/>
              <w:jc w:val="center"/>
            </w:trPr>
          </w:trPrChange>
        </w:trPr>
        <w:tc>
          <w:tcPr>
            <w:tcW w:w="2965" w:type="dxa"/>
            <w:shd w:val="clear" w:color="auto" w:fill="auto"/>
            <w:tcPrChange w:id="641" w:author="Yasser Syed" w:date="2019-07-30T16:11:00Z">
              <w:tcPr>
                <w:tcW w:w="2965" w:type="dxa"/>
                <w:shd w:val="clear" w:color="auto" w:fill="auto"/>
              </w:tcPr>
            </w:tcPrChange>
          </w:tcPr>
          <w:p w14:paraId="34CAB46D" w14:textId="77777777" w:rsidR="00767691" w:rsidRPr="004E65AA" w:rsidRDefault="00767691">
            <w:pPr>
              <w:keepNext/>
              <w:spacing w:before="0"/>
              <w:jc w:val="left"/>
              <w:rPr>
                <w:sz w:val="18"/>
                <w:szCs w:val="18"/>
              </w:rPr>
              <w:pPrChange w:id="642" w:author="Yasser Syed" w:date="2019-07-30T16:11:00Z">
                <w:pPr>
                  <w:keepNext/>
                  <w:spacing w:before="60" w:after="60"/>
                  <w:jc w:val="left"/>
                </w:pPr>
              </w:pPrChange>
            </w:pPr>
            <w:r w:rsidRPr="004E65AA">
              <w:rPr>
                <w:sz w:val="18"/>
                <w:szCs w:val="18"/>
              </w:rPr>
              <w:t>ST 2036-3:2018:2018 (Single/multi link 10G-SDI)</w:t>
            </w:r>
          </w:p>
        </w:tc>
        <w:tc>
          <w:tcPr>
            <w:tcW w:w="810" w:type="dxa"/>
            <w:shd w:val="clear" w:color="auto" w:fill="DBDBDB" w:themeFill="accent3" w:themeFillTint="66"/>
            <w:vAlign w:val="center"/>
            <w:tcPrChange w:id="643" w:author="Yasser Syed" w:date="2019-07-30T16:11:00Z">
              <w:tcPr>
                <w:tcW w:w="810" w:type="dxa"/>
                <w:shd w:val="clear" w:color="auto" w:fill="DBDBDB" w:themeFill="accent3" w:themeFillTint="66"/>
              </w:tcPr>
            </w:tcPrChange>
          </w:tcPr>
          <w:p w14:paraId="5F78947C" w14:textId="77777777" w:rsidR="00767691" w:rsidRPr="000B2ED5" w:rsidRDefault="00767691">
            <w:pPr>
              <w:keepNext/>
              <w:spacing w:before="0"/>
              <w:jc w:val="center"/>
              <w:rPr>
                <w:sz w:val="18"/>
                <w:szCs w:val="18"/>
              </w:rPr>
              <w:pPrChange w:id="644" w:author="Yasser Syed" w:date="2019-07-30T16:11:00Z">
                <w:pPr>
                  <w:keepNext/>
                  <w:spacing w:before="60" w:after="60"/>
                  <w:jc w:val="center"/>
                </w:pPr>
              </w:pPrChange>
            </w:pPr>
          </w:p>
        </w:tc>
        <w:tc>
          <w:tcPr>
            <w:tcW w:w="810" w:type="dxa"/>
            <w:shd w:val="clear" w:color="auto" w:fill="DBDBDB" w:themeFill="accent3" w:themeFillTint="66"/>
            <w:vAlign w:val="center"/>
            <w:tcPrChange w:id="645" w:author="Yasser Syed" w:date="2019-07-30T16:11:00Z">
              <w:tcPr>
                <w:tcW w:w="810" w:type="dxa"/>
                <w:shd w:val="clear" w:color="auto" w:fill="DBDBDB" w:themeFill="accent3" w:themeFillTint="66"/>
              </w:tcPr>
            </w:tcPrChange>
          </w:tcPr>
          <w:p w14:paraId="2FE53F8D" w14:textId="77777777" w:rsidR="00767691" w:rsidRPr="000B2ED5" w:rsidRDefault="00767691">
            <w:pPr>
              <w:keepNext/>
              <w:spacing w:before="0"/>
              <w:jc w:val="center"/>
              <w:rPr>
                <w:sz w:val="18"/>
                <w:szCs w:val="18"/>
              </w:rPr>
              <w:pPrChange w:id="646" w:author="Yasser Syed" w:date="2019-07-30T16:11:00Z">
                <w:pPr>
                  <w:keepNext/>
                  <w:spacing w:before="60" w:after="60"/>
                  <w:jc w:val="center"/>
                </w:pPr>
              </w:pPrChange>
            </w:pPr>
          </w:p>
        </w:tc>
        <w:tc>
          <w:tcPr>
            <w:tcW w:w="900" w:type="dxa"/>
            <w:shd w:val="clear" w:color="auto" w:fill="DBDBDB" w:themeFill="accent3" w:themeFillTint="66"/>
            <w:vAlign w:val="center"/>
            <w:tcPrChange w:id="647" w:author="Yasser Syed" w:date="2019-07-30T16:11:00Z">
              <w:tcPr>
                <w:tcW w:w="900" w:type="dxa"/>
                <w:shd w:val="clear" w:color="auto" w:fill="DBDBDB" w:themeFill="accent3" w:themeFillTint="66"/>
              </w:tcPr>
            </w:tcPrChange>
          </w:tcPr>
          <w:p w14:paraId="08C3CA49" w14:textId="77777777" w:rsidR="00767691" w:rsidRPr="000B2ED5" w:rsidRDefault="00767691">
            <w:pPr>
              <w:keepNext/>
              <w:spacing w:before="0"/>
              <w:jc w:val="center"/>
              <w:rPr>
                <w:sz w:val="18"/>
                <w:szCs w:val="18"/>
              </w:rPr>
              <w:pPrChange w:id="648" w:author="Yasser Syed" w:date="2019-07-30T16:11:00Z">
                <w:pPr>
                  <w:keepNext/>
                  <w:spacing w:before="60" w:after="60"/>
                  <w:jc w:val="center"/>
                </w:pPr>
              </w:pPrChange>
            </w:pPr>
          </w:p>
        </w:tc>
        <w:tc>
          <w:tcPr>
            <w:tcW w:w="900" w:type="dxa"/>
            <w:shd w:val="clear" w:color="auto" w:fill="DBDBDB" w:themeFill="accent3" w:themeFillTint="66"/>
            <w:vAlign w:val="center"/>
            <w:tcPrChange w:id="649" w:author="Yasser Syed" w:date="2019-07-30T16:11:00Z">
              <w:tcPr>
                <w:tcW w:w="900" w:type="dxa"/>
                <w:shd w:val="clear" w:color="auto" w:fill="DBDBDB" w:themeFill="accent3" w:themeFillTint="66"/>
              </w:tcPr>
            </w:tcPrChange>
          </w:tcPr>
          <w:p w14:paraId="5A33FFA0" w14:textId="77777777" w:rsidR="00767691" w:rsidRPr="000B2ED5" w:rsidRDefault="00767691">
            <w:pPr>
              <w:keepNext/>
              <w:spacing w:before="0"/>
              <w:jc w:val="center"/>
              <w:rPr>
                <w:sz w:val="18"/>
                <w:szCs w:val="18"/>
              </w:rPr>
              <w:pPrChange w:id="650" w:author="Yasser Syed" w:date="2019-07-30T16:11:00Z">
                <w:pPr>
                  <w:keepNext/>
                  <w:spacing w:before="60" w:after="60"/>
                  <w:jc w:val="center"/>
                </w:pPr>
              </w:pPrChange>
            </w:pPr>
          </w:p>
        </w:tc>
        <w:tc>
          <w:tcPr>
            <w:tcW w:w="900" w:type="dxa"/>
            <w:shd w:val="clear" w:color="auto" w:fill="DBDBDB" w:themeFill="accent3" w:themeFillTint="66"/>
            <w:vAlign w:val="center"/>
            <w:tcPrChange w:id="651" w:author="Yasser Syed" w:date="2019-07-30T16:11:00Z">
              <w:tcPr>
                <w:tcW w:w="900" w:type="dxa"/>
                <w:shd w:val="clear" w:color="auto" w:fill="DBDBDB" w:themeFill="accent3" w:themeFillTint="66"/>
              </w:tcPr>
            </w:tcPrChange>
          </w:tcPr>
          <w:p w14:paraId="17E2844E" w14:textId="77777777" w:rsidR="00767691" w:rsidRPr="000B2ED5" w:rsidRDefault="00767691">
            <w:pPr>
              <w:keepNext/>
              <w:spacing w:before="0"/>
              <w:jc w:val="center"/>
              <w:rPr>
                <w:sz w:val="18"/>
                <w:szCs w:val="18"/>
              </w:rPr>
              <w:pPrChange w:id="652" w:author="Yasser Syed" w:date="2019-07-30T16:11:00Z">
                <w:pPr>
                  <w:keepNext/>
                  <w:spacing w:before="60" w:after="60"/>
                  <w:jc w:val="center"/>
                </w:pPr>
              </w:pPrChange>
            </w:pPr>
          </w:p>
        </w:tc>
        <w:tc>
          <w:tcPr>
            <w:tcW w:w="900" w:type="dxa"/>
            <w:shd w:val="clear" w:color="auto" w:fill="auto"/>
            <w:vAlign w:val="center"/>
            <w:tcPrChange w:id="653" w:author="Yasser Syed" w:date="2019-07-30T16:11:00Z">
              <w:tcPr>
                <w:tcW w:w="900" w:type="dxa"/>
                <w:shd w:val="clear" w:color="auto" w:fill="auto"/>
              </w:tcPr>
            </w:tcPrChange>
          </w:tcPr>
          <w:p w14:paraId="67FA5C61" w14:textId="77777777" w:rsidR="00767691" w:rsidRPr="004E65AA" w:rsidRDefault="00767691">
            <w:pPr>
              <w:keepNext/>
              <w:spacing w:before="0"/>
              <w:jc w:val="center"/>
              <w:rPr>
                <w:sz w:val="18"/>
                <w:szCs w:val="18"/>
              </w:rPr>
              <w:pPrChange w:id="654" w:author="Yasser Syed" w:date="2019-07-30T16:11:00Z">
                <w:pPr>
                  <w:keepNext/>
                  <w:spacing w:before="60" w:after="60"/>
                  <w:jc w:val="center"/>
                </w:pPr>
              </w:pPrChange>
            </w:pPr>
            <w:r w:rsidRPr="004E65AA">
              <w:rPr>
                <w:sz w:val="18"/>
                <w:szCs w:val="18"/>
              </w:rPr>
              <w:sym w:font="Symbol" w:char="F0D6"/>
            </w:r>
          </w:p>
        </w:tc>
        <w:tc>
          <w:tcPr>
            <w:tcW w:w="900" w:type="dxa"/>
            <w:shd w:val="clear" w:color="auto" w:fill="DBDBDB" w:themeFill="accent3" w:themeFillTint="66"/>
            <w:vAlign w:val="center"/>
            <w:tcPrChange w:id="655" w:author="Yasser Syed" w:date="2019-07-30T16:11:00Z">
              <w:tcPr>
                <w:tcW w:w="900" w:type="dxa"/>
                <w:shd w:val="clear" w:color="auto" w:fill="DBDBDB" w:themeFill="accent3" w:themeFillTint="66"/>
              </w:tcPr>
            </w:tcPrChange>
          </w:tcPr>
          <w:p w14:paraId="0AB6F059" w14:textId="77777777" w:rsidR="00767691" w:rsidRPr="004E65AA" w:rsidRDefault="00767691">
            <w:pPr>
              <w:keepNext/>
              <w:spacing w:before="0"/>
              <w:jc w:val="center"/>
              <w:rPr>
                <w:sz w:val="18"/>
                <w:szCs w:val="18"/>
              </w:rPr>
              <w:pPrChange w:id="656" w:author="Yasser Syed" w:date="2019-07-30T16:11:00Z">
                <w:pPr>
                  <w:keepNext/>
                  <w:spacing w:before="60" w:after="60"/>
                  <w:jc w:val="center"/>
                </w:pPr>
              </w:pPrChange>
            </w:pPr>
          </w:p>
        </w:tc>
        <w:tc>
          <w:tcPr>
            <w:tcW w:w="895" w:type="dxa"/>
            <w:shd w:val="clear" w:color="auto" w:fill="auto"/>
            <w:vAlign w:val="center"/>
            <w:tcPrChange w:id="657" w:author="Yasser Syed" w:date="2019-07-30T16:11:00Z">
              <w:tcPr>
                <w:tcW w:w="895" w:type="dxa"/>
                <w:shd w:val="clear" w:color="auto" w:fill="auto"/>
              </w:tcPr>
            </w:tcPrChange>
          </w:tcPr>
          <w:p w14:paraId="272F4A85" w14:textId="77777777" w:rsidR="00767691" w:rsidRPr="004E65AA" w:rsidRDefault="00767691">
            <w:pPr>
              <w:keepNext/>
              <w:spacing w:before="0"/>
              <w:jc w:val="center"/>
              <w:rPr>
                <w:sz w:val="18"/>
                <w:szCs w:val="18"/>
              </w:rPr>
              <w:pPrChange w:id="658" w:author="Yasser Syed" w:date="2019-07-30T16:11:00Z">
                <w:pPr>
                  <w:keepNext/>
                  <w:spacing w:before="60" w:after="60"/>
                  <w:jc w:val="center"/>
                </w:pPr>
              </w:pPrChange>
            </w:pPr>
            <w:r w:rsidRPr="004E65AA">
              <w:rPr>
                <w:sz w:val="18"/>
                <w:szCs w:val="18"/>
              </w:rPr>
              <w:sym w:font="Symbol" w:char="F0D6"/>
            </w:r>
          </w:p>
        </w:tc>
      </w:tr>
      <w:tr w:rsidR="00767691" w:rsidRPr="004E65AA" w14:paraId="105173EE" w14:textId="77777777" w:rsidTr="007912FD">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659"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165"/>
          <w:jc w:val="center"/>
          <w:trPrChange w:id="660" w:author="Yasser Syed" w:date="2019-07-30T16:11:00Z">
            <w:trPr>
              <w:trHeight w:val="165"/>
              <w:jc w:val="center"/>
            </w:trPr>
          </w:trPrChange>
        </w:trPr>
        <w:tc>
          <w:tcPr>
            <w:tcW w:w="2965" w:type="dxa"/>
            <w:shd w:val="clear" w:color="auto" w:fill="auto"/>
            <w:tcPrChange w:id="661" w:author="Yasser Syed" w:date="2019-07-30T16:11:00Z">
              <w:tcPr>
                <w:tcW w:w="2965" w:type="dxa"/>
                <w:shd w:val="clear" w:color="auto" w:fill="auto"/>
              </w:tcPr>
            </w:tcPrChange>
          </w:tcPr>
          <w:p w14:paraId="335E0105" w14:textId="77777777" w:rsidR="00767691" w:rsidRPr="004E65AA" w:rsidRDefault="00767691">
            <w:pPr>
              <w:spacing w:before="0"/>
              <w:jc w:val="left"/>
              <w:rPr>
                <w:sz w:val="18"/>
                <w:szCs w:val="18"/>
              </w:rPr>
              <w:pPrChange w:id="662" w:author="Yasser Syed" w:date="2019-07-30T16:11:00Z">
                <w:pPr>
                  <w:spacing w:before="60" w:after="60"/>
                  <w:jc w:val="left"/>
                </w:pPr>
              </w:pPrChange>
            </w:pPr>
            <w:r w:rsidRPr="004E65AA">
              <w:rPr>
                <w:sz w:val="18"/>
                <w:szCs w:val="18"/>
              </w:rPr>
              <w:t>BT 2077-2 (U-SDI)</w:t>
            </w:r>
          </w:p>
        </w:tc>
        <w:tc>
          <w:tcPr>
            <w:tcW w:w="810" w:type="dxa"/>
            <w:shd w:val="clear" w:color="auto" w:fill="DBDBDB" w:themeFill="accent3" w:themeFillTint="66"/>
            <w:vAlign w:val="center"/>
            <w:tcPrChange w:id="663" w:author="Yasser Syed" w:date="2019-07-30T16:11:00Z">
              <w:tcPr>
                <w:tcW w:w="810" w:type="dxa"/>
                <w:shd w:val="clear" w:color="auto" w:fill="DBDBDB" w:themeFill="accent3" w:themeFillTint="66"/>
              </w:tcPr>
            </w:tcPrChange>
          </w:tcPr>
          <w:p w14:paraId="3859F1DC" w14:textId="77777777" w:rsidR="00767691" w:rsidRPr="004E65AA" w:rsidRDefault="00767691">
            <w:pPr>
              <w:spacing w:before="0"/>
              <w:jc w:val="center"/>
              <w:rPr>
                <w:sz w:val="18"/>
                <w:szCs w:val="18"/>
              </w:rPr>
              <w:pPrChange w:id="664" w:author="Yasser Syed" w:date="2019-07-30T16:11:00Z">
                <w:pPr>
                  <w:spacing w:before="60" w:after="60"/>
                  <w:jc w:val="center"/>
                </w:pPr>
              </w:pPrChange>
            </w:pPr>
          </w:p>
        </w:tc>
        <w:tc>
          <w:tcPr>
            <w:tcW w:w="810" w:type="dxa"/>
            <w:shd w:val="clear" w:color="auto" w:fill="DBDBDB" w:themeFill="accent3" w:themeFillTint="66"/>
            <w:vAlign w:val="center"/>
            <w:tcPrChange w:id="665" w:author="Yasser Syed" w:date="2019-07-30T16:11:00Z">
              <w:tcPr>
                <w:tcW w:w="810" w:type="dxa"/>
                <w:shd w:val="clear" w:color="auto" w:fill="DBDBDB" w:themeFill="accent3" w:themeFillTint="66"/>
              </w:tcPr>
            </w:tcPrChange>
          </w:tcPr>
          <w:p w14:paraId="6DA064FA" w14:textId="77777777" w:rsidR="00767691" w:rsidRPr="004E65AA" w:rsidRDefault="00767691">
            <w:pPr>
              <w:spacing w:before="0"/>
              <w:jc w:val="center"/>
              <w:rPr>
                <w:sz w:val="18"/>
                <w:szCs w:val="18"/>
              </w:rPr>
              <w:pPrChange w:id="666" w:author="Yasser Syed" w:date="2019-07-30T16:11:00Z">
                <w:pPr>
                  <w:spacing w:before="60" w:after="60"/>
                  <w:jc w:val="center"/>
                </w:pPr>
              </w:pPrChange>
            </w:pPr>
          </w:p>
        </w:tc>
        <w:tc>
          <w:tcPr>
            <w:tcW w:w="900" w:type="dxa"/>
            <w:shd w:val="clear" w:color="auto" w:fill="DBDBDB" w:themeFill="accent3" w:themeFillTint="66"/>
            <w:vAlign w:val="center"/>
            <w:tcPrChange w:id="667" w:author="Yasser Syed" w:date="2019-07-30T16:11:00Z">
              <w:tcPr>
                <w:tcW w:w="900" w:type="dxa"/>
                <w:shd w:val="clear" w:color="auto" w:fill="DBDBDB" w:themeFill="accent3" w:themeFillTint="66"/>
              </w:tcPr>
            </w:tcPrChange>
          </w:tcPr>
          <w:p w14:paraId="3D4EC5C7" w14:textId="77777777" w:rsidR="00767691" w:rsidRPr="000B2ED5" w:rsidRDefault="00767691">
            <w:pPr>
              <w:spacing w:before="0"/>
              <w:jc w:val="center"/>
              <w:rPr>
                <w:sz w:val="18"/>
                <w:szCs w:val="18"/>
              </w:rPr>
              <w:pPrChange w:id="668" w:author="Yasser Syed" w:date="2019-07-30T16:11:00Z">
                <w:pPr>
                  <w:spacing w:before="60" w:after="60"/>
                  <w:jc w:val="center"/>
                </w:pPr>
              </w:pPrChange>
            </w:pPr>
          </w:p>
        </w:tc>
        <w:tc>
          <w:tcPr>
            <w:tcW w:w="900" w:type="dxa"/>
            <w:shd w:val="clear" w:color="auto" w:fill="DBDBDB" w:themeFill="accent3" w:themeFillTint="66"/>
            <w:vAlign w:val="center"/>
            <w:tcPrChange w:id="669" w:author="Yasser Syed" w:date="2019-07-30T16:11:00Z">
              <w:tcPr>
                <w:tcW w:w="900" w:type="dxa"/>
                <w:shd w:val="clear" w:color="auto" w:fill="DBDBDB" w:themeFill="accent3" w:themeFillTint="66"/>
              </w:tcPr>
            </w:tcPrChange>
          </w:tcPr>
          <w:p w14:paraId="12063FFB" w14:textId="77777777" w:rsidR="00767691" w:rsidRPr="000B2ED5" w:rsidRDefault="00767691">
            <w:pPr>
              <w:spacing w:before="0"/>
              <w:jc w:val="center"/>
              <w:rPr>
                <w:sz w:val="18"/>
                <w:szCs w:val="18"/>
              </w:rPr>
              <w:pPrChange w:id="670" w:author="Yasser Syed" w:date="2019-07-30T16:11:00Z">
                <w:pPr>
                  <w:spacing w:before="60" w:after="60"/>
                  <w:jc w:val="center"/>
                </w:pPr>
              </w:pPrChange>
            </w:pPr>
          </w:p>
        </w:tc>
        <w:tc>
          <w:tcPr>
            <w:tcW w:w="900" w:type="dxa"/>
            <w:shd w:val="clear" w:color="auto" w:fill="DBDBDB" w:themeFill="accent3" w:themeFillTint="66"/>
            <w:vAlign w:val="center"/>
            <w:tcPrChange w:id="671" w:author="Yasser Syed" w:date="2019-07-30T16:11:00Z">
              <w:tcPr>
                <w:tcW w:w="900" w:type="dxa"/>
                <w:shd w:val="clear" w:color="auto" w:fill="DBDBDB" w:themeFill="accent3" w:themeFillTint="66"/>
              </w:tcPr>
            </w:tcPrChange>
          </w:tcPr>
          <w:p w14:paraId="14D14E1D" w14:textId="77777777" w:rsidR="00767691" w:rsidRPr="000B2ED5" w:rsidRDefault="00767691">
            <w:pPr>
              <w:spacing w:before="0"/>
              <w:jc w:val="center"/>
              <w:rPr>
                <w:sz w:val="18"/>
                <w:szCs w:val="18"/>
              </w:rPr>
              <w:pPrChange w:id="672" w:author="Yasser Syed" w:date="2019-07-30T16:11:00Z">
                <w:pPr>
                  <w:spacing w:before="60" w:after="60"/>
                  <w:jc w:val="center"/>
                </w:pPr>
              </w:pPrChange>
            </w:pPr>
          </w:p>
        </w:tc>
        <w:tc>
          <w:tcPr>
            <w:tcW w:w="900" w:type="dxa"/>
            <w:shd w:val="clear" w:color="auto" w:fill="auto"/>
            <w:vAlign w:val="center"/>
            <w:tcPrChange w:id="673" w:author="Yasser Syed" w:date="2019-07-30T16:11:00Z">
              <w:tcPr>
                <w:tcW w:w="900" w:type="dxa"/>
                <w:shd w:val="clear" w:color="auto" w:fill="auto"/>
              </w:tcPr>
            </w:tcPrChange>
          </w:tcPr>
          <w:p w14:paraId="3CAE5E6A" w14:textId="77777777" w:rsidR="00767691" w:rsidRPr="004E65AA" w:rsidRDefault="00767691">
            <w:pPr>
              <w:spacing w:before="0"/>
              <w:jc w:val="center"/>
              <w:rPr>
                <w:sz w:val="18"/>
                <w:szCs w:val="18"/>
              </w:rPr>
              <w:pPrChange w:id="674" w:author="Yasser Syed" w:date="2019-07-30T16:11:00Z">
                <w:pPr>
                  <w:spacing w:before="60" w:after="60"/>
                  <w:jc w:val="center"/>
                </w:pPr>
              </w:pPrChange>
            </w:pPr>
            <w:r w:rsidRPr="004E65AA">
              <w:rPr>
                <w:sz w:val="18"/>
                <w:szCs w:val="18"/>
              </w:rPr>
              <w:sym w:font="Symbol" w:char="F0D6"/>
            </w:r>
          </w:p>
        </w:tc>
        <w:tc>
          <w:tcPr>
            <w:tcW w:w="900" w:type="dxa"/>
            <w:shd w:val="clear" w:color="auto" w:fill="DBDBDB" w:themeFill="accent3" w:themeFillTint="66"/>
            <w:vAlign w:val="center"/>
            <w:tcPrChange w:id="675" w:author="Yasser Syed" w:date="2019-07-30T16:11:00Z">
              <w:tcPr>
                <w:tcW w:w="900" w:type="dxa"/>
                <w:shd w:val="clear" w:color="auto" w:fill="DBDBDB" w:themeFill="accent3" w:themeFillTint="66"/>
              </w:tcPr>
            </w:tcPrChange>
          </w:tcPr>
          <w:p w14:paraId="0868E4F9" w14:textId="77777777" w:rsidR="00767691" w:rsidRPr="004E65AA" w:rsidRDefault="00767691">
            <w:pPr>
              <w:spacing w:before="0"/>
              <w:jc w:val="center"/>
              <w:rPr>
                <w:sz w:val="18"/>
                <w:szCs w:val="18"/>
              </w:rPr>
              <w:pPrChange w:id="676" w:author="Yasser Syed" w:date="2019-07-30T16:11:00Z">
                <w:pPr>
                  <w:spacing w:before="60" w:after="60"/>
                  <w:jc w:val="center"/>
                </w:pPr>
              </w:pPrChange>
            </w:pPr>
          </w:p>
        </w:tc>
        <w:tc>
          <w:tcPr>
            <w:tcW w:w="895" w:type="dxa"/>
            <w:shd w:val="clear" w:color="auto" w:fill="auto"/>
            <w:vAlign w:val="center"/>
            <w:tcPrChange w:id="677" w:author="Yasser Syed" w:date="2019-07-30T16:11:00Z">
              <w:tcPr>
                <w:tcW w:w="895" w:type="dxa"/>
                <w:shd w:val="clear" w:color="auto" w:fill="auto"/>
              </w:tcPr>
            </w:tcPrChange>
          </w:tcPr>
          <w:p w14:paraId="3B24DD7A" w14:textId="77777777" w:rsidR="00767691" w:rsidRPr="004E65AA" w:rsidRDefault="00767691">
            <w:pPr>
              <w:spacing w:before="0"/>
              <w:jc w:val="center"/>
              <w:rPr>
                <w:sz w:val="18"/>
                <w:szCs w:val="18"/>
              </w:rPr>
              <w:pPrChange w:id="678" w:author="Yasser Syed" w:date="2019-07-30T16:11:00Z">
                <w:pPr>
                  <w:spacing w:before="60" w:after="60"/>
                  <w:jc w:val="center"/>
                </w:pPr>
              </w:pPrChange>
            </w:pPr>
            <w:r w:rsidRPr="004E65AA">
              <w:rPr>
                <w:sz w:val="18"/>
                <w:szCs w:val="18"/>
              </w:rPr>
              <w:sym w:font="Symbol" w:char="F0D6"/>
            </w:r>
          </w:p>
        </w:tc>
      </w:tr>
    </w:tbl>
    <w:p w14:paraId="1FD92670" w14:textId="77777777" w:rsidR="00767691" w:rsidRDefault="00767691" w:rsidP="00767691">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w:t>
      </w:r>
    </w:p>
    <w:p w14:paraId="2E2109C8" w14:textId="77777777" w:rsidR="00767691" w:rsidRPr="00374CBE" w:rsidRDefault="00767691" w:rsidP="00D947BC"/>
    <w:p w14:paraId="4A80E8FE" w14:textId="1CA43E3F" w:rsidR="00062832" w:rsidRPr="00374CBE" w:rsidRDefault="007F5C12" w:rsidP="00A428C3">
      <w:pPr>
        <w:pStyle w:val="Heading3"/>
      </w:pPr>
      <w:r w:rsidRPr="00374CBE">
        <w:t>7.2.2</w:t>
      </w:r>
      <w:r w:rsidRPr="00374CBE">
        <w:tab/>
      </w:r>
      <w:r w:rsidR="00EB62A5" w:rsidRPr="00374CBE">
        <w:t>Colour properties</w:t>
      </w:r>
    </w:p>
    <w:p w14:paraId="6353D852" w14:textId="60363DD8" w:rsidR="00767691" w:rsidRDefault="006E5D9F" w:rsidP="00F47A7C">
      <w:r w:rsidRPr="00374CBE">
        <w:t xml:space="preserve">For </w:t>
      </w:r>
      <w:del w:id="679" w:author="Yasser Syed" w:date="2019-07-07T03:48:00Z">
        <w:r w:rsidRPr="00374CBE" w:rsidDel="007C5DBC">
          <w:delText>colorimetry</w:delText>
        </w:r>
      </w:del>
      <w:ins w:id="680" w:author="Yasser Syed" w:date="2019-07-07T03:48:00Z">
        <w:r w:rsidR="007C5DBC">
          <w:t>colour coding characteristics</w:t>
        </w:r>
      </w:ins>
      <w:del w:id="681" w:author="Yasser Syed" w:date="2019-07-07T03:53:00Z">
        <w:r w:rsidRPr="00374CBE" w:rsidDel="0077519D">
          <w:delText xml:space="preserve"> and range </w:delText>
        </w:r>
        <w:r w:rsidR="00AC4A1F" w:rsidRPr="00374CBE" w:rsidDel="0077519D">
          <w:delText>scaling</w:delText>
        </w:r>
        <w:r w:rsidRPr="00374CBE" w:rsidDel="0077519D">
          <w:delText xml:space="preserve"> descriptions</w:delText>
        </w:r>
      </w:del>
      <w:r w:rsidRPr="00374CBE">
        <w:t xml:space="preserve">, the video properties </w:t>
      </w:r>
      <w:r w:rsidR="003A776B" w:rsidRPr="00374CBE">
        <w:t>described in Table 2 ordinarily</w:t>
      </w:r>
      <w:r w:rsidR="00AC4A1F" w:rsidRPr="00374CBE">
        <w:t xml:space="preserve"> apply. </w:t>
      </w:r>
      <w:r w:rsidR="003A776B" w:rsidRPr="00374CBE">
        <w:t xml:space="preserve">Remarks on common usage are included in the </w:t>
      </w:r>
      <w:r w:rsidR="00767691">
        <w:t>T</w:t>
      </w:r>
      <w:r w:rsidR="003A776B" w:rsidRPr="00374CBE">
        <w:t>able</w:t>
      </w:r>
      <w:r w:rsidR="00767691">
        <w:t xml:space="preserve"> 3</w:t>
      </w:r>
      <w:r w:rsidRPr="00374CBE">
        <w:t>.</w:t>
      </w:r>
    </w:p>
    <w:p w14:paraId="1D64B062" w14:textId="77777777" w:rsidR="00767691" w:rsidRDefault="00767691" w:rsidP="00767691">
      <w:pPr>
        <w:keepNext/>
        <w:tabs>
          <w:tab w:val="left" w:pos="4853"/>
          <w:tab w:val="right" w:pos="9691"/>
        </w:tabs>
        <w:overflowPunct/>
        <w:autoSpaceDE/>
        <w:autoSpaceDN/>
        <w:adjustRightInd/>
        <w:spacing w:before="120" w:after="120"/>
        <w:jc w:val="center"/>
        <w:textAlignment w:val="auto"/>
        <w:rPr>
          <w:rFonts w:eastAsia="SimSun"/>
          <w:b/>
          <w:bCs/>
          <w:szCs w:val="24"/>
          <w:lang w:eastAsia="ja-JP"/>
        </w:rPr>
      </w:pPr>
      <w:r w:rsidRPr="000456B4">
        <w:rPr>
          <w:rFonts w:eastAsia="SimSun"/>
          <w:b/>
          <w:bCs/>
          <w:szCs w:val="24"/>
          <w:lang w:eastAsia="ja-JP"/>
        </w:rPr>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Pr>
          <w:rFonts w:eastAsia="SimSun"/>
          <w:b/>
          <w:bCs/>
          <w:noProof/>
          <w:szCs w:val="24"/>
          <w:lang w:eastAsia="ja-JP"/>
        </w:rPr>
        <w:t>3</w:t>
      </w:r>
      <w:r w:rsidRPr="000456B4">
        <w:rPr>
          <w:rFonts w:eastAsia="SimSun"/>
          <w:szCs w:val="24"/>
          <w:lang w:eastAsia="ja-JP"/>
        </w:rPr>
        <w:fldChar w:fldCharType="end"/>
      </w:r>
      <w:r w:rsidRPr="000456B4">
        <w:rPr>
          <w:rFonts w:eastAsia="SimSun"/>
          <w:b/>
          <w:bCs/>
          <w:szCs w:val="24"/>
          <w:lang w:eastAsia="ja-JP"/>
        </w:rPr>
        <w:t xml:space="preserve"> – Video colour description properties and their common 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1890"/>
        <w:gridCol w:w="4045"/>
        <w:tblGridChange w:id="682">
          <w:tblGrid>
            <w:gridCol w:w="3505"/>
            <w:gridCol w:w="1890"/>
            <w:gridCol w:w="4045"/>
          </w:tblGrid>
        </w:tblGridChange>
      </w:tblGrid>
      <w:tr w:rsidR="00767691" w:rsidRPr="000456B4" w14:paraId="2841969B" w14:textId="77777777" w:rsidTr="00767691">
        <w:trPr>
          <w:jc w:val="center"/>
        </w:trPr>
        <w:tc>
          <w:tcPr>
            <w:tcW w:w="3505" w:type="dxa"/>
            <w:shd w:val="clear" w:color="auto" w:fill="auto"/>
          </w:tcPr>
          <w:p w14:paraId="3ACF691B" w14:textId="77777777" w:rsidR="00767691" w:rsidRPr="000456B4" w:rsidRDefault="00767691">
            <w:pPr>
              <w:keepNext/>
              <w:jc w:val="center"/>
              <w:rPr>
                <w:b/>
                <w:sz w:val="18"/>
                <w:szCs w:val="18"/>
              </w:rPr>
              <w:pPrChange w:id="683" w:author="Yasser Syed" w:date="2019-07-30T14:46:00Z">
                <w:pPr>
                  <w:keepNext/>
                  <w:jc w:val="left"/>
                </w:pPr>
              </w:pPrChange>
            </w:pPr>
            <w:r w:rsidRPr="000456B4">
              <w:rPr>
                <w:b/>
                <w:sz w:val="18"/>
                <w:szCs w:val="18"/>
              </w:rPr>
              <w:t>Carriage parameter names</w:t>
            </w:r>
          </w:p>
        </w:tc>
        <w:tc>
          <w:tcPr>
            <w:tcW w:w="1890" w:type="dxa"/>
            <w:shd w:val="clear" w:color="auto" w:fill="auto"/>
          </w:tcPr>
          <w:p w14:paraId="420011EA" w14:textId="77777777" w:rsidR="00767691" w:rsidRPr="000456B4" w:rsidRDefault="00767691">
            <w:pPr>
              <w:keepNext/>
              <w:jc w:val="center"/>
              <w:rPr>
                <w:b/>
                <w:sz w:val="18"/>
                <w:szCs w:val="18"/>
              </w:rPr>
              <w:pPrChange w:id="684" w:author="Yasser Syed" w:date="2019-07-30T14:46:00Z">
                <w:pPr>
                  <w:keepNext/>
                  <w:jc w:val="left"/>
                </w:pPr>
              </w:pPrChange>
            </w:pPr>
            <w:r w:rsidRPr="000456B4">
              <w:rPr>
                <w:b/>
                <w:sz w:val="18"/>
                <w:szCs w:val="18"/>
              </w:rPr>
              <w:t>Colloquial names</w:t>
            </w:r>
          </w:p>
        </w:tc>
        <w:tc>
          <w:tcPr>
            <w:tcW w:w="4045" w:type="dxa"/>
            <w:shd w:val="clear" w:color="auto" w:fill="auto"/>
          </w:tcPr>
          <w:p w14:paraId="17BC276F" w14:textId="77777777" w:rsidR="00767691" w:rsidRPr="000456B4" w:rsidRDefault="00767691">
            <w:pPr>
              <w:keepNext/>
              <w:jc w:val="center"/>
              <w:rPr>
                <w:b/>
                <w:sz w:val="18"/>
                <w:szCs w:val="18"/>
              </w:rPr>
              <w:pPrChange w:id="685" w:author="Yasser Syed" w:date="2019-07-30T14:46:00Z">
                <w:pPr>
                  <w:keepNext/>
                  <w:jc w:val="left"/>
                </w:pPr>
              </w:pPrChange>
            </w:pPr>
            <w:r w:rsidRPr="000456B4">
              <w:rPr>
                <w:b/>
                <w:sz w:val="18"/>
                <w:szCs w:val="18"/>
              </w:rPr>
              <w:t>Common usage</w:t>
            </w:r>
          </w:p>
        </w:tc>
      </w:tr>
      <w:tr w:rsidR="00767691" w:rsidRPr="000456B4" w14:paraId="01F69937" w14:textId="77777777" w:rsidTr="00E765A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86" w:author="Yasser Syed" w:date="2019-07-30T16:32: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687" w:author="Yasser Syed" w:date="2019-07-30T16:32:00Z">
            <w:trPr>
              <w:jc w:val="center"/>
            </w:trPr>
          </w:trPrChange>
        </w:trPr>
        <w:tc>
          <w:tcPr>
            <w:tcW w:w="3505" w:type="dxa"/>
            <w:shd w:val="clear" w:color="auto" w:fill="auto"/>
            <w:vAlign w:val="center"/>
            <w:tcPrChange w:id="688" w:author="Yasser Syed" w:date="2019-07-30T16:32:00Z">
              <w:tcPr>
                <w:tcW w:w="3505" w:type="dxa"/>
                <w:shd w:val="clear" w:color="auto" w:fill="auto"/>
              </w:tcPr>
            </w:tcPrChange>
          </w:tcPr>
          <w:p w14:paraId="773B8482" w14:textId="77777777" w:rsidR="00767691" w:rsidRPr="000456B4" w:rsidRDefault="00767691">
            <w:pPr>
              <w:keepNext/>
              <w:spacing w:before="0"/>
              <w:jc w:val="left"/>
              <w:rPr>
                <w:sz w:val="18"/>
                <w:szCs w:val="18"/>
              </w:rPr>
              <w:pPrChange w:id="689" w:author="Yasser Syed" w:date="2019-07-30T16:32:00Z">
                <w:pPr>
                  <w:keepNext/>
                  <w:jc w:val="left"/>
                </w:pPr>
              </w:pPrChange>
            </w:pPr>
            <w:r w:rsidRPr="000456B4">
              <w:rPr>
                <w:sz w:val="18"/>
                <w:szCs w:val="18"/>
              </w:rPr>
              <w:t>ColourPrimaries [CICP]</w:t>
            </w:r>
          </w:p>
          <w:p w14:paraId="41576504" w14:textId="77777777" w:rsidR="00767691" w:rsidRPr="000456B4" w:rsidRDefault="00767691">
            <w:pPr>
              <w:keepNext/>
              <w:spacing w:before="0"/>
              <w:jc w:val="left"/>
              <w:rPr>
                <w:sz w:val="18"/>
                <w:szCs w:val="18"/>
              </w:rPr>
              <w:pPrChange w:id="690" w:author="Yasser Syed" w:date="2019-07-30T16:32:00Z">
                <w:pPr>
                  <w:keepNext/>
                  <w:jc w:val="left"/>
                </w:pPr>
              </w:pPrChange>
            </w:pPr>
            <w:r w:rsidRPr="000456B4">
              <w:rPr>
                <w:sz w:val="18"/>
                <w:szCs w:val="18"/>
              </w:rPr>
              <w:t>colour_primaries [HEVC or AVC]</w:t>
            </w:r>
          </w:p>
          <w:p w14:paraId="50CB129C" w14:textId="0253AF85" w:rsidR="00767691" w:rsidRPr="000456B4" w:rsidRDefault="00767691">
            <w:pPr>
              <w:keepNext/>
              <w:spacing w:before="0"/>
              <w:jc w:val="left"/>
              <w:rPr>
                <w:sz w:val="18"/>
                <w:szCs w:val="18"/>
              </w:rPr>
              <w:pPrChange w:id="691" w:author="Yasser Syed" w:date="2019-07-30T16:32:00Z">
                <w:pPr>
                  <w:keepNext/>
                  <w:jc w:val="left"/>
                </w:pPr>
              </w:pPrChange>
            </w:pPr>
            <w:r w:rsidRPr="000456B4">
              <w:rPr>
                <w:sz w:val="18"/>
                <w:szCs w:val="18"/>
              </w:rPr>
              <w:t>colour primaries [MXF]</w:t>
            </w:r>
          </w:p>
        </w:tc>
        <w:tc>
          <w:tcPr>
            <w:tcW w:w="1890" w:type="dxa"/>
            <w:shd w:val="clear" w:color="auto" w:fill="auto"/>
            <w:vAlign w:val="center"/>
            <w:tcPrChange w:id="692" w:author="Yasser Syed" w:date="2019-07-30T16:32:00Z">
              <w:tcPr>
                <w:tcW w:w="1890" w:type="dxa"/>
                <w:shd w:val="clear" w:color="auto" w:fill="auto"/>
              </w:tcPr>
            </w:tcPrChange>
          </w:tcPr>
          <w:p w14:paraId="7A481703" w14:textId="77777777" w:rsidR="0065311C" w:rsidRDefault="00767691">
            <w:pPr>
              <w:keepNext/>
              <w:spacing w:before="0"/>
              <w:jc w:val="center"/>
              <w:rPr>
                <w:ins w:id="693" w:author="Yasser Syed" w:date="2019-07-30T15:38:00Z"/>
                <w:sz w:val="18"/>
                <w:szCs w:val="18"/>
              </w:rPr>
              <w:pPrChange w:id="694" w:author="Yasser Syed" w:date="2019-07-30T16:10:00Z">
                <w:pPr>
                  <w:keepNext/>
                  <w:jc w:val="center"/>
                </w:pPr>
              </w:pPrChange>
            </w:pPr>
            <w:r w:rsidRPr="000456B4">
              <w:rPr>
                <w:sz w:val="18"/>
                <w:szCs w:val="18"/>
              </w:rPr>
              <w:t>Colour space,</w:t>
            </w:r>
          </w:p>
          <w:p w14:paraId="1995C171" w14:textId="3961DC2A" w:rsidR="00767691" w:rsidRPr="000456B4" w:rsidRDefault="00767691">
            <w:pPr>
              <w:keepNext/>
              <w:spacing w:before="0"/>
              <w:jc w:val="center"/>
              <w:rPr>
                <w:sz w:val="18"/>
                <w:szCs w:val="18"/>
              </w:rPr>
              <w:pPrChange w:id="695" w:author="Yasser Syed" w:date="2019-07-30T16:10:00Z">
                <w:pPr>
                  <w:keepNext/>
                  <w:jc w:val="left"/>
                </w:pPr>
              </w:pPrChange>
            </w:pPr>
            <w:r w:rsidRPr="000456B4">
              <w:rPr>
                <w:sz w:val="18"/>
                <w:szCs w:val="18"/>
              </w:rPr>
              <w:t xml:space="preserve"> colour gamut</w:t>
            </w:r>
          </w:p>
        </w:tc>
        <w:tc>
          <w:tcPr>
            <w:tcW w:w="4045" w:type="dxa"/>
            <w:shd w:val="clear" w:color="auto" w:fill="auto"/>
            <w:vAlign w:val="center"/>
            <w:tcPrChange w:id="696" w:author="Yasser Syed" w:date="2019-07-30T16:32:00Z">
              <w:tcPr>
                <w:tcW w:w="4045" w:type="dxa"/>
                <w:shd w:val="clear" w:color="auto" w:fill="auto"/>
              </w:tcPr>
            </w:tcPrChange>
          </w:tcPr>
          <w:p w14:paraId="212ACC91" w14:textId="77777777" w:rsidR="00767691" w:rsidRPr="000456B4" w:rsidRDefault="00767691">
            <w:pPr>
              <w:keepNext/>
              <w:spacing w:before="0"/>
              <w:jc w:val="center"/>
              <w:rPr>
                <w:sz w:val="18"/>
                <w:szCs w:val="18"/>
              </w:rPr>
              <w:pPrChange w:id="697" w:author="Yasser Syed" w:date="2019-07-30T16:10:00Z">
                <w:pPr>
                  <w:keepNext/>
                  <w:jc w:val="left"/>
                </w:pPr>
              </w:pPrChange>
            </w:pPr>
            <w:r w:rsidRPr="000456B4">
              <w:rPr>
                <w:sz w:val="18"/>
                <w:szCs w:val="18"/>
              </w:rPr>
              <w:t>SDR video uses a Rec. ITU-R BT.709 colour representation. WCG video may restrict colour to the P3D65 gamut (SMPTE ST 2</w:t>
            </w:r>
            <w:r>
              <w:rPr>
                <w:sz w:val="18"/>
                <w:szCs w:val="18"/>
              </w:rPr>
              <w:t>113</w:t>
            </w:r>
            <w:r w:rsidRPr="000456B4">
              <w:rPr>
                <w:sz w:val="18"/>
                <w:szCs w:val="18"/>
              </w:rPr>
              <w:t>) but in a Rec. ITU-R BT.2020 colour space container. HDR over time is expected to exhibit a more complete coverage of the Rec. ITU-R BT.2020 colour representation.</w:t>
            </w:r>
          </w:p>
        </w:tc>
      </w:tr>
      <w:tr w:rsidR="00767691" w:rsidRPr="000456B4" w14:paraId="2284938E" w14:textId="77777777" w:rsidTr="00E765A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98" w:author="Yasser Syed" w:date="2019-07-30T16:32: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699" w:author="Yasser Syed" w:date="2019-07-30T16:32:00Z">
            <w:trPr>
              <w:jc w:val="center"/>
            </w:trPr>
          </w:trPrChange>
        </w:trPr>
        <w:tc>
          <w:tcPr>
            <w:tcW w:w="3505" w:type="dxa"/>
            <w:shd w:val="clear" w:color="auto" w:fill="auto"/>
            <w:vAlign w:val="center"/>
            <w:tcPrChange w:id="700" w:author="Yasser Syed" w:date="2019-07-30T16:32:00Z">
              <w:tcPr>
                <w:tcW w:w="3505" w:type="dxa"/>
                <w:shd w:val="clear" w:color="auto" w:fill="auto"/>
              </w:tcPr>
            </w:tcPrChange>
          </w:tcPr>
          <w:p w14:paraId="6C6091D8" w14:textId="77777777" w:rsidR="00767691" w:rsidRPr="000456B4" w:rsidRDefault="00767691">
            <w:pPr>
              <w:keepNext/>
              <w:spacing w:before="0"/>
              <w:jc w:val="left"/>
              <w:rPr>
                <w:sz w:val="18"/>
                <w:szCs w:val="18"/>
              </w:rPr>
              <w:pPrChange w:id="701" w:author="Yasser Syed" w:date="2019-07-30T16:32:00Z">
                <w:pPr>
                  <w:keepNext/>
                  <w:jc w:val="left"/>
                </w:pPr>
              </w:pPrChange>
            </w:pPr>
            <w:r w:rsidRPr="000456B4">
              <w:rPr>
                <w:sz w:val="18"/>
                <w:szCs w:val="18"/>
              </w:rPr>
              <w:t>TransferCharacteristics [CICP]</w:t>
            </w:r>
          </w:p>
          <w:p w14:paraId="4FC7F485" w14:textId="77777777" w:rsidR="00767691" w:rsidRPr="000456B4" w:rsidRDefault="00767691">
            <w:pPr>
              <w:keepNext/>
              <w:spacing w:before="0"/>
              <w:jc w:val="left"/>
              <w:rPr>
                <w:sz w:val="18"/>
                <w:szCs w:val="18"/>
              </w:rPr>
              <w:pPrChange w:id="702" w:author="Yasser Syed" w:date="2019-07-30T16:32:00Z">
                <w:pPr>
                  <w:keepNext/>
                  <w:jc w:val="left"/>
                </w:pPr>
              </w:pPrChange>
            </w:pPr>
            <w:r w:rsidRPr="000456B4">
              <w:rPr>
                <w:sz w:val="18"/>
                <w:szCs w:val="18"/>
              </w:rPr>
              <w:t>transfer_characteristics [HEVC or AVC]</w:t>
            </w:r>
          </w:p>
          <w:p w14:paraId="44FC7632" w14:textId="5F8123A2" w:rsidR="00767691" w:rsidRPr="000456B4" w:rsidRDefault="00767691">
            <w:pPr>
              <w:keepNext/>
              <w:spacing w:before="0"/>
              <w:jc w:val="left"/>
              <w:rPr>
                <w:sz w:val="18"/>
                <w:szCs w:val="18"/>
              </w:rPr>
              <w:pPrChange w:id="703" w:author="Yasser Syed" w:date="2019-07-30T16:32:00Z">
                <w:pPr>
                  <w:keepNext/>
                  <w:jc w:val="left"/>
                </w:pPr>
              </w:pPrChange>
            </w:pPr>
            <w:r w:rsidRPr="000456B4">
              <w:rPr>
                <w:sz w:val="18"/>
                <w:szCs w:val="18"/>
              </w:rPr>
              <w:t>transfer characteristic [MXF]</w:t>
            </w:r>
          </w:p>
        </w:tc>
        <w:tc>
          <w:tcPr>
            <w:tcW w:w="1890" w:type="dxa"/>
            <w:shd w:val="clear" w:color="auto" w:fill="auto"/>
            <w:vAlign w:val="center"/>
            <w:tcPrChange w:id="704" w:author="Yasser Syed" w:date="2019-07-30T16:32:00Z">
              <w:tcPr>
                <w:tcW w:w="1890" w:type="dxa"/>
                <w:shd w:val="clear" w:color="auto" w:fill="auto"/>
              </w:tcPr>
            </w:tcPrChange>
          </w:tcPr>
          <w:p w14:paraId="7AC62768" w14:textId="77777777" w:rsidR="0065311C" w:rsidRDefault="00767691">
            <w:pPr>
              <w:keepNext/>
              <w:spacing w:before="0"/>
              <w:jc w:val="center"/>
              <w:rPr>
                <w:ins w:id="705" w:author="Yasser Syed" w:date="2019-07-30T15:38:00Z"/>
                <w:sz w:val="18"/>
                <w:szCs w:val="18"/>
              </w:rPr>
              <w:pPrChange w:id="706" w:author="Yasser Syed" w:date="2019-07-30T16:10:00Z">
                <w:pPr>
                  <w:keepNext/>
                  <w:jc w:val="center"/>
                </w:pPr>
              </w:pPrChange>
            </w:pPr>
            <w:r w:rsidRPr="000456B4">
              <w:rPr>
                <w:sz w:val="18"/>
                <w:szCs w:val="18"/>
              </w:rPr>
              <w:t>Transfer curves,</w:t>
            </w:r>
          </w:p>
          <w:p w14:paraId="2F0D9D3C" w14:textId="77777777" w:rsidR="0065311C" w:rsidRDefault="00767691" w:rsidP="007912FD">
            <w:pPr>
              <w:keepNext/>
              <w:spacing w:before="0"/>
              <w:jc w:val="center"/>
              <w:rPr>
                <w:ins w:id="707" w:author="Yasser Syed" w:date="2019-07-30T15:39:00Z"/>
                <w:sz w:val="18"/>
                <w:szCs w:val="18"/>
              </w:rPr>
            </w:pPr>
            <w:r w:rsidRPr="000456B4">
              <w:rPr>
                <w:sz w:val="18"/>
                <w:szCs w:val="18"/>
              </w:rPr>
              <w:t xml:space="preserve"> log curves,</w:t>
            </w:r>
          </w:p>
          <w:p w14:paraId="244F3AE0" w14:textId="41212177" w:rsidR="00767691" w:rsidRPr="000456B4" w:rsidRDefault="00767691">
            <w:pPr>
              <w:keepNext/>
              <w:spacing w:before="0"/>
              <w:jc w:val="center"/>
              <w:rPr>
                <w:sz w:val="18"/>
                <w:szCs w:val="18"/>
              </w:rPr>
              <w:pPrChange w:id="708" w:author="Yasser Syed" w:date="2019-07-30T16:10:00Z">
                <w:pPr>
                  <w:keepNext/>
                  <w:jc w:val="left"/>
                </w:pPr>
              </w:pPrChange>
            </w:pPr>
            <w:r w:rsidRPr="000456B4">
              <w:rPr>
                <w:sz w:val="18"/>
                <w:szCs w:val="18"/>
              </w:rPr>
              <w:t xml:space="preserve"> gamma curves</w:t>
            </w:r>
          </w:p>
        </w:tc>
        <w:tc>
          <w:tcPr>
            <w:tcW w:w="4045" w:type="dxa"/>
            <w:shd w:val="clear" w:color="auto" w:fill="auto"/>
            <w:vAlign w:val="center"/>
            <w:tcPrChange w:id="709" w:author="Yasser Syed" w:date="2019-07-30T16:32:00Z">
              <w:tcPr>
                <w:tcW w:w="4045" w:type="dxa"/>
                <w:shd w:val="clear" w:color="auto" w:fill="auto"/>
              </w:tcPr>
            </w:tcPrChange>
          </w:tcPr>
          <w:p w14:paraId="0E926DA2" w14:textId="749C4694" w:rsidR="00767691" w:rsidRPr="000456B4" w:rsidRDefault="00767691">
            <w:pPr>
              <w:keepNext/>
              <w:spacing w:before="0"/>
              <w:jc w:val="center"/>
              <w:rPr>
                <w:sz w:val="18"/>
                <w:szCs w:val="18"/>
              </w:rPr>
              <w:pPrChange w:id="710" w:author="Yasser Syed" w:date="2019-07-30T16:10:00Z">
                <w:pPr>
                  <w:keepNext/>
                  <w:jc w:val="left"/>
                </w:pPr>
              </w:pPrChange>
            </w:pPr>
            <w:r w:rsidRPr="000456B4">
              <w:rPr>
                <w:sz w:val="18"/>
                <w:szCs w:val="18"/>
              </w:rPr>
              <w:t>HDR video uses either PQ or HLG. SDR video typically uses the transfer characteristic</w:t>
            </w:r>
            <w:ins w:id="711" w:author="Gary Sullivan" w:date="2019-07-30T21:03:00Z">
              <w:r w:rsidR="00956896">
                <w:rPr>
                  <w:sz w:val="18"/>
                  <w:szCs w:val="18"/>
                </w:rPr>
                <w:t>s</w:t>
              </w:r>
            </w:ins>
            <w:r w:rsidRPr="000456B4">
              <w:rPr>
                <w:sz w:val="18"/>
                <w:szCs w:val="18"/>
              </w:rPr>
              <w:t xml:space="preserve"> for Rec. ITU-R BT.709, assuming </w:t>
            </w:r>
            <w:ins w:id="712" w:author="Gary Sullivan" w:date="2019-07-30T21:04:00Z">
              <w:r w:rsidR="00956896">
                <w:rPr>
                  <w:sz w:val="18"/>
                  <w:szCs w:val="18"/>
                </w:rPr>
                <w:t>the</w:t>
              </w:r>
            </w:ins>
            <w:del w:id="713" w:author="Gary Sullivan" w:date="2019-07-30T21:04:00Z">
              <w:r w:rsidRPr="000456B4" w:rsidDel="00956896">
                <w:rPr>
                  <w:sz w:val="18"/>
                  <w:szCs w:val="18"/>
                </w:rPr>
                <w:delText>a</w:delText>
              </w:r>
            </w:del>
            <w:r w:rsidRPr="000456B4">
              <w:rPr>
                <w:sz w:val="18"/>
                <w:szCs w:val="18"/>
              </w:rPr>
              <w:t xml:space="preserve"> display characteristic</w:t>
            </w:r>
            <w:ins w:id="714" w:author="Gary Sullivan" w:date="2019-07-30T21:04:00Z">
              <w:r w:rsidR="00956896">
                <w:rPr>
                  <w:sz w:val="18"/>
                  <w:szCs w:val="18"/>
                </w:rPr>
                <w:t>s</w:t>
              </w:r>
            </w:ins>
            <w:r w:rsidRPr="000456B4">
              <w:rPr>
                <w:sz w:val="18"/>
                <w:szCs w:val="18"/>
              </w:rPr>
              <w:t xml:space="preserve"> corresponding to Rec. ITU-R BT.1886.</w:t>
            </w:r>
          </w:p>
        </w:tc>
      </w:tr>
      <w:tr w:rsidR="00767691" w:rsidRPr="000456B4" w14:paraId="740309FE" w14:textId="77777777" w:rsidTr="00E765A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15" w:author="Yasser Syed" w:date="2019-07-30T16:32: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716" w:author="Yasser Syed" w:date="2019-07-30T16:32:00Z">
            <w:trPr>
              <w:jc w:val="center"/>
            </w:trPr>
          </w:trPrChange>
        </w:trPr>
        <w:tc>
          <w:tcPr>
            <w:tcW w:w="3505" w:type="dxa"/>
            <w:shd w:val="clear" w:color="auto" w:fill="auto"/>
            <w:vAlign w:val="center"/>
            <w:tcPrChange w:id="717" w:author="Yasser Syed" w:date="2019-07-30T16:32:00Z">
              <w:tcPr>
                <w:tcW w:w="3505" w:type="dxa"/>
                <w:shd w:val="clear" w:color="auto" w:fill="auto"/>
              </w:tcPr>
            </w:tcPrChange>
          </w:tcPr>
          <w:p w14:paraId="531D6ECC" w14:textId="77777777" w:rsidR="00767691" w:rsidRPr="000456B4" w:rsidRDefault="00767691">
            <w:pPr>
              <w:keepNext/>
              <w:spacing w:before="0"/>
              <w:jc w:val="left"/>
              <w:rPr>
                <w:sz w:val="18"/>
                <w:szCs w:val="18"/>
              </w:rPr>
              <w:pPrChange w:id="718" w:author="Yasser Syed" w:date="2019-07-30T16:32:00Z">
                <w:pPr>
                  <w:keepNext/>
                  <w:jc w:val="left"/>
                </w:pPr>
              </w:pPrChange>
            </w:pPr>
            <w:r w:rsidRPr="000456B4">
              <w:rPr>
                <w:sz w:val="18"/>
                <w:szCs w:val="18"/>
              </w:rPr>
              <w:t>MatrixCoefficients [CICP]</w:t>
            </w:r>
          </w:p>
          <w:p w14:paraId="2B307B80" w14:textId="77777777" w:rsidR="00767691" w:rsidRPr="000456B4" w:rsidRDefault="00767691">
            <w:pPr>
              <w:keepNext/>
              <w:spacing w:before="0"/>
              <w:jc w:val="left"/>
              <w:rPr>
                <w:sz w:val="18"/>
                <w:szCs w:val="18"/>
              </w:rPr>
              <w:pPrChange w:id="719" w:author="Yasser Syed" w:date="2019-07-30T16:32:00Z">
                <w:pPr>
                  <w:keepNext/>
                  <w:jc w:val="left"/>
                </w:pPr>
              </w:pPrChange>
            </w:pPr>
            <w:r w:rsidRPr="000456B4">
              <w:rPr>
                <w:sz w:val="18"/>
                <w:szCs w:val="18"/>
              </w:rPr>
              <w:t>matrix_coeffs [HEVC]</w:t>
            </w:r>
          </w:p>
          <w:p w14:paraId="7DFEACD8" w14:textId="77777777" w:rsidR="00767691" w:rsidRPr="000456B4" w:rsidRDefault="00767691">
            <w:pPr>
              <w:keepNext/>
              <w:spacing w:before="0"/>
              <w:jc w:val="left"/>
              <w:rPr>
                <w:sz w:val="18"/>
                <w:szCs w:val="18"/>
              </w:rPr>
              <w:pPrChange w:id="720" w:author="Yasser Syed" w:date="2019-07-30T16:32:00Z">
                <w:pPr>
                  <w:keepNext/>
                  <w:jc w:val="left"/>
                </w:pPr>
              </w:pPrChange>
            </w:pPr>
            <w:r w:rsidRPr="000456B4">
              <w:rPr>
                <w:sz w:val="18"/>
                <w:szCs w:val="18"/>
              </w:rPr>
              <w:t>matrix_coefficients [AVC]</w:t>
            </w:r>
          </w:p>
          <w:p w14:paraId="2E39E862" w14:textId="77777777" w:rsidR="00767691" w:rsidRPr="000456B4" w:rsidRDefault="00767691">
            <w:pPr>
              <w:keepNext/>
              <w:spacing w:before="0"/>
              <w:jc w:val="left"/>
              <w:rPr>
                <w:sz w:val="18"/>
                <w:szCs w:val="18"/>
              </w:rPr>
              <w:pPrChange w:id="721" w:author="Yasser Syed" w:date="2019-07-30T16:32:00Z">
                <w:pPr>
                  <w:keepNext/>
                  <w:jc w:val="left"/>
                </w:pPr>
              </w:pPrChange>
            </w:pPr>
            <w:r w:rsidRPr="000456B4">
              <w:rPr>
                <w:sz w:val="18"/>
                <w:szCs w:val="18"/>
              </w:rPr>
              <w:t>coding equations [MXF]</w:t>
            </w:r>
          </w:p>
        </w:tc>
        <w:tc>
          <w:tcPr>
            <w:tcW w:w="1890" w:type="dxa"/>
            <w:shd w:val="clear" w:color="auto" w:fill="auto"/>
            <w:vAlign w:val="center"/>
            <w:tcPrChange w:id="722" w:author="Yasser Syed" w:date="2019-07-30T16:32:00Z">
              <w:tcPr>
                <w:tcW w:w="1890" w:type="dxa"/>
                <w:shd w:val="clear" w:color="auto" w:fill="auto"/>
              </w:tcPr>
            </w:tcPrChange>
          </w:tcPr>
          <w:p w14:paraId="7E94D2A3" w14:textId="77777777" w:rsidR="00767691" w:rsidRPr="000456B4" w:rsidRDefault="00767691">
            <w:pPr>
              <w:keepNext/>
              <w:spacing w:before="0"/>
              <w:jc w:val="center"/>
              <w:rPr>
                <w:sz w:val="18"/>
                <w:szCs w:val="18"/>
              </w:rPr>
              <w:pPrChange w:id="723" w:author="Yasser Syed" w:date="2019-07-30T16:10:00Z">
                <w:pPr>
                  <w:keepNext/>
                  <w:jc w:val="left"/>
                </w:pPr>
              </w:pPrChange>
            </w:pPr>
            <w:r w:rsidRPr="000456B4">
              <w:rPr>
                <w:sz w:val="18"/>
                <w:szCs w:val="18"/>
              </w:rPr>
              <w:t xml:space="preserve">Colour representation, GBR, NCL, YCC, </w:t>
            </w:r>
            <w:r>
              <w:rPr>
                <w:sz w:val="18"/>
                <w:szCs w:val="18"/>
              </w:rPr>
              <w:t>IC</w:t>
            </w:r>
            <w:r w:rsidRPr="0058106C">
              <w:rPr>
                <w:sz w:val="18"/>
                <w:szCs w:val="18"/>
                <w:vertAlign w:val="subscript"/>
              </w:rPr>
              <w:t>T</w:t>
            </w:r>
            <w:r>
              <w:rPr>
                <w:sz w:val="18"/>
                <w:szCs w:val="18"/>
              </w:rPr>
              <w:t>C</w:t>
            </w:r>
            <w:r w:rsidRPr="0058106C">
              <w:rPr>
                <w:sz w:val="18"/>
                <w:szCs w:val="18"/>
                <w:vertAlign w:val="subscript"/>
              </w:rPr>
              <w:t>P</w:t>
            </w:r>
            <w:r>
              <w:rPr>
                <w:sz w:val="18"/>
                <w:szCs w:val="18"/>
              </w:rPr>
              <w:t xml:space="preserve">, </w:t>
            </w:r>
            <w:r w:rsidRPr="000456B4">
              <w:rPr>
                <w:sz w:val="18"/>
                <w:szCs w:val="18"/>
              </w:rPr>
              <w:t>YUV, Y′UV, R′G′B′</w:t>
            </w:r>
          </w:p>
        </w:tc>
        <w:tc>
          <w:tcPr>
            <w:tcW w:w="4045" w:type="dxa"/>
            <w:shd w:val="clear" w:color="auto" w:fill="auto"/>
            <w:vAlign w:val="center"/>
            <w:tcPrChange w:id="724" w:author="Yasser Syed" w:date="2019-07-30T16:32:00Z">
              <w:tcPr>
                <w:tcW w:w="4045" w:type="dxa"/>
                <w:shd w:val="clear" w:color="auto" w:fill="auto"/>
              </w:tcPr>
            </w:tcPrChange>
          </w:tcPr>
          <w:p w14:paraId="2E61ABA8" w14:textId="77777777" w:rsidR="00767691" w:rsidRPr="000456B4" w:rsidRDefault="00767691">
            <w:pPr>
              <w:keepNext/>
              <w:spacing w:before="0"/>
              <w:jc w:val="center"/>
              <w:rPr>
                <w:sz w:val="18"/>
                <w:szCs w:val="18"/>
              </w:rPr>
              <w:pPrChange w:id="725" w:author="Yasser Syed" w:date="2019-07-30T16:10:00Z">
                <w:pPr>
                  <w:keepNext/>
                  <w:jc w:val="left"/>
                </w:pPr>
              </w:pPrChange>
            </w:pPr>
            <w:r w:rsidRPr="000456B4">
              <w:rPr>
                <w:sz w:val="18"/>
                <w:szCs w:val="18"/>
              </w:rPr>
              <w:t>Specifies the encoding equations to convert RGB image components to component colour difference image components.</w:t>
            </w:r>
            <w:r w:rsidRPr="000456B4" w:rsidDel="00686FD8">
              <w:rPr>
                <w:sz w:val="18"/>
                <w:szCs w:val="18"/>
              </w:rPr>
              <w:t xml:space="preserve"> </w:t>
            </w:r>
            <w:r w:rsidRPr="000456B4">
              <w:rPr>
                <w:sz w:val="18"/>
                <w:szCs w:val="18"/>
              </w:rPr>
              <w:t>For R′G′B′ representations, no matrix applies, which is typically indicated by the value 0. (</w:t>
            </w:r>
            <w:r w:rsidRPr="000456B4">
              <w:rPr>
                <w:rFonts w:eastAsia="Yu Mincho"/>
                <w:sz w:val="18"/>
                <w:szCs w:val="18"/>
                <w:lang w:eastAsia="zh-CN"/>
              </w:rPr>
              <w:t>The colour representation notation does not indicate the media component order in a coded representation.)</w:t>
            </w:r>
          </w:p>
        </w:tc>
      </w:tr>
      <w:tr w:rsidR="00767691" w:rsidRPr="000456B4" w14:paraId="22DF402D" w14:textId="77777777" w:rsidTr="00E765A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26" w:author="Yasser Syed" w:date="2019-07-30T16:32: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727" w:author="Yasser Syed" w:date="2019-07-30T16:32:00Z">
            <w:trPr>
              <w:jc w:val="center"/>
            </w:trPr>
          </w:trPrChange>
        </w:trPr>
        <w:tc>
          <w:tcPr>
            <w:tcW w:w="3505" w:type="dxa"/>
            <w:shd w:val="clear" w:color="auto" w:fill="auto"/>
            <w:vAlign w:val="center"/>
            <w:tcPrChange w:id="728" w:author="Yasser Syed" w:date="2019-07-30T16:32:00Z">
              <w:tcPr>
                <w:tcW w:w="3505" w:type="dxa"/>
                <w:shd w:val="clear" w:color="auto" w:fill="auto"/>
              </w:tcPr>
            </w:tcPrChange>
          </w:tcPr>
          <w:p w14:paraId="33A35DCB" w14:textId="77777777" w:rsidR="00767691" w:rsidRPr="000456B4" w:rsidRDefault="00767691">
            <w:pPr>
              <w:spacing w:before="0"/>
              <w:jc w:val="left"/>
              <w:rPr>
                <w:sz w:val="18"/>
                <w:szCs w:val="18"/>
              </w:rPr>
              <w:pPrChange w:id="729" w:author="Yasser Syed" w:date="2019-07-30T16:32:00Z">
                <w:pPr>
                  <w:jc w:val="left"/>
                </w:pPr>
              </w:pPrChange>
            </w:pPr>
            <w:r w:rsidRPr="000456B4">
              <w:rPr>
                <w:sz w:val="18"/>
                <w:szCs w:val="18"/>
              </w:rPr>
              <w:t>VideoFullRangeFlag [CICP]</w:t>
            </w:r>
          </w:p>
          <w:p w14:paraId="1D520CCA" w14:textId="77777777" w:rsidR="00767691" w:rsidRPr="000456B4" w:rsidRDefault="00767691">
            <w:pPr>
              <w:spacing w:before="0"/>
              <w:jc w:val="left"/>
              <w:rPr>
                <w:sz w:val="18"/>
                <w:szCs w:val="18"/>
              </w:rPr>
              <w:pPrChange w:id="730" w:author="Yasser Syed" w:date="2019-07-30T16:32:00Z">
                <w:pPr>
                  <w:jc w:val="left"/>
                </w:pPr>
              </w:pPrChange>
            </w:pPr>
            <w:r w:rsidRPr="000456B4">
              <w:rPr>
                <w:sz w:val="18"/>
                <w:szCs w:val="18"/>
              </w:rPr>
              <w:t>video_full_range_flag [HEVC or AVC]</w:t>
            </w:r>
          </w:p>
          <w:p w14:paraId="6FC16544" w14:textId="77777777" w:rsidR="00767691" w:rsidRPr="000456B4" w:rsidRDefault="00767691">
            <w:pPr>
              <w:spacing w:before="0"/>
              <w:jc w:val="left"/>
              <w:rPr>
                <w:sz w:val="18"/>
                <w:szCs w:val="18"/>
              </w:rPr>
              <w:pPrChange w:id="731" w:author="Yasser Syed" w:date="2019-07-30T16:32:00Z">
                <w:pPr>
                  <w:jc w:val="left"/>
                </w:pPr>
              </w:pPrChange>
            </w:pPr>
            <w:r>
              <w:rPr>
                <w:sz w:val="18"/>
                <w:szCs w:val="18"/>
              </w:rPr>
              <w:t>N/A</w:t>
            </w:r>
            <w:r w:rsidRPr="000456B4">
              <w:rPr>
                <w:sz w:val="18"/>
                <w:szCs w:val="18"/>
              </w:rPr>
              <w:t xml:space="preserve"> [MXF]</w:t>
            </w:r>
          </w:p>
        </w:tc>
        <w:tc>
          <w:tcPr>
            <w:tcW w:w="1890" w:type="dxa"/>
            <w:shd w:val="clear" w:color="auto" w:fill="auto"/>
            <w:vAlign w:val="center"/>
            <w:tcPrChange w:id="732" w:author="Yasser Syed" w:date="2019-07-30T16:32:00Z">
              <w:tcPr>
                <w:tcW w:w="1890" w:type="dxa"/>
                <w:shd w:val="clear" w:color="auto" w:fill="auto"/>
              </w:tcPr>
            </w:tcPrChange>
          </w:tcPr>
          <w:p w14:paraId="6B44D76B" w14:textId="77777777" w:rsidR="0065311C" w:rsidRDefault="00767691">
            <w:pPr>
              <w:spacing w:before="0"/>
              <w:jc w:val="center"/>
              <w:rPr>
                <w:ins w:id="733" w:author="Yasser Syed" w:date="2019-07-30T15:39:00Z"/>
                <w:sz w:val="18"/>
                <w:szCs w:val="18"/>
              </w:rPr>
              <w:pPrChange w:id="734" w:author="Yasser Syed" w:date="2019-07-30T16:10:00Z">
                <w:pPr>
                  <w:jc w:val="center"/>
                </w:pPr>
              </w:pPrChange>
            </w:pPr>
            <w:r w:rsidRPr="000456B4">
              <w:rPr>
                <w:sz w:val="18"/>
                <w:szCs w:val="18"/>
              </w:rPr>
              <w:t>Full range,</w:t>
            </w:r>
          </w:p>
          <w:p w14:paraId="373E4FB9" w14:textId="77777777" w:rsidR="0065311C" w:rsidRDefault="00767691">
            <w:pPr>
              <w:spacing w:before="0"/>
              <w:jc w:val="center"/>
              <w:rPr>
                <w:ins w:id="735" w:author="Yasser Syed" w:date="2019-07-30T15:39:00Z"/>
                <w:sz w:val="18"/>
                <w:szCs w:val="18"/>
              </w:rPr>
              <w:pPrChange w:id="736" w:author="Yasser Syed" w:date="2019-07-30T16:10:00Z">
                <w:pPr>
                  <w:jc w:val="center"/>
                </w:pPr>
              </w:pPrChange>
            </w:pPr>
            <w:r w:rsidRPr="000456B4">
              <w:rPr>
                <w:sz w:val="18"/>
                <w:szCs w:val="18"/>
              </w:rPr>
              <w:t xml:space="preserve"> narrow range, headroom, footroom, legal range, </w:t>
            </w:r>
          </w:p>
          <w:p w14:paraId="6956D145" w14:textId="4B091A2F" w:rsidR="00767691" w:rsidRPr="000456B4" w:rsidRDefault="00767691">
            <w:pPr>
              <w:spacing w:before="0"/>
              <w:jc w:val="center"/>
              <w:rPr>
                <w:sz w:val="18"/>
                <w:szCs w:val="18"/>
              </w:rPr>
              <w:pPrChange w:id="737" w:author="Yasser Syed" w:date="2019-07-30T16:10:00Z">
                <w:pPr>
                  <w:jc w:val="left"/>
                </w:pPr>
              </w:pPrChange>
            </w:pPr>
            <w:r w:rsidRPr="000456B4">
              <w:rPr>
                <w:sz w:val="18"/>
                <w:szCs w:val="18"/>
              </w:rPr>
              <w:t>SMPTE range, QE.1, QE.2</w:t>
            </w:r>
          </w:p>
        </w:tc>
        <w:tc>
          <w:tcPr>
            <w:tcW w:w="4045" w:type="dxa"/>
            <w:shd w:val="clear" w:color="auto" w:fill="auto"/>
            <w:vAlign w:val="center"/>
            <w:tcPrChange w:id="738" w:author="Yasser Syed" w:date="2019-07-30T16:32:00Z">
              <w:tcPr>
                <w:tcW w:w="4045" w:type="dxa"/>
                <w:shd w:val="clear" w:color="auto" w:fill="auto"/>
              </w:tcPr>
            </w:tcPrChange>
          </w:tcPr>
          <w:p w14:paraId="42A72FBD" w14:textId="77777777" w:rsidR="00767691" w:rsidRPr="000456B4" w:rsidRDefault="00767691">
            <w:pPr>
              <w:spacing w:before="0"/>
              <w:jc w:val="center"/>
              <w:rPr>
                <w:sz w:val="18"/>
                <w:szCs w:val="18"/>
              </w:rPr>
              <w:pPrChange w:id="739" w:author="Yasser Syed" w:date="2019-07-30T16:10:00Z">
                <w:pPr>
                  <w:jc w:val="left"/>
                </w:pPr>
              </w:pPrChange>
            </w:pPr>
            <w:r>
              <w:rPr>
                <w:sz w:val="18"/>
                <w:szCs w:val="18"/>
              </w:rPr>
              <w:t xml:space="preserve">Y′CbCr </w:t>
            </w:r>
            <w:r w:rsidRPr="000456B4">
              <w:rPr>
                <w:sz w:val="18"/>
                <w:szCs w:val="18"/>
              </w:rPr>
              <w:t>colour representations ordinarily use narrow range scaling for video.</w:t>
            </w:r>
          </w:p>
        </w:tc>
      </w:tr>
      <w:tr w:rsidR="00767691" w:rsidRPr="000456B4" w14:paraId="4872FD23" w14:textId="77777777" w:rsidTr="00E765A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40" w:author="Yasser Syed" w:date="2019-07-30T16:32: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741" w:author="Yasser Syed" w:date="2019-07-30T16:32:00Z">
            <w:trPr>
              <w:jc w:val="center"/>
            </w:trPr>
          </w:trPrChange>
        </w:trPr>
        <w:tc>
          <w:tcPr>
            <w:tcW w:w="3505" w:type="dxa"/>
            <w:shd w:val="clear" w:color="auto" w:fill="auto"/>
            <w:vAlign w:val="center"/>
            <w:tcPrChange w:id="742" w:author="Yasser Syed" w:date="2019-07-30T16:32:00Z">
              <w:tcPr>
                <w:tcW w:w="3505" w:type="dxa"/>
                <w:shd w:val="clear" w:color="auto" w:fill="auto"/>
              </w:tcPr>
            </w:tcPrChange>
          </w:tcPr>
          <w:p w14:paraId="69ADC201" w14:textId="77777777" w:rsidR="00767691" w:rsidRPr="000456B4" w:rsidRDefault="00767691">
            <w:pPr>
              <w:spacing w:before="0"/>
              <w:jc w:val="left"/>
              <w:rPr>
                <w:sz w:val="18"/>
                <w:szCs w:val="18"/>
              </w:rPr>
              <w:pPrChange w:id="743" w:author="Yasser Syed" w:date="2019-07-30T16:32:00Z">
                <w:pPr>
                  <w:jc w:val="left"/>
                </w:pPr>
              </w:pPrChange>
            </w:pPr>
            <w:r w:rsidRPr="000456B4">
              <w:rPr>
                <w:sz w:val="18"/>
                <w:szCs w:val="18"/>
              </w:rPr>
              <w:t>ChromaLocType [HEVC]</w:t>
            </w:r>
          </w:p>
          <w:p w14:paraId="49F8A164" w14:textId="77777777" w:rsidR="00767691" w:rsidRPr="000456B4" w:rsidRDefault="00767691">
            <w:pPr>
              <w:spacing w:before="0"/>
              <w:jc w:val="left"/>
              <w:rPr>
                <w:sz w:val="18"/>
                <w:szCs w:val="18"/>
              </w:rPr>
              <w:pPrChange w:id="744" w:author="Yasser Syed" w:date="2019-07-30T16:32:00Z">
                <w:pPr>
                  <w:jc w:val="left"/>
                </w:pPr>
              </w:pPrChange>
            </w:pPr>
            <w:r w:rsidRPr="000456B4">
              <w:rPr>
                <w:sz w:val="18"/>
                <w:szCs w:val="18"/>
              </w:rPr>
              <w:t>chroma_sample_loc_type_top_field and chroma_sample_loc_type_bottom_field [AVC or HEVC]</w:t>
            </w:r>
          </w:p>
          <w:p w14:paraId="62544AEC" w14:textId="77777777" w:rsidR="00767691" w:rsidRPr="000456B4" w:rsidRDefault="00767691">
            <w:pPr>
              <w:spacing w:before="0"/>
              <w:jc w:val="left"/>
              <w:rPr>
                <w:sz w:val="18"/>
                <w:szCs w:val="18"/>
              </w:rPr>
              <w:pPrChange w:id="745" w:author="Yasser Syed" w:date="2019-07-30T16:32:00Z">
                <w:pPr>
                  <w:jc w:val="left"/>
                </w:pPr>
              </w:pPrChange>
            </w:pPr>
            <w:r>
              <w:rPr>
                <w:sz w:val="18"/>
                <w:szCs w:val="18"/>
              </w:rPr>
              <w:t>N/A</w:t>
            </w:r>
            <w:r w:rsidRPr="000456B4">
              <w:rPr>
                <w:sz w:val="18"/>
                <w:szCs w:val="18"/>
              </w:rPr>
              <w:t xml:space="preserve"> [CICP or MXF]</w:t>
            </w:r>
          </w:p>
        </w:tc>
        <w:tc>
          <w:tcPr>
            <w:tcW w:w="1890" w:type="dxa"/>
            <w:shd w:val="clear" w:color="auto" w:fill="auto"/>
            <w:vAlign w:val="center"/>
            <w:tcPrChange w:id="746" w:author="Yasser Syed" w:date="2019-07-30T16:32:00Z">
              <w:tcPr>
                <w:tcW w:w="1890" w:type="dxa"/>
                <w:shd w:val="clear" w:color="auto" w:fill="auto"/>
              </w:tcPr>
            </w:tcPrChange>
          </w:tcPr>
          <w:p w14:paraId="56CB3885" w14:textId="77777777" w:rsidR="00767691" w:rsidRPr="000456B4" w:rsidRDefault="00767691">
            <w:pPr>
              <w:jc w:val="center"/>
              <w:rPr>
                <w:sz w:val="18"/>
                <w:szCs w:val="18"/>
              </w:rPr>
              <w:pPrChange w:id="747" w:author="Yasser Syed" w:date="2019-07-30T14:45:00Z">
                <w:pPr>
                  <w:jc w:val="left"/>
                </w:pPr>
              </w:pPrChange>
            </w:pPr>
            <w:r w:rsidRPr="000456B4">
              <w:rPr>
                <w:sz w:val="18"/>
                <w:szCs w:val="18"/>
              </w:rPr>
              <w:t>4:2:0 subsampled chroma location type</w:t>
            </w:r>
          </w:p>
        </w:tc>
        <w:tc>
          <w:tcPr>
            <w:tcW w:w="4045" w:type="dxa"/>
            <w:shd w:val="clear" w:color="auto" w:fill="auto"/>
            <w:vAlign w:val="center"/>
            <w:tcPrChange w:id="748" w:author="Yasser Syed" w:date="2019-07-30T16:32:00Z">
              <w:tcPr>
                <w:tcW w:w="4045" w:type="dxa"/>
                <w:shd w:val="clear" w:color="auto" w:fill="auto"/>
              </w:tcPr>
            </w:tcPrChange>
          </w:tcPr>
          <w:p w14:paraId="4D4418AA" w14:textId="77777777" w:rsidR="00767691" w:rsidRPr="000456B4" w:rsidRDefault="00767691">
            <w:pPr>
              <w:jc w:val="center"/>
              <w:rPr>
                <w:sz w:val="18"/>
                <w:szCs w:val="18"/>
              </w:rPr>
              <w:pPrChange w:id="749" w:author="Yasser Syed" w:date="2019-07-30T14:45:00Z">
                <w:pPr>
                  <w:jc w:val="left"/>
                </w:pPr>
              </w:pPrChange>
            </w:pPr>
            <w:r w:rsidRPr="000456B4">
              <w:rPr>
                <w:sz w:val="18"/>
                <w:szCs w:val="18"/>
              </w:rPr>
              <w:t xml:space="preserve">Indicates the horizontal and vertical positions of chroma samples </w:t>
            </w:r>
            <w:r w:rsidRPr="00095B34">
              <w:rPr>
                <w:sz w:val="18"/>
                <w:szCs w:val="18"/>
              </w:rPr>
              <w:t>(Cb, Cr,</w:t>
            </w:r>
            <w:r>
              <w:rPr>
                <w:sz w:val="18"/>
                <w:szCs w:val="18"/>
              </w:rPr>
              <w:t xml:space="preserve"> C</w:t>
            </w:r>
            <w:r>
              <w:rPr>
                <w:sz w:val="18"/>
                <w:szCs w:val="18"/>
                <w:vertAlign w:val="subscript"/>
              </w:rPr>
              <w:t>T</w:t>
            </w:r>
            <w:r>
              <w:rPr>
                <w:sz w:val="18"/>
                <w:szCs w:val="18"/>
              </w:rPr>
              <w:t>, C</w:t>
            </w:r>
            <w:r>
              <w:rPr>
                <w:sz w:val="18"/>
                <w:szCs w:val="18"/>
                <w:vertAlign w:val="subscript"/>
              </w:rPr>
              <w:t>P</w:t>
            </w:r>
            <w:r w:rsidRPr="000456B4">
              <w:rPr>
                <w:sz w:val="18"/>
                <w:szCs w:val="18"/>
              </w:rPr>
              <w:t>) with respect to luma samples with subsample position accuracy. The alignment is typically horizontally co-sited with even-numbered columns of luma samples (indexed starting from 0). For SD and HD video, the alignment is typically vertically interstitial between rows of luma samples (ChromaLocType = 0). For UHD video, the alignment is typically vertically co-sited with even-numbered rows of luma samples (ChromaLocType = 0).</w:t>
            </w:r>
          </w:p>
        </w:tc>
      </w:tr>
    </w:tbl>
    <w:p w14:paraId="3A95BC47" w14:textId="77777777" w:rsidR="00767691" w:rsidRPr="00374CBE" w:rsidRDefault="00767691" w:rsidP="00F47A7C"/>
    <w:p w14:paraId="069BADA1" w14:textId="66D3725E" w:rsidR="00B615A3" w:rsidRDefault="00D063A3" w:rsidP="003E3C19">
      <w:r w:rsidRPr="00374CBE">
        <w:t xml:space="preserve">Table </w:t>
      </w:r>
      <w:r w:rsidR="00767691">
        <w:t>4</w:t>
      </w:r>
      <w:r w:rsidRPr="00374CBE">
        <w:t xml:space="preserve"> </w:t>
      </w:r>
      <w:r w:rsidR="00B615A3" w:rsidRPr="00374CBE">
        <w:t>indicate</w:t>
      </w:r>
      <w:r w:rsidRPr="00374CBE">
        <w:t>s</w:t>
      </w:r>
      <w:r w:rsidR="00B615A3" w:rsidRPr="00374CBE">
        <w:t xml:space="preserve"> the code values for each property that are widely used for video content production and distribution </w:t>
      </w:r>
      <w:r w:rsidR="00B33EDD" w:rsidRPr="00374CBE">
        <w:t>s</w:t>
      </w:r>
      <w:r w:rsidR="00B615A3" w:rsidRPr="00374CBE">
        <w:t>ystems.</w:t>
      </w:r>
    </w:p>
    <w:p w14:paraId="0F37D011" w14:textId="10452C2A" w:rsidR="00767691" w:rsidRDefault="00767691" w:rsidP="00767691">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Pr>
          <w:b/>
          <w:bCs/>
          <w:noProof/>
        </w:rPr>
        <w:t>4</w:t>
      </w:r>
      <w:r w:rsidRPr="000456B4">
        <w:fldChar w:fldCharType="end"/>
      </w:r>
      <w:r w:rsidRPr="000456B4">
        <w:rPr>
          <w:b/>
          <w:bCs/>
        </w:rPr>
        <w:t xml:space="preserve"> – Code point values widely used for </w:t>
      </w:r>
      <w:del w:id="750" w:author="Yasser Syed" w:date="2019-07-07T03:48:00Z">
        <w:r w:rsidRPr="000456B4" w:rsidDel="007C5DBC">
          <w:rPr>
            <w:b/>
            <w:bCs/>
          </w:rPr>
          <w:delText>colorimetry</w:delText>
        </w:r>
      </w:del>
      <w:ins w:id="751" w:author="Yasser Syed" w:date="2019-07-07T03:48:00Z">
        <w:r w:rsidR="007C5DBC">
          <w:rPr>
            <w:b/>
            <w:bCs/>
          </w:rPr>
          <w:t>colour coding characteristics</w:t>
        </w:r>
      </w:ins>
      <w:r w:rsidRPr="000456B4">
        <w:rPr>
          <w:b/>
          <w:bCs/>
        </w:rPr>
        <w:t xml:space="preserve"> properties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584"/>
        <w:gridCol w:w="4608"/>
        <w:tblGridChange w:id="752">
          <w:tblGrid>
            <w:gridCol w:w="2016"/>
            <w:gridCol w:w="1584"/>
            <w:gridCol w:w="4608"/>
          </w:tblGrid>
        </w:tblGridChange>
      </w:tblGrid>
      <w:tr w:rsidR="00767691" w:rsidRPr="000456B4" w14:paraId="22147525" w14:textId="77777777" w:rsidTr="00767691">
        <w:trPr>
          <w:tblHeader/>
          <w:jc w:val="center"/>
        </w:trPr>
        <w:tc>
          <w:tcPr>
            <w:tcW w:w="2016" w:type="dxa"/>
            <w:shd w:val="clear" w:color="auto" w:fill="auto"/>
          </w:tcPr>
          <w:p w14:paraId="6B35C516" w14:textId="77777777" w:rsidR="00767691" w:rsidRPr="000456B4" w:rsidRDefault="00767691">
            <w:pPr>
              <w:keepNext/>
              <w:jc w:val="center"/>
              <w:rPr>
                <w:b/>
                <w:sz w:val="18"/>
                <w:szCs w:val="18"/>
              </w:rPr>
              <w:pPrChange w:id="753" w:author="Yasser Syed" w:date="2019-07-30T14:46:00Z">
                <w:pPr>
                  <w:keepNext/>
                  <w:jc w:val="left"/>
                </w:pPr>
              </w:pPrChange>
            </w:pPr>
            <w:r w:rsidRPr="000456B4">
              <w:rPr>
                <w:b/>
                <w:sz w:val="18"/>
                <w:szCs w:val="18"/>
              </w:rPr>
              <w:t>HEVC property</w:t>
            </w:r>
          </w:p>
        </w:tc>
        <w:tc>
          <w:tcPr>
            <w:tcW w:w="1584" w:type="dxa"/>
            <w:shd w:val="clear" w:color="auto" w:fill="auto"/>
          </w:tcPr>
          <w:p w14:paraId="08D6BD94" w14:textId="77777777" w:rsidR="00767691" w:rsidRPr="000456B4" w:rsidRDefault="00767691">
            <w:pPr>
              <w:keepNext/>
              <w:jc w:val="center"/>
              <w:rPr>
                <w:b/>
                <w:sz w:val="18"/>
                <w:szCs w:val="18"/>
              </w:rPr>
              <w:pPrChange w:id="754" w:author="Yasser Syed" w:date="2019-07-30T14:46:00Z">
                <w:pPr>
                  <w:keepNext/>
                  <w:jc w:val="left"/>
                </w:pPr>
              </w:pPrChange>
            </w:pPr>
            <w:r w:rsidRPr="000456B4">
              <w:rPr>
                <w:b/>
                <w:sz w:val="18"/>
                <w:szCs w:val="18"/>
              </w:rPr>
              <w:t>Code point value</w:t>
            </w:r>
          </w:p>
        </w:tc>
        <w:tc>
          <w:tcPr>
            <w:tcW w:w="4608" w:type="dxa"/>
            <w:shd w:val="clear" w:color="auto" w:fill="auto"/>
          </w:tcPr>
          <w:p w14:paraId="31338F7D" w14:textId="77777777" w:rsidR="00767691" w:rsidRPr="000456B4" w:rsidRDefault="00767691">
            <w:pPr>
              <w:keepNext/>
              <w:jc w:val="center"/>
              <w:rPr>
                <w:b/>
                <w:sz w:val="18"/>
                <w:szCs w:val="18"/>
              </w:rPr>
              <w:pPrChange w:id="755" w:author="Yasser Syed" w:date="2019-07-30T14:46:00Z">
                <w:pPr>
                  <w:keepNext/>
                  <w:jc w:val="left"/>
                </w:pPr>
              </w:pPrChange>
            </w:pPr>
            <w:r w:rsidRPr="000456B4">
              <w:rPr>
                <w:b/>
                <w:sz w:val="18"/>
                <w:szCs w:val="18"/>
              </w:rPr>
              <w:t>Meaning</w:t>
            </w:r>
          </w:p>
        </w:tc>
      </w:tr>
      <w:tr w:rsidR="00767691" w:rsidRPr="000456B4" w14:paraId="43B2C3DB" w14:textId="77777777" w:rsidTr="007912F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56"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757" w:author="Yasser Syed" w:date="2019-07-30T16:09:00Z">
            <w:trPr>
              <w:jc w:val="center"/>
            </w:trPr>
          </w:trPrChange>
        </w:trPr>
        <w:tc>
          <w:tcPr>
            <w:tcW w:w="2016" w:type="dxa"/>
            <w:vMerge w:val="restart"/>
            <w:shd w:val="clear" w:color="auto" w:fill="auto"/>
            <w:vAlign w:val="center"/>
            <w:tcPrChange w:id="758" w:author="Yasser Syed" w:date="2019-07-30T16:09:00Z">
              <w:tcPr>
                <w:tcW w:w="2016" w:type="dxa"/>
                <w:vMerge w:val="restart"/>
                <w:shd w:val="clear" w:color="auto" w:fill="auto"/>
              </w:tcPr>
            </w:tcPrChange>
          </w:tcPr>
          <w:p w14:paraId="05DED1E7" w14:textId="77777777" w:rsidR="00767691" w:rsidRPr="000456B4" w:rsidRDefault="00767691">
            <w:pPr>
              <w:keepNext/>
              <w:spacing w:before="0"/>
              <w:jc w:val="center"/>
              <w:rPr>
                <w:sz w:val="18"/>
                <w:szCs w:val="18"/>
              </w:rPr>
              <w:pPrChange w:id="759" w:author="Yasser Syed" w:date="2019-07-30T16:09:00Z">
                <w:pPr>
                  <w:keepNext/>
                  <w:jc w:val="left"/>
                </w:pPr>
              </w:pPrChange>
            </w:pPr>
            <w:r w:rsidRPr="000456B4">
              <w:rPr>
                <w:sz w:val="18"/>
                <w:szCs w:val="18"/>
              </w:rPr>
              <w:t>colour_primaries</w:t>
            </w:r>
          </w:p>
        </w:tc>
        <w:tc>
          <w:tcPr>
            <w:tcW w:w="1584" w:type="dxa"/>
            <w:shd w:val="clear" w:color="auto" w:fill="auto"/>
            <w:vAlign w:val="center"/>
            <w:tcPrChange w:id="760" w:author="Yasser Syed" w:date="2019-07-30T16:09:00Z">
              <w:tcPr>
                <w:tcW w:w="1584" w:type="dxa"/>
                <w:shd w:val="clear" w:color="auto" w:fill="auto"/>
              </w:tcPr>
            </w:tcPrChange>
          </w:tcPr>
          <w:p w14:paraId="50274D01" w14:textId="77777777" w:rsidR="00767691" w:rsidRPr="000456B4" w:rsidRDefault="00767691">
            <w:pPr>
              <w:keepNext/>
              <w:spacing w:before="0"/>
              <w:jc w:val="center"/>
              <w:rPr>
                <w:sz w:val="18"/>
                <w:szCs w:val="18"/>
              </w:rPr>
              <w:pPrChange w:id="761" w:author="Yasser Syed" w:date="2019-07-30T16:08:00Z">
                <w:pPr>
                  <w:keepNext/>
                  <w:jc w:val="left"/>
                </w:pPr>
              </w:pPrChange>
            </w:pPr>
            <w:r w:rsidRPr="000456B4">
              <w:rPr>
                <w:sz w:val="18"/>
                <w:szCs w:val="18"/>
              </w:rPr>
              <w:t>1</w:t>
            </w:r>
          </w:p>
        </w:tc>
        <w:tc>
          <w:tcPr>
            <w:tcW w:w="4608" w:type="dxa"/>
            <w:shd w:val="clear" w:color="auto" w:fill="auto"/>
            <w:vAlign w:val="center"/>
            <w:tcPrChange w:id="762" w:author="Yasser Syed" w:date="2019-07-30T16:09:00Z">
              <w:tcPr>
                <w:tcW w:w="4608" w:type="dxa"/>
                <w:shd w:val="clear" w:color="auto" w:fill="auto"/>
              </w:tcPr>
            </w:tcPrChange>
          </w:tcPr>
          <w:p w14:paraId="0EC20126" w14:textId="77777777" w:rsidR="00767691" w:rsidRPr="000456B4" w:rsidRDefault="00767691">
            <w:pPr>
              <w:keepNext/>
              <w:spacing w:before="0"/>
              <w:jc w:val="center"/>
              <w:rPr>
                <w:sz w:val="18"/>
                <w:szCs w:val="18"/>
              </w:rPr>
              <w:pPrChange w:id="763" w:author="Yasser Syed" w:date="2019-07-30T16:08:00Z">
                <w:pPr>
                  <w:keepNext/>
                  <w:jc w:val="left"/>
                </w:pPr>
              </w:pPrChange>
            </w:pPr>
            <w:r w:rsidRPr="000456B4">
              <w:rPr>
                <w:sz w:val="18"/>
                <w:szCs w:val="18"/>
              </w:rPr>
              <w:t>Rec. ITU-R BT.709 primaries</w:t>
            </w:r>
          </w:p>
        </w:tc>
      </w:tr>
      <w:tr w:rsidR="00767691" w:rsidRPr="000456B4" w14:paraId="09A18E3B" w14:textId="77777777" w:rsidTr="007912F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64"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765" w:author="Yasser Syed" w:date="2019-07-30T16:09:00Z">
            <w:trPr>
              <w:jc w:val="center"/>
            </w:trPr>
          </w:trPrChange>
        </w:trPr>
        <w:tc>
          <w:tcPr>
            <w:tcW w:w="2016" w:type="dxa"/>
            <w:vMerge/>
            <w:shd w:val="clear" w:color="auto" w:fill="auto"/>
            <w:vAlign w:val="center"/>
            <w:tcPrChange w:id="766" w:author="Yasser Syed" w:date="2019-07-30T16:09:00Z">
              <w:tcPr>
                <w:tcW w:w="2016" w:type="dxa"/>
                <w:vMerge/>
                <w:shd w:val="clear" w:color="auto" w:fill="auto"/>
              </w:tcPr>
            </w:tcPrChange>
          </w:tcPr>
          <w:p w14:paraId="3C10731D" w14:textId="77777777" w:rsidR="00767691" w:rsidRPr="000456B4" w:rsidRDefault="00767691">
            <w:pPr>
              <w:keepNext/>
              <w:spacing w:before="0"/>
              <w:jc w:val="center"/>
              <w:rPr>
                <w:sz w:val="18"/>
                <w:szCs w:val="18"/>
              </w:rPr>
              <w:pPrChange w:id="767" w:author="Yasser Syed" w:date="2019-07-30T16:09:00Z">
                <w:pPr>
                  <w:keepNext/>
                  <w:jc w:val="left"/>
                </w:pPr>
              </w:pPrChange>
            </w:pPr>
          </w:p>
        </w:tc>
        <w:tc>
          <w:tcPr>
            <w:tcW w:w="1584" w:type="dxa"/>
            <w:shd w:val="clear" w:color="auto" w:fill="auto"/>
            <w:vAlign w:val="center"/>
            <w:tcPrChange w:id="768" w:author="Yasser Syed" w:date="2019-07-30T16:09:00Z">
              <w:tcPr>
                <w:tcW w:w="1584" w:type="dxa"/>
                <w:shd w:val="clear" w:color="auto" w:fill="auto"/>
              </w:tcPr>
            </w:tcPrChange>
          </w:tcPr>
          <w:p w14:paraId="5E1CEF1C" w14:textId="77777777" w:rsidR="00767691" w:rsidRPr="000456B4" w:rsidRDefault="00767691">
            <w:pPr>
              <w:keepNext/>
              <w:spacing w:before="0"/>
              <w:jc w:val="center"/>
              <w:rPr>
                <w:sz w:val="18"/>
                <w:szCs w:val="18"/>
              </w:rPr>
              <w:pPrChange w:id="769" w:author="Yasser Syed" w:date="2019-07-30T16:08:00Z">
                <w:pPr>
                  <w:keepNext/>
                  <w:jc w:val="left"/>
                </w:pPr>
              </w:pPrChange>
            </w:pPr>
            <w:r w:rsidRPr="000456B4">
              <w:rPr>
                <w:sz w:val="18"/>
                <w:szCs w:val="18"/>
              </w:rPr>
              <w:t>5</w:t>
            </w:r>
          </w:p>
        </w:tc>
        <w:tc>
          <w:tcPr>
            <w:tcW w:w="4608" w:type="dxa"/>
            <w:shd w:val="clear" w:color="auto" w:fill="auto"/>
            <w:vAlign w:val="center"/>
            <w:tcPrChange w:id="770" w:author="Yasser Syed" w:date="2019-07-30T16:09:00Z">
              <w:tcPr>
                <w:tcW w:w="4608" w:type="dxa"/>
                <w:shd w:val="clear" w:color="auto" w:fill="auto"/>
              </w:tcPr>
            </w:tcPrChange>
          </w:tcPr>
          <w:p w14:paraId="170DDB44" w14:textId="77777777" w:rsidR="00767691" w:rsidRPr="000456B4" w:rsidRDefault="00767691">
            <w:pPr>
              <w:keepNext/>
              <w:spacing w:before="0"/>
              <w:jc w:val="center"/>
              <w:rPr>
                <w:sz w:val="18"/>
                <w:szCs w:val="18"/>
              </w:rPr>
              <w:pPrChange w:id="771" w:author="Yasser Syed" w:date="2019-07-30T16:08:00Z">
                <w:pPr>
                  <w:keepNext/>
                  <w:jc w:val="left"/>
                </w:pPr>
              </w:pPrChange>
            </w:pPr>
            <w:r w:rsidRPr="000456B4">
              <w:rPr>
                <w:sz w:val="18"/>
                <w:szCs w:val="18"/>
              </w:rPr>
              <w:t>Rec. ITU-R BT.601 625-line systems primaries</w:t>
            </w:r>
          </w:p>
        </w:tc>
      </w:tr>
      <w:tr w:rsidR="00767691" w:rsidRPr="000456B4" w14:paraId="180A8D8A" w14:textId="77777777" w:rsidTr="007912F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72"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773" w:author="Yasser Syed" w:date="2019-07-30T16:09:00Z">
            <w:trPr>
              <w:jc w:val="center"/>
            </w:trPr>
          </w:trPrChange>
        </w:trPr>
        <w:tc>
          <w:tcPr>
            <w:tcW w:w="2016" w:type="dxa"/>
            <w:vMerge/>
            <w:shd w:val="clear" w:color="auto" w:fill="auto"/>
            <w:vAlign w:val="center"/>
            <w:tcPrChange w:id="774" w:author="Yasser Syed" w:date="2019-07-30T16:09:00Z">
              <w:tcPr>
                <w:tcW w:w="2016" w:type="dxa"/>
                <w:vMerge/>
                <w:shd w:val="clear" w:color="auto" w:fill="auto"/>
              </w:tcPr>
            </w:tcPrChange>
          </w:tcPr>
          <w:p w14:paraId="15DA2EB3" w14:textId="77777777" w:rsidR="00767691" w:rsidRPr="000456B4" w:rsidRDefault="00767691">
            <w:pPr>
              <w:keepNext/>
              <w:spacing w:before="0"/>
              <w:jc w:val="center"/>
              <w:rPr>
                <w:sz w:val="18"/>
                <w:szCs w:val="18"/>
              </w:rPr>
              <w:pPrChange w:id="775" w:author="Yasser Syed" w:date="2019-07-30T16:09:00Z">
                <w:pPr>
                  <w:keepNext/>
                  <w:jc w:val="left"/>
                </w:pPr>
              </w:pPrChange>
            </w:pPr>
          </w:p>
        </w:tc>
        <w:tc>
          <w:tcPr>
            <w:tcW w:w="1584" w:type="dxa"/>
            <w:shd w:val="clear" w:color="auto" w:fill="auto"/>
            <w:vAlign w:val="center"/>
            <w:tcPrChange w:id="776" w:author="Yasser Syed" w:date="2019-07-30T16:09:00Z">
              <w:tcPr>
                <w:tcW w:w="1584" w:type="dxa"/>
                <w:shd w:val="clear" w:color="auto" w:fill="auto"/>
              </w:tcPr>
            </w:tcPrChange>
          </w:tcPr>
          <w:p w14:paraId="6E3E4485" w14:textId="77777777" w:rsidR="00767691" w:rsidRPr="000456B4" w:rsidRDefault="00767691">
            <w:pPr>
              <w:keepNext/>
              <w:spacing w:before="0"/>
              <w:jc w:val="center"/>
              <w:rPr>
                <w:sz w:val="18"/>
                <w:szCs w:val="18"/>
              </w:rPr>
              <w:pPrChange w:id="777" w:author="Yasser Syed" w:date="2019-07-30T16:08:00Z">
                <w:pPr>
                  <w:keepNext/>
                  <w:jc w:val="left"/>
                </w:pPr>
              </w:pPrChange>
            </w:pPr>
            <w:r w:rsidRPr="000456B4">
              <w:rPr>
                <w:sz w:val="18"/>
                <w:szCs w:val="18"/>
              </w:rPr>
              <w:t>6</w:t>
            </w:r>
          </w:p>
        </w:tc>
        <w:tc>
          <w:tcPr>
            <w:tcW w:w="4608" w:type="dxa"/>
            <w:shd w:val="clear" w:color="auto" w:fill="auto"/>
            <w:vAlign w:val="center"/>
            <w:tcPrChange w:id="778" w:author="Yasser Syed" w:date="2019-07-30T16:09:00Z">
              <w:tcPr>
                <w:tcW w:w="4608" w:type="dxa"/>
                <w:shd w:val="clear" w:color="auto" w:fill="auto"/>
              </w:tcPr>
            </w:tcPrChange>
          </w:tcPr>
          <w:p w14:paraId="65D784B2" w14:textId="77777777" w:rsidR="00767691" w:rsidRPr="000456B4" w:rsidRDefault="00767691">
            <w:pPr>
              <w:keepNext/>
              <w:spacing w:before="0"/>
              <w:jc w:val="center"/>
              <w:rPr>
                <w:sz w:val="18"/>
                <w:szCs w:val="18"/>
              </w:rPr>
              <w:pPrChange w:id="779" w:author="Yasser Syed" w:date="2019-07-30T16:08:00Z">
                <w:pPr>
                  <w:keepNext/>
                  <w:jc w:val="left"/>
                </w:pPr>
              </w:pPrChange>
            </w:pPr>
            <w:r w:rsidRPr="000456B4">
              <w:rPr>
                <w:sz w:val="18"/>
                <w:szCs w:val="18"/>
              </w:rPr>
              <w:t>Rec. ITU-R BT.601 525-line systems primaries</w:t>
            </w:r>
          </w:p>
        </w:tc>
      </w:tr>
      <w:tr w:rsidR="00767691" w:rsidRPr="000456B4" w14:paraId="2B2A7CAB" w14:textId="77777777" w:rsidTr="007912F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80"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116"/>
          <w:jc w:val="center"/>
          <w:trPrChange w:id="781" w:author="Yasser Syed" w:date="2019-07-30T16:09:00Z">
            <w:trPr>
              <w:trHeight w:val="116"/>
              <w:jc w:val="center"/>
            </w:trPr>
          </w:trPrChange>
        </w:trPr>
        <w:tc>
          <w:tcPr>
            <w:tcW w:w="2016" w:type="dxa"/>
            <w:vMerge/>
            <w:shd w:val="clear" w:color="auto" w:fill="auto"/>
            <w:vAlign w:val="center"/>
            <w:tcPrChange w:id="782" w:author="Yasser Syed" w:date="2019-07-30T16:09:00Z">
              <w:tcPr>
                <w:tcW w:w="2016" w:type="dxa"/>
                <w:vMerge/>
                <w:shd w:val="clear" w:color="auto" w:fill="auto"/>
              </w:tcPr>
            </w:tcPrChange>
          </w:tcPr>
          <w:p w14:paraId="67E497AF" w14:textId="77777777" w:rsidR="00767691" w:rsidRPr="000456B4" w:rsidRDefault="00767691">
            <w:pPr>
              <w:spacing w:before="0"/>
              <w:jc w:val="center"/>
              <w:rPr>
                <w:sz w:val="18"/>
                <w:szCs w:val="18"/>
              </w:rPr>
              <w:pPrChange w:id="783" w:author="Yasser Syed" w:date="2019-07-30T16:09:00Z">
                <w:pPr>
                  <w:jc w:val="left"/>
                </w:pPr>
              </w:pPrChange>
            </w:pPr>
          </w:p>
        </w:tc>
        <w:tc>
          <w:tcPr>
            <w:tcW w:w="1584" w:type="dxa"/>
            <w:shd w:val="clear" w:color="auto" w:fill="auto"/>
            <w:vAlign w:val="center"/>
            <w:tcPrChange w:id="784" w:author="Yasser Syed" w:date="2019-07-30T16:09:00Z">
              <w:tcPr>
                <w:tcW w:w="1584" w:type="dxa"/>
                <w:shd w:val="clear" w:color="auto" w:fill="auto"/>
              </w:tcPr>
            </w:tcPrChange>
          </w:tcPr>
          <w:p w14:paraId="479C0963" w14:textId="77777777" w:rsidR="00767691" w:rsidRPr="000456B4" w:rsidRDefault="00767691">
            <w:pPr>
              <w:spacing w:before="0"/>
              <w:jc w:val="center"/>
              <w:rPr>
                <w:sz w:val="18"/>
                <w:szCs w:val="18"/>
              </w:rPr>
              <w:pPrChange w:id="785" w:author="Yasser Syed" w:date="2019-07-30T16:08:00Z">
                <w:pPr>
                  <w:jc w:val="left"/>
                </w:pPr>
              </w:pPrChange>
            </w:pPr>
            <w:r w:rsidRPr="000456B4">
              <w:rPr>
                <w:sz w:val="18"/>
                <w:szCs w:val="18"/>
              </w:rPr>
              <w:t>9</w:t>
            </w:r>
          </w:p>
        </w:tc>
        <w:tc>
          <w:tcPr>
            <w:tcW w:w="4608" w:type="dxa"/>
            <w:shd w:val="clear" w:color="auto" w:fill="auto"/>
            <w:vAlign w:val="center"/>
            <w:tcPrChange w:id="786" w:author="Yasser Syed" w:date="2019-07-30T16:09:00Z">
              <w:tcPr>
                <w:tcW w:w="4608" w:type="dxa"/>
                <w:shd w:val="clear" w:color="auto" w:fill="auto"/>
              </w:tcPr>
            </w:tcPrChange>
          </w:tcPr>
          <w:p w14:paraId="4820FB9F" w14:textId="77777777" w:rsidR="00767691" w:rsidRPr="000456B4" w:rsidRDefault="00767691">
            <w:pPr>
              <w:keepNext/>
              <w:spacing w:before="0"/>
              <w:jc w:val="center"/>
              <w:rPr>
                <w:sz w:val="18"/>
                <w:szCs w:val="18"/>
              </w:rPr>
              <w:pPrChange w:id="787" w:author="Yasser Syed" w:date="2019-07-30T16:08:00Z">
                <w:pPr>
                  <w:keepNext/>
                  <w:jc w:val="left"/>
                </w:pPr>
              </w:pPrChange>
            </w:pPr>
            <w:r w:rsidRPr="000456B4">
              <w:rPr>
                <w:sz w:val="18"/>
                <w:szCs w:val="18"/>
              </w:rPr>
              <w:t>Rec. ITU-R BT.2020 and Rec. ITU-R BT.2100 primaries</w:t>
            </w:r>
          </w:p>
          <w:p w14:paraId="3461E8BD" w14:textId="77777777" w:rsidR="00767691" w:rsidRPr="000456B4" w:rsidRDefault="00767691">
            <w:pPr>
              <w:spacing w:before="0"/>
              <w:jc w:val="center"/>
              <w:rPr>
                <w:sz w:val="18"/>
                <w:szCs w:val="18"/>
              </w:rPr>
              <w:pPrChange w:id="788" w:author="Yasser Syed" w:date="2019-07-30T16:08:00Z">
                <w:pPr>
                  <w:jc w:val="left"/>
                </w:pPr>
              </w:pPrChange>
            </w:pPr>
            <w:r w:rsidRPr="000456B4">
              <w:rPr>
                <w:sz w:val="18"/>
                <w:szCs w:val="18"/>
              </w:rPr>
              <w:t>(share the same code point since their values are identical)</w:t>
            </w:r>
          </w:p>
        </w:tc>
      </w:tr>
      <w:tr w:rsidR="00767691" w:rsidRPr="000456B4" w14:paraId="15589E7F" w14:textId="77777777" w:rsidTr="007912F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89"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116"/>
          <w:jc w:val="center"/>
          <w:trPrChange w:id="790" w:author="Yasser Syed" w:date="2019-07-30T16:09:00Z">
            <w:trPr>
              <w:trHeight w:val="116"/>
              <w:jc w:val="center"/>
            </w:trPr>
          </w:trPrChange>
        </w:trPr>
        <w:tc>
          <w:tcPr>
            <w:tcW w:w="2016" w:type="dxa"/>
            <w:vMerge/>
            <w:shd w:val="clear" w:color="auto" w:fill="auto"/>
            <w:vAlign w:val="center"/>
            <w:tcPrChange w:id="791" w:author="Yasser Syed" w:date="2019-07-30T16:09:00Z">
              <w:tcPr>
                <w:tcW w:w="2016" w:type="dxa"/>
                <w:vMerge/>
                <w:shd w:val="clear" w:color="auto" w:fill="auto"/>
              </w:tcPr>
            </w:tcPrChange>
          </w:tcPr>
          <w:p w14:paraId="17FD7614" w14:textId="77777777" w:rsidR="00767691" w:rsidRPr="000456B4" w:rsidRDefault="00767691">
            <w:pPr>
              <w:spacing w:before="0"/>
              <w:jc w:val="center"/>
              <w:rPr>
                <w:sz w:val="18"/>
                <w:szCs w:val="18"/>
              </w:rPr>
              <w:pPrChange w:id="792" w:author="Yasser Syed" w:date="2019-07-30T16:09:00Z">
                <w:pPr>
                  <w:jc w:val="left"/>
                </w:pPr>
              </w:pPrChange>
            </w:pPr>
          </w:p>
        </w:tc>
        <w:tc>
          <w:tcPr>
            <w:tcW w:w="1584" w:type="dxa"/>
            <w:shd w:val="clear" w:color="auto" w:fill="auto"/>
            <w:vAlign w:val="center"/>
            <w:tcPrChange w:id="793" w:author="Yasser Syed" w:date="2019-07-30T16:09:00Z">
              <w:tcPr>
                <w:tcW w:w="1584" w:type="dxa"/>
                <w:shd w:val="clear" w:color="auto" w:fill="auto"/>
              </w:tcPr>
            </w:tcPrChange>
          </w:tcPr>
          <w:p w14:paraId="71A79B74" w14:textId="77777777" w:rsidR="00767691" w:rsidRPr="00A77C86" w:rsidRDefault="00767691">
            <w:pPr>
              <w:spacing w:before="0"/>
              <w:jc w:val="center"/>
              <w:rPr>
                <w:sz w:val="18"/>
                <w:szCs w:val="18"/>
              </w:rPr>
              <w:pPrChange w:id="794" w:author="Yasser Syed" w:date="2019-07-30T16:08:00Z">
                <w:pPr>
                  <w:jc w:val="left"/>
                </w:pPr>
              </w:pPrChange>
            </w:pPr>
            <w:r w:rsidRPr="0058106C">
              <w:rPr>
                <w:sz w:val="18"/>
                <w:szCs w:val="18"/>
              </w:rPr>
              <w:t>12</w:t>
            </w:r>
          </w:p>
        </w:tc>
        <w:tc>
          <w:tcPr>
            <w:tcW w:w="4608" w:type="dxa"/>
            <w:shd w:val="clear" w:color="auto" w:fill="auto"/>
            <w:vAlign w:val="center"/>
            <w:tcPrChange w:id="795" w:author="Yasser Syed" w:date="2019-07-30T16:09:00Z">
              <w:tcPr>
                <w:tcW w:w="4608" w:type="dxa"/>
                <w:shd w:val="clear" w:color="auto" w:fill="auto"/>
              </w:tcPr>
            </w:tcPrChange>
          </w:tcPr>
          <w:p w14:paraId="4603A834" w14:textId="77777777" w:rsidR="00767691" w:rsidRPr="00A77C86" w:rsidRDefault="00767691">
            <w:pPr>
              <w:keepNext/>
              <w:spacing w:before="0"/>
              <w:jc w:val="center"/>
              <w:rPr>
                <w:sz w:val="18"/>
                <w:szCs w:val="18"/>
              </w:rPr>
              <w:pPrChange w:id="796" w:author="Yasser Syed" w:date="2019-07-30T16:08:00Z">
                <w:pPr>
                  <w:keepNext/>
                  <w:jc w:val="left"/>
                </w:pPr>
              </w:pPrChange>
            </w:pPr>
            <w:r w:rsidRPr="0058106C">
              <w:rPr>
                <w:sz w:val="18"/>
                <w:szCs w:val="18"/>
              </w:rPr>
              <w:t xml:space="preserve">SMPTE </w:t>
            </w:r>
            <w:r>
              <w:rPr>
                <w:sz w:val="18"/>
                <w:szCs w:val="18"/>
              </w:rPr>
              <w:t>ST 2113 and EG 432-1 ref,</w:t>
            </w:r>
            <w:r w:rsidRPr="0058106C">
              <w:rPr>
                <w:sz w:val="18"/>
                <w:szCs w:val="18"/>
              </w:rPr>
              <w:t xml:space="preserve"> (P3D65)</w:t>
            </w:r>
          </w:p>
        </w:tc>
      </w:tr>
      <w:tr w:rsidR="00767691" w:rsidRPr="000456B4" w14:paraId="658189E6" w14:textId="77777777" w:rsidTr="007912F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97"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798" w:author="Yasser Syed" w:date="2019-07-30T16:09:00Z">
            <w:trPr>
              <w:jc w:val="center"/>
            </w:trPr>
          </w:trPrChange>
        </w:trPr>
        <w:tc>
          <w:tcPr>
            <w:tcW w:w="2016" w:type="dxa"/>
            <w:vMerge w:val="restart"/>
            <w:shd w:val="clear" w:color="auto" w:fill="auto"/>
            <w:vAlign w:val="center"/>
            <w:tcPrChange w:id="799" w:author="Yasser Syed" w:date="2019-07-30T16:09:00Z">
              <w:tcPr>
                <w:tcW w:w="2016" w:type="dxa"/>
                <w:vMerge w:val="restart"/>
                <w:shd w:val="clear" w:color="auto" w:fill="auto"/>
              </w:tcPr>
            </w:tcPrChange>
          </w:tcPr>
          <w:p w14:paraId="03C52C2E" w14:textId="77777777" w:rsidR="00767691" w:rsidRPr="000456B4" w:rsidRDefault="00767691">
            <w:pPr>
              <w:keepNext/>
              <w:spacing w:before="0"/>
              <w:jc w:val="center"/>
              <w:rPr>
                <w:sz w:val="18"/>
                <w:szCs w:val="18"/>
              </w:rPr>
              <w:pPrChange w:id="800" w:author="Yasser Syed" w:date="2019-07-30T16:09:00Z">
                <w:pPr>
                  <w:keepNext/>
                  <w:jc w:val="left"/>
                </w:pPr>
              </w:pPrChange>
            </w:pPr>
            <w:r w:rsidRPr="000456B4">
              <w:rPr>
                <w:sz w:val="18"/>
                <w:szCs w:val="18"/>
              </w:rPr>
              <w:t>transfer_characteristics</w:t>
            </w:r>
          </w:p>
        </w:tc>
        <w:tc>
          <w:tcPr>
            <w:tcW w:w="1584" w:type="dxa"/>
            <w:shd w:val="clear" w:color="auto" w:fill="auto"/>
            <w:vAlign w:val="center"/>
            <w:tcPrChange w:id="801" w:author="Yasser Syed" w:date="2019-07-30T16:09:00Z">
              <w:tcPr>
                <w:tcW w:w="1584" w:type="dxa"/>
                <w:shd w:val="clear" w:color="auto" w:fill="auto"/>
              </w:tcPr>
            </w:tcPrChange>
          </w:tcPr>
          <w:p w14:paraId="3E3CA379" w14:textId="77777777" w:rsidR="00767691" w:rsidRPr="000456B4" w:rsidRDefault="00767691">
            <w:pPr>
              <w:keepNext/>
              <w:spacing w:before="0"/>
              <w:jc w:val="center"/>
              <w:rPr>
                <w:sz w:val="18"/>
                <w:szCs w:val="18"/>
              </w:rPr>
              <w:pPrChange w:id="802" w:author="Yasser Syed" w:date="2019-07-30T16:08:00Z">
                <w:pPr>
                  <w:keepNext/>
                  <w:jc w:val="left"/>
                </w:pPr>
              </w:pPrChange>
            </w:pPr>
            <w:r w:rsidRPr="000456B4">
              <w:rPr>
                <w:sz w:val="18"/>
                <w:szCs w:val="18"/>
              </w:rPr>
              <w:t>1, 6, 14, 15</w:t>
            </w:r>
          </w:p>
        </w:tc>
        <w:tc>
          <w:tcPr>
            <w:tcW w:w="4608" w:type="dxa"/>
            <w:shd w:val="clear" w:color="auto" w:fill="auto"/>
            <w:vAlign w:val="center"/>
            <w:tcPrChange w:id="803" w:author="Yasser Syed" w:date="2019-07-30T16:09:00Z">
              <w:tcPr>
                <w:tcW w:w="4608" w:type="dxa"/>
                <w:shd w:val="clear" w:color="auto" w:fill="auto"/>
              </w:tcPr>
            </w:tcPrChange>
          </w:tcPr>
          <w:p w14:paraId="37582CBA" w14:textId="77777777" w:rsidR="00767691" w:rsidRPr="000456B4" w:rsidRDefault="00767691">
            <w:pPr>
              <w:keepNext/>
              <w:spacing w:before="0"/>
              <w:jc w:val="center"/>
              <w:rPr>
                <w:sz w:val="18"/>
                <w:szCs w:val="18"/>
              </w:rPr>
              <w:pPrChange w:id="804" w:author="Yasser Syed" w:date="2019-07-30T16:08:00Z">
                <w:pPr>
                  <w:keepNext/>
                  <w:jc w:val="left"/>
                </w:pPr>
              </w:pPrChange>
            </w:pPr>
            <w:r w:rsidRPr="000456B4">
              <w:rPr>
                <w:sz w:val="18"/>
                <w:szCs w:val="18"/>
              </w:rPr>
              <w:t>Rec. ITU-R BT.709, Rec. ITU-R BT.601, Rec. ITU-R BT.2020, and Rec. ITU-R BT.2100 transfer characteristics</w:t>
            </w:r>
          </w:p>
          <w:p w14:paraId="4CB8B842" w14:textId="77777777" w:rsidR="00767691" w:rsidRPr="000456B4" w:rsidRDefault="00767691">
            <w:pPr>
              <w:keepNext/>
              <w:spacing w:before="0"/>
              <w:jc w:val="center"/>
              <w:rPr>
                <w:sz w:val="18"/>
                <w:szCs w:val="18"/>
              </w:rPr>
              <w:pPrChange w:id="805" w:author="Yasser Syed" w:date="2019-07-30T16:08:00Z">
                <w:pPr>
                  <w:keepNext/>
                  <w:jc w:val="left"/>
                </w:pPr>
              </w:pPrChange>
            </w:pPr>
            <w:r w:rsidRPr="000456B4">
              <w:rPr>
                <w:sz w:val="18"/>
                <w:szCs w:val="18"/>
              </w:rPr>
              <w:t>(functionally equivalent values)</w:t>
            </w:r>
          </w:p>
        </w:tc>
      </w:tr>
      <w:tr w:rsidR="00767691" w:rsidRPr="000456B4" w14:paraId="3F20F1A8" w14:textId="77777777" w:rsidTr="007912F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06"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807" w:author="Yasser Syed" w:date="2019-07-30T16:09:00Z">
            <w:trPr>
              <w:jc w:val="center"/>
            </w:trPr>
          </w:trPrChange>
        </w:trPr>
        <w:tc>
          <w:tcPr>
            <w:tcW w:w="2016" w:type="dxa"/>
            <w:vMerge/>
            <w:shd w:val="clear" w:color="auto" w:fill="auto"/>
            <w:vAlign w:val="center"/>
            <w:tcPrChange w:id="808" w:author="Yasser Syed" w:date="2019-07-30T16:09:00Z">
              <w:tcPr>
                <w:tcW w:w="2016" w:type="dxa"/>
                <w:vMerge/>
                <w:shd w:val="clear" w:color="auto" w:fill="auto"/>
              </w:tcPr>
            </w:tcPrChange>
          </w:tcPr>
          <w:p w14:paraId="35943929" w14:textId="77777777" w:rsidR="00767691" w:rsidRPr="000456B4" w:rsidRDefault="00767691">
            <w:pPr>
              <w:keepNext/>
              <w:spacing w:before="0"/>
              <w:jc w:val="center"/>
              <w:rPr>
                <w:sz w:val="18"/>
                <w:szCs w:val="18"/>
              </w:rPr>
              <w:pPrChange w:id="809" w:author="Yasser Syed" w:date="2019-07-30T16:09:00Z">
                <w:pPr>
                  <w:keepNext/>
                  <w:jc w:val="left"/>
                </w:pPr>
              </w:pPrChange>
            </w:pPr>
          </w:p>
        </w:tc>
        <w:tc>
          <w:tcPr>
            <w:tcW w:w="1584" w:type="dxa"/>
            <w:shd w:val="clear" w:color="auto" w:fill="auto"/>
            <w:vAlign w:val="center"/>
            <w:tcPrChange w:id="810" w:author="Yasser Syed" w:date="2019-07-30T16:09:00Z">
              <w:tcPr>
                <w:tcW w:w="1584" w:type="dxa"/>
                <w:shd w:val="clear" w:color="auto" w:fill="auto"/>
              </w:tcPr>
            </w:tcPrChange>
          </w:tcPr>
          <w:p w14:paraId="1261B65C" w14:textId="77777777" w:rsidR="00767691" w:rsidRPr="000456B4" w:rsidRDefault="00767691">
            <w:pPr>
              <w:keepNext/>
              <w:spacing w:before="0"/>
              <w:jc w:val="center"/>
              <w:rPr>
                <w:sz w:val="18"/>
                <w:szCs w:val="18"/>
              </w:rPr>
              <w:pPrChange w:id="811" w:author="Yasser Syed" w:date="2019-07-30T16:08:00Z">
                <w:pPr>
                  <w:keepNext/>
                  <w:jc w:val="left"/>
                </w:pPr>
              </w:pPrChange>
            </w:pPr>
            <w:r w:rsidRPr="000456B4">
              <w:rPr>
                <w:sz w:val="18"/>
                <w:szCs w:val="18"/>
              </w:rPr>
              <w:t>16</w:t>
            </w:r>
          </w:p>
        </w:tc>
        <w:tc>
          <w:tcPr>
            <w:tcW w:w="4608" w:type="dxa"/>
            <w:shd w:val="clear" w:color="auto" w:fill="auto"/>
            <w:vAlign w:val="center"/>
            <w:tcPrChange w:id="812" w:author="Yasser Syed" w:date="2019-07-30T16:09:00Z">
              <w:tcPr>
                <w:tcW w:w="4608" w:type="dxa"/>
                <w:shd w:val="clear" w:color="auto" w:fill="auto"/>
              </w:tcPr>
            </w:tcPrChange>
          </w:tcPr>
          <w:p w14:paraId="499DA071" w14:textId="77777777" w:rsidR="00767691" w:rsidRPr="000456B4" w:rsidRDefault="00767691">
            <w:pPr>
              <w:keepNext/>
              <w:spacing w:before="0"/>
              <w:jc w:val="center"/>
              <w:rPr>
                <w:sz w:val="18"/>
                <w:szCs w:val="18"/>
              </w:rPr>
              <w:pPrChange w:id="813" w:author="Yasser Syed" w:date="2019-07-30T16:08:00Z">
                <w:pPr>
                  <w:keepNext/>
                  <w:jc w:val="left"/>
                </w:pPr>
              </w:pPrChange>
            </w:pPr>
            <w:r w:rsidRPr="000456B4">
              <w:rPr>
                <w:sz w:val="18"/>
                <w:szCs w:val="18"/>
              </w:rPr>
              <w:t>Rec. ITU-R BT.2100 PQ</w:t>
            </w:r>
          </w:p>
        </w:tc>
      </w:tr>
      <w:tr w:rsidR="00767691" w:rsidRPr="000456B4" w14:paraId="5DEE5AC0" w14:textId="77777777" w:rsidTr="007912F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14"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815" w:author="Yasser Syed" w:date="2019-07-30T16:09:00Z">
            <w:trPr>
              <w:jc w:val="center"/>
            </w:trPr>
          </w:trPrChange>
        </w:trPr>
        <w:tc>
          <w:tcPr>
            <w:tcW w:w="2016" w:type="dxa"/>
            <w:vMerge/>
            <w:shd w:val="clear" w:color="auto" w:fill="auto"/>
            <w:vAlign w:val="center"/>
            <w:tcPrChange w:id="816" w:author="Yasser Syed" w:date="2019-07-30T16:09:00Z">
              <w:tcPr>
                <w:tcW w:w="2016" w:type="dxa"/>
                <w:vMerge/>
                <w:shd w:val="clear" w:color="auto" w:fill="auto"/>
              </w:tcPr>
            </w:tcPrChange>
          </w:tcPr>
          <w:p w14:paraId="6DE3955E" w14:textId="77777777" w:rsidR="00767691" w:rsidRPr="000456B4" w:rsidRDefault="00767691">
            <w:pPr>
              <w:spacing w:before="0"/>
              <w:jc w:val="center"/>
              <w:rPr>
                <w:sz w:val="18"/>
                <w:szCs w:val="18"/>
              </w:rPr>
              <w:pPrChange w:id="817" w:author="Yasser Syed" w:date="2019-07-30T16:09:00Z">
                <w:pPr>
                  <w:jc w:val="left"/>
                </w:pPr>
              </w:pPrChange>
            </w:pPr>
          </w:p>
        </w:tc>
        <w:tc>
          <w:tcPr>
            <w:tcW w:w="1584" w:type="dxa"/>
            <w:shd w:val="clear" w:color="auto" w:fill="auto"/>
            <w:vAlign w:val="center"/>
            <w:tcPrChange w:id="818" w:author="Yasser Syed" w:date="2019-07-30T16:09:00Z">
              <w:tcPr>
                <w:tcW w:w="1584" w:type="dxa"/>
                <w:shd w:val="clear" w:color="auto" w:fill="auto"/>
              </w:tcPr>
            </w:tcPrChange>
          </w:tcPr>
          <w:p w14:paraId="4EE62119" w14:textId="77777777" w:rsidR="00767691" w:rsidRPr="000456B4" w:rsidRDefault="00767691">
            <w:pPr>
              <w:spacing w:before="0"/>
              <w:jc w:val="center"/>
              <w:rPr>
                <w:sz w:val="18"/>
                <w:szCs w:val="18"/>
              </w:rPr>
              <w:pPrChange w:id="819" w:author="Yasser Syed" w:date="2019-07-30T16:08:00Z">
                <w:pPr>
                  <w:jc w:val="left"/>
                </w:pPr>
              </w:pPrChange>
            </w:pPr>
            <w:r w:rsidRPr="000456B4">
              <w:rPr>
                <w:sz w:val="18"/>
                <w:szCs w:val="18"/>
              </w:rPr>
              <w:t>18</w:t>
            </w:r>
          </w:p>
        </w:tc>
        <w:tc>
          <w:tcPr>
            <w:tcW w:w="4608" w:type="dxa"/>
            <w:shd w:val="clear" w:color="auto" w:fill="auto"/>
            <w:vAlign w:val="center"/>
            <w:tcPrChange w:id="820" w:author="Yasser Syed" w:date="2019-07-30T16:09:00Z">
              <w:tcPr>
                <w:tcW w:w="4608" w:type="dxa"/>
                <w:shd w:val="clear" w:color="auto" w:fill="auto"/>
              </w:tcPr>
            </w:tcPrChange>
          </w:tcPr>
          <w:p w14:paraId="6D908FED" w14:textId="77777777" w:rsidR="00767691" w:rsidRPr="000456B4" w:rsidRDefault="00767691">
            <w:pPr>
              <w:spacing w:before="0"/>
              <w:jc w:val="center"/>
              <w:rPr>
                <w:sz w:val="18"/>
                <w:szCs w:val="18"/>
              </w:rPr>
              <w:pPrChange w:id="821" w:author="Yasser Syed" w:date="2019-07-30T16:08:00Z">
                <w:pPr>
                  <w:jc w:val="left"/>
                </w:pPr>
              </w:pPrChange>
            </w:pPr>
            <w:r w:rsidRPr="000456B4">
              <w:rPr>
                <w:sz w:val="18"/>
                <w:szCs w:val="18"/>
              </w:rPr>
              <w:t>Rec. ITU-R BT.2100 HLG (Hybrid Log-Gamma)</w:t>
            </w:r>
          </w:p>
        </w:tc>
      </w:tr>
      <w:tr w:rsidR="00767691" w:rsidRPr="000456B4" w14:paraId="335BC861" w14:textId="77777777" w:rsidTr="007912F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22"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823" w:author="Yasser Syed" w:date="2019-07-30T16:09:00Z">
            <w:trPr>
              <w:jc w:val="center"/>
            </w:trPr>
          </w:trPrChange>
        </w:trPr>
        <w:tc>
          <w:tcPr>
            <w:tcW w:w="2016" w:type="dxa"/>
            <w:vMerge w:val="restart"/>
            <w:shd w:val="clear" w:color="auto" w:fill="auto"/>
            <w:vAlign w:val="center"/>
            <w:tcPrChange w:id="824" w:author="Yasser Syed" w:date="2019-07-30T16:09:00Z">
              <w:tcPr>
                <w:tcW w:w="2016" w:type="dxa"/>
                <w:vMerge w:val="restart"/>
                <w:shd w:val="clear" w:color="auto" w:fill="auto"/>
              </w:tcPr>
            </w:tcPrChange>
          </w:tcPr>
          <w:p w14:paraId="1C1C6812" w14:textId="77777777" w:rsidR="00767691" w:rsidRPr="000456B4" w:rsidRDefault="00767691">
            <w:pPr>
              <w:keepNext/>
              <w:spacing w:before="0"/>
              <w:jc w:val="center"/>
              <w:rPr>
                <w:sz w:val="18"/>
                <w:szCs w:val="18"/>
              </w:rPr>
              <w:pPrChange w:id="825" w:author="Yasser Syed" w:date="2019-07-30T16:09:00Z">
                <w:pPr>
                  <w:keepNext/>
                  <w:jc w:val="left"/>
                </w:pPr>
              </w:pPrChange>
            </w:pPr>
            <w:r w:rsidRPr="000456B4">
              <w:rPr>
                <w:sz w:val="18"/>
                <w:szCs w:val="18"/>
              </w:rPr>
              <w:t>matrix_coeffs</w:t>
            </w:r>
          </w:p>
        </w:tc>
        <w:tc>
          <w:tcPr>
            <w:tcW w:w="1584" w:type="dxa"/>
            <w:shd w:val="clear" w:color="auto" w:fill="auto"/>
            <w:vAlign w:val="center"/>
            <w:tcPrChange w:id="826" w:author="Yasser Syed" w:date="2019-07-30T16:09:00Z">
              <w:tcPr>
                <w:tcW w:w="1584" w:type="dxa"/>
                <w:shd w:val="clear" w:color="auto" w:fill="auto"/>
              </w:tcPr>
            </w:tcPrChange>
          </w:tcPr>
          <w:p w14:paraId="08D138BC" w14:textId="77777777" w:rsidR="00767691" w:rsidRPr="000456B4" w:rsidRDefault="00767691">
            <w:pPr>
              <w:keepNext/>
              <w:spacing w:before="0"/>
              <w:jc w:val="center"/>
              <w:rPr>
                <w:sz w:val="18"/>
                <w:szCs w:val="18"/>
              </w:rPr>
              <w:pPrChange w:id="827" w:author="Yasser Syed" w:date="2019-07-30T16:08:00Z">
                <w:pPr>
                  <w:keepNext/>
                  <w:jc w:val="left"/>
                </w:pPr>
              </w:pPrChange>
            </w:pPr>
            <w:r w:rsidRPr="000456B4">
              <w:rPr>
                <w:sz w:val="18"/>
                <w:szCs w:val="18"/>
              </w:rPr>
              <w:t>0</w:t>
            </w:r>
          </w:p>
        </w:tc>
        <w:tc>
          <w:tcPr>
            <w:tcW w:w="4608" w:type="dxa"/>
            <w:shd w:val="clear" w:color="auto" w:fill="auto"/>
            <w:vAlign w:val="center"/>
            <w:tcPrChange w:id="828" w:author="Yasser Syed" w:date="2019-07-30T16:09:00Z">
              <w:tcPr>
                <w:tcW w:w="4608" w:type="dxa"/>
                <w:shd w:val="clear" w:color="auto" w:fill="auto"/>
              </w:tcPr>
            </w:tcPrChange>
          </w:tcPr>
          <w:p w14:paraId="5D7A2EA1" w14:textId="77777777" w:rsidR="00767691" w:rsidRPr="000456B4" w:rsidRDefault="00767691">
            <w:pPr>
              <w:keepNext/>
              <w:spacing w:before="0"/>
              <w:jc w:val="center"/>
              <w:rPr>
                <w:sz w:val="18"/>
                <w:szCs w:val="18"/>
              </w:rPr>
              <w:pPrChange w:id="829" w:author="Yasser Syed" w:date="2019-07-30T16:08:00Z">
                <w:pPr>
                  <w:keepNext/>
                  <w:jc w:val="left"/>
                </w:pPr>
              </w:pPrChange>
            </w:pPr>
            <w:r w:rsidRPr="000456B4">
              <w:rPr>
                <w:sz w:val="18"/>
                <w:szCs w:val="18"/>
              </w:rPr>
              <w:t>R′G′B′ (identity matrix applied to primaries after transfer function)</w:t>
            </w:r>
          </w:p>
        </w:tc>
      </w:tr>
      <w:tr w:rsidR="00767691" w:rsidRPr="000456B4" w14:paraId="564F1CB9" w14:textId="77777777" w:rsidTr="007912F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30"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831" w:author="Yasser Syed" w:date="2019-07-30T16:09:00Z">
            <w:trPr>
              <w:jc w:val="center"/>
            </w:trPr>
          </w:trPrChange>
        </w:trPr>
        <w:tc>
          <w:tcPr>
            <w:tcW w:w="2016" w:type="dxa"/>
            <w:vMerge/>
            <w:shd w:val="clear" w:color="auto" w:fill="auto"/>
            <w:vAlign w:val="center"/>
            <w:tcPrChange w:id="832" w:author="Yasser Syed" w:date="2019-07-30T16:09:00Z">
              <w:tcPr>
                <w:tcW w:w="2016" w:type="dxa"/>
                <w:vMerge/>
                <w:shd w:val="clear" w:color="auto" w:fill="auto"/>
              </w:tcPr>
            </w:tcPrChange>
          </w:tcPr>
          <w:p w14:paraId="63230EAC" w14:textId="77777777" w:rsidR="00767691" w:rsidRPr="000456B4" w:rsidRDefault="00767691">
            <w:pPr>
              <w:keepNext/>
              <w:spacing w:before="0"/>
              <w:jc w:val="center"/>
              <w:rPr>
                <w:sz w:val="18"/>
                <w:szCs w:val="18"/>
              </w:rPr>
              <w:pPrChange w:id="833" w:author="Yasser Syed" w:date="2019-07-30T16:09:00Z">
                <w:pPr>
                  <w:keepNext/>
                  <w:jc w:val="left"/>
                </w:pPr>
              </w:pPrChange>
            </w:pPr>
          </w:p>
        </w:tc>
        <w:tc>
          <w:tcPr>
            <w:tcW w:w="1584" w:type="dxa"/>
            <w:shd w:val="clear" w:color="auto" w:fill="auto"/>
            <w:vAlign w:val="center"/>
            <w:tcPrChange w:id="834" w:author="Yasser Syed" w:date="2019-07-30T16:09:00Z">
              <w:tcPr>
                <w:tcW w:w="1584" w:type="dxa"/>
                <w:shd w:val="clear" w:color="auto" w:fill="auto"/>
              </w:tcPr>
            </w:tcPrChange>
          </w:tcPr>
          <w:p w14:paraId="52F6C9BB" w14:textId="77777777" w:rsidR="00767691" w:rsidRPr="000456B4" w:rsidRDefault="00767691">
            <w:pPr>
              <w:keepNext/>
              <w:spacing w:before="0"/>
              <w:jc w:val="center"/>
              <w:rPr>
                <w:sz w:val="18"/>
                <w:szCs w:val="18"/>
              </w:rPr>
              <w:pPrChange w:id="835" w:author="Yasser Syed" w:date="2019-07-30T16:08:00Z">
                <w:pPr>
                  <w:keepNext/>
                  <w:jc w:val="left"/>
                </w:pPr>
              </w:pPrChange>
            </w:pPr>
            <w:r w:rsidRPr="000456B4">
              <w:rPr>
                <w:sz w:val="18"/>
                <w:szCs w:val="18"/>
              </w:rPr>
              <w:t>1</w:t>
            </w:r>
          </w:p>
        </w:tc>
        <w:tc>
          <w:tcPr>
            <w:tcW w:w="4608" w:type="dxa"/>
            <w:shd w:val="clear" w:color="auto" w:fill="auto"/>
            <w:vAlign w:val="center"/>
            <w:tcPrChange w:id="836" w:author="Yasser Syed" w:date="2019-07-30T16:09:00Z">
              <w:tcPr>
                <w:tcW w:w="4608" w:type="dxa"/>
                <w:shd w:val="clear" w:color="auto" w:fill="auto"/>
              </w:tcPr>
            </w:tcPrChange>
          </w:tcPr>
          <w:p w14:paraId="60A5DE54" w14:textId="77777777" w:rsidR="00767691" w:rsidRPr="000456B4" w:rsidRDefault="00767691">
            <w:pPr>
              <w:keepNext/>
              <w:spacing w:before="0"/>
              <w:jc w:val="center"/>
              <w:rPr>
                <w:sz w:val="18"/>
                <w:szCs w:val="18"/>
              </w:rPr>
              <w:pPrChange w:id="837" w:author="Yasser Syed" w:date="2019-07-30T16:08:00Z">
                <w:pPr>
                  <w:keepNext/>
                  <w:jc w:val="left"/>
                </w:pPr>
              </w:pPrChange>
            </w:pPr>
            <w:r>
              <w:rPr>
                <w:sz w:val="18"/>
                <w:szCs w:val="18"/>
              </w:rPr>
              <w:t xml:space="preserve">Y′CbCr </w:t>
            </w:r>
            <w:r w:rsidRPr="000456B4">
              <w:rPr>
                <w:sz w:val="18"/>
                <w:szCs w:val="18"/>
              </w:rPr>
              <w:t>for Rec. ITU-R BT.709 primaries</w:t>
            </w:r>
          </w:p>
        </w:tc>
      </w:tr>
      <w:tr w:rsidR="00767691" w:rsidRPr="000456B4" w14:paraId="1D2BAE5C" w14:textId="77777777" w:rsidTr="007912F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38"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839" w:author="Yasser Syed" w:date="2019-07-30T16:09:00Z">
            <w:trPr>
              <w:jc w:val="center"/>
            </w:trPr>
          </w:trPrChange>
        </w:trPr>
        <w:tc>
          <w:tcPr>
            <w:tcW w:w="2016" w:type="dxa"/>
            <w:vMerge/>
            <w:shd w:val="clear" w:color="auto" w:fill="auto"/>
            <w:vAlign w:val="center"/>
            <w:tcPrChange w:id="840" w:author="Yasser Syed" w:date="2019-07-30T16:09:00Z">
              <w:tcPr>
                <w:tcW w:w="2016" w:type="dxa"/>
                <w:vMerge/>
                <w:shd w:val="clear" w:color="auto" w:fill="auto"/>
              </w:tcPr>
            </w:tcPrChange>
          </w:tcPr>
          <w:p w14:paraId="340DC7BD" w14:textId="77777777" w:rsidR="00767691" w:rsidRPr="000456B4" w:rsidRDefault="00767691">
            <w:pPr>
              <w:keepNext/>
              <w:spacing w:before="0"/>
              <w:jc w:val="center"/>
              <w:rPr>
                <w:sz w:val="18"/>
                <w:szCs w:val="18"/>
              </w:rPr>
              <w:pPrChange w:id="841" w:author="Yasser Syed" w:date="2019-07-30T16:09:00Z">
                <w:pPr>
                  <w:keepNext/>
                  <w:jc w:val="left"/>
                </w:pPr>
              </w:pPrChange>
            </w:pPr>
          </w:p>
        </w:tc>
        <w:tc>
          <w:tcPr>
            <w:tcW w:w="1584" w:type="dxa"/>
            <w:shd w:val="clear" w:color="auto" w:fill="auto"/>
            <w:vAlign w:val="center"/>
            <w:tcPrChange w:id="842" w:author="Yasser Syed" w:date="2019-07-30T16:09:00Z">
              <w:tcPr>
                <w:tcW w:w="1584" w:type="dxa"/>
                <w:shd w:val="clear" w:color="auto" w:fill="auto"/>
              </w:tcPr>
            </w:tcPrChange>
          </w:tcPr>
          <w:p w14:paraId="0FB47208" w14:textId="77777777" w:rsidR="00767691" w:rsidRPr="000456B4" w:rsidRDefault="00767691">
            <w:pPr>
              <w:keepNext/>
              <w:spacing w:before="0"/>
              <w:jc w:val="center"/>
              <w:rPr>
                <w:sz w:val="18"/>
                <w:szCs w:val="18"/>
              </w:rPr>
              <w:pPrChange w:id="843" w:author="Yasser Syed" w:date="2019-07-30T16:08:00Z">
                <w:pPr>
                  <w:keepNext/>
                  <w:jc w:val="left"/>
                </w:pPr>
              </w:pPrChange>
            </w:pPr>
            <w:r w:rsidRPr="000456B4">
              <w:rPr>
                <w:sz w:val="18"/>
                <w:szCs w:val="18"/>
              </w:rPr>
              <w:t>5</w:t>
            </w:r>
          </w:p>
        </w:tc>
        <w:tc>
          <w:tcPr>
            <w:tcW w:w="4608" w:type="dxa"/>
            <w:shd w:val="clear" w:color="auto" w:fill="auto"/>
            <w:vAlign w:val="center"/>
            <w:tcPrChange w:id="844" w:author="Yasser Syed" w:date="2019-07-30T16:09:00Z">
              <w:tcPr>
                <w:tcW w:w="4608" w:type="dxa"/>
                <w:shd w:val="clear" w:color="auto" w:fill="auto"/>
              </w:tcPr>
            </w:tcPrChange>
          </w:tcPr>
          <w:p w14:paraId="1887649E" w14:textId="77777777" w:rsidR="00767691" w:rsidRPr="000456B4" w:rsidRDefault="00767691">
            <w:pPr>
              <w:keepNext/>
              <w:spacing w:before="0"/>
              <w:jc w:val="center"/>
              <w:rPr>
                <w:sz w:val="18"/>
                <w:szCs w:val="18"/>
              </w:rPr>
              <w:pPrChange w:id="845" w:author="Yasser Syed" w:date="2019-07-30T16:08:00Z">
                <w:pPr>
                  <w:keepNext/>
                  <w:jc w:val="left"/>
                </w:pPr>
              </w:pPrChange>
            </w:pPr>
            <w:r>
              <w:rPr>
                <w:sz w:val="18"/>
                <w:szCs w:val="18"/>
              </w:rPr>
              <w:t xml:space="preserve">Y′CbCr </w:t>
            </w:r>
            <w:r w:rsidRPr="000456B4">
              <w:rPr>
                <w:sz w:val="18"/>
                <w:szCs w:val="18"/>
              </w:rPr>
              <w:t>for Rec. ITU-R BT.601 625-line primaries</w:t>
            </w:r>
          </w:p>
        </w:tc>
      </w:tr>
      <w:tr w:rsidR="00767691" w:rsidRPr="000456B4" w14:paraId="521FE878" w14:textId="77777777" w:rsidTr="007912F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46"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847" w:author="Yasser Syed" w:date="2019-07-30T16:09:00Z">
            <w:trPr>
              <w:jc w:val="center"/>
            </w:trPr>
          </w:trPrChange>
        </w:trPr>
        <w:tc>
          <w:tcPr>
            <w:tcW w:w="2016" w:type="dxa"/>
            <w:vMerge/>
            <w:shd w:val="clear" w:color="auto" w:fill="auto"/>
            <w:vAlign w:val="center"/>
            <w:tcPrChange w:id="848" w:author="Yasser Syed" w:date="2019-07-30T16:09:00Z">
              <w:tcPr>
                <w:tcW w:w="2016" w:type="dxa"/>
                <w:vMerge/>
                <w:shd w:val="clear" w:color="auto" w:fill="auto"/>
              </w:tcPr>
            </w:tcPrChange>
          </w:tcPr>
          <w:p w14:paraId="2FCCB24D" w14:textId="77777777" w:rsidR="00767691" w:rsidRPr="000456B4" w:rsidRDefault="00767691">
            <w:pPr>
              <w:keepNext/>
              <w:spacing w:before="0"/>
              <w:jc w:val="center"/>
              <w:rPr>
                <w:sz w:val="18"/>
                <w:szCs w:val="18"/>
              </w:rPr>
              <w:pPrChange w:id="849" w:author="Yasser Syed" w:date="2019-07-30T16:09:00Z">
                <w:pPr>
                  <w:keepNext/>
                  <w:jc w:val="left"/>
                </w:pPr>
              </w:pPrChange>
            </w:pPr>
          </w:p>
        </w:tc>
        <w:tc>
          <w:tcPr>
            <w:tcW w:w="1584" w:type="dxa"/>
            <w:shd w:val="clear" w:color="auto" w:fill="auto"/>
            <w:vAlign w:val="center"/>
            <w:tcPrChange w:id="850" w:author="Yasser Syed" w:date="2019-07-30T16:09:00Z">
              <w:tcPr>
                <w:tcW w:w="1584" w:type="dxa"/>
                <w:shd w:val="clear" w:color="auto" w:fill="auto"/>
              </w:tcPr>
            </w:tcPrChange>
          </w:tcPr>
          <w:p w14:paraId="5AE0F443" w14:textId="77777777" w:rsidR="00767691" w:rsidRPr="000456B4" w:rsidRDefault="00767691">
            <w:pPr>
              <w:keepNext/>
              <w:spacing w:before="0"/>
              <w:jc w:val="center"/>
              <w:rPr>
                <w:sz w:val="18"/>
                <w:szCs w:val="18"/>
              </w:rPr>
              <w:pPrChange w:id="851" w:author="Yasser Syed" w:date="2019-07-30T16:08:00Z">
                <w:pPr>
                  <w:keepNext/>
                  <w:jc w:val="left"/>
                </w:pPr>
              </w:pPrChange>
            </w:pPr>
            <w:r w:rsidRPr="000456B4">
              <w:rPr>
                <w:sz w:val="18"/>
                <w:szCs w:val="18"/>
              </w:rPr>
              <w:t>6</w:t>
            </w:r>
          </w:p>
        </w:tc>
        <w:tc>
          <w:tcPr>
            <w:tcW w:w="4608" w:type="dxa"/>
            <w:shd w:val="clear" w:color="auto" w:fill="auto"/>
            <w:vAlign w:val="center"/>
            <w:tcPrChange w:id="852" w:author="Yasser Syed" w:date="2019-07-30T16:09:00Z">
              <w:tcPr>
                <w:tcW w:w="4608" w:type="dxa"/>
                <w:shd w:val="clear" w:color="auto" w:fill="auto"/>
              </w:tcPr>
            </w:tcPrChange>
          </w:tcPr>
          <w:p w14:paraId="03078257" w14:textId="77777777" w:rsidR="00767691" w:rsidRPr="000456B4" w:rsidRDefault="00767691">
            <w:pPr>
              <w:keepNext/>
              <w:spacing w:before="0"/>
              <w:jc w:val="center"/>
              <w:rPr>
                <w:sz w:val="18"/>
                <w:szCs w:val="18"/>
              </w:rPr>
              <w:pPrChange w:id="853" w:author="Yasser Syed" w:date="2019-07-30T16:08:00Z">
                <w:pPr>
                  <w:keepNext/>
                  <w:jc w:val="left"/>
                </w:pPr>
              </w:pPrChange>
            </w:pPr>
            <w:r>
              <w:rPr>
                <w:sz w:val="18"/>
                <w:szCs w:val="18"/>
              </w:rPr>
              <w:t xml:space="preserve">Y′CbCr </w:t>
            </w:r>
            <w:r w:rsidRPr="000456B4">
              <w:rPr>
                <w:sz w:val="18"/>
                <w:szCs w:val="18"/>
              </w:rPr>
              <w:t>for Rec. ITU-R BT.601 525-line primaries</w:t>
            </w:r>
          </w:p>
        </w:tc>
      </w:tr>
      <w:tr w:rsidR="00767691" w:rsidRPr="000456B4" w14:paraId="1FE36953" w14:textId="77777777" w:rsidTr="007912F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54"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92"/>
          <w:jc w:val="center"/>
          <w:trPrChange w:id="855" w:author="Yasser Syed" w:date="2019-07-30T16:09:00Z">
            <w:trPr>
              <w:trHeight w:val="92"/>
              <w:jc w:val="center"/>
            </w:trPr>
          </w:trPrChange>
        </w:trPr>
        <w:tc>
          <w:tcPr>
            <w:tcW w:w="2016" w:type="dxa"/>
            <w:vMerge/>
            <w:shd w:val="clear" w:color="auto" w:fill="auto"/>
            <w:vAlign w:val="center"/>
            <w:tcPrChange w:id="856" w:author="Yasser Syed" w:date="2019-07-30T16:09:00Z">
              <w:tcPr>
                <w:tcW w:w="2016" w:type="dxa"/>
                <w:vMerge/>
                <w:shd w:val="clear" w:color="auto" w:fill="auto"/>
              </w:tcPr>
            </w:tcPrChange>
          </w:tcPr>
          <w:p w14:paraId="2D262B86" w14:textId="77777777" w:rsidR="00767691" w:rsidRPr="000456B4" w:rsidRDefault="00767691">
            <w:pPr>
              <w:spacing w:before="0"/>
              <w:jc w:val="center"/>
              <w:rPr>
                <w:sz w:val="18"/>
                <w:szCs w:val="18"/>
              </w:rPr>
              <w:pPrChange w:id="857" w:author="Yasser Syed" w:date="2019-07-30T16:09:00Z">
                <w:pPr>
                  <w:jc w:val="left"/>
                </w:pPr>
              </w:pPrChange>
            </w:pPr>
          </w:p>
        </w:tc>
        <w:tc>
          <w:tcPr>
            <w:tcW w:w="1584" w:type="dxa"/>
            <w:shd w:val="clear" w:color="auto" w:fill="auto"/>
            <w:vAlign w:val="center"/>
            <w:tcPrChange w:id="858" w:author="Yasser Syed" w:date="2019-07-30T16:09:00Z">
              <w:tcPr>
                <w:tcW w:w="1584" w:type="dxa"/>
                <w:shd w:val="clear" w:color="auto" w:fill="auto"/>
              </w:tcPr>
            </w:tcPrChange>
          </w:tcPr>
          <w:p w14:paraId="2C607BB0" w14:textId="77777777" w:rsidR="00767691" w:rsidRPr="000456B4" w:rsidRDefault="00767691">
            <w:pPr>
              <w:spacing w:before="0"/>
              <w:jc w:val="center"/>
              <w:rPr>
                <w:sz w:val="18"/>
                <w:szCs w:val="18"/>
              </w:rPr>
              <w:pPrChange w:id="859" w:author="Yasser Syed" w:date="2019-07-30T16:08:00Z">
                <w:pPr>
                  <w:jc w:val="left"/>
                </w:pPr>
              </w:pPrChange>
            </w:pPr>
            <w:r w:rsidRPr="000456B4">
              <w:rPr>
                <w:sz w:val="18"/>
                <w:szCs w:val="18"/>
              </w:rPr>
              <w:t>9</w:t>
            </w:r>
          </w:p>
        </w:tc>
        <w:tc>
          <w:tcPr>
            <w:tcW w:w="4608" w:type="dxa"/>
            <w:shd w:val="clear" w:color="auto" w:fill="auto"/>
            <w:vAlign w:val="center"/>
            <w:tcPrChange w:id="860" w:author="Yasser Syed" w:date="2019-07-30T16:09:00Z">
              <w:tcPr>
                <w:tcW w:w="4608" w:type="dxa"/>
                <w:shd w:val="clear" w:color="auto" w:fill="auto"/>
              </w:tcPr>
            </w:tcPrChange>
          </w:tcPr>
          <w:p w14:paraId="0C75D7C5" w14:textId="77777777" w:rsidR="00767691" w:rsidRPr="000456B4" w:rsidRDefault="00767691">
            <w:pPr>
              <w:spacing w:before="0"/>
              <w:jc w:val="center"/>
              <w:rPr>
                <w:sz w:val="18"/>
                <w:szCs w:val="18"/>
              </w:rPr>
              <w:pPrChange w:id="861" w:author="Yasser Syed" w:date="2019-07-30T16:08:00Z">
                <w:pPr>
                  <w:jc w:val="left"/>
                </w:pPr>
              </w:pPrChange>
            </w:pPr>
            <w:r>
              <w:rPr>
                <w:sz w:val="18"/>
                <w:szCs w:val="18"/>
              </w:rPr>
              <w:t xml:space="preserve">Y′CbCr </w:t>
            </w:r>
            <w:r w:rsidRPr="000456B4">
              <w:rPr>
                <w:sz w:val="18"/>
                <w:szCs w:val="18"/>
              </w:rPr>
              <w:t>for Rec. ITU-R BT.2020 and Rec. ITU-R BT.2100 primaries</w:t>
            </w:r>
          </w:p>
        </w:tc>
      </w:tr>
      <w:tr w:rsidR="00767691" w:rsidRPr="000456B4" w14:paraId="090E256C" w14:textId="77777777" w:rsidTr="007912F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62"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92"/>
          <w:jc w:val="center"/>
          <w:trPrChange w:id="863" w:author="Yasser Syed" w:date="2019-07-30T16:09:00Z">
            <w:trPr>
              <w:trHeight w:val="92"/>
              <w:jc w:val="center"/>
            </w:trPr>
          </w:trPrChange>
        </w:trPr>
        <w:tc>
          <w:tcPr>
            <w:tcW w:w="2016" w:type="dxa"/>
            <w:vMerge/>
            <w:shd w:val="clear" w:color="auto" w:fill="auto"/>
            <w:vAlign w:val="center"/>
            <w:tcPrChange w:id="864" w:author="Yasser Syed" w:date="2019-07-30T16:09:00Z">
              <w:tcPr>
                <w:tcW w:w="2016" w:type="dxa"/>
                <w:vMerge/>
                <w:shd w:val="clear" w:color="auto" w:fill="auto"/>
              </w:tcPr>
            </w:tcPrChange>
          </w:tcPr>
          <w:p w14:paraId="724C56F0" w14:textId="77777777" w:rsidR="00767691" w:rsidRPr="000456B4" w:rsidRDefault="00767691">
            <w:pPr>
              <w:spacing w:before="0"/>
              <w:jc w:val="center"/>
              <w:rPr>
                <w:sz w:val="18"/>
                <w:szCs w:val="18"/>
              </w:rPr>
              <w:pPrChange w:id="865" w:author="Yasser Syed" w:date="2019-07-30T16:09:00Z">
                <w:pPr>
                  <w:jc w:val="left"/>
                </w:pPr>
              </w:pPrChange>
            </w:pPr>
          </w:p>
        </w:tc>
        <w:tc>
          <w:tcPr>
            <w:tcW w:w="1584" w:type="dxa"/>
            <w:shd w:val="clear" w:color="auto" w:fill="auto"/>
            <w:vAlign w:val="center"/>
            <w:tcPrChange w:id="866" w:author="Yasser Syed" w:date="2019-07-30T16:09:00Z">
              <w:tcPr>
                <w:tcW w:w="1584" w:type="dxa"/>
                <w:shd w:val="clear" w:color="auto" w:fill="auto"/>
              </w:tcPr>
            </w:tcPrChange>
          </w:tcPr>
          <w:p w14:paraId="75B02175" w14:textId="77777777" w:rsidR="00767691" w:rsidRPr="000456B4" w:rsidRDefault="00767691">
            <w:pPr>
              <w:spacing w:before="0"/>
              <w:jc w:val="center"/>
              <w:rPr>
                <w:sz w:val="18"/>
                <w:szCs w:val="18"/>
              </w:rPr>
              <w:pPrChange w:id="867" w:author="Yasser Syed" w:date="2019-07-30T16:08:00Z">
                <w:pPr>
                  <w:jc w:val="left"/>
                </w:pPr>
              </w:pPrChange>
            </w:pPr>
            <w:r>
              <w:rPr>
                <w:sz w:val="18"/>
                <w:szCs w:val="18"/>
              </w:rPr>
              <w:t>14</w:t>
            </w:r>
          </w:p>
        </w:tc>
        <w:tc>
          <w:tcPr>
            <w:tcW w:w="4608" w:type="dxa"/>
            <w:shd w:val="clear" w:color="auto" w:fill="auto"/>
            <w:vAlign w:val="center"/>
            <w:tcPrChange w:id="868" w:author="Yasser Syed" w:date="2019-07-30T16:09:00Z">
              <w:tcPr>
                <w:tcW w:w="4608" w:type="dxa"/>
                <w:shd w:val="clear" w:color="auto" w:fill="auto"/>
              </w:tcPr>
            </w:tcPrChange>
          </w:tcPr>
          <w:p w14:paraId="0100717B" w14:textId="77777777" w:rsidR="00767691" w:rsidRPr="000456B4" w:rsidRDefault="00767691">
            <w:pPr>
              <w:spacing w:before="0"/>
              <w:jc w:val="center"/>
              <w:rPr>
                <w:sz w:val="18"/>
                <w:szCs w:val="18"/>
              </w:rPr>
              <w:pPrChange w:id="869" w:author="Yasser Syed" w:date="2019-07-30T16:08:00Z">
                <w:pPr>
                  <w:jc w:val="left"/>
                </w:pPr>
              </w:pPrChange>
            </w:pPr>
            <w:r w:rsidRPr="0058106C">
              <w:rPr>
                <w:sz w:val="18"/>
                <w:szCs w:val="18"/>
              </w:rPr>
              <w:t>IC</w:t>
            </w:r>
            <w:r w:rsidRPr="0058106C">
              <w:rPr>
                <w:sz w:val="18"/>
                <w:szCs w:val="18"/>
                <w:vertAlign w:val="subscript"/>
              </w:rPr>
              <w:t>T</w:t>
            </w:r>
            <w:r w:rsidRPr="0058106C">
              <w:rPr>
                <w:sz w:val="18"/>
                <w:szCs w:val="18"/>
              </w:rPr>
              <w:t>C</w:t>
            </w:r>
            <w:r w:rsidRPr="0058106C">
              <w:rPr>
                <w:sz w:val="18"/>
                <w:szCs w:val="18"/>
                <w:vertAlign w:val="subscript"/>
              </w:rPr>
              <w:t>P</w:t>
            </w:r>
            <w:r w:rsidRPr="0058106C">
              <w:rPr>
                <w:sz w:val="18"/>
                <w:szCs w:val="18"/>
              </w:rPr>
              <w:t xml:space="preserve"> for Rec. ITU-R BT.2100</w:t>
            </w:r>
          </w:p>
        </w:tc>
      </w:tr>
      <w:tr w:rsidR="00767691" w:rsidRPr="000456B4" w14:paraId="4D11BE39" w14:textId="77777777" w:rsidTr="007912F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70"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871" w:author="Yasser Syed" w:date="2019-07-30T16:09:00Z">
            <w:trPr>
              <w:jc w:val="center"/>
            </w:trPr>
          </w:trPrChange>
        </w:trPr>
        <w:tc>
          <w:tcPr>
            <w:tcW w:w="2016" w:type="dxa"/>
            <w:vMerge w:val="restart"/>
            <w:shd w:val="clear" w:color="auto" w:fill="auto"/>
            <w:vAlign w:val="center"/>
            <w:tcPrChange w:id="872" w:author="Yasser Syed" w:date="2019-07-30T16:09:00Z">
              <w:tcPr>
                <w:tcW w:w="2016" w:type="dxa"/>
                <w:vMerge w:val="restart"/>
                <w:shd w:val="clear" w:color="auto" w:fill="auto"/>
              </w:tcPr>
            </w:tcPrChange>
          </w:tcPr>
          <w:p w14:paraId="7EBE5A60" w14:textId="77777777" w:rsidR="00767691" w:rsidRPr="000456B4" w:rsidRDefault="00767691">
            <w:pPr>
              <w:keepNext/>
              <w:spacing w:before="0"/>
              <w:jc w:val="center"/>
              <w:rPr>
                <w:sz w:val="18"/>
                <w:szCs w:val="18"/>
              </w:rPr>
              <w:pPrChange w:id="873" w:author="Yasser Syed" w:date="2019-07-30T16:09:00Z">
                <w:pPr>
                  <w:keepNext/>
                  <w:jc w:val="left"/>
                </w:pPr>
              </w:pPrChange>
            </w:pPr>
            <w:r w:rsidRPr="000456B4">
              <w:rPr>
                <w:sz w:val="18"/>
                <w:szCs w:val="18"/>
              </w:rPr>
              <w:t>ChromaLocType</w:t>
            </w:r>
          </w:p>
        </w:tc>
        <w:tc>
          <w:tcPr>
            <w:tcW w:w="1584" w:type="dxa"/>
            <w:shd w:val="clear" w:color="auto" w:fill="auto"/>
            <w:vAlign w:val="center"/>
            <w:tcPrChange w:id="874" w:author="Yasser Syed" w:date="2019-07-30T16:09:00Z">
              <w:tcPr>
                <w:tcW w:w="1584" w:type="dxa"/>
                <w:shd w:val="clear" w:color="auto" w:fill="auto"/>
              </w:tcPr>
            </w:tcPrChange>
          </w:tcPr>
          <w:p w14:paraId="679E1EC7" w14:textId="77777777" w:rsidR="00767691" w:rsidRPr="000456B4" w:rsidRDefault="00767691">
            <w:pPr>
              <w:keepNext/>
              <w:spacing w:before="0"/>
              <w:jc w:val="center"/>
              <w:rPr>
                <w:sz w:val="18"/>
                <w:szCs w:val="18"/>
              </w:rPr>
              <w:pPrChange w:id="875" w:author="Yasser Syed" w:date="2019-07-30T16:08:00Z">
                <w:pPr>
                  <w:keepNext/>
                  <w:jc w:val="left"/>
                </w:pPr>
              </w:pPrChange>
            </w:pPr>
            <w:r w:rsidRPr="000456B4">
              <w:rPr>
                <w:sz w:val="18"/>
                <w:szCs w:val="18"/>
              </w:rPr>
              <w:t>0</w:t>
            </w:r>
          </w:p>
        </w:tc>
        <w:tc>
          <w:tcPr>
            <w:tcW w:w="4608" w:type="dxa"/>
            <w:shd w:val="clear" w:color="auto" w:fill="auto"/>
            <w:vAlign w:val="center"/>
            <w:tcPrChange w:id="876" w:author="Yasser Syed" w:date="2019-07-30T16:09:00Z">
              <w:tcPr>
                <w:tcW w:w="4608" w:type="dxa"/>
                <w:shd w:val="clear" w:color="auto" w:fill="auto"/>
              </w:tcPr>
            </w:tcPrChange>
          </w:tcPr>
          <w:p w14:paraId="380FB14E" w14:textId="77777777" w:rsidR="00767691" w:rsidRPr="000456B4" w:rsidRDefault="00767691">
            <w:pPr>
              <w:keepNext/>
              <w:spacing w:before="0"/>
              <w:jc w:val="center"/>
              <w:rPr>
                <w:sz w:val="18"/>
                <w:szCs w:val="18"/>
              </w:rPr>
              <w:pPrChange w:id="877" w:author="Yasser Syed" w:date="2019-07-30T16:08:00Z">
                <w:pPr>
                  <w:keepNext/>
                  <w:jc w:val="left"/>
                </w:pPr>
              </w:pPrChange>
            </w:pPr>
            <w:r w:rsidRPr="000456B4">
              <w:rPr>
                <w:sz w:val="18"/>
                <w:szCs w:val="18"/>
              </w:rPr>
              <w:t>Vertically interstitial, horizontally co-sited</w:t>
            </w:r>
          </w:p>
        </w:tc>
      </w:tr>
      <w:tr w:rsidR="00767691" w:rsidRPr="000456B4" w14:paraId="4E5FEFA3" w14:textId="77777777" w:rsidTr="007912F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78" w:author="Yasser Syed" w:date="2019-07-30T16:08: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879" w:author="Yasser Syed" w:date="2019-07-30T16:08:00Z">
            <w:trPr>
              <w:jc w:val="center"/>
            </w:trPr>
          </w:trPrChange>
        </w:trPr>
        <w:tc>
          <w:tcPr>
            <w:tcW w:w="2016" w:type="dxa"/>
            <w:vMerge/>
            <w:shd w:val="clear" w:color="auto" w:fill="auto"/>
            <w:tcPrChange w:id="880" w:author="Yasser Syed" w:date="2019-07-30T16:08:00Z">
              <w:tcPr>
                <w:tcW w:w="2016" w:type="dxa"/>
                <w:vMerge/>
                <w:shd w:val="clear" w:color="auto" w:fill="auto"/>
              </w:tcPr>
            </w:tcPrChange>
          </w:tcPr>
          <w:p w14:paraId="3CBB7616" w14:textId="77777777" w:rsidR="00767691" w:rsidRPr="000456B4" w:rsidRDefault="00767691" w:rsidP="00767691">
            <w:pPr>
              <w:keepNext/>
              <w:jc w:val="left"/>
              <w:rPr>
                <w:sz w:val="18"/>
                <w:szCs w:val="18"/>
              </w:rPr>
            </w:pPr>
          </w:p>
        </w:tc>
        <w:tc>
          <w:tcPr>
            <w:tcW w:w="1584" w:type="dxa"/>
            <w:shd w:val="clear" w:color="auto" w:fill="auto"/>
            <w:vAlign w:val="center"/>
            <w:tcPrChange w:id="881" w:author="Yasser Syed" w:date="2019-07-30T16:08:00Z">
              <w:tcPr>
                <w:tcW w:w="1584" w:type="dxa"/>
                <w:shd w:val="clear" w:color="auto" w:fill="auto"/>
              </w:tcPr>
            </w:tcPrChange>
          </w:tcPr>
          <w:p w14:paraId="7EADFA9D" w14:textId="77777777" w:rsidR="00767691" w:rsidRPr="000456B4" w:rsidRDefault="00767691">
            <w:pPr>
              <w:keepNext/>
              <w:spacing w:before="0"/>
              <w:jc w:val="center"/>
              <w:rPr>
                <w:sz w:val="18"/>
                <w:szCs w:val="18"/>
              </w:rPr>
              <w:pPrChange w:id="882" w:author="Yasser Syed" w:date="2019-07-30T16:08:00Z">
                <w:pPr>
                  <w:keepNext/>
                  <w:jc w:val="left"/>
                </w:pPr>
              </w:pPrChange>
            </w:pPr>
            <w:r>
              <w:rPr>
                <w:sz w:val="18"/>
                <w:szCs w:val="18"/>
              </w:rPr>
              <w:t>1</w:t>
            </w:r>
          </w:p>
        </w:tc>
        <w:tc>
          <w:tcPr>
            <w:tcW w:w="4608" w:type="dxa"/>
            <w:shd w:val="clear" w:color="auto" w:fill="auto"/>
            <w:vAlign w:val="center"/>
            <w:tcPrChange w:id="883" w:author="Yasser Syed" w:date="2019-07-30T16:08:00Z">
              <w:tcPr>
                <w:tcW w:w="4608" w:type="dxa"/>
                <w:shd w:val="clear" w:color="auto" w:fill="auto"/>
              </w:tcPr>
            </w:tcPrChange>
          </w:tcPr>
          <w:p w14:paraId="737443F4" w14:textId="77777777" w:rsidR="00767691" w:rsidRPr="000456B4" w:rsidRDefault="00767691">
            <w:pPr>
              <w:keepNext/>
              <w:spacing w:before="0"/>
              <w:jc w:val="center"/>
              <w:rPr>
                <w:sz w:val="18"/>
                <w:szCs w:val="18"/>
              </w:rPr>
              <w:pPrChange w:id="884" w:author="Yasser Syed" w:date="2019-07-30T16:08:00Z">
                <w:pPr>
                  <w:keepNext/>
                  <w:jc w:val="left"/>
                </w:pPr>
              </w:pPrChange>
            </w:pPr>
            <w:r w:rsidRPr="0058106C">
              <w:rPr>
                <w:sz w:val="18"/>
                <w:szCs w:val="18"/>
              </w:rPr>
              <w:t>Vertically interstitial, horizontally interstitial</w:t>
            </w:r>
          </w:p>
        </w:tc>
      </w:tr>
      <w:tr w:rsidR="00767691" w:rsidRPr="000456B4" w14:paraId="0E8C4CA0" w14:textId="77777777" w:rsidTr="007912F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85" w:author="Yasser Syed" w:date="2019-07-30T16:08: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886" w:author="Yasser Syed" w:date="2019-07-30T16:08:00Z">
            <w:trPr>
              <w:jc w:val="center"/>
            </w:trPr>
          </w:trPrChange>
        </w:trPr>
        <w:tc>
          <w:tcPr>
            <w:tcW w:w="2016" w:type="dxa"/>
            <w:vMerge/>
            <w:shd w:val="clear" w:color="auto" w:fill="auto"/>
            <w:tcPrChange w:id="887" w:author="Yasser Syed" w:date="2019-07-30T16:08:00Z">
              <w:tcPr>
                <w:tcW w:w="2016" w:type="dxa"/>
                <w:vMerge/>
                <w:shd w:val="clear" w:color="auto" w:fill="auto"/>
              </w:tcPr>
            </w:tcPrChange>
          </w:tcPr>
          <w:p w14:paraId="51790DC4" w14:textId="77777777" w:rsidR="00767691" w:rsidRPr="000456B4" w:rsidRDefault="00767691" w:rsidP="00767691">
            <w:pPr>
              <w:jc w:val="left"/>
              <w:rPr>
                <w:sz w:val="18"/>
                <w:szCs w:val="18"/>
              </w:rPr>
            </w:pPr>
          </w:p>
        </w:tc>
        <w:tc>
          <w:tcPr>
            <w:tcW w:w="1584" w:type="dxa"/>
            <w:shd w:val="clear" w:color="auto" w:fill="auto"/>
            <w:vAlign w:val="center"/>
            <w:tcPrChange w:id="888" w:author="Yasser Syed" w:date="2019-07-30T16:08:00Z">
              <w:tcPr>
                <w:tcW w:w="1584" w:type="dxa"/>
                <w:shd w:val="clear" w:color="auto" w:fill="auto"/>
              </w:tcPr>
            </w:tcPrChange>
          </w:tcPr>
          <w:p w14:paraId="2C11F1F8" w14:textId="77777777" w:rsidR="00767691" w:rsidRPr="000456B4" w:rsidRDefault="00767691">
            <w:pPr>
              <w:spacing w:before="0"/>
              <w:jc w:val="center"/>
              <w:rPr>
                <w:sz w:val="18"/>
                <w:szCs w:val="18"/>
              </w:rPr>
              <w:pPrChange w:id="889" w:author="Yasser Syed" w:date="2019-07-30T16:08:00Z">
                <w:pPr>
                  <w:jc w:val="left"/>
                </w:pPr>
              </w:pPrChange>
            </w:pPr>
            <w:r w:rsidRPr="000456B4">
              <w:rPr>
                <w:sz w:val="18"/>
                <w:szCs w:val="18"/>
              </w:rPr>
              <w:t>2</w:t>
            </w:r>
          </w:p>
        </w:tc>
        <w:tc>
          <w:tcPr>
            <w:tcW w:w="4608" w:type="dxa"/>
            <w:shd w:val="clear" w:color="auto" w:fill="auto"/>
            <w:vAlign w:val="center"/>
            <w:tcPrChange w:id="890" w:author="Yasser Syed" w:date="2019-07-30T16:08:00Z">
              <w:tcPr>
                <w:tcW w:w="4608" w:type="dxa"/>
                <w:shd w:val="clear" w:color="auto" w:fill="auto"/>
              </w:tcPr>
            </w:tcPrChange>
          </w:tcPr>
          <w:p w14:paraId="477C81CC" w14:textId="77777777" w:rsidR="00767691" w:rsidRPr="000456B4" w:rsidRDefault="00767691">
            <w:pPr>
              <w:spacing w:before="0"/>
              <w:jc w:val="center"/>
              <w:rPr>
                <w:sz w:val="18"/>
                <w:szCs w:val="18"/>
              </w:rPr>
              <w:pPrChange w:id="891" w:author="Yasser Syed" w:date="2019-07-30T16:08:00Z">
                <w:pPr>
                  <w:jc w:val="left"/>
                </w:pPr>
              </w:pPrChange>
            </w:pPr>
            <w:r w:rsidRPr="000456B4">
              <w:rPr>
                <w:sz w:val="18"/>
                <w:szCs w:val="18"/>
              </w:rPr>
              <w:t>Vertically co-sited, horizontally co-sited</w:t>
            </w:r>
          </w:p>
        </w:tc>
      </w:tr>
    </w:tbl>
    <w:p w14:paraId="4187BBAE" w14:textId="77777777" w:rsidR="00767691" w:rsidRPr="00374CBE" w:rsidRDefault="00767691" w:rsidP="003E3C19"/>
    <w:p w14:paraId="1D07BC85" w14:textId="6848DFA4" w:rsidR="00B11DFE" w:rsidRPr="00374CBE" w:rsidRDefault="009F2C03" w:rsidP="00A428C3">
      <w:pPr>
        <w:pStyle w:val="Heading3"/>
      </w:pPr>
      <w:r w:rsidRPr="00374CBE">
        <w:t>7.2.3</w:t>
      </w:r>
      <w:r w:rsidRPr="00374CBE">
        <w:tab/>
      </w:r>
      <w:r w:rsidR="00B11DFE" w:rsidRPr="00374CBE">
        <w:t xml:space="preserve">Common descriptions and carriage – standard dynamic range </w:t>
      </w:r>
      <w:r w:rsidR="007A4B0C" w:rsidRPr="00374CBE">
        <w:t xml:space="preserve">video </w:t>
      </w:r>
      <w:r w:rsidR="00B11DFE" w:rsidRPr="00374CBE">
        <w:t>with narrow colour gamut</w:t>
      </w:r>
    </w:p>
    <w:p w14:paraId="4CD7ED1E" w14:textId="21C976F3" w:rsidR="00B11DFE" w:rsidRPr="00374CBE" w:rsidRDefault="00B11DFE" w:rsidP="003E3C19">
      <w:r w:rsidRPr="00374CBE">
        <w:t xml:space="preserve">This colour volume describes </w:t>
      </w:r>
      <w:r w:rsidR="00630906" w:rsidRPr="00374CBE">
        <w:t>standard dynamic range (</w:t>
      </w:r>
      <w:r w:rsidRPr="00374CBE">
        <w:t>SDR</w:t>
      </w:r>
      <w:r w:rsidR="00630906" w:rsidRPr="00374CBE">
        <w:t>)</w:t>
      </w:r>
      <w:r w:rsidRPr="00374CBE">
        <w:t xml:space="preserve"> video</w:t>
      </w:r>
      <w:r w:rsidR="009066BE" w:rsidRPr="00374CBE">
        <w:t xml:space="preserve"> with </w:t>
      </w:r>
      <w:r w:rsidR="00630906" w:rsidRPr="00374CBE">
        <w:t>narrow colour gamut (</w:t>
      </w:r>
      <w:r w:rsidR="009066BE" w:rsidRPr="00374CBE">
        <w:t>NCG</w:t>
      </w:r>
      <w:r w:rsidR="00630906" w:rsidRPr="00374CBE">
        <w:t>)</w:t>
      </w:r>
      <w:r w:rsidRPr="00374CBE">
        <w:t xml:space="preserve">, which includes the majority of the production and distribution workflows currently used in the industry. There are several combinations of values of video properties that are used for this colour volume. Table </w:t>
      </w:r>
      <w:r w:rsidR="00767691">
        <w:t>5</w:t>
      </w:r>
      <w:r w:rsidRPr="00374CBE">
        <w:t xml:space="preserve"> describes these combinations. There are several one-way operations that can be performed for this colour volume including bit depth reductions, colour sampling reductions</w:t>
      </w:r>
      <w:ins w:id="892" w:author="Yasser Syed" w:date="2019-07-30T16:51:00Z">
        <w:r w:rsidR="007A569E">
          <w:t>,</w:t>
        </w:r>
      </w:ins>
      <w:r w:rsidRPr="00374CBE">
        <w:t xml:space="preserve"> and full-to-narrow range scaling operations.</w:t>
      </w:r>
    </w:p>
    <w:p w14:paraId="12B07796" w14:textId="11A09A13" w:rsidR="00B11DFE" w:rsidRPr="00374CBE" w:rsidRDefault="00B11DFE" w:rsidP="003E3C19">
      <w:r w:rsidRPr="00374CBE">
        <w:t>The following system identifier tags are described herein</w:t>
      </w:r>
      <w:r w:rsidR="00AF7308" w:rsidRPr="00374CBE">
        <w:t xml:space="preserve">, as defined in Table </w:t>
      </w:r>
      <w:r w:rsidR="00767691">
        <w:t>5</w:t>
      </w:r>
      <w:r w:rsidRPr="00374CBE">
        <w:t>:</w:t>
      </w:r>
    </w:p>
    <w:p w14:paraId="16E8673F" w14:textId="5CFADF4F" w:rsidR="00B11DFE" w:rsidRPr="00374CBE" w:rsidRDefault="009F2C03" w:rsidP="003E3C19">
      <w:pPr>
        <w:pStyle w:val="enumlev1"/>
      </w:pPr>
      <w:r w:rsidRPr="00374CBE">
        <w:t>–</w:t>
      </w:r>
      <w:r w:rsidRPr="00374CBE">
        <w:tab/>
      </w:r>
      <w:r w:rsidR="00B11DFE" w:rsidRPr="00374CBE">
        <w:t>BT709_YCC</w:t>
      </w:r>
    </w:p>
    <w:p w14:paraId="28828C1C" w14:textId="71856534" w:rsidR="00B11DFE" w:rsidRPr="00374CBE" w:rsidRDefault="009F2C03" w:rsidP="00B04EEB">
      <w:pPr>
        <w:pStyle w:val="enumlev1"/>
      </w:pPr>
      <w:r w:rsidRPr="00374CBE">
        <w:t>–</w:t>
      </w:r>
      <w:r w:rsidRPr="00374CBE">
        <w:tab/>
      </w:r>
      <w:r w:rsidR="00B11DFE" w:rsidRPr="00374CBE">
        <w:t>BT709_RGB</w:t>
      </w:r>
    </w:p>
    <w:p w14:paraId="3345D3EE" w14:textId="656C01EE" w:rsidR="00B11DFE" w:rsidRPr="00374CBE" w:rsidRDefault="009F2C03" w:rsidP="003E3C19">
      <w:pPr>
        <w:pStyle w:val="enumlev1"/>
      </w:pPr>
      <w:r w:rsidRPr="00374CBE">
        <w:t>–</w:t>
      </w:r>
      <w:r w:rsidRPr="00374CBE">
        <w:tab/>
      </w:r>
      <w:r w:rsidR="00B11DFE" w:rsidRPr="00374CBE">
        <w:t>BT601_525</w:t>
      </w:r>
    </w:p>
    <w:p w14:paraId="18E02F6C" w14:textId="36DEEADE" w:rsidR="00B11DFE" w:rsidRDefault="009F2C03" w:rsidP="003E3C19">
      <w:pPr>
        <w:pStyle w:val="enumlev1"/>
      </w:pPr>
      <w:r w:rsidRPr="00374CBE">
        <w:t>–</w:t>
      </w:r>
      <w:r w:rsidRPr="00374CBE">
        <w:tab/>
      </w:r>
      <w:r w:rsidR="00B11DFE" w:rsidRPr="00374CBE">
        <w:t>BT601_625</w:t>
      </w:r>
    </w:p>
    <w:p w14:paraId="20E50F42" w14:textId="0E870AD5" w:rsidR="00767691" w:rsidRDefault="00767691" w:rsidP="003E3C19">
      <w:pPr>
        <w:pStyle w:val="enumlev1"/>
      </w:pPr>
    </w:p>
    <w:p w14:paraId="287F7768" w14:textId="10CC6072" w:rsidR="00767691" w:rsidRDefault="00767691" w:rsidP="00767691">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Pr>
          <w:b/>
          <w:bCs/>
          <w:noProof/>
        </w:rPr>
        <w:t>5</w:t>
      </w:r>
      <w:r w:rsidRPr="000456B4">
        <w:fldChar w:fldCharType="end"/>
      </w:r>
      <w:r w:rsidRPr="000456B4">
        <w:rPr>
          <w:b/>
          <w:bCs/>
        </w:rPr>
        <w:t xml:space="preserve"> – SDR NCG c</w:t>
      </w:r>
      <w:ins w:id="893" w:author="Yasser Syed" w:date="2019-07-07T03:54:00Z">
        <w:r w:rsidR="0077519D">
          <w:rPr>
            <w:b/>
            <w:bCs/>
          </w:rPr>
          <w:t>olour coding characteristic</w:t>
        </w:r>
      </w:ins>
      <w:ins w:id="894" w:author="Gary Sullivan" w:date="2019-07-30T21:04:00Z">
        <w:r w:rsidR="00956896">
          <w:rPr>
            <w:b/>
            <w:bCs/>
          </w:rPr>
          <w:t>s</w:t>
        </w:r>
      </w:ins>
      <w:del w:id="895" w:author="Yasser Syed" w:date="2019-07-07T03:54:00Z">
        <w:r w:rsidRPr="000456B4" w:rsidDel="0077519D">
          <w:rPr>
            <w:b/>
            <w:bCs/>
          </w:rPr>
          <w:delText>ommon colour volume</w:delText>
        </w:r>
      </w:del>
      <w:r w:rsidRPr="000456B4">
        <w:rPr>
          <w:b/>
          <w:bCs/>
        </w:rPr>
        <w:t xml:space="preserve"> descriptions</w:t>
      </w:r>
    </w:p>
    <w:tbl>
      <w:tblPr>
        <w:tblStyle w:val="TableGrid"/>
        <w:tblW w:w="0" w:type="auto"/>
        <w:jc w:val="center"/>
        <w:tblLayout w:type="fixed"/>
        <w:tblLook w:val="04A0" w:firstRow="1" w:lastRow="0" w:firstColumn="1" w:lastColumn="0" w:noHBand="0" w:noVBand="1"/>
        <w:tblPrChange w:id="896" w:author="Yasser Syed" w:date="2019-07-30T16:15:00Z">
          <w:tblPr>
            <w:tblStyle w:val="TableGrid"/>
            <w:tblW w:w="0" w:type="auto"/>
            <w:jc w:val="center"/>
            <w:tblLayout w:type="fixed"/>
            <w:tblLook w:val="04A0" w:firstRow="1" w:lastRow="0" w:firstColumn="1" w:lastColumn="0" w:noHBand="0" w:noVBand="1"/>
          </w:tblPr>
        </w:tblPrChange>
      </w:tblPr>
      <w:tblGrid>
        <w:gridCol w:w="897"/>
        <w:gridCol w:w="1896"/>
        <w:gridCol w:w="1522"/>
        <w:gridCol w:w="1350"/>
        <w:gridCol w:w="1350"/>
        <w:gridCol w:w="1355"/>
        <w:tblGridChange w:id="897">
          <w:tblGrid>
            <w:gridCol w:w="897"/>
            <w:gridCol w:w="1896"/>
            <w:gridCol w:w="1245"/>
            <w:gridCol w:w="1245"/>
            <w:gridCol w:w="1557"/>
            <w:gridCol w:w="1530"/>
          </w:tblGrid>
        </w:tblGridChange>
      </w:tblGrid>
      <w:tr w:rsidR="00767691" w14:paraId="3BB3CE01" w14:textId="77777777" w:rsidTr="00C47850">
        <w:trPr>
          <w:jc w:val="center"/>
          <w:trPrChange w:id="898" w:author="Yasser Syed" w:date="2019-07-30T16:15:00Z">
            <w:trPr>
              <w:jc w:val="center"/>
            </w:trPr>
          </w:trPrChange>
        </w:trPr>
        <w:tc>
          <w:tcPr>
            <w:tcW w:w="897" w:type="dxa"/>
            <w:tcPrChange w:id="899" w:author="Yasser Syed" w:date="2019-07-30T16:15:00Z">
              <w:tcPr>
                <w:tcW w:w="897" w:type="dxa"/>
              </w:tcPr>
            </w:tcPrChange>
          </w:tcPr>
          <w:p w14:paraId="3D14A108" w14:textId="77777777" w:rsidR="00767691" w:rsidRDefault="00767691" w:rsidP="00767691">
            <w:pPr>
              <w:jc w:val="center"/>
            </w:pPr>
          </w:p>
        </w:tc>
        <w:tc>
          <w:tcPr>
            <w:tcW w:w="1896" w:type="dxa"/>
            <w:tcPrChange w:id="900" w:author="Yasser Syed" w:date="2019-07-30T16:15:00Z">
              <w:tcPr>
                <w:tcW w:w="1896" w:type="dxa"/>
              </w:tcPr>
            </w:tcPrChange>
          </w:tcPr>
          <w:p w14:paraId="5B7277FC" w14:textId="5AA58E85" w:rsidR="00767691" w:rsidRDefault="00767691" w:rsidP="00767691">
            <w:r w:rsidRPr="000456B4">
              <w:rPr>
                <w:b/>
                <w:sz w:val="18"/>
                <w:szCs w:val="18"/>
              </w:rPr>
              <w:t xml:space="preserve">System </w:t>
            </w:r>
            <w:r w:rsidR="007150D1">
              <w:rPr>
                <w:b/>
                <w:sz w:val="18"/>
                <w:szCs w:val="18"/>
              </w:rPr>
              <w:t>i</w:t>
            </w:r>
            <w:r w:rsidRPr="000456B4">
              <w:rPr>
                <w:b/>
                <w:sz w:val="18"/>
                <w:szCs w:val="18"/>
              </w:rPr>
              <w:t>dentifier</w:t>
            </w:r>
          </w:p>
        </w:tc>
        <w:tc>
          <w:tcPr>
            <w:tcW w:w="1522" w:type="dxa"/>
            <w:tcPrChange w:id="901" w:author="Yasser Syed" w:date="2019-07-30T16:15:00Z">
              <w:tcPr>
                <w:tcW w:w="1245" w:type="dxa"/>
              </w:tcPr>
            </w:tcPrChange>
          </w:tcPr>
          <w:p w14:paraId="5171F4B5" w14:textId="77777777" w:rsidR="00767691" w:rsidRDefault="00767691">
            <w:pPr>
              <w:jc w:val="center"/>
              <w:pPrChange w:id="902" w:author="Yasser Syed" w:date="2019-07-30T14:47:00Z">
                <w:pPr/>
              </w:pPrChange>
            </w:pPr>
            <w:r w:rsidRPr="000456B4">
              <w:rPr>
                <w:b/>
                <w:sz w:val="18"/>
                <w:szCs w:val="18"/>
              </w:rPr>
              <w:t>BT709_Y</w:t>
            </w:r>
            <w:r w:rsidRPr="007150D1">
              <w:rPr>
                <w:b/>
                <w:sz w:val="18"/>
                <w:szCs w:val="18"/>
              </w:rPr>
              <w:t>C</w:t>
            </w:r>
            <w:r w:rsidRPr="000456B4">
              <w:rPr>
                <w:b/>
                <w:sz w:val="18"/>
                <w:szCs w:val="18"/>
              </w:rPr>
              <w:t>C</w:t>
            </w:r>
          </w:p>
        </w:tc>
        <w:tc>
          <w:tcPr>
            <w:tcW w:w="1350" w:type="dxa"/>
            <w:tcPrChange w:id="903" w:author="Yasser Syed" w:date="2019-07-30T16:15:00Z">
              <w:tcPr>
                <w:tcW w:w="1245" w:type="dxa"/>
              </w:tcPr>
            </w:tcPrChange>
          </w:tcPr>
          <w:p w14:paraId="1BC5AEC1" w14:textId="77777777" w:rsidR="00767691" w:rsidRDefault="00767691">
            <w:pPr>
              <w:jc w:val="center"/>
              <w:pPrChange w:id="904" w:author="Yasser Syed" w:date="2019-07-30T14:47:00Z">
                <w:pPr/>
              </w:pPrChange>
            </w:pPr>
            <w:r w:rsidRPr="000456B4">
              <w:rPr>
                <w:b/>
                <w:sz w:val="18"/>
                <w:szCs w:val="18"/>
              </w:rPr>
              <w:t>BT709_RGB</w:t>
            </w:r>
          </w:p>
        </w:tc>
        <w:tc>
          <w:tcPr>
            <w:tcW w:w="1350" w:type="dxa"/>
            <w:tcPrChange w:id="905" w:author="Yasser Syed" w:date="2019-07-30T16:15:00Z">
              <w:tcPr>
                <w:tcW w:w="1557" w:type="dxa"/>
              </w:tcPr>
            </w:tcPrChange>
          </w:tcPr>
          <w:p w14:paraId="09CDE447" w14:textId="77777777" w:rsidR="00767691" w:rsidRDefault="00767691">
            <w:pPr>
              <w:jc w:val="center"/>
              <w:pPrChange w:id="906" w:author="Yasser Syed" w:date="2019-07-30T14:47:00Z">
                <w:pPr/>
              </w:pPrChange>
            </w:pPr>
            <w:r w:rsidRPr="000456B4">
              <w:rPr>
                <w:b/>
                <w:sz w:val="18"/>
                <w:szCs w:val="18"/>
              </w:rPr>
              <w:t>BT601_525</w:t>
            </w:r>
          </w:p>
        </w:tc>
        <w:tc>
          <w:tcPr>
            <w:tcW w:w="1355" w:type="dxa"/>
            <w:tcPrChange w:id="907" w:author="Yasser Syed" w:date="2019-07-30T16:15:00Z">
              <w:tcPr>
                <w:tcW w:w="1530" w:type="dxa"/>
              </w:tcPr>
            </w:tcPrChange>
          </w:tcPr>
          <w:p w14:paraId="3ABB3A2E" w14:textId="77777777" w:rsidR="00767691" w:rsidRDefault="00767691">
            <w:pPr>
              <w:jc w:val="center"/>
              <w:pPrChange w:id="908" w:author="Yasser Syed" w:date="2019-07-30T14:47:00Z">
                <w:pPr/>
              </w:pPrChange>
            </w:pPr>
            <w:r w:rsidRPr="000456B4">
              <w:rPr>
                <w:b/>
                <w:sz w:val="18"/>
                <w:szCs w:val="18"/>
              </w:rPr>
              <w:t>BT601_625</w:t>
            </w:r>
          </w:p>
        </w:tc>
      </w:tr>
      <w:tr w:rsidR="00767691" w14:paraId="2717ABF5" w14:textId="77777777" w:rsidTr="00E765A4">
        <w:trPr>
          <w:trHeight w:val="305"/>
          <w:jc w:val="center"/>
          <w:trPrChange w:id="909" w:author="Yasser Syed" w:date="2019-07-30T16:31:00Z">
            <w:trPr>
              <w:jc w:val="center"/>
            </w:trPr>
          </w:trPrChange>
        </w:trPr>
        <w:tc>
          <w:tcPr>
            <w:tcW w:w="897" w:type="dxa"/>
            <w:vMerge w:val="restart"/>
            <w:textDirection w:val="btLr"/>
            <w:tcPrChange w:id="910" w:author="Yasser Syed" w:date="2019-07-30T16:31:00Z">
              <w:tcPr>
                <w:tcW w:w="897" w:type="dxa"/>
                <w:vMerge w:val="restart"/>
                <w:textDirection w:val="btLr"/>
              </w:tcPr>
            </w:tcPrChange>
          </w:tcPr>
          <w:p w14:paraId="7BF2C74A" w14:textId="77777777" w:rsidR="00767691" w:rsidRDefault="00767691" w:rsidP="00767691">
            <w:pPr>
              <w:jc w:val="center"/>
            </w:pPr>
            <w:r w:rsidRPr="000456B4">
              <w:rPr>
                <w:b/>
                <w:sz w:val="18"/>
                <w:szCs w:val="18"/>
              </w:rPr>
              <w:t>Colour properties</w:t>
            </w:r>
          </w:p>
        </w:tc>
        <w:tc>
          <w:tcPr>
            <w:tcW w:w="1896" w:type="dxa"/>
            <w:vAlign w:val="center"/>
            <w:tcPrChange w:id="911" w:author="Yasser Syed" w:date="2019-07-30T16:31:00Z">
              <w:tcPr>
                <w:tcW w:w="1896" w:type="dxa"/>
              </w:tcPr>
            </w:tcPrChange>
          </w:tcPr>
          <w:p w14:paraId="2BD4544D" w14:textId="77777777" w:rsidR="00767691" w:rsidRDefault="00767691">
            <w:pPr>
              <w:spacing w:before="0"/>
              <w:jc w:val="left"/>
              <w:pPrChange w:id="912" w:author="Yasser Syed" w:date="2019-07-30T16:31:00Z">
                <w:pPr/>
              </w:pPrChange>
            </w:pPr>
            <w:r w:rsidRPr="000456B4">
              <w:rPr>
                <w:sz w:val="18"/>
                <w:szCs w:val="18"/>
              </w:rPr>
              <w:t>Colour primaries</w:t>
            </w:r>
          </w:p>
        </w:tc>
        <w:tc>
          <w:tcPr>
            <w:tcW w:w="1522" w:type="dxa"/>
            <w:vAlign w:val="center"/>
            <w:tcPrChange w:id="913" w:author="Yasser Syed" w:date="2019-07-30T16:31:00Z">
              <w:tcPr>
                <w:tcW w:w="1245" w:type="dxa"/>
              </w:tcPr>
            </w:tcPrChange>
          </w:tcPr>
          <w:p w14:paraId="0BB2CF8A" w14:textId="77777777" w:rsidR="00767691" w:rsidRDefault="00767691">
            <w:pPr>
              <w:spacing w:before="0"/>
              <w:jc w:val="center"/>
              <w:pPrChange w:id="914" w:author="Yasser Syed" w:date="2019-07-30T16:06:00Z">
                <w:pPr/>
              </w:pPrChange>
            </w:pPr>
            <w:r w:rsidRPr="000456B4">
              <w:rPr>
                <w:sz w:val="18"/>
                <w:szCs w:val="18"/>
              </w:rPr>
              <w:t>BT.709</w:t>
            </w:r>
          </w:p>
        </w:tc>
        <w:tc>
          <w:tcPr>
            <w:tcW w:w="1350" w:type="dxa"/>
            <w:vAlign w:val="center"/>
            <w:tcPrChange w:id="915" w:author="Yasser Syed" w:date="2019-07-30T16:31:00Z">
              <w:tcPr>
                <w:tcW w:w="1245" w:type="dxa"/>
              </w:tcPr>
            </w:tcPrChange>
          </w:tcPr>
          <w:p w14:paraId="65D09222" w14:textId="77777777" w:rsidR="00767691" w:rsidRDefault="00767691">
            <w:pPr>
              <w:spacing w:before="0"/>
              <w:jc w:val="center"/>
              <w:pPrChange w:id="916" w:author="Yasser Syed" w:date="2019-07-30T16:06:00Z">
                <w:pPr/>
              </w:pPrChange>
            </w:pPr>
            <w:r w:rsidRPr="000456B4">
              <w:rPr>
                <w:sz w:val="18"/>
                <w:szCs w:val="18"/>
              </w:rPr>
              <w:t>BT.709</w:t>
            </w:r>
          </w:p>
        </w:tc>
        <w:tc>
          <w:tcPr>
            <w:tcW w:w="1350" w:type="dxa"/>
            <w:vAlign w:val="center"/>
            <w:tcPrChange w:id="917" w:author="Yasser Syed" w:date="2019-07-30T16:31:00Z">
              <w:tcPr>
                <w:tcW w:w="1557" w:type="dxa"/>
              </w:tcPr>
            </w:tcPrChange>
          </w:tcPr>
          <w:p w14:paraId="0D831A9D" w14:textId="77777777" w:rsidR="00767691" w:rsidRDefault="00767691">
            <w:pPr>
              <w:spacing w:before="0"/>
              <w:jc w:val="center"/>
              <w:pPrChange w:id="918" w:author="Yasser Syed" w:date="2019-07-30T16:06:00Z">
                <w:pPr/>
              </w:pPrChange>
            </w:pPr>
            <w:r w:rsidRPr="000456B4">
              <w:rPr>
                <w:sz w:val="18"/>
                <w:szCs w:val="18"/>
              </w:rPr>
              <w:t>BT.601</w:t>
            </w:r>
          </w:p>
        </w:tc>
        <w:tc>
          <w:tcPr>
            <w:tcW w:w="1355" w:type="dxa"/>
            <w:vAlign w:val="center"/>
            <w:tcPrChange w:id="919" w:author="Yasser Syed" w:date="2019-07-30T16:31:00Z">
              <w:tcPr>
                <w:tcW w:w="1530" w:type="dxa"/>
              </w:tcPr>
            </w:tcPrChange>
          </w:tcPr>
          <w:p w14:paraId="79A0C0F7" w14:textId="77777777" w:rsidR="00767691" w:rsidRDefault="00767691">
            <w:pPr>
              <w:spacing w:before="0"/>
              <w:jc w:val="center"/>
              <w:pPrChange w:id="920" w:author="Yasser Syed" w:date="2019-07-30T16:06:00Z">
                <w:pPr/>
              </w:pPrChange>
            </w:pPr>
            <w:r w:rsidRPr="000456B4">
              <w:rPr>
                <w:sz w:val="18"/>
                <w:szCs w:val="18"/>
              </w:rPr>
              <w:t>BT.601</w:t>
            </w:r>
          </w:p>
        </w:tc>
      </w:tr>
      <w:tr w:rsidR="00767691" w14:paraId="4A5699C6" w14:textId="77777777" w:rsidTr="00E765A4">
        <w:trPr>
          <w:trHeight w:val="269"/>
          <w:jc w:val="center"/>
          <w:trPrChange w:id="921" w:author="Yasser Syed" w:date="2019-07-30T16:31:00Z">
            <w:trPr>
              <w:jc w:val="center"/>
            </w:trPr>
          </w:trPrChange>
        </w:trPr>
        <w:tc>
          <w:tcPr>
            <w:tcW w:w="897" w:type="dxa"/>
            <w:vMerge/>
            <w:tcPrChange w:id="922" w:author="Yasser Syed" w:date="2019-07-30T16:31:00Z">
              <w:tcPr>
                <w:tcW w:w="897" w:type="dxa"/>
                <w:vMerge/>
              </w:tcPr>
            </w:tcPrChange>
          </w:tcPr>
          <w:p w14:paraId="522CA2F4" w14:textId="77777777" w:rsidR="00767691" w:rsidRDefault="00767691" w:rsidP="00767691">
            <w:pPr>
              <w:jc w:val="center"/>
            </w:pPr>
          </w:p>
        </w:tc>
        <w:tc>
          <w:tcPr>
            <w:tcW w:w="1896" w:type="dxa"/>
            <w:vAlign w:val="center"/>
            <w:tcPrChange w:id="923" w:author="Yasser Syed" w:date="2019-07-30T16:31:00Z">
              <w:tcPr>
                <w:tcW w:w="1896" w:type="dxa"/>
              </w:tcPr>
            </w:tcPrChange>
          </w:tcPr>
          <w:p w14:paraId="15745963" w14:textId="77777777" w:rsidR="00767691" w:rsidRDefault="00767691">
            <w:pPr>
              <w:spacing w:before="0"/>
              <w:jc w:val="left"/>
              <w:pPrChange w:id="924" w:author="Yasser Syed" w:date="2019-07-30T16:31:00Z">
                <w:pPr/>
              </w:pPrChange>
            </w:pPr>
            <w:r w:rsidRPr="000456B4">
              <w:rPr>
                <w:sz w:val="18"/>
                <w:szCs w:val="18"/>
              </w:rPr>
              <w:t>Transfer characteristics</w:t>
            </w:r>
          </w:p>
        </w:tc>
        <w:tc>
          <w:tcPr>
            <w:tcW w:w="1522" w:type="dxa"/>
            <w:vAlign w:val="center"/>
            <w:tcPrChange w:id="925" w:author="Yasser Syed" w:date="2019-07-30T16:31:00Z">
              <w:tcPr>
                <w:tcW w:w="1245" w:type="dxa"/>
              </w:tcPr>
            </w:tcPrChange>
          </w:tcPr>
          <w:p w14:paraId="2B95F046" w14:textId="77777777" w:rsidR="00767691" w:rsidRDefault="00767691">
            <w:pPr>
              <w:spacing w:before="0"/>
              <w:jc w:val="center"/>
              <w:pPrChange w:id="926" w:author="Yasser Syed" w:date="2019-07-30T16:06:00Z">
                <w:pPr/>
              </w:pPrChange>
            </w:pPr>
            <w:r w:rsidRPr="000456B4">
              <w:rPr>
                <w:sz w:val="18"/>
                <w:szCs w:val="18"/>
              </w:rPr>
              <w:t>BT.709</w:t>
            </w:r>
          </w:p>
        </w:tc>
        <w:tc>
          <w:tcPr>
            <w:tcW w:w="1350" w:type="dxa"/>
            <w:vAlign w:val="center"/>
            <w:tcPrChange w:id="927" w:author="Yasser Syed" w:date="2019-07-30T16:31:00Z">
              <w:tcPr>
                <w:tcW w:w="1245" w:type="dxa"/>
              </w:tcPr>
            </w:tcPrChange>
          </w:tcPr>
          <w:p w14:paraId="322F87F2" w14:textId="77777777" w:rsidR="00767691" w:rsidRDefault="00767691">
            <w:pPr>
              <w:spacing w:before="0"/>
              <w:jc w:val="center"/>
              <w:pPrChange w:id="928" w:author="Yasser Syed" w:date="2019-07-30T16:06:00Z">
                <w:pPr/>
              </w:pPrChange>
            </w:pPr>
            <w:r w:rsidRPr="000456B4">
              <w:rPr>
                <w:sz w:val="18"/>
                <w:szCs w:val="18"/>
              </w:rPr>
              <w:t>BT.709</w:t>
            </w:r>
          </w:p>
        </w:tc>
        <w:tc>
          <w:tcPr>
            <w:tcW w:w="1350" w:type="dxa"/>
            <w:vAlign w:val="center"/>
            <w:tcPrChange w:id="929" w:author="Yasser Syed" w:date="2019-07-30T16:31:00Z">
              <w:tcPr>
                <w:tcW w:w="1557" w:type="dxa"/>
              </w:tcPr>
            </w:tcPrChange>
          </w:tcPr>
          <w:p w14:paraId="647F1293" w14:textId="77777777" w:rsidR="00767691" w:rsidRDefault="00767691">
            <w:pPr>
              <w:spacing w:before="0"/>
              <w:jc w:val="center"/>
              <w:pPrChange w:id="930" w:author="Yasser Syed" w:date="2019-07-30T16:06:00Z">
                <w:pPr/>
              </w:pPrChange>
            </w:pPr>
            <w:r w:rsidRPr="000456B4">
              <w:rPr>
                <w:sz w:val="18"/>
                <w:szCs w:val="18"/>
              </w:rPr>
              <w:t>BT.709</w:t>
            </w:r>
          </w:p>
        </w:tc>
        <w:tc>
          <w:tcPr>
            <w:tcW w:w="1355" w:type="dxa"/>
            <w:vAlign w:val="center"/>
            <w:tcPrChange w:id="931" w:author="Yasser Syed" w:date="2019-07-30T16:31:00Z">
              <w:tcPr>
                <w:tcW w:w="1530" w:type="dxa"/>
              </w:tcPr>
            </w:tcPrChange>
          </w:tcPr>
          <w:p w14:paraId="79F86C10" w14:textId="77777777" w:rsidR="00767691" w:rsidRDefault="00767691">
            <w:pPr>
              <w:spacing w:before="0"/>
              <w:jc w:val="center"/>
              <w:pPrChange w:id="932" w:author="Yasser Syed" w:date="2019-07-30T16:06:00Z">
                <w:pPr/>
              </w:pPrChange>
            </w:pPr>
            <w:r w:rsidRPr="000456B4">
              <w:rPr>
                <w:sz w:val="18"/>
                <w:szCs w:val="18"/>
              </w:rPr>
              <w:t>BT.709</w:t>
            </w:r>
          </w:p>
        </w:tc>
      </w:tr>
      <w:tr w:rsidR="00767691" w14:paraId="0F660639" w14:textId="77777777" w:rsidTr="00E765A4">
        <w:trPr>
          <w:trHeight w:val="242"/>
          <w:jc w:val="center"/>
          <w:trPrChange w:id="933" w:author="Yasser Syed" w:date="2019-07-30T16:31:00Z">
            <w:trPr>
              <w:jc w:val="center"/>
            </w:trPr>
          </w:trPrChange>
        </w:trPr>
        <w:tc>
          <w:tcPr>
            <w:tcW w:w="897" w:type="dxa"/>
            <w:vMerge/>
            <w:tcPrChange w:id="934" w:author="Yasser Syed" w:date="2019-07-30T16:31:00Z">
              <w:tcPr>
                <w:tcW w:w="897" w:type="dxa"/>
                <w:vMerge/>
              </w:tcPr>
            </w:tcPrChange>
          </w:tcPr>
          <w:p w14:paraId="7756136C" w14:textId="77777777" w:rsidR="00767691" w:rsidRDefault="00767691" w:rsidP="00767691">
            <w:pPr>
              <w:jc w:val="center"/>
            </w:pPr>
          </w:p>
        </w:tc>
        <w:tc>
          <w:tcPr>
            <w:tcW w:w="1896" w:type="dxa"/>
            <w:vAlign w:val="center"/>
            <w:tcPrChange w:id="935" w:author="Yasser Syed" w:date="2019-07-30T16:31:00Z">
              <w:tcPr>
                <w:tcW w:w="1896" w:type="dxa"/>
              </w:tcPr>
            </w:tcPrChange>
          </w:tcPr>
          <w:p w14:paraId="3C3415EA" w14:textId="77777777" w:rsidR="00767691" w:rsidRDefault="00767691">
            <w:pPr>
              <w:spacing w:before="0"/>
              <w:jc w:val="left"/>
              <w:pPrChange w:id="936" w:author="Yasser Syed" w:date="2019-07-30T16:31:00Z">
                <w:pPr/>
              </w:pPrChange>
            </w:pPr>
            <w:r w:rsidRPr="000456B4">
              <w:rPr>
                <w:sz w:val="18"/>
                <w:szCs w:val="18"/>
              </w:rPr>
              <w:t>Colour representation</w:t>
            </w:r>
          </w:p>
        </w:tc>
        <w:tc>
          <w:tcPr>
            <w:tcW w:w="1522" w:type="dxa"/>
            <w:vAlign w:val="center"/>
            <w:tcPrChange w:id="937" w:author="Yasser Syed" w:date="2019-07-30T16:31:00Z">
              <w:tcPr>
                <w:tcW w:w="1245" w:type="dxa"/>
              </w:tcPr>
            </w:tcPrChange>
          </w:tcPr>
          <w:p w14:paraId="35397944" w14:textId="77777777" w:rsidR="00767691" w:rsidRDefault="00767691">
            <w:pPr>
              <w:spacing w:before="0"/>
              <w:jc w:val="center"/>
              <w:pPrChange w:id="938" w:author="Yasser Syed" w:date="2019-07-30T16:06:00Z">
                <w:pPr/>
              </w:pPrChange>
            </w:pPr>
            <w:r w:rsidRPr="00DC62C9">
              <w:rPr>
                <w:sz w:val="18"/>
                <w:szCs w:val="18"/>
              </w:rPr>
              <w:t>Y′CbCr</w:t>
            </w:r>
          </w:p>
        </w:tc>
        <w:tc>
          <w:tcPr>
            <w:tcW w:w="1350" w:type="dxa"/>
            <w:vAlign w:val="center"/>
            <w:tcPrChange w:id="939" w:author="Yasser Syed" w:date="2019-07-30T16:31:00Z">
              <w:tcPr>
                <w:tcW w:w="1245" w:type="dxa"/>
              </w:tcPr>
            </w:tcPrChange>
          </w:tcPr>
          <w:p w14:paraId="78EDF593" w14:textId="77777777" w:rsidR="00767691" w:rsidRDefault="00767691">
            <w:pPr>
              <w:spacing w:before="0"/>
              <w:jc w:val="center"/>
              <w:pPrChange w:id="940" w:author="Yasser Syed" w:date="2019-07-30T16:06:00Z">
                <w:pPr/>
              </w:pPrChange>
            </w:pPr>
            <w:r w:rsidRPr="000456B4">
              <w:rPr>
                <w:sz w:val="18"/>
                <w:szCs w:val="18"/>
              </w:rPr>
              <w:t>R′G′B′</w:t>
            </w:r>
          </w:p>
        </w:tc>
        <w:tc>
          <w:tcPr>
            <w:tcW w:w="1350" w:type="dxa"/>
            <w:vAlign w:val="center"/>
            <w:tcPrChange w:id="941" w:author="Yasser Syed" w:date="2019-07-30T16:31:00Z">
              <w:tcPr>
                <w:tcW w:w="1557" w:type="dxa"/>
              </w:tcPr>
            </w:tcPrChange>
          </w:tcPr>
          <w:p w14:paraId="5BF2FA5E" w14:textId="77777777" w:rsidR="00767691" w:rsidRDefault="00767691">
            <w:pPr>
              <w:spacing w:before="0"/>
              <w:jc w:val="center"/>
              <w:pPrChange w:id="942" w:author="Yasser Syed" w:date="2019-07-30T16:06:00Z">
                <w:pPr/>
              </w:pPrChange>
            </w:pPr>
            <w:r w:rsidRPr="00DC62C9">
              <w:rPr>
                <w:sz w:val="18"/>
                <w:szCs w:val="18"/>
              </w:rPr>
              <w:t>Y′CbCr</w:t>
            </w:r>
          </w:p>
        </w:tc>
        <w:tc>
          <w:tcPr>
            <w:tcW w:w="1355" w:type="dxa"/>
            <w:vAlign w:val="center"/>
            <w:tcPrChange w:id="943" w:author="Yasser Syed" w:date="2019-07-30T16:31:00Z">
              <w:tcPr>
                <w:tcW w:w="1530" w:type="dxa"/>
              </w:tcPr>
            </w:tcPrChange>
          </w:tcPr>
          <w:p w14:paraId="137BCCA1" w14:textId="77777777" w:rsidR="00767691" w:rsidRDefault="00767691">
            <w:pPr>
              <w:spacing w:before="0"/>
              <w:jc w:val="center"/>
              <w:pPrChange w:id="944" w:author="Yasser Syed" w:date="2019-07-30T16:06:00Z">
                <w:pPr/>
              </w:pPrChange>
            </w:pPr>
            <w:r w:rsidRPr="00DC62C9">
              <w:rPr>
                <w:sz w:val="18"/>
                <w:szCs w:val="18"/>
              </w:rPr>
              <w:t>Y′CbCr</w:t>
            </w:r>
          </w:p>
        </w:tc>
      </w:tr>
      <w:tr w:rsidR="00767691" w14:paraId="239C6DED" w14:textId="77777777" w:rsidTr="00E765A4">
        <w:trPr>
          <w:jc w:val="center"/>
          <w:trPrChange w:id="945" w:author="Yasser Syed" w:date="2019-07-30T16:31:00Z">
            <w:trPr>
              <w:jc w:val="center"/>
            </w:trPr>
          </w:trPrChange>
        </w:trPr>
        <w:tc>
          <w:tcPr>
            <w:tcW w:w="897" w:type="dxa"/>
            <w:vMerge w:val="restart"/>
            <w:textDirection w:val="btLr"/>
            <w:tcPrChange w:id="946" w:author="Yasser Syed" w:date="2019-07-30T16:31:00Z">
              <w:tcPr>
                <w:tcW w:w="897" w:type="dxa"/>
                <w:vMerge w:val="restart"/>
                <w:textDirection w:val="btLr"/>
              </w:tcPr>
            </w:tcPrChange>
          </w:tcPr>
          <w:p w14:paraId="580961FE" w14:textId="77777777" w:rsidR="00767691" w:rsidRDefault="00767691" w:rsidP="00767691">
            <w:pPr>
              <w:jc w:val="center"/>
            </w:pPr>
            <w:r w:rsidRPr="000456B4">
              <w:rPr>
                <w:b/>
                <w:sz w:val="18"/>
                <w:szCs w:val="18"/>
              </w:rPr>
              <w:t>Other</w:t>
            </w:r>
          </w:p>
        </w:tc>
        <w:tc>
          <w:tcPr>
            <w:tcW w:w="1896" w:type="dxa"/>
            <w:vAlign w:val="center"/>
            <w:tcPrChange w:id="947" w:author="Yasser Syed" w:date="2019-07-30T16:31:00Z">
              <w:tcPr>
                <w:tcW w:w="1896" w:type="dxa"/>
              </w:tcPr>
            </w:tcPrChange>
          </w:tcPr>
          <w:p w14:paraId="7B012A55" w14:textId="77777777" w:rsidR="00767691" w:rsidRDefault="00767691">
            <w:pPr>
              <w:spacing w:before="0"/>
              <w:jc w:val="left"/>
              <w:pPrChange w:id="948" w:author="Yasser Syed" w:date="2019-07-30T16:31:00Z">
                <w:pPr/>
              </w:pPrChange>
            </w:pPr>
            <w:r w:rsidRPr="000456B4">
              <w:rPr>
                <w:sz w:val="18"/>
                <w:szCs w:val="18"/>
              </w:rPr>
              <w:t>Full/narrow range</w:t>
            </w:r>
          </w:p>
        </w:tc>
        <w:tc>
          <w:tcPr>
            <w:tcW w:w="1522" w:type="dxa"/>
            <w:vAlign w:val="center"/>
            <w:tcPrChange w:id="949" w:author="Yasser Syed" w:date="2019-07-30T16:31:00Z">
              <w:tcPr>
                <w:tcW w:w="1245" w:type="dxa"/>
              </w:tcPr>
            </w:tcPrChange>
          </w:tcPr>
          <w:p w14:paraId="76C1EFA5" w14:textId="77777777" w:rsidR="00767691" w:rsidRDefault="00767691">
            <w:pPr>
              <w:spacing w:before="0"/>
              <w:jc w:val="center"/>
              <w:pPrChange w:id="950" w:author="Yasser Syed" w:date="2019-07-30T16:06:00Z">
                <w:pPr/>
              </w:pPrChange>
            </w:pPr>
            <w:r w:rsidRPr="000456B4">
              <w:rPr>
                <w:sz w:val="18"/>
                <w:szCs w:val="18"/>
              </w:rPr>
              <w:t>Narrow</w:t>
            </w:r>
          </w:p>
        </w:tc>
        <w:tc>
          <w:tcPr>
            <w:tcW w:w="1350" w:type="dxa"/>
            <w:vAlign w:val="center"/>
            <w:tcPrChange w:id="951" w:author="Yasser Syed" w:date="2019-07-30T16:31:00Z">
              <w:tcPr>
                <w:tcW w:w="1245" w:type="dxa"/>
              </w:tcPr>
            </w:tcPrChange>
          </w:tcPr>
          <w:p w14:paraId="09137505" w14:textId="77777777" w:rsidR="00767691" w:rsidRDefault="00767691">
            <w:pPr>
              <w:spacing w:before="0"/>
              <w:jc w:val="center"/>
              <w:pPrChange w:id="952" w:author="Yasser Syed" w:date="2019-07-30T16:06:00Z">
                <w:pPr/>
              </w:pPrChange>
            </w:pPr>
            <w:r w:rsidRPr="000456B4">
              <w:rPr>
                <w:sz w:val="18"/>
                <w:szCs w:val="18"/>
              </w:rPr>
              <w:t>Narrow</w:t>
            </w:r>
          </w:p>
        </w:tc>
        <w:tc>
          <w:tcPr>
            <w:tcW w:w="1350" w:type="dxa"/>
            <w:vAlign w:val="center"/>
            <w:tcPrChange w:id="953" w:author="Yasser Syed" w:date="2019-07-30T16:31:00Z">
              <w:tcPr>
                <w:tcW w:w="1557" w:type="dxa"/>
              </w:tcPr>
            </w:tcPrChange>
          </w:tcPr>
          <w:p w14:paraId="4A7CFFD5" w14:textId="77777777" w:rsidR="00767691" w:rsidRDefault="00767691">
            <w:pPr>
              <w:spacing w:before="0"/>
              <w:jc w:val="center"/>
              <w:pPrChange w:id="954" w:author="Yasser Syed" w:date="2019-07-30T16:06:00Z">
                <w:pPr/>
              </w:pPrChange>
            </w:pPr>
            <w:r w:rsidRPr="000456B4">
              <w:rPr>
                <w:sz w:val="18"/>
                <w:szCs w:val="18"/>
              </w:rPr>
              <w:t>Narrow</w:t>
            </w:r>
          </w:p>
        </w:tc>
        <w:tc>
          <w:tcPr>
            <w:tcW w:w="1355" w:type="dxa"/>
            <w:vAlign w:val="center"/>
            <w:tcPrChange w:id="955" w:author="Yasser Syed" w:date="2019-07-30T16:31:00Z">
              <w:tcPr>
                <w:tcW w:w="1530" w:type="dxa"/>
              </w:tcPr>
            </w:tcPrChange>
          </w:tcPr>
          <w:p w14:paraId="386F5F01" w14:textId="77777777" w:rsidR="00767691" w:rsidRDefault="00767691">
            <w:pPr>
              <w:spacing w:before="0"/>
              <w:jc w:val="center"/>
              <w:pPrChange w:id="956" w:author="Yasser Syed" w:date="2019-07-30T16:06:00Z">
                <w:pPr/>
              </w:pPrChange>
            </w:pPr>
            <w:r w:rsidRPr="000456B4">
              <w:rPr>
                <w:sz w:val="18"/>
                <w:szCs w:val="18"/>
              </w:rPr>
              <w:t>Narrow</w:t>
            </w:r>
          </w:p>
        </w:tc>
      </w:tr>
      <w:tr w:rsidR="00767691" w14:paraId="3AE02683" w14:textId="77777777" w:rsidTr="00E765A4">
        <w:trPr>
          <w:jc w:val="center"/>
          <w:trPrChange w:id="957" w:author="Yasser Syed" w:date="2019-07-30T16:31:00Z">
            <w:trPr>
              <w:jc w:val="center"/>
            </w:trPr>
          </w:trPrChange>
        </w:trPr>
        <w:tc>
          <w:tcPr>
            <w:tcW w:w="897" w:type="dxa"/>
            <w:vMerge/>
            <w:textDirection w:val="btLr"/>
            <w:tcPrChange w:id="958" w:author="Yasser Syed" w:date="2019-07-30T16:31:00Z">
              <w:tcPr>
                <w:tcW w:w="897" w:type="dxa"/>
                <w:vMerge/>
                <w:textDirection w:val="btLr"/>
              </w:tcPr>
            </w:tcPrChange>
          </w:tcPr>
          <w:p w14:paraId="4331D84B" w14:textId="77777777" w:rsidR="00767691" w:rsidRDefault="00767691" w:rsidP="00767691">
            <w:pPr>
              <w:jc w:val="center"/>
            </w:pPr>
          </w:p>
        </w:tc>
        <w:tc>
          <w:tcPr>
            <w:tcW w:w="1896" w:type="dxa"/>
            <w:vAlign w:val="center"/>
            <w:tcPrChange w:id="959" w:author="Yasser Syed" w:date="2019-07-30T16:31:00Z">
              <w:tcPr>
                <w:tcW w:w="1896" w:type="dxa"/>
              </w:tcPr>
            </w:tcPrChange>
          </w:tcPr>
          <w:p w14:paraId="6A437BC0" w14:textId="77777777" w:rsidR="00767691" w:rsidRDefault="00767691">
            <w:pPr>
              <w:spacing w:before="0"/>
              <w:jc w:val="left"/>
              <w:pPrChange w:id="960" w:author="Yasser Syed" w:date="2019-07-30T16:31:00Z">
                <w:pPr/>
              </w:pPrChange>
            </w:pPr>
            <w:r w:rsidRPr="000456B4">
              <w:rPr>
                <w:sz w:val="18"/>
                <w:szCs w:val="18"/>
              </w:rPr>
              <w:t xml:space="preserve">4:2:0 chroma sample </w:t>
            </w:r>
            <w:r>
              <w:rPr>
                <w:sz w:val="18"/>
                <w:szCs w:val="18"/>
              </w:rPr>
              <w:t>location</w:t>
            </w:r>
            <w:r w:rsidRPr="000456B4">
              <w:rPr>
                <w:sz w:val="18"/>
                <w:szCs w:val="18"/>
              </w:rPr>
              <w:t xml:space="preserve"> alignment</w:t>
            </w:r>
          </w:p>
        </w:tc>
        <w:tc>
          <w:tcPr>
            <w:tcW w:w="1522" w:type="dxa"/>
            <w:vAlign w:val="center"/>
            <w:tcPrChange w:id="961" w:author="Yasser Syed" w:date="2019-07-30T16:31:00Z">
              <w:tcPr>
                <w:tcW w:w="1245" w:type="dxa"/>
              </w:tcPr>
            </w:tcPrChange>
          </w:tcPr>
          <w:p w14:paraId="39EF7208" w14:textId="77777777" w:rsidR="00767691" w:rsidRDefault="00767691">
            <w:pPr>
              <w:spacing w:before="0"/>
              <w:jc w:val="center"/>
              <w:pPrChange w:id="962" w:author="Yasser Syed" w:date="2019-07-30T16:06:00Z">
                <w:pPr/>
              </w:pPrChange>
            </w:pPr>
            <w:r w:rsidRPr="000456B4">
              <w:rPr>
                <w:sz w:val="18"/>
                <w:szCs w:val="18"/>
              </w:rPr>
              <w:t>Interstitial</w:t>
            </w:r>
          </w:p>
        </w:tc>
        <w:tc>
          <w:tcPr>
            <w:tcW w:w="1350" w:type="dxa"/>
            <w:vAlign w:val="center"/>
            <w:tcPrChange w:id="963" w:author="Yasser Syed" w:date="2019-07-30T16:31:00Z">
              <w:tcPr>
                <w:tcW w:w="1245" w:type="dxa"/>
              </w:tcPr>
            </w:tcPrChange>
          </w:tcPr>
          <w:p w14:paraId="31F66B5B" w14:textId="77777777" w:rsidR="00767691" w:rsidRDefault="00767691">
            <w:pPr>
              <w:spacing w:before="0"/>
              <w:jc w:val="center"/>
              <w:pPrChange w:id="964" w:author="Yasser Syed" w:date="2019-07-30T16:06:00Z">
                <w:pPr/>
              </w:pPrChange>
            </w:pPr>
            <w:r>
              <w:rPr>
                <w:sz w:val="18"/>
                <w:szCs w:val="18"/>
              </w:rPr>
              <w:t>N/A</w:t>
            </w:r>
          </w:p>
        </w:tc>
        <w:tc>
          <w:tcPr>
            <w:tcW w:w="1350" w:type="dxa"/>
            <w:vAlign w:val="center"/>
            <w:tcPrChange w:id="965" w:author="Yasser Syed" w:date="2019-07-30T16:31:00Z">
              <w:tcPr>
                <w:tcW w:w="1557" w:type="dxa"/>
              </w:tcPr>
            </w:tcPrChange>
          </w:tcPr>
          <w:p w14:paraId="558162B7" w14:textId="77777777" w:rsidR="00767691" w:rsidRDefault="00767691">
            <w:pPr>
              <w:spacing w:before="0"/>
              <w:jc w:val="center"/>
              <w:pPrChange w:id="966" w:author="Yasser Syed" w:date="2019-07-30T16:06:00Z">
                <w:pPr/>
              </w:pPrChange>
            </w:pPr>
            <w:r w:rsidRPr="000456B4">
              <w:rPr>
                <w:sz w:val="18"/>
                <w:szCs w:val="18"/>
              </w:rPr>
              <w:t>Interstitial</w:t>
            </w:r>
          </w:p>
        </w:tc>
        <w:tc>
          <w:tcPr>
            <w:tcW w:w="1355" w:type="dxa"/>
            <w:vAlign w:val="center"/>
            <w:tcPrChange w:id="967" w:author="Yasser Syed" w:date="2019-07-30T16:31:00Z">
              <w:tcPr>
                <w:tcW w:w="1530" w:type="dxa"/>
              </w:tcPr>
            </w:tcPrChange>
          </w:tcPr>
          <w:p w14:paraId="5FB4EC75" w14:textId="77777777" w:rsidR="00767691" w:rsidRDefault="00767691">
            <w:pPr>
              <w:spacing w:before="0"/>
              <w:jc w:val="center"/>
              <w:pPrChange w:id="968" w:author="Yasser Syed" w:date="2019-07-30T16:06:00Z">
                <w:pPr/>
              </w:pPrChange>
            </w:pPr>
            <w:r w:rsidRPr="000456B4">
              <w:rPr>
                <w:sz w:val="18"/>
                <w:szCs w:val="18"/>
              </w:rPr>
              <w:t>Interstitial</w:t>
            </w:r>
          </w:p>
        </w:tc>
      </w:tr>
      <w:tr w:rsidR="00767691" w14:paraId="115C733F" w14:textId="77777777" w:rsidTr="00E765A4">
        <w:trPr>
          <w:trHeight w:val="278"/>
          <w:jc w:val="center"/>
          <w:trPrChange w:id="969" w:author="Yasser Syed" w:date="2019-07-30T16:31:00Z">
            <w:trPr>
              <w:trHeight w:val="480"/>
              <w:jc w:val="center"/>
            </w:trPr>
          </w:trPrChange>
        </w:trPr>
        <w:tc>
          <w:tcPr>
            <w:tcW w:w="897" w:type="dxa"/>
            <w:vMerge w:val="restart"/>
            <w:textDirection w:val="btLr"/>
            <w:tcPrChange w:id="970" w:author="Yasser Syed" w:date="2019-07-30T16:31:00Z">
              <w:tcPr>
                <w:tcW w:w="897" w:type="dxa"/>
                <w:vMerge w:val="restart"/>
                <w:textDirection w:val="btLr"/>
              </w:tcPr>
            </w:tcPrChange>
          </w:tcPr>
          <w:p w14:paraId="4432398B" w14:textId="3590059D" w:rsidR="00767691" w:rsidRDefault="00767691" w:rsidP="00767691">
            <w:pPr>
              <w:jc w:val="center"/>
            </w:pPr>
            <w:r w:rsidRPr="000456B4">
              <w:rPr>
                <w:b/>
                <w:sz w:val="18"/>
                <w:szCs w:val="18"/>
              </w:rPr>
              <w:t>CICP parameters</w:t>
            </w:r>
            <w:r>
              <w:rPr>
                <w:b/>
                <w:sz w:val="18"/>
                <w:szCs w:val="18"/>
              </w:rPr>
              <w:br/>
            </w:r>
            <w:r w:rsidRPr="00120342">
              <w:rPr>
                <w:b/>
                <w:sz w:val="18"/>
                <w:szCs w:val="18"/>
              </w:rPr>
              <w:t>Rec. ITU-T H.273 | ISO/IEC 230</w:t>
            </w:r>
            <w:ins w:id="971" w:author="Yasser Syed" w:date="2019-07-07T09:57:00Z">
              <w:r w:rsidR="00273696">
                <w:rPr>
                  <w:b/>
                  <w:sz w:val="18"/>
                  <w:szCs w:val="18"/>
                </w:rPr>
                <w:t>91</w:t>
              </w:r>
            </w:ins>
            <w:del w:id="972" w:author="Yasser Syed" w:date="2019-07-07T09:57:00Z">
              <w:r w:rsidRPr="00120342" w:rsidDel="00273696">
                <w:rPr>
                  <w:b/>
                  <w:sz w:val="18"/>
                  <w:szCs w:val="18"/>
                </w:rPr>
                <w:delText>01</w:delText>
              </w:r>
            </w:del>
            <w:r w:rsidRPr="00120342">
              <w:rPr>
                <w:b/>
                <w:sz w:val="18"/>
                <w:szCs w:val="18"/>
              </w:rPr>
              <w:t>-</w:t>
            </w:r>
            <w:ins w:id="973" w:author="Yasser Syed" w:date="2019-07-07T09:57:00Z">
              <w:r w:rsidR="00273696">
                <w:rPr>
                  <w:b/>
                  <w:sz w:val="18"/>
                  <w:szCs w:val="18"/>
                </w:rPr>
                <w:t>2</w:t>
              </w:r>
            </w:ins>
            <w:del w:id="974" w:author="Yasser Syed" w:date="2019-07-07T09:57:00Z">
              <w:r w:rsidRPr="00120342" w:rsidDel="00273696">
                <w:rPr>
                  <w:b/>
                  <w:sz w:val="18"/>
                  <w:szCs w:val="18"/>
                </w:rPr>
                <w:delText>8</w:delText>
              </w:r>
            </w:del>
          </w:p>
        </w:tc>
        <w:tc>
          <w:tcPr>
            <w:tcW w:w="1896" w:type="dxa"/>
            <w:vAlign w:val="center"/>
            <w:tcPrChange w:id="975" w:author="Yasser Syed" w:date="2019-07-30T16:31:00Z">
              <w:tcPr>
                <w:tcW w:w="1896" w:type="dxa"/>
              </w:tcPr>
            </w:tcPrChange>
          </w:tcPr>
          <w:p w14:paraId="55D66E0D" w14:textId="77777777" w:rsidR="00767691" w:rsidRDefault="00767691">
            <w:pPr>
              <w:spacing w:before="0"/>
              <w:jc w:val="left"/>
              <w:pPrChange w:id="976" w:author="Yasser Syed" w:date="2019-07-30T16:31:00Z">
                <w:pPr/>
              </w:pPrChange>
            </w:pPr>
            <w:r w:rsidRPr="000456B4">
              <w:rPr>
                <w:sz w:val="18"/>
                <w:szCs w:val="18"/>
              </w:rPr>
              <w:t>ColourPrimaries</w:t>
            </w:r>
          </w:p>
        </w:tc>
        <w:tc>
          <w:tcPr>
            <w:tcW w:w="1522" w:type="dxa"/>
            <w:vAlign w:val="center"/>
            <w:tcPrChange w:id="977" w:author="Yasser Syed" w:date="2019-07-30T16:31:00Z">
              <w:tcPr>
                <w:tcW w:w="1245" w:type="dxa"/>
              </w:tcPr>
            </w:tcPrChange>
          </w:tcPr>
          <w:p w14:paraId="1E48B96C" w14:textId="77777777" w:rsidR="00767691" w:rsidRDefault="00767691">
            <w:pPr>
              <w:spacing w:before="0"/>
              <w:jc w:val="center"/>
              <w:pPrChange w:id="978" w:author="Yasser Syed" w:date="2019-07-30T16:06:00Z">
                <w:pPr/>
              </w:pPrChange>
            </w:pPr>
            <w:r w:rsidRPr="000456B4">
              <w:rPr>
                <w:sz w:val="18"/>
                <w:szCs w:val="18"/>
              </w:rPr>
              <w:t>1</w:t>
            </w:r>
          </w:p>
        </w:tc>
        <w:tc>
          <w:tcPr>
            <w:tcW w:w="1350" w:type="dxa"/>
            <w:vAlign w:val="center"/>
            <w:tcPrChange w:id="979" w:author="Yasser Syed" w:date="2019-07-30T16:31:00Z">
              <w:tcPr>
                <w:tcW w:w="1245" w:type="dxa"/>
              </w:tcPr>
            </w:tcPrChange>
          </w:tcPr>
          <w:p w14:paraId="66FE2FC3" w14:textId="77777777" w:rsidR="00767691" w:rsidRDefault="00767691">
            <w:pPr>
              <w:spacing w:before="0"/>
              <w:jc w:val="center"/>
              <w:pPrChange w:id="980" w:author="Yasser Syed" w:date="2019-07-30T16:06:00Z">
                <w:pPr/>
              </w:pPrChange>
            </w:pPr>
            <w:r w:rsidRPr="000456B4">
              <w:rPr>
                <w:sz w:val="18"/>
                <w:szCs w:val="18"/>
              </w:rPr>
              <w:t>1</w:t>
            </w:r>
          </w:p>
        </w:tc>
        <w:tc>
          <w:tcPr>
            <w:tcW w:w="1350" w:type="dxa"/>
            <w:vAlign w:val="center"/>
            <w:tcPrChange w:id="981" w:author="Yasser Syed" w:date="2019-07-30T16:31:00Z">
              <w:tcPr>
                <w:tcW w:w="1557" w:type="dxa"/>
              </w:tcPr>
            </w:tcPrChange>
          </w:tcPr>
          <w:p w14:paraId="407B2947" w14:textId="77777777" w:rsidR="00767691" w:rsidRDefault="00767691">
            <w:pPr>
              <w:spacing w:before="0"/>
              <w:jc w:val="center"/>
              <w:pPrChange w:id="982" w:author="Yasser Syed" w:date="2019-07-30T16:06:00Z">
                <w:pPr/>
              </w:pPrChange>
            </w:pPr>
            <w:r w:rsidRPr="000456B4">
              <w:rPr>
                <w:sz w:val="18"/>
                <w:szCs w:val="18"/>
              </w:rPr>
              <w:t>6</w:t>
            </w:r>
          </w:p>
        </w:tc>
        <w:tc>
          <w:tcPr>
            <w:tcW w:w="1355" w:type="dxa"/>
            <w:vAlign w:val="center"/>
            <w:tcPrChange w:id="983" w:author="Yasser Syed" w:date="2019-07-30T16:31:00Z">
              <w:tcPr>
                <w:tcW w:w="1530" w:type="dxa"/>
              </w:tcPr>
            </w:tcPrChange>
          </w:tcPr>
          <w:p w14:paraId="4FEB4FAD" w14:textId="77777777" w:rsidR="00767691" w:rsidRDefault="00767691">
            <w:pPr>
              <w:spacing w:before="0"/>
              <w:jc w:val="center"/>
              <w:pPrChange w:id="984" w:author="Yasser Syed" w:date="2019-07-30T16:06:00Z">
                <w:pPr/>
              </w:pPrChange>
            </w:pPr>
            <w:r w:rsidRPr="000456B4">
              <w:rPr>
                <w:sz w:val="18"/>
                <w:szCs w:val="18"/>
              </w:rPr>
              <w:t>5</w:t>
            </w:r>
          </w:p>
        </w:tc>
      </w:tr>
      <w:tr w:rsidR="00767691" w14:paraId="276801F0" w14:textId="77777777" w:rsidTr="00E765A4">
        <w:trPr>
          <w:jc w:val="center"/>
          <w:trPrChange w:id="985" w:author="Yasser Syed" w:date="2019-07-30T16:31:00Z">
            <w:trPr>
              <w:jc w:val="center"/>
            </w:trPr>
          </w:trPrChange>
        </w:trPr>
        <w:tc>
          <w:tcPr>
            <w:tcW w:w="897" w:type="dxa"/>
            <w:vMerge/>
            <w:tcPrChange w:id="986" w:author="Yasser Syed" w:date="2019-07-30T16:31:00Z">
              <w:tcPr>
                <w:tcW w:w="897" w:type="dxa"/>
                <w:vMerge/>
              </w:tcPr>
            </w:tcPrChange>
          </w:tcPr>
          <w:p w14:paraId="22BDF1BC" w14:textId="77777777" w:rsidR="00767691" w:rsidRDefault="00767691" w:rsidP="00767691">
            <w:pPr>
              <w:jc w:val="center"/>
            </w:pPr>
          </w:p>
        </w:tc>
        <w:tc>
          <w:tcPr>
            <w:tcW w:w="1896" w:type="dxa"/>
            <w:vAlign w:val="center"/>
            <w:tcPrChange w:id="987" w:author="Yasser Syed" w:date="2019-07-30T16:31:00Z">
              <w:tcPr>
                <w:tcW w:w="1896" w:type="dxa"/>
              </w:tcPr>
            </w:tcPrChange>
          </w:tcPr>
          <w:p w14:paraId="6BEF7576" w14:textId="77777777" w:rsidR="00767691" w:rsidRDefault="00767691">
            <w:pPr>
              <w:spacing w:before="0"/>
              <w:jc w:val="left"/>
              <w:pPrChange w:id="988" w:author="Yasser Syed" w:date="2019-07-30T16:31:00Z">
                <w:pPr/>
              </w:pPrChange>
            </w:pPr>
            <w:r w:rsidRPr="000456B4">
              <w:rPr>
                <w:sz w:val="18"/>
                <w:szCs w:val="18"/>
              </w:rPr>
              <w:t>TransferCharacteristics</w:t>
            </w:r>
          </w:p>
        </w:tc>
        <w:tc>
          <w:tcPr>
            <w:tcW w:w="1522" w:type="dxa"/>
            <w:vAlign w:val="center"/>
            <w:tcPrChange w:id="989" w:author="Yasser Syed" w:date="2019-07-30T16:31:00Z">
              <w:tcPr>
                <w:tcW w:w="1245" w:type="dxa"/>
              </w:tcPr>
            </w:tcPrChange>
          </w:tcPr>
          <w:p w14:paraId="5C7A2A99" w14:textId="77777777" w:rsidR="00767691" w:rsidRDefault="00767691">
            <w:pPr>
              <w:spacing w:before="0"/>
              <w:jc w:val="center"/>
              <w:pPrChange w:id="990" w:author="Yasser Syed" w:date="2019-07-30T16:06:00Z">
                <w:pPr/>
              </w:pPrChange>
            </w:pPr>
            <w:r w:rsidRPr="000456B4">
              <w:rPr>
                <w:sz w:val="18"/>
                <w:szCs w:val="18"/>
              </w:rPr>
              <w:t>1</w:t>
            </w:r>
          </w:p>
        </w:tc>
        <w:tc>
          <w:tcPr>
            <w:tcW w:w="1350" w:type="dxa"/>
            <w:vAlign w:val="center"/>
            <w:tcPrChange w:id="991" w:author="Yasser Syed" w:date="2019-07-30T16:31:00Z">
              <w:tcPr>
                <w:tcW w:w="1245" w:type="dxa"/>
              </w:tcPr>
            </w:tcPrChange>
          </w:tcPr>
          <w:p w14:paraId="55C11DCD" w14:textId="77777777" w:rsidR="00767691" w:rsidRDefault="00767691">
            <w:pPr>
              <w:spacing w:before="0"/>
              <w:jc w:val="center"/>
              <w:pPrChange w:id="992" w:author="Yasser Syed" w:date="2019-07-30T16:06:00Z">
                <w:pPr/>
              </w:pPrChange>
            </w:pPr>
            <w:r w:rsidRPr="000456B4">
              <w:rPr>
                <w:sz w:val="18"/>
                <w:szCs w:val="18"/>
              </w:rPr>
              <w:t>1</w:t>
            </w:r>
          </w:p>
        </w:tc>
        <w:tc>
          <w:tcPr>
            <w:tcW w:w="1350" w:type="dxa"/>
            <w:vAlign w:val="center"/>
            <w:tcPrChange w:id="993" w:author="Yasser Syed" w:date="2019-07-30T16:31:00Z">
              <w:tcPr>
                <w:tcW w:w="1557" w:type="dxa"/>
              </w:tcPr>
            </w:tcPrChange>
          </w:tcPr>
          <w:p w14:paraId="6CA122BA" w14:textId="77777777" w:rsidR="00767691" w:rsidRDefault="00767691">
            <w:pPr>
              <w:spacing w:before="0"/>
              <w:jc w:val="center"/>
              <w:pPrChange w:id="994" w:author="Yasser Syed" w:date="2019-07-30T16:06:00Z">
                <w:pPr/>
              </w:pPrChange>
            </w:pPr>
            <w:r w:rsidRPr="000456B4">
              <w:rPr>
                <w:sz w:val="18"/>
                <w:szCs w:val="18"/>
              </w:rPr>
              <w:t>6</w:t>
            </w:r>
          </w:p>
        </w:tc>
        <w:tc>
          <w:tcPr>
            <w:tcW w:w="1355" w:type="dxa"/>
            <w:vAlign w:val="center"/>
            <w:tcPrChange w:id="995" w:author="Yasser Syed" w:date="2019-07-30T16:31:00Z">
              <w:tcPr>
                <w:tcW w:w="1530" w:type="dxa"/>
              </w:tcPr>
            </w:tcPrChange>
          </w:tcPr>
          <w:p w14:paraId="7CBE30ED" w14:textId="77777777" w:rsidR="00767691" w:rsidRDefault="00767691">
            <w:pPr>
              <w:spacing w:before="0"/>
              <w:jc w:val="center"/>
              <w:pPrChange w:id="996" w:author="Yasser Syed" w:date="2019-07-30T16:06:00Z">
                <w:pPr/>
              </w:pPrChange>
            </w:pPr>
            <w:r w:rsidRPr="000456B4">
              <w:rPr>
                <w:sz w:val="18"/>
                <w:szCs w:val="18"/>
              </w:rPr>
              <w:t>6</w:t>
            </w:r>
          </w:p>
        </w:tc>
      </w:tr>
      <w:tr w:rsidR="00767691" w14:paraId="7D94AAE1" w14:textId="77777777" w:rsidTr="00E765A4">
        <w:trPr>
          <w:jc w:val="center"/>
          <w:trPrChange w:id="997" w:author="Yasser Syed" w:date="2019-07-30T16:31:00Z">
            <w:trPr>
              <w:jc w:val="center"/>
            </w:trPr>
          </w:trPrChange>
        </w:trPr>
        <w:tc>
          <w:tcPr>
            <w:tcW w:w="897" w:type="dxa"/>
            <w:vMerge/>
            <w:tcPrChange w:id="998" w:author="Yasser Syed" w:date="2019-07-30T16:31:00Z">
              <w:tcPr>
                <w:tcW w:w="897" w:type="dxa"/>
                <w:vMerge/>
              </w:tcPr>
            </w:tcPrChange>
          </w:tcPr>
          <w:p w14:paraId="5C1F282E" w14:textId="77777777" w:rsidR="00767691" w:rsidRDefault="00767691" w:rsidP="00767691">
            <w:pPr>
              <w:jc w:val="center"/>
            </w:pPr>
          </w:p>
        </w:tc>
        <w:tc>
          <w:tcPr>
            <w:tcW w:w="1896" w:type="dxa"/>
            <w:vAlign w:val="center"/>
            <w:tcPrChange w:id="999" w:author="Yasser Syed" w:date="2019-07-30T16:31:00Z">
              <w:tcPr>
                <w:tcW w:w="1896" w:type="dxa"/>
              </w:tcPr>
            </w:tcPrChange>
          </w:tcPr>
          <w:p w14:paraId="32555E4E" w14:textId="77777777" w:rsidR="00767691" w:rsidRDefault="00767691">
            <w:pPr>
              <w:spacing w:before="0"/>
              <w:jc w:val="left"/>
              <w:pPrChange w:id="1000" w:author="Yasser Syed" w:date="2019-07-30T16:31:00Z">
                <w:pPr/>
              </w:pPrChange>
            </w:pPr>
            <w:r w:rsidRPr="000456B4">
              <w:rPr>
                <w:sz w:val="18"/>
                <w:szCs w:val="18"/>
              </w:rPr>
              <w:t>MatrixCoefficients</w:t>
            </w:r>
          </w:p>
        </w:tc>
        <w:tc>
          <w:tcPr>
            <w:tcW w:w="1522" w:type="dxa"/>
            <w:vAlign w:val="center"/>
            <w:tcPrChange w:id="1001" w:author="Yasser Syed" w:date="2019-07-30T16:31:00Z">
              <w:tcPr>
                <w:tcW w:w="1245" w:type="dxa"/>
              </w:tcPr>
            </w:tcPrChange>
          </w:tcPr>
          <w:p w14:paraId="100F97E7" w14:textId="77777777" w:rsidR="00767691" w:rsidRDefault="00767691">
            <w:pPr>
              <w:spacing w:before="0"/>
              <w:jc w:val="center"/>
              <w:pPrChange w:id="1002" w:author="Yasser Syed" w:date="2019-07-30T16:06:00Z">
                <w:pPr/>
              </w:pPrChange>
            </w:pPr>
            <w:r w:rsidRPr="000456B4">
              <w:rPr>
                <w:sz w:val="18"/>
                <w:szCs w:val="18"/>
              </w:rPr>
              <w:t>1</w:t>
            </w:r>
          </w:p>
        </w:tc>
        <w:tc>
          <w:tcPr>
            <w:tcW w:w="1350" w:type="dxa"/>
            <w:vAlign w:val="center"/>
            <w:tcPrChange w:id="1003" w:author="Yasser Syed" w:date="2019-07-30T16:31:00Z">
              <w:tcPr>
                <w:tcW w:w="1245" w:type="dxa"/>
              </w:tcPr>
            </w:tcPrChange>
          </w:tcPr>
          <w:p w14:paraId="414329EC" w14:textId="77777777" w:rsidR="00767691" w:rsidRDefault="00767691">
            <w:pPr>
              <w:spacing w:before="0"/>
              <w:jc w:val="center"/>
              <w:pPrChange w:id="1004" w:author="Yasser Syed" w:date="2019-07-30T16:06:00Z">
                <w:pPr/>
              </w:pPrChange>
            </w:pPr>
            <w:r w:rsidRPr="000456B4">
              <w:rPr>
                <w:sz w:val="18"/>
                <w:szCs w:val="18"/>
              </w:rPr>
              <w:t>0</w:t>
            </w:r>
          </w:p>
        </w:tc>
        <w:tc>
          <w:tcPr>
            <w:tcW w:w="1350" w:type="dxa"/>
            <w:vAlign w:val="center"/>
            <w:tcPrChange w:id="1005" w:author="Yasser Syed" w:date="2019-07-30T16:31:00Z">
              <w:tcPr>
                <w:tcW w:w="1557" w:type="dxa"/>
              </w:tcPr>
            </w:tcPrChange>
          </w:tcPr>
          <w:p w14:paraId="48AC14A1" w14:textId="77777777" w:rsidR="00767691" w:rsidRDefault="00767691">
            <w:pPr>
              <w:spacing w:before="0"/>
              <w:jc w:val="center"/>
              <w:pPrChange w:id="1006" w:author="Yasser Syed" w:date="2019-07-30T16:06:00Z">
                <w:pPr/>
              </w:pPrChange>
            </w:pPr>
            <w:r w:rsidRPr="000456B4">
              <w:rPr>
                <w:sz w:val="18"/>
                <w:szCs w:val="18"/>
              </w:rPr>
              <w:t>6</w:t>
            </w:r>
          </w:p>
        </w:tc>
        <w:tc>
          <w:tcPr>
            <w:tcW w:w="1355" w:type="dxa"/>
            <w:vAlign w:val="center"/>
            <w:tcPrChange w:id="1007" w:author="Yasser Syed" w:date="2019-07-30T16:31:00Z">
              <w:tcPr>
                <w:tcW w:w="1530" w:type="dxa"/>
              </w:tcPr>
            </w:tcPrChange>
          </w:tcPr>
          <w:p w14:paraId="0CA052C9" w14:textId="77777777" w:rsidR="00767691" w:rsidRDefault="00767691">
            <w:pPr>
              <w:spacing w:before="0"/>
              <w:jc w:val="center"/>
              <w:pPrChange w:id="1008" w:author="Yasser Syed" w:date="2019-07-30T16:06:00Z">
                <w:pPr/>
              </w:pPrChange>
            </w:pPr>
            <w:r w:rsidRPr="000456B4">
              <w:rPr>
                <w:sz w:val="18"/>
                <w:szCs w:val="18"/>
              </w:rPr>
              <w:t>5</w:t>
            </w:r>
          </w:p>
        </w:tc>
      </w:tr>
      <w:tr w:rsidR="00767691" w14:paraId="767A6BDF" w14:textId="77777777" w:rsidTr="00E765A4">
        <w:trPr>
          <w:jc w:val="center"/>
          <w:trPrChange w:id="1009" w:author="Yasser Syed" w:date="2019-07-30T16:31:00Z">
            <w:trPr>
              <w:jc w:val="center"/>
            </w:trPr>
          </w:trPrChange>
        </w:trPr>
        <w:tc>
          <w:tcPr>
            <w:tcW w:w="897" w:type="dxa"/>
            <w:vMerge/>
            <w:tcPrChange w:id="1010" w:author="Yasser Syed" w:date="2019-07-30T16:31:00Z">
              <w:tcPr>
                <w:tcW w:w="897" w:type="dxa"/>
                <w:vMerge/>
              </w:tcPr>
            </w:tcPrChange>
          </w:tcPr>
          <w:p w14:paraId="4B6C6CFA" w14:textId="77777777" w:rsidR="00767691" w:rsidRDefault="00767691" w:rsidP="00767691">
            <w:pPr>
              <w:jc w:val="center"/>
            </w:pPr>
          </w:p>
        </w:tc>
        <w:tc>
          <w:tcPr>
            <w:tcW w:w="1896" w:type="dxa"/>
            <w:vAlign w:val="center"/>
            <w:tcPrChange w:id="1011" w:author="Yasser Syed" w:date="2019-07-30T16:31:00Z">
              <w:tcPr>
                <w:tcW w:w="1896" w:type="dxa"/>
              </w:tcPr>
            </w:tcPrChange>
          </w:tcPr>
          <w:p w14:paraId="199D9AC0" w14:textId="77777777" w:rsidR="00767691" w:rsidRPr="000456B4" w:rsidRDefault="00767691">
            <w:pPr>
              <w:spacing w:before="0"/>
              <w:jc w:val="left"/>
              <w:rPr>
                <w:sz w:val="18"/>
                <w:szCs w:val="18"/>
              </w:rPr>
              <w:pPrChange w:id="1012" w:author="Yasser Syed" w:date="2019-07-30T16:31:00Z">
                <w:pPr/>
              </w:pPrChange>
            </w:pPr>
            <w:r w:rsidRPr="000456B4">
              <w:rPr>
                <w:sz w:val="18"/>
                <w:szCs w:val="18"/>
              </w:rPr>
              <w:t>VideoFullRangeFlag</w:t>
            </w:r>
          </w:p>
        </w:tc>
        <w:tc>
          <w:tcPr>
            <w:tcW w:w="1522" w:type="dxa"/>
            <w:vAlign w:val="center"/>
            <w:tcPrChange w:id="1013" w:author="Yasser Syed" w:date="2019-07-30T16:31:00Z">
              <w:tcPr>
                <w:tcW w:w="1245" w:type="dxa"/>
              </w:tcPr>
            </w:tcPrChange>
          </w:tcPr>
          <w:p w14:paraId="4E4668C1" w14:textId="77777777" w:rsidR="00767691" w:rsidRPr="000456B4" w:rsidRDefault="00767691">
            <w:pPr>
              <w:spacing w:before="0"/>
              <w:jc w:val="center"/>
              <w:rPr>
                <w:sz w:val="18"/>
                <w:szCs w:val="18"/>
              </w:rPr>
              <w:pPrChange w:id="1014" w:author="Yasser Syed" w:date="2019-07-30T16:06:00Z">
                <w:pPr/>
              </w:pPrChange>
            </w:pPr>
            <w:r w:rsidRPr="000456B4">
              <w:rPr>
                <w:sz w:val="18"/>
                <w:szCs w:val="18"/>
              </w:rPr>
              <w:t>0</w:t>
            </w:r>
          </w:p>
        </w:tc>
        <w:tc>
          <w:tcPr>
            <w:tcW w:w="1350" w:type="dxa"/>
            <w:vAlign w:val="center"/>
            <w:tcPrChange w:id="1015" w:author="Yasser Syed" w:date="2019-07-30T16:31:00Z">
              <w:tcPr>
                <w:tcW w:w="1245" w:type="dxa"/>
              </w:tcPr>
            </w:tcPrChange>
          </w:tcPr>
          <w:p w14:paraId="7E2D8602" w14:textId="77777777" w:rsidR="00767691" w:rsidRPr="000456B4" w:rsidRDefault="00767691">
            <w:pPr>
              <w:spacing w:before="0"/>
              <w:jc w:val="center"/>
              <w:rPr>
                <w:sz w:val="18"/>
                <w:szCs w:val="18"/>
              </w:rPr>
              <w:pPrChange w:id="1016" w:author="Yasser Syed" w:date="2019-07-30T16:06:00Z">
                <w:pPr/>
              </w:pPrChange>
            </w:pPr>
            <w:r w:rsidRPr="000456B4">
              <w:rPr>
                <w:sz w:val="18"/>
                <w:szCs w:val="18"/>
              </w:rPr>
              <w:t>0</w:t>
            </w:r>
          </w:p>
        </w:tc>
        <w:tc>
          <w:tcPr>
            <w:tcW w:w="1350" w:type="dxa"/>
            <w:vAlign w:val="center"/>
            <w:tcPrChange w:id="1017" w:author="Yasser Syed" w:date="2019-07-30T16:31:00Z">
              <w:tcPr>
                <w:tcW w:w="1557" w:type="dxa"/>
              </w:tcPr>
            </w:tcPrChange>
          </w:tcPr>
          <w:p w14:paraId="337AE906" w14:textId="77777777" w:rsidR="00767691" w:rsidRPr="000456B4" w:rsidRDefault="00767691">
            <w:pPr>
              <w:spacing w:before="0"/>
              <w:jc w:val="center"/>
              <w:rPr>
                <w:sz w:val="18"/>
                <w:szCs w:val="18"/>
              </w:rPr>
              <w:pPrChange w:id="1018" w:author="Yasser Syed" w:date="2019-07-30T16:06:00Z">
                <w:pPr/>
              </w:pPrChange>
            </w:pPr>
            <w:r w:rsidRPr="000456B4">
              <w:rPr>
                <w:sz w:val="18"/>
                <w:szCs w:val="18"/>
              </w:rPr>
              <w:t>0</w:t>
            </w:r>
          </w:p>
        </w:tc>
        <w:tc>
          <w:tcPr>
            <w:tcW w:w="1355" w:type="dxa"/>
            <w:vAlign w:val="center"/>
            <w:tcPrChange w:id="1019" w:author="Yasser Syed" w:date="2019-07-30T16:31:00Z">
              <w:tcPr>
                <w:tcW w:w="1530" w:type="dxa"/>
              </w:tcPr>
            </w:tcPrChange>
          </w:tcPr>
          <w:p w14:paraId="0D4A4D0C" w14:textId="77777777" w:rsidR="00767691" w:rsidRPr="000456B4" w:rsidRDefault="00767691">
            <w:pPr>
              <w:spacing w:before="0"/>
              <w:jc w:val="center"/>
              <w:rPr>
                <w:sz w:val="18"/>
                <w:szCs w:val="18"/>
              </w:rPr>
              <w:pPrChange w:id="1020" w:author="Yasser Syed" w:date="2019-07-30T16:06:00Z">
                <w:pPr/>
              </w:pPrChange>
            </w:pPr>
            <w:r w:rsidRPr="000456B4">
              <w:rPr>
                <w:sz w:val="18"/>
                <w:szCs w:val="18"/>
              </w:rPr>
              <w:t>0</w:t>
            </w:r>
          </w:p>
        </w:tc>
      </w:tr>
      <w:tr w:rsidR="00767691" w14:paraId="68BFB1CA" w14:textId="77777777" w:rsidTr="00E765A4">
        <w:trPr>
          <w:jc w:val="center"/>
          <w:trPrChange w:id="1021" w:author="Yasser Syed" w:date="2019-07-30T16:31:00Z">
            <w:trPr>
              <w:jc w:val="center"/>
            </w:trPr>
          </w:trPrChange>
        </w:trPr>
        <w:tc>
          <w:tcPr>
            <w:tcW w:w="897" w:type="dxa"/>
            <w:vMerge w:val="restart"/>
            <w:textDirection w:val="btLr"/>
            <w:tcPrChange w:id="1022" w:author="Yasser Syed" w:date="2019-07-30T16:31:00Z">
              <w:tcPr>
                <w:tcW w:w="897" w:type="dxa"/>
                <w:vMerge w:val="restart"/>
                <w:textDirection w:val="btLr"/>
              </w:tcPr>
            </w:tcPrChange>
          </w:tcPr>
          <w:p w14:paraId="518931C9" w14:textId="77777777" w:rsidR="00767691" w:rsidRDefault="00767691" w:rsidP="00767691">
            <w:pPr>
              <w:jc w:val="center"/>
            </w:pPr>
            <w:r w:rsidRPr="000456B4">
              <w:rPr>
                <w:b/>
                <w:sz w:val="18"/>
                <w:szCs w:val="18"/>
              </w:rPr>
              <w:t>SMPTE MXF parameters</w:t>
            </w:r>
            <w:r>
              <w:rPr>
                <w:b/>
                <w:sz w:val="18"/>
                <w:szCs w:val="18"/>
              </w:rPr>
              <w:br/>
              <w:t>SMPTE ST 2067-21</w:t>
            </w:r>
          </w:p>
        </w:tc>
        <w:tc>
          <w:tcPr>
            <w:tcW w:w="1896" w:type="dxa"/>
            <w:vAlign w:val="center"/>
            <w:tcPrChange w:id="1023" w:author="Yasser Syed" w:date="2019-07-30T16:31:00Z">
              <w:tcPr>
                <w:tcW w:w="1896" w:type="dxa"/>
              </w:tcPr>
            </w:tcPrChange>
          </w:tcPr>
          <w:p w14:paraId="1747DBE4" w14:textId="77777777" w:rsidR="00767691" w:rsidRDefault="00767691">
            <w:pPr>
              <w:spacing w:before="0"/>
              <w:jc w:val="left"/>
              <w:pPrChange w:id="1024" w:author="Yasser Syed" w:date="2019-07-30T16:31:00Z">
                <w:pPr/>
              </w:pPrChange>
            </w:pPr>
            <w:r w:rsidRPr="000456B4">
              <w:rPr>
                <w:sz w:val="18"/>
                <w:szCs w:val="18"/>
              </w:rPr>
              <w:t>Colour primaries</w:t>
            </w:r>
          </w:p>
        </w:tc>
        <w:tc>
          <w:tcPr>
            <w:tcW w:w="2872" w:type="dxa"/>
            <w:gridSpan w:val="2"/>
            <w:vAlign w:val="center"/>
            <w:tcPrChange w:id="1025" w:author="Yasser Syed" w:date="2019-07-30T16:31:00Z">
              <w:tcPr>
                <w:tcW w:w="2490" w:type="dxa"/>
                <w:gridSpan w:val="2"/>
              </w:tcPr>
            </w:tcPrChange>
          </w:tcPr>
          <w:p w14:paraId="3ACB7493" w14:textId="77777777" w:rsidR="00767691" w:rsidRDefault="00767691">
            <w:pPr>
              <w:spacing w:before="0"/>
              <w:jc w:val="center"/>
              <w:pPrChange w:id="1026" w:author="Yasser Syed" w:date="2019-07-30T16:06:00Z">
                <w:pPr/>
              </w:pPrChange>
            </w:pPr>
            <w:r w:rsidRPr="000456B4">
              <w:rPr>
                <w:sz w:val="18"/>
                <w:szCs w:val="18"/>
              </w:rPr>
              <w:t>06.0E.2B.34.04.01.01.06.04.01.01.01.03.03.00.00</w:t>
            </w:r>
          </w:p>
        </w:tc>
        <w:tc>
          <w:tcPr>
            <w:tcW w:w="1350" w:type="dxa"/>
            <w:vAlign w:val="center"/>
            <w:tcPrChange w:id="1027" w:author="Yasser Syed" w:date="2019-07-30T16:31:00Z">
              <w:tcPr>
                <w:tcW w:w="1557" w:type="dxa"/>
              </w:tcPr>
            </w:tcPrChange>
          </w:tcPr>
          <w:p w14:paraId="2A43EE77" w14:textId="77777777" w:rsidR="00767691" w:rsidRDefault="00767691">
            <w:pPr>
              <w:spacing w:before="0"/>
              <w:jc w:val="center"/>
              <w:pPrChange w:id="1028" w:author="Yasser Syed" w:date="2019-07-30T16:06:00Z">
                <w:pPr/>
              </w:pPrChange>
            </w:pPr>
            <w:r w:rsidRPr="000456B4">
              <w:rPr>
                <w:sz w:val="18"/>
                <w:szCs w:val="18"/>
              </w:rPr>
              <w:t>06.0E.2B.34.04.01.01.06.04.01.01.01.03.01.00.00</w:t>
            </w:r>
          </w:p>
        </w:tc>
        <w:tc>
          <w:tcPr>
            <w:tcW w:w="1355" w:type="dxa"/>
            <w:vAlign w:val="center"/>
            <w:tcPrChange w:id="1029" w:author="Yasser Syed" w:date="2019-07-30T16:31:00Z">
              <w:tcPr>
                <w:tcW w:w="1530" w:type="dxa"/>
              </w:tcPr>
            </w:tcPrChange>
          </w:tcPr>
          <w:p w14:paraId="0B201484" w14:textId="77777777" w:rsidR="00767691" w:rsidRDefault="00767691">
            <w:pPr>
              <w:spacing w:before="0"/>
              <w:jc w:val="center"/>
              <w:pPrChange w:id="1030" w:author="Yasser Syed" w:date="2019-07-30T16:06:00Z">
                <w:pPr/>
              </w:pPrChange>
            </w:pPr>
            <w:r w:rsidRPr="000456B4">
              <w:rPr>
                <w:sz w:val="18"/>
                <w:szCs w:val="18"/>
              </w:rPr>
              <w:t>06.0E.2B.34.04.01.01.06.04.01.01.01.03.02.00.00</w:t>
            </w:r>
          </w:p>
        </w:tc>
      </w:tr>
      <w:tr w:rsidR="00767691" w14:paraId="094BBC59" w14:textId="77777777" w:rsidTr="00E765A4">
        <w:trPr>
          <w:jc w:val="center"/>
          <w:trPrChange w:id="1031" w:author="Yasser Syed" w:date="2019-07-30T16:31:00Z">
            <w:trPr>
              <w:jc w:val="center"/>
            </w:trPr>
          </w:trPrChange>
        </w:trPr>
        <w:tc>
          <w:tcPr>
            <w:tcW w:w="897" w:type="dxa"/>
            <w:vMerge/>
            <w:tcPrChange w:id="1032" w:author="Yasser Syed" w:date="2019-07-30T16:31:00Z">
              <w:tcPr>
                <w:tcW w:w="897" w:type="dxa"/>
                <w:vMerge/>
              </w:tcPr>
            </w:tcPrChange>
          </w:tcPr>
          <w:p w14:paraId="1D14882C" w14:textId="77777777" w:rsidR="00767691" w:rsidRDefault="00767691" w:rsidP="00767691"/>
        </w:tc>
        <w:tc>
          <w:tcPr>
            <w:tcW w:w="1896" w:type="dxa"/>
            <w:vAlign w:val="center"/>
            <w:tcPrChange w:id="1033" w:author="Yasser Syed" w:date="2019-07-30T16:31:00Z">
              <w:tcPr>
                <w:tcW w:w="1896" w:type="dxa"/>
              </w:tcPr>
            </w:tcPrChange>
          </w:tcPr>
          <w:p w14:paraId="37B8C824" w14:textId="77777777" w:rsidR="00767691" w:rsidRDefault="00767691">
            <w:pPr>
              <w:spacing w:before="0"/>
              <w:jc w:val="left"/>
              <w:pPrChange w:id="1034" w:author="Yasser Syed" w:date="2019-07-30T16:31:00Z">
                <w:pPr/>
              </w:pPrChange>
            </w:pPr>
            <w:r w:rsidRPr="000456B4">
              <w:rPr>
                <w:sz w:val="18"/>
                <w:szCs w:val="18"/>
              </w:rPr>
              <w:t>Transfer characteristic</w:t>
            </w:r>
          </w:p>
        </w:tc>
        <w:tc>
          <w:tcPr>
            <w:tcW w:w="5577" w:type="dxa"/>
            <w:gridSpan w:val="4"/>
            <w:vAlign w:val="center"/>
            <w:tcPrChange w:id="1035" w:author="Yasser Syed" w:date="2019-07-30T16:31:00Z">
              <w:tcPr>
                <w:tcW w:w="5577" w:type="dxa"/>
                <w:gridSpan w:val="4"/>
              </w:tcPr>
            </w:tcPrChange>
          </w:tcPr>
          <w:p w14:paraId="46E2E3D8" w14:textId="77777777" w:rsidR="00767691" w:rsidRDefault="00767691">
            <w:pPr>
              <w:spacing w:before="0"/>
              <w:jc w:val="center"/>
              <w:pPrChange w:id="1036" w:author="Yasser Syed" w:date="2019-07-30T16:06:00Z">
                <w:pPr/>
              </w:pPrChange>
            </w:pPr>
            <w:r w:rsidRPr="000456B4">
              <w:rPr>
                <w:sz w:val="18"/>
                <w:szCs w:val="18"/>
              </w:rPr>
              <w:t>06.0E.2B.34.04.01.01.01.04.01.01.01.01.02.00.00</w:t>
            </w:r>
          </w:p>
        </w:tc>
      </w:tr>
      <w:tr w:rsidR="00767691" w14:paraId="42CCF1D6" w14:textId="77777777" w:rsidTr="00E765A4">
        <w:trPr>
          <w:jc w:val="center"/>
          <w:trPrChange w:id="1037" w:author="Yasser Syed" w:date="2019-07-30T16:31:00Z">
            <w:trPr>
              <w:jc w:val="center"/>
            </w:trPr>
          </w:trPrChange>
        </w:trPr>
        <w:tc>
          <w:tcPr>
            <w:tcW w:w="897" w:type="dxa"/>
            <w:vMerge/>
            <w:tcPrChange w:id="1038" w:author="Yasser Syed" w:date="2019-07-30T16:31:00Z">
              <w:tcPr>
                <w:tcW w:w="897" w:type="dxa"/>
                <w:vMerge/>
              </w:tcPr>
            </w:tcPrChange>
          </w:tcPr>
          <w:p w14:paraId="398564DE" w14:textId="77777777" w:rsidR="00767691" w:rsidRDefault="00767691" w:rsidP="00767691"/>
        </w:tc>
        <w:tc>
          <w:tcPr>
            <w:tcW w:w="1896" w:type="dxa"/>
            <w:vAlign w:val="center"/>
            <w:tcPrChange w:id="1039" w:author="Yasser Syed" w:date="2019-07-30T16:31:00Z">
              <w:tcPr>
                <w:tcW w:w="1896" w:type="dxa"/>
              </w:tcPr>
            </w:tcPrChange>
          </w:tcPr>
          <w:p w14:paraId="4D7B7DE0" w14:textId="77777777" w:rsidR="00767691" w:rsidRDefault="00767691">
            <w:pPr>
              <w:spacing w:before="0"/>
              <w:jc w:val="left"/>
              <w:pPrChange w:id="1040" w:author="Yasser Syed" w:date="2019-07-30T16:31:00Z">
                <w:pPr/>
              </w:pPrChange>
            </w:pPr>
            <w:r w:rsidRPr="000456B4">
              <w:rPr>
                <w:sz w:val="18"/>
                <w:szCs w:val="18"/>
              </w:rPr>
              <w:t>Coding equations</w:t>
            </w:r>
          </w:p>
        </w:tc>
        <w:tc>
          <w:tcPr>
            <w:tcW w:w="1522" w:type="dxa"/>
            <w:vAlign w:val="center"/>
            <w:tcPrChange w:id="1041" w:author="Yasser Syed" w:date="2019-07-30T16:31:00Z">
              <w:tcPr>
                <w:tcW w:w="1245" w:type="dxa"/>
              </w:tcPr>
            </w:tcPrChange>
          </w:tcPr>
          <w:p w14:paraId="1598E36D" w14:textId="77777777" w:rsidR="00767691" w:rsidRDefault="00767691">
            <w:pPr>
              <w:spacing w:before="0"/>
              <w:jc w:val="center"/>
              <w:pPrChange w:id="1042" w:author="Yasser Syed" w:date="2019-07-30T16:06:00Z">
                <w:pPr/>
              </w:pPrChange>
            </w:pPr>
            <w:r w:rsidRPr="000456B4">
              <w:rPr>
                <w:sz w:val="18"/>
                <w:szCs w:val="18"/>
              </w:rPr>
              <w:t>06.0E.2B.34.04.01.01.01.04.01.01.01.02.02.00.00</w:t>
            </w:r>
          </w:p>
        </w:tc>
        <w:tc>
          <w:tcPr>
            <w:tcW w:w="1350" w:type="dxa"/>
            <w:vAlign w:val="center"/>
            <w:tcPrChange w:id="1043" w:author="Yasser Syed" w:date="2019-07-30T16:31:00Z">
              <w:tcPr>
                <w:tcW w:w="1245" w:type="dxa"/>
              </w:tcPr>
            </w:tcPrChange>
          </w:tcPr>
          <w:p w14:paraId="25599967" w14:textId="77777777" w:rsidR="00767691" w:rsidRDefault="00767691">
            <w:pPr>
              <w:spacing w:before="0"/>
              <w:jc w:val="center"/>
              <w:pPrChange w:id="1044" w:author="Yasser Syed" w:date="2019-07-30T16:06:00Z">
                <w:pPr/>
              </w:pPrChange>
            </w:pPr>
            <w:r w:rsidRPr="000456B4">
              <w:rPr>
                <w:sz w:val="18"/>
                <w:szCs w:val="18"/>
              </w:rPr>
              <w:t>N/R</w:t>
            </w:r>
          </w:p>
        </w:tc>
        <w:tc>
          <w:tcPr>
            <w:tcW w:w="2705" w:type="dxa"/>
            <w:gridSpan w:val="2"/>
            <w:vAlign w:val="center"/>
            <w:tcPrChange w:id="1045" w:author="Yasser Syed" w:date="2019-07-30T16:31:00Z">
              <w:tcPr>
                <w:tcW w:w="3087" w:type="dxa"/>
                <w:gridSpan w:val="2"/>
              </w:tcPr>
            </w:tcPrChange>
          </w:tcPr>
          <w:p w14:paraId="795EBEDC" w14:textId="77777777" w:rsidR="00767691" w:rsidRDefault="00767691">
            <w:pPr>
              <w:spacing w:before="0"/>
              <w:jc w:val="center"/>
              <w:pPrChange w:id="1046" w:author="Yasser Syed" w:date="2019-07-30T16:06:00Z">
                <w:pPr/>
              </w:pPrChange>
            </w:pPr>
            <w:r w:rsidRPr="000456B4">
              <w:rPr>
                <w:sz w:val="18"/>
                <w:szCs w:val="18"/>
              </w:rPr>
              <w:t>06.0E.2B.34.04.01.01.01.04.01.01.01.02.01.00.00</w:t>
            </w:r>
          </w:p>
        </w:tc>
      </w:tr>
      <w:tr w:rsidR="00767691" w14:paraId="3C30FE83" w14:textId="77777777" w:rsidTr="00E765A4">
        <w:trPr>
          <w:jc w:val="center"/>
          <w:trPrChange w:id="1047" w:author="Yasser Syed" w:date="2019-07-30T16:31:00Z">
            <w:trPr>
              <w:jc w:val="center"/>
            </w:trPr>
          </w:trPrChange>
        </w:trPr>
        <w:tc>
          <w:tcPr>
            <w:tcW w:w="897" w:type="dxa"/>
            <w:vMerge/>
            <w:tcPrChange w:id="1048" w:author="Yasser Syed" w:date="2019-07-30T16:31:00Z">
              <w:tcPr>
                <w:tcW w:w="897" w:type="dxa"/>
                <w:vMerge/>
              </w:tcPr>
            </w:tcPrChange>
          </w:tcPr>
          <w:p w14:paraId="4B667895" w14:textId="77777777" w:rsidR="00767691" w:rsidRDefault="00767691" w:rsidP="00767691"/>
        </w:tc>
        <w:tc>
          <w:tcPr>
            <w:tcW w:w="1896" w:type="dxa"/>
            <w:vAlign w:val="center"/>
            <w:tcPrChange w:id="1049" w:author="Yasser Syed" w:date="2019-07-30T16:31:00Z">
              <w:tcPr>
                <w:tcW w:w="1896" w:type="dxa"/>
              </w:tcPr>
            </w:tcPrChange>
          </w:tcPr>
          <w:p w14:paraId="352CBDCD" w14:textId="77777777" w:rsidR="00767691" w:rsidRDefault="00767691">
            <w:pPr>
              <w:spacing w:before="0"/>
              <w:jc w:val="left"/>
              <w:pPrChange w:id="1050" w:author="Yasser Syed" w:date="2019-07-30T16:31:00Z">
                <w:pPr/>
              </w:pPrChange>
            </w:pPr>
            <w:r w:rsidRPr="000456B4">
              <w:rPr>
                <w:sz w:val="18"/>
                <w:szCs w:val="18"/>
              </w:rPr>
              <w:t>Full/narrow level range</w:t>
            </w:r>
          </w:p>
        </w:tc>
        <w:tc>
          <w:tcPr>
            <w:tcW w:w="5577" w:type="dxa"/>
            <w:gridSpan w:val="4"/>
            <w:vAlign w:val="center"/>
            <w:tcPrChange w:id="1051" w:author="Yasser Syed" w:date="2019-07-30T16:31:00Z">
              <w:tcPr>
                <w:tcW w:w="5577" w:type="dxa"/>
                <w:gridSpan w:val="4"/>
              </w:tcPr>
            </w:tcPrChange>
          </w:tcPr>
          <w:p w14:paraId="329DE679" w14:textId="7467E27A" w:rsidR="0065311C" w:rsidRDefault="00767691">
            <w:pPr>
              <w:spacing w:before="0"/>
              <w:jc w:val="center"/>
              <w:rPr>
                <w:ins w:id="1052" w:author="Yasser Syed" w:date="2019-07-30T15:40:00Z"/>
                <w:sz w:val="18"/>
                <w:szCs w:val="18"/>
              </w:rPr>
              <w:pPrChange w:id="1053" w:author="Yasser Syed" w:date="2019-07-30T16:06:00Z">
                <w:pPr>
                  <w:jc w:val="center"/>
                </w:pPr>
              </w:pPrChange>
            </w:pPr>
            <w:r w:rsidRPr="000456B4">
              <w:rPr>
                <w:sz w:val="18"/>
                <w:szCs w:val="18"/>
              </w:rPr>
              <w:t>Inferred</w:t>
            </w:r>
            <w:r>
              <w:rPr>
                <w:sz w:val="18"/>
                <w:szCs w:val="18"/>
              </w:rPr>
              <w:t xml:space="preserve"> (</w:t>
            </w:r>
            <w:r w:rsidRPr="000456B4">
              <w:rPr>
                <w:sz w:val="18"/>
                <w:szCs w:val="18"/>
              </w:rPr>
              <w:t>indicated in black reference level, white reference level,</w:t>
            </w:r>
          </w:p>
          <w:p w14:paraId="107A3ADE" w14:textId="0EDF9683" w:rsidR="00767691" w:rsidRDefault="00767691">
            <w:pPr>
              <w:spacing w:before="0"/>
              <w:jc w:val="center"/>
              <w:pPrChange w:id="1054" w:author="Yasser Syed" w:date="2019-07-30T16:06:00Z">
                <w:pPr/>
              </w:pPrChange>
            </w:pPr>
            <w:r w:rsidRPr="000456B4">
              <w:rPr>
                <w:sz w:val="18"/>
                <w:szCs w:val="18"/>
              </w:rPr>
              <w:t>colour range</w:t>
            </w:r>
            <w:r>
              <w:rPr>
                <w:sz w:val="18"/>
                <w:szCs w:val="18"/>
              </w:rPr>
              <w:t>)</w:t>
            </w:r>
          </w:p>
        </w:tc>
      </w:tr>
      <w:tr w:rsidR="00767691" w14:paraId="29982EF4" w14:textId="77777777" w:rsidTr="00E765A4">
        <w:trPr>
          <w:jc w:val="center"/>
          <w:trPrChange w:id="1055" w:author="Yasser Syed" w:date="2019-07-30T16:31:00Z">
            <w:trPr>
              <w:jc w:val="center"/>
            </w:trPr>
          </w:trPrChange>
        </w:trPr>
        <w:tc>
          <w:tcPr>
            <w:tcW w:w="897" w:type="dxa"/>
            <w:vMerge/>
            <w:tcPrChange w:id="1056" w:author="Yasser Syed" w:date="2019-07-30T16:31:00Z">
              <w:tcPr>
                <w:tcW w:w="897" w:type="dxa"/>
                <w:vMerge/>
              </w:tcPr>
            </w:tcPrChange>
          </w:tcPr>
          <w:p w14:paraId="3EA0B358" w14:textId="77777777" w:rsidR="00767691" w:rsidRDefault="00767691" w:rsidP="00767691"/>
        </w:tc>
        <w:tc>
          <w:tcPr>
            <w:tcW w:w="1896" w:type="dxa"/>
            <w:vAlign w:val="center"/>
            <w:tcPrChange w:id="1057" w:author="Yasser Syed" w:date="2019-07-30T16:31:00Z">
              <w:tcPr>
                <w:tcW w:w="1896" w:type="dxa"/>
              </w:tcPr>
            </w:tcPrChange>
          </w:tcPr>
          <w:p w14:paraId="360D02F2" w14:textId="77777777" w:rsidR="00767691" w:rsidRDefault="00767691">
            <w:pPr>
              <w:spacing w:before="0"/>
              <w:jc w:val="left"/>
              <w:pPrChange w:id="1058" w:author="Yasser Syed" w:date="2019-07-30T16:31:00Z">
                <w:pPr/>
              </w:pPrChange>
            </w:pPr>
            <w:r w:rsidRPr="000456B4">
              <w:rPr>
                <w:sz w:val="18"/>
                <w:szCs w:val="18"/>
              </w:rPr>
              <w:t xml:space="preserve">4:2:0 chroma sample </w:t>
            </w:r>
            <w:r>
              <w:rPr>
                <w:sz w:val="18"/>
                <w:szCs w:val="18"/>
              </w:rPr>
              <w:t>location</w:t>
            </w:r>
            <w:r w:rsidRPr="000456B4">
              <w:rPr>
                <w:sz w:val="18"/>
                <w:szCs w:val="18"/>
              </w:rPr>
              <w:t xml:space="preserve"> alignment</w:t>
            </w:r>
          </w:p>
        </w:tc>
        <w:tc>
          <w:tcPr>
            <w:tcW w:w="1522" w:type="dxa"/>
            <w:vAlign w:val="center"/>
            <w:tcPrChange w:id="1059" w:author="Yasser Syed" w:date="2019-07-30T16:31:00Z">
              <w:tcPr>
                <w:tcW w:w="1245" w:type="dxa"/>
              </w:tcPr>
            </w:tcPrChange>
          </w:tcPr>
          <w:p w14:paraId="2C36DECC" w14:textId="4A1A16F4" w:rsidR="00767691" w:rsidRDefault="00767691">
            <w:pPr>
              <w:spacing w:before="0"/>
              <w:jc w:val="center"/>
              <w:pPrChange w:id="1060" w:author="Yasser Syed" w:date="2019-07-30T16:06:00Z">
                <w:pPr/>
              </w:pPrChange>
            </w:pPr>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00A62F9E">
              <w:rPr>
                <w:sz w:val="18"/>
                <w:szCs w:val="18"/>
              </w:rPr>
              <w:t> </w:t>
            </w:r>
            <w:r w:rsidRPr="000456B4">
              <w:rPr>
                <w:sz w:val="18"/>
                <w:szCs w:val="18"/>
              </w:rPr>
              <w:t>=</w:t>
            </w:r>
            <w:r w:rsidR="00A62F9E">
              <w:rPr>
                <w:sz w:val="18"/>
                <w:szCs w:val="18"/>
              </w:rPr>
              <w:t> </w:t>
            </w:r>
            <w:r w:rsidRPr="000456B4">
              <w:rPr>
                <w:sz w:val="18"/>
                <w:szCs w:val="18"/>
              </w:rPr>
              <w:t>0)</w:t>
            </w:r>
          </w:p>
        </w:tc>
        <w:tc>
          <w:tcPr>
            <w:tcW w:w="1350" w:type="dxa"/>
            <w:vAlign w:val="center"/>
            <w:tcPrChange w:id="1061" w:author="Yasser Syed" w:date="2019-07-30T16:31:00Z">
              <w:tcPr>
                <w:tcW w:w="1245" w:type="dxa"/>
              </w:tcPr>
            </w:tcPrChange>
          </w:tcPr>
          <w:p w14:paraId="500E0CA1" w14:textId="77777777" w:rsidR="00767691" w:rsidRDefault="00767691">
            <w:pPr>
              <w:spacing w:before="0"/>
              <w:jc w:val="center"/>
              <w:pPrChange w:id="1062" w:author="Yasser Syed" w:date="2019-07-30T16:06:00Z">
                <w:pPr/>
              </w:pPrChange>
            </w:pPr>
            <w:r>
              <w:rPr>
                <w:sz w:val="18"/>
                <w:szCs w:val="18"/>
              </w:rPr>
              <w:t>N/A</w:t>
            </w:r>
          </w:p>
        </w:tc>
        <w:tc>
          <w:tcPr>
            <w:tcW w:w="1350" w:type="dxa"/>
            <w:vAlign w:val="center"/>
            <w:tcPrChange w:id="1063" w:author="Yasser Syed" w:date="2019-07-30T16:31:00Z">
              <w:tcPr>
                <w:tcW w:w="1557" w:type="dxa"/>
              </w:tcPr>
            </w:tcPrChange>
          </w:tcPr>
          <w:p w14:paraId="46075222" w14:textId="122F71AC" w:rsidR="00767691" w:rsidRDefault="00767691">
            <w:pPr>
              <w:spacing w:before="0"/>
              <w:jc w:val="center"/>
              <w:pPrChange w:id="1064" w:author="Yasser Syed" w:date="2019-07-30T16:06:00Z">
                <w:pPr/>
              </w:pPrChange>
            </w:pPr>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00A62F9E">
              <w:rPr>
                <w:sz w:val="18"/>
                <w:szCs w:val="18"/>
              </w:rPr>
              <w:t> </w:t>
            </w:r>
            <w:r w:rsidRPr="000456B4">
              <w:rPr>
                <w:sz w:val="18"/>
                <w:szCs w:val="18"/>
              </w:rPr>
              <w:t>=</w:t>
            </w:r>
            <w:r w:rsidR="00A62F9E">
              <w:rPr>
                <w:sz w:val="18"/>
                <w:szCs w:val="18"/>
              </w:rPr>
              <w:t> </w:t>
            </w:r>
            <w:r w:rsidRPr="000456B4">
              <w:rPr>
                <w:sz w:val="18"/>
                <w:szCs w:val="18"/>
              </w:rPr>
              <w:t>0)</w:t>
            </w:r>
          </w:p>
        </w:tc>
        <w:tc>
          <w:tcPr>
            <w:tcW w:w="1355" w:type="dxa"/>
            <w:vAlign w:val="center"/>
            <w:tcPrChange w:id="1065" w:author="Yasser Syed" w:date="2019-07-30T16:31:00Z">
              <w:tcPr>
                <w:tcW w:w="1530" w:type="dxa"/>
              </w:tcPr>
            </w:tcPrChange>
          </w:tcPr>
          <w:p w14:paraId="21E6AD6F" w14:textId="6B3C2624" w:rsidR="00767691" w:rsidRDefault="00767691">
            <w:pPr>
              <w:spacing w:before="0"/>
              <w:jc w:val="center"/>
              <w:pPrChange w:id="1066" w:author="Yasser Syed" w:date="2019-07-30T16:06:00Z">
                <w:pPr/>
              </w:pPrChange>
            </w:pPr>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00A62F9E">
              <w:rPr>
                <w:sz w:val="18"/>
                <w:szCs w:val="18"/>
              </w:rPr>
              <w:t> </w:t>
            </w:r>
            <w:r w:rsidRPr="000456B4">
              <w:rPr>
                <w:sz w:val="18"/>
                <w:szCs w:val="18"/>
              </w:rPr>
              <w:t>=</w:t>
            </w:r>
            <w:r w:rsidR="00A62F9E">
              <w:rPr>
                <w:sz w:val="18"/>
                <w:szCs w:val="18"/>
              </w:rPr>
              <w:t> </w:t>
            </w:r>
            <w:r w:rsidRPr="000456B4">
              <w:rPr>
                <w:sz w:val="18"/>
                <w:szCs w:val="18"/>
              </w:rPr>
              <w:t>0)</w:t>
            </w:r>
          </w:p>
        </w:tc>
      </w:tr>
    </w:tbl>
    <w:p w14:paraId="6DB7352A" w14:textId="77777777" w:rsidR="00767691" w:rsidRPr="00374CBE" w:rsidRDefault="00767691" w:rsidP="003E3C19">
      <w:pPr>
        <w:pStyle w:val="enumlev1"/>
      </w:pPr>
    </w:p>
    <w:p w14:paraId="2DB1BA6F" w14:textId="77777777" w:rsidR="00B11DFE" w:rsidRPr="00374CBE" w:rsidRDefault="00A10CF3" w:rsidP="00622D5C">
      <w:r w:rsidRPr="00374CBE">
        <w:t xml:space="preserve">Particular aspects of the usage described in Table 4 are </w:t>
      </w:r>
      <w:r w:rsidR="00B35E6D" w:rsidRPr="00374CBE">
        <w:t xml:space="preserve">clarified </w:t>
      </w:r>
      <w:r w:rsidRPr="00374CBE">
        <w:t>as follows:</w:t>
      </w:r>
    </w:p>
    <w:p w14:paraId="1649F810" w14:textId="6E2CF8F1" w:rsidR="00A10CF3" w:rsidRPr="00374CBE" w:rsidRDefault="006F3D69" w:rsidP="00622D5C">
      <w:pPr>
        <w:pStyle w:val="enumlev1"/>
      </w:pPr>
      <w:r w:rsidRPr="00374CBE">
        <w:t>–</w:t>
      </w:r>
      <w:r w:rsidRPr="00374CBE">
        <w:tab/>
      </w:r>
      <w:r w:rsidR="00D039F7" w:rsidRPr="00374CBE">
        <w:t>Recommendation</w:t>
      </w:r>
      <w:r w:rsidR="00A10CF3" w:rsidRPr="00374CBE">
        <w:t xml:space="preserve"> ITU-R BT.601 colour volumes are used for SD material only.</w:t>
      </w:r>
    </w:p>
    <w:p w14:paraId="2EBE3915" w14:textId="48E5172D" w:rsidR="00A10CF3" w:rsidRPr="00374CBE" w:rsidRDefault="006F3D69" w:rsidP="00622D5C">
      <w:pPr>
        <w:pStyle w:val="enumlev1"/>
      </w:pPr>
      <w:r w:rsidRPr="00374CBE">
        <w:t>–</w:t>
      </w:r>
      <w:r w:rsidRPr="00374CBE">
        <w:tab/>
      </w:r>
      <w:r w:rsidR="00A10CF3" w:rsidRPr="00374CBE">
        <w:t>The transfer characteristics indicator values of 1, 6, 14</w:t>
      </w:r>
      <w:ins w:id="1067" w:author="Yasser Syed" w:date="2019-07-30T16:52:00Z">
        <w:r w:rsidR="007A569E">
          <w:t>,</w:t>
        </w:r>
      </w:ins>
      <w:r w:rsidR="00A10CF3" w:rsidRPr="00374CBE">
        <w:t xml:space="preserve"> </w:t>
      </w:r>
      <w:r w:rsidR="00AA46E7" w:rsidRPr="00374CBE">
        <w:t xml:space="preserve">and </w:t>
      </w:r>
      <w:r w:rsidR="00A10CF3" w:rsidRPr="00374CBE">
        <w:t>15 are functionally the same.</w:t>
      </w:r>
      <w:r w:rsidR="00091E1F" w:rsidRPr="00374CBE">
        <w:t xml:space="preserve"> Blu-ray BD</w:t>
      </w:r>
      <w:r w:rsidRPr="00374CBE">
        <w:noBreakHyphen/>
      </w:r>
      <w:r w:rsidR="00091E1F" w:rsidRPr="00374CBE">
        <w:t>ROM 3.1 (</w:t>
      </w:r>
      <w:r w:rsidR="004569A5" w:rsidRPr="00374CBE">
        <w:t>"</w:t>
      </w:r>
      <w:r w:rsidR="00091E1F" w:rsidRPr="00374CBE">
        <w:t>4K</w:t>
      </w:r>
      <w:r w:rsidR="004569A5" w:rsidRPr="00374CBE">
        <w:t>"</w:t>
      </w:r>
      <w:r w:rsidR="00091E1F" w:rsidRPr="00374CBE">
        <w:t>) and the DVB UHD specifications list use of the transfer characteristics value of 14 for SDR/WCG (</w:t>
      </w:r>
      <w:r w:rsidR="00D039F7" w:rsidRPr="00374CBE">
        <w:t>Recommendation</w:t>
      </w:r>
      <w:r w:rsidR="00F920E4" w:rsidRPr="00374CBE">
        <w:t xml:space="preserve"> ITU-R </w:t>
      </w:r>
      <w:r w:rsidR="00091E1F" w:rsidRPr="00374CBE">
        <w:t>BT.2020) video.</w:t>
      </w:r>
      <w:r w:rsidR="00A10CF3" w:rsidRPr="00374CBE">
        <w:t xml:space="preserve"> ATSC specifications list use of </w:t>
      </w:r>
      <w:r w:rsidR="00C124A1" w:rsidRPr="00374CBE">
        <w:t xml:space="preserve">the </w:t>
      </w:r>
      <w:r w:rsidR="00A10CF3" w:rsidRPr="00374CBE">
        <w:t xml:space="preserve">transfer characteristics </w:t>
      </w:r>
      <w:r w:rsidR="00C124A1" w:rsidRPr="00374CBE">
        <w:t xml:space="preserve">value </w:t>
      </w:r>
      <w:r w:rsidR="00A10CF3" w:rsidRPr="00374CBE">
        <w:t xml:space="preserve">of 1 for SDR </w:t>
      </w:r>
      <w:r w:rsidR="007A4B0C" w:rsidRPr="00374CBE">
        <w:t xml:space="preserve">NCG </w:t>
      </w:r>
      <w:r w:rsidR="00A10CF3" w:rsidRPr="00374CBE">
        <w:t>video.</w:t>
      </w:r>
    </w:p>
    <w:p w14:paraId="52A0A81B" w14:textId="7F92379B" w:rsidR="00A10CF3" w:rsidRPr="00374CBE" w:rsidRDefault="006F3D69" w:rsidP="00622D5C">
      <w:pPr>
        <w:pStyle w:val="enumlev1"/>
      </w:pPr>
      <w:r w:rsidRPr="00374CBE">
        <w:t>–</w:t>
      </w:r>
      <w:r w:rsidRPr="00374CBE">
        <w:tab/>
      </w:r>
      <w:r w:rsidR="00A10CF3" w:rsidRPr="00374CBE">
        <w:t>Matrix coefficients indicator values of 5 and 6 are functionally the same.</w:t>
      </w:r>
    </w:p>
    <w:p w14:paraId="785DE69A" w14:textId="2588659E" w:rsidR="00630A88" w:rsidRPr="00374CBE" w:rsidRDefault="006F3D69" w:rsidP="00622D5C">
      <w:pPr>
        <w:pStyle w:val="enumlev1"/>
      </w:pPr>
      <w:r w:rsidRPr="00374CBE">
        <w:t>–</w:t>
      </w:r>
      <w:r w:rsidRPr="00374CBE">
        <w:tab/>
      </w:r>
      <w:r w:rsidR="00A10CF3" w:rsidRPr="00374CBE">
        <w:t xml:space="preserve">The indicated chroma sample </w:t>
      </w:r>
      <w:r w:rsidR="001769D9" w:rsidRPr="00374CBE">
        <w:t xml:space="preserve">location </w:t>
      </w:r>
      <w:r w:rsidR="00A10CF3" w:rsidRPr="00374CBE">
        <w:t>alignment is only applicable for 4:2:0 chroma sampling.</w:t>
      </w:r>
      <w:r w:rsidR="005F325F" w:rsidRPr="00374CBE">
        <w:t xml:space="preserve"> ChromaLocType (the generic label </w:t>
      </w:r>
      <w:r w:rsidR="00D861CF" w:rsidRPr="00374CBE">
        <w:t xml:space="preserve">used in this document </w:t>
      </w:r>
      <w:r w:rsidR="005F325F" w:rsidRPr="00374CBE">
        <w:t xml:space="preserve">for the HEVC </w:t>
      </w:r>
      <w:r w:rsidR="00D861CF" w:rsidRPr="00374CBE">
        <w:t xml:space="preserve">and AVC </w:t>
      </w:r>
      <w:r w:rsidR="005F325F" w:rsidRPr="00374CBE">
        <w:t xml:space="preserve">bitstream </w:t>
      </w:r>
      <w:r w:rsidR="00D861CF" w:rsidRPr="00374CBE">
        <w:t xml:space="preserve">syntax </w:t>
      </w:r>
      <w:r w:rsidR="005F325F" w:rsidRPr="00374CBE">
        <w:t xml:space="preserve">elements: chroma_sample_loc_type_top_field and chroma_sample_loc_type_bottom_field), listed in Tables 1 and </w:t>
      </w:r>
      <w:r w:rsidR="00764291">
        <w:t>3</w:t>
      </w:r>
      <w:r w:rsidR="005F325F" w:rsidRPr="00374CBE">
        <w:t xml:space="preserve"> of this document, indicates the 4:2:0 chroma sample </w:t>
      </w:r>
      <w:r w:rsidR="00205E4A" w:rsidRPr="00374CBE">
        <w:t xml:space="preserve">position </w:t>
      </w:r>
      <w:r w:rsidR="005F325F" w:rsidRPr="00374CBE">
        <w:t>alignment.</w:t>
      </w:r>
    </w:p>
    <w:p w14:paraId="45649722" w14:textId="79BB8089" w:rsidR="00A10CF3" w:rsidRPr="00374CBE" w:rsidRDefault="006F3D69" w:rsidP="00A428C3">
      <w:pPr>
        <w:pStyle w:val="Heading3"/>
      </w:pPr>
      <w:r w:rsidRPr="00374CBE">
        <w:t>7.2.4</w:t>
      </w:r>
      <w:r w:rsidRPr="00374CBE">
        <w:tab/>
      </w:r>
      <w:r w:rsidR="00A10CF3" w:rsidRPr="00374CBE">
        <w:t xml:space="preserve">Common descriptions and carriage – standard dynamic range </w:t>
      </w:r>
      <w:r w:rsidR="007A4B0C" w:rsidRPr="00374CBE">
        <w:t xml:space="preserve">video </w:t>
      </w:r>
      <w:r w:rsidR="00A10CF3" w:rsidRPr="00374CBE">
        <w:t xml:space="preserve">with </w:t>
      </w:r>
      <w:r w:rsidR="00AA46E7" w:rsidRPr="00374CBE">
        <w:t>wide</w:t>
      </w:r>
      <w:r w:rsidR="00A10CF3" w:rsidRPr="00374CBE">
        <w:t xml:space="preserve"> colour gamut</w:t>
      </w:r>
    </w:p>
    <w:p w14:paraId="3F06D07D" w14:textId="193F043A" w:rsidR="00AA46E7" w:rsidRPr="00374CBE" w:rsidRDefault="00AA46E7" w:rsidP="00A428C3">
      <w:r w:rsidRPr="00374CBE">
        <w:t xml:space="preserve">This colour </w:t>
      </w:r>
      <w:ins w:id="1068" w:author="Yasser Syed" w:date="2019-07-07T03:55:00Z">
        <w:r w:rsidR="0077519D">
          <w:t>coding characteristics information</w:t>
        </w:r>
      </w:ins>
      <w:del w:id="1069" w:author="Yasser Syed" w:date="2019-07-07T03:55:00Z">
        <w:r w:rsidRPr="00374CBE" w:rsidDel="0077519D">
          <w:delText>volume</w:delText>
        </w:r>
      </w:del>
      <w:r w:rsidRPr="00374CBE">
        <w:t xml:space="preserve"> describes SDR </w:t>
      </w:r>
      <w:r w:rsidR="009066BE" w:rsidRPr="00374CBE">
        <w:t xml:space="preserve">video </w:t>
      </w:r>
      <w:r w:rsidRPr="00374CBE">
        <w:t xml:space="preserve">with WCG, which is </w:t>
      </w:r>
      <w:r w:rsidR="009066BE" w:rsidRPr="00374CBE">
        <w:t>typically identified by</w:t>
      </w:r>
      <w:r w:rsidRPr="00374CBE">
        <w:t xml:space="preserve"> the </w:t>
      </w:r>
      <w:r w:rsidR="009066BE" w:rsidRPr="00374CBE">
        <w:t xml:space="preserve">combination of the </w:t>
      </w:r>
      <w:r w:rsidRPr="00374CBE">
        <w:t>colour primary video property</w:t>
      </w:r>
      <w:r w:rsidR="009066BE" w:rsidRPr="00374CBE">
        <w:t xml:space="preserve"> with the identified matrix coefficients</w:t>
      </w:r>
      <w:r w:rsidRPr="00374CBE">
        <w:t>. In some cases, the same colour property may be described with two different values depending on the colour primary container used. It is important for tools to process video according to the colour volume it is operating in to make sure the conversion is consistent.</w:t>
      </w:r>
    </w:p>
    <w:p w14:paraId="03791CC9" w14:textId="7CAF1D43" w:rsidR="00AA46E7" w:rsidRPr="00374CBE" w:rsidRDefault="00AA46E7" w:rsidP="00A428C3">
      <w:r w:rsidRPr="00374CBE">
        <w:t xml:space="preserve">The following system identifier tags are described, as defined in Table </w:t>
      </w:r>
      <w:r w:rsidR="00B04EEB">
        <w:t>6</w:t>
      </w:r>
      <w:r w:rsidRPr="00374CBE">
        <w:t>:</w:t>
      </w:r>
    </w:p>
    <w:p w14:paraId="58520889" w14:textId="03F2BAFA" w:rsidR="00AA46E7" w:rsidRPr="009C4C03" w:rsidRDefault="006F3D69" w:rsidP="006F3D69">
      <w:pPr>
        <w:pStyle w:val="enumlev1"/>
      </w:pPr>
      <w:r w:rsidRPr="009C4C03">
        <w:t>–</w:t>
      </w:r>
      <w:r w:rsidRPr="009C4C03">
        <w:tab/>
      </w:r>
      <w:r w:rsidR="00AA46E7" w:rsidRPr="009C4C03">
        <w:t>BT2020_YCC_NCL</w:t>
      </w:r>
    </w:p>
    <w:p w14:paraId="55625ADF" w14:textId="65027C63" w:rsidR="00B04EEB" w:rsidRDefault="006F3D69" w:rsidP="006F3D69">
      <w:pPr>
        <w:pStyle w:val="enumlev1"/>
      </w:pPr>
      <w:r w:rsidRPr="009C4C03">
        <w:t>–</w:t>
      </w:r>
      <w:r w:rsidRPr="009C4C03">
        <w:tab/>
      </w:r>
      <w:r w:rsidR="00AA46E7" w:rsidRPr="009C4C03">
        <w:t>BT2020_RGB</w:t>
      </w:r>
    </w:p>
    <w:p w14:paraId="1FEC69A2" w14:textId="77777777" w:rsidR="00B04EEB" w:rsidRDefault="00B04EEB" w:rsidP="00B04EEB">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Pr>
          <w:b/>
          <w:bCs/>
          <w:noProof/>
        </w:rPr>
        <w:t>6</w:t>
      </w:r>
      <w:r w:rsidRPr="000456B4">
        <w:fldChar w:fldCharType="end"/>
      </w:r>
      <w:r w:rsidRPr="000456B4">
        <w:rPr>
          <w:b/>
          <w:bCs/>
        </w:rPr>
        <w:t xml:space="preserve"> – SDR WCG common colour volume descriptions</w:t>
      </w:r>
    </w:p>
    <w:tbl>
      <w:tblPr>
        <w:tblW w:w="31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Change w:id="1070" w:author="Yasser Syed" w:date="2019-07-30T16:15:00Z">
          <w:tblPr>
            <w:tblW w:w="30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PrChange>
      </w:tblPr>
      <w:tblGrid>
        <w:gridCol w:w="715"/>
        <w:gridCol w:w="1877"/>
        <w:gridCol w:w="1877"/>
        <w:gridCol w:w="1645"/>
        <w:tblGridChange w:id="1071">
          <w:tblGrid>
            <w:gridCol w:w="716"/>
            <w:gridCol w:w="1877"/>
            <w:gridCol w:w="1877"/>
            <w:gridCol w:w="1340"/>
          </w:tblGrid>
        </w:tblGridChange>
      </w:tblGrid>
      <w:tr w:rsidR="00B04EEB" w:rsidRPr="000456B4" w14:paraId="1F1E8F99" w14:textId="77777777" w:rsidTr="00C47850">
        <w:trPr>
          <w:tblHeader/>
          <w:jc w:val="center"/>
          <w:trPrChange w:id="1072" w:author="Yasser Syed" w:date="2019-07-30T16:15:00Z">
            <w:trPr>
              <w:tblHeader/>
              <w:jc w:val="center"/>
            </w:trPr>
          </w:trPrChange>
        </w:trPr>
        <w:tc>
          <w:tcPr>
            <w:tcW w:w="716" w:type="dxa"/>
            <w:shd w:val="clear" w:color="auto" w:fill="auto"/>
            <w:tcPrChange w:id="1073" w:author="Yasser Syed" w:date="2019-07-30T16:15:00Z">
              <w:tcPr>
                <w:tcW w:w="717" w:type="dxa"/>
                <w:shd w:val="clear" w:color="auto" w:fill="auto"/>
              </w:tcPr>
            </w:tcPrChange>
          </w:tcPr>
          <w:p w14:paraId="4B9D4252" w14:textId="77777777" w:rsidR="00B04EEB" w:rsidRPr="000456B4" w:rsidRDefault="00B04EEB" w:rsidP="000B1A01">
            <w:pPr>
              <w:keepNext/>
              <w:spacing w:before="0"/>
              <w:jc w:val="center"/>
              <w:rPr>
                <w:b/>
                <w:sz w:val="18"/>
                <w:szCs w:val="18"/>
              </w:rPr>
            </w:pPr>
          </w:p>
        </w:tc>
        <w:tc>
          <w:tcPr>
            <w:tcW w:w="1877" w:type="dxa"/>
            <w:shd w:val="clear" w:color="auto" w:fill="auto"/>
            <w:tcPrChange w:id="1074" w:author="Yasser Syed" w:date="2019-07-30T16:15:00Z">
              <w:tcPr>
                <w:tcW w:w="1877" w:type="dxa"/>
                <w:shd w:val="clear" w:color="auto" w:fill="auto"/>
              </w:tcPr>
            </w:tcPrChange>
          </w:tcPr>
          <w:p w14:paraId="6B060ECA" w14:textId="1336C3EB" w:rsidR="00B04EEB" w:rsidRPr="000456B4" w:rsidRDefault="00B04EEB" w:rsidP="000B1A01">
            <w:pPr>
              <w:keepNext/>
              <w:jc w:val="left"/>
              <w:rPr>
                <w:b/>
                <w:sz w:val="18"/>
                <w:szCs w:val="18"/>
              </w:rPr>
            </w:pPr>
            <w:r w:rsidRPr="000456B4">
              <w:rPr>
                <w:b/>
                <w:sz w:val="18"/>
                <w:szCs w:val="18"/>
              </w:rPr>
              <w:t xml:space="preserve">System </w:t>
            </w:r>
            <w:r w:rsidR="007150D1">
              <w:rPr>
                <w:b/>
                <w:sz w:val="18"/>
                <w:szCs w:val="18"/>
              </w:rPr>
              <w:t>i</w:t>
            </w:r>
            <w:r w:rsidRPr="000456B4">
              <w:rPr>
                <w:b/>
                <w:sz w:val="18"/>
                <w:szCs w:val="18"/>
              </w:rPr>
              <w:t>dentifier</w:t>
            </w:r>
          </w:p>
        </w:tc>
        <w:tc>
          <w:tcPr>
            <w:tcW w:w="1877" w:type="dxa"/>
            <w:shd w:val="clear" w:color="auto" w:fill="auto"/>
            <w:tcPrChange w:id="1075" w:author="Yasser Syed" w:date="2019-07-30T16:15:00Z">
              <w:tcPr>
                <w:tcW w:w="1877" w:type="dxa"/>
                <w:shd w:val="clear" w:color="auto" w:fill="auto"/>
              </w:tcPr>
            </w:tcPrChange>
          </w:tcPr>
          <w:p w14:paraId="627254C4" w14:textId="77777777" w:rsidR="00B04EEB" w:rsidRPr="000456B4" w:rsidRDefault="00B04EEB">
            <w:pPr>
              <w:keepNext/>
              <w:jc w:val="center"/>
              <w:rPr>
                <w:b/>
                <w:sz w:val="18"/>
                <w:szCs w:val="18"/>
              </w:rPr>
              <w:pPrChange w:id="1076" w:author="Yasser Syed" w:date="2019-07-30T14:48:00Z">
                <w:pPr>
                  <w:keepNext/>
                  <w:jc w:val="left"/>
                </w:pPr>
              </w:pPrChange>
            </w:pPr>
            <w:r w:rsidRPr="000456B4">
              <w:rPr>
                <w:b/>
                <w:sz w:val="18"/>
                <w:szCs w:val="18"/>
              </w:rPr>
              <w:t>BT2020_YCC_NCL</w:t>
            </w:r>
          </w:p>
        </w:tc>
        <w:tc>
          <w:tcPr>
            <w:tcW w:w="1645" w:type="dxa"/>
            <w:shd w:val="clear" w:color="auto" w:fill="auto"/>
            <w:tcPrChange w:id="1077" w:author="Yasser Syed" w:date="2019-07-30T16:15:00Z">
              <w:tcPr>
                <w:tcW w:w="1340" w:type="dxa"/>
                <w:shd w:val="clear" w:color="auto" w:fill="auto"/>
              </w:tcPr>
            </w:tcPrChange>
          </w:tcPr>
          <w:p w14:paraId="572AC6EE" w14:textId="77777777" w:rsidR="00B04EEB" w:rsidRPr="000456B4" w:rsidRDefault="00B04EEB">
            <w:pPr>
              <w:keepNext/>
              <w:jc w:val="center"/>
              <w:rPr>
                <w:b/>
                <w:sz w:val="18"/>
                <w:szCs w:val="18"/>
              </w:rPr>
              <w:pPrChange w:id="1078" w:author="Yasser Syed" w:date="2019-07-30T14:48:00Z">
                <w:pPr>
                  <w:keepNext/>
                  <w:jc w:val="left"/>
                </w:pPr>
              </w:pPrChange>
            </w:pPr>
            <w:r w:rsidRPr="000456B4">
              <w:rPr>
                <w:b/>
                <w:sz w:val="18"/>
                <w:szCs w:val="18"/>
              </w:rPr>
              <w:t>BT2020_RGB</w:t>
            </w:r>
          </w:p>
        </w:tc>
      </w:tr>
      <w:tr w:rsidR="00B04EEB" w:rsidRPr="000456B4" w14:paraId="5A056294" w14:textId="77777777" w:rsidTr="00C47850">
        <w:trPr>
          <w:cantSplit/>
          <w:trHeight w:val="576"/>
          <w:jc w:val="center"/>
          <w:trPrChange w:id="1079" w:author="Yasser Syed" w:date="2019-07-30T16:15:00Z">
            <w:trPr>
              <w:cantSplit/>
              <w:trHeight w:val="576"/>
              <w:jc w:val="center"/>
            </w:trPr>
          </w:trPrChange>
        </w:trPr>
        <w:tc>
          <w:tcPr>
            <w:tcW w:w="716" w:type="dxa"/>
            <w:vMerge w:val="restart"/>
            <w:shd w:val="clear" w:color="auto" w:fill="auto"/>
            <w:textDirection w:val="btLr"/>
            <w:tcPrChange w:id="1080" w:author="Yasser Syed" w:date="2019-07-30T16:15:00Z">
              <w:tcPr>
                <w:tcW w:w="717" w:type="dxa"/>
                <w:vMerge w:val="restart"/>
                <w:shd w:val="clear" w:color="auto" w:fill="auto"/>
                <w:textDirection w:val="btLr"/>
              </w:tcPr>
            </w:tcPrChange>
          </w:tcPr>
          <w:p w14:paraId="7277B313" w14:textId="77777777" w:rsidR="00B04EEB" w:rsidRPr="000456B4" w:rsidRDefault="00B04EEB" w:rsidP="000B1A01">
            <w:pPr>
              <w:keepNext/>
              <w:spacing w:before="0"/>
              <w:jc w:val="center"/>
              <w:rPr>
                <w:b/>
                <w:sz w:val="18"/>
                <w:szCs w:val="18"/>
              </w:rPr>
            </w:pPr>
            <w:r w:rsidRPr="000456B4">
              <w:rPr>
                <w:b/>
                <w:sz w:val="18"/>
                <w:szCs w:val="18"/>
              </w:rPr>
              <w:t>Colour properties</w:t>
            </w:r>
          </w:p>
        </w:tc>
        <w:tc>
          <w:tcPr>
            <w:tcW w:w="1877" w:type="dxa"/>
            <w:shd w:val="clear" w:color="auto" w:fill="auto"/>
            <w:vAlign w:val="center"/>
            <w:tcPrChange w:id="1081" w:author="Yasser Syed" w:date="2019-07-30T16:15:00Z">
              <w:tcPr>
                <w:tcW w:w="1877" w:type="dxa"/>
                <w:shd w:val="clear" w:color="auto" w:fill="auto"/>
              </w:tcPr>
            </w:tcPrChange>
          </w:tcPr>
          <w:p w14:paraId="751DDF94" w14:textId="77777777" w:rsidR="00B04EEB" w:rsidRPr="000456B4" w:rsidRDefault="00B04EEB" w:rsidP="007912FD">
            <w:pPr>
              <w:keepNext/>
              <w:jc w:val="left"/>
              <w:rPr>
                <w:sz w:val="18"/>
                <w:szCs w:val="18"/>
              </w:rPr>
            </w:pPr>
            <w:r w:rsidRPr="000456B4">
              <w:rPr>
                <w:sz w:val="18"/>
                <w:szCs w:val="18"/>
              </w:rPr>
              <w:t>Colour primaries</w:t>
            </w:r>
          </w:p>
        </w:tc>
        <w:tc>
          <w:tcPr>
            <w:tcW w:w="1877" w:type="dxa"/>
            <w:shd w:val="clear" w:color="auto" w:fill="auto"/>
            <w:vAlign w:val="center"/>
            <w:tcPrChange w:id="1082" w:author="Yasser Syed" w:date="2019-07-30T16:15:00Z">
              <w:tcPr>
                <w:tcW w:w="1877" w:type="dxa"/>
                <w:shd w:val="clear" w:color="auto" w:fill="auto"/>
              </w:tcPr>
            </w:tcPrChange>
          </w:tcPr>
          <w:p w14:paraId="16171E63" w14:textId="77777777" w:rsidR="00B04EEB" w:rsidRPr="000456B4" w:rsidRDefault="00B04EEB">
            <w:pPr>
              <w:keepNext/>
              <w:spacing w:before="0"/>
              <w:jc w:val="center"/>
              <w:rPr>
                <w:sz w:val="18"/>
                <w:szCs w:val="18"/>
              </w:rPr>
              <w:pPrChange w:id="1083" w:author="Yasser Syed" w:date="2019-07-30T16:06:00Z">
                <w:pPr>
                  <w:keepNext/>
                  <w:jc w:val="left"/>
                </w:pPr>
              </w:pPrChange>
            </w:pPr>
            <w:r w:rsidRPr="000456B4">
              <w:rPr>
                <w:sz w:val="18"/>
                <w:szCs w:val="18"/>
              </w:rPr>
              <w:t>BT.2020</w:t>
            </w:r>
          </w:p>
        </w:tc>
        <w:tc>
          <w:tcPr>
            <w:tcW w:w="1645" w:type="dxa"/>
            <w:shd w:val="clear" w:color="auto" w:fill="auto"/>
            <w:vAlign w:val="center"/>
            <w:tcPrChange w:id="1084" w:author="Yasser Syed" w:date="2019-07-30T16:15:00Z">
              <w:tcPr>
                <w:tcW w:w="1340" w:type="dxa"/>
                <w:shd w:val="clear" w:color="auto" w:fill="auto"/>
              </w:tcPr>
            </w:tcPrChange>
          </w:tcPr>
          <w:p w14:paraId="0FF58BEB" w14:textId="77777777" w:rsidR="00B04EEB" w:rsidRPr="000456B4" w:rsidRDefault="00B04EEB">
            <w:pPr>
              <w:keepNext/>
              <w:spacing w:before="0"/>
              <w:jc w:val="center"/>
              <w:rPr>
                <w:sz w:val="18"/>
                <w:szCs w:val="18"/>
              </w:rPr>
              <w:pPrChange w:id="1085" w:author="Yasser Syed" w:date="2019-07-30T16:06:00Z">
                <w:pPr>
                  <w:keepNext/>
                  <w:jc w:val="left"/>
                </w:pPr>
              </w:pPrChange>
            </w:pPr>
            <w:r w:rsidRPr="000456B4">
              <w:rPr>
                <w:sz w:val="18"/>
                <w:szCs w:val="18"/>
              </w:rPr>
              <w:t>BT.2020</w:t>
            </w:r>
          </w:p>
        </w:tc>
      </w:tr>
      <w:tr w:rsidR="00B04EEB" w:rsidRPr="000456B4" w14:paraId="49DBD4EB" w14:textId="77777777" w:rsidTr="00C47850">
        <w:trPr>
          <w:trHeight w:val="576"/>
          <w:jc w:val="center"/>
          <w:trPrChange w:id="1086" w:author="Yasser Syed" w:date="2019-07-30T16:15:00Z">
            <w:trPr>
              <w:trHeight w:val="576"/>
              <w:jc w:val="center"/>
            </w:trPr>
          </w:trPrChange>
        </w:trPr>
        <w:tc>
          <w:tcPr>
            <w:tcW w:w="716" w:type="dxa"/>
            <w:vMerge/>
            <w:shd w:val="clear" w:color="auto" w:fill="auto"/>
            <w:tcPrChange w:id="1087" w:author="Yasser Syed" w:date="2019-07-30T16:15:00Z">
              <w:tcPr>
                <w:tcW w:w="717" w:type="dxa"/>
                <w:vMerge/>
                <w:shd w:val="clear" w:color="auto" w:fill="auto"/>
              </w:tcPr>
            </w:tcPrChange>
          </w:tcPr>
          <w:p w14:paraId="1BA3A80D" w14:textId="77777777" w:rsidR="00B04EEB" w:rsidRPr="000456B4" w:rsidRDefault="00B04EEB" w:rsidP="000B1A01">
            <w:pPr>
              <w:keepNext/>
              <w:spacing w:before="0"/>
              <w:jc w:val="center"/>
              <w:rPr>
                <w:b/>
                <w:sz w:val="18"/>
                <w:szCs w:val="18"/>
              </w:rPr>
            </w:pPr>
          </w:p>
        </w:tc>
        <w:tc>
          <w:tcPr>
            <w:tcW w:w="1877" w:type="dxa"/>
            <w:shd w:val="clear" w:color="auto" w:fill="auto"/>
            <w:vAlign w:val="center"/>
            <w:tcPrChange w:id="1088" w:author="Yasser Syed" w:date="2019-07-30T16:15:00Z">
              <w:tcPr>
                <w:tcW w:w="1877" w:type="dxa"/>
                <w:shd w:val="clear" w:color="auto" w:fill="auto"/>
              </w:tcPr>
            </w:tcPrChange>
          </w:tcPr>
          <w:p w14:paraId="7072BDDB" w14:textId="77777777" w:rsidR="00B04EEB" w:rsidRPr="000456B4" w:rsidRDefault="00B04EEB" w:rsidP="007912FD">
            <w:pPr>
              <w:keepNext/>
              <w:jc w:val="left"/>
              <w:rPr>
                <w:sz w:val="18"/>
                <w:szCs w:val="18"/>
              </w:rPr>
            </w:pPr>
            <w:r w:rsidRPr="000456B4">
              <w:rPr>
                <w:sz w:val="18"/>
                <w:szCs w:val="18"/>
              </w:rPr>
              <w:t>Transfer characteristics</w:t>
            </w:r>
          </w:p>
        </w:tc>
        <w:tc>
          <w:tcPr>
            <w:tcW w:w="1877" w:type="dxa"/>
            <w:shd w:val="clear" w:color="auto" w:fill="auto"/>
            <w:vAlign w:val="center"/>
            <w:tcPrChange w:id="1089" w:author="Yasser Syed" w:date="2019-07-30T16:15:00Z">
              <w:tcPr>
                <w:tcW w:w="1877" w:type="dxa"/>
                <w:shd w:val="clear" w:color="auto" w:fill="auto"/>
              </w:tcPr>
            </w:tcPrChange>
          </w:tcPr>
          <w:p w14:paraId="7CEA712B" w14:textId="77777777" w:rsidR="00B04EEB" w:rsidRPr="000456B4" w:rsidRDefault="00B04EEB">
            <w:pPr>
              <w:keepNext/>
              <w:spacing w:before="0"/>
              <w:jc w:val="center"/>
              <w:rPr>
                <w:sz w:val="18"/>
                <w:szCs w:val="18"/>
              </w:rPr>
              <w:pPrChange w:id="1090" w:author="Yasser Syed" w:date="2019-07-30T16:06:00Z">
                <w:pPr>
                  <w:keepNext/>
                  <w:jc w:val="left"/>
                </w:pPr>
              </w:pPrChange>
            </w:pPr>
            <w:r w:rsidRPr="000456B4">
              <w:rPr>
                <w:sz w:val="18"/>
                <w:szCs w:val="18"/>
              </w:rPr>
              <w:t>BT.2020</w:t>
            </w:r>
          </w:p>
        </w:tc>
        <w:tc>
          <w:tcPr>
            <w:tcW w:w="1645" w:type="dxa"/>
            <w:shd w:val="clear" w:color="auto" w:fill="auto"/>
            <w:vAlign w:val="center"/>
            <w:tcPrChange w:id="1091" w:author="Yasser Syed" w:date="2019-07-30T16:15:00Z">
              <w:tcPr>
                <w:tcW w:w="1340" w:type="dxa"/>
                <w:shd w:val="clear" w:color="auto" w:fill="auto"/>
              </w:tcPr>
            </w:tcPrChange>
          </w:tcPr>
          <w:p w14:paraId="49046D24" w14:textId="77777777" w:rsidR="00B04EEB" w:rsidRPr="000456B4" w:rsidRDefault="00B04EEB">
            <w:pPr>
              <w:keepNext/>
              <w:spacing w:before="0"/>
              <w:jc w:val="center"/>
              <w:rPr>
                <w:sz w:val="18"/>
                <w:szCs w:val="18"/>
              </w:rPr>
              <w:pPrChange w:id="1092" w:author="Yasser Syed" w:date="2019-07-30T16:06:00Z">
                <w:pPr>
                  <w:keepNext/>
                  <w:jc w:val="left"/>
                </w:pPr>
              </w:pPrChange>
            </w:pPr>
            <w:r w:rsidRPr="000456B4">
              <w:rPr>
                <w:sz w:val="18"/>
                <w:szCs w:val="18"/>
              </w:rPr>
              <w:t>BT.2020</w:t>
            </w:r>
          </w:p>
        </w:tc>
      </w:tr>
      <w:tr w:rsidR="00B04EEB" w:rsidRPr="000456B4" w14:paraId="4D32F961" w14:textId="77777777" w:rsidTr="00C47850">
        <w:trPr>
          <w:trHeight w:val="576"/>
          <w:jc w:val="center"/>
          <w:trPrChange w:id="1093" w:author="Yasser Syed" w:date="2019-07-30T16:15:00Z">
            <w:trPr>
              <w:trHeight w:val="576"/>
              <w:jc w:val="center"/>
            </w:trPr>
          </w:trPrChange>
        </w:trPr>
        <w:tc>
          <w:tcPr>
            <w:tcW w:w="716" w:type="dxa"/>
            <w:vMerge/>
            <w:shd w:val="clear" w:color="auto" w:fill="auto"/>
            <w:tcPrChange w:id="1094" w:author="Yasser Syed" w:date="2019-07-30T16:15:00Z">
              <w:tcPr>
                <w:tcW w:w="717" w:type="dxa"/>
                <w:vMerge/>
                <w:shd w:val="clear" w:color="auto" w:fill="auto"/>
              </w:tcPr>
            </w:tcPrChange>
          </w:tcPr>
          <w:p w14:paraId="11842938" w14:textId="77777777" w:rsidR="00B04EEB" w:rsidRPr="000456B4" w:rsidRDefault="00B04EEB" w:rsidP="000B1A01">
            <w:pPr>
              <w:keepNext/>
              <w:spacing w:before="0"/>
              <w:jc w:val="center"/>
              <w:rPr>
                <w:b/>
                <w:sz w:val="18"/>
                <w:szCs w:val="18"/>
              </w:rPr>
            </w:pPr>
          </w:p>
        </w:tc>
        <w:tc>
          <w:tcPr>
            <w:tcW w:w="1877" w:type="dxa"/>
            <w:shd w:val="clear" w:color="auto" w:fill="auto"/>
            <w:vAlign w:val="center"/>
            <w:tcPrChange w:id="1095" w:author="Yasser Syed" w:date="2019-07-30T16:15:00Z">
              <w:tcPr>
                <w:tcW w:w="1877" w:type="dxa"/>
                <w:shd w:val="clear" w:color="auto" w:fill="auto"/>
              </w:tcPr>
            </w:tcPrChange>
          </w:tcPr>
          <w:p w14:paraId="162E07C3" w14:textId="77777777" w:rsidR="00B04EEB" w:rsidRPr="000456B4" w:rsidRDefault="00B04EEB" w:rsidP="007912FD">
            <w:pPr>
              <w:keepNext/>
              <w:jc w:val="left"/>
              <w:rPr>
                <w:sz w:val="18"/>
                <w:szCs w:val="18"/>
              </w:rPr>
            </w:pPr>
            <w:r w:rsidRPr="000456B4">
              <w:rPr>
                <w:sz w:val="18"/>
                <w:szCs w:val="18"/>
              </w:rPr>
              <w:t>Colour representation</w:t>
            </w:r>
          </w:p>
        </w:tc>
        <w:tc>
          <w:tcPr>
            <w:tcW w:w="1877" w:type="dxa"/>
            <w:shd w:val="clear" w:color="auto" w:fill="auto"/>
            <w:vAlign w:val="center"/>
            <w:tcPrChange w:id="1096" w:author="Yasser Syed" w:date="2019-07-30T16:15:00Z">
              <w:tcPr>
                <w:tcW w:w="1877" w:type="dxa"/>
                <w:shd w:val="clear" w:color="auto" w:fill="auto"/>
              </w:tcPr>
            </w:tcPrChange>
          </w:tcPr>
          <w:p w14:paraId="7EEC8313" w14:textId="77777777" w:rsidR="00B04EEB" w:rsidRPr="000456B4" w:rsidRDefault="00B04EEB">
            <w:pPr>
              <w:keepNext/>
              <w:spacing w:before="0"/>
              <w:jc w:val="center"/>
              <w:rPr>
                <w:sz w:val="18"/>
                <w:szCs w:val="18"/>
              </w:rPr>
              <w:pPrChange w:id="1097" w:author="Yasser Syed" w:date="2019-07-30T16:06:00Z">
                <w:pPr>
                  <w:keepNext/>
                  <w:jc w:val="left"/>
                </w:pPr>
              </w:pPrChange>
            </w:pPr>
            <w:r w:rsidRPr="00DC62C9">
              <w:rPr>
                <w:sz w:val="18"/>
                <w:szCs w:val="18"/>
              </w:rPr>
              <w:t>Y′CbCr</w:t>
            </w:r>
          </w:p>
        </w:tc>
        <w:tc>
          <w:tcPr>
            <w:tcW w:w="1645" w:type="dxa"/>
            <w:shd w:val="clear" w:color="auto" w:fill="auto"/>
            <w:vAlign w:val="center"/>
            <w:tcPrChange w:id="1098" w:author="Yasser Syed" w:date="2019-07-30T16:15:00Z">
              <w:tcPr>
                <w:tcW w:w="1340" w:type="dxa"/>
                <w:shd w:val="clear" w:color="auto" w:fill="auto"/>
              </w:tcPr>
            </w:tcPrChange>
          </w:tcPr>
          <w:p w14:paraId="526D7BCB" w14:textId="77777777" w:rsidR="00B04EEB" w:rsidRPr="000456B4" w:rsidRDefault="00B04EEB">
            <w:pPr>
              <w:keepNext/>
              <w:spacing w:before="0"/>
              <w:jc w:val="center"/>
              <w:rPr>
                <w:sz w:val="18"/>
                <w:szCs w:val="18"/>
              </w:rPr>
              <w:pPrChange w:id="1099" w:author="Yasser Syed" w:date="2019-07-30T16:06:00Z">
                <w:pPr>
                  <w:keepNext/>
                  <w:jc w:val="left"/>
                </w:pPr>
              </w:pPrChange>
            </w:pPr>
            <w:r w:rsidRPr="000456B4">
              <w:rPr>
                <w:sz w:val="18"/>
                <w:szCs w:val="18"/>
              </w:rPr>
              <w:t>R′G′B′</w:t>
            </w:r>
          </w:p>
        </w:tc>
      </w:tr>
      <w:tr w:rsidR="00B04EEB" w:rsidRPr="000456B4" w14:paraId="2EAB45E3" w14:textId="77777777" w:rsidTr="00C47850">
        <w:trPr>
          <w:cantSplit/>
          <w:trHeight w:val="435"/>
          <w:jc w:val="center"/>
          <w:trPrChange w:id="1100" w:author="Yasser Syed" w:date="2019-07-30T16:15:00Z">
            <w:trPr>
              <w:cantSplit/>
              <w:trHeight w:val="435"/>
              <w:jc w:val="center"/>
            </w:trPr>
          </w:trPrChange>
        </w:trPr>
        <w:tc>
          <w:tcPr>
            <w:tcW w:w="716" w:type="dxa"/>
            <w:vMerge w:val="restart"/>
            <w:shd w:val="clear" w:color="auto" w:fill="auto"/>
            <w:textDirection w:val="btLr"/>
            <w:tcPrChange w:id="1101" w:author="Yasser Syed" w:date="2019-07-30T16:15:00Z">
              <w:tcPr>
                <w:tcW w:w="717" w:type="dxa"/>
                <w:vMerge w:val="restart"/>
                <w:shd w:val="clear" w:color="auto" w:fill="auto"/>
                <w:textDirection w:val="btLr"/>
              </w:tcPr>
            </w:tcPrChange>
          </w:tcPr>
          <w:p w14:paraId="3795E7E3" w14:textId="77777777" w:rsidR="00B04EEB" w:rsidRPr="000456B4" w:rsidRDefault="00B04EEB" w:rsidP="000B1A01">
            <w:pPr>
              <w:keepNext/>
              <w:spacing w:before="0"/>
              <w:jc w:val="center"/>
              <w:rPr>
                <w:b/>
                <w:sz w:val="18"/>
                <w:szCs w:val="18"/>
              </w:rPr>
            </w:pPr>
            <w:r w:rsidRPr="000456B4">
              <w:rPr>
                <w:b/>
                <w:sz w:val="18"/>
                <w:szCs w:val="18"/>
              </w:rPr>
              <w:t>Other</w:t>
            </w:r>
          </w:p>
        </w:tc>
        <w:tc>
          <w:tcPr>
            <w:tcW w:w="1877" w:type="dxa"/>
            <w:shd w:val="clear" w:color="auto" w:fill="auto"/>
            <w:vAlign w:val="center"/>
            <w:tcPrChange w:id="1102" w:author="Yasser Syed" w:date="2019-07-30T16:15:00Z">
              <w:tcPr>
                <w:tcW w:w="1877" w:type="dxa"/>
                <w:shd w:val="clear" w:color="auto" w:fill="auto"/>
              </w:tcPr>
            </w:tcPrChange>
          </w:tcPr>
          <w:p w14:paraId="0CEDCDA7" w14:textId="77777777" w:rsidR="00B04EEB" w:rsidRPr="000456B4" w:rsidRDefault="00B04EEB" w:rsidP="007912FD">
            <w:pPr>
              <w:keepNext/>
              <w:jc w:val="left"/>
              <w:rPr>
                <w:sz w:val="18"/>
                <w:szCs w:val="18"/>
              </w:rPr>
            </w:pPr>
            <w:r w:rsidRPr="000456B4">
              <w:rPr>
                <w:sz w:val="18"/>
                <w:szCs w:val="18"/>
              </w:rPr>
              <w:t>Full/narrow range</w:t>
            </w:r>
          </w:p>
        </w:tc>
        <w:tc>
          <w:tcPr>
            <w:tcW w:w="1877" w:type="dxa"/>
            <w:shd w:val="clear" w:color="auto" w:fill="auto"/>
            <w:vAlign w:val="center"/>
            <w:tcPrChange w:id="1103" w:author="Yasser Syed" w:date="2019-07-30T16:15:00Z">
              <w:tcPr>
                <w:tcW w:w="1877" w:type="dxa"/>
                <w:shd w:val="clear" w:color="auto" w:fill="auto"/>
              </w:tcPr>
            </w:tcPrChange>
          </w:tcPr>
          <w:p w14:paraId="19F73F82" w14:textId="77777777" w:rsidR="00B04EEB" w:rsidRPr="000456B4" w:rsidRDefault="00B04EEB">
            <w:pPr>
              <w:keepNext/>
              <w:spacing w:before="0"/>
              <w:jc w:val="center"/>
              <w:rPr>
                <w:sz w:val="18"/>
                <w:szCs w:val="18"/>
              </w:rPr>
              <w:pPrChange w:id="1104" w:author="Yasser Syed" w:date="2019-07-30T16:06:00Z">
                <w:pPr>
                  <w:keepNext/>
                  <w:jc w:val="left"/>
                </w:pPr>
              </w:pPrChange>
            </w:pPr>
            <w:r w:rsidRPr="000456B4">
              <w:rPr>
                <w:sz w:val="18"/>
                <w:szCs w:val="18"/>
              </w:rPr>
              <w:t>Narrow</w:t>
            </w:r>
          </w:p>
        </w:tc>
        <w:tc>
          <w:tcPr>
            <w:tcW w:w="1645" w:type="dxa"/>
            <w:shd w:val="clear" w:color="auto" w:fill="auto"/>
            <w:vAlign w:val="center"/>
            <w:tcPrChange w:id="1105" w:author="Yasser Syed" w:date="2019-07-30T16:15:00Z">
              <w:tcPr>
                <w:tcW w:w="1340" w:type="dxa"/>
                <w:shd w:val="clear" w:color="auto" w:fill="auto"/>
              </w:tcPr>
            </w:tcPrChange>
          </w:tcPr>
          <w:p w14:paraId="3D4C2EC6" w14:textId="77777777" w:rsidR="00B04EEB" w:rsidRPr="000456B4" w:rsidRDefault="00B04EEB">
            <w:pPr>
              <w:keepNext/>
              <w:spacing w:before="0"/>
              <w:jc w:val="center"/>
              <w:rPr>
                <w:sz w:val="18"/>
                <w:szCs w:val="18"/>
              </w:rPr>
              <w:pPrChange w:id="1106" w:author="Yasser Syed" w:date="2019-07-30T16:06:00Z">
                <w:pPr>
                  <w:keepNext/>
                  <w:jc w:val="left"/>
                </w:pPr>
              </w:pPrChange>
            </w:pPr>
            <w:r w:rsidRPr="000456B4">
              <w:rPr>
                <w:sz w:val="18"/>
                <w:szCs w:val="18"/>
              </w:rPr>
              <w:t>Narrow</w:t>
            </w:r>
          </w:p>
        </w:tc>
      </w:tr>
      <w:tr w:rsidR="00B04EEB" w:rsidRPr="000456B4" w14:paraId="249D1EA0" w14:textId="77777777" w:rsidTr="00C47850">
        <w:trPr>
          <w:cantSplit/>
          <w:trHeight w:val="440"/>
          <w:jc w:val="center"/>
          <w:trPrChange w:id="1107" w:author="Yasser Syed" w:date="2019-07-30T16:15:00Z">
            <w:trPr>
              <w:cantSplit/>
              <w:trHeight w:val="440"/>
              <w:jc w:val="center"/>
            </w:trPr>
          </w:trPrChange>
        </w:trPr>
        <w:tc>
          <w:tcPr>
            <w:tcW w:w="716" w:type="dxa"/>
            <w:vMerge/>
            <w:shd w:val="clear" w:color="auto" w:fill="auto"/>
            <w:textDirection w:val="btLr"/>
            <w:tcPrChange w:id="1108" w:author="Yasser Syed" w:date="2019-07-30T16:15:00Z">
              <w:tcPr>
                <w:tcW w:w="717" w:type="dxa"/>
                <w:vMerge/>
                <w:shd w:val="clear" w:color="auto" w:fill="auto"/>
                <w:textDirection w:val="btLr"/>
              </w:tcPr>
            </w:tcPrChange>
          </w:tcPr>
          <w:p w14:paraId="7BA4D4C7" w14:textId="77777777" w:rsidR="00B04EEB" w:rsidRPr="000456B4" w:rsidRDefault="00B04EEB" w:rsidP="000B1A01">
            <w:pPr>
              <w:keepNext/>
              <w:spacing w:before="0"/>
              <w:jc w:val="center"/>
              <w:rPr>
                <w:b/>
                <w:sz w:val="18"/>
                <w:szCs w:val="18"/>
              </w:rPr>
            </w:pPr>
          </w:p>
        </w:tc>
        <w:tc>
          <w:tcPr>
            <w:tcW w:w="1877" w:type="dxa"/>
            <w:shd w:val="clear" w:color="auto" w:fill="auto"/>
            <w:vAlign w:val="center"/>
            <w:tcPrChange w:id="1109" w:author="Yasser Syed" w:date="2019-07-30T16:15:00Z">
              <w:tcPr>
                <w:tcW w:w="1877" w:type="dxa"/>
                <w:shd w:val="clear" w:color="auto" w:fill="auto"/>
              </w:tcPr>
            </w:tcPrChange>
          </w:tcPr>
          <w:p w14:paraId="7D83C2C9" w14:textId="77777777" w:rsidR="00B04EEB" w:rsidRPr="000456B4" w:rsidRDefault="00B04EEB" w:rsidP="007912FD">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877" w:type="dxa"/>
            <w:shd w:val="clear" w:color="auto" w:fill="auto"/>
            <w:vAlign w:val="center"/>
            <w:tcPrChange w:id="1110" w:author="Yasser Syed" w:date="2019-07-30T16:15:00Z">
              <w:tcPr>
                <w:tcW w:w="1877" w:type="dxa"/>
                <w:shd w:val="clear" w:color="auto" w:fill="auto"/>
              </w:tcPr>
            </w:tcPrChange>
          </w:tcPr>
          <w:p w14:paraId="42D499D2" w14:textId="77777777" w:rsidR="00B04EEB" w:rsidRPr="000456B4" w:rsidRDefault="00B04EEB">
            <w:pPr>
              <w:keepNext/>
              <w:spacing w:before="0"/>
              <w:jc w:val="center"/>
              <w:rPr>
                <w:sz w:val="18"/>
                <w:szCs w:val="18"/>
              </w:rPr>
              <w:pPrChange w:id="1111" w:author="Yasser Syed" w:date="2019-07-30T16:06:00Z">
                <w:pPr>
                  <w:keepNext/>
                  <w:jc w:val="left"/>
                </w:pPr>
              </w:pPrChange>
            </w:pPr>
            <w:r w:rsidRPr="000456B4">
              <w:rPr>
                <w:sz w:val="18"/>
                <w:szCs w:val="18"/>
              </w:rPr>
              <w:t>Co-sited</w:t>
            </w:r>
          </w:p>
        </w:tc>
        <w:tc>
          <w:tcPr>
            <w:tcW w:w="1645" w:type="dxa"/>
            <w:shd w:val="clear" w:color="auto" w:fill="auto"/>
            <w:vAlign w:val="center"/>
            <w:tcPrChange w:id="1112" w:author="Yasser Syed" w:date="2019-07-30T16:15:00Z">
              <w:tcPr>
                <w:tcW w:w="1340" w:type="dxa"/>
                <w:shd w:val="clear" w:color="auto" w:fill="auto"/>
              </w:tcPr>
            </w:tcPrChange>
          </w:tcPr>
          <w:p w14:paraId="711DF06B" w14:textId="77777777" w:rsidR="00B04EEB" w:rsidRPr="000456B4" w:rsidRDefault="00B04EEB">
            <w:pPr>
              <w:keepNext/>
              <w:spacing w:before="0"/>
              <w:jc w:val="center"/>
              <w:rPr>
                <w:sz w:val="18"/>
                <w:szCs w:val="18"/>
              </w:rPr>
              <w:pPrChange w:id="1113" w:author="Yasser Syed" w:date="2019-07-30T16:06:00Z">
                <w:pPr>
                  <w:keepNext/>
                  <w:jc w:val="left"/>
                </w:pPr>
              </w:pPrChange>
            </w:pPr>
            <w:r>
              <w:rPr>
                <w:sz w:val="18"/>
                <w:szCs w:val="18"/>
              </w:rPr>
              <w:t>N/A</w:t>
            </w:r>
          </w:p>
        </w:tc>
      </w:tr>
      <w:tr w:rsidR="00B04EEB" w:rsidRPr="000456B4" w14:paraId="0EFD2C5D" w14:textId="77777777" w:rsidTr="00C47850">
        <w:trPr>
          <w:cantSplit/>
          <w:trHeight w:val="432"/>
          <w:jc w:val="center"/>
          <w:trPrChange w:id="1114" w:author="Yasser Syed" w:date="2019-07-30T16:15:00Z">
            <w:trPr>
              <w:cantSplit/>
              <w:trHeight w:val="432"/>
              <w:jc w:val="center"/>
            </w:trPr>
          </w:trPrChange>
        </w:trPr>
        <w:tc>
          <w:tcPr>
            <w:tcW w:w="716" w:type="dxa"/>
            <w:vMerge w:val="restart"/>
            <w:shd w:val="clear" w:color="auto" w:fill="auto"/>
            <w:textDirection w:val="btLr"/>
            <w:tcPrChange w:id="1115" w:author="Yasser Syed" w:date="2019-07-30T16:15:00Z">
              <w:tcPr>
                <w:tcW w:w="717" w:type="dxa"/>
                <w:vMerge w:val="restart"/>
                <w:shd w:val="clear" w:color="auto" w:fill="auto"/>
                <w:textDirection w:val="btLr"/>
              </w:tcPr>
            </w:tcPrChange>
          </w:tcPr>
          <w:p w14:paraId="3AACAD60" w14:textId="6E5715AC" w:rsidR="00B04EEB" w:rsidRPr="000456B4" w:rsidRDefault="00B04EEB" w:rsidP="000B1A01">
            <w:pPr>
              <w:keepNext/>
              <w:spacing w:before="0"/>
              <w:jc w:val="center"/>
              <w:rPr>
                <w:b/>
                <w:sz w:val="18"/>
                <w:szCs w:val="18"/>
              </w:rPr>
            </w:pPr>
            <w:r w:rsidRPr="000456B4">
              <w:rPr>
                <w:b/>
                <w:sz w:val="18"/>
                <w:szCs w:val="18"/>
              </w:rPr>
              <w:t>CICP parameters</w:t>
            </w:r>
            <w:r>
              <w:rPr>
                <w:b/>
                <w:sz w:val="18"/>
                <w:szCs w:val="18"/>
              </w:rPr>
              <w:br/>
            </w:r>
            <w:r w:rsidRPr="00120342">
              <w:rPr>
                <w:b/>
                <w:sz w:val="18"/>
                <w:szCs w:val="18"/>
              </w:rPr>
              <w:t>Rec. ITU-T H.273 | ISO/IEC 230</w:t>
            </w:r>
            <w:ins w:id="1116" w:author="Yasser Syed" w:date="2019-07-07T09:58:00Z">
              <w:r w:rsidR="00273696">
                <w:rPr>
                  <w:b/>
                  <w:sz w:val="18"/>
                  <w:szCs w:val="18"/>
                </w:rPr>
                <w:t>91-2</w:t>
              </w:r>
            </w:ins>
            <w:del w:id="1117" w:author="Yasser Syed" w:date="2019-07-07T09:58:00Z">
              <w:r w:rsidRPr="00120342" w:rsidDel="00273696">
                <w:rPr>
                  <w:b/>
                  <w:sz w:val="18"/>
                  <w:szCs w:val="18"/>
                </w:rPr>
                <w:delText>01-8</w:delText>
              </w:r>
            </w:del>
          </w:p>
        </w:tc>
        <w:tc>
          <w:tcPr>
            <w:tcW w:w="1877" w:type="dxa"/>
            <w:shd w:val="clear" w:color="auto" w:fill="auto"/>
            <w:vAlign w:val="center"/>
            <w:tcPrChange w:id="1118" w:author="Yasser Syed" w:date="2019-07-30T16:15:00Z">
              <w:tcPr>
                <w:tcW w:w="1877" w:type="dxa"/>
                <w:shd w:val="clear" w:color="auto" w:fill="auto"/>
              </w:tcPr>
            </w:tcPrChange>
          </w:tcPr>
          <w:p w14:paraId="0D842022" w14:textId="77777777" w:rsidR="00B04EEB" w:rsidRPr="000456B4" w:rsidRDefault="00B04EEB" w:rsidP="007912FD">
            <w:pPr>
              <w:keepNext/>
              <w:jc w:val="left"/>
              <w:rPr>
                <w:sz w:val="18"/>
                <w:szCs w:val="18"/>
              </w:rPr>
            </w:pPr>
            <w:r w:rsidRPr="000456B4">
              <w:rPr>
                <w:sz w:val="18"/>
                <w:szCs w:val="18"/>
              </w:rPr>
              <w:t>ColourPrimaries</w:t>
            </w:r>
          </w:p>
        </w:tc>
        <w:tc>
          <w:tcPr>
            <w:tcW w:w="1877" w:type="dxa"/>
            <w:shd w:val="clear" w:color="auto" w:fill="auto"/>
            <w:vAlign w:val="center"/>
            <w:tcPrChange w:id="1119" w:author="Yasser Syed" w:date="2019-07-30T16:15:00Z">
              <w:tcPr>
                <w:tcW w:w="1877" w:type="dxa"/>
                <w:shd w:val="clear" w:color="auto" w:fill="auto"/>
              </w:tcPr>
            </w:tcPrChange>
          </w:tcPr>
          <w:p w14:paraId="20D16D2E" w14:textId="77777777" w:rsidR="00B04EEB" w:rsidRPr="000456B4" w:rsidRDefault="00B04EEB">
            <w:pPr>
              <w:keepNext/>
              <w:spacing w:before="0"/>
              <w:jc w:val="center"/>
              <w:rPr>
                <w:sz w:val="18"/>
                <w:szCs w:val="18"/>
              </w:rPr>
              <w:pPrChange w:id="1120" w:author="Yasser Syed" w:date="2019-07-30T16:06:00Z">
                <w:pPr>
                  <w:keepNext/>
                  <w:jc w:val="left"/>
                </w:pPr>
              </w:pPrChange>
            </w:pPr>
            <w:r w:rsidRPr="000456B4">
              <w:rPr>
                <w:sz w:val="18"/>
                <w:szCs w:val="18"/>
              </w:rPr>
              <w:t>9</w:t>
            </w:r>
          </w:p>
        </w:tc>
        <w:tc>
          <w:tcPr>
            <w:tcW w:w="1645" w:type="dxa"/>
            <w:shd w:val="clear" w:color="auto" w:fill="auto"/>
            <w:vAlign w:val="center"/>
            <w:tcPrChange w:id="1121" w:author="Yasser Syed" w:date="2019-07-30T16:15:00Z">
              <w:tcPr>
                <w:tcW w:w="1340" w:type="dxa"/>
                <w:shd w:val="clear" w:color="auto" w:fill="auto"/>
              </w:tcPr>
            </w:tcPrChange>
          </w:tcPr>
          <w:p w14:paraId="1D56335D" w14:textId="77777777" w:rsidR="00B04EEB" w:rsidRPr="000456B4" w:rsidRDefault="00B04EEB">
            <w:pPr>
              <w:keepNext/>
              <w:spacing w:before="0"/>
              <w:jc w:val="center"/>
              <w:rPr>
                <w:sz w:val="18"/>
                <w:szCs w:val="18"/>
              </w:rPr>
              <w:pPrChange w:id="1122" w:author="Yasser Syed" w:date="2019-07-30T16:06:00Z">
                <w:pPr>
                  <w:keepNext/>
                  <w:jc w:val="left"/>
                </w:pPr>
              </w:pPrChange>
            </w:pPr>
            <w:r w:rsidRPr="000456B4">
              <w:rPr>
                <w:sz w:val="18"/>
                <w:szCs w:val="18"/>
              </w:rPr>
              <w:t>9</w:t>
            </w:r>
          </w:p>
        </w:tc>
      </w:tr>
      <w:tr w:rsidR="00B04EEB" w:rsidRPr="000456B4" w14:paraId="507E9A69" w14:textId="77777777" w:rsidTr="00C47850">
        <w:trPr>
          <w:trHeight w:val="326"/>
          <w:jc w:val="center"/>
          <w:trPrChange w:id="1123" w:author="Yasser Syed" w:date="2019-07-30T16:15:00Z">
            <w:trPr>
              <w:trHeight w:val="326"/>
              <w:jc w:val="center"/>
            </w:trPr>
          </w:trPrChange>
        </w:trPr>
        <w:tc>
          <w:tcPr>
            <w:tcW w:w="716" w:type="dxa"/>
            <w:vMerge/>
            <w:shd w:val="clear" w:color="auto" w:fill="auto"/>
            <w:tcPrChange w:id="1124" w:author="Yasser Syed" w:date="2019-07-30T16:15:00Z">
              <w:tcPr>
                <w:tcW w:w="717" w:type="dxa"/>
                <w:vMerge/>
                <w:shd w:val="clear" w:color="auto" w:fill="auto"/>
              </w:tcPr>
            </w:tcPrChange>
          </w:tcPr>
          <w:p w14:paraId="219B9A65" w14:textId="77777777" w:rsidR="00B04EEB" w:rsidRPr="000456B4" w:rsidRDefault="00B04EEB" w:rsidP="000B1A01">
            <w:pPr>
              <w:keepNext/>
              <w:spacing w:before="0"/>
              <w:jc w:val="center"/>
              <w:rPr>
                <w:b/>
                <w:sz w:val="18"/>
                <w:szCs w:val="18"/>
              </w:rPr>
            </w:pPr>
          </w:p>
        </w:tc>
        <w:tc>
          <w:tcPr>
            <w:tcW w:w="1877" w:type="dxa"/>
            <w:shd w:val="clear" w:color="auto" w:fill="auto"/>
            <w:vAlign w:val="center"/>
            <w:tcPrChange w:id="1125" w:author="Yasser Syed" w:date="2019-07-30T16:15:00Z">
              <w:tcPr>
                <w:tcW w:w="1877" w:type="dxa"/>
                <w:shd w:val="clear" w:color="auto" w:fill="auto"/>
              </w:tcPr>
            </w:tcPrChange>
          </w:tcPr>
          <w:p w14:paraId="697EC76A" w14:textId="77777777" w:rsidR="00B04EEB" w:rsidRPr="000456B4" w:rsidRDefault="00B04EEB" w:rsidP="007912FD">
            <w:pPr>
              <w:keepNext/>
              <w:jc w:val="left"/>
              <w:rPr>
                <w:sz w:val="18"/>
                <w:szCs w:val="18"/>
              </w:rPr>
            </w:pPr>
            <w:r w:rsidRPr="000456B4">
              <w:rPr>
                <w:sz w:val="18"/>
                <w:szCs w:val="18"/>
              </w:rPr>
              <w:t>TransferCharacteristics</w:t>
            </w:r>
          </w:p>
        </w:tc>
        <w:tc>
          <w:tcPr>
            <w:tcW w:w="1877" w:type="dxa"/>
            <w:shd w:val="clear" w:color="auto" w:fill="auto"/>
            <w:vAlign w:val="center"/>
            <w:tcPrChange w:id="1126" w:author="Yasser Syed" w:date="2019-07-30T16:15:00Z">
              <w:tcPr>
                <w:tcW w:w="1877" w:type="dxa"/>
                <w:shd w:val="clear" w:color="auto" w:fill="auto"/>
              </w:tcPr>
            </w:tcPrChange>
          </w:tcPr>
          <w:p w14:paraId="3FB52C96" w14:textId="77777777" w:rsidR="00B04EEB" w:rsidRPr="000456B4" w:rsidRDefault="00B04EEB">
            <w:pPr>
              <w:keepNext/>
              <w:spacing w:before="0"/>
              <w:jc w:val="center"/>
              <w:rPr>
                <w:sz w:val="18"/>
                <w:szCs w:val="18"/>
              </w:rPr>
              <w:pPrChange w:id="1127" w:author="Yasser Syed" w:date="2019-07-30T16:06:00Z">
                <w:pPr>
                  <w:keepNext/>
                  <w:jc w:val="left"/>
                </w:pPr>
              </w:pPrChange>
            </w:pPr>
            <w:r w:rsidRPr="000456B4">
              <w:rPr>
                <w:sz w:val="18"/>
                <w:szCs w:val="18"/>
              </w:rPr>
              <w:t>14</w:t>
            </w:r>
          </w:p>
        </w:tc>
        <w:tc>
          <w:tcPr>
            <w:tcW w:w="1645" w:type="dxa"/>
            <w:shd w:val="clear" w:color="auto" w:fill="auto"/>
            <w:vAlign w:val="center"/>
            <w:tcPrChange w:id="1128" w:author="Yasser Syed" w:date="2019-07-30T16:15:00Z">
              <w:tcPr>
                <w:tcW w:w="1340" w:type="dxa"/>
                <w:shd w:val="clear" w:color="auto" w:fill="auto"/>
              </w:tcPr>
            </w:tcPrChange>
          </w:tcPr>
          <w:p w14:paraId="247C52BB" w14:textId="77777777" w:rsidR="00B04EEB" w:rsidRPr="000456B4" w:rsidRDefault="00B04EEB">
            <w:pPr>
              <w:keepNext/>
              <w:spacing w:before="0"/>
              <w:jc w:val="center"/>
              <w:rPr>
                <w:sz w:val="18"/>
                <w:szCs w:val="18"/>
              </w:rPr>
              <w:pPrChange w:id="1129" w:author="Yasser Syed" w:date="2019-07-30T16:06:00Z">
                <w:pPr>
                  <w:keepNext/>
                  <w:jc w:val="left"/>
                </w:pPr>
              </w:pPrChange>
            </w:pPr>
            <w:r w:rsidRPr="000456B4">
              <w:rPr>
                <w:sz w:val="18"/>
                <w:szCs w:val="18"/>
              </w:rPr>
              <w:t>14</w:t>
            </w:r>
          </w:p>
        </w:tc>
      </w:tr>
      <w:tr w:rsidR="00B04EEB" w:rsidRPr="000456B4" w14:paraId="17FCF5A4" w14:textId="77777777" w:rsidTr="00C47850">
        <w:trPr>
          <w:trHeight w:val="326"/>
          <w:jc w:val="center"/>
          <w:trPrChange w:id="1130" w:author="Yasser Syed" w:date="2019-07-30T16:15:00Z">
            <w:trPr>
              <w:trHeight w:val="326"/>
              <w:jc w:val="center"/>
            </w:trPr>
          </w:trPrChange>
        </w:trPr>
        <w:tc>
          <w:tcPr>
            <w:tcW w:w="716" w:type="dxa"/>
            <w:vMerge/>
            <w:shd w:val="clear" w:color="auto" w:fill="auto"/>
            <w:tcPrChange w:id="1131" w:author="Yasser Syed" w:date="2019-07-30T16:15:00Z">
              <w:tcPr>
                <w:tcW w:w="717" w:type="dxa"/>
                <w:vMerge/>
                <w:shd w:val="clear" w:color="auto" w:fill="auto"/>
              </w:tcPr>
            </w:tcPrChange>
          </w:tcPr>
          <w:p w14:paraId="23F69D1E" w14:textId="77777777" w:rsidR="00B04EEB" w:rsidRPr="000456B4" w:rsidRDefault="00B04EEB" w:rsidP="000B1A01">
            <w:pPr>
              <w:keepNext/>
              <w:spacing w:before="0"/>
              <w:jc w:val="center"/>
              <w:rPr>
                <w:b/>
                <w:sz w:val="18"/>
                <w:szCs w:val="18"/>
              </w:rPr>
            </w:pPr>
          </w:p>
        </w:tc>
        <w:tc>
          <w:tcPr>
            <w:tcW w:w="1877" w:type="dxa"/>
            <w:shd w:val="clear" w:color="auto" w:fill="auto"/>
            <w:vAlign w:val="center"/>
            <w:tcPrChange w:id="1132" w:author="Yasser Syed" w:date="2019-07-30T16:15:00Z">
              <w:tcPr>
                <w:tcW w:w="1877" w:type="dxa"/>
                <w:shd w:val="clear" w:color="auto" w:fill="auto"/>
              </w:tcPr>
            </w:tcPrChange>
          </w:tcPr>
          <w:p w14:paraId="46F63BC0" w14:textId="77777777" w:rsidR="00B04EEB" w:rsidRPr="000456B4" w:rsidRDefault="00B04EEB" w:rsidP="007912FD">
            <w:pPr>
              <w:keepNext/>
              <w:jc w:val="left"/>
              <w:rPr>
                <w:sz w:val="18"/>
                <w:szCs w:val="18"/>
              </w:rPr>
            </w:pPr>
            <w:r w:rsidRPr="000456B4">
              <w:rPr>
                <w:sz w:val="18"/>
                <w:szCs w:val="18"/>
              </w:rPr>
              <w:t>MatrixCoefficients</w:t>
            </w:r>
          </w:p>
        </w:tc>
        <w:tc>
          <w:tcPr>
            <w:tcW w:w="1877" w:type="dxa"/>
            <w:shd w:val="clear" w:color="auto" w:fill="auto"/>
            <w:vAlign w:val="center"/>
            <w:tcPrChange w:id="1133" w:author="Yasser Syed" w:date="2019-07-30T16:15:00Z">
              <w:tcPr>
                <w:tcW w:w="1877" w:type="dxa"/>
                <w:shd w:val="clear" w:color="auto" w:fill="auto"/>
              </w:tcPr>
            </w:tcPrChange>
          </w:tcPr>
          <w:p w14:paraId="6F5F02E6" w14:textId="77777777" w:rsidR="00B04EEB" w:rsidRPr="000456B4" w:rsidRDefault="00B04EEB">
            <w:pPr>
              <w:keepNext/>
              <w:spacing w:before="0"/>
              <w:jc w:val="center"/>
              <w:rPr>
                <w:sz w:val="18"/>
                <w:szCs w:val="18"/>
              </w:rPr>
              <w:pPrChange w:id="1134" w:author="Yasser Syed" w:date="2019-07-30T16:06:00Z">
                <w:pPr>
                  <w:keepNext/>
                  <w:jc w:val="left"/>
                </w:pPr>
              </w:pPrChange>
            </w:pPr>
            <w:r w:rsidRPr="000456B4">
              <w:rPr>
                <w:sz w:val="18"/>
                <w:szCs w:val="18"/>
              </w:rPr>
              <w:t>9</w:t>
            </w:r>
          </w:p>
        </w:tc>
        <w:tc>
          <w:tcPr>
            <w:tcW w:w="1645" w:type="dxa"/>
            <w:shd w:val="clear" w:color="auto" w:fill="auto"/>
            <w:vAlign w:val="center"/>
            <w:tcPrChange w:id="1135" w:author="Yasser Syed" w:date="2019-07-30T16:15:00Z">
              <w:tcPr>
                <w:tcW w:w="1340" w:type="dxa"/>
                <w:shd w:val="clear" w:color="auto" w:fill="auto"/>
              </w:tcPr>
            </w:tcPrChange>
          </w:tcPr>
          <w:p w14:paraId="2AFF1CB4" w14:textId="77777777" w:rsidR="00B04EEB" w:rsidRPr="000456B4" w:rsidRDefault="00B04EEB">
            <w:pPr>
              <w:keepNext/>
              <w:spacing w:before="0"/>
              <w:jc w:val="center"/>
              <w:rPr>
                <w:sz w:val="18"/>
                <w:szCs w:val="18"/>
              </w:rPr>
              <w:pPrChange w:id="1136" w:author="Yasser Syed" w:date="2019-07-30T16:06:00Z">
                <w:pPr>
                  <w:keepNext/>
                  <w:jc w:val="left"/>
                </w:pPr>
              </w:pPrChange>
            </w:pPr>
            <w:r w:rsidRPr="000456B4">
              <w:rPr>
                <w:sz w:val="18"/>
                <w:szCs w:val="18"/>
              </w:rPr>
              <w:t>0</w:t>
            </w:r>
          </w:p>
        </w:tc>
      </w:tr>
      <w:tr w:rsidR="00B04EEB" w:rsidRPr="000456B4" w14:paraId="1FFC1EAE" w14:textId="77777777" w:rsidTr="00C47850">
        <w:trPr>
          <w:trHeight w:val="326"/>
          <w:jc w:val="center"/>
          <w:trPrChange w:id="1137" w:author="Yasser Syed" w:date="2019-07-30T16:15:00Z">
            <w:trPr>
              <w:trHeight w:val="326"/>
              <w:jc w:val="center"/>
            </w:trPr>
          </w:trPrChange>
        </w:trPr>
        <w:tc>
          <w:tcPr>
            <w:tcW w:w="716" w:type="dxa"/>
            <w:vMerge/>
            <w:shd w:val="clear" w:color="auto" w:fill="auto"/>
            <w:tcPrChange w:id="1138" w:author="Yasser Syed" w:date="2019-07-30T16:15:00Z">
              <w:tcPr>
                <w:tcW w:w="717" w:type="dxa"/>
                <w:vMerge/>
                <w:shd w:val="clear" w:color="auto" w:fill="auto"/>
              </w:tcPr>
            </w:tcPrChange>
          </w:tcPr>
          <w:p w14:paraId="5E685CA8" w14:textId="77777777" w:rsidR="00B04EEB" w:rsidRPr="000456B4" w:rsidRDefault="00B04EEB" w:rsidP="000B1A01">
            <w:pPr>
              <w:keepNext/>
              <w:spacing w:before="0"/>
              <w:jc w:val="center"/>
              <w:rPr>
                <w:b/>
                <w:sz w:val="18"/>
                <w:szCs w:val="18"/>
              </w:rPr>
            </w:pPr>
          </w:p>
        </w:tc>
        <w:tc>
          <w:tcPr>
            <w:tcW w:w="1877" w:type="dxa"/>
            <w:shd w:val="clear" w:color="auto" w:fill="auto"/>
            <w:vAlign w:val="center"/>
            <w:tcPrChange w:id="1139" w:author="Yasser Syed" w:date="2019-07-30T16:15:00Z">
              <w:tcPr>
                <w:tcW w:w="1877" w:type="dxa"/>
                <w:shd w:val="clear" w:color="auto" w:fill="auto"/>
              </w:tcPr>
            </w:tcPrChange>
          </w:tcPr>
          <w:p w14:paraId="64B78F31" w14:textId="77777777" w:rsidR="00B04EEB" w:rsidRPr="000456B4" w:rsidRDefault="00B04EEB" w:rsidP="007912FD">
            <w:pPr>
              <w:keepNext/>
              <w:jc w:val="left"/>
              <w:rPr>
                <w:sz w:val="18"/>
                <w:szCs w:val="18"/>
              </w:rPr>
            </w:pPr>
            <w:r w:rsidRPr="000456B4">
              <w:rPr>
                <w:sz w:val="18"/>
                <w:szCs w:val="18"/>
              </w:rPr>
              <w:t>VideoFullRangeFlag</w:t>
            </w:r>
          </w:p>
        </w:tc>
        <w:tc>
          <w:tcPr>
            <w:tcW w:w="1877" w:type="dxa"/>
            <w:shd w:val="clear" w:color="auto" w:fill="auto"/>
            <w:vAlign w:val="center"/>
            <w:tcPrChange w:id="1140" w:author="Yasser Syed" w:date="2019-07-30T16:15:00Z">
              <w:tcPr>
                <w:tcW w:w="1877" w:type="dxa"/>
                <w:shd w:val="clear" w:color="auto" w:fill="auto"/>
              </w:tcPr>
            </w:tcPrChange>
          </w:tcPr>
          <w:p w14:paraId="70FD35CC" w14:textId="77777777" w:rsidR="00B04EEB" w:rsidRPr="000456B4" w:rsidRDefault="00B04EEB">
            <w:pPr>
              <w:keepNext/>
              <w:spacing w:before="0"/>
              <w:jc w:val="center"/>
              <w:rPr>
                <w:sz w:val="18"/>
                <w:szCs w:val="18"/>
              </w:rPr>
              <w:pPrChange w:id="1141" w:author="Yasser Syed" w:date="2019-07-30T16:06:00Z">
                <w:pPr>
                  <w:keepNext/>
                  <w:jc w:val="left"/>
                </w:pPr>
              </w:pPrChange>
            </w:pPr>
            <w:r w:rsidRPr="000456B4">
              <w:rPr>
                <w:sz w:val="18"/>
                <w:szCs w:val="18"/>
              </w:rPr>
              <w:t>0</w:t>
            </w:r>
          </w:p>
        </w:tc>
        <w:tc>
          <w:tcPr>
            <w:tcW w:w="1645" w:type="dxa"/>
            <w:shd w:val="clear" w:color="auto" w:fill="auto"/>
            <w:vAlign w:val="center"/>
            <w:tcPrChange w:id="1142" w:author="Yasser Syed" w:date="2019-07-30T16:15:00Z">
              <w:tcPr>
                <w:tcW w:w="1340" w:type="dxa"/>
                <w:shd w:val="clear" w:color="auto" w:fill="auto"/>
              </w:tcPr>
            </w:tcPrChange>
          </w:tcPr>
          <w:p w14:paraId="3D05BBA3" w14:textId="77777777" w:rsidR="00B04EEB" w:rsidRPr="000456B4" w:rsidRDefault="00B04EEB">
            <w:pPr>
              <w:keepNext/>
              <w:spacing w:before="0"/>
              <w:jc w:val="center"/>
              <w:rPr>
                <w:sz w:val="18"/>
                <w:szCs w:val="18"/>
              </w:rPr>
              <w:pPrChange w:id="1143" w:author="Yasser Syed" w:date="2019-07-30T16:06:00Z">
                <w:pPr>
                  <w:keepNext/>
                  <w:jc w:val="left"/>
                </w:pPr>
              </w:pPrChange>
            </w:pPr>
            <w:r w:rsidRPr="000456B4">
              <w:rPr>
                <w:sz w:val="18"/>
                <w:szCs w:val="18"/>
              </w:rPr>
              <w:t>0</w:t>
            </w:r>
          </w:p>
        </w:tc>
      </w:tr>
      <w:tr w:rsidR="00B04EEB" w:rsidRPr="000456B4" w14:paraId="3BB59700" w14:textId="77777777" w:rsidTr="00C47850">
        <w:trPr>
          <w:cantSplit/>
          <w:trHeight w:val="611"/>
          <w:jc w:val="center"/>
          <w:trPrChange w:id="1144" w:author="Yasser Syed" w:date="2019-07-30T16:15:00Z">
            <w:trPr>
              <w:cantSplit/>
              <w:trHeight w:val="1008"/>
              <w:jc w:val="center"/>
            </w:trPr>
          </w:trPrChange>
        </w:trPr>
        <w:tc>
          <w:tcPr>
            <w:tcW w:w="716" w:type="dxa"/>
            <w:vMerge w:val="restart"/>
            <w:shd w:val="clear" w:color="auto" w:fill="auto"/>
            <w:textDirection w:val="btLr"/>
            <w:tcPrChange w:id="1145" w:author="Yasser Syed" w:date="2019-07-30T16:15:00Z">
              <w:tcPr>
                <w:tcW w:w="717" w:type="dxa"/>
                <w:vMerge w:val="restart"/>
                <w:shd w:val="clear" w:color="auto" w:fill="auto"/>
                <w:textDirection w:val="btLr"/>
              </w:tcPr>
            </w:tcPrChange>
          </w:tcPr>
          <w:p w14:paraId="2631B11C" w14:textId="77777777" w:rsidR="00B04EEB" w:rsidRPr="000456B4" w:rsidRDefault="00B04EEB" w:rsidP="000B1A01">
            <w:pPr>
              <w:keepNext/>
              <w:spacing w:before="0"/>
              <w:jc w:val="center"/>
              <w:rPr>
                <w:b/>
                <w:sz w:val="18"/>
                <w:szCs w:val="18"/>
              </w:rPr>
            </w:pPr>
            <w:r w:rsidRPr="000456B4">
              <w:rPr>
                <w:b/>
                <w:sz w:val="18"/>
                <w:szCs w:val="18"/>
              </w:rPr>
              <w:t>SMPTE MXF parameters</w:t>
            </w:r>
            <w:r>
              <w:rPr>
                <w:b/>
                <w:sz w:val="18"/>
                <w:szCs w:val="18"/>
              </w:rPr>
              <w:br/>
              <w:t>SMPTE ST 2067-21</w:t>
            </w:r>
          </w:p>
        </w:tc>
        <w:tc>
          <w:tcPr>
            <w:tcW w:w="1877" w:type="dxa"/>
            <w:shd w:val="clear" w:color="auto" w:fill="auto"/>
            <w:vAlign w:val="center"/>
            <w:tcPrChange w:id="1146" w:author="Yasser Syed" w:date="2019-07-30T16:15:00Z">
              <w:tcPr>
                <w:tcW w:w="1877" w:type="dxa"/>
                <w:shd w:val="clear" w:color="auto" w:fill="auto"/>
              </w:tcPr>
            </w:tcPrChange>
          </w:tcPr>
          <w:p w14:paraId="5B6445FA" w14:textId="77777777" w:rsidR="00B04EEB" w:rsidRPr="000456B4" w:rsidRDefault="00B04EEB" w:rsidP="007912FD">
            <w:pPr>
              <w:keepNext/>
              <w:jc w:val="left"/>
              <w:rPr>
                <w:sz w:val="18"/>
                <w:szCs w:val="18"/>
              </w:rPr>
            </w:pPr>
            <w:r w:rsidRPr="000456B4">
              <w:rPr>
                <w:sz w:val="18"/>
                <w:szCs w:val="18"/>
              </w:rPr>
              <w:t>Colour primaries</w:t>
            </w:r>
          </w:p>
        </w:tc>
        <w:tc>
          <w:tcPr>
            <w:tcW w:w="3522" w:type="dxa"/>
            <w:gridSpan w:val="2"/>
            <w:shd w:val="clear" w:color="auto" w:fill="auto"/>
            <w:vAlign w:val="center"/>
            <w:tcPrChange w:id="1147" w:author="Yasser Syed" w:date="2019-07-30T16:15:00Z">
              <w:tcPr>
                <w:tcW w:w="3217" w:type="dxa"/>
                <w:gridSpan w:val="2"/>
                <w:shd w:val="clear" w:color="auto" w:fill="auto"/>
              </w:tcPr>
            </w:tcPrChange>
          </w:tcPr>
          <w:p w14:paraId="30DD7A9D" w14:textId="7BFC3244" w:rsidR="00B04EEB" w:rsidRPr="000456B4" w:rsidRDefault="00B04EEB">
            <w:pPr>
              <w:keepNext/>
              <w:spacing w:before="0"/>
              <w:jc w:val="center"/>
              <w:rPr>
                <w:sz w:val="18"/>
                <w:szCs w:val="18"/>
              </w:rPr>
              <w:pPrChange w:id="1148" w:author="Yasser Syed" w:date="2019-07-30T16:06:00Z">
                <w:pPr>
                  <w:keepNext/>
                  <w:jc w:val="left"/>
                </w:pPr>
              </w:pPrChange>
            </w:pPr>
            <w:r w:rsidRPr="000456B4">
              <w:rPr>
                <w:sz w:val="18"/>
                <w:szCs w:val="18"/>
              </w:rPr>
              <w:t>06.0E.2B.34.04.01.01.0D.04.01.01.01.03.04.00.0</w:t>
            </w:r>
            <w:ins w:id="1149" w:author="Yasser Syed" w:date="2019-07-30T16:21:00Z">
              <w:r w:rsidR="00C47850">
                <w:rPr>
                  <w:sz w:val="18"/>
                  <w:szCs w:val="18"/>
                </w:rPr>
                <w:t>0</w:t>
              </w:r>
            </w:ins>
          </w:p>
        </w:tc>
      </w:tr>
      <w:tr w:rsidR="00B04EEB" w:rsidRPr="000456B4" w14:paraId="24EA824F" w14:textId="77777777" w:rsidTr="00C47850">
        <w:trPr>
          <w:jc w:val="center"/>
          <w:trPrChange w:id="1150" w:author="Yasser Syed" w:date="2019-07-30T16:15:00Z">
            <w:trPr>
              <w:jc w:val="center"/>
            </w:trPr>
          </w:trPrChange>
        </w:trPr>
        <w:tc>
          <w:tcPr>
            <w:tcW w:w="716" w:type="dxa"/>
            <w:vMerge/>
            <w:shd w:val="clear" w:color="auto" w:fill="auto"/>
            <w:tcPrChange w:id="1151" w:author="Yasser Syed" w:date="2019-07-30T16:15:00Z">
              <w:tcPr>
                <w:tcW w:w="717" w:type="dxa"/>
                <w:vMerge/>
                <w:shd w:val="clear" w:color="auto" w:fill="auto"/>
              </w:tcPr>
            </w:tcPrChange>
          </w:tcPr>
          <w:p w14:paraId="406EBD28" w14:textId="77777777" w:rsidR="00B04EEB" w:rsidRPr="000456B4" w:rsidRDefault="00B04EEB" w:rsidP="000B1A01">
            <w:pPr>
              <w:keepNext/>
              <w:spacing w:before="0"/>
              <w:jc w:val="center"/>
              <w:rPr>
                <w:b/>
                <w:sz w:val="18"/>
                <w:szCs w:val="18"/>
              </w:rPr>
            </w:pPr>
          </w:p>
        </w:tc>
        <w:tc>
          <w:tcPr>
            <w:tcW w:w="1877" w:type="dxa"/>
            <w:shd w:val="clear" w:color="auto" w:fill="auto"/>
            <w:vAlign w:val="center"/>
            <w:tcPrChange w:id="1152" w:author="Yasser Syed" w:date="2019-07-30T16:15:00Z">
              <w:tcPr>
                <w:tcW w:w="1877" w:type="dxa"/>
                <w:shd w:val="clear" w:color="auto" w:fill="auto"/>
              </w:tcPr>
            </w:tcPrChange>
          </w:tcPr>
          <w:p w14:paraId="735B7F6B" w14:textId="77777777" w:rsidR="00B04EEB" w:rsidRPr="000456B4" w:rsidRDefault="00B04EEB" w:rsidP="007912FD">
            <w:pPr>
              <w:keepNext/>
              <w:jc w:val="left"/>
              <w:rPr>
                <w:sz w:val="18"/>
                <w:szCs w:val="18"/>
              </w:rPr>
            </w:pPr>
            <w:r w:rsidRPr="000456B4">
              <w:rPr>
                <w:sz w:val="18"/>
                <w:szCs w:val="18"/>
              </w:rPr>
              <w:t>Transfer characteristic</w:t>
            </w:r>
          </w:p>
        </w:tc>
        <w:tc>
          <w:tcPr>
            <w:tcW w:w="3522" w:type="dxa"/>
            <w:gridSpan w:val="2"/>
            <w:shd w:val="clear" w:color="auto" w:fill="auto"/>
            <w:vAlign w:val="center"/>
            <w:tcPrChange w:id="1153" w:author="Yasser Syed" w:date="2019-07-30T16:15:00Z">
              <w:tcPr>
                <w:tcW w:w="3217" w:type="dxa"/>
                <w:gridSpan w:val="2"/>
                <w:shd w:val="clear" w:color="auto" w:fill="auto"/>
              </w:tcPr>
            </w:tcPrChange>
          </w:tcPr>
          <w:p w14:paraId="18342E8C" w14:textId="77777777" w:rsidR="00B04EEB" w:rsidRPr="000456B4" w:rsidRDefault="00B04EEB">
            <w:pPr>
              <w:keepNext/>
              <w:spacing w:before="0"/>
              <w:jc w:val="center"/>
              <w:rPr>
                <w:sz w:val="18"/>
                <w:szCs w:val="18"/>
              </w:rPr>
              <w:pPrChange w:id="1154" w:author="Yasser Syed" w:date="2019-07-30T16:06:00Z">
                <w:pPr>
                  <w:keepNext/>
                  <w:jc w:val="left"/>
                </w:pPr>
              </w:pPrChange>
            </w:pPr>
            <w:r w:rsidRPr="000456B4">
              <w:rPr>
                <w:sz w:val="18"/>
                <w:szCs w:val="18"/>
              </w:rPr>
              <w:t>06.0E.2B.34.04.01.01.0E.04.01.01.01.01.09.00.00</w:t>
            </w:r>
          </w:p>
        </w:tc>
      </w:tr>
      <w:tr w:rsidR="00B04EEB" w:rsidRPr="000456B4" w14:paraId="54468B32" w14:textId="77777777" w:rsidTr="00C47850">
        <w:trPr>
          <w:jc w:val="center"/>
          <w:trPrChange w:id="1155" w:author="Yasser Syed" w:date="2019-07-30T16:15:00Z">
            <w:trPr>
              <w:jc w:val="center"/>
            </w:trPr>
          </w:trPrChange>
        </w:trPr>
        <w:tc>
          <w:tcPr>
            <w:tcW w:w="716" w:type="dxa"/>
            <w:vMerge/>
            <w:shd w:val="clear" w:color="auto" w:fill="auto"/>
            <w:tcPrChange w:id="1156" w:author="Yasser Syed" w:date="2019-07-30T16:15:00Z">
              <w:tcPr>
                <w:tcW w:w="717" w:type="dxa"/>
                <w:vMerge/>
                <w:shd w:val="clear" w:color="auto" w:fill="auto"/>
              </w:tcPr>
            </w:tcPrChange>
          </w:tcPr>
          <w:p w14:paraId="5395D52F" w14:textId="77777777" w:rsidR="00B04EEB" w:rsidRPr="000456B4" w:rsidRDefault="00B04EEB" w:rsidP="000B1A01">
            <w:pPr>
              <w:keepNext/>
              <w:spacing w:before="0"/>
              <w:jc w:val="center"/>
              <w:rPr>
                <w:b/>
                <w:sz w:val="18"/>
                <w:szCs w:val="18"/>
              </w:rPr>
            </w:pPr>
          </w:p>
        </w:tc>
        <w:tc>
          <w:tcPr>
            <w:tcW w:w="1877" w:type="dxa"/>
            <w:shd w:val="clear" w:color="auto" w:fill="auto"/>
            <w:vAlign w:val="center"/>
            <w:tcPrChange w:id="1157" w:author="Yasser Syed" w:date="2019-07-30T16:15:00Z">
              <w:tcPr>
                <w:tcW w:w="1877" w:type="dxa"/>
                <w:shd w:val="clear" w:color="auto" w:fill="auto"/>
              </w:tcPr>
            </w:tcPrChange>
          </w:tcPr>
          <w:p w14:paraId="362046AA" w14:textId="77777777" w:rsidR="00B04EEB" w:rsidRPr="000456B4" w:rsidRDefault="00B04EEB" w:rsidP="007912FD">
            <w:pPr>
              <w:keepNext/>
              <w:jc w:val="left"/>
              <w:rPr>
                <w:sz w:val="18"/>
                <w:szCs w:val="18"/>
              </w:rPr>
            </w:pPr>
            <w:r w:rsidRPr="000456B4">
              <w:rPr>
                <w:sz w:val="18"/>
                <w:szCs w:val="18"/>
              </w:rPr>
              <w:t>Coding equations</w:t>
            </w:r>
          </w:p>
        </w:tc>
        <w:tc>
          <w:tcPr>
            <w:tcW w:w="1877" w:type="dxa"/>
            <w:shd w:val="clear" w:color="auto" w:fill="auto"/>
            <w:vAlign w:val="center"/>
            <w:tcPrChange w:id="1158" w:author="Yasser Syed" w:date="2019-07-30T16:15:00Z">
              <w:tcPr>
                <w:tcW w:w="1877" w:type="dxa"/>
                <w:shd w:val="clear" w:color="auto" w:fill="auto"/>
              </w:tcPr>
            </w:tcPrChange>
          </w:tcPr>
          <w:p w14:paraId="0F43B264" w14:textId="77777777" w:rsidR="00B04EEB" w:rsidRPr="000456B4" w:rsidRDefault="00B04EEB">
            <w:pPr>
              <w:keepNext/>
              <w:spacing w:before="0"/>
              <w:jc w:val="center"/>
              <w:rPr>
                <w:sz w:val="18"/>
                <w:szCs w:val="18"/>
              </w:rPr>
              <w:pPrChange w:id="1159" w:author="Yasser Syed" w:date="2019-07-30T16:06:00Z">
                <w:pPr>
                  <w:keepNext/>
                  <w:jc w:val="left"/>
                </w:pPr>
              </w:pPrChange>
            </w:pPr>
            <w:r w:rsidRPr="000456B4">
              <w:rPr>
                <w:sz w:val="18"/>
                <w:szCs w:val="18"/>
              </w:rPr>
              <w:t>06.0E.2B.34.04.01.01.0D.04.01.01.01.02.06.00.00</w:t>
            </w:r>
          </w:p>
        </w:tc>
        <w:tc>
          <w:tcPr>
            <w:tcW w:w="1645" w:type="dxa"/>
            <w:shd w:val="clear" w:color="auto" w:fill="auto"/>
            <w:vAlign w:val="center"/>
            <w:tcPrChange w:id="1160" w:author="Yasser Syed" w:date="2019-07-30T16:15:00Z">
              <w:tcPr>
                <w:tcW w:w="1340" w:type="dxa"/>
                <w:shd w:val="clear" w:color="auto" w:fill="auto"/>
              </w:tcPr>
            </w:tcPrChange>
          </w:tcPr>
          <w:p w14:paraId="331F5682" w14:textId="77777777" w:rsidR="00B04EEB" w:rsidRPr="000456B4" w:rsidRDefault="00B04EEB">
            <w:pPr>
              <w:keepNext/>
              <w:spacing w:before="0"/>
              <w:jc w:val="center"/>
              <w:rPr>
                <w:sz w:val="18"/>
                <w:szCs w:val="18"/>
              </w:rPr>
              <w:pPrChange w:id="1161" w:author="Yasser Syed" w:date="2019-07-30T16:06:00Z">
                <w:pPr>
                  <w:keepNext/>
                  <w:jc w:val="left"/>
                </w:pPr>
              </w:pPrChange>
            </w:pPr>
            <w:r w:rsidRPr="000456B4">
              <w:rPr>
                <w:sz w:val="18"/>
                <w:szCs w:val="18"/>
              </w:rPr>
              <w:t>N/R</w:t>
            </w:r>
          </w:p>
        </w:tc>
      </w:tr>
      <w:tr w:rsidR="00B04EEB" w:rsidRPr="000456B4" w14:paraId="1DC5E0E9" w14:textId="77777777" w:rsidTr="00C47850">
        <w:trPr>
          <w:trHeight w:val="381"/>
          <w:jc w:val="center"/>
          <w:trPrChange w:id="1162" w:author="Yasser Syed" w:date="2019-07-30T16:15:00Z">
            <w:trPr>
              <w:trHeight w:val="381"/>
              <w:jc w:val="center"/>
            </w:trPr>
          </w:trPrChange>
        </w:trPr>
        <w:tc>
          <w:tcPr>
            <w:tcW w:w="716" w:type="dxa"/>
            <w:vMerge/>
            <w:shd w:val="clear" w:color="auto" w:fill="auto"/>
            <w:tcPrChange w:id="1163" w:author="Yasser Syed" w:date="2019-07-30T16:15:00Z">
              <w:tcPr>
                <w:tcW w:w="717" w:type="dxa"/>
                <w:vMerge/>
                <w:shd w:val="clear" w:color="auto" w:fill="auto"/>
              </w:tcPr>
            </w:tcPrChange>
          </w:tcPr>
          <w:p w14:paraId="3156F26E" w14:textId="77777777" w:rsidR="00B04EEB" w:rsidRPr="000456B4" w:rsidRDefault="00B04EEB" w:rsidP="000B1A01">
            <w:pPr>
              <w:keepNext/>
              <w:spacing w:before="0"/>
              <w:jc w:val="center"/>
              <w:rPr>
                <w:b/>
                <w:sz w:val="18"/>
                <w:szCs w:val="18"/>
              </w:rPr>
            </w:pPr>
          </w:p>
        </w:tc>
        <w:tc>
          <w:tcPr>
            <w:tcW w:w="1877" w:type="dxa"/>
            <w:shd w:val="clear" w:color="auto" w:fill="auto"/>
            <w:vAlign w:val="center"/>
            <w:tcPrChange w:id="1164" w:author="Yasser Syed" w:date="2019-07-30T16:15:00Z">
              <w:tcPr>
                <w:tcW w:w="1877" w:type="dxa"/>
                <w:shd w:val="clear" w:color="auto" w:fill="auto"/>
              </w:tcPr>
            </w:tcPrChange>
          </w:tcPr>
          <w:p w14:paraId="6F9F23B3" w14:textId="77777777" w:rsidR="00B04EEB" w:rsidRPr="000456B4" w:rsidRDefault="00B04EEB" w:rsidP="007912FD">
            <w:pPr>
              <w:keepNext/>
              <w:jc w:val="left"/>
              <w:rPr>
                <w:sz w:val="18"/>
                <w:szCs w:val="18"/>
              </w:rPr>
            </w:pPr>
            <w:r w:rsidRPr="000456B4">
              <w:rPr>
                <w:sz w:val="18"/>
                <w:szCs w:val="18"/>
              </w:rPr>
              <w:t>Full/narrow level range</w:t>
            </w:r>
          </w:p>
        </w:tc>
        <w:tc>
          <w:tcPr>
            <w:tcW w:w="3522" w:type="dxa"/>
            <w:gridSpan w:val="2"/>
            <w:shd w:val="clear" w:color="auto" w:fill="auto"/>
            <w:vAlign w:val="center"/>
            <w:tcPrChange w:id="1165" w:author="Yasser Syed" w:date="2019-07-30T16:15:00Z">
              <w:tcPr>
                <w:tcW w:w="3217" w:type="dxa"/>
                <w:gridSpan w:val="2"/>
                <w:shd w:val="clear" w:color="auto" w:fill="auto"/>
              </w:tcPr>
            </w:tcPrChange>
          </w:tcPr>
          <w:p w14:paraId="47297DA4" w14:textId="77777777" w:rsidR="00B04EEB" w:rsidRPr="000456B4" w:rsidRDefault="00B04EEB">
            <w:pPr>
              <w:keepNext/>
              <w:spacing w:before="0"/>
              <w:jc w:val="center"/>
              <w:rPr>
                <w:sz w:val="18"/>
                <w:szCs w:val="18"/>
              </w:rPr>
              <w:pPrChange w:id="1166" w:author="Yasser Syed" w:date="2019-07-30T16:06:00Z">
                <w:pPr>
                  <w:keepNext/>
                  <w:jc w:val="left"/>
                </w:pPr>
              </w:pPrChange>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r>
      <w:tr w:rsidR="00B04EEB" w:rsidRPr="000456B4" w14:paraId="36A0A0F7" w14:textId="77777777" w:rsidTr="00C47850">
        <w:trPr>
          <w:trHeight w:val="358"/>
          <w:jc w:val="center"/>
          <w:trPrChange w:id="1167" w:author="Yasser Syed" w:date="2019-07-30T16:15:00Z">
            <w:trPr>
              <w:trHeight w:val="358"/>
              <w:jc w:val="center"/>
            </w:trPr>
          </w:trPrChange>
        </w:trPr>
        <w:tc>
          <w:tcPr>
            <w:tcW w:w="716" w:type="dxa"/>
            <w:vMerge/>
            <w:shd w:val="clear" w:color="auto" w:fill="auto"/>
            <w:tcPrChange w:id="1168" w:author="Yasser Syed" w:date="2019-07-30T16:15:00Z">
              <w:tcPr>
                <w:tcW w:w="717" w:type="dxa"/>
                <w:vMerge/>
                <w:shd w:val="clear" w:color="auto" w:fill="auto"/>
              </w:tcPr>
            </w:tcPrChange>
          </w:tcPr>
          <w:p w14:paraId="4B520670" w14:textId="77777777" w:rsidR="00B04EEB" w:rsidRPr="000456B4" w:rsidRDefault="00B04EEB" w:rsidP="000B1A01">
            <w:pPr>
              <w:keepNext/>
              <w:spacing w:before="0"/>
              <w:jc w:val="center"/>
              <w:rPr>
                <w:b/>
                <w:sz w:val="18"/>
                <w:szCs w:val="18"/>
              </w:rPr>
            </w:pPr>
          </w:p>
        </w:tc>
        <w:tc>
          <w:tcPr>
            <w:tcW w:w="1877" w:type="dxa"/>
            <w:shd w:val="clear" w:color="auto" w:fill="auto"/>
            <w:vAlign w:val="center"/>
            <w:tcPrChange w:id="1169" w:author="Yasser Syed" w:date="2019-07-30T16:15:00Z">
              <w:tcPr>
                <w:tcW w:w="1877" w:type="dxa"/>
                <w:shd w:val="clear" w:color="auto" w:fill="auto"/>
              </w:tcPr>
            </w:tcPrChange>
          </w:tcPr>
          <w:p w14:paraId="24CDCE95" w14:textId="77777777" w:rsidR="00B04EEB" w:rsidRPr="000456B4" w:rsidRDefault="00B04EEB" w:rsidP="007912FD">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877" w:type="dxa"/>
            <w:shd w:val="clear" w:color="auto" w:fill="auto"/>
            <w:vAlign w:val="center"/>
            <w:tcPrChange w:id="1170" w:author="Yasser Syed" w:date="2019-07-30T16:15:00Z">
              <w:tcPr>
                <w:tcW w:w="1877" w:type="dxa"/>
                <w:shd w:val="clear" w:color="auto" w:fill="auto"/>
              </w:tcPr>
            </w:tcPrChange>
          </w:tcPr>
          <w:p w14:paraId="067AE015" w14:textId="77777777" w:rsidR="00B04EEB" w:rsidRPr="000456B4" w:rsidRDefault="00B04EEB">
            <w:pPr>
              <w:keepNext/>
              <w:spacing w:before="0"/>
              <w:jc w:val="center"/>
              <w:rPr>
                <w:sz w:val="18"/>
                <w:szCs w:val="18"/>
              </w:rPr>
              <w:pPrChange w:id="1171" w:author="Yasser Syed" w:date="2019-07-30T16:06:00Z">
                <w:pPr>
                  <w:keepNext/>
                  <w:jc w:val="left"/>
                </w:pPr>
              </w:pPrChange>
            </w:pPr>
            <w:r w:rsidRPr="000456B4">
              <w:rPr>
                <w:sz w:val="18"/>
                <w:szCs w:val="18"/>
              </w:rPr>
              <w:t xml:space="preserve">Inferred (ChromaLocType = </w:t>
            </w:r>
            <w:r>
              <w:rPr>
                <w:sz w:val="18"/>
                <w:szCs w:val="18"/>
              </w:rPr>
              <w:t>2</w:t>
            </w:r>
            <w:r w:rsidRPr="000456B4">
              <w:rPr>
                <w:sz w:val="18"/>
                <w:szCs w:val="18"/>
              </w:rPr>
              <w:t>)</w:t>
            </w:r>
          </w:p>
        </w:tc>
        <w:tc>
          <w:tcPr>
            <w:tcW w:w="1645" w:type="dxa"/>
            <w:shd w:val="clear" w:color="auto" w:fill="auto"/>
            <w:vAlign w:val="center"/>
            <w:tcPrChange w:id="1172" w:author="Yasser Syed" w:date="2019-07-30T16:15:00Z">
              <w:tcPr>
                <w:tcW w:w="1340" w:type="dxa"/>
                <w:shd w:val="clear" w:color="auto" w:fill="auto"/>
              </w:tcPr>
            </w:tcPrChange>
          </w:tcPr>
          <w:p w14:paraId="32F330B7" w14:textId="77777777" w:rsidR="00B04EEB" w:rsidRPr="000456B4" w:rsidRDefault="00B04EEB">
            <w:pPr>
              <w:keepNext/>
              <w:spacing w:before="0"/>
              <w:jc w:val="center"/>
              <w:rPr>
                <w:sz w:val="18"/>
                <w:szCs w:val="18"/>
              </w:rPr>
              <w:pPrChange w:id="1173" w:author="Yasser Syed" w:date="2019-07-30T16:06:00Z">
                <w:pPr>
                  <w:keepNext/>
                  <w:jc w:val="left"/>
                </w:pPr>
              </w:pPrChange>
            </w:pPr>
            <w:r>
              <w:rPr>
                <w:sz w:val="18"/>
                <w:szCs w:val="18"/>
              </w:rPr>
              <w:t>N/A</w:t>
            </w:r>
          </w:p>
        </w:tc>
      </w:tr>
    </w:tbl>
    <w:p w14:paraId="283AE8D4" w14:textId="71E9572A" w:rsidR="00AA46E7" w:rsidRPr="00374CBE" w:rsidRDefault="00AA46E7" w:rsidP="00095B34">
      <w:pPr>
        <w:pStyle w:val="enumlev1"/>
        <w:ind w:left="0" w:firstLine="0"/>
      </w:pPr>
    </w:p>
    <w:p w14:paraId="65613495" w14:textId="537FBA71" w:rsidR="00AA46E7" w:rsidRDefault="00AA46E7" w:rsidP="001F05F0">
      <w:r w:rsidRPr="00374CBE">
        <w:t xml:space="preserve">Particular aspects of the usage described in Table </w:t>
      </w:r>
      <w:r w:rsidR="00B04EEB">
        <w:t>6</w:t>
      </w:r>
      <w:r w:rsidRPr="00374CBE">
        <w:t xml:space="preserve"> are </w:t>
      </w:r>
      <w:r w:rsidR="00B35E6D" w:rsidRPr="00374CBE">
        <w:t xml:space="preserve">clarified </w:t>
      </w:r>
      <w:r w:rsidRPr="00374CBE">
        <w:t>as follows:</w:t>
      </w:r>
    </w:p>
    <w:p w14:paraId="5D2B3376" w14:textId="19167393" w:rsidR="00AA46E7" w:rsidRDefault="00EF19D3" w:rsidP="001F05F0">
      <w:pPr>
        <w:pStyle w:val="enumlev1"/>
        <w:rPr>
          <w:rFonts w:eastAsia="Calibri"/>
        </w:rPr>
      </w:pPr>
      <w:r w:rsidRPr="00374CBE">
        <w:t>–</w:t>
      </w:r>
      <w:r w:rsidRPr="00374CBE">
        <w:tab/>
      </w:r>
      <w:r w:rsidR="00AA46E7" w:rsidRPr="00374CBE">
        <w:t>The transfer characteristics indicator values of 1, 6, 14, and 15 are functionally the same</w:t>
      </w:r>
      <w:r w:rsidR="00AA46E7" w:rsidRPr="00374CBE">
        <w:rPr>
          <w:rFonts w:eastAsia="Calibri"/>
        </w:rPr>
        <w:t>.</w:t>
      </w:r>
      <w:r w:rsidR="00091E1F" w:rsidRPr="00374CBE">
        <w:rPr>
          <w:rFonts w:eastAsia="Calibri"/>
        </w:rPr>
        <w:t xml:space="preserve"> </w:t>
      </w:r>
      <w:r w:rsidR="00091E1F" w:rsidRPr="00374CBE">
        <w:t>Blu-ray BD</w:t>
      </w:r>
      <w:r w:rsidRPr="00374CBE">
        <w:noBreakHyphen/>
      </w:r>
      <w:r w:rsidR="00091E1F" w:rsidRPr="00374CBE">
        <w:t>ROM 3.1 (</w:t>
      </w:r>
      <w:r w:rsidR="004569A5" w:rsidRPr="00374CBE">
        <w:t>"</w:t>
      </w:r>
      <w:r w:rsidR="00091E1F" w:rsidRPr="00374CBE">
        <w:t>4K</w:t>
      </w:r>
      <w:r w:rsidR="004569A5" w:rsidRPr="00374CBE">
        <w:t>"</w:t>
      </w:r>
      <w:r w:rsidR="00091E1F" w:rsidRPr="00374CBE">
        <w:t>) and the DVB UHD specifications list use of the transfer characteristics value of 14 for SDR/WCG (</w:t>
      </w:r>
      <w:r w:rsidR="00D039F7" w:rsidRPr="00374CBE">
        <w:t>Recommendation</w:t>
      </w:r>
      <w:r w:rsidR="00F920E4" w:rsidRPr="00374CBE">
        <w:t xml:space="preserve"> ITU-R </w:t>
      </w:r>
      <w:r w:rsidR="00091E1F" w:rsidRPr="00374CBE">
        <w:t>BT.2020) video.</w:t>
      </w:r>
      <w:r w:rsidR="00AA46E7" w:rsidRPr="00374CBE">
        <w:rPr>
          <w:rFonts w:eastAsia="Calibri"/>
        </w:rPr>
        <w:t xml:space="preserve"> ATSC specifications list use of </w:t>
      </w:r>
      <w:r w:rsidR="00C124A1" w:rsidRPr="00374CBE">
        <w:rPr>
          <w:rFonts w:eastAsia="Calibri"/>
        </w:rPr>
        <w:t xml:space="preserve">the </w:t>
      </w:r>
      <w:r w:rsidR="00AA46E7" w:rsidRPr="00374CBE">
        <w:rPr>
          <w:rFonts w:eastAsia="Calibri"/>
        </w:rPr>
        <w:t xml:space="preserve">transfer characteristics </w:t>
      </w:r>
      <w:r w:rsidR="00C124A1" w:rsidRPr="00374CBE">
        <w:rPr>
          <w:rFonts w:eastAsia="Calibri"/>
        </w:rPr>
        <w:t xml:space="preserve">value </w:t>
      </w:r>
      <w:r w:rsidR="00AA46E7" w:rsidRPr="00374CBE">
        <w:rPr>
          <w:rFonts w:eastAsia="Calibri"/>
        </w:rPr>
        <w:t>of 1 for SDR video.</w:t>
      </w:r>
      <w:r w:rsidR="009066BE" w:rsidRPr="00374CBE">
        <w:rPr>
          <w:rFonts w:eastAsia="Calibri"/>
        </w:rPr>
        <w:t xml:space="preserve"> ARIB STD B32 </w:t>
      </w:r>
      <w:r w:rsidR="009066BE" w:rsidRPr="00374CBE">
        <w:t xml:space="preserve">lists use of the transfer characteristics value </w:t>
      </w:r>
      <w:r w:rsidR="007576B9" w:rsidRPr="00374CBE">
        <w:t>1</w:t>
      </w:r>
      <w:r w:rsidR="009066BE" w:rsidRPr="00374CBE">
        <w:rPr>
          <w:rFonts w:eastAsia="Calibri"/>
        </w:rPr>
        <w:t xml:space="preserve"> for HD and </w:t>
      </w:r>
      <w:r w:rsidR="007576B9" w:rsidRPr="00374CBE">
        <w:t>14</w:t>
      </w:r>
      <w:r w:rsidR="009066BE" w:rsidRPr="00374CBE">
        <w:rPr>
          <w:rFonts w:eastAsia="Calibri"/>
        </w:rPr>
        <w:t xml:space="preserve"> for UHD</w:t>
      </w:r>
      <w:r w:rsidR="007576B9" w:rsidRPr="00374CBE">
        <w:rPr>
          <w:rFonts w:eastAsia="Calibri"/>
        </w:rPr>
        <w:t xml:space="preserve"> for </w:t>
      </w:r>
      <w:r w:rsidR="007A4B0C" w:rsidRPr="00374CBE">
        <w:rPr>
          <w:rFonts w:eastAsia="Calibri"/>
        </w:rPr>
        <w:t xml:space="preserve">SDR </w:t>
      </w:r>
      <w:r w:rsidR="007576B9" w:rsidRPr="00374CBE">
        <w:rPr>
          <w:rFonts w:eastAsia="Calibri"/>
        </w:rPr>
        <w:t>WCG video</w:t>
      </w:r>
      <w:r w:rsidR="009066BE" w:rsidRPr="00374CBE">
        <w:rPr>
          <w:rFonts w:eastAsia="Calibri"/>
        </w:rPr>
        <w:t>.</w:t>
      </w:r>
    </w:p>
    <w:p w14:paraId="5D620EF5" w14:textId="66205B90" w:rsidR="00AA46E7" w:rsidRPr="00374CBE" w:rsidRDefault="00EF19D3" w:rsidP="001F05F0">
      <w:pPr>
        <w:pStyle w:val="enumlev1"/>
      </w:pPr>
      <w:r w:rsidRPr="00374CBE">
        <w:t>–</w:t>
      </w:r>
      <w:r w:rsidRPr="00374CBE">
        <w:tab/>
      </w:r>
      <w:r w:rsidR="00C124A1" w:rsidRPr="00374CBE">
        <w:t>The indicated chroma</w:t>
      </w:r>
      <w:r w:rsidR="00AA46E7" w:rsidRPr="00374CBE">
        <w:t xml:space="preserve"> sample </w:t>
      </w:r>
      <w:r w:rsidR="001769D9" w:rsidRPr="00374CBE">
        <w:t xml:space="preserve">location </w:t>
      </w:r>
      <w:r w:rsidR="00AA46E7" w:rsidRPr="00374CBE">
        <w:t xml:space="preserve">alignment is only applicable </w:t>
      </w:r>
      <w:r w:rsidR="00C124A1" w:rsidRPr="00374CBE">
        <w:t>for 4:2:0 chroma sampling</w:t>
      </w:r>
      <w:r w:rsidR="00AA46E7" w:rsidRPr="00374CBE">
        <w:t>.</w:t>
      </w:r>
      <w:r w:rsidR="005F325F" w:rsidRPr="00374CBE">
        <w:t xml:space="preserve"> ChromaLocType (the generic label </w:t>
      </w:r>
      <w:r w:rsidR="00205E4A" w:rsidRPr="00374CBE">
        <w:t xml:space="preserve">used in this document </w:t>
      </w:r>
      <w:r w:rsidR="005F325F" w:rsidRPr="00374CBE">
        <w:t xml:space="preserve">for the HEVC </w:t>
      </w:r>
      <w:r w:rsidR="00205E4A" w:rsidRPr="00374CBE">
        <w:t xml:space="preserve">and AVC </w:t>
      </w:r>
      <w:r w:rsidR="005F325F" w:rsidRPr="00374CBE">
        <w:t xml:space="preserve">bitstream </w:t>
      </w:r>
      <w:r w:rsidR="00205E4A" w:rsidRPr="00374CBE">
        <w:t xml:space="preserve">syntax </w:t>
      </w:r>
      <w:r w:rsidR="005F325F" w:rsidRPr="00374CBE">
        <w:t xml:space="preserve">elements: chroma_sample_loc_type_top_field and chroma_sample_loc_type_bottom_field), listed in Tables 1 and </w:t>
      </w:r>
      <w:r w:rsidR="00B04EEB">
        <w:t>3</w:t>
      </w:r>
      <w:r w:rsidR="005F325F" w:rsidRPr="00374CBE">
        <w:t xml:space="preserve"> of this document, indicates the 4:2:0 chroma sample </w:t>
      </w:r>
      <w:r w:rsidR="00205E4A" w:rsidRPr="00374CBE">
        <w:t xml:space="preserve">position </w:t>
      </w:r>
      <w:r w:rsidR="005F325F" w:rsidRPr="00374CBE">
        <w:t>alignment.</w:t>
      </w:r>
    </w:p>
    <w:p w14:paraId="15E4A5B9" w14:textId="78D5CEB9" w:rsidR="007F1483" w:rsidRPr="00374CBE" w:rsidRDefault="00EF19D3" w:rsidP="001F05F0">
      <w:pPr>
        <w:pStyle w:val="Heading3"/>
      </w:pPr>
      <w:r w:rsidRPr="00374CBE">
        <w:t>7.2.5</w:t>
      </w:r>
      <w:r w:rsidRPr="00374CBE">
        <w:tab/>
      </w:r>
      <w:r w:rsidR="007F1483" w:rsidRPr="00374CBE">
        <w:t>C</w:t>
      </w:r>
      <w:ins w:id="1174" w:author="Yasser Syed" w:date="2019-07-07T03:56:00Z">
        <w:r w:rsidR="0077519D">
          <w:t>olour coding characteristics</w:t>
        </w:r>
      </w:ins>
      <w:del w:id="1175" w:author="Yasser Syed" w:date="2019-07-07T03:56:00Z">
        <w:r w:rsidR="007F1483" w:rsidRPr="00374CBE" w:rsidDel="0077519D">
          <w:delText>ommon descriptions</w:delText>
        </w:r>
      </w:del>
      <w:r w:rsidR="007F1483" w:rsidRPr="00374CBE">
        <w:t xml:space="preserve"> and carriage – high dynamic range </w:t>
      </w:r>
      <w:r w:rsidR="007A4B0C" w:rsidRPr="00374CBE">
        <w:t xml:space="preserve">video </w:t>
      </w:r>
      <w:r w:rsidR="007F1483" w:rsidRPr="00374CBE">
        <w:t>with wide colour gamut</w:t>
      </w:r>
    </w:p>
    <w:p w14:paraId="7FB66014" w14:textId="62C878EE" w:rsidR="00D25F49" w:rsidRPr="00374CBE" w:rsidRDefault="00D25F49" w:rsidP="001F05F0">
      <w:pPr>
        <w:rPr>
          <w:rFonts w:eastAsia="Calibri"/>
        </w:rPr>
      </w:pPr>
      <w:r w:rsidRPr="00374CBE">
        <w:rPr>
          <w:rFonts w:eastAsia="Calibri"/>
        </w:rPr>
        <w:t>This colo</w:t>
      </w:r>
      <w:ins w:id="1176" w:author="Yasser Syed" w:date="2019-07-07T03:56:00Z">
        <w:r w:rsidR="0077519D">
          <w:rPr>
            <w:rFonts w:eastAsia="Calibri"/>
          </w:rPr>
          <w:t xml:space="preserve">ur coding characteristics </w:t>
        </w:r>
      </w:ins>
      <w:ins w:id="1177" w:author="Yasser Syed" w:date="2019-07-07T03:57:00Z">
        <w:r w:rsidR="0077519D">
          <w:rPr>
            <w:rFonts w:eastAsia="Calibri"/>
          </w:rPr>
          <w:t xml:space="preserve">information </w:t>
        </w:r>
      </w:ins>
      <w:del w:id="1178" w:author="Yasser Syed" w:date="2019-07-07T03:56:00Z">
        <w:r w:rsidRPr="00374CBE" w:rsidDel="0077519D">
          <w:rPr>
            <w:rFonts w:eastAsia="Calibri"/>
          </w:rPr>
          <w:delText xml:space="preserve">ur volume </w:delText>
        </w:r>
      </w:del>
      <w:r w:rsidRPr="00374CBE">
        <w:rPr>
          <w:rFonts w:eastAsia="Calibri"/>
        </w:rPr>
        <w:t>describe</w:t>
      </w:r>
      <w:ins w:id="1179" w:author="Yasser Syed" w:date="2019-07-07T03:58:00Z">
        <w:r w:rsidR="0077519D">
          <w:rPr>
            <w:rFonts w:eastAsia="Calibri"/>
          </w:rPr>
          <w:t>s</w:t>
        </w:r>
      </w:ins>
      <w:del w:id="1180" w:author="Yasser Syed" w:date="2019-07-07T03:57:00Z">
        <w:r w:rsidRPr="00374CBE" w:rsidDel="0077519D">
          <w:rPr>
            <w:rFonts w:eastAsia="Calibri"/>
          </w:rPr>
          <w:delText>s</w:delText>
        </w:r>
      </w:del>
      <w:r w:rsidRPr="00374CBE">
        <w:rPr>
          <w:rFonts w:eastAsia="Calibri"/>
        </w:rPr>
        <w:t xml:space="preserve"> HDR video</w:t>
      </w:r>
      <w:r w:rsidR="009066BE" w:rsidRPr="00374CBE">
        <w:rPr>
          <w:rFonts w:eastAsia="Calibri"/>
        </w:rPr>
        <w:t xml:space="preserve"> with WCG</w:t>
      </w:r>
      <w:r w:rsidRPr="00374CBE">
        <w:rPr>
          <w:rFonts w:eastAsia="Calibri"/>
        </w:rPr>
        <w:t>, which is typically associated with ultra high definition video.</w:t>
      </w:r>
    </w:p>
    <w:p w14:paraId="1290D01C" w14:textId="02658D57" w:rsidR="00D25F49" w:rsidRPr="00374CBE" w:rsidRDefault="00D25F49" w:rsidP="001F05F0">
      <w:pPr>
        <w:rPr>
          <w:rFonts w:eastAsia="Calibri"/>
        </w:rPr>
      </w:pPr>
      <w:r w:rsidRPr="00374CBE">
        <w:rPr>
          <w:rFonts w:eastAsia="Calibri"/>
        </w:rPr>
        <w:t xml:space="preserve">The following system identifier tags are described, as defined in Table </w:t>
      </w:r>
      <w:r w:rsidR="00B04EEB">
        <w:rPr>
          <w:rFonts w:eastAsia="Calibri"/>
        </w:rPr>
        <w:t>7</w:t>
      </w:r>
      <w:r w:rsidRPr="00374CBE">
        <w:rPr>
          <w:rFonts w:eastAsia="Calibri"/>
        </w:rPr>
        <w:t>:</w:t>
      </w:r>
    </w:p>
    <w:p w14:paraId="588C8AED" w14:textId="155C82AD" w:rsidR="00D25F49" w:rsidRPr="00374CBE" w:rsidRDefault="00EF19D3" w:rsidP="00040985">
      <w:pPr>
        <w:pStyle w:val="enumlev1"/>
        <w:rPr>
          <w:rFonts w:eastAsia="Calibri"/>
        </w:rPr>
      </w:pPr>
      <w:r w:rsidRPr="00374CBE">
        <w:t>–</w:t>
      </w:r>
      <w:r w:rsidRPr="00374CBE">
        <w:tab/>
      </w:r>
      <w:r w:rsidR="00D25F49" w:rsidRPr="00374CBE">
        <w:rPr>
          <w:rFonts w:eastAsia="Calibri"/>
        </w:rPr>
        <w:t>BT2100_PQ_YCC</w:t>
      </w:r>
    </w:p>
    <w:p w14:paraId="22BA8E40" w14:textId="38FBA504" w:rsidR="00D25F49" w:rsidRDefault="00EF19D3" w:rsidP="00040985">
      <w:pPr>
        <w:pStyle w:val="enumlev1"/>
        <w:rPr>
          <w:rFonts w:eastAsia="Calibri"/>
        </w:rPr>
      </w:pPr>
      <w:r w:rsidRPr="00374CBE">
        <w:t>–</w:t>
      </w:r>
      <w:r w:rsidRPr="00374CBE">
        <w:tab/>
      </w:r>
      <w:r w:rsidR="00D25F49" w:rsidRPr="00374CBE">
        <w:rPr>
          <w:rFonts w:eastAsia="Calibri"/>
        </w:rPr>
        <w:t>BT2100_HLG_YCC</w:t>
      </w:r>
    </w:p>
    <w:p w14:paraId="28F66FAF" w14:textId="1977EA95" w:rsidR="00B04EEB" w:rsidRPr="00B04EEB" w:rsidRDefault="00B04EEB" w:rsidP="00095B34">
      <w:pPr>
        <w:pStyle w:val="ListParagraph"/>
        <w:keepNext/>
        <w:numPr>
          <w:ilvl w:val="0"/>
          <w:numId w:val="13"/>
        </w:numPr>
        <w:rPr>
          <w:rFonts w:eastAsia="Calibri"/>
        </w:rPr>
      </w:pPr>
      <w:r w:rsidRPr="00B04EEB">
        <w:rPr>
          <w:rFonts w:eastAsia="Calibri"/>
        </w:rPr>
        <w:t>BT2100_PQ_ICTCP</w:t>
      </w:r>
    </w:p>
    <w:p w14:paraId="69EFF328" w14:textId="7BF69BCD" w:rsidR="00D25F49" w:rsidRPr="00374CBE" w:rsidRDefault="00EF19D3" w:rsidP="00040985">
      <w:pPr>
        <w:pStyle w:val="enumlev1"/>
        <w:rPr>
          <w:rFonts w:eastAsia="Calibri"/>
        </w:rPr>
      </w:pPr>
      <w:r w:rsidRPr="00374CBE">
        <w:t>–</w:t>
      </w:r>
      <w:r w:rsidRPr="00374CBE">
        <w:tab/>
      </w:r>
      <w:r w:rsidR="00D25F49" w:rsidRPr="00374CBE">
        <w:rPr>
          <w:rFonts w:eastAsia="Calibri"/>
        </w:rPr>
        <w:t>BT2100_PQ_RGB</w:t>
      </w:r>
    </w:p>
    <w:p w14:paraId="3550316E" w14:textId="63F71FDF" w:rsidR="00D25F49" w:rsidRDefault="00EF19D3" w:rsidP="00040985">
      <w:pPr>
        <w:pStyle w:val="enumlev1"/>
        <w:rPr>
          <w:rFonts w:eastAsia="Calibri"/>
        </w:rPr>
      </w:pPr>
      <w:r w:rsidRPr="00374CBE">
        <w:t>–</w:t>
      </w:r>
      <w:r w:rsidRPr="00374CBE">
        <w:tab/>
      </w:r>
      <w:r w:rsidR="00D25F49" w:rsidRPr="00374CBE">
        <w:rPr>
          <w:rFonts w:eastAsia="Calibri"/>
        </w:rPr>
        <w:t>BT2100_HLG_RGB</w:t>
      </w:r>
    </w:p>
    <w:p w14:paraId="75983B9B" w14:textId="792B80DC" w:rsidR="00B04EEB" w:rsidRDefault="00B04EEB" w:rsidP="00B04EEB">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Pr>
          <w:b/>
          <w:bCs/>
          <w:noProof/>
        </w:rPr>
        <w:t>7</w:t>
      </w:r>
      <w:r w:rsidRPr="000456B4">
        <w:rPr>
          <w:b/>
          <w:bCs/>
        </w:rPr>
        <w:fldChar w:fldCharType="end"/>
      </w:r>
      <w:r w:rsidRPr="000456B4">
        <w:rPr>
          <w:b/>
          <w:bCs/>
        </w:rPr>
        <w:t xml:space="preserve"> </w:t>
      </w:r>
      <w:r w:rsidR="000B2ED5" w:rsidRPr="000456B4">
        <w:rPr>
          <w:b/>
          <w:bCs/>
        </w:rPr>
        <w:t>–</w:t>
      </w:r>
      <w:r w:rsidRPr="000456B4">
        <w:rPr>
          <w:b/>
          <w:bCs/>
        </w:rPr>
        <w:t xml:space="preserve"> HDR WCG c</w:t>
      </w:r>
      <w:ins w:id="1181" w:author="Yasser Syed" w:date="2019-07-07T03:58:00Z">
        <w:r w:rsidR="0077519D">
          <w:rPr>
            <w:b/>
            <w:bCs/>
          </w:rPr>
          <w:t>olour coding characteristics</w:t>
        </w:r>
      </w:ins>
      <w:del w:id="1182" w:author="Yasser Syed" w:date="2019-07-07T03:58:00Z">
        <w:r w:rsidRPr="000456B4" w:rsidDel="0077519D">
          <w:rPr>
            <w:b/>
            <w:bCs/>
          </w:rPr>
          <w:delText>ommon colour volume</w:delText>
        </w:r>
      </w:del>
      <w:r w:rsidRPr="000456B4">
        <w:rPr>
          <w:b/>
          <w:bCs/>
        </w:rPr>
        <w:t xml:space="preserve"> descriptions</w:t>
      </w:r>
    </w:p>
    <w:tbl>
      <w:tblPr>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712"/>
        <w:gridCol w:w="2234"/>
        <w:gridCol w:w="1160"/>
        <w:gridCol w:w="1342"/>
        <w:gridCol w:w="1160"/>
        <w:gridCol w:w="1160"/>
        <w:gridCol w:w="1254"/>
        <w:tblGridChange w:id="1183">
          <w:tblGrid>
            <w:gridCol w:w="712"/>
            <w:gridCol w:w="2234"/>
            <w:gridCol w:w="1160"/>
            <w:gridCol w:w="1342"/>
            <w:gridCol w:w="1160"/>
            <w:gridCol w:w="1160"/>
            <w:gridCol w:w="1254"/>
          </w:tblGrid>
        </w:tblGridChange>
      </w:tblGrid>
      <w:tr w:rsidR="00B04EEB" w:rsidRPr="000456B4" w14:paraId="1D57C684" w14:textId="77777777" w:rsidTr="000B1A01">
        <w:trPr>
          <w:tblHeader/>
          <w:jc w:val="center"/>
        </w:trPr>
        <w:tc>
          <w:tcPr>
            <w:tcW w:w="394" w:type="pct"/>
            <w:shd w:val="clear" w:color="auto" w:fill="auto"/>
            <w:vAlign w:val="center"/>
          </w:tcPr>
          <w:p w14:paraId="6C339AAC"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12C1B1F2" w14:textId="4E26470F" w:rsidR="00B04EEB" w:rsidRPr="000456B4" w:rsidRDefault="00B04EEB" w:rsidP="000B1A01">
            <w:pPr>
              <w:keepNext/>
              <w:jc w:val="left"/>
              <w:rPr>
                <w:rFonts w:eastAsia="Calibri"/>
                <w:b/>
                <w:sz w:val="18"/>
                <w:szCs w:val="18"/>
              </w:rPr>
            </w:pPr>
            <w:r w:rsidRPr="000456B4">
              <w:rPr>
                <w:rFonts w:eastAsia="Calibri"/>
                <w:b/>
                <w:sz w:val="18"/>
                <w:szCs w:val="18"/>
              </w:rPr>
              <w:t xml:space="preserve">System </w:t>
            </w:r>
            <w:r w:rsidR="007150D1">
              <w:rPr>
                <w:rFonts w:eastAsia="Calibri"/>
                <w:b/>
                <w:sz w:val="18"/>
                <w:szCs w:val="18"/>
              </w:rPr>
              <w:t>i</w:t>
            </w:r>
            <w:r w:rsidRPr="000456B4">
              <w:rPr>
                <w:rFonts w:eastAsia="Calibri"/>
                <w:b/>
                <w:sz w:val="18"/>
                <w:szCs w:val="18"/>
              </w:rPr>
              <w:t>dentifier</w:t>
            </w:r>
          </w:p>
        </w:tc>
        <w:tc>
          <w:tcPr>
            <w:tcW w:w="643" w:type="pct"/>
            <w:shd w:val="clear" w:color="auto" w:fill="auto"/>
          </w:tcPr>
          <w:p w14:paraId="2BD45553" w14:textId="77777777" w:rsidR="00B04EEB" w:rsidRPr="000456B4" w:rsidRDefault="00B04EEB">
            <w:pPr>
              <w:keepNext/>
              <w:jc w:val="center"/>
              <w:rPr>
                <w:rFonts w:eastAsia="Calibri"/>
                <w:b/>
                <w:sz w:val="18"/>
                <w:szCs w:val="18"/>
              </w:rPr>
              <w:pPrChange w:id="1184" w:author="Yasser Syed" w:date="2019-07-30T14:48:00Z">
                <w:pPr>
                  <w:keepNext/>
                  <w:jc w:val="left"/>
                </w:pPr>
              </w:pPrChange>
            </w:pPr>
            <w:r w:rsidRPr="000456B4">
              <w:rPr>
                <w:rFonts w:eastAsia="Calibri"/>
                <w:b/>
                <w:sz w:val="18"/>
                <w:szCs w:val="18"/>
              </w:rPr>
              <w:t>BT2100_PQ_YCC</w:t>
            </w:r>
          </w:p>
        </w:tc>
        <w:tc>
          <w:tcPr>
            <w:tcW w:w="744" w:type="pct"/>
            <w:shd w:val="clear" w:color="auto" w:fill="auto"/>
          </w:tcPr>
          <w:p w14:paraId="0BDA24C7" w14:textId="77777777" w:rsidR="00B04EEB" w:rsidRPr="000456B4" w:rsidRDefault="00B04EEB">
            <w:pPr>
              <w:keepNext/>
              <w:jc w:val="center"/>
              <w:rPr>
                <w:rFonts w:eastAsia="Calibri"/>
                <w:b/>
                <w:sz w:val="18"/>
                <w:szCs w:val="18"/>
              </w:rPr>
              <w:pPrChange w:id="1185" w:author="Yasser Syed" w:date="2019-07-30T14:48:00Z">
                <w:pPr>
                  <w:keepNext/>
                  <w:jc w:val="left"/>
                </w:pPr>
              </w:pPrChange>
            </w:pPr>
            <w:r w:rsidRPr="000456B4">
              <w:rPr>
                <w:rFonts w:eastAsia="Calibri"/>
                <w:b/>
                <w:sz w:val="18"/>
                <w:szCs w:val="18"/>
              </w:rPr>
              <w:t>BT2100_HLG_YCC</w:t>
            </w:r>
          </w:p>
        </w:tc>
        <w:tc>
          <w:tcPr>
            <w:tcW w:w="643" w:type="pct"/>
          </w:tcPr>
          <w:p w14:paraId="4AC18EAE" w14:textId="77777777" w:rsidR="00B04EEB" w:rsidRPr="004A1BC3" w:rsidRDefault="00B04EEB">
            <w:pPr>
              <w:keepNext/>
              <w:jc w:val="center"/>
              <w:rPr>
                <w:rFonts w:eastAsia="Calibri"/>
                <w:b/>
                <w:sz w:val="18"/>
                <w:szCs w:val="18"/>
              </w:rPr>
              <w:pPrChange w:id="1186" w:author="Yasser Syed" w:date="2019-07-30T14:48:00Z">
                <w:pPr>
                  <w:keepNext/>
                  <w:jc w:val="left"/>
                </w:pPr>
              </w:pPrChange>
            </w:pPr>
            <w:r w:rsidRPr="0058106C">
              <w:rPr>
                <w:rFonts w:eastAsia="Calibri"/>
                <w:b/>
                <w:sz w:val="18"/>
                <w:szCs w:val="18"/>
              </w:rPr>
              <w:t>BT2100_PQ_ICTCP</w:t>
            </w:r>
          </w:p>
        </w:tc>
        <w:tc>
          <w:tcPr>
            <w:tcW w:w="643" w:type="pct"/>
            <w:shd w:val="clear" w:color="auto" w:fill="auto"/>
          </w:tcPr>
          <w:p w14:paraId="7E8B7F60" w14:textId="77777777" w:rsidR="00B04EEB" w:rsidRPr="000456B4" w:rsidRDefault="00B04EEB">
            <w:pPr>
              <w:keepNext/>
              <w:jc w:val="center"/>
              <w:rPr>
                <w:rFonts w:eastAsia="Calibri"/>
                <w:b/>
                <w:sz w:val="18"/>
                <w:szCs w:val="18"/>
              </w:rPr>
              <w:pPrChange w:id="1187" w:author="Yasser Syed" w:date="2019-07-30T14:48:00Z">
                <w:pPr>
                  <w:keepNext/>
                  <w:jc w:val="left"/>
                </w:pPr>
              </w:pPrChange>
            </w:pPr>
            <w:r w:rsidRPr="000456B4">
              <w:rPr>
                <w:rFonts w:eastAsia="Calibri"/>
                <w:b/>
                <w:sz w:val="18"/>
                <w:szCs w:val="18"/>
              </w:rPr>
              <w:t>BT2100_PQ_RGB</w:t>
            </w:r>
          </w:p>
        </w:tc>
        <w:tc>
          <w:tcPr>
            <w:tcW w:w="695" w:type="pct"/>
            <w:shd w:val="clear" w:color="auto" w:fill="auto"/>
          </w:tcPr>
          <w:p w14:paraId="48A281BB" w14:textId="77777777" w:rsidR="00B04EEB" w:rsidRPr="000456B4" w:rsidRDefault="00B04EEB">
            <w:pPr>
              <w:keepNext/>
              <w:jc w:val="center"/>
              <w:rPr>
                <w:rFonts w:eastAsia="Calibri"/>
                <w:b/>
                <w:sz w:val="18"/>
                <w:szCs w:val="18"/>
              </w:rPr>
              <w:pPrChange w:id="1188" w:author="Yasser Syed" w:date="2019-07-30T14:48:00Z">
                <w:pPr>
                  <w:keepNext/>
                  <w:jc w:val="left"/>
                </w:pPr>
              </w:pPrChange>
            </w:pPr>
            <w:r w:rsidRPr="000456B4">
              <w:rPr>
                <w:rFonts w:eastAsia="Calibri"/>
                <w:b/>
                <w:sz w:val="18"/>
                <w:szCs w:val="18"/>
              </w:rPr>
              <w:t>BT2100_HLG_RGB</w:t>
            </w:r>
          </w:p>
        </w:tc>
      </w:tr>
      <w:tr w:rsidR="00B04EEB" w:rsidRPr="000456B4" w14:paraId="1851A9AD" w14:textId="77777777" w:rsidTr="007912FD">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1189"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cantSplit/>
          <w:trHeight w:val="576"/>
          <w:jc w:val="center"/>
          <w:trPrChange w:id="1190" w:author="Yasser Syed" w:date="2019-07-30T16:05:00Z">
            <w:trPr>
              <w:cantSplit/>
              <w:trHeight w:val="576"/>
              <w:jc w:val="center"/>
            </w:trPr>
          </w:trPrChange>
        </w:trPr>
        <w:tc>
          <w:tcPr>
            <w:tcW w:w="394" w:type="pct"/>
            <w:vMerge w:val="restart"/>
            <w:shd w:val="clear" w:color="auto" w:fill="auto"/>
            <w:textDirection w:val="btLr"/>
            <w:vAlign w:val="center"/>
            <w:tcPrChange w:id="1191" w:author="Yasser Syed" w:date="2019-07-30T16:05:00Z">
              <w:tcPr>
                <w:tcW w:w="394" w:type="pct"/>
                <w:vMerge w:val="restart"/>
                <w:shd w:val="clear" w:color="auto" w:fill="auto"/>
                <w:textDirection w:val="btLr"/>
                <w:vAlign w:val="center"/>
              </w:tcPr>
            </w:tcPrChange>
          </w:tcPr>
          <w:p w14:paraId="4B6778CA" w14:textId="77777777" w:rsidR="00B04EEB" w:rsidRPr="000456B4" w:rsidRDefault="00B04EEB" w:rsidP="000B1A01">
            <w:pPr>
              <w:keepNext/>
              <w:spacing w:before="0"/>
              <w:jc w:val="center"/>
              <w:rPr>
                <w:rFonts w:eastAsia="Calibri"/>
                <w:b/>
                <w:sz w:val="18"/>
                <w:szCs w:val="18"/>
              </w:rPr>
            </w:pPr>
            <w:r w:rsidRPr="000456B4">
              <w:rPr>
                <w:rFonts w:eastAsia="Calibri"/>
                <w:b/>
                <w:sz w:val="18"/>
                <w:szCs w:val="18"/>
              </w:rPr>
              <w:t>Colour properties</w:t>
            </w:r>
          </w:p>
        </w:tc>
        <w:tc>
          <w:tcPr>
            <w:tcW w:w="1238" w:type="pct"/>
            <w:shd w:val="clear" w:color="auto" w:fill="auto"/>
            <w:vAlign w:val="center"/>
            <w:tcPrChange w:id="1192" w:author="Yasser Syed" w:date="2019-07-30T16:05:00Z">
              <w:tcPr>
                <w:tcW w:w="1238" w:type="pct"/>
                <w:shd w:val="clear" w:color="auto" w:fill="auto"/>
              </w:tcPr>
            </w:tcPrChange>
          </w:tcPr>
          <w:p w14:paraId="5B91B81F" w14:textId="77777777" w:rsidR="00B04EEB" w:rsidRPr="000456B4" w:rsidRDefault="00B04EEB">
            <w:pPr>
              <w:keepNext/>
              <w:spacing w:before="0"/>
              <w:jc w:val="left"/>
              <w:rPr>
                <w:rFonts w:eastAsia="Calibri"/>
                <w:sz w:val="18"/>
                <w:szCs w:val="18"/>
              </w:rPr>
              <w:pPrChange w:id="1193" w:author="Yasser Syed" w:date="2019-07-30T16:05:00Z">
                <w:pPr>
                  <w:keepNext/>
                  <w:jc w:val="left"/>
                </w:pPr>
              </w:pPrChange>
            </w:pPr>
            <w:r w:rsidRPr="000456B4">
              <w:rPr>
                <w:rFonts w:eastAsia="Calibri"/>
                <w:sz w:val="18"/>
                <w:szCs w:val="18"/>
              </w:rPr>
              <w:t>Colour primaries</w:t>
            </w:r>
          </w:p>
        </w:tc>
        <w:tc>
          <w:tcPr>
            <w:tcW w:w="643" w:type="pct"/>
            <w:shd w:val="clear" w:color="auto" w:fill="auto"/>
            <w:vAlign w:val="center"/>
            <w:tcPrChange w:id="1194" w:author="Yasser Syed" w:date="2019-07-30T16:05:00Z">
              <w:tcPr>
                <w:tcW w:w="643" w:type="pct"/>
                <w:shd w:val="clear" w:color="auto" w:fill="auto"/>
              </w:tcPr>
            </w:tcPrChange>
          </w:tcPr>
          <w:p w14:paraId="005155D5" w14:textId="77777777" w:rsidR="00B04EEB" w:rsidRPr="000456B4" w:rsidRDefault="00B04EEB">
            <w:pPr>
              <w:keepNext/>
              <w:spacing w:before="0"/>
              <w:jc w:val="center"/>
              <w:rPr>
                <w:rFonts w:eastAsia="Calibri"/>
                <w:sz w:val="18"/>
                <w:szCs w:val="18"/>
              </w:rPr>
              <w:pPrChange w:id="1195" w:author="Yasser Syed" w:date="2019-07-30T16:04:00Z">
                <w:pPr>
                  <w:keepNext/>
                  <w:jc w:val="left"/>
                </w:pPr>
              </w:pPrChange>
            </w:pPr>
            <w:r w:rsidRPr="000456B4">
              <w:rPr>
                <w:rFonts w:eastAsia="Calibri"/>
                <w:sz w:val="18"/>
                <w:szCs w:val="18"/>
              </w:rPr>
              <w:t>BT.2020 / BT.2100</w:t>
            </w:r>
          </w:p>
        </w:tc>
        <w:tc>
          <w:tcPr>
            <w:tcW w:w="744" w:type="pct"/>
            <w:shd w:val="clear" w:color="auto" w:fill="auto"/>
            <w:vAlign w:val="center"/>
            <w:tcPrChange w:id="1196" w:author="Yasser Syed" w:date="2019-07-30T16:05:00Z">
              <w:tcPr>
                <w:tcW w:w="744" w:type="pct"/>
                <w:shd w:val="clear" w:color="auto" w:fill="auto"/>
              </w:tcPr>
            </w:tcPrChange>
          </w:tcPr>
          <w:p w14:paraId="4B567451" w14:textId="77777777" w:rsidR="00B04EEB" w:rsidRPr="000456B4" w:rsidRDefault="00B04EEB">
            <w:pPr>
              <w:keepNext/>
              <w:spacing w:before="0"/>
              <w:jc w:val="center"/>
              <w:rPr>
                <w:rFonts w:eastAsia="Calibri"/>
                <w:sz w:val="18"/>
                <w:szCs w:val="18"/>
              </w:rPr>
              <w:pPrChange w:id="1197" w:author="Yasser Syed" w:date="2019-07-30T16:04:00Z">
                <w:pPr>
                  <w:keepNext/>
                  <w:jc w:val="left"/>
                </w:pPr>
              </w:pPrChange>
            </w:pPr>
            <w:r w:rsidRPr="000456B4">
              <w:rPr>
                <w:rFonts w:eastAsia="Calibri"/>
                <w:sz w:val="18"/>
                <w:szCs w:val="18"/>
              </w:rPr>
              <w:t>BT.2020 / BT.2100</w:t>
            </w:r>
          </w:p>
        </w:tc>
        <w:tc>
          <w:tcPr>
            <w:tcW w:w="643" w:type="pct"/>
            <w:vAlign w:val="center"/>
            <w:tcPrChange w:id="1198" w:author="Yasser Syed" w:date="2019-07-30T16:05:00Z">
              <w:tcPr>
                <w:tcW w:w="643" w:type="pct"/>
              </w:tcPr>
            </w:tcPrChange>
          </w:tcPr>
          <w:p w14:paraId="4EB91A26" w14:textId="77777777" w:rsidR="00B04EEB" w:rsidRPr="00045E89" w:rsidRDefault="00B04EEB">
            <w:pPr>
              <w:keepNext/>
              <w:spacing w:before="0"/>
              <w:jc w:val="center"/>
              <w:rPr>
                <w:rFonts w:eastAsia="Calibri"/>
                <w:sz w:val="18"/>
                <w:szCs w:val="18"/>
              </w:rPr>
              <w:pPrChange w:id="1199" w:author="Yasser Syed" w:date="2019-07-30T16:04:00Z">
                <w:pPr>
                  <w:keepNext/>
                  <w:jc w:val="left"/>
                </w:pPr>
              </w:pPrChange>
            </w:pPr>
            <w:r w:rsidRPr="00045E89">
              <w:rPr>
                <w:rFonts w:eastAsia="Calibri"/>
                <w:sz w:val="18"/>
                <w:szCs w:val="18"/>
              </w:rPr>
              <w:t>BT.2100</w:t>
            </w:r>
          </w:p>
        </w:tc>
        <w:tc>
          <w:tcPr>
            <w:tcW w:w="643" w:type="pct"/>
            <w:shd w:val="clear" w:color="auto" w:fill="auto"/>
            <w:vAlign w:val="center"/>
            <w:tcPrChange w:id="1200" w:author="Yasser Syed" w:date="2019-07-30T16:05:00Z">
              <w:tcPr>
                <w:tcW w:w="643" w:type="pct"/>
                <w:shd w:val="clear" w:color="auto" w:fill="auto"/>
              </w:tcPr>
            </w:tcPrChange>
          </w:tcPr>
          <w:p w14:paraId="2E2CFA0C" w14:textId="77777777" w:rsidR="00B04EEB" w:rsidRPr="000456B4" w:rsidRDefault="00B04EEB">
            <w:pPr>
              <w:keepNext/>
              <w:spacing w:before="0"/>
              <w:jc w:val="center"/>
              <w:rPr>
                <w:rFonts w:eastAsia="Calibri"/>
                <w:sz w:val="18"/>
                <w:szCs w:val="18"/>
              </w:rPr>
              <w:pPrChange w:id="1201" w:author="Yasser Syed" w:date="2019-07-30T16:04:00Z">
                <w:pPr>
                  <w:keepNext/>
                  <w:jc w:val="left"/>
                </w:pPr>
              </w:pPrChange>
            </w:pPr>
            <w:r w:rsidRPr="000456B4">
              <w:rPr>
                <w:rFonts w:eastAsia="Calibri"/>
                <w:sz w:val="18"/>
                <w:szCs w:val="18"/>
              </w:rPr>
              <w:t>BT.2020 / BT.2100</w:t>
            </w:r>
          </w:p>
        </w:tc>
        <w:tc>
          <w:tcPr>
            <w:tcW w:w="695" w:type="pct"/>
            <w:shd w:val="clear" w:color="auto" w:fill="auto"/>
            <w:vAlign w:val="center"/>
            <w:tcPrChange w:id="1202" w:author="Yasser Syed" w:date="2019-07-30T16:05:00Z">
              <w:tcPr>
                <w:tcW w:w="695" w:type="pct"/>
                <w:shd w:val="clear" w:color="auto" w:fill="auto"/>
              </w:tcPr>
            </w:tcPrChange>
          </w:tcPr>
          <w:p w14:paraId="0E817AD3" w14:textId="77777777" w:rsidR="00B04EEB" w:rsidRPr="000456B4" w:rsidRDefault="00B04EEB">
            <w:pPr>
              <w:keepNext/>
              <w:spacing w:before="0"/>
              <w:jc w:val="center"/>
              <w:rPr>
                <w:rFonts w:eastAsia="Calibri"/>
                <w:sz w:val="18"/>
                <w:szCs w:val="18"/>
              </w:rPr>
              <w:pPrChange w:id="1203" w:author="Yasser Syed" w:date="2019-07-30T16:04:00Z">
                <w:pPr>
                  <w:keepNext/>
                  <w:jc w:val="left"/>
                </w:pPr>
              </w:pPrChange>
            </w:pPr>
            <w:r w:rsidRPr="000456B4">
              <w:rPr>
                <w:rFonts w:eastAsia="Calibri"/>
                <w:sz w:val="18"/>
                <w:szCs w:val="18"/>
              </w:rPr>
              <w:t>BT.2020 / BT.2100</w:t>
            </w:r>
          </w:p>
        </w:tc>
      </w:tr>
      <w:tr w:rsidR="00B04EEB" w:rsidRPr="000456B4" w14:paraId="35324238" w14:textId="77777777" w:rsidTr="007912FD">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1204"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trHeight w:val="576"/>
          <w:jc w:val="center"/>
          <w:trPrChange w:id="1205" w:author="Yasser Syed" w:date="2019-07-30T16:05:00Z">
            <w:trPr>
              <w:trHeight w:val="576"/>
              <w:jc w:val="center"/>
            </w:trPr>
          </w:trPrChange>
        </w:trPr>
        <w:tc>
          <w:tcPr>
            <w:tcW w:w="394" w:type="pct"/>
            <w:vMerge/>
            <w:shd w:val="clear" w:color="auto" w:fill="auto"/>
            <w:vAlign w:val="center"/>
            <w:tcPrChange w:id="1206" w:author="Yasser Syed" w:date="2019-07-30T16:05:00Z">
              <w:tcPr>
                <w:tcW w:w="394" w:type="pct"/>
                <w:vMerge/>
                <w:shd w:val="clear" w:color="auto" w:fill="auto"/>
                <w:vAlign w:val="center"/>
              </w:tcPr>
            </w:tcPrChange>
          </w:tcPr>
          <w:p w14:paraId="0FE70E18"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Change w:id="1207" w:author="Yasser Syed" w:date="2019-07-30T16:05:00Z">
              <w:tcPr>
                <w:tcW w:w="1238" w:type="pct"/>
                <w:shd w:val="clear" w:color="auto" w:fill="auto"/>
              </w:tcPr>
            </w:tcPrChange>
          </w:tcPr>
          <w:p w14:paraId="2E1463B2" w14:textId="77777777" w:rsidR="00B04EEB" w:rsidRPr="000456B4" w:rsidRDefault="00B04EEB">
            <w:pPr>
              <w:keepNext/>
              <w:spacing w:before="0"/>
              <w:jc w:val="left"/>
              <w:rPr>
                <w:rFonts w:eastAsia="Calibri"/>
                <w:sz w:val="18"/>
                <w:szCs w:val="18"/>
              </w:rPr>
              <w:pPrChange w:id="1208" w:author="Yasser Syed" w:date="2019-07-30T16:05:00Z">
                <w:pPr>
                  <w:keepNext/>
                  <w:jc w:val="left"/>
                </w:pPr>
              </w:pPrChange>
            </w:pPr>
            <w:r w:rsidRPr="000456B4">
              <w:rPr>
                <w:rFonts w:eastAsia="Calibri"/>
                <w:sz w:val="18"/>
                <w:szCs w:val="18"/>
              </w:rPr>
              <w:t>Transfer characteristics</w:t>
            </w:r>
          </w:p>
        </w:tc>
        <w:tc>
          <w:tcPr>
            <w:tcW w:w="643" w:type="pct"/>
            <w:shd w:val="clear" w:color="auto" w:fill="auto"/>
            <w:vAlign w:val="center"/>
            <w:tcPrChange w:id="1209" w:author="Yasser Syed" w:date="2019-07-30T16:05:00Z">
              <w:tcPr>
                <w:tcW w:w="643" w:type="pct"/>
                <w:shd w:val="clear" w:color="auto" w:fill="auto"/>
              </w:tcPr>
            </w:tcPrChange>
          </w:tcPr>
          <w:p w14:paraId="5F41673F" w14:textId="77777777" w:rsidR="00B04EEB" w:rsidRPr="000456B4" w:rsidRDefault="00B04EEB">
            <w:pPr>
              <w:keepNext/>
              <w:spacing w:before="0"/>
              <w:jc w:val="center"/>
              <w:rPr>
                <w:rFonts w:eastAsia="Calibri"/>
                <w:sz w:val="18"/>
                <w:szCs w:val="18"/>
              </w:rPr>
              <w:pPrChange w:id="1210" w:author="Yasser Syed" w:date="2019-07-30T16:04:00Z">
                <w:pPr>
                  <w:keepNext/>
                  <w:jc w:val="left"/>
                </w:pPr>
              </w:pPrChange>
            </w:pPr>
            <w:r w:rsidRPr="000456B4">
              <w:rPr>
                <w:rFonts w:eastAsia="Calibri"/>
                <w:sz w:val="18"/>
                <w:szCs w:val="18"/>
              </w:rPr>
              <w:t>BT.2100 PQ</w:t>
            </w:r>
          </w:p>
        </w:tc>
        <w:tc>
          <w:tcPr>
            <w:tcW w:w="744" w:type="pct"/>
            <w:shd w:val="clear" w:color="auto" w:fill="auto"/>
            <w:vAlign w:val="center"/>
            <w:tcPrChange w:id="1211" w:author="Yasser Syed" w:date="2019-07-30T16:05:00Z">
              <w:tcPr>
                <w:tcW w:w="744" w:type="pct"/>
                <w:shd w:val="clear" w:color="auto" w:fill="auto"/>
              </w:tcPr>
            </w:tcPrChange>
          </w:tcPr>
          <w:p w14:paraId="6B22D5F1" w14:textId="77777777" w:rsidR="00B04EEB" w:rsidRPr="000456B4" w:rsidRDefault="00B04EEB">
            <w:pPr>
              <w:keepNext/>
              <w:spacing w:before="0"/>
              <w:jc w:val="center"/>
              <w:rPr>
                <w:rFonts w:eastAsia="Calibri"/>
                <w:sz w:val="18"/>
                <w:szCs w:val="18"/>
              </w:rPr>
              <w:pPrChange w:id="1212" w:author="Yasser Syed" w:date="2019-07-30T16:04:00Z">
                <w:pPr>
                  <w:keepNext/>
                  <w:jc w:val="left"/>
                </w:pPr>
              </w:pPrChange>
            </w:pPr>
            <w:r w:rsidRPr="000456B4">
              <w:rPr>
                <w:rFonts w:eastAsia="Calibri"/>
                <w:sz w:val="18"/>
                <w:szCs w:val="18"/>
              </w:rPr>
              <w:t>BT.2100 HLG</w:t>
            </w:r>
          </w:p>
        </w:tc>
        <w:tc>
          <w:tcPr>
            <w:tcW w:w="643" w:type="pct"/>
            <w:vAlign w:val="center"/>
            <w:tcPrChange w:id="1213" w:author="Yasser Syed" w:date="2019-07-30T16:05:00Z">
              <w:tcPr>
                <w:tcW w:w="643" w:type="pct"/>
              </w:tcPr>
            </w:tcPrChange>
          </w:tcPr>
          <w:p w14:paraId="32767AA2" w14:textId="77777777" w:rsidR="00B04EEB" w:rsidRPr="00045E89" w:rsidRDefault="00B04EEB">
            <w:pPr>
              <w:keepNext/>
              <w:spacing w:before="0"/>
              <w:jc w:val="center"/>
              <w:rPr>
                <w:rFonts w:eastAsia="Calibri"/>
                <w:sz w:val="18"/>
                <w:szCs w:val="18"/>
              </w:rPr>
              <w:pPrChange w:id="1214" w:author="Yasser Syed" w:date="2019-07-30T16:04:00Z">
                <w:pPr>
                  <w:keepNext/>
                  <w:jc w:val="left"/>
                </w:pPr>
              </w:pPrChange>
            </w:pPr>
            <w:r w:rsidRPr="00045E89">
              <w:rPr>
                <w:rFonts w:eastAsia="Calibri"/>
                <w:sz w:val="18"/>
                <w:szCs w:val="18"/>
              </w:rPr>
              <w:t>BT.2100 PQ</w:t>
            </w:r>
          </w:p>
        </w:tc>
        <w:tc>
          <w:tcPr>
            <w:tcW w:w="643" w:type="pct"/>
            <w:shd w:val="clear" w:color="auto" w:fill="auto"/>
            <w:vAlign w:val="center"/>
            <w:tcPrChange w:id="1215" w:author="Yasser Syed" w:date="2019-07-30T16:05:00Z">
              <w:tcPr>
                <w:tcW w:w="643" w:type="pct"/>
                <w:shd w:val="clear" w:color="auto" w:fill="auto"/>
              </w:tcPr>
            </w:tcPrChange>
          </w:tcPr>
          <w:p w14:paraId="064B6AE7" w14:textId="77777777" w:rsidR="00B04EEB" w:rsidRPr="000456B4" w:rsidRDefault="00B04EEB">
            <w:pPr>
              <w:keepNext/>
              <w:spacing w:before="0"/>
              <w:jc w:val="center"/>
              <w:rPr>
                <w:rFonts w:eastAsia="Calibri"/>
                <w:sz w:val="18"/>
                <w:szCs w:val="18"/>
              </w:rPr>
              <w:pPrChange w:id="1216" w:author="Yasser Syed" w:date="2019-07-30T16:04:00Z">
                <w:pPr>
                  <w:keepNext/>
                  <w:jc w:val="left"/>
                </w:pPr>
              </w:pPrChange>
            </w:pPr>
            <w:r w:rsidRPr="000456B4">
              <w:rPr>
                <w:rFonts w:eastAsia="Calibri"/>
                <w:sz w:val="18"/>
                <w:szCs w:val="18"/>
              </w:rPr>
              <w:t>BT.2100 PQ</w:t>
            </w:r>
          </w:p>
        </w:tc>
        <w:tc>
          <w:tcPr>
            <w:tcW w:w="695" w:type="pct"/>
            <w:shd w:val="clear" w:color="auto" w:fill="auto"/>
            <w:vAlign w:val="center"/>
            <w:tcPrChange w:id="1217" w:author="Yasser Syed" w:date="2019-07-30T16:05:00Z">
              <w:tcPr>
                <w:tcW w:w="695" w:type="pct"/>
                <w:shd w:val="clear" w:color="auto" w:fill="auto"/>
              </w:tcPr>
            </w:tcPrChange>
          </w:tcPr>
          <w:p w14:paraId="1650CF6D" w14:textId="77777777" w:rsidR="00B04EEB" w:rsidRPr="000456B4" w:rsidRDefault="00B04EEB">
            <w:pPr>
              <w:keepNext/>
              <w:spacing w:before="0"/>
              <w:jc w:val="center"/>
              <w:rPr>
                <w:rFonts w:eastAsia="Calibri"/>
                <w:sz w:val="18"/>
                <w:szCs w:val="18"/>
              </w:rPr>
              <w:pPrChange w:id="1218" w:author="Yasser Syed" w:date="2019-07-30T16:04:00Z">
                <w:pPr>
                  <w:keepNext/>
                  <w:jc w:val="left"/>
                </w:pPr>
              </w:pPrChange>
            </w:pPr>
            <w:r w:rsidRPr="000456B4">
              <w:rPr>
                <w:rFonts w:eastAsia="Calibri"/>
                <w:sz w:val="18"/>
                <w:szCs w:val="18"/>
              </w:rPr>
              <w:t>BT.2100 HLG</w:t>
            </w:r>
          </w:p>
        </w:tc>
      </w:tr>
      <w:tr w:rsidR="00B04EEB" w:rsidRPr="000456B4" w14:paraId="42AF2FF2" w14:textId="77777777" w:rsidTr="007912FD">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1219"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trHeight w:val="576"/>
          <w:jc w:val="center"/>
          <w:trPrChange w:id="1220" w:author="Yasser Syed" w:date="2019-07-30T16:05:00Z">
            <w:trPr>
              <w:trHeight w:val="576"/>
              <w:jc w:val="center"/>
            </w:trPr>
          </w:trPrChange>
        </w:trPr>
        <w:tc>
          <w:tcPr>
            <w:tcW w:w="394" w:type="pct"/>
            <w:vMerge/>
            <w:shd w:val="clear" w:color="auto" w:fill="auto"/>
            <w:vAlign w:val="center"/>
            <w:tcPrChange w:id="1221" w:author="Yasser Syed" w:date="2019-07-30T16:05:00Z">
              <w:tcPr>
                <w:tcW w:w="394" w:type="pct"/>
                <w:vMerge/>
                <w:shd w:val="clear" w:color="auto" w:fill="auto"/>
                <w:vAlign w:val="center"/>
              </w:tcPr>
            </w:tcPrChange>
          </w:tcPr>
          <w:p w14:paraId="64232BF8"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Change w:id="1222" w:author="Yasser Syed" w:date="2019-07-30T16:05:00Z">
              <w:tcPr>
                <w:tcW w:w="1238" w:type="pct"/>
                <w:shd w:val="clear" w:color="auto" w:fill="auto"/>
              </w:tcPr>
            </w:tcPrChange>
          </w:tcPr>
          <w:p w14:paraId="345AA9D4" w14:textId="77777777" w:rsidR="00B04EEB" w:rsidRPr="000456B4" w:rsidRDefault="00B04EEB">
            <w:pPr>
              <w:keepNext/>
              <w:spacing w:before="0"/>
              <w:jc w:val="left"/>
              <w:rPr>
                <w:rFonts w:eastAsia="Calibri"/>
                <w:sz w:val="18"/>
                <w:szCs w:val="18"/>
              </w:rPr>
              <w:pPrChange w:id="1223" w:author="Yasser Syed" w:date="2019-07-30T16:05:00Z">
                <w:pPr>
                  <w:keepNext/>
                  <w:jc w:val="left"/>
                </w:pPr>
              </w:pPrChange>
            </w:pPr>
            <w:r w:rsidRPr="000456B4">
              <w:rPr>
                <w:rFonts w:eastAsia="Calibri"/>
                <w:sz w:val="18"/>
                <w:szCs w:val="18"/>
              </w:rPr>
              <w:t>Colour representation</w:t>
            </w:r>
          </w:p>
        </w:tc>
        <w:tc>
          <w:tcPr>
            <w:tcW w:w="643" w:type="pct"/>
            <w:shd w:val="clear" w:color="auto" w:fill="auto"/>
            <w:vAlign w:val="center"/>
            <w:tcPrChange w:id="1224" w:author="Yasser Syed" w:date="2019-07-30T16:05:00Z">
              <w:tcPr>
                <w:tcW w:w="643" w:type="pct"/>
                <w:shd w:val="clear" w:color="auto" w:fill="auto"/>
              </w:tcPr>
            </w:tcPrChange>
          </w:tcPr>
          <w:p w14:paraId="1531F09A" w14:textId="77777777" w:rsidR="00B04EEB" w:rsidRPr="000456B4" w:rsidRDefault="00B04EEB">
            <w:pPr>
              <w:keepNext/>
              <w:spacing w:before="0"/>
              <w:jc w:val="center"/>
              <w:rPr>
                <w:rFonts w:eastAsia="Calibri"/>
                <w:sz w:val="18"/>
                <w:szCs w:val="18"/>
              </w:rPr>
              <w:pPrChange w:id="1225" w:author="Yasser Syed" w:date="2019-07-30T16:04:00Z">
                <w:pPr>
                  <w:keepNext/>
                  <w:jc w:val="left"/>
                </w:pPr>
              </w:pPrChange>
            </w:pPr>
            <w:r>
              <w:rPr>
                <w:sz w:val="18"/>
                <w:szCs w:val="18"/>
              </w:rPr>
              <w:t>Y′CbCr</w:t>
            </w:r>
          </w:p>
        </w:tc>
        <w:tc>
          <w:tcPr>
            <w:tcW w:w="744" w:type="pct"/>
            <w:shd w:val="clear" w:color="auto" w:fill="auto"/>
            <w:vAlign w:val="center"/>
            <w:tcPrChange w:id="1226" w:author="Yasser Syed" w:date="2019-07-30T16:05:00Z">
              <w:tcPr>
                <w:tcW w:w="744" w:type="pct"/>
                <w:shd w:val="clear" w:color="auto" w:fill="auto"/>
              </w:tcPr>
            </w:tcPrChange>
          </w:tcPr>
          <w:p w14:paraId="37E7FB78" w14:textId="77777777" w:rsidR="00B04EEB" w:rsidRPr="000456B4" w:rsidRDefault="00B04EEB">
            <w:pPr>
              <w:keepNext/>
              <w:spacing w:before="0"/>
              <w:jc w:val="center"/>
              <w:rPr>
                <w:rFonts w:eastAsia="Calibri"/>
                <w:sz w:val="18"/>
                <w:szCs w:val="18"/>
              </w:rPr>
              <w:pPrChange w:id="1227" w:author="Yasser Syed" w:date="2019-07-30T16:04:00Z">
                <w:pPr>
                  <w:keepNext/>
                  <w:jc w:val="left"/>
                </w:pPr>
              </w:pPrChange>
            </w:pPr>
            <w:r w:rsidRPr="00DC62C9">
              <w:rPr>
                <w:sz w:val="18"/>
                <w:szCs w:val="18"/>
              </w:rPr>
              <w:t>Y′CbCr</w:t>
            </w:r>
          </w:p>
        </w:tc>
        <w:tc>
          <w:tcPr>
            <w:tcW w:w="643" w:type="pct"/>
            <w:vAlign w:val="center"/>
            <w:tcPrChange w:id="1228" w:author="Yasser Syed" w:date="2019-07-30T16:05:00Z">
              <w:tcPr>
                <w:tcW w:w="643" w:type="pct"/>
              </w:tcPr>
            </w:tcPrChange>
          </w:tcPr>
          <w:p w14:paraId="59A6F4EC" w14:textId="77777777" w:rsidR="00B04EEB" w:rsidRPr="00045E89" w:rsidRDefault="00B04EEB">
            <w:pPr>
              <w:keepNext/>
              <w:spacing w:before="0"/>
              <w:jc w:val="center"/>
              <w:rPr>
                <w:rFonts w:eastAsia="Calibri"/>
                <w:sz w:val="18"/>
                <w:szCs w:val="18"/>
              </w:rPr>
              <w:pPrChange w:id="1229" w:author="Yasser Syed" w:date="2019-07-30T16:04:00Z">
                <w:pPr>
                  <w:keepNext/>
                  <w:jc w:val="left"/>
                </w:pPr>
              </w:pPrChange>
            </w:pPr>
            <w:r w:rsidRPr="00045E89">
              <w:rPr>
                <w:rFonts w:eastAsia="Calibri"/>
                <w:sz w:val="18"/>
                <w:szCs w:val="18"/>
              </w:rPr>
              <w:t>IC</w:t>
            </w:r>
            <w:r w:rsidRPr="00045E89">
              <w:rPr>
                <w:rFonts w:eastAsia="Calibri"/>
                <w:sz w:val="18"/>
                <w:szCs w:val="18"/>
                <w:vertAlign w:val="subscript"/>
              </w:rPr>
              <w:t>T</w:t>
            </w:r>
            <w:r w:rsidRPr="00045E89">
              <w:rPr>
                <w:rFonts w:eastAsia="Calibri"/>
                <w:sz w:val="18"/>
                <w:szCs w:val="18"/>
              </w:rPr>
              <w:t>C</w:t>
            </w:r>
            <w:r w:rsidRPr="00045E89">
              <w:rPr>
                <w:rFonts w:eastAsia="Calibri"/>
                <w:sz w:val="18"/>
                <w:szCs w:val="18"/>
                <w:vertAlign w:val="subscript"/>
              </w:rPr>
              <w:t>P</w:t>
            </w:r>
          </w:p>
        </w:tc>
        <w:tc>
          <w:tcPr>
            <w:tcW w:w="643" w:type="pct"/>
            <w:shd w:val="clear" w:color="auto" w:fill="auto"/>
            <w:vAlign w:val="center"/>
            <w:tcPrChange w:id="1230" w:author="Yasser Syed" w:date="2019-07-30T16:05:00Z">
              <w:tcPr>
                <w:tcW w:w="643" w:type="pct"/>
                <w:shd w:val="clear" w:color="auto" w:fill="auto"/>
              </w:tcPr>
            </w:tcPrChange>
          </w:tcPr>
          <w:p w14:paraId="750EE2C3" w14:textId="77777777" w:rsidR="00B04EEB" w:rsidRPr="000456B4" w:rsidRDefault="00B04EEB">
            <w:pPr>
              <w:keepNext/>
              <w:spacing w:before="0"/>
              <w:jc w:val="center"/>
              <w:rPr>
                <w:rFonts w:eastAsia="Calibri"/>
                <w:sz w:val="18"/>
                <w:szCs w:val="18"/>
              </w:rPr>
              <w:pPrChange w:id="1231" w:author="Yasser Syed" w:date="2019-07-30T16:04:00Z">
                <w:pPr>
                  <w:keepNext/>
                  <w:jc w:val="left"/>
                </w:pPr>
              </w:pPrChange>
            </w:pPr>
            <w:r w:rsidRPr="000456B4">
              <w:rPr>
                <w:rFonts w:eastAsia="Calibri"/>
                <w:sz w:val="18"/>
                <w:szCs w:val="18"/>
              </w:rPr>
              <w:t>R′G′B′</w:t>
            </w:r>
          </w:p>
        </w:tc>
        <w:tc>
          <w:tcPr>
            <w:tcW w:w="695" w:type="pct"/>
            <w:shd w:val="clear" w:color="auto" w:fill="auto"/>
            <w:vAlign w:val="center"/>
            <w:tcPrChange w:id="1232" w:author="Yasser Syed" w:date="2019-07-30T16:05:00Z">
              <w:tcPr>
                <w:tcW w:w="695" w:type="pct"/>
                <w:shd w:val="clear" w:color="auto" w:fill="auto"/>
              </w:tcPr>
            </w:tcPrChange>
          </w:tcPr>
          <w:p w14:paraId="571E5BA8" w14:textId="77777777" w:rsidR="00B04EEB" w:rsidRPr="000456B4" w:rsidRDefault="00B04EEB">
            <w:pPr>
              <w:keepNext/>
              <w:spacing w:before="0"/>
              <w:jc w:val="center"/>
              <w:rPr>
                <w:rFonts w:eastAsia="Calibri"/>
                <w:sz w:val="18"/>
                <w:szCs w:val="18"/>
              </w:rPr>
              <w:pPrChange w:id="1233" w:author="Yasser Syed" w:date="2019-07-30T16:04:00Z">
                <w:pPr>
                  <w:keepNext/>
                  <w:jc w:val="left"/>
                </w:pPr>
              </w:pPrChange>
            </w:pPr>
            <w:r w:rsidRPr="000456B4">
              <w:rPr>
                <w:rFonts w:eastAsia="Calibri"/>
                <w:sz w:val="18"/>
                <w:szCs w:val="18"/>
              </w:rPr>
              <w:t>R′G′B′</w:t>
            </w:r>
          </w:p>
        </w:tc>
      </w:tr>
      <w:tr w:rsidR="00B04EEB" w:rsidRPr="000456B4" w14:paraId="526B0F50" w14:textId="77777777" w:rsidTr="007912FD">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1234"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cantSplit/>
          <w:trHeight w:val="381"/>
          <w:jc w:val="center"/>
          <w:trPrChange w:id="1235" w:author="Yasser Syed" w:date="2019-07-30T16:05:00Z">
            <w:trPr>
              <w:cantSplit/>
              <w:trHeight w:val="381"/>
              <w:jc w:val="center"/>
            </w:trPr>
          </w:trPrChange>
        </w:trPr>
        <w:tc>
          <w:tcPr>
            <w:tcW w:w="394" w:type="pct"/>
            <w:vMerge w:val="restart"/>
            <w:shd w:val="clear" w:color="auto" w:fill="auto"/>
            <w:textDirection w:val="btLr"/>
            <w:vAlign w:val="center"/>
            <w:tcPrChange w:id="1236" w:author="Yasser Syed" w:date="2019-07-30T16:05:00Z">
              <w:tcPr>
                <w:tcW w:w="394" w:type="pct"/>
                <w:vMerge w:val="restart"/>
                <w:shd w:val="clear" w:color="auto" w:fill="auto"/>
                <w:textDirection w:val="btLr"/>
                <w:vAlign w:val="center"/>
              </w:tcPr>
            </w:tcPrChange>
          </w:tcPr>
          <w:p w14:paraId="55CF30AD" w14:textId="77777777" w:rsidR="00B04EEB" w:rsidRPr="000456B4" w:rsidRDefault="00B04EEB" w:rsidP="000B1A01">
            <w:pPr>
              <w:keepNext/>
              <w:spacing w:before="0"/>
              <w:jc w:val="center"/>
              <w:rPr>
                <w:rFonts w:eastAsia="Calibri"/>
                <w:b/>
                <w:sz w:val="18"/>
                <w:szCs w:val="18"/>
              </w:rPr>
            </w:pPr>
            <w:r w:rsidRPr="000456B4">
              <w:rPr>
                <w:rFonts w:eastAsia="Calibri"/>
                <w:b/>
                <w:sz w:val="18"/>
                <w:szCs w:val="18"/>
              </w:rPr>
              <w:t>Other</w:t>
            </w:r>
          </w:p>
        </w:tc>
        <w:tc>
          <w:tcPr>
            <w:tcW w:w="1238" w:type="pct"/>
            <w:shd w:val="clear" w:color="auto" w:fill="auto"/>
            <w:vAlign w:val="center"/>
            <w:tcPrChange w:id="1237" w:author="Yasser Syed" w:date="2019-07-30T16:05:00Z">
              <w:tcPr>
                <w:tcW w:w="1238" w:type="pct"/>
                <w:shd w:val="clear" w:color="auto" w:fill="auto"/>
              </w:tcPr>
            </w:tcPrChange>
          </w:tcPr>
          <w:p w14:paraId="088B4DEB" w14:textId="77777777" w:rsidR="00B04EEB" w:rsidRPr="000456B4" w:rsidRDefault="00B04EEB">
            <w:pPr>
              <w:keepNext/>
              <w:spacing w:before="0"/>
              <w:jc w:val="left"/>
              <w:rPr>
                <w:rFonts w:eastAsia="Calibri"/>
                <w:sz w:val="18"/>
                <w:szCs w:val="18"/>
              </w:rPr>
              <w:pPrChange w:id="1238" w:author="Yasser Syed" w:date="2019-07-30T16:05:00Z">
                <w:pPr>
                  <w:keepNext/>
                  <w:jc w:val="left"/>
                </w:pPr>
              </w:pPrChange>
            </w:pPr>
            <w:r w:rsidRPr="000456B4">
              <w:rPr>
                <w:rFonts w:eastAsia="Calibri"/>
                <w:sz w:val="18"/>
                <w:szCs w:val="18"/>
              </w:rPr>
              <w:t>Full/narrow range</w:t>
            </w:r>
          </w:p>
        </w:tc>
        <w:tc>
          <w:tcPr>
            <w:tcW w:w="643" w:type="pct"/>
            <w:shd w:val="clear" w:color="auto" w:fill="auto"/>
            <w:vAlign w:val="center"/>
            <w:tcPrChange w:id="1239" w:author="Yasser Syed" w:date="2019-07-30T16:05:00Z">
              <w:tcPr>
                <w:tcW w:w="643" w:type="pct"/>
                <w:shd w:val="clear" w:color="auto" w:fill="auto"/>
              </w:tcPr>
            </w:tcPrChange>
          </w:tcPr>
          <w:p w14:paraId="6338E784" w14:textId="77777777" w:rsidR="00B04EEB" w:rsidRPr="000456B4" w:rsidRDefault="00B04EEB">
            <w:pPr>
              <w:keepNext/>
              <w:spacing w:before="0"/>
              <w:jc w:val="center"/>
              <w:rPr>
                <w:rFonts w:eastAsia="Calibri"/>
                <w:sz w:val="18"/>
                <w:szCs w:val="18"/>
              </w:rPr>
              <w:pPrChange w:id="1240" w:author="Yasser Syed" w:date="2019-07-30T16:04:00Z">
                <w:pPr>
                  <w:keepNext/>
                  <w:jc w:val="left"/>
                </w:pPr>
              </w:pPrChange>
            </w:pPr>
            <w:r w:rsidRPr="000456B4">
              <w:rPr>
                <w:rFonts w:eastAsia="Calibri"/>
                <w:sz w:val="18"/>
                <w:szCs w:val="18"/>
              </w:rPr>
              <w:t>Narrow</w:t>
            </w:r>
          </w:p>
        </w:tc>
        <w:tc>
          <w:tcPr>
            <w:tcW w:w="744" w:type="pct"/>
            <w:shd w:val="clear" w:color="auto" w:fill="auto"/>
            <w:vAlign w:val="center"/>
            <w:tcPrChange w:id="1241" w:author="Yasser Syed" w:date="2019-07-30T16:05:00Z">
              <w:tcPr>
                <w:tcW w:w="744" w:type="pct"/>
                <w:shd w:val="clear" w:color="auto" w:fill="auto"/>
              </w:tcPr>
            </w:tcPrChange>
          </w:tcPr>
          <w:p w14:paraId="1916A72B" w14:textId="77777777" w:rsidR="00B04EEB" w:rsidRPr="000456B4" w:rsidRDefault="00B04EEB">
            <w:pPr>
              <w:keepNext/>
              <w:spacing w:before="0"/>
              <w:jc w:val="center"/>
              <w:rPr>
                <w:rFonts w:eastAsia="Calibri"/>
                <w:sz w:val="18"/>
                <w:szCs w:val="18"/>
              </w:rPr>
              <w:pPrChange w:id="1242" w:author="Yasser Syed" w:date="2019-07-30T16:04:00Z">
                <w:pPr>
                  <w:keepNext/>
                  <w:jc w:val="left"/>
                </w:pPr>
              </w:pPrChange>
            </w:pPr>
            <w:r w:rsidRPr="000456B4">
              <w:rPr>
                <w:rFonts w:eastAsia="Calibri"/>
                <w:sz w:val="18"/>
                <w:szCs w:val="18"/>
              </w:rPr>
              <w:t>Narrow</w:t>
            </w:r>
          </w:p>
        </w:tc>
        <w:tc>
          <w:tcPr>
            <w:tcW w:w="643" w:type="pct"/>
            <w:vAlign w:val="center"/>
            <w:tcPrChange w:id="1243" w:author="Yasser Syed" w:date="2019-07-30T16:05:00Z">
              <w:tcPr>
                <w:tcW w:w="643" w:type="pct"/>
              </w:tcPr>
            </w:tcPrChange>
          </w:tcPr>
          <w:p w14:paraId="1517EBE6" w14:textId="77777777" w:rsidR="00B04EEB" w:rsidRPr="00045E89" w:rsidRDefault="00B04EEB">
            <w:pPr>
              <w:keepNext/>
              <w:spacing w:before="0"/>
              <w:jc w:val="center"/>
              <w:rPr>
                <w:rFonts w:eastAsia="Calibri"/>
                <w:sz w:val="18"/>
                <w:szCs w:val="18"/>
              </w:rPr>
              <w:pPrChange w:id="1244" w:author="Yasser Syed" w:date="2019-07-30T16:04:00Z">
                <w:pPr>
                  <w:keepNext/>
                  <w:jc w:val="left"/>
                </w:pPr>
              </w:pPrChange>
            </w:pPr>
            <w:r w:rsidRPr="00045E89">
              <w:rPr>
                <w:rFonts w:eastAsia="Calibri"/>
                <w:sz w:val="18"/>
                <w:szCs w:val="18"/>
              </w:rPr>
              <w:t>Narrow</w:t>
            </w:r>
          </w:p>
        </w:tc>
        <w:tc>
          <w:tcPr>
            <w:tcW w:w="643" w:type="pct"/>
            <w:shd w:val="clear" w:color="auto" w:fill="auto"/>
            <w:vAlign w:val="center"/>
            <w:tcPrChange w:id="1245" w:author="Yasser Syed" w:date="2019-07-30T16:05:00Z">
              <w:tcPr>
                <w:tcW w:w="643" w:type="pct"/>
                <w:shd w:val="clear" w:color="auto" w:fill="auto"/>
              </w:tcPr>
            </w:tcPrChange>
          </w:tcPr>
          <w:p w14:paraId="51C190C6" w14:textId="77777777" w:rsidR="00B04EEB" w:rsidRPr="000456B4" w:rsidRDefault="00B04EEB">
            <w:pPr>
              <w:keepNext/>
              <w:spacing w:before="0"/>
              <w:jc w:val="center"/>
              <w:rPr>
                <w:rFonts w:eastAsia="Calibri"/>
                <w:sz w:val="18"/>
                <w:szCs w:val="18"/>
              </w:rPr>
              <w:pPrChange w:id="1246" w:author="Yasser Syed" w:date="2019-07-30T16:04:00Z">
                <w:pPr>
                  <w:keepNext/>
                  <w:jc w:val="left"/>
                </w:pPr>
              </w:pPrChange>
            </w:pPr>
            <w:r w:rsidRPr="000456B4">
              <w:rPr>
                <w:rFonts w:eastAsia="Calibri"/>
                <w:sz w:val="18"/>
                <w:szCs w:val="18"/>
              </w:rPr>
              <w:t>Narrow</w:t>
            </w:r>
          </w:p>
        </w:tc>
        <w:tc>
          <w:tcPr>
            <w:tcW w:w="695" w:type="pct"/>
            <w:shd w:val="clear" w:color="auto" w:fill="auto"/>
            <w:vAlign w:val="center"/>
            <w:tcPrChange w:id="1247" w:author="Yasser Syed" w:date="2019-07-30T16:05:00Z">
              <w:tcPr>
                <w:tcW w:w="695" w:type="pct"/>
                <w:shd w:val="clear" w:color="auto" w:fill="auto"/>
              </w:tcPr>
            </w:tcPrChange>
          </w:tcPr>
          <w:p w14:paraId="09DBDAF1" w14:textId="77777777" w:rsidR="00B04EEB" w:rsidRPr="000456B4" w:rsidRDefault="00B04EEB">
            <w:pPr>
              <w:keepNext/>
              <w:spacing w:before="0"/>
              <w:jc w:val="center"/>
              <w:rPr>
                <w:rFonts w:eastAsia="Calibri"/>
                <w:sz w:val="18"/>
                <w:szCs w:val="18"/>
              </w:rPr>
              <w:pPrChange w:id="1248" w:author="Yasser Syed" w:date="2019-07-30T16:04:00Z">
                <w:pPr>
                  <w:keepNext/>
                  <w:jc w:val="left"/>
                </w:pPr>
              </w:pPrChange>
            </w:pPr>
            <w:r w:rsidRPr="000456B4">
              <w:rPr>
                <w:rFonts w:eastAsia="Calibri"/>
                <w:sz w:val="18"/>
                <w:szCs w:val="18"/>
              </w:rPr>
              <w:t>Narrow</w:t>
            </w:r>
          </w:p>
        </w:tc>
      </w:tr>
      <w:tr w:rsidR="00B04EEB" w:rsidRPr="000456B4" w14:paraId="583E0D93" w14:textId="77777777" w:rsidTr="007912FD">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1249"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cantSplit/>
          <w:trHeight w:val="332"/>
          <w:jc w:val="center"/>
          <w:trPrChange w:id="1250" w:author="Yasser Syed" w:date="2019-07-30T16:05:00Z">
            <w:trPr>
              <w:cantSplit/>
              <w:trHeight w:val="332"/>
              <w:jc w:val="center"/>
            </w:trPr>
          </w:trPrChange>
        </w:trPr>
        <w:tc>
          <w:tcPr>
            <w:tcW w:w="394" w:type="pct"/>
            <w:vMerge/>
            <w:shd w:val="clear" w:color="auto" w:fill="auto"/>
            <w:textDirection w:val="btLr"/>
            <w:vAlign w:val="center"/>
            <w:tcPrChange w:id="1251" w:author="Yasser Syed" w:date="2019-07-30T16:05:00Z">
              <w:tcPr>
                <w:tcW w:w="394" w:type="pct"/>
                <w:vMerge/>
                <w:shd w:val="clear" w:color="auto" w:fill="auto"/>
                <w:textDirection w:val="btLr"/>
                <w:vAlign w:val="center"/>
              </w:tcPr>
            </w:tcPrChange>
          </w:tcPr>
          <w:p w14:paraId="70376001"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Change w:id="1252" w:author="Yasser Syed" w:date="2019-07-30T16:05:00Z">
              <w:tcPr>
                <w:tcW w:w="1238" w:type="pct"/>
                <w:shd w:val="clear" w:color="auto" w:fill="auto"/>
              </w:tcPr>
            </w:tcPrChange>
          </w:tcPr>
          <w:p w14:paraId="176AEE71" w14:textId="77777777" w:rsidR="00B04EEB" w:rsidRPr="000456B4" w:rsidRDefault="00B04EEB">
            <w:pPr>
              <w:keepNext/>
              <w:spacing w:before="0"/>
              <w:jc w:val="left"/>
              <w:rPr>
                <w:rFonts w:eastAsia="Calibri"/>
                <w:sz w:val="18"/>
                <w:szCs w:val="18"/>
              </w:rPr>
              <w:pPrChange w:id="1253" w:author="Yasser Syed" w:date="2019-07-30T16:05:00Z">
                <w:pPr>
                  <w:keepNext/>
                  <w:jc w:val="left"/>
                </w:pPr>
              </w:pPrChange>
            </w:pPr>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p>
        </w:tc>
        <w:tc>
          <w:tcPr>
            <w:tcW w:w="643" w:type="pct"/>
            <w:shd w:val="clear" w:color="auto" w:fill="auto"/>
            <w:vAlign w:val="center"/>
            <w:tcPrChange w:id="1254" w:author="Yasser Syed" w:date="2019-07-30T16:05:00Z">
              <w:tcPr>
                <w:tcW w:w="643" w:type="pct"/>
                <w:shd w:val="clear" w:color="auto" w:fill="auto"/>
              </w:tcPr>
            </w:tcPrChange>
          </w:tcPr>
          <w:p w14:paraId="7C4A2410" w14:textId="77777777" w:rsidR="00B04EEB" w:rsidRPr="000456B4" w:rsidRDefault="00B04EEB">
            <w:pPr>
              <w:keepNext/>
              <w:spacing w:before="0"/>
              <w:jc w:val="center"/>
              <w:rPr>
                <w:rFonts w:eastAsia="Calibri"/>
                <w:sz w:val="18"/>
                <w:szCs w:val="18"/>
              </w:rPr>
              <w:pPrChange w:id="1255" w:author="Yasser Syed" w:date="2019-07-30T16:04:00Z">
                <w:pPr>
                  <w:keepNext/>
                  <w:jc w:val="left"/>
                </w:pPr>
              </w:pPrChange>
            </w:pPr>
            <w:r w:rsidRPr="000456B4">
              <w:rPr>
                <w:rFonts w:eastAsia="Calibri"/>
                <w:sz w:val="18"/>
                <w:szCs w:val="18"/>
              </w:rPr>
              <w:t>Co-sited</w:t>
            </w:r>
          </w:p>
        </w:tc>
        <w:tc>
          <w:tcPr>
            <w:tcW w:w="744" w:type="pct"/>
            <w:shd w:val="clear" w:color="auto" w:fill="auto"/>
            <w:vAlign w:val="center"/>
            <w:tcPrChange w:id="1256" w:author="Yasser Syed" w:date="2019-07-30T16:05:00Z">
              <w:tcPr>
                <w:tcW w:w="744" w:type="pct"/>
                <w:shd w:val="clear" w:color="auto" w:fill="auto"/>
              </w:tcPr>
            </w:tcPrChange>
          </w:tcPr>
          <w:p w14:paraId="435670CC" w14:textId="77777777" w:rsidR="00B04EEB" w:rsidRPr="000456B4" w:rsidRDefault="00B04EEB">
            <w:pPr>
              <w:keepNext/>
              <w:spacing w:before="0"/>
              <w:jc w:val="center"/>
              <w:rPr>
                <w:rFonts w:eastAsia="Calibri"/>
                <w:sz w:val="18"/>
                <w:szCs w:val="18"/>
              </w:rPr>
              <w:pPrChange w:id="1257" w:author="Yasser Syed" w:date="2019-07-30T16:04:00Z">
                <w:pPr>
                  <w:keepNext/>
                  <w:jc w:val="left"/>
                </w:pPr>
              </w:pPrChange>
            </w:pPr>
            <w:r w:rsidRPr="000456B4">
              <w:rPr>
                <w:rFonts w:eastAsia="Calibri"/>
                <w:sz w:val="18"/>
                <w:szCs w:val="18"/>
              </w:rPr>
              <w:t>Co-sited</w:t>
            </w:r>
          </w:p>
        </w:tc>
        <w:tc>
          <w:tcPr>
            <w:tcW w:w="643" w:type="pct"/>
            <w:vAlign w:val="center"/>
            <w:tcPrChange w:id="1258" w:author="Yasser Syed" w:date="2019-07-30T16:05:00Z">
              <w:tcPr>
                <w:tcW w:w="643" w:type="pct"/>
              </w:tcPr>
            </w:tcPrChange>
          </w:tcPr>
          <w:p w14:paraId="66322D08" w14:textId="77777777" w:rsidR="00B04EEB" w:rsidRPr="00045E89" w:rsidRDefault="00B04EEB">
            <w:pPr>
              <w:keepNext/>
              <w:spacing w:before="0"/>
              <w:jc w:val="center"/>
              <w:rPr>
                <w:rFonts w:eastAsia="Calibri"/>
                <w:sz w:val="18"/>
                <w:szCs w:val="18"/>
              </w:rPr>
              <w:pPrChange w:id="1259" w:author="Yasser Syed" w:date="2019-07-30T16:04:00Z">
                <w:pPr>
                  <w:keepNext/>
                  <w:jc w:val="left"/>
                </w:pPr>
              </w:pPrChange>
            </w:pPr>
            <w:r w:rsidRPr="00045E89">
              <w:rPr>
                <w:rFonts w:eastAsia="Calibri"/>
                <w:sz w:val="18"/>
                <w:szCs w:val="18"/>
              </w:rPr>
              <w:t>Co-sited</w:t>
            </w:r>
          </w:p>
        </w:tc>
        <w:tc>
          <w:tcPr>
            <w:tcW w:w="643" w:type="pct"/>
            <w:shd w:val="clear" w:color="auto" w:fill="auto"/>
            <w:vAlign w:val="center"/>
            <w:tcPrChange w:id="1260" w:author="Yasser Syed" w:date="2019-07-30T16:05:00Z">
              <w:tcPr>
                <w:tcW w:w="643" w:type="pct"/>
                <w:shd w:val="clear" w:color="auto" w:fill="auto"/>
              </w:tcPr>
            </w:tcPrChange>
          </w:tcPr>
          <w:p w14:paraId="2DF66D77" w14:textId="77777777" w:rsidR="00B04EEB" w:rsidRPr="000456B4" w:rsidRDefault="00B04EEB">
            <w:pPr>
              <w:keepNext/>
              <w:spacing w:before="0"/>
              <w:jc w:val="center"/>
              <w:rPr>
                <w:rFonts w:eastAsia="Calibri"/>
                <w:sz w:val="18"/>
                <w:szCs w:val="18"/>
              </w:rPr>
              <w:pPrChange w:id="1261" w:author="Yasser Syed" w:date="2019-07-30T16:04:00Z">
                <w:pPr>
                  <w:keepNext/>
                  <w:jc w:val="left"/>
                </w:pPr>
              </w:pPrChange>
            </w:pPr>
            <w:r>
              <w:rPr>
                <w:rFonts w:eastAsia="Calibri"/>
                <w:sz w:val="18"/>
                <w:szCs w:val="18"/>
              </w:rPr>
              <w:t>N/A</w:t>
            </w:r>
          </w:p>
        </w:tc>
        <w:tc>
          <w:tcPr>
            <w:tcW w:w="695" w:type="pct"/>
            <w:shd w:val="clear" w:color="auto" w:fill="auto"/>
            <w:vAlign w:val="center"/>
            <w:tcPrChange w:id="1262" w:author="Yasser Syed" w:date="2019-07-30T16:05:00Z">
              <w:tcPr>
                <w:tcW w:w="695" w:type="pct"/>
                <w:shd w:val="clear" w:color="auto" w:fill="auto"/>
              </w:tcPr>
            </w:tcPrChange>
          </w:tcPr>
          <w:p w14:paraId="61D234BC" w14:textId="77777777" w:rsidR="00B04EEB" w:rsidRPr="000456B4" w:rsidRDefault="00B04EEB">
            <w:pPr>
              <w:keepNext/>
              <w:spacing w:before="0"/>
              <w:jc w:val="center"/>
              <w:rPr>
                <w:rFonts w:eastAsia="Calibri"/>
                <w:sz w:val="18"/>
                <w:szCs w:val="18"/>
              </w:rPr>
              <w:pPrChange w:id="1263" w:author="Yasser Syed" w:date="2019-07-30T16:04:00Z">
                <w:pPr>
                  <w:keepNext/>
                  <w:jc w:val="left"/>
                </w:pPr>
              </w:pPrChange>
            </w:pPr>
            <w:r>
              <w:rPr>
                <w:rFonts w:eastAsia="Calibri"/>
                <w:sz w:val="18"/>
                <w:szCs w:val="18"/>
              </w:rPr>
              <w:t>N/A</w:t>
            </w:r>
          </w:p>
        </w:tc>
      </w:tr>
      <w:tr w:rsidR="00B04EEB" w:rsidRPr="000456B4" w14:paraId="57F8FA54" w14:textId="77777777" w:rsidTr="007912FD">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1264"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cantSplit/>
          <w:trHeight w:val="432"/>
          <w:jc w:val="center"/>
          <w:trPrChange w:id="1265" w:author="Yasser Syed" w:date="2019-07-30T16:05:00Z">
            <w:trPr>
              <w:cantSplit/>
              <w:trHeight w:val="432"/>
              <w:jc w:val="center"/>
            </w:trPr>
          </w:trPrChange>
        </w:trPr>
        <w:tc>
          <w:tcPr>
            <w:tcW w:w="394" w:type="pct"/>
            <w:vMerge w:val="restart"/>
            <w:shd w:val="clear" w:color="auto" w:fill="auto"/>
            <w:textDirection w:val="btLr"/>
            <w:vAlign w:val="center"/>
            <w:tcPrChange w:id="1266" w:author="Yasser Syed" w:date="2019-07-30T16:05:00Z">
              <w:tcPr>
                <w:tcW w:w="394" w:type="pct"/>
                <w:vMerge w:val="restart"/>
                <w:shd w:val="clear" w:color="auto" w:fill="auto"/>
                <w:textDirection w:val="btLr"/>
                <w:vAlign w:val="center"/>
              </w:tcPr>
            </w:tcPrChange>
          </w:tcPr>
          <w:p w14:paraId="5F9BB537" w14:textId="7DF1D610" w:rsidR="00B04EEB" w:rsidRPr="000456B4" w:rsidRDefault="00B04EEB" w:rsidP="000B1A01">
            <w:pPr>
              <w:keepNext/>
              <w:spacing w:before="0"/>
              <w:jc w:val="center"/>
              <w:rPr>
                <w:rFonts w:eastAsia="Calibri"/>
                <w:b/>
                <w:sz w:val="18"/>
                <w:szCs w:val="18"/>
              </w:rPr>
            </w:pPr>
            <w:r w:rsidRPr="000456B4">
              <w:rPr>
                <w:rFonts w:eastAsia="Calibri"/>
                <w:b/>
                <w:sz w:val="18"/>
                <w:szCs w:val="18"/>
              </w:rPr>
              <w:t>CICP parameters</w:t>
            </w:r>
            <w:r>
              <w:rPr>
                <w:rFonts w:eastAsia="Calibri"/>
                <w:b/>
                <w:sz w:val="18"/>
                <w:szCs w:val="18"/>
              </w:rPr>
              <w:br/>
            </w:r>
            <w:r w:rsidRPr="00120342">
              <w:rPr>
                <w:rFonts w:eastAsia="Calibri"/>
                <w:b/>
                <w:sz w:val="18"/>
                <w:szCs w:val="18"/>
              </w:rPr>
              <w:t>Rec. ITU-T H.273 | ISO/IEC 230</w:t>
            </w:r>
            <w:ins w:id="1267" w:author="Yasser Syed" w:date="2019-07-07T09:58:00Z">
              <w:r w:rsidR="00273696">
                <w:rPr>
                  <w:rFonts w:eastAsia="Calibri"/>
                  <w:b/>
                  <w:sz w:val="18"/>
                  <w:szCs w:val="18"/>
                </w:rPr>
                <w:t>91-2</w:t>
              </w:r>
            </w:ins>
            <w:del w:id="1268" w:author="Yasser Syed" w:date="2019-07-07T09:58:00Z">
              <w:r w:rsidRPr="00120342" w:rsidDel="00273696">
                <w:rPr>
                  <w:rFonts w:eastAsia="Calibri"/>
                  <w:b/>
                  <w:sz w:val="18"/>
                  <w:szCs w:val="18"/>
                </w:rPr>
                <w:delText>01-8</w:delText>
              </w:r>
            </w:del>
          </w:p>
        </w:tc>
        <w:tc>
          <w:tcPr>
            <w:tcW w:w="1238" w:type="pct"/>
            <w:shd w:val="clear" w:color="auto" w:fill="auto"/>
            <w:vAlign w:val="center"/>
            <w:tcPrChange w:id="1269" w:author="Yasser Syed" w:date="2019-07-30T16:05:00Z">
              <w:tcPr>
                <w:tcW w:w="1238" w:type="pct"/>
                <w:shd w:val="clear" w:color="auto" w:fill="auto"/>
              </w:tcPr>
            </w:tcPrChange>
          </w:tcPr>
          <w:p w14:paraId="7383DFA3" w14:textId="77777777" w:rsidR="00B04EEB" w:rsidRPr="000456B4" w:rsidRDefault="00B04EEB">
            <w:pPr>
              <w:keepNext/>
              <w:spacing w:before="0"/>
              <w:jc w:val="left"/>
              <w:rPr>
                <w:rFonts w:eastAsia="Calibri"/>
                <w:sz w:val="18"/>
                <w:szCs w:val="18"/>
              </w:rPr>
              <w:pPrChange w:id="1270" w:author="Yasser Syed" w:date="2019-07-30T16:05:00Z">
                <w:pPr>
                  <w:keepNext/>
                  <w:jc w:val="left"/>
                </w:pPr>
              </w:pPrChange>
            </w:pPr>
            <w:r w:rsidRPr="000456B4">
              <w:rPr>
                <w:rFonts w:eastAsia="Calibri"/>
                <w:sz w:val="18"/>
                <w:szCs w:val="18"/>
              </w:rPr>
              <w:t>ColourPrimaries</w:t>
            </w:r>
          </w:p>
        </w:tc>
        <w:tc>
          <w:tcPr>
            <w:tcW w:w="643" w:type="pct"/>
            <w:shd w:val="clear" w:color="auto" w:fill="auto"/>
            <w:vAlign w:val="center"/>
            <w:tcPrChange w:id="1271" w:author="Yasser Syed" w:date="2019-07-30T16:05:00Z">
              <w:tcPr>
                <w:tcW w:w="643" w:type="pct"/>
                <w:shd w:val="clear" w:color="auto" w:fill="auto"/>
              </w:tcPr>
            </w:tcPrChange>
          </w:tcPr>
          <w:p w14:paraId="25275632" w14:textId="77777777" w:rsidR="00B04EEB" w:rsidRPr="000456B4" w:rsidRDefault="00B04EEB">
            <w:pPr>
              <w:keepNext/>
              <w:spacing w:before="0"/>
              <w:jc w:val="center"/>
              <w:rPr>
                <w:rFonts w:eastAsia="Calibri"/>
                <w:sz w:val="18"/>
                <w:szCs w:val="18"/>
              </w:rPr>
              <w:pPrChange w:id="1272" w:author="Yasser Syed" w:date="2019-07-30T16:04:00Z">
                <w:pPr>
                  <w:keepNext/>
                  <w:jc w:val="left"/>
                </w:pPr>
              </w:pPrChange>
            </w:pPr>
            <w:r w:rsidRPr="000456B4">
              <w:rPr>
                <w:rFonts w:eastAsia="Calibri"/>
                <w:sz w:val="18"/>
                <w:szCs w:val="18"/>
              </w:rPr>
              <w:t>9</w:t>
            </w:r>
          </w:p>
        </w:tc>
        <w:tc>
          <w:tcPr>
            <w:tcW w:w="744" w:type="pct"/>
            <w:shd w:val="clear" w:color="auto" w:fill="auto"/>
            <w:vAlign w:val="center"/>
            <w:tcPrChange w:id="1273" w:author="Yasser Syed" w:date="2019-07-30T16:05:00Z">
              <w:tcPr>
                <w:tcW w:w="744" w:type="pct"/>
                <w:shd w:val="clear" w:color="auto" w:fill="auto"/>
              </w:tcPr>
            </w:tcPrChange>
          </w:tcPr>
          <w:p w14:paraId="712277E1" w14:textId="77777777" w:rsidR="00B04EEB" w:rsidRPr="000456B4" w:rsidRDefault="00B04EEB">
            <w:pPr>
              <w:keepNext/>
              <w:spacing w:before="0"/>
              <w:jc w:val="center"/>
              <w:rPr>
                <w:rFonts w:eastAsia="Calibri"/>
                <w:sz w:val="18"/>
                <w:szCs w:val="18"/>
              </w:rPr>
              <w:pPrChange w:id="1274" w:author="Yasser Syed" w:date="2019-07-30T16:04:00Z">
                <w:pPr>
                  <w:keepNext/>
                  <w:jc w:val="left"/>
                </w:pPr>
              </w:pPrChange>
            </w:pPr>
            <w:r w:rsidRPr="000456B4">
              <w:rPr>
                <w:rFonts w:eastAsia="Calibri"/>
                <w:sz w:val="18"/>
                <w:szCs w:val="18"/>
              </w:rPr>
              <w:t>9</w:t>
            </w:r>
          </w:p>
        </w:tc>
        <w:tc>
          <w:tcPr>
            <w:tcW w:w="643" w:type="pct"/>
            <w:vAlign w:val="center"/>
            <w:tcPrChange w:id="1275" w:author="Yasser Syed" w:date="2019-07-30T16:05:00Z">
              <w:tcPr>
                <w:tcW w:w="643" w:type="pct"/>
              </w:tcPr>
            </w:tcPrChange>
          </w:tcPr>
          <w:p w14:paraId="525DEA06" w14:textId="77777777" w:rsidR="00B04EEB" w:rsidRPr="00045E89" w:rsidRDefault="00B04EEB">
            <w:pPr>
              <w:keepNext/>
              <w:spacing w:before="0"/>
              <w:jc w:val="center"/>
              <w:rPr>
                <w:rFonts w:eastAsia="Calibri"/>
                <w:sz w:val="18"/>
                <w:szCs w:val="18"/>
              </w:rPr>
              <w:pPrChange w:id="1276" w:author="Yasser Syed" w:date="2019-07-30T16:04:00Z">
                <w:pPr>
                  <w:keepNext/>
                  <w:jc w:val="left"/>
                </w:pPr>
              </w:pPrChange>
            </w:pPr>
            <w:r w:rsidRPr="00045E89">
              <w:rPr>
                <w:rFonts w:eastAsia="Calibri"/>
                <w:sz w:val="18"/>
                <w:szCs w:val="18"/>
              </w:rPr>
              <w:t>9</w:t>
            </w:r>
          </w:p>
        </w:tc>
        <w:tc>
          <w:tcPr>
            <w:tcW w:w="643" w:type="pct"/>
            <w:shd w:val="clear" w:color="auto" w:fill="auto"/>
            <w:vAlign w:val="center"/>
            <w:tcPrChange w:id="1277" w:author="Yasser Syed" w:date="2019-07-30T16:05:00Z">
              <w:tcPr>
                <w:tcW w:w="643" w:type="pct"/>
                <w:shd w:val="clear" w:color="auto" w:fill="auto"/>
              </w:tcPr>
            </w:tcPrChange>
          </w:tcPr>
          <w:p w14:paraId="77E7C89C" w14:textId="77777777" w:rsidR="00B04EEB" w:rsidRPr="000456B4" w:rsidRDefault="00B04EEB">
            <w:pPr>
              <w:keepNext/>
              <w:spacing w:before="0"/>
              <w:jc w:val="center"/>
              <w:rPr>
                <w:rFonts w:eastAsia="Calibri"/>
                <w:sz w:val="18"/>
                <w:szCs w:val="18"/>
              </w:rPr>
              <w:pPrChange w:id="1278" w:author="Yasser Syed" w:date="2019-07-30T16:04:00Z">
                <w:pPr>
                  <w:keepNext/>
                  <w:jc w:val="left"/>
                </w:pPr>
              </w:pPrChange>
            </w:pPr>
            <w:r w:rsidRPr="000456B4">
              <w:rPr>
                <w:rFonts w:eastAsia="Calibri"/>
                <w:sz w:val="18"/>
                <w:szCs w:val="18"/>
              </w:rPr>
              <w:t>9</w:t>
            </w:r>
          </w:p>
        </w:tc>
        <w:tc>
          <w:tcPr>
            <w:tcW w:w="695" w:type="pct"/>
            <w:shd w:val="clear" w:color="auto" w:fill="auto"/>
            <w:vAlign w:val="center"/>
            <w:tcPrChange w:id="1279" w:author="Yasser Syed" w:date="2019-07-30T16:05:00Z">
              <w:tcPr>
                <w:tcW w:w="695" w:type="pct"/>
                <w:shd w:val="clear" w:color="auto" w:fill="auto"/>
              </w:tcPr>
            </w:tcPrChange>
          </w:tcPr>
          <w:p w14:paraId="1208001C" w14:textId="77777777" w:rsidR="00B04EEB" w:rsidRPr="000456B4" w:rsidRDefault="00B04EEB">
            <w:pPr>
              <w:keepNext/>
              <w:spacing w:before="0"/>
              <w:jc w:val="center"/>
              <w:rPr>
                <w:rFonts w:eastAsia="Calibri"/>
                <w:sz w:val="18"/>
                <w:szCs w:val="18"/>
              </w:rPr>
              <w:pPrChange w:id="1280" w:author="Yasser Syed" w:date="2019-07-30T16:04:00Z">
                <w:pPr>
                  <w:keepNext/>
                  <w:jc w:val="left"/>
                </w:pPr>
              </w:pPrChange>
            </w:pPr>
            <w:r w:rsidRPr="000456B4">
              <w:rPr>
                <w:rFonts w:eastAsia="Calibri"/>
                <w:sz w:val="18"/>
                <w:szCs w:val="18"/>
              </w:rPr>
              <w:t>9</w:t>
            </w:r>
          </w:p>
        </w:tc>
      </w:tr>
      <w:tr w:rsidR="00B04EEB" w:rsidRPr="000456B4" w14:paraId="78350205" w14:textId="77777777" w:rsidTr="007912FD">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1281"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trHeight w:val="326"/>
          <w:jc w:val="center"/>
          <w:trPrChange w:id="1282" w:author="Yasser Syed" w:date="2019-07-30T16:05:00Z">
            <w:trPr>
              <w:trHeight w:val="326"/>
              <w:jc w:val="center"/>
            </w:trPr>
          </w:trPrChange>
        </w:trPr>
        <w:tc>
          <w:tcPr>
            <w:tcW w:w="394" w:type="pct"/>
            <w:vMerge/>
            <w:shd w:val="clear" w:color="auto" w:fill="auto"/>
            <w:vAlign w:val="center"/>
            <w:tcPrChange w:id="1283" w:author="Yasser Syed" w:date="2019-07-30T16:05:00Z">
              <w:tcPr>
                <w:tcW w:w="394" w:type="pct"/>
                <w:vMerge/>
                <w:shd w:val="clear" w:color="auto" w:fill="auto"/>
                <w:vAlign w:val="center"/>
              </w:tcPr>
            </w:tcPrChange>
          </w:tcPr>
          <w:p w14:paraId="05A83F49"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Change w:id="1284" w:author="Yasser Syed" w:date="2019-07-30T16:05:00Z">
              <w:tcPr>
                <w:tcW w:w="1238" w:type="pct"/>
                <w:shd w:val="clear" w:color="auto" w:fill="auto"/>
              </w:tcPr>
            </w:tcPrChange>
          </w:tcPr>
          <w:p w14:paraId="22909409" w14:textId="77777777" w:rsidR="00B04EEB" w:rsidRPr="000456B4" w:rsidRDefault="00B04EEB">
            <w:pPr>
              <w:keepNext/>
              <w:spacing w:before="0"/>
              <w:jc w:val="left"/>
              <w:rPr>
                <w:rFonts w:eastAsia="Calibri"/>
                <w:sz w:val="18"/>
                <w:szCs w:val="18"/>
              </w:rPr>
              <w:pPrChange w:id="1285" w:author="Yasser Syed" w:date="2019-07-30T16:05:00Z">
                <w:pPr>
                  <w:keepNext/>
                  <w:jc w:val="left"/>
                </w:pPr>
              </w:pPrChange>
            </w:pPr>
            <w:r w:rsidRPr="000456B4">
              <w:rPr>
                <w:rFonts w:eastAsia="Calibri"/>
                <w:sz w:val="18"/>
                <w:szCs w:val="18"/>
              </w:rPr>
              <w:t>TransferCharacteristics</w:t>
            </w:r>
          </w:p>
        </w:tc>
        <w:tc>
          <w:tcPr>
            <w:tcW w:w="643" w:type="pct"/>
            <w:shd w:val="clear" w:color="auto" w:fill="auto"/>
            <w:vAlign w:val="center"/>
            <w:tcPrChange w:id="1286" w:author="Yasser Syed" w:date="2019-07-30T16:05:00Z">
              <w:tcPr>
                <w:tcW w:w="643" w:type="pct"/>
                <w:shd w:val="clear" w:color="auto" w:fill="auto"/>
              </w:tcPr>
            </w:tcPrChange>
          </w:tcPr>
          <w:p w14:paraId="1F8BDFCF" w14:textId="77777777" w:rsidR="00B04EEB" w:rsidRPr="000456B4" w:rsidRDefault="00B04EEB">
            <w:pPr>
              <w:keepNext/>
              <w:spacing w:before="0"/>
              <w:jc w:val="center"/>
              <w:rPr>
                <w:rFonts w:eastAsia="Calibri"/>
                <w:sz w:val="18"/>
                <w:szCs w:val="18"/>
              </w:rPr>
              <w:pPrChange w:id="1287" w:author="Yasser Syed" w:date="2019-07-30T16:04:00Z">
                <w:pPr>
                  <w:keepNext/>
                  <w:jc w:val="left"/>
                </w:pPr>
              </w:pPrChange>
            </w:pPr>
            <w:r w:rsidRPr="000456B4">
              <w:rPr>
                <w:rFonts w:eastAsia="Calibri"/>
                <w:sz w:val="18"/>
                <w:szCs w:val="18"/>
              </w:rPr>
              <w:t>16</w:t>
            </w:r>
          </w:p>
        </w:tc>
        <w:tc>
          <w:tcPr>
            <w:tcW w:w="744" w:type="pct"/>
            <w:shd w:val="clear" w:color="auto" w:fill="auto"/>
            <w:vAlign w:val="center"/>
            <w:tcPrChange w:id="1288" w:author="Yasser Syed" w:date="2019-07-30T16:05:00Z">
              <w:tcPr>
                <w:tcW w:w="744" w:type="pct"/>
                <w:shd w:val="clear" w:color="auto" w:fill="auto"/>
              </w:tcPr>
            </w:tcPrChange>
          </w:tcPr>
          <w:p w14:paraId="58E4832C" w14:textId="0C9D796D" w:rsidR="0065311C" w:rsidDel="002001B1" w:rsidRDefault="00B04EEB">
            <w:pPr>
              <w:keepNext/>
              <w:spacing w:before="0"/>
              <w:jc w:val="center"/>
              <w:rPr>
                <w:ins w:id="1289" w:author="Yasser Syed" w:date="2019-07-30T15:41:00Z"/>
                <w:del w:id="1290" w:author="Gary Sullivan" w:date="2019-07-30T20:50:00Z"/>
                <w:rFonts w:eastAsia="Calibri"/>
                <w:sz w:val="18"/>
                <w:szCs w:val="18"/>
              </w:rPr>
              <w:pPrChange w:id="1291" w:author="Gary Sullivan" w:date="2019-07-30T20:50:00Z">
                <w:pPr>
                  <w:keepNext/>
                  <w:jc w:val="center"/>
                </w:pPr>
              </w:pPrChange>
            </w:pPr>
            <w:r w:rsidRPr="000456B4">
              <w:rPr>
                <w:rFonts w:eastAsia="Calibri"/>
                <w:sz w:val="18"/>
                <w:szCs w:val="18"/>
              </w:rPr>
              <w:t>18</w:t>
            </w:r>
            <w:ins w:id="1292" w:author="Gary Sullivan" w:date="2019-07-30T20:49:00Z">
              <w:r w:rsidR="002001B1">
                <w:rPr>
                  <w:rFonts w:eastAsia="Calibri"/>
                  <w:sz w:val="18"/>
                  <w:szCs w:val="18"/>
                </w:rPr>
                <w:t xml:space="preserve"> or optionally 1 w/ 18 in SEI messa</w:t>
              </w:r>
            </w:ins>
            <w:ins w:id="1293" w:author="Gary Sullivan" w:date="2019-07-30T20:50:00Z">
              <w:r w:rsidR="002001B1">
                <w:rPr>
                  <w:rFonts w:eastAsia="Calibri"/>
                  <w:sz w:val="18"/>
                  <w:szCs w:val="18"/>
                </w:rPr>
                <w:t>ge</w:t>
              </w:r>
            </w:ins>
            <w:ins w:id="1294" w:author="Yasser Syed" w:date="2019-07-07T09:41:00Z">
              <w:r w:rsidR="00797742">
                <w:rPr>
                  <w:rStyle w:val="FootnoteReference"/>
                  <w:rFonts w:eastAsia="Calibri"/>
                  <w:szCs w:val="18"/>
                </w:rPr>
                <w:footnoteReference w:id="1"/>
              </w:r>
            </w:ins>
          </w:p>
          <w:p w14:paraId="5415C710" w14:textId="4851ECD4" w:rsidR="00B04EEB" w:rsidRPr="000456B4" w:rsidRDefault="006C2FBC">
            <w:pPr>
              <w:keepNext/>
              <w:spacing w:before="0"/>
              <w:jc w:val="center"/>
              <w:rPr>
                <w:rFonts w:eastAsia="Calibri"/>
                <w:sz w:val="18"/>
                <w:szCs w:val="18"/>
              </w:rPr>
              <w:pPrChange w:id="1370" w:author="Gary Sullivan" w:date="2019-07-30T20:50:00Z">
                <w:pPr>
                  <w:keepNext/>
                  <w:jc w:val="left"/>
                </w:pPr>
              </w:pPrChange>
            </w:pPr>
            <w:ins w:id="1371" w:author="Yasser Syed" w:date="2019-07-30T14:32:00Z">
              <w:del w:id="1372" w:author="Gary Sullivan" w:date="2019-07-30T20:50:00Z">
                <w:r w:rsidDel="002001B1">
                  <w:rPr>
                    <w:rFonts w:eastAsia="Calibri"/>
                    <w:sz w:val="18"/>
                    <w:szCs w:val="18"/>
                  </w:rPr>
                  <w:delText xml:space="preserve">w/ optional </w:delText>
                </w:r>
              </w:del>
            </w:ins>
            <w:ins w:id="1373" w:author="Yasser Syed" w:date="2019-07-30T14:33:00Z">
              <w:del w:id="1374" w:author="Gary Sullivan" w:date="2019-07-30T20:50:00Z">
                <w:r w:rsidDel="002001B1">
                  <w:rPr>
                    <w:rFonts w:eastAsia="Calibri"/>
                    <w:sz w:val="18"/>
                    <w:szCs w:val="18"/>
                  </w:rPr>
                  <w:delText>1 in SEI</w:delText>
                </w:r>
              </w:del>
            </w:ins>
          </w:p>
        </w:tc>
        <w:tc>
          <w:tcPr>
            <w:tcW w:w="643" w:type="pct"/>
            <w:vAlign w:val="center"/>
            <w:tcPrChange w:id="1375" w:author="Yasser Syed" w:date="2019-07-30T16:05:00Z">
              <w:tcPr>
                <w:tcW w:w="643" w:type="pct"/>
              </w:tcPr>
            </w:tcPrChange>
          </w:tcPr>
          <w:p w14:paraId="628299DC" w14:textId="77777777" w:rsidR="00B04EEB" w:rsidRPr="00045E89" w:rsidRDefault="00B04EEB">
            <w:pPr>
              <w:keepNext/>
              <w:spacing w:before="0"/>
              <w:jc w:val="center"/>
              <w:rPr>
                <w:rFonts w:eastAsia="Calibri"/>
                <w:sz w:val="18"/>
                <w:szCs w:val="18"/>
              </w:rPr>
              <w:pPrChange w:id="1376" w:author="Yasser Syed" w:date="2019-07-30T16:04:00Z">
                <w:pPr>
                  <w:keepNext/>
                  <w:jc w:val="left"/>
                </w:pPr>
              </w:pPrChange>
            </w:pPr>
            <w:r w:rsidRPr="00045E89">
              <w:rPr>
                <w:rFonts w:eastAsia="Calibri"/>
                <w:sz w:val="18"/>
                <w:szCs w:val="18"/>
              </w:rPr>
              <w:t>16</w:t>
            </w:r>
          </w:p>
        </w:tc>
        <w:tc>
          <w:tcPr>
            <w:tcW w:w="643" w:type="pct"/>
            <w:shd w:val="clear" w:color="auto" w:fill="auto"/>
            <w:vAlign w:val="center"/>
            <w:tcPrChange w:id="1377" w:author="Yasser Syed" w:date="2019-07-30T16:05:00Z">
              <w:tcPr>
                <w:tcW w:w="643" w:type="pct"/>
                <w:shd w:val="clear" w:color="auto" w:fill="auto"/>
              </w:tcPr>
            </w:tcPrChange>
          </w:tcPr>
          <w:p w14:paraId="47558016" w14:textId="77777777" w:rsidR="00B04EEB" w:rsidRPr="000456B4" w:rsidRDefault="00B04EEB">
            <w:pPr>
              <w:keepNext/>
              <w:spacing w:before="0"/>
              <w:jc w:val="center"/>
              <w:rPr>
                <w:rFonts w:eastAsia="Calibri"/>
                <w:sz w:val="18"/>
                <w:szCs w:val="18"/>
              </w:rPr>
              <w:pPrChange w:id="1378" w:author="Yasser Syed" w:date="2019-07-30T16:04:00Z">
                <w:pPr>
                  <w:keepNext/>
                  <w:jc w:val="left"/>
                </w:pPr>
              </w:pPrChange>
            </w:pPr>
            <w:r w:rsidRPr="000456B4">
              <w:rPr>
                <w:rFonts w:eastAsia="Calibri"/>
                <w:sz w:val="18"/>
                <w:szCs w:val="18"/>
              </w:rPr>
              <w:t>16</w:t>
            </w:r>
          </w:p>
        </w:tc>
        <w:tc>
          <w:tcPr>
            <w:tcW w:w="695" w:type="pct"/>
            <w:shd w:val="clear" w:color="auto" w:fill="auto"/>
            <w:vAlign w:val="center"/>
            <w:tcPrChange w:id="1379" w:author="Yasser Syed" w:date="2019-07-30T16:05:00Z">
              <w:tcPr>
                <w:tcW w:w="695" w:type="pct"/>
                <w:shd w:val="clear" w:color="auto" w:fill="auto"/>
              </w:tcPr>
            </w:tcPrChange>
          </w:tcPr>
          <w:p w14:paraId="361FACCD" w14:textId="5D33484E" w:rsidR="00B04EEB" w:rsidRPr="00273696" w:rsidRDefault="00B04EEB">
            <w:pPr>
              <w:keepNext/>
              <w:spacing w:before="0"/>
              <w:jc w:val="center"/>
              <w:rPr>
                <w:rFonts w:eastAsia="Calibri"/>
                <w:sz w:val="18"/>
                <w:szCs w:val="18"/>
                <w:vertAlign w:val="superscript"/>
                <w:rPrChange w:id="1380" w:author="Yasser Syed" w:date="2019-07-07T10:00:00Z">
                  <w:rPr>
                    <w:rFonts w:eastAsia="Calibri"/>
                    <w:sz w:val="18"/>
                    <w:szCs w:val="18"/>
                  </w:rPr>
                </w:rPrChange>
              </w:rPr>
              <w:pPrChange w:id="1381" w:author="Yasser Syed" w:date="2019-07-30T16:04:00Z">
                <w:pPr>
                  <w:keepNext/>
                  <w:jc w:val="left"/>
                </w:pPr>
              </w:pPrChange>
            </w:pPr>
            <w:r w:rsidRPr="000456B4">
              <w:rPr>
                <w:rFonts w:eastAsia="Calibri"/>
                <w:sz w:val="18"/>
                <w:szCs w:val="18"/>
              </w:rPr>
              <w:t>18</w:t>
            </w:r>
          </w:p>
        </w:tc>
      </w:tr>
      <w:tr w:rsidR="00B04EEB" w:rsidRPr="000456B4" w14:paraId="5D343CF0" w14:textId="77777777" w:rsidTr="007912FD">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1382"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trHeight w:val="326"/>
          <w:jc w:val="center"/>
          <w:trPrChange w:id="1383" w:author="Yasser Syed" w:date="2019-07-30T16:05:00Z">
            <w:trPr>
              <w:trHeight w:val="326"/>
              <w:jc w:val="center"/>
            </w:trPr>
          </w:trPrChange>
        </w:trPr>
        <w:tc>
          <w:tcPr>
            <w:tcW w:w="394" w:type="pct"/>
            <w:vMerge/>
            <w:shd w:val="clear" w:color="auto" w:fill="auto"/>
            <w:vAlign w:val="center"/>
            <w:tcPrChange w:id="1384" w:author="Yasser Syed" w:date="2019-07-30T16:05:00Z">
              <w:tcPr>
                <w:tcW w:w="394" w:type="pct"/>
                <w:vMerge/>
                <w:shd w:val="clear" w:color="auto" w:fill="auto"/>
                <w:vAlign w:val="center"/>
              </w:tcPr>
            </w:tcPrChange>
          </w:tcPr>
          <w:p w14:paraId="249B79F2"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Change w:id="1385" w:author="Yasser Syed" w:date="2019-07-30T16:05:00Z">
              <w:tcPr>
                <w:tcW w:w="1238" w:type="pct"/>
                <w:shd w:val="clear" w:color="auto" w:fill="auto"/>
              </w:tcPr>
            </w:tcPrChange>
          </w:tcPr>
          <w:p w14:paraId="7BA203C4" w14:textId="77777777" w:rsidR="00B04EEB" w:rsidRPr="000456B4" w:rsidRDefault="00B04EEB">
            <w:pPr>
              <w:keepNext/>
              <w:spacing w:before="0"/>
              <w:jc w:val="left"/>
              <w:rPr>
                <w:rFonts w:eastAsia="Calibri"/>
                <w:sz w:val="18"/>
                <w:szCs w:val="18"/>
              </w:rPr>
              <w:pPrChange w:id="1386" w:author="Yasser Syed" w:date="2019-07-30T16:05:00Z">
                <w:pPr>
                  <w:keepNext/>
                  <w:jc w:val="left"/>
                </w:pPr>
              </w:pPrChange>
            </w:pPr>
            <w:r w:rsidRPr="000456B4">
              <w:rPr>
                <w:rFonts w:eastAsia="Calibri"/>
                <w:sz w:val="18"/>
                <w:szCs w:val="18"/>
              </w:rPr>
              <w:t>MatrixCoefficients</w:t>
            </w:r>
          </w:p>
        </w:tc>
        <w:tc>
          <w:tcPr>
            <w:tcW w:w="643" w:type="pct"/>
            <w:shd w:val="clear" w:color="auto" w:fill="auto"/>
            <w:vAlign w:val="center"/>
            <w:tcPrChange w:id="1387" w:author="Yasser Syed" w:date="2019-07-30T16:05:00Z">
              <w:tcPr>
                <w:tcW w:w="643" w:type="pct"/>
                <w:shd w:val="clear" w:color="auto" w:fill="auto"/>
              </w:tcPr>
            </w:tcPrChange>
          </w:tcPr>
          <w:p w14:paraId="117761A7" w14:textId="77777777" w:rsidR="00B04EEB" w:rsidRPr="000456B4" w:rsidRDefault="00B04EEB">
            <w:pPr>
              <w:keepNext/>
              <w:spacing w:before="0"/>
              <w:jc w:val="center"/>
              <w:rPr>
                <w:rFonts w:eastAsia="Calibri"/>
                <w:sz w:val="18"/>
                <w:szCs w:val="18"/>
              </w:rPr>
              <w:pPrChange w:id="1388" w:author="Yasser Syed" w:date="2019-07-30T16:04:00Z">
                <w:pPr>
                  <w:keepNext/>
                  <w:jc w:val="left"/>
                </w:pPr>
              </w:pPrChange>
            </w:pPr>
            <w:r w:rsidRPr="000456B4">
              <w:rPr>
                <w:rFonts w:eastAsia="Calibri"/>
                <w:sz w:val="18"/>
                <w:szCs w:val="18"/>
              </w:rPr>
              <w:t>9</w:t>
            </w:r>
          </w:p>
        </w:tc>
        <w:tc>
          <w:tcPr>
            <w:tcW w:w="744" w:type="pct"/>
            <w:shd w:val="clear" w:color="auto" w:fill="auto"/>
            <w:vAlign w:val="center"/>
            <w:tcPrChange w:id="1389" w:author="Yasser Syed" w:date="2019-07-30T16:05:00Z">
              <w:tcPr>
                <w:tcW w:w="744" w:type="pct"/>
                <w:shd w:val="clear" w:color="auto" w:fill="auto"/>
              </w:tcPr>
            </w:tcPrChange>
          </w:tcPr>
          <w:p w14:paraId="2BEA096E" w14:textId="77777777" w:rsidR="00B04EEB" w:rsidRPr="000456B4" w:rsidRDefault="00B04EEB">
            <w:pPr>
              <w:keepNext/>
              <w:spacing w:before="0"/>
              <w:jc w:val="center"/>
              <w:rPr>
                <w:rFonts w:eastAsia="Calibri"/>
                <w:sz w:val="18"/>
                <w:szCs w:val="18"/>
              </w:rPr>
              <w:pPrChange w:id="1390" w:author="Yasser Syed" w:date="2019-07-30T16:04:00Z">
                <w:pPr>
                  <w:keepNext/>
                  <w:jc w:val="left"/>
                </w:pPr>
              </w:pPrChange>
            </w:pPr>
            <w:r w:rsidRPr="000456B4">
              <w:rPr>
                <w:rFonts w:eastAsia="Calibri"/>
                <w:sz w:val="18"/>
                <w:szCs w:val="18"/>
              </w:rPr>
              <w:t>9</w:t>
            </w:r>
          </w:p>
        </w:tc>
        <w:tc>
          <w:tcPr>
            <w:tcW w:w="643" w:type="pct"/>
            <w:vAlign w:val="center"/>
            <w:tcPrChange w:id="1391" w:author="Yasser Syed" w:date="2019-07-30T16:05:00Z">
              <w:tcPr>
                <w:tcW w:w="643" w:type="pct"/>
              </w:tcPr>
            </w:tcPrChange>
          </w:tcPr>
          <w:p w14:paraId="4C78788F" w14:textId="77777777" w:rsidR="00B04EEB" w:rsidRPr="00045E89" w:rsidRDefault="00B04EEB">
            <w:pPr>
              <w:keepNext/>
              <w:spacing w:before="0"/>
              <w:jc w:val="center"/>
              <w:rPr>
                <w:rFonts w:eastAsia="Calibri"/>
                <w:sz w:val="18"/>
                <w:szCs w:val="18"/>
              </w:rPr>
              <w:pPrChange w:id="1392" w:author="Yasser Syed" w:date="2019-07-30T16:04:00Z">
                <w:pPr>
                  <w:keepNext/>
                  <w:jc w:val="left"/>
                </w:pPr>
              </w:pPrChange>
            </w:pPr>
            <w:r w:rsidRPr="00045E89">
              <w:rPr>
                <w:rFonts w:eastAsia="Calibri"/>
                <w:sz w:val="18"/>
                <w:szCs w:val="18"/>
              </w:rPr>
              <w:t>14</w:t>
            </w:r>
          </w:p>
        </w:tc>
        <w:tc>
          <w:tcPr>
            <w:tcW w:w="643" w:type="pct"/>
            <w:shd w:val="clear" w:color="auto" w:fill="auto"/>
            <w:vAlign w:val="center"/>
            <w:tcPrChange w:id="1393" w:author="Yasser Syed" w:date="2019-07-30T16:05:00Z">
              <w:tcPr>
                <w:tcW w:w="643" w:type="pct"/>
                <w:shd w:val="clear" w:color="auto" w:fill="auto"/>
              </w:tcPr>
            </w:tcPrChange>
          </w:tcPr>
          <w:p w14:paraId="44B5D73F" w14:textId="77777777" w:rsidR="00B04EEB" w:rsidRPr="000456B4" w:rsidRDefault="00B04EEB">
            <w:pPr>
              <w:keepNext/>
              <w:spacing w:before="0"/>
              <w:jc w:val="center"/>
              <w:rPr>
                <w:rFonts w:eastAsia="Calibri"/>
                <w:sz w:val="18"/>
                <w:szCs w:val="18"/>
              </w:rPr>
              <w:pPrChange w:id="1394" w:author="Yasser Syed" w:date="2019-07-30T16:04:00Z">
                <w:pPr>
                  <w:keepNext/>
                  <w:jc w:val="left"/>
                </w:pPr>
              </w:pPrChange>
            </w:pPr>
            <w:r w:rsidRPr="000456B4">
              <w:rPr>
                <w:rFonts w:eastAsia="Calibri"/>
                <w:sz w:val="18"/>
                <w:szCs w:val="18"/>
              </w:rPr>
              <w:t>0</w:t>
            </w:r>
          </w:p>
        </w:tc>
        <w:tc>
          <w:tcPr>
            <w:tcW w:w="695" w:type="pct"/>
            <w:shd w:val="clear" w:color="auto" w:fill="auto"/>
            <w:vAlign w:val="center"/>
            <w:tcPrChange w:id="1395" w:author="Yasser Syed" w:date="2019-07-30T16:05:00Z">
              <w:tcPr>
                <w:tcW w:w="695" w:type="pct"/>
                <w:shd w:val="clear" w:color="auto" w:fill="auto"/>
              </w:tcPr>
            </w:tcPrChange>
          </w:tcPr>
          <w:p w14:paraId="0F0F68CD" w14:textId="77777777" w:rsidR="00B04EEB" w:rsidRPr="000456B4" w:rsidRDefault="00B04EEB">
            <w:pPr>
              <w:keepNext/>
              <w:spacing w:before="0"/>
              <w:jc w:val="center"/>
              <w:rPr>
                <w:rFonts w:eastAsia="Calibri"/>
                <w:sz w:val="18"/>
                <w:szCs w:val="18"/>
              </w:rPr>
              <w:pPrChange w:id="1396" w:author="Yasser Syed" w:date="2019-07-30T16:04:00Z">
                <w:pPr>
                  <w:keepNext/>
                  <w:jc w:val="left"/>
                </w:pPr>
              </w:pPrChange>
            </w:pPr>
            <w:r w:rsidRPr="000456B4">
              <w:rPr>
                <w:rFonts w:eastAsia="Calibri"/>
                <w:sz w:val="18"/>
                <w:szCs w:val="18"/>
              </w:rPr>
              <w:t>0</w:t>
            </w:r>
          </w:p>
        </w:tc>
      </w:tr>
      <w:tr w:rsidR="00B04EEB" w:rsidRPr="000456B4" w14:paraId="7FBE0FDB" w14:textId="77777777" w:rsidTr="007912FD">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1397"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trHeight w:val="326"/>
          <w:jc w:val="center"/>
          <w:trPrChange w:id="1398" w:author="Yasser Syed" w:date="2019-07-30T16:05:00Z">
            <w:trPr>
              <w:trHeight w:val="326"/>
              <w:jc w:val="center"/>
            </w:trPr>
          </w:trPrChange>
        </w:trPr>
        <w:tc>
          <w:tcPr>
            <w:tcW w:w="394" w:type="pct"/>
            <w:vMerge/>
            <w:shd w:val="clear" w:color="auto" w:fill="auto"/>
            <w:vAlign w:val="center"/>
            <w:tcPrChange w:id="1399" w:author="Yasser Syed" w:date="2019-07-30T16:05:00Z">
              <w:tcPr>
                <w:tcW w:w="394" w:type="pct"/>
                <w:vMerge/>
                <w:shd w:val="clear" w:color="auto" w:fill="auto"/>
                <w:vAlign w:val="center"/>
              </w:tcPr>
            </w:tcPrChange>
          </w:tcPr>
          <w:p w14:paraId="3812B36E"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Change w:id="1400" w:author="Yasser Syed" w:date="2019-07-30T16:05:00Z">
              <w:tcPr>
                <w:tcW w:w="1238" w:type="pct"/>
                <w:shd w:val="clear" w:color="auto" w:fill="auto"/>
              </w:tcPr>
            </w:tcPrChange>
          </w:tcPr>
          <w:p w14:paraId="407A608C" w14:textId="77777777" w:rsidR="00B04EEB" w:rsidRPr="000456B4" w:rsidRDefault="00B04EEB">
            <w:pPr>
              <w:keepNext/>
              <w:spacing w:before="0"/>
              <w:jc w:val="left"/>
              <w:rPr>
                <w:rFonts w:eastAsia="Calibri"/>
                <w:sz w:val="18"/>
                <w:szCs w:val="18"/>
              </w:rPr>
              <w:pPrChange w:id="1401" w:author="Yasser Syed" w:date="2019-07-30T16:05:00Z">
                <w:pPr>
                  <w:keepNext/>
                  <w:jc w:val="left"/>
                </w:pPr>
              </w:pPrChange>
            </w:pPr>
            <w:r w:rsidRPr="000456B4">
              <w:rPr>
                <w:rFonts w:eastAsia="Calibri"/>
                <w:sz w:val="18"/>
                <w:szCs w:val="18"/>
              </w:rPr>
              <w:t>VideoFullRangeFlag</w:t>
            </w:r>
          </w:p>
        </w:tc>
        <w:tc>
          <w:tcPr>
            <w:tcW w:w="643" w:type="pct"/>
            <w:shd w:val="clear" w:color="auto" w:fill="auto"/>
            <w:vAlign w:val="center"/>
            <w:tcPrChange w:id="1402" w:author="Yasser Syed" w:date="2019-07-30T16:05:00Z">
              <w:tcPr>
                <w:tcW w:w="643" w:type="pct"/>
                <w:shd w:val="clear" w:color="auto" w:fill="auto"/>
              </w:tcPr>
            </w:tcPrChange>
          </w:tcPr>
          <w:p w14:paraId="31D6AFAE" w14:textId="77777777" w:rsidR="00B04EEB" w:rsidRPr="000456B4" w:rsidRDefault="00B04EEB">
            <w:pPr>
              <w:keepNext/>
              <w:spacing w:before="0"/>
              <w:jc w:val="center"/>
              <w:rPr>
                <w:rFonts w:eastAsia="Calibri"/>
                <w:sz w:val="18"/>
                <w:szCs w:val="18"/>
              </w:rPr>
              <w:pPrChange w:id="1403" w:author="Yasser Syed" w:date="2019-07-30T16:04:00Z">
                <w:pPr>
                  <w:keepNext/>
                  <w:jc w:val="left"/>
                </w:pPr>
              </w:pPrChange>
            </w:pPr>
            <w:r w:rsidRPr="000456B4">
              <w:rPr>
                <w:rFonts w:eastAsia="Calibri"/>
                <w:sz w:val="18"/>
                <w:szCs w:val="18"/>
              </w:rPr>
              <w:t>0</w:t>
            </w:r>
          </w:p>
        </w:tc>
        <w:tc>
          <w:tcPr>
            <w:tcW w:w="744" w:type="pct"/>
            <w:shd w:val="clear" w:color="auto" w:fill="auto"/>
            <w:vAlign w:val="center"/>
            <w:tcPrChange w:id="1404" w:author="Yasser Syed" w:date="2019-07-30T16:05:00Z">
              <w:tcPr>
                <w:tcW w:w="744" w:type="pct"/>
                <w:shd w:val="clear" w:color="auto" w:fill="auto"/>
              </w:tcPr>
            </w:tcPrChange>
          </w:tcPr>
          <w:p w14:paraId="141E715E" w14:textId="77777777" w:rsidR="00B04EEB" w:rsidRPr="000456B4" w:rsidRDefault="00B04EEB">
            <w:pPr>
              <w:keepNext/>
              <w:spacing w:before="0"/>
              <w:jc w:val="center"/>
              <w:rPr>
                <w:rFonts w:eastAsia="Calibri"/>
                <w:sz w:val="18"/>
                <w:szCs w:val="18"/>
              </w:rPr>
              <w:pPrChange w:id="1405" w:author="Yasser Syed" w:date="2019-07-30T16:04:00Z">
                <w:pPr>
                  <w:keepNext/>
                  <w:jc w:val="left"/>
                </w:pPr>
              </w:pPrChange>
            </w:pPr>
            <w:r w:rsidRPr="000456B4">
              <w:rPr>
                <w:rFonts w:eastAsia="Calibri"/>
                <w:sz w:val="18"/>
                <w:szCs w:val="18"/>
              </w:rPr>
              <w:t>0</w:t>
            </w:r>
          </w:p>
        </w:tc>
        <w:tc>
          <w:tcPr>
            <w:tcW w:w="643" w:type="pct"/>
            <w:vAlign w:val="center"/>
            <w:tcPrChange w:id="1406" w:author="Yasser Syed" w:date="2019-07-30T16:05:00Z">
              <w:tcPr>
                <w:tcW w:w="643" w:type="pct"/>
              </w:tcPr>
            </w:tcPrChange>
          </w:tcPr>
          <w:p w14:paraId="6EEFDDBD" w14:textId="77777777" w:rsidR="00B04EEB" w:rsidRPr="00045E89" w:rsidRDefault="00B04EEB">
            <w:pPr>
              <w:keepNext/>
              <w:spacing w:before="0"/>
              <w:jc w:val="center"/>
              <w:rPr>
                <w:rFonts w:eastAsia="Calibri"/>
                <w:sz w:val="18"/>
                <w:szCs w:val="18"/>
              </w:rPr>
              <w:pPrChange w:id="1407" w:author="Yasser Syed" w:date="2019-07-30T16:04:00Z">
                <w:pPr>
                  <w:keepNext/>
                  <w:jc w:val="left"/>
                </w:pPr>
              </w:pPrChange>
            </w:pPr>
            <w:r w:rsidRPr="00045E89">
              <w:rPr>
                <w:rFonts w:eastAsia="Calibri"/>
                <w:sz w:val="18"/>
                <w:szCs w:val="18"/>
              </w:rPr>
              <w:t>0</w:t>
            </w:r>
          </w:p>
        </w:tc>
        <w:tc>
          <w:tcPr>
            <w:tcW w:w="643" w:type="pct"/>
            <w:shd w:val="clear" w:color="auto" w:fill="auto"/>
            <w:vAlign w:val="center"/>
            <w:tcPrChange w:id="1408" w:author="Yasser Syed" w:date="2019-07-30T16:05:00Z">
              <w:tcPr>
                <w:tcW w:w="643" w:type="pct"/>
                <w:shd w:val="clear" w:color="auto" w:fill="auto"/>
              </w:tcPr>
            </w:tcPrChange>
          </w:tcPr>
          <w:p w14:paraId="031A9D84" w14:textId="77777777" w:rsidR="00B04EEB" w:rsidRPr="000456B4" w:rsidRDefault="00B04EEB">
            <w:pPr>
              <w:keepNext/>
              <w:spacing w:before="0"/>
              <w:jc w:val="center"/>
              <w:rPr>
                <w:rFonts w:eastAsia="Calibri"/>
                <w:sz w:val="18"/>
                <w:szCs w:val="18"/>
              </w:rPr>
              <w:pPrChange w:id="1409" w:author="Yasser Syed" w:date="2019-07-30T16:04:00Z">
                <w:pPr>
                  <w:keepNext/>
                  <w:jc w:val="left"/>
                </w:pPr>
              </w:pPrChange>
            </w:pPr>
            <w:r w:rsidRPr="000456B4">
              <w:rPr>
                <w:rFonts w:eastAsia="Calibri"/>
                <w:sz w:val="18"/>
                <w:szCs w:val="18"/>
              </w:rPr>
              <w:t>0</w:t>
            </w:r>
          </w:p>
        </w:tc>
        <w:tc>
          <w:tcPr>
            <w:tcW w:w="695" w:type="pct"/>
            <w:shd w:val="clear" w:color="auto" w:fill="auto"/>
            <w:vAlign w:val="center"/>
            <w:tcPrChange w:id="1410" w:author="Yasser Syed" w:date="2019-07-30T16:05:00Z">
              <w:tcPr>
                <w:tcW w:w="695" w:type="pct"/>
                <w:shd w:val="clear" w:color="auto" w:fill="auto"/>
              </w:tcPr>
            </w:tcPrChange>
          </w:tcPr>
          <w:p w14:paraId="2F197C30" w14:textId="77777777" w:rsidR="00B04EEB" w:rsidRPr="000456B4" w:rsidRDefault="00B04EEB">
            <w:pPr>
              <w:keepNext/>
              <w:spacing w:before="0"/>
              <w:jc w:val="center"/>
              <w:rPr>
                <w:rFonts w:eastAsia="Calibri"/>
                <w:sz w:val="18"/>
                <w:szCs w:val="18"/>
              </w:rPr>
              <w:pPrChange w:id="1411" w:author="Yasser Syed" w:date="2019-07-30T16:04:00Z">
                <w:pPr>
                  <w:keepNext/>
                  <w:jc w:val="left"/>
                </w:pPr>
              </w:pPrChange>
            </w:pPr>
            <w:r w:rsidRPr="000456B4">
              <w:rPr>
                <w:rFonts w:eastAsia="Calibri"/>
                <w:sz w:val="18"/>
                <w:szCs w:val="18"/>
              </w:rPr>
              <w:t>0</w:t>
            </w:r>
          </w:p>
        </w:tc>
      </w:tr>
      <w:tr w:rsidR="00B04EEB" w:rsidRPr="000456B4" w14:paraId="5B209929" w14:textId="77777777" w:rsidTr="007912FD">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1412"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1413" w:author="Yasser Syed" w:date="2019-07-30T16:05:00Z">
            <w:trPr>
              <w:jc w:val="center"/>
            </w:trPr>
          </w:trPrChange>
        </w:trPr>
        <w:tc>
          <w:tcPr>
            <w:tcW w:w="394" w:type="pct"/>
            <w:vMerge w:val="restart"/>
            <w:shd w:val="clear" w:color="auto" w:fill="auto"/>
            <w:textDirection w:val="btLr"/>
            <w:vAlign w:val="center"/>
            <w:tcPrChange w:id="1414" w:author="Yasser Syed" w:date="2019-07-30T16:05:00Z">
              <w:tcPr>
                <w:tcW w:w="394" w:type="pct"/>
                <w:vMerge w:val="restart"/>
                <w:shd w:val="clear" w:color="auto" w:fill="auto"/>
                <w:textDirection w:val="btLr"/>
                <w:vAlign w:val="center"/>
              </w:tcPr>
            </w:tcPrChange>
          </w:tcPr>
          <w:p w14:paraId="39735446" w14:textId="77777777" w:rsidR="00B04EEB" w:rsidRPr="000456B4" w:rsidRDefault="00B04EEB" w:rsidP="000B1A01">
            <w:pPr>
              <w:keepNext/>
              <w:spacing w:before="0"/>
              <w:jc w:val="center"/>
              <w:rPr>
                <w:rFonts w:eastAsia="Calibri"/>
                <w:b/>
                <w:sz w:val="18"/>
                <w:szCs w:val="18"/>
              </w:rPr>
            </w:pPr>
            <w:r w:rsidRPr="000456B4">
              <w:rPr>
                <w:rFonts w:eastAsia="Calibri"/>
                <w:b/>
                <w:sz w:val="18"/>
                <w:szCs w:val="18"/>
              </w:rPr>
              <w:t>SMPTE MXF parameters</w:t>
            </w:r>
            <w:r>
              <w:rPr>
                <w:rFonts w:eastAsia="Calibri"/>
                <w:b/>
                <w:sz w:val="18"/>
                <w:szCs w:val="18"/>
              </w:rPr>
              <w:br/>
              <w:t xml:space="preserve">SMPTE </w:t>
            </w:r>
            <w:r>
              <w:rPr>
                <w:b/>
                <w:sz w:val="18"/>
                <w:szCs w:val="18"/>
              </w:rPr>
              <w:t>ST 2067-21</w:t>
            </w:r>
          </w:p>
        </w:tc>
        <w:tc>
          <w:tcPr>
            <w:tcW w:w="1238" w:type="pct"/>
            <w:shd w:val="clear" w:color="auto" w:fill="auto"/>
            <w:vAlign w:val="center"/>
            <w:tcPrChange w:id="1415" w:author="Yasser Syed" w:date="2019-07-30T16:05:00Z">
              <w:tcPr>
                <w:tcW w:w="1238" w:type="pct"/>
                <w:shd w:val="clear" w:color="auto" w:fill="auto"/>
              </w:tcPr>
            </w:tcPrChange>
          </w:tcPr>
          <w:p w14:paraId="1874C3E5" w14:textId="77777777" w:rsidR="00B04EEB" w:rsidRPr="000456B4" w:rsidRDefault="00B04EEB">
            <w:pPr>
              <w:keepNext/>
              <w:spacing w:before="0"/>
              <w:jc w:val="left"/>
              <w:rPr>
                <w:rFonts w:eastAsia="Calibri"/>
                <w:sz w:val="18"/>
                <w:szCs w:val="18"/>
              </w:rPr>
              <w:pPrChange w:id="1416" w:author="Yasser Syed" w:date="2019-07-30T16:05:00Z">
                <w:pPr>
                  <w:keepNext/>
                  <w:jc w:val="left"/>
                </w:pPr>
              </w:pPrChange>
            </w:pPr>
            <w:r w:rsidRPr="000456B4">
              <w:rPr>
                <w:rFonts w:eastAsia="Calibri"/>
                <w:sz w:val="18"/>
                <w:szCs w:val="18"/>
              </w:rPr>
              <w:t>Colour primaries</w:t>
            </w:r>
          </w:p>
        </w:tc>
        <w:tc>
          <w:tcPr>
            <w:tcW w:w="3368" w:type="pct"/>
            <w:gridSpan w:val="5"/>
            <w:vAlign w:val="center"/>
            <w:tcPrChange w:id="1417" w:author="Yasser Syed" w:date="2019-07-30T16:05:00Z">
              <w:tcPr>
                <w:tcW w:w="3368" w:type="pct"/>
                <w:gridSpan w:val="5"/>
              </w:tcPr>
            </w:tcPrChange>
          </w:tcPr>
          <w:p w14:paraId="528BE016" w14:textId="77777777" w:rsidR="00B04EEB" w:rsidRPr="000456B4" w:rsidRDefault="00B04EEB">
            <w:pPr>
              <w:keepNext/>
              <w:spacing w:before="0"/>
              <w:jc w:val="center"/>
              <w:rPr>
                <w:rFonts w:eastAsia="Calibri"/>
                <w:sz w:val="18"/>
                <w:szCs w:val="18"/>
              </w:rPr>
              <w:pPrChange w:id="1418" w:author="Yasser Syed" w:date="2019-07-30T16:04:00Z">
                <w:pPr>
                  <w:keepNext/>
                  <w:jc w:val="left"/>
                </w:pPr>
              </w:pPrChange>
            </w:pPr>
            <w:r w:rsidRPr="000456B4">
              <w:rPr>
                <w:rFonts w:eastAsia="Calibri"/>
                <w:sz w:val="18"/>
                <w:szCs w:val="18"/>
              </w:rPr>
              <w:t>06.0E.2B.34.04.01.01.0D.04.01.01.01.03.04.00.00</w:t>
            </w:r>
          </w:p>
        </w:tc>
      </w:tr>
      <w:tr w:rsidR="00B04EEB" w:rsidRPr="000456B4" w14:paraId="0E173F39" w14:textId="77777777" w:rsidTr="007912FD">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1419"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1420" w:author="Yasser Syed" w:date="2019-07-30T16:05:00Z">
            <w:trPr>
              <w:jc w:val="center"/>
            </w:trPr>
          </w:trPrChange>
        </w:trPr>
        <w:tc>
          <w:tcPr>
            <w:tcW w:w="394" w:type="pct"/>
            <w:vMerge/>
            <w:shd w:val="clear" w:color="auto" w:fill="auto"/>
            <w:vAlign w:val="center"/>
            <w:tcPrChange w:id="1421" w:author="Yasser Syed" w:date="2019-07-30T16:05:00Z">
              <w:tcPr>
                <w:tcW w:w="394" w:type="pct"/>
                <w:vMerge/>
                <w:shd w:val="clear" w:color="auto" w:fill="auto"/>
                <w:vAlign w:val="center"/>
              </w:tcPr>
            </w:tcPrChange>
          </w:tcPr>
          <w:p w14:paraId="0CA0ACB0"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Change w:id="1422" w:author="Yasser Syed" w:date="2019-07-30T16:05:00Z">
              <w:tcPr>
                <w:tcW w:w="1238" w:type="pct"/>
                <w:shd w:val="clear" w:color="auto" w:fill="auto"/>
              </w:tcPr>
            </w:tcPrChange>
          </w:tcPr>
          <w:p w14:paraId="0B0D99E8" w14:textId="77777777" w:rsidR="00B04EEB" w:rsidRPr="000456B4" w:rsidRDefault="00B04EEB">
            <w:pPr>
              <w:keepNext/>
              <w:spacing w:before="0"/>
              <w:jc w:val="left"/>
              <w:rPr>
                <w:rFonts w:eastAsia="Calibri"/>
                <w:sz w:val="18"/>
                <w:szCs w:val="18"/>
              </w:rPr>
              <w:pPrChange w:id="1423" w:author="Yasser Syed" w:date="2019-07-30T16:05:00Z">
                <w:pPr>
                  <w:keepNext/>
                  <w:jc w:val="left"/>
                </w:pPr>
              </w:pPrChange>
            </w:pPr>
            <w:r w:rsidRPr="000456B4">
              <w:rPr>
                <w:rFonts w:eastAsia="Calibri"/>
                <w:sz w:val="18"/>
                <w:szCs w:val="18"/>
              </w:rPr>
              <w:t>Transfer characteristic</w:t>
            </w:r>
          </w:p>
        </w:tc>
        <w:tc>
          <w:tcPr>
            <w:tcW w:w="643" w:type="pct"/>
            <w:shd w:val="clear" w:color="auto" w:fill="auto"/>
            <w:vAlign w:val="center"/>
            <w:tcPrChange w:id="1424" w:author="Yasser Syed" w:date="2019-07-30T16:05:00Z">
              <w:tcPr>
                <w:tcW w:w="643" w:type="pct"/>
                <w:shd w:val="clear" w:color="auto" w:fill="auto"/>
              </w:tcPr>
            </w:tcPrChange>
          </w:tcPr>
          <w:p w14:paraId="23D61513" w14:textId="77777777" w:rsidR="00B04EEB" w:rsidRPr="000456B4" w:rsidRDefault="00B04EEB">
            <w:pPr>
              <w:keepNext/>
              <w:spacing w:before="0"/>
              <w:jc w:val="center"/>
              <w:rPr>
                <w:rFonts w:eastAsia="Calibri"/>
                <w:sz w:val="18"/>
                <w:szCs w:val="18"/>
              </w:rPr>
              <w:pPrChange w:id="1425" w:author="Yasser Syed" w:date="2019-07-30T16:04:00Z">
                <w:pPr>
                  <w:keepNext/>
                  <w:jc w:val="left"/>
                </w:pPr>
              </w:pPrChange>
            </w:pPr>
            <w:r w:rsidRPr="000456B4">
              <w:rPr>
                <w:rFonts w:eastAsia="Calibri"/>
                <w:sz w:val="18"/>
                <w:szCs w:val="18"/>
              </w:rPr>
              <w:t>06.0E.2B.34.04.01.01.0D.04.01.01.01.01.0A.00.00</w:t>
            </w:r>
          </w:p>
        </w:tc>
        <w:tc>
          <w:tcPr>
            <w:tcW w:w="744" w:type="pct"/>
            <w:shd w:val="clear" w:color="auto" w:fill="auto"/>
            <w:vAlign w:val="center"/>
            <w:tcPrChange w:id="1426" w:author="Yasser Syed" w:date="2019-07-30T16:05:00Z">
              <w:tcPr>
                <w:tcW w:w="744" w:type="pct"/>
                <w:shd w:val="clear" w:color="auto" w:fill="auto"/>
              </w:tcPr>
            </w:tcPrChange>
          </w:tcPr>
          <w:p w14:paraId="66F351CB" w14:textId="77777777" w:rsidR="00B04EEB" w:rsidRPr="000456B4" w:rsidRDefault="00B04EEB">
            <w:pPr>
              <w:keepNext/>
              <w:spacing w:before="0"/>
              <w:jc w:val="center"/>
              <w:rPr>
                <w:rFonts w:eastAsia="Calibri"/>
                <w:sz w:val="18"/>
                <w:szCs w:val="18"/>
              </w:rPr>
              <w:pPrChange w:id="1427" w:author="Yasser Syed" w:date="2019-07-30T16:04:00Z">
                <w:pPr>
                  <w:keepNext/>
                  <w:jc w:val="left"/>
                </w:pPr>
              </w:pPrChange>
            </w:pPr>
            <w:r w:rsidRPr="000456B4">
              <w:rPr>
                <w:rFonts w:eastAsia="Calibri"/>
                <w:sz w:val="18"/>
                <w:szCs w:val="18"/>
              </w:rPr>
              <w:t>06.0E.2B.34.04.01.01.0D.04.01.01.01.01.0B.00.00</w:t>
            </w:r>
          </w:p>
        </w:tc>
        <w:tc>
          <w:tcPr>
            <w:tcW w:w="643" w:type="pct"/>
            <w:vAlign w:val="center"/>
            <w:tcPrChange w:id="1428" w:author="Yasser Syed" w:date="2019-07-30T16:05:00Z">
              <w:tcPr>
                <w:tcW w:w="643" w:type="pct"/>
              </w:tcPr>
            </w:tcPrChange>
          </w:tcPr>
          <w:p w14:paraId="1F95B50F" w14:textId="77777777" w:rsidR="00B04EEB" w:rsidRPr="000456B4" w:rsidRDefault="00B04EEB">
            <w:pPr>
              <w:keepNext/>
              <w:spacing w:before="0"/>
              <w:jc w:val="center"/>
              <w:rPr>
                <w:rFonts w:eastAsia="Calibri"/>
                <w:sz w:val="18"/>
                <w:szCs w:val="18"/>
              </w:rPr>
              <w:pPrChange w:id="1429" w:author="Yasser Syed" w:date="2019-07-30T16:04:00Z">
                <w:pPr>
                  <w:keepNext/>
                  <w:jc w:val="left"/>
                </w:pPr>
              </w:pPrChange>
            </w:pPr>
            <w:r w:rsidRPr="000456B4">
              <w:rPr>
                <w:rFonts w:eastAsia="Calibri"/>
                <w:sz w:val="18"/>
                <w:szCs w:val="18"/>
              </w:rPr>
              <w:t>06.0E.2B.34.04.01.01.0D.04.01.01.01.01.0A.00.00</w:t>
            </w:r>
          </w:p>
        </w:tc>
        <w:tc>
          <w:tcPr>
            <w:tcW w:w="643" w:type="pct"/>
            <w:shd w:val="clear" w:color="auto" w:fill="auto"/>
            <w:vAlign w:val="center"/>
            <w:tcPrChange w:id="1430" w:author="Yasser Syed" w:date="2019-07-30T16:05:00Z">
              <w:tcPr>
                <w:tcW w:w="643" w:type="pct"/>
                <w:shd w:val="clear" w:color="auto" w:fill="auto"/>
              </w:tcPr>
            </w:tcPrChange>
          </w:tcPr>
          <w:p w14:paraId="4D4FD1E5" w14:textId="77777777" w:rsidR="00B04EEB" w:rsidRPr="000456B4" w:rsidRDefault="00B04EEB">
            <w:pPr>
              <w:keepNext/>
              <w:spacing w:before="0"/>
              <w:jc w:val="center"/>
              <w:rPr>
                <w:rFonts w:eastAsia="Calibri"/>
                <w:sz w:val="18"/>
                <w:szCs w:val="18"/>
              </w:rPr>
              <w:pPrChange w:id="1431" w:author="Yasser Syed" w:date="2019-07-30T16:04:00Z">
                <w:pPr>
                  <w:keepNext/>
                  <w:jc w:val="left"/>
                </w:pPr>
              </w:pPrChange>
            </w:pPr>
            <w:r w:rsidRPr="000456B4">
              <w:rPr>
                <w:rFonts w:eastAsia="Calibri"/>
                <w:sz w:val="18"/>
                <w:szCs w:val="18"/>
              </w:rPr>
              <w:t>06.0E.2B.34.04.01.01.0D.04.01.01.01.01.0A.00.00</w:t>
            </w:r>
          </w:p>
        </w:tc>
        <w:tc>
          <w:tcPr>
            <w:tcW w:w="695" w:type="pct"/>
            <w:shd w:val="clear" w:color="auto" w:fill="auto"/>
            <w:vAlign w:val="center"/>
            <w:tcPrChange w:id="1432" w:author="Yasser Syed" w:date="2019-07-30T16:05:00Z">
              <w:tcPr>
                <w:tcW w:w="695" w:type="pct"/>
                <w:shd w:val="clear" w:color="auto" w:fill="auto"/>
              </w:tcPr>
            </w:tcPrChange>
          </w:tcPr>
          <w:p w14:paraId="0A34290B" w14:textId="77777777" w:rsidR="00B04EEB" w:rsidRPr="000456B4" w:rsidRDefault="00B04EEB">
            <w:pPr>
              <w:keepNext/>
              <w:spacing w:before="0"/>
              <w:jc w:val="center"/>
              <w:rPr>
                <w:rFonts w:eastAsia="Calibri"/>
                <w:sz w:val="18"/>
                <w:szCs w:val="18"/>
              </w:rPr>
              <w:pPrChange w:id="1433" w:author="Yasser Syed" w:date="2019-07-30T16:04:00Z">
                <w:pPr>
                  <w:keepNext/>
                  <w:jc w:val="left"/>
                </w:pPr>
              </w:pPrChange>
            </w:pPr>
            <w:r w:rsidRPr="000456B4">
              <w:rPr>
                <w:rFonts w:eastAsia="Calibri"/>
                <w:sz w:val="18"/>
                <w:szCs w:val="18"/>
              </w:rPr>
              <w:t>06.0E.2B.34.04.01.01.0D.04.01.01.01.01.0B.00.00</w:t>
            </w:r>
          </w:p>
        </w:tc>
      </w:tr>
      <w:tr w:rsidR="00B04EEB" w:rsidRPr="000456B4" w14:paraId="3A3C65A3" w14:textId="77777777" w:rsidTr="007912FD">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1434"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1435" w:author="Yasser Syed" w:date="2019-07-30T16:05:00Z">
            <w:trPr>
              <w:jc w:val="center"/>
            </w:trPr>
          </w:trPrChange>
        </w:trPr>
        <w:tc>
          <w:tcPr>
            <w:tcW w:w="394" w:type="pct"/>
            <w:vMerge/>
            <w:shd w:val="clear" w:color="auto" w:fill="auto"/>
            <w:vAlign w:val="center"/>
            <w:tcPrChange w:id="1436" w:author="Yasser Syed" w:date="2019-07-30T16:05:00Z">
              <w:tcPr>
                <w:tcW w:w="394" w:type="pct"/>
                <w:vMerge/>
                <w:shd w:val="clear" w:color="auto" w:fill="auto"/>
                <w:vAlign w:val="center"/>
              </w:tcPr>
            </w:tcPrChange>
          </w:tcPr>
          <w:p w14:paraId="2CE13856"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Change w:id="1437" w:author="Yasser Syed" w:date="2019-07-30T16:05:00Z">
              <w:tcPr>
                <w:tcW w:w="1238" w:type="pct"/>
                <w:shd w:val="clear" w:color="auto" w:fill="auto"/>
              </w:tcPr>
            </w:tcPrChange>
          </w:tcPr>
          <w:p w14:paraId="573B11C9" w14:textId="77777777" w:rsidR="00B04EEB" w:rsidRPr="000456B4" w:rsidRDefault="00B04EEB">
            <w:pPr>
              <w:keepNext/>
              <w:spacing w:before="0"/>
              <w:jc w:val="left"/>
              <w:rPr>
                <w:rFonts w:eastAsia="Calibri"/>
                <w:sz w:val="18"/>
                <w:szCs w:val="18"/>
              </w:rPr>
              <w:pPrChange w:id="1438" w:author="Yasser Syed" w:date="2019-07-30T16:05:00Z">
                <w:pPr>
                  <w:keepNext/>
                  <w:jc w:val="left"/>
                </w:pPr>
              </w:pPrChange>
            </w:pPr>
            <w:r w:rsidRPr="000456B4">
              <w:rPr>
                <w:rFonts w:eastAsia="Calibri"/>
                <w:sz w:val="18"/>
                <w:szCs w:val="18"/>
              </w:rPr>
              <w:t>Coding equations</w:t>
            </w:r>
          </w:p>
        </w:tc>
        <w:tc>
          <w:tcPr>
            <w:tcW w:w="1387" w:type="pct"/>
            <w:gridSpan w:val="2"/>
            <w:shd w:val="clear" w:color="auto" w:fill="auto"/>
            <w:vAlign w:val="center"/>
            <w:tcPrChange w:id="1439" w:author="Yasser Syed" w:date="2019-07-30T16:05:00Z">
              <w:tcPr>
                <w:tcW w:w="1387" w:type="pct"/>
                <w:gridSpan w:val="2"/>
                <w:shd w:val="clear" w:color="auto" w:fill="auto"/>
              </w:tcPr>
            </w:tcPrChange>
          </w:tcPr>
          <w:p w14:paraId="10261DFF" w14:textId="77777777" w:rsidR="00B04EEB" w:rsidRPr="000456B4" w:rsidRDefault="00B04EEB">
            <w:pPr>
              <w:keepNext/>
              <w:spacing w:before="0"/>
              <w:jc w:val="center"/>
              <w:rPr>
                <w:rFonts w:eastAsia="Calibri"/>
                <w:sz w:val="18"/>
                <w:szCs w:val="18"/>
              </w:rPr>
              <w:pPrChange w:id="1440" w:author="Yasser Syed" w:date="2019-07-30T16:04:00Z">
                <w:pPr>
                  <w:keepNext/>
                  <w:jc w:val="left"/>
                </w:pPr>
              </w:pPrChange>
            </w:pPr>
            <w:r w:rsidRPr="000456B4">
              <w:rPr>
                <w:rFonts w:eastAsia="Calibri"/>
                <w:sz w:val="18"/>
                <w:szCs w:val="18"/>
              </w:rPr>
              <w:t>06.0E.2B.34.04.01.01.0D.04.01.01.01.02.06.00.00</w:t>
            </w:r>
          </w:p>
        </w:tc>
        <w:tc>
          <w:tcPr>
            <w:tcW w:w="643" w:type="pct"/>
            <w:vAlign w:val="center"/>
            <w:tcPrChange w:id="1441" w:author="Yasser Syed" w:date="2019-07-30T16:05:00Z">
              <w:tcPr>
                <w:tcW w:w="643" w:type="pct"/>
              </w:tcPr>
            </w:tcPrChange>
          </w:tcPr>
          <w:p w14:paraId="225099FE" w14:textId="77777777" w:rsidR="00B4635A" w:rsidRDefault="00B4635A">
            <w:pPr>
              <w:tabs>
                <w:tab w:val="clear" w:pos="794"/>
                <w:tab w:val="clear" w:pos="1191"/>
                <w:tab w:val="clear" w:pos="1588"/>
                <w:tab w:val="clear" w:pos="1985"/>
              </w:tabs>
              <w:overflowPunct/>
              <w:autoSpaceDE/>
              <w:autoSpaceDN/>
              <w:adjustRightInd/>
              <w:spacing w:before="0"/>
              <w:jc w:val="center"/>
              <w:textAlignment w:val="auto"/>
              <w:rPr>
                <w:color w:val="000000"/>
                <w:sz w:val="18"/>
                <w:szCs w:val="18"/>
              </w:rPr>
              <w:pPrChange w:id="1442" w:author="Yasser Syed" w:date="2019-07-30T16:04:00Z">
                <w:pPr>
                  <w:tabs>
                    <w:tab w:val="clear" w:pos="794"/>
                    <w:tab w:val="clear" w:pos="1191"/>
                    <w:tab w:val="clear" w:pos="1588"/>
                    <w:tab w:val="clear" w:pos="1985"/>
                  </w:tabs>
                  <w:overflowPunct/>
                  <w:autoSpaceDE/>
                  <w:autoSpaceDN/>
                  <w:adjustRightInd/>
                  <w:spacing w:before="0"/>
                  <w:jc w:val="left"/>
                  <w:textAlignment w:val="auto"/>
                </w:pPr>
              </w:pPrChange>
            </w:pPr>
          </w:p>
          <w:p w14:paraId="7A614C90" w14:textId="51F0EA12" w:rsidR="00B4635A" w:rsidRPr="00095B34" w:rsidRDefault="00B4635A">
            <w:pPr>
              <w:tabs>
                <w:tab w:val="clear" w:pos="794"/>
                <w:tab w:val="clear" w:pos="1191"/>
                <w:tab w:val="clear" w:pos="1588"/>
                <w:tab w:val="clear" w:pos="1985"/>
              </w:tabs>
              <w:overflowPunct/>
              <w:autoSpaceDE/>
              <w:autoSpaceDN/>
              <w:adjustRightInd/>
              <w:spacing w:before="0"/>
              <w:jc w:val="center"/>
              <w:textAlignment w:val="auto"/>
              <w:rPr>
                <w:sz w:val="15"/>
                <w:szCs w:val="15"/>
                <w:lang w:val="en-US"/>
              </w:rPr>
              <w:pPrChange w:id="1443" w:author="Yasser Syed" w:date="2019-07-30T16:04:00Z">
                <w:pPr>
                  <w:tabs>
                    <w:tab w:val="clear" w:pos="794"/>
                    <w:tab w:val="clear" w:pos="1191"/>
                    <w:tab w:val="clear" w:pos="1588"/>
                    <w:tab w:val="clear" w:pos="1985"/>
                  </w:tabs>
                  <w:overflowPunct/>
                  <w:autoSpaceDE/>
                  <w:autoSpaceDN/>
                  <w:adjustRightInd/>
                  <w:spacing w:before="0"/>
                  <w:jc w:val="left"/>
                  <w:textAlignment w:val="auto"/>
                </w:pPr>
              </w:pPrChange>
            </w:pPr>
            <w:r w:rsidRPr="00095B34">
              <w:rPr>
                <w:color w:val="000000"/>
                <w:sz w:val="18"/>
                <w:szCs w:val="18"/>
              </w:rPr>
              <w:t>06.0E.2B.34.04.01.01.0D.04.01.01.01.02.07.00.00</w:t>
            </w:r>
          </w:p>
          <w:p w14:paraId="2159682D" w14:textId="524D9946" w:rsidR="00B04EEB" w:rsidRPr="000456B4" w:rsidRDefault="00B04EEB">
            <w:pPr>
              <w:keepNext/>
              <w:spacing w:before="0"/>
              <w:jc w:val="center"/>
              <w:rPr>
                <w:rFonts w:eastAsia="Calibri"/>
                <w:sz w:val="18"/>
                <w:szCs w:val="18"/>
              </w:rPr>
              <w:pPrChange w:id="1444" w:author="Yasser Syed" w:date="2019-07-30T16:04:00Z">
                <w:pPr>
                  <w:keepNext/>
                  <w:jc w:val="left"/>
                </w:pPr>
              </w:pPrChange>
            </w:pPr>
          </w:p>
        </w:tc>
        <w:tc>
          <w:tcPr>
            <w:tcW w:w="643" w:type="pct"/>
            <w:shd w:val="clear" w:color="auto" w:fill="auto"/>
            <w:vAlign w:val="center"/>
            <w:tcPrChange w:id="1445" w:author="Yasser Syed" w:date="2019-07-30T16:05:00Z">
              <w:tcPr>
                <w:tcW w:w="643" w:type="pct"/>
                <w:shd w:val="clear" w:color="auto" w:fill="auto"/>
              </w:tcPr>
            </w:tcPrChange>
          </w:tcPr>
          <w:p w14:paraId="7DFE4416" w14:textId="77777777" w:rsidR="00B04EEB" w:rsidRPr="000456B4" w:rsidRDefault="00B04EEB">
            <w:pPr>
              <w:keepNext/>
              <w:spacing w:before="0"/>
              <w:jc w:val="center"/>
              <w:rPr>
                <w:rFonts w:eastAsia="Calibri"/>
                <w:sz w:val="18"/>
                <w:szCs w:val="18"/>
              </w:rPr>
              <w:pPrChange w:id="1446" w:author="Yasser Syed" w:date="2019-07-30T16:04:00Z">
                <w:pPr>
                  <w:keepNext/>
                  <w:jc w:val="left"/>
                </w:pPr>
              </w:pPrChange>
            </w:pPr>
            <w:r w:rsidRPr="000456B4">
              <w:rPr>
                <w:rFonts w:eastAsia="Calibri"/>
                <w:sz w:val="18"/>
                <w:szCs w:val="18"/>
              </w:rPr>
              <w:t>N/R</w:t>
            </w:r>
          </w:p>
        </w:tc>
        <w:tc>
          <w:tcPr>
            <w:tcW w:w="695" w:type="pct"/>
            <w:shd w:val="clear" w:color="auto" w:fill="auto"/>
            <w:vAlign w:val="center"/>
            <w:tcPrChange w:id="1447" w:author="Yasser Syed" w:date="2019-07-30T16:05:00Z">
              <w:tcPr>
                <w:tcW w:w="695" w:type="pct"/>
                <w:shd w:val="clear" w:color="auto" w:fill="auto"/>
              </w:tcPr>
            </w:tcPrChange>
          </w:tcPr>
          <w:p w14:paraId="1E86F39C" w14:textId="77777777" w:rsidR="00B04EEB" w:rsidRPr="000456B4" w:rsidRDefault="00B04EEB">
            <w:pPr>
              <w:keepNext/>
              <w:spacing w:before="0"/>
              <w:jc w:val="center"/>
              <w:rPr>
                <w:rFonts w:eastAsia="Calibri"/>
                <w:sz w:val="18"/>
                <w:szCs w:val="18"/>
              </w:rPr>
              <w:pPrChange w:id="1448" w:author="Yasser Syed" w:date="2019-07-30T16:04:00Z">
                <w:pPr>
                  <w:keepNext/>
                  <w:jc w:val="left"/>
                </w:pPr>
              </w:pPrChange>
            </w:pPr>
            <w:r w:rsidRPr="000456B4">
              <w:rPr>
                <w:rFonts w:eastAsia="Calibri"/>
                <w:sz w:val="18"/>
                <w:szCs w:val="18"/>
              </w:rPr>
              <w:t>N/R</w:t>
            </w:r>
          </w:p>
        </w:tc>
      </w:tr>
      <w:tr w:rsidR="00B04EEB" w:rsidRPr="000456B4" w14:paraId="1BFCCA62" w14:textId="77777777" w:rsidTr="007912FD">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1449"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1450" w:author="Yasser Syed" w:date="2019-07-30T16:05:00Z">
            <w:trPr>
              <w:jc w:val="center"/>
            </w:trPr>
          </w:trPrChange>
        </w:trPr>
        <w:tc>
          <w:tcPr>
            <w:tcW w:w="394" w:type="pct"/>
            <w:vMerge/>
            <w:shd w:val="clear" w:color="auto" w:fill="auto"/>
            <w:vAlign w:val="center"/>
            <w:tcPrChange w:id="1451" w:author="Yasser Syed" w:date="2019-07-30T16:05:00Z">
              <w:tcPr>
                <w:tcW w:w="394" w:type="pct"/>
                <w:vMerge/>
                <w:shd w:val="clear" w:color="auto" w:fill="auto"/>
                <w:vAlign w:val="center"/>
              </w:tcPr>
            </w:tcPrChange>
          </w:tcPr>
          <w:p w14:paraId="3A14005F"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Change w:id="1452" w:author="Yasser Syed" w:date="2019-07-30T16:05:00Z">
              <w:tcPr>
                <w:tcW w:w="1238" w:type="pct"/>
                <w:shd w:val="clear" w:color="auto" w:fill="auto"/>
              </w:tcPr>
            </w:tcPrChange>
          </w:tcPr>
          <w:p w14:paraId="2C5F1467" w14:textId="77777777" w:rsidR="00B04EEB" w:rsidRPr="000456B4" w:rsidRDefault="00B04EEB">
            <w:pPr>
              <w:keepNext/>
              <w:spacing w:before="0"/>
              <w:jc w:val="left"/>
              <w:rPr>
                <w:rFonts w:eastAsia="Calibri"/>
                <w:sz w:val="18"/>
                <w:szCs w:val="18"/>
              </w:rPr>
              <w:pPrChange w:id="1453" w:author="Yasser Syed" w:date="2019-07-30T16:05:00Z">
                <w:pPr>
                  <w:keepNext/>
                  <w:jc w:val="left"/>
                </w:pPr>
              </w:pPrChange>
            </w:pPr>
            <w:r w:rsidRPr="000456B4">
              <w:rPr>
                <w:rFonts w:eastAsia="Calibri"/>
                <w:sz w:val="18"/>
                <w:szCs w:val="18"/>
              </w:rPr>
              <w:t>Full/narrow level range</w:t>
            </w:r>
          </w:p>
        </w:tc>
        <w:tc>
          <w:tcPr>
            <w:tcW w:w="3368" w:type="pct"/>
            <w:gridSpan w:val="5"/>
            <w:vAlign w:val="center"/>
            <w:tcPrChange w:id="1454" w:author="Yasser Syed" w:date="2019-07-30T16:05:00Z">
              <w:tcPr>
                <w:tcW w:w="3368" w:type="pct"/>
                <w:gridSpan w:val="5"/>
              </w:tcPr>
            </w:tcPrChange>
          </w:tcPr>
          <w:p w14:paraId="569E8FBB" w14:textId="77777777" w:rsidR="00B04EEB" w:rsidRPr="000456B4" w:rsidRDefault="00B04EEB">
            <w:pPr>
              <w:keepNext/>
              <w:spacing w:before="0"/>
              <w:jc w:val="center"/>
              <w:rPr>
                <w:rFonts w:eastAsia="Calibri"/>
                <w:sz w:val="18"/>
                <w:szCs w:val="18"/>
              </w:rPr>
              <w:pPrChange w:id="1455" w:author="Yasser Syed" w:date="2019-07-30T16:04:00Z">
                <w:pPr>
                  <w:keepNext/>
                  <w:jc w:val="left"/>
                </w:pPr>
              </w:pPrChange>
            </w:pPr>
            <w:r w:rsidRPr="000456B4">
              <w:rPr>
                <w:rFonts w:eastAsia="Calibri"/>
                <w:sz w:val="18"/>
                <w:szCs w:val="18"/>
              </w:rPr>
              <w:t>Inferred</w:t>
            </w:r>
            <w:r>
              <w:rPr>
                <w:rFonts w:eastAsia="Calibri"/>
                <w:sz w:val="18"/>
                <w:szCs w:val="18"/>
              </w:rPr>
              <w:t xml:space="preserve"> (</w:t>
            </w:r>
            <w:r w:rsidRPr="000456B4">
              <w:rPr>
                <w:sz w:val="18"/>
                <w:szCs w:val="18"/>
              </w:rPr>
              <w:t>indicated in black reference level, white reference level, colour range</w:t>
            </w:r>
            <w:r>
              <w:rPr>
                <w:sz w:val="18"/>
                <w:szCs w:val="18"/>
              </w:rPr>
              <w:t>)</w:t>
            </w:r>
          </w:p>
        </w:tc>
      </w:tr>
      <w:tr w:rsidR="00B04EEB" w:rsidRPr="000456B4" w14:paraId="756029CA" w14:textId="77777777" w:rsidTr="007912FD">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1456"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trHeight w:val="367"/>
          <w:jc w:val="center"/>
          <w:trPrChange w:id="1457" w:author="Yasser Syed" w:date="2019-07-30T16:05:00Z">
            <w:trPr>
              <w:trHeight w:val="367"/>
              <w:jc w:val="center"/>
            </w:trPr>
          </w:trPrChange>
        </w:trPr>
        <w:tc>
          <w:tcPr>
            <w:tcW w:w="394" w:type="pct"/>
            <w:vMerge/>
            <w:shd w:val="clear" w:color="auto" w:fill="auto"/>
            <w:vAlign w:val="center"/>
            <w:tcPrChange w:id="1458" w:author="Yasser Syed" w:date="2019-07-30T16:05:00Z">
              <w:tcPr>
                <w:tcW w:w="394" w:type="pct"/>
                <w:vMerge/>
                <w:shd w:val="clear" w:color="auto" w:fill="auto"/>
                <w:vAlign w:val="center"/>
              </w:tcPr>
            </w:tcPrChange>
          </w:tcPr>
          <w:p w14:paraId="4BECD616"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Change w:id="1459" w:author="Yasser Syed" w:date="2019-07-30T16:05:00Z">
              <w:tcPr>
                <w:tcW w:w="1238" w:type="pct"/>
                <w:shd w:val="clear" w:color="auto" w:fill="auto"/>
              </w:tcPr>
            </w:tcPrChange>
          </w:tcPr>
          <w:p w14:paraId="57DDE494" w14:textId="77777777" w:rsidR="00B04EEB" w:rsidRPr="000456B4" w:rsidRDefault="00B04EEB">
            <w:pPr>
              <w:keepNext/>
              <w:spacing w:before="0"/>
              <w:jc w:val="left"/>
              <w:rPr>
                <w:rFonts w:eastAsia="Calibri"/>
                <w:sz w:val="18"/>
                <w:szCs w:val="18"/>
              </w:rPr>
              <w:pPrChange w:id="1460" w:author="Yasser Syed" w:date="2019-07-30T16:05:00Z">
                <w:pPr>
                  <w:keepNext/>
                  <w:jc w:val="left"/>
                </w:pPr>
              </w:pPrChange>
            </w:pPr>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p>
        </w:tc>
        <w:tc>
          <w:tcPr>
            <w:tcW w:w="643" w:type="pct"/>
            <w:shd w:val="clear" w:color="auto" w:fill="auto"/>
            <w:vAlign w:val="center"/>
            <w:tcPrChange w:id="1461" w:author="Yasser Syed" w:date="2019-07-30T16:05:00Z">
              <w:tcPr>
                <w:tcW w:w="643" w:type="pct"/>
                <w:shd w:val="clear" w:color="auto" w:fill="auto"/>
              </w:tcPr>
            </w:tcPrChange>
          </w:tcPr>
          <w:p w14:paraId="7696F2C1" w14:textId="40F85042" w:rsidR="00B04EEB" w:rsidRPr="000456B4" w:rsidRDefault="00B04EEB">
            <w:pPr>
              <w:keepNext/>
              <w:spacing w:before="0"/>
              <w:jc w:val="center"/>
              <w:rPr>
                <w:rFonts w:eastAsia="Calibri"/>
                <w:sz w:val="18"/>
                <w:szCs w:val="18"/>
              </w:rPr>
              <w:pPrChange w:id="1462" w:author="Yasser Syed" w:date="2019-07-30T16:04:00Z">
                <w:pPr>
                  <w:keepNext/>
                  <w:jc w:val="left"/>
                </w:pPr>
              </w:pPrChange>
            </w:pPr>
            <w:r w:rsidRPr="000456B4">
              <w:rPr>
                <w:rFonts w:eastAsia="Calibri"/>
                <w:sz w:val="18"/>
                <w:szCs w:val="18"/>
              </w:rPr>
              <w:t>Inferred (</w:t>
            </w:r>
            <w:proofErr w:type="spellStart"/>
            <w:r w:rsidRPr="000456B4">
              <w:rPr>
                <w:sz w:val="18"/>
                <w:szCs w:val="18"/>
              </w:rPr>
              <w:t>ChromaLoc</w:t>
            </w:r>
            <w:r w:rsidR="004E65AA">
              <w:rPr>
                <w:sz w:val="18"/>
                <w:szCs w:val="18"/>
              </w:rPr>
              <w:t>‌</w:t>
            </w:r>
            <w:r w:rsidRPr="000456B4">
              <w:rPr>
                <w:sz w:val="18"/>
                <w:szCs w:val="18"/>
              </w:rPr>
              <w:t>Type</w:t>
            </w:r>
            <w:proofErr w:type="spellEnd"/>
            <w:r w:rsidRPr="000456B4">
              <w:rPr>
                <w:sz w:val="18"/>
                <w:szCs w:val="18"/>
              </w:rPr>
              <w:t xml:space="preserve"> = </w:t>
            </w:r>
            <w:r w:rsidRPr="000456B4">
              <w:rPr>
                <w:rFonts w:eastAsia="Calibri"/>
                <w:sz w:val="18"/>
                <w:szCs w:val="18"/>
              </w:rPr>
              <w:t>2)</w:t>
            </w:r>
          </w:p>
        </w:tc>
        <w:tc>
          <w:tcPr>
            <w:tcW w:w="744" w:type="pct"/>
            <w:shd w:val="clear" w:color="auto" w:fill="auto"/>
            <w:vAlign w:val="center"/>
            <w:tcPrChange w:id="1463" w:author="Yasser Syed" w:date="2019-07-30T16:05:00Z">
              <w:tcPr>
                <w:tcW w:w="744" w:type="pct"/>
                <w:shd w:val="clear" w:color="auto" w:fill="auto"/>
              </w:tcPr>
            </w:tcPrChange>
          </w:tcPr>
          <w:p w14:paraId="17EBD306" w14:textId="383CBE96" w:rsidR="00B04EEB" w:rsidRPr="000456B4" w:rsidRDefault="00B04EEB">
            <w:pPr>
              <w:keepNext/>
              <w:spacing w:before="0"/>
              <w:jc w:val="center"/>
              <w:rPr>
                <w:rFonts w:eastAsia="Calibri"/>
                <w:sz w:val="18"/>
                <w:szCs w:val="18"/>
              </w:rPr>
              <w:pPrChange w:id="1464" w:author="Yasser Syed" w:date="2019-07-30T16:04:00Z">
                <w:pPr>
                  <w:keepNext/>
                  <w:jc w:val="left"/>
                </w:pPr>
              </w:pPrChange>
            </w:pPr>
            <w:r w:rsidRPr="000456B4">
              <w:rPr>
                <w:rFonts w:eastAsia="Calibri"/>
                <w:sz w:val="18"/>
                <w:szCs w:val="18"/>
              </w:rPr>
              <w:t xml:space="preserve">Inferred </w:t>
            </w:r>
            <w:r w:rsidRPr="000456B4">
              <w:rPr>
                <w:sz w:val="18"/>
                <w:szCs w:val="18"/>
              </w:rPr>
              <w:t>(</w:t>
            </w:r>
            <w:proofErr w:type="spellStart"/>
            <w:r w:rsidRPr="000456B4">
              <w:rPr>
                <w:sz w:val="18"/>
                <w:szCs w:val="18"/>
              </w:rPr>
              <w:t>ChromaLoc</w:t>
            </w:r>
            <w:r w:rsidR="004E65AA">
              <w:rPr>
                <w:sz w:val="18"/>
                <w:szCs w:val="18"/>
              </w:rPr>
              <w:t>‌</w:t>
            </w:r>
            <w:r w:rsidRPr="000456B4">
              <w:rPr>
                <w:sz w:val="18"/>
                <w:szCs w:val="18"/>
              </w:rPr>
              <w:t>Type</w:t>
            </w:r>
            <w:proofErr w:type="spellEnd"/>
            <w:r w:rsidRPr="000456B4">
              <w:rPr>
                <w:sz w:val="18"/>
                <w:szCs w:val="18"/>
              </w:rPr>
              <w:t xml:space="preserve"> = </w:t>
            </w:r>
            <w:r>
              <w:rPr>
                <w:sz w:val="18"/>
                <w:szCs w:val="18"/>
              </w:rPr>
              <w:t>2)</w:t>
            </w:r>
          </w:p>
        </w:tc>
        <w:tc>
          <w:tcPr>
            <w:tcW w:w="643" w:type="pct"/>
            <w:vAlign w:val="center"/>
            <w:tcPrChange w:id="1465" w:author="Yasser Syed" w:date="2019-07-30T16:05:00Z">
              <w:tcPr>
                <w:tcW w:w="643" w:type="pct"/>
              </w:tcPr>
            </w:tcPrChange>
          </w:tcPr>
          <w:p w14:paraId="4D0B38DD" w14:textId="05A83D8E" w:rsidR="00B04EEB" w:rsidRDefault="00B04EEB">
            <w:pPr>
              <w:keepNext/>
              <w:spacing w:before="0"/>
              <w:jc w:val="center"/>
              <w:rPr>
                <w:sz w:val="18"/>
                <w:szCs w:val="18"/>
              </w:rPr>
              <w:pPrChange w:id="1466" w:author="Yasser Syed" w:date="2019-07-30T16:04:00Z">
                <w:pPr>
                  <w:keepNext/>
                  <w:jc w:val="left"/>
                </w:pPr>
              </w:pPrChange>
            </w:pPr>
            <w:r w:rsidRPr="000456B4">
              <w:rPr>
                <w:rFonts w:eastAsia="Calibri"/>
                <w:sz w:val="18"/>
                <w:szCs w:val="18"/>
              </w:rPr>
              <w:t xml:space="preserve">Inferred </w:t>
            </w:r>
            <w:r w:rsidRPr="000456B4">
              <w:rPr>
                <w:sz w:val="18"/>
                <w:szCs w:val="18"/>
              </w:rPr>
              <w:t>(</w:t>
            </w:r>
            <w:proofErr w:type="spellStart"/>
            <w:r w:rsidRPr="000456B4">
              <w:rPr>
                <w:sz w:val="18"/>
                <w:szCs w:val="18"/>
              </w:rPr>
              <w:t>ChromaLoc</w:t>
            </w:r>
            <w:r w:rsidR="004E65AA">
              <w:rPr>
                <w:sz w:val="18"/>
                <w:szCs w:val="18"/>
              </w:rPr>
              <w:t>‌</w:t>
            </w:r>
            <w:r w:rsidRPr="000456B4">
              <w:rPr>
                <w:sz w:val="18"/>
                <w:szCs w:val="18"/>
              </w:rPr>
              <w:t>Type</w:t>
            </w:r>
            <w:proofErr w:type="spellEnd"/>
            <w:r w:rsidRPr="000456B4">
              <w:rPr>
                <w:sz w:val="18"/>
                <w:szCs w:val="18"/>
              </w:rPr>
              <w:t xml:space="preserve"> = </w:t>
            </w:r>
            <w:r>
              <w:rPr>
                <w:sz w:val="18"/>
                <w:szCs w:val="18"/>
              </w:rPr>
              <w:t>2)</w:t>
            </w:r>
          </w:p>
        </w:tc>
        <w:tc>
          <w:tcPr>
            <w:tcW w:w="643" w:type="pct"/>
            <w:shd w:val="clear" w:color="auto" w:fill="auto"/>
            <w:vAlign w:val="center"/>
            <w:tcPrChange w:id="1467" w:author="Yasser Syed" w:date="2019-07-30T16:05:00Z">
              <w:tcPr>
                <w:tcW w:w="643" w:type="pct"/>
                <w:shd w:val="clear" w:color="auto" w:fill="auto"/>
              </w:tcPr>
            </w:tcPrChange>
          </w:tcPr>
          <w:p w14:paraId="42914C27" w14:textId="77777777" w:rsidR="00B04EEB" w:rsidRPr="000456B4" w:rsidRDefault="00B04EEB">
            <w:pPr>
              <w:keepNext/>
              <w:spacing w:before="0"/>
              <w:jc w:val="center"/>
              <w:rPr>
                <w:rFonts w:eastAsia="Calibri"/>
                <w:sz w:val="18"/>
                <w:szCs w:val="18"/>
              </w:rPr>
              <w:pPrChange w:id="1468" w:author="Yasser Syed" w:date="2019-07-30T16:04:00Z">
                <w:pPr>
                  <w:keepNext/>
                  <w:jc w:val="left"/>
                </w:pPr>
              </w:pPrChange>
            </w:pPr>
            <w:r>
              <w:rPr>
                <w:sz w:val="18"/>
                <w:szCs w:val="18"/>
              </w:rPr>
              <w:t>N/A</w:t>
            </w:r>
          </w:p>
        </w:tc>
        <w:tc>
          <w:tcPr>
            <w:tcW w:w="695" w:type="pct"/>
            <w:shd w:val="clear" w:color="auto" w:fill="auto"/>
            <w:vAlign w:val="center"/>
            <w:tcPrChange w:id="1469" w:author="Yasser Syed" w:date="2019-07-30T16:05:00Z">
              <w:tcPr>
                <w:tcW w:w="695" w:type="pct"/>
                <w:shd w:val="clear" w:color="auto" w:fill="auto"/>
              </w:tcPr>
            </w:tcPrChange>
          </w:tcPr>
          <w:p w14:paraId="5B235426" w14:textId="77777777" w:rsidR="00B04EEB" w:rsidRPr="000456B4" w:rsidRDefault="00B04EEB">
            <w:pPr>
              <w:keepNext/>
              <w:spacing w:before="0"/>
              <w:jc w:val="center"/>
              <w:rPr>
                <w:rFonts w:eastAsia="Calibri"/>
                <w:sz w:val="18"/>
                <w:szCs w:val="18"/>
              </w:rPr>
              <w:pPrChange w:id="1470" w:author="Yasser Syed" w:date="2019-07-30T16:04:00Z">
                <w:pPr>
                  <w:keepNext/>
                  <w:jc w:val="left"/>
                </w:pPr>
              </w:pPrChange>
            </w:pPr>
            <w:r>
              <w:rPr>
                <w:sz w:val="18"/>
                <w:szCs w:val="18"/>
              </w:rPr>
              <w:t>N/A</w:t>
            </w:r>
          </w:p>
        </w:tc>
      </w:tr>
    </w:tbl>
    <w:p w14:paraId="3617E1F5" w14:textId="77777777" w:rsidR="0047289E" w:rsidRPr="00374CBE" w:rsidRDefault="0047289E" w:rsidP="00EF19D3"/>
    <w:p w14:paraId="5F3021EC" w14:textId="77777777" w:rsidR="004B6C89" w:rsidRPr="00374CBE" w:rsidRDefault="004B6C89" w:rsidP="00373977">
      <w:r w:rsidRPr="00374CBE">
        <w:t xml:space="preserve">Particular aspects of the usage described in Table </w:t>
      </w:r>
      <w:r w:rsidR="00E7610C" w:rsidRPr="00374CBE">
        <w:t>6</w:t>
      </w:r>
      <w:r w:rsidRPr="00374CBE">
        <w:t xml:space="preserve"> are clarified as follows:</w:t>
      </w:r>
    </w:p>
    <w:p w14:paraId="549240DC" w14:textId="2C6E4249" w:rsidR="00E7610C" w:rsidRPr="00374CBE" w:rsidRDefault="0047289E" w:rsidP="00373977">
      <w:pPr>
        <w:pStyle w:val="enumlev1"/>
      </w:pPr>
      <w:r w:rsidRPr="00374CBE">
        <w:t>–</w:t>
      </w:r>
      <w:r w:rsidRPr="00374CBE">
        <w:tab/>
      </w:r>
      <w:r w:rsidR="00E7610C" w:rsidRPr="00374CBE">
        <w:t xml:space="preserve">The colour primaries specified in </w:t>
      </w:r>
      <w:r w:rsidR="00D039F7" w:rsidRPr="00374CBE">
        <w:t>Recommendation</w:t>
      </w:r>
      <w:r w:rsidR="00E7610C" w:rsidRPr="00374CBE">
        <w:t xml:space="preserve"> ITU-R BT.2020 and </w:t>
      </w:r>
      <w:r w:rsidR="00D039F7" w:rsidRPr="00374CBE">
        <w:t>Recommendation</w:t>
      </w:r>
      <w:r w:rsidR="00E7610C" w:rsidRPr="00374CBE">
        <w:t xml:space="preserve"> ITU-R BT.2100 are the same.</w:t>
      </w:r>
    </w:p>
    <w:p w14:paraId="09CF27DE" w14:textId="0CEBF6E9" w:rsidR="004B6C89" w:rsidRDefault="0047289E" w:rsidP="00373977">
      <w:pPr>
        <w:pStyle w:val="enumlev1"/>
      </w:pPr>
      <w:r w:rsidRPr="00374CBE">
        <w:t>–</w:t>
      </w:r>
      <w:r w:rsidRPr="00374CBE">
        <w:tab/>
      </w:r>
      <w:r w:rsidR="004B6C89" w:rsidRPr="00374CBE">
        <w:t xml:space="preserve">The indicated chroma sample </w:t>
      </w:r>
      <w:r w:rsidR="001769D9" w:rsidRPr="00374CBE">
        <w:t xml:space="preserve">location </w:t>
      </w:r>
      <w:r w:rsidR="004B6C89" w:rsidRPr="00374CBE">
        <w:t>alignment is only applicable for 4:2:0 chroma sampling.</w:t>
      </w:r>
      <w:r w:rsidR="005F325F" w:rsidRPr="00374CBE">
        <w:t xml:space="preserve"> ChromaLocType (the generic label </w:t>
      </w:r>
      <w:r w:rsidR="00205E4A" w:rsidRPr="00374CBE">
        <w:t xml:space="preserve">used in this document </w:t>
      </w:r>
      <w:r w:rsidR="005F325F" w:rsidRPr="00374CBE">
        <w:t xml:space="preserve">for the HEVC </w:t>
      </w:r>
      <w:r w:rsidR="00205E4A" w:rsidRPr="00374CBE">
        <w:t xml:space="preserve">and AVC </w:t>
      </w:r>
      <w:r w:rsidR="005F325F" w:rsidRPr="00374CBE">
        <w:t xml:space="preserve">bitstream </w:t>
      </w:r>
      <w:r w:rsidR="00205E4A" w:rsidRPr="00374CBE">
        <w:t xml:space="preserve">syntax </w:t>
      </w:r>
      <w:r w:rsidR="005F325F" w:rsidRPr="00374CBE">
        <w:t xml:space="preserve">elements: chroma_sample_loc_type_top_field and chroma_sample_loc_type_bottom_field), listed in Tables 1 and </w:t>
      </w:r>
      <w:r w:rsidR="00764291">
        <w:t>3</w:t>
      </w:r>
      <w:r w:rsidR="005F325F" w:rsidRPr="00374CBE">
        <w:t xml:space="preserve"> of this document, indicates the 4:2:0 chroma sample </w:t>
      </w:r>
      <w:r w:rsidR="00205E4A" w:rsidRPr="00374CBE">
        <w:t xml:space="preserve">position </w:t>
      </w:r>
      <w:r w:rsidR="005F325F" w:rsidRPr="00374CBE">
        <w:t>alignment.</w:t>
      </w:r>
    </w:p>
    <w:p w14:paraId="0FDB4EF7" w14:textId="00C373EF" w:rsidR="00B04EEB" w:rsidRDefault="00B04EEB" w:rsidP="00B04EEB">
      <w:pPr>
        <w:pStyle w:val="Heading3"/>
        <w:rPr>
          <w:rFonts w:eastAsia="Calibri"/>
        </w:rPr>
      </w:pPr>
      <w:r>
        <w:t xml:space="preserve">7.2.6 </w:t>
      </w:r>
      <w:r>
        <w:tab/>
      </w:r>
      <w:r>
        <w:rPr>
          <w:rFonts w:eastAsia="Calibri"/>
        </w:rPr>
        <w:t xml:space="preserve">Baseband carriage of colour </w:t>
      </w:r>
      <w:ins w:id="1471" w:author="Yasser Syed" w:date="2019-07-07T03:58:00Z">
        <w:r w:rsidR="0077519D">
          <w:rPr>
            <w:rFonts w:eastAsia="Calibri"/>
          </w:rPr>
          <w:t>coding characteristics</w:t>
        </w:r>
      </w:ins>
      <w:del w:id="1472" w:author="Yasser Syed" w:date="2019-07-07T03:58:00Z">
        <w:r w:rsidDel="0077519D">
          <w:rPr>
            <w:rFonts w:eastAsia="Calibri"/>
          </w:rPr>
          <w:delText>volume</w:delText>
        </w:r>
      </w:del>
      <w:r>
        <w:rPr>
          <w:rFonts w:eastAsia="Calibri"/>
        </w:rPr>
        <w:t xml:space="preserve"> description</w:t>
      </w:r>
      <w:ins w:id="1473" w:author="Gary Sullivan" w:date="2019-07-30T21:05:00Z">
        <w:r w:rsidR="00956896">
          <w:rPr>
            <w:rFonts w:eastAsia="Calibri"/>
          </w:rPr>
          <w:t>s</w:t>
        </w:r>
      </w:ins>
    </w:p>
    <w:p w14:paraId="2832B6CB" w14:textId="602E8BA9" w:rsidR="00B04EEB" w:rsidRDefault="00B04EEB" w:rsidP="00095B34">
      <w:pPr>
        <w:rPr>
          <w:rFonts w:eastAsia="Calibri"/>
        </w:rPr>
      </w:pPr>
      <w:r>
        <w:rPr>
          <w:rFonts w:eastAsia="Calibri"/>
        </w:rPr>
        <w:t xml:space="preserve">Uncompressed video signals carried over different SDI interfaces can carry colour volume descriptions according to </w:t>
      </w:r>
      <w:r w:rsidRPr="003478C4">
        <w:rPr>
          <w:rFonts w:eastAsia="Calibri"/>
        </w:rPr>
        <w:fldChar w:fldCharType="begin"/>
      </w:r>
      <w:r w:rsidRPr="003478C4">
        <w:rPr>
          <w:rFonts w:eastAsia="Calibri"/>
        </w:rPr>
        <w:instrText xml:space="preserve"> REF _Ref3818447 \h </w:instrText>
      </w:r>
      <w:r w:rsidRPr="0058106C">
        <w:rPr>
          <w:rFonts w:eastAsia="Calibri"/>
        </w:rPr>
        <w:instrText xml:space="preserve"> \* MERGEFORMAT </w:instrText>
      </w:r>
      <w:r w:rsidRPr="003478C4">
        <w:rPr>
          <w:rFonts w:eastAsia="Calibri"/>
        </w:rPr>
      </w:r>
      <w:r w:rsidRPr="003478C4">
        <w:rPr>
          <w:rFonts w:eastAsia="Calibri"/>
        </w:rPr>
        <w:fldChar w:fldCharType="separate"/>
      </w:r>
      <w:r w:rsidR="000B2ED5" w:rsidRPr="00095B34">
        <w:rPr>
          <w:color w:val="000000" w:themeColor="text1"/>
        </w:rPr>
        <w:t>Table 8</w:t>
      </w:r>
      <w:r w:rsidRPr="003478C4">
        <w:rPr>
          <w:rFonts w:eastAsia="Calibri"/>
        </w:rPr>
        <w:fldChar w:fldCharType="end"/>
      </w:r>
      <w:r w:rsidRPr="003478C4">
        <w:rPr>
          <w:rFonts w:eastAsia="Calibri"/>
        </w:rPr>
        <w:t xml:space="preserve"> and </w:t>
      </w:r>
      <w:r w:rsidRPr="003478C4">
        <w:rPr>
          <w:rFonts w:eastAsia="Calibri"/>
        </w:rPr>
        <w:fldChar w:fldCharType="begin"/>
      </w:r>
      <w:r w:rsidRPr="003478C4">
        <w:rPr>
          <w:rFonts w:eastAsia="Calibri"/>
        </w:rPr>
        <w:instrText xml:space="preserve"> REF _Ref3795080 \h </w:instrText>
      </w:r>
      <w:r w:rsidRPr="0058106C">
        <w:rPr>
          <w:rFonts w:eastAsia="Calibri"/>
        </w:rPr>
        <w:instrText xml:space="preserve"> \* MERGEFORMAT </w:instrText>
      </w:r>
      <w:r w:rsidRPr="003478C4">
        <w:rPr>
          <w:rFonts w:eastAsia="Calibri"/>
        </w:rPr>
      </w:r>
      <w:r w:rsidRPr="003478C4">
        <w:rPr>
          <w:rFonts w:eastAsia="Calibri"/>
        </w:rPr>
        <w:fldChar w:fldCharType="separate"/>
      </w:r>
      <w:r w:rsidRPr="0058106C">
        <w:rPr>
          <w:color w:val="000000" w:themeColor="text1"/>
        </w:rPr>
        <w:t xml:space="preserve">Table </w:t>
      </w:r>
      <w:r w:rsidRPr="0058106C">
        <w:rPr>
          <w:noProof/>
          <w:color w:val="000000" w:themeColor="text1"/>
        </w:rPr>
        <w:t>9</w:t>
      </w:r>
      <w:r w:rsidRPr="003478C4">
        <w:rPr>
          <w:rFonts w:eastAsia="Calibri"/>
        </w:rPr>
        <w:fldChar w:fldCharType="end"/>
      </w:r>
      <w:r>
        <w:rPr>
          <w:rFonts w:eastAsia="Calibri"/>
        </w:rPr>
        <w:t>.</w:t>
      </w:r>
    </w:p>
    <w:p w14:paraId="2F391FF7" w14:textId="6EABEB82" w:rsidR="00B04EEB" w:rsidRPr="0058106C" w:rsidRDefault="00B04EEB" w:rsidP="00095B34">
      <w:pPr>
        <w:pStyle w:val="Caption"/>
        <w:keepNext/>
        <w:jc w:val="center"/>
        <w:rPr>
          <w:rFonts w:eastAsia="Calibri"/>
          <w:b/>
          <w:i w:val="0"/>
          <w:color w:val="000000" w:themeColor="text1"/>
          <w:sz w:val="20"/>
          <w:szCs w:val="20"/>
        </w:rPr>
      </w:pPr>
      <w:bookmarkStart w:id="1474" w:name="_Ref3818447"/>
      <w:r w:rsidRPr="000B2ED5">
        <w:rPr>
          <w:b/>
          <w:i w:val="0"/>
          <w:color w:val="000000" w:themeColor="text1"/>
          <w:sz w:val="20"/>
          <w:szCs w:val="20"/>
        </w:rPr>
        <w:t>Table</w:t>
      </w:r>
      <w:r w:rsidR="000B2ED5" w:rsidRPr="000B2ED5">
        <w:rPr>
          <w:b/>
          <w:i w:val="0"/>
          <w:color w:val="000000" w:themeColor="text1"/>
          <w:sz w:val="20"/>
          <w:szCs w:val="20"/>
        </w:rPr>
        <w:t> </w:t>
      </w:r>
      <w:r w:rsidRPr="000B2ED5">
        <w:rPr>
          <w:b/>
          <w:i w:val="0"/>
          <w:color w:val="000000" w:themeColor="text1"/>
          <w:sz w:val="20"/>
          <w:szCs w:val="20"/>
        </w:rPr>
        <w:fldChar w:fldCharType="begin"/>
      </w:r>
      <w:r w:rsidRPr="000B2ED5">
        <w:rPr>
          <w:b/>
          <w:i w:val="0"/>
          <w:color w:val="000000" w:themeColor="text1"/>
          <w:sz w:val="20"/>
          <w:szCs w:val="20"/>
        </w:rPr>
        <w:instrText xml:space="preserve"> SEQ Table \* ARABIC </w:instrText>
      </w:r>
      <w:r w:rsidRPr="000B2ED5">
        <w:rPr>
          <w:b/>
          <w:i w:val="0"/>
          <w:color w:val="000000" w:themeColor="text1"/>
          <w:sz w:val="20"/>
          <w:szCs w:val="20"/>
        </w:rPr>
        <w:fldChar w:fldCharType="separate"/>
      </w:r>
      <w:r w:rsidRPr="000B2ED5">
        <w:rPr>
          <w:b/>
          <w:i w:val="0"/>
          <w:noProof/>
          <w:color w:val="000000" w:themeColor="text1"/>
          <w:sz w:val="20"/>
          <w:szCs w:val="20"/>
        </w:rPr>
        <w:t>8</w:t>
      </w:r>
      <w:r w:rsidRPr="000B2ED5">
        <w:rPr>
          <w:b/>
          <w:i w:val="0"/>
          <w:color w:val="000000" w:themeColor="text1"/>
          <w:sz w:val="20"/>
          <w:szCs w:val="20"/>
        </w:rPr>
        <w:fldChar w:fldCharType="end"/>
      </w:r>
      <w:bookmarkEnd w:id="1474"/>
      <w:r w:rsidRPr="000B2ED5">
        <w:rPr>
          <w:b/>
          <w:i w:val="0"/>
          <w:color w:val="000000" w:themeColor="text1"/>
          <w:sz w:val="20"/>
          <w:szCs w:val="20"/>
        </w:rPr>
        <w:t xml:space="preserve"> </w:t>
      </w:r>
      <w:r w:rsidR="000B2ED5" w:rsidRPr="00095B34">
        <w:rPr>
          <w:b/>
          <w:bCs/>
          <w:sz w:val="20"/>
          <w:szCs w:val="20"/>
        </w:rPr>
        <w:t xml:space="preserve">– </w:t>
      </w:r>
      <w:r w:rsidRPr="000B2ED5">
        <w:rPr>
          <w:b/>
          <w:i w:val="0"/>
          <w:color w:val="000000" w:themeColor="text1"/>
          <w:sz w:val="20"/>
          <w:szCs w:val="20"/>
        </w:rPr>
        <w:t>Baseband</w:t>
      </w:r>
      <w:r w:rsidRPr="0058106C">
        <w:rPr>
          <w:b/>
          <w:i w:val="0"/>
          <w:color w:val="000000" w:themeColor="text1"/>
          <w:sz w:val="20"/>
          <w:szCs w:val="20"/>
        </w:rPr>
        <w:t xml:space="preserve"> carriage of </w:t>
      </w:r>
      <w:r w:rsidR="0023094A">
        <w:rPr>
          <w:b/>
          <w:i w:val="0"/>
          <w:color w:val="000000" w:themeColor="text1"/>
          <w:sz w:val="20"/>
          <w:szCs w:val="20"/>
        </w:rPr>
        <w:t>c</w:t>
      </w:r>
      <w:r w:rsidRPr="0058106C">
        <w:rPr>
          <w:b/>
          <w:i w:val="0"/>
          <w:color w:val="000000" w:themeColor="text1"/>
          <w:sz w:val="20"/>
          <w:szCs w:val="20"/>
        </w:rPr>
        <w:t xml:space="preserve">olour </w:t>
      </w:r>
      <w:ins w:id="1475" w:author="Yasser Syed" w:date="2019-07-07T03:59:00Z">
        <w:r w:rsidR="0077519D">
          <w:rPr>
            <w:b/>
            <w:i w:val="0"/>
            <w:color w:val="000000" w:themeColor="text1"/>
            <w:sz w:val="20"/>
            <w:szCs w:val="20"/>
          </w:rPr>
          <w:t>coding characteristics</w:t>
        </w:r>
      </w:ins>
      <w:del w:id="1476" w:author="Yasser Syed" w:date="2019-07-07T03:59:00Z">
        <w:r w:rsidR="0023094A" w:rsidDel="0077519D">
          <w:rPr>
            <w:b/>
            <w:i w:val="0"/>
            <w:color w:val="000000" w:themeColor="text1"/>
            <w:sz w:val="20"/>
            <w:szCs w:val="20"/>
          </w:rPr>
          <w:delText>v</w:delText>
        </w:r>
        <w:r w:rsidRPr="0058106C" w:rsidDel="0077519D">
          <w:rPr>
            <w:b/>
            <w:i w:val="0"/>
            <w:color w:val="000000" w:themeColor="text1"/>
            <w:sz w:val="20"/>
            <w:szCs w:val="20"/>
          </w:rPr>
          <w:delText>olume</w:delText>
        </w:r>
      </w:del>
      <w:r w:rsidRPr="0058106C">
        <w:rPr>
          <w:b/>
          <w:i w:val="0"/>
          <w:color w:val="000000" w:themeColor="text1"/>
          <w:sz w:val="20"/>
          <w:szCs w:val="20"/>
        </w:rPr>
        <w:t xml:space="preserve"> </w:t>
      </w:r>
      <w:r w:rsidR="0023094A">
        <w:rPr>
          <w:b/>
          <w:i w:val="0"/>
          <w:color w:val="000000" w:themeColor="text1"/>
          <w:sz w:val="20"/>
          <w:szCs w:val="20"/>
        </w:rPr>
        <w:t>d</w:t>
      </w:r>
      <w:r w:rsidRPr="0058106C">
        <w:rPr>
          <w:b/>
          <w:i w:val="0"/>
          <w:color w:val="000000" w:themeColor="text1"/>
          <w:sz w:val="20"/>
          <w:szCs w:val="20"/>
        </w:rPr>
        <w:t>escriptions for SDR</w:t>
      </w:r>
      <w:r w:rsidR="000B2ED5">
        <w:rPr>
          <w:b/>
          <w:i w:val="0"/>
          <w:color w:val="000000" w:themeColor="text1"/>
          <w:sz w:val="20"/>
          <w:szCs w:val="20"/>
        </w:rPr>
        <w:t xml:space="preserve"> </w:t>
      </w:r>
      <w:r w:rsidRPr="0058106C">
        <w:rPr>
          <w:b/>
          <w:i w:val="0"/>
          <w:color w:val="000000" w:themeColor="text1"/>
          <w:sz w:val="20"/>
          <w:szCs w:val="20"/>
        </w:rPr>
        <w:t>NCG and SDR</w:t>
      </w:r>
      <w:r w:rsidR="000B2ED5">
        <w:rPr>
          <w:b/>
          <w:i w:val="0"/>
          <w:color w:val="000000" w:themeColor="text1"/>
          <w:sz w:val="20"/>
          <w:szCs w:val="20"/>
        </w:rPr>
        <w:t xml:space="preserve"> </w:t>
      </w:r>
      <w:r w:rsidRPr="0058106C">
        <w:rPr>
          <w:b/>
          <w:i w:val="0"/>
          <w:color w:val="000000" w:themeColor="text1"/>
          <w:sz w:val="20"/>
          <w:szCs w:val="20"/>
        </w:rPr>
        <w:t>WCG</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477" w:author="Yasser Syed" w:date="2019-07-30T14:51:00Z">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1165"/>
        <w:gridCol w:w="990"/>
        <w:gridCol w:w="1260"/>
        <w:gridCol w:w="1260"/>
        <w:gridCol w:w="1170"/>
        <w:gridCol w:w="1170"/>
        <w:gridCol w:w="1350"/>
        <w:gridCol w:w="1350"/>
        <w:tblGridChange w:id="1478">
          <w:tblGrid>
            <w:gridCol w:w="1165"/>
            <w:gridCol w:w="990"/>
            <w:gridCol w:w="1260"/>
            <w:gridCol w:w="1260"/>
            <w:gridCol w:w="1170"/>
            <w:gridCol w:w="1170"/>
            <w:gridCol w:w="1350"/>
            <w:gridCol w:w="1350"/>
          </w:tblGrid>
        </w:tblGridChange>
      </w:tblGrid>
      <w:tr w:rsidR="00B04EEB" w:rsidRPr="000B2ED5" w14:paraId="1C26BDCA" w14:textId="77777777" w:rsidTr="00FD18E6">
        <w:trPr>
          <w:tblHeader/>
          <w:jc w:val="center"/>
          <w:trPrChange w:id="1479" w:author="Yasser Syed" w:date="2019-07-30T14:51:00Z">
            <w:trPr>
              <w:tblHeader/>
              <w:jc w:val="center"/>
            </w:trPr>
          </w:trPrChange>
        </w:trPr>
        <w:tc>
          <w:tcPr>
            <w:tcW w:w="2155" w:type="dxa"/>
            <w:gridSpan w:val="2"/>
            <w:shd w:val="clear" w:color="auto" w:fill="auto"/>
            <w:tcPrChange w:id="1480" w:author="Yasser Syed" w:date="2019-07-30T14:51:00Z">
              <w:tcPr>
                <w:tcW w:w="2155" w:type="dxa"/>
                <w:gridSpan w:val="2"/>
                <w:shd w:val="clear" w:color="auto" w:fill="auto"/>
              </w:tcPr>
            </w:tcPrChange>
          </w:tcPr>
          <w:p w14:paraId="3D8C0E96" w14:textId="50ED1022" w:rsidR="00B04EEB" w:rsidRPr="000B2ED5" w:rsidRDefault="00B04EEB" w:rsidP="000B1A01">
            <w:pPr>
              <w:keepNext/>
              <w:jc w:val="left"/>
              <w:rPr>
                <w:b/>
                <w:sz w:val="18"/>
                <w:szCs w:val="18"/>
              </w:rPr>
            </w:pPr>
            <w:r w:rsidRPr="000B2ED5">
              <w:rPr>
                <w:b/>
                <w:sz w:val="18"/>
                <w:szCs w:val="18"/>
              </w:rPr>
              <w:t xml:space="preserve">Colour </w:t>
            </w:r>
            <w:ins w:id="1481" w:author="Yasser Syed" w:date="2019-07-30T14:50:00Z">
              <w:r w:rsidR="00FD18E6">
                <w:rPr>
                  <w:b/>
                  <w:sz w:val="18"/>
                  <w:szCs w:val="18"/>
                </w:rPr>
                <w:t>coding characteristics</w:t>
              </w:r>
            </w:ins>
            <w:del w:id="1482" w:author="Yasser Syed" w:date="2019-07-30T14:50:00Z">
              <w:r w:rsidR="0023094A" w:rsidRPr="000B2ED5" w:rsidDel="00FD18E6">
                <w:rPr>
                  <w:b/>
                  <w:sz w:val="18"/>
                  <w:szCs w:val="18"/>
                </w:rPr>
                <w:delText>v</w:delText>
              </w:r>
              <w:r w:rsidRPr="000B2ED5" w:rsidDel="00FD18E6">
                <w:rPr>
                  <w:b/>
                  <w:sz w:val="18"/>
                  <w:szCs w:val="18"/>
                </w:rPr>
                <w:delText>olume</w:delText>
              </w:r>
            </w:del>
            <w:r w:rsidRPr="000B2ED5">
              <w:rPr>
                <w:b/>
                <w:sz w:val="18"/>
                <w:szCs w:val="18"/>
              </w:rPr>
              <w:t xml:space="preserve"> </w:t>
            </w:r>
            <w:r w:rsidR="0023094A" w:rsidRPr="000B2ED5">
              <w:rPr>
                <w:b/>
                <w:sz w:val="18"/>
                <w:szCs w:val="18"/>
              </w:rPr>
              <w:t>d</w:t>
            </w:r>
            <w:r w:rsidRPr="000B2ED5">
              <w:rPr>
                <w:b/>
                <w:sz w:val="18"/>
                <w:szCs w:val="18"/>
              </w:rPr>
              <w:t>escription</w:t>
            </w:r>
          </w:p>
        </w:tc>
        <w:tc>
          <w:tcPr>
            <w:tcW w:w="4860" w:type="dxa"/>
            <w:gridSpan w:val="4"/>
            <w:vAlign w:val="center"/>
            <w:tcPrChange w:id="1483" w:author="Yasser Syed" w:date="2019-07-30T14:51:00Z">
              <w:tcPr>
                <w:tcW w:w="4860" w:type="dxa"/>
                <w:gridSpan w:val="4"/>
              </w:tcPr>
            </w:tcPrChange>
          </w:tcPr>
          <w:p w14:paraId="411871C0" w14:textId="0C21D385" w:rsidR="00B04EEB" w:rsidRPr="000B2ED5" w:rsidRDefault="00B04EEB" w:rsidP="00FD18E6">
            <w:pPr>
              <w:keepNext/>
              <w:jc w:val="center"/>
              <w:rPr>
                <w:b/>
                <w:sz w:val="18"/>
                <w:szCs w:val="18"/>
              </w:rPr>
            </w:pPr>
            <w:r w:rsidRPr="000B2ED5">
              <w:rPr>
                <w:b/>
                <w:sz w:val="18"/>
                <w:szCs w:val="18"/>
              </w:rPr>
              <w:t>SDR</w:t>
            </w:r>
            <w:r w:rsidR="00B45B24" w:rsidRPr="000B2ED5">
              <w:rPr>
                <w:b/>
                <w:sz w:val="18"/>
                <w:szCs w:val="18"/>
              </w:rPr>
              <w:t xml:space="preserve"> </w:t>
            </w:r>
            <w:r w:rsidRPr="000B2ED5">
              <w:rPr>
                <w:b/>
                <w:sz w:val="18"/>
                <w:szCs w:val="18"/>
              </w:rPr>
              <w:t>NCG</w:t>
            </w:r>
          </w:p>
        </w:tc>
        <w:tc>
          <w:tcPr>
            <w:tcW w:w="2700" w:type="dxa"/>
            <w:gridSpan w:val="2"/>
            <w:vAlign w:val="center"/>
            <w:tcPrChange w:id="1484" w:author="Yasser Syed" w:date="2019-07-30T14:51:00Z">
              <w:tcPr>
                <w:tcW w:w="2700" w:type="dxa"/>
                <w:gridSpan w:val="2"/>
              </w:tcPr>
            </w:tcPrChange>
          </w:tcPr>
          <w:p w14:paraId="61D0A3BF" w14:textId="38899935" w:rsidR="00B04EEB" w:rsidRPr="000B2ED5" w:rsidRDefault="00B04EEB" w:rsidP="007B000F">
            <w:pPr>
              <w:keepNext/>
              <w:jc w:val="center"/>
              <w:rPr>
                <w:b/>
                <w:sz w:val="18"/>
                <w:szCs w:val="18"/>
              </w:rPr>
            </w:pPr>
            <w:r w:rsidRPr="000B2ED5">
              <w:rPr>
                <w:b/>
                <w:sz w:val="18"/>
                <w:szCs w:val="18"/>
              </w:rPr>
              <w:t>SDR</w:t>
            </w:r>
            <w:r w:rsidR="00B45B24" w:rsidRPr="000B2ED5">
              <w:rPr>
                <w:b/>
                <w:sz w:val="18"/>
                <w:szCs w:val="18"/>
              </w:rPr>
              <w:t xml:space="preserve"> </w:t>
            </w:r>
            <w:r w:rsidRPr="000B2ED5">
              <w:rPr>
                <w:b/>
                <w:sz w:val="18"/>
                <w:szCs w:val="18"/>
              </w:rPr>
              <w:t>WCG</w:t>
            </w:r>
          </w:p>
        </w:tc>
      </w:tr>
      <w:tr w:rsidR="00B04EEB" w:rsidRPr="000B2ED5" w14:paraId="392F6C33" w14:textId="77777777" w:rsidTr="00FD18E6">
        <w:trPr>
          <w:trHeight w:val="615"/>
          <w:tblHeader/>
          <w:jc w:val="center"/>
          <w:trPrChange w:id="1485" w:author="Yasser Syed" w:date="2019-07-30T14:51:00Z">
            <w:trPr>
              <w:trHeight w:val="615"/>
              <w:tblHeader/>
              <w:jc w:val="center"/>
            </w:trPr>
          </w:trPrChange>
        </w:trPr>
        <w:tc>
          <w:tcPr>
            <w:tcW w:w="2155" w:type="dxa"/>
            <w:gridSpan w:val="2"/>
            <w:shd w:val="clear" w:color="auto" w:fill="auto"/>
            <w:tcPrChange w:id="1486" w:author="Yasser Syed" w:date="2019-07-30T14:51:00Z">
              <w:tcPr>
                <w:tcW w:w="2155" w:type="dxa"/>
                <w:gridSpan w:val="2"/>
                <w:shd w:val="clear" w:color="auto" w:fill="auto"/>
              </w:tcPr>
            </w:tcPrChange>
          </w:tcPr>
          <w:p w14:paraId="154BBB56" w14:textId="77777777" w:rsidR="00B04EEB" w:rsidRPr="000B2ED5" w:rsidRDefault="00B04EEB" w:rsidP="000B1A01">
            <w:pPr>
              <w:keepNext/>
              <w:jc w:val="left"/>
              <w:rPr>
                <w:b/>
                <w:sz w:val="18"/>
                <w:szCs w:val="18"/>
              </w:rPr>
            </w:pPr>
            <w:r w:rsidRPr="000B2ED5">
              <w:rPr>
                <w:b/>
                <w:sz w:val="18"/>
                <w:szCs w:val="18"/>
              </w:rPr>
              <w:t>System identifier</w:t>
            </w:r>
          </w:p>
        </w:tc>
        <w:tc>
          <w:tcPr>
            <w:tcW w:w="1260" w:type="dxa"/>
            <w:shd w:val="clear" w:color="auto" w:fill="auto"/>
            <w:vAlign w:val="center"/>
            <w:tcPrChange w:id="1487" w:author="Yasser Syed" w:date="2019-07-30T14:51:00Z">
              <w:tcPr>
                <w:tcW w:w="1260" w:type="dxa"/>
                <w:shd w:val="clear" w:color="auto" w:fill="auto"/>
              </w:tcPr>
            </w:tcPrChange>
          </w:tcPr>
          <w:p w14:paraId="155E9AA0" w14:textId="77777777" w:rsidR="00B04EEB" w:rsidRPr="000B2ED5" w:rsidRDefault="00B04EEB">
            <w:pPr>
              <w:keepNext/>
              <w:jc w:val="center"/>
              <w:rPr>
                <w:b/>
                <w:sz w:val="18"/>
                <w:szCs w:val="18"/>
              </w:rPr>
              <w:pPrChange w:id="1488" w:author="Yasser Syed" w:date="2019-07-30T14:51:00Z">
                <w:pPr>
                  <w:keepNext/>
                  <w:jc w:val="left"/>
                </w:pPr>
              </w:pPrChange>
            </w:pPr>
            <w:r w:rsidRPr="000B2ED5">
              <w:rPr>
                <w:b/>
                <w:sz w:val="18"/>
                <w:szCs w:val="18"/>
              </w:rPr>
              <w:t>BT709_YCC</w:t>
            </w:r>
          </w:p>
        </w:tc>
        <w:tc>
          <w:tcPr>
            <w:tcW w:w="1260" w:type="dxa"/>
            <w:shd w:val="clear" w:color="auto" w:fill="auto"/>
            <w:vAlign w:val="center"/>
            <w:tcPrChange w:id="1489" w:author="Yasser Syed" w:date="2019-07-30T14:51:00Z">
              <w:tcPr>
                <w:tcW w:w="1260" w:type="dxa"/>
                <w:shd w:val="clear" w:color="auto" w:fill="auto"/>
              </w:tcPr>
            </w:tcPrChange>
          </w:tcPr>
          <w:p w14:paraId="695EB16E" w14:textId="77777777" w:rsidR="00B04EEB" w:rsidRPr="000B2ED5" w:rsidRDefault="00B04EEB">
            <w:pPr>
              <w:keepNext/>
              <w:jc w:val="center"/>
              <w:rPr>
                <w:b/>
                <w:sz w:val="18"/>
                <w:szCs w:val="18"/>
              </w:rPr>
              <w:pPrChange w:id="1490" w:author="Yasser Syed" w:date="2019-07-30T14:51:00Z">
                <w:pPr>
                  <w:keepNext/>
                  <w:jc w:val="left"/>
                </w:pPr>
              </w:pPrChange>
            </w:pPr>
            <w:r w:rsidRPr="000B2ED5">
              <w:rPr>
                <w:b/>
                <w:sz w:val="18"/>
                <w:szCs w:val="18"/>
              </w:rPr>
              <w:t>BT709_RGB</w:t>
            </w:r>
          </w:p>
        </w:tc>
        <w:tc>
          <w:tcPr>
            <w:tcW w:w="1170" w:type="dxa"/>
            <w:shd w:val="clear" w:color="auto" w:fill="auto"/>
            <w:vAlign w:val="center"/>
            <w:tcPrChange w:id="1491" w:author="Yasser Syed" w:date="2019-07-30T14:51:00Z">
              <w:tcPr>
                <w:tcW w:w="1170" w:type="dxa"/>
                <w:shd w:val="clear" w:color="auto" w:fill="auto"/>
              </w:tcPr>
            </w:tcPrChange>
          </w:tcPr>
          <w:p w14:paraId="70C9C9D6" w14:textId="77777777" w:rsidR="00B04EEB" w:rsidRPr="000B2ED5" w:rsidRDefault="00B04EEB">
            <w:pPr>
              <w:keepNext/>
              <w:jc w:val="center"/>
              <w:rPr>
                <w:b/>
                <w:sz w:val="18"/>
                <w:szCs w:val="18"/>
              </w:rPr>
              <w:pPrChange w:id="1492" w:author="Yasser Syed" w:date="2019-07-30T14:51:00Z">
                <w:pPr>
                  <w:keepNext/>
                  <w:jc w:val="left"/>
                </w:pPr>
              </w:pPrChange>
            </w:pPr>
            <w:r w:rsidRPr="000B2ED5">
              <w:rPr>
                <w:b/>
                <w:sz w:val="18"/>
                <w:szCs w:val="18"/>
              </w:rPr>
              <w:t>BT601_525</w:t>
            </w:r>
          </w:p>
        </w:tc>
        <w:tc>
          <w:tcPr>
            <w:tcW w:w="1170" w:type="dxa"/>
            <w:shd w:val="clear" w:color="auto" w:fill="auto"/>
            <w:vAlign w:val="center"/>
            <w:tcPrChange w:id="1493" w:author="Yasser Syed" w:date="2019-07-30T14:51:00Z">
              <w:tcPr>
                <w:tcW w:w="1170" w:type="dxa"/>
                <w:shd w:val="clear" w:color="auto" w:fill="auto"/>
              </w:tcPr>
            </w:tcPrChange>
          </w:tcPr>
          <w:p w14:paraId="085100C5" w14:textId="77777777" w:rsidR="00B04EEB" w:rsidRPr="000B2ED5" w:rsidRDefault="00B04EEB">
            <w:pPr>
              <w:keepNext/>
              <w:jc w:val="center"/>
              <w:rPr>
                <w:b/>
                <w:sz w:val="18"/>
                <w:szCs w:val="18"/>
                <w:vertAlign w:val="superscript"/>
              </w:rPr>
              <w:pPrChange w:id="1494" w:author="Yasser Syed" w:date="2019-07-30T14:51:00Z">
                <w:pPr>
                  <w:keepNext/>
                  <w:jc w:val="left"/>
                </w:pPr>
              </w:pPrChange>
            </w:pPr>
            <w:r w:rsidRPr="000B2ED5">
              <w:rPr>
                <w:b/>
                <w:sz w:val="18"/>
                <w:szCs w:val="18"/>
              </w:rPr>
              <w:t>BT601_625</w:t>
            </w:r>
          </w:p>
        </w:tc>
        <w:tc>
          <w:tcPr>
            <w:tcW w:w="1350" w:type="dxa"/>
            <w:vAlign w:val="center"/>
            <w:tcPrChange w:id="1495" w:author="Yasser Syed" w:date="2019-07-30T14:51:00Z">
              <w:tcPr>
                <w:tcW w:w="1350" w:type="dxa"/>
              </w:tcPr>
            </w:tcPrChange>
          </w:tcPr>
          <w:p w14:paraId="269739F1" w14:textId="539BB066" w:rsidR="00B04EEB" w:rsidRPr="000B2ED5" w:rsidRDefault="00B04EEB">
            <w:pPr>
              <w:keepNext/>
              <w:jc w:val="center"/>
              <w:rPr>
                <w:b/>
                <w:sz w:val="18"/>
                <w:szCs w:val="18"/>
              </w:rPr>
              <w:pPrChange w:id="1496" w:author="Yasser Syed" w:date="2019-07-30T14:51:00Z">
                <w:pPr>
                  <w:keepNext/>
                  <w:jc w:val="left"/>
                </w:pPr>
              </w:pPrChange>
            </w:pPr>
            <w:r w:rsidRPr="000B2ED5">
              <w:rPr>
                <w:b/>
                <w:sz w:val="18"/>
                <w:szCs w:val="18"/>
              </w:rPr>
              <w:t>BT2020_YCC</w:t>
            </w:r>
            <w:r w:rsidR="007150D1" w:rsidRPr="000B2ED5">
              <w:rPr>
                <w:b/>
                <w:sz w:val="18"/>
                <w:szCs w:val="18"/>
              </w:rPr>
              <w:t>_NCL</w:t>
            </w:r>
          </w:p>
        </w:tc>
        <w:tc>
          <w:tcPr>
            <w:tcW w:w="1350" w:type="dxa"/>
            <w:vAlign w:val="center"/>
            <w:tcPrChange w:id="1497" w:author="Yasser Syed" w:date="2019-07-30T14:51:00Z">
              <w:tcPr>
                <w:tcW w:w="1350" w:type="dxa"/>
              </w:tcPr>
            </w:tcPrChange>
          </w:tcPr>
          <w:p w14:paraId="1296AB1E" w14:textId="77777777" w:rsidR="00B04EEB" w:rsidRPr="000B2ED5" w:rsidRDefault="00B04EEB">
            <w:pPr>
              <w:keepNext/>
              <w:jc w:val="center"/>
              <w:rPr>
                <w:b/>
                <w:sz w:val="18"/>
                <w:szCs w:val="18"/>
              </w:rPr>
              <w:pPrChange w:id="1498" w:author="Yasser Syed" w:date="2019-07-30T14:51:00Z">
                <w:pPr>
                  <w:keepNext/>
                  <w:jc w:val="left"/>
                </w:pPr>
              </w:pPrChange>
            </w:pPr>
            <w:r w:rsidRPr="000B2ED5">
              <w:rPr>
                <w:b/>
                <w:sz w:val="18"/>
                <w:szCs w:val="18"/>
              </w:rPr>
              <w:t>BT2020_RGB</w:t>
            </w:r>
          </w:p>
        </w:tc>
      </w:tr>
      <w:tr w:rsidR="00B04EEB" w:rsidRPr="000B2ED5" w14:paraId="091DA638" w14:textId="77777777" w:rsidTr="007912FD">
        <w:trPr>
          <w:cantSplit/>
          <w:trHeight w:val="147"/>
          <w:jc w:val="center"/>
          <w:trPrChange w:id="1499" w:author="Yasser Syed" w:date="2019-07-30T16:02:00Z">
            <w:trPr>
              <w:cantSplit/>
              <w:trHeight w:val="147"/>
              <w:jc w:val="center"/>
            </w:trPr>
          </w:trPrChange>
        </w:trPr>
        <w:tc>
          <w:tcPr>
            <w:tcW w:w="1165" w:type="dxa"/>
            <w:shd w:val="clear" w:color="auto" w:fill="auto"/>
            <w:tcPrChange w:id="1500" w:author="Yasser Syed" w:date="2019-07-30T16:02:00Z">
              <w:tcPr>
                <w:tcW w:w="1165" w:type="dxa"/>
                <w:shd w:val="clear" w:color="auto" w:fill="auto"/>
              </w:tcPr>
            </w:tcPrChange>
          </w:tcPr>
          <w:p w14:paraId="6B56B33F" w14:textId="77777777" w:rsidR="00B04EEB" w:rsidRPr="00095B34" w:rsidRDefault="00B04EEB" w:rsidP="000B1A01">
            <w:pPr>
              <w:keepNext/>
              <w:spacing w:before="0"/>
              <w:jc w:val="left"/>
              <w:rPr>
                <w:b/>
                <w:bCs/>
                <w:sz w:val="18"/>
                <w:szCs w:val="18"/>
              </w:rPr>
            </w:pPr>
            <w:r w:rsidRPr="00095B34">
              <w:rPr>
                <w:b/>
                <w:bCs/>
                <w:sz w:val="18"/>
                <w:szCs w:val="18"/>
              </w:rPr>
              <w:t xml:space="preserve">Rec.  ITU-R </w:t>
            </w:r>
          </w:p>
        </w:tc>
        <w:tc>
          <w:tcPr>
            <w:tcW w:w="990" w:type="dxa"/>
            <w:shd w:val="clear" w:color="auto" w:fill="auto"/>
            <w:tcPrChange w:id="1501" w:author="Yasser Syed" w:date="2019-07-30T16:02:00Z">
              <w:tcPr>
                <w:tcW w:w="990" w:type="dxa"/>
                <w:shd w:val="clear" w:color="auto" w:fill="auto"/>
              </w:tcPr>
            </w:tcPrChange>
          </w:tcPr>
          <w:p w14:paraId="7827661A" w14:textId="77777777" w:rsidR="00B04EEB" w:rsidRPr="00095B34" w:rsidRDefault="00B04EEB" w:rsidP="000B1A01">
            <w:pPr>
              <w:keepNext/>
              <w:spacing w:before="0"/>
              <w:jc w:val="left"/>
              <w:rPr>
                <w:b/>
                <w:bCs/>
                <w:sz w:val="18"/>
                <w:szCs w:val="18"/>
              </w:rPr>
            </w:pPr>
            <w:r w:rsidRPr="00095B34">
              <w:rPr>
                <w:b/>
                <w:bCs/>
                <w:sz w:val="18"/>
                <w:szCs w:val="18"/>
              </w:rPr>
              <w:t xml:space="preserve">SMPTE </w:t>
            </w:r>
          </w:p>
        </w:tc>
        <w:tc>
          <w:tcPr>
            <w:tcW w:w="1260" w:type="dxa"/>
            <w:shd w:val="clear" w:color="auto" w:fill="auto"/>
            <w:vAlign w:val="center"/>
            <w:tcPrChange w:id="1502" w:author="Yasser Syed" w:date="2019-07-30T16:02:00Z">
              <w:tcPr>
                <w:tcW w:w="1260" w:type="dxa"/>
                <w:shd w:val="clear" w:color="auto" w:fill="auto"/>
              </w:tcPr>
            </w:tcPrChange>
          </w:tcPr>
          <w:p w14:paraId="1A84FB25" w14:textId="77777777" w:rsidR="00B04EEB" w:rsidRPr="00095B34" w:rsidRDefault="00B04EEB" w:rsidP="007912FD">
            <w:pPr>
              <w:keepNext/>
              <w:spacing w:before="0"/>
              <w:jc w:val="center"/>
              <w:rPr>
                <w:sz w:val="18"/>
                <w:szCs w:val="18"/>
              </w:rPr>
            </w:pPr>
          </w:p>
        </w:tc>
        <w:tc>
          <w:tcPr>
            <w:tcW w:w="1260" w:type="dxa"/>
            <w:shd w:val="clear" w:color="auto" w:fill="auto"/>
            <w:vAlign w:val="center"/>
            <w:tcPrChange w:id="1503" w:author="Yasser Syed" w:date="2019-07-30T16:02:00Z">
              <w:tcPr>
                <w:tcW w:w="1260" w:type="dxa"/>
                <w:shd w:val="clear" w:color="auto" w:fill="auto"/>
              </w:tcPr>
            </w:tcPrChange>
          </w:tcPr>
          <w:p w14:paraId="7AA36C1E" w14:textId="77777777" w:rsidR="00B04EEB" w:rsidRPr="00095B34" w:rsidRDefault="00B04EEB" w:rsidP="00C47850">
            <w:pPr>
              <w:keepNext/>
              <w:spacing w:before="0"/>
              <w:jc w:val="center"/>
              <w:rPr>
                <w:sz w:val="18"/>
                <w:szCs w:val="18"/>
              </w:rPr>
            </w:pPr>
          </w:p>
        </w:tc>
        <w:tc>
          <w:tcPr>
            <w:tcW w:w="1170" w:type="dxa"/>
            <w:shd w:val="clear" w:color="auto" w:fill="auto"/>
            <w:vAlign w:val="center"/>
            <w:tcPrChange w:id="1504" w:author="Yasser Syed" w:date="2019-07-30T16:02:00Z">
              <w:tcPr>
                <w:tcW w:w="1170" w:type="dxa"/>
                <w:shd w:val="clear" w:color="auto" w:fill="auto"/>
              </w:tcPr>
            </w:tcPrChange>
          </w:tcPr>
          <w:p w14:paraId="6A77A525" w14:textId="77777777" w:rsidR="00B04EEB" w:rsidRPr="00095B34" w:rsidRDefault="00B04EEB">
            <w:pPr>
              <w:keepNext/>
              <w:spacing w:before="0"/>
              <w:jc w:val="center"/>
              <w:rPr>
                <w:sz w:val="18"/>
                <w:szCs w:val="18"/>
              </w:rPr>
            </w:pPr>
          </w:p>
        </w:tc>
        <w:tc>
          <w:tcPr>
            <w:tcW w:w="1170" w:type="dxa"/>
            <w:shd w:val="clear" w:color="auto" w:fill="auto"/>
            <w:vAlign w:val="center"/>
            <w:tcPrChange w:id="1505" w:author="Yasser Syed" w:date="2019-07-30T16:02:00Z">
              <w:tcPr>
                <w:tcW w:w="1170" w:type="dxa"/>
                <w:shd w:val="clear" w:color="auto" w:fill="auto"/>
              </w:tcPr>
            </w:tcPrChange>
          </w:tcPr>
          <w:p w14:paraId="0B076C2A" w14:textId="77777777" w:rsidR="00B04EEB" w:rsidRPr="00095B34" w:rsidRDefault="00B04EEB">
            <w:pPr>
              <w:keepNext/>
              <w:spacing w:before="0"/>
              <w:jc w:val="center"/>
              <w:rPr>
                <w:sz w:val="18"/>
                <w:szCs w:val="18"/>
              </w:rPr>
            </w:pPr>
          </w:p>
        </w:tc>
        <w:tc>
          <w:tcPr>
            <w:tcW w:w="1350" w:type="dxa"/>
            <w:vAlign w:val="center"/>
            <w:tcPrChange w:id="1506" w:author="Yasser Syed" w:date="2019-07-30T16:02:00Z">
              <w:tcPr>
                <w:tcW w:w="1350" w:type="dxa"/>
              </w:tcPr>
            </w:tcPrChange>
          </w:tcPr>
          <w:p w14:paraId="36CD3411" w14:textId="77777777" w:rsidR="00B04EEB" w:rsidRPr="00095B34" w:rsidRDefault="00B04EEB">
            <w:pPr>
              <w:keepNext/>
              <w:spacing w:before="0"/>
              <w:jc w:val="center"/>
              <w:rPr>
                <w:sz w:val="18"/>
                <w:szCs w:val="18"/>
              </w:rPr>
            </w:pPr>
          </w:p>
        </w:tc>
        <w:tc>
          <w:tcPr>
            <w:tcW w:w="1350" w:type="dxa"/>
            <w:vAlign w:val="center"/>
            <w:tcPrChange w:id="1507" w:author="Yasser Syed" w:date="2019-07-30T16:02:00Z">
              <w:tcPr>
                <w:tcW w:w="1350" w:type="dxa"/>
              </w:tcPr>
            </w:tcPrChange>
          </w:tcPr>
          <w:p w14:paraId="79533B7A" w14:textId="77777777" w:rsidR="00B04EEB" w:rsidRPr="00095B34" w:rsidRDefault="00B04EEB">
            <w:pPr>
              <w:keepNext/>
              <w:spacing w:before="0"/>
              <w:jc w:val="center"/>
              <w:rPr>
                <w:sz w:val="18"/>
                <w:szCs w:val="18"/>
              </w:rPr>
            </w:pPr>
          </w:p>
        </w:tc>
      </w:tr>
      <w:tr w:rsidR="00B04EEB" w:rsidRPr="000B2ED5" w14:paraId="2C573289" w14:textId="77777777" w:rsidTr="007912FD">
        <w:trPr>
          <w:cantSplit/>
          <w:trHeight w:val="359"/>
          <w:jc w:val="center"/>
          <w:trPrChange w:id="1508" w:author="Yasser Syed" w:date="2019-07-30T16:02:00Z">
            <w:trPr>
              <w:cantSplit/>
              <w:trHeight w:val="359"/>
              <w:jc w:val="center"/>
            </w:trPr>
          </w:trPrChange>
        </w:trPr>
        <w:tc>
          <w:tcPr>
            <w:tcW w:w="1165" w:type="dxa"/>
            <w:shd w:val="clear" w:color="auto" w:fill="auto"/>
            <w:tcPrChange w:id="1509" w:author="Yasser Syed" w:date="2019-07-30T16:02:00Z">
              <w:tcPr>
                <w:tcW w:w="1165" w:type="dxa"/>
                <w:shd w:val="clear" w:color="auto" w:fill="auto"/>
              </w:tcPr>
            </w:tcPrChange>
          </w:tcPr>
          <w:p w14:paraId="517E5F3A" w14:textId="77777777" w:rsidR="00B04EEB" w:rsidRPr="000B2ED5" w:rsidRDefault="00B04EEB" w:rsidP="000B1A01">
            <w:pPr>
              <w:keepNext/>
              <w:spacing w:before="0"/>
              <w:jc w:val="left"/>
              <w:rPr>
                <w:sz w:val="18"/>
                <w:szCs w:val="18"/>
              </w:rPr>
            </w:pPr>
            <w:r w:rsidRPr="000B2ED5">
              <w:rPr>
                <w:sz w:val="18"/>
                <w:szCs w:val="18"/>
              </w:rPr>
              <w:t>BT.656-5</w:t>
            </w:r>
          </w:p>
          <w:p w14:paraId="78180657" w14:textId="77777777" w:rsidR="00B04EEB" w:rsidRPr="000B2ED5" w:rsidRDefault="00B04EEB" w:rsidP="000B1A01">
            <w:pPr>
              <w:keepNext/>
              <w:spacing w:before="0"/>
              <w:jc w:val="left"/>
              <w:rPr>
                <w:sz w:val="18"/>
                <w:szCs w:val="18"/>
              </w:rPr>
            </w:pPr>
            <w:r w:rsidRPr="000B2ED5">
              <w:rPr>
                <w:sz w:val="18"/>
                <w:szCs w:val="18"/>
              </w:rPr>
              <w:t>SDI</w:t>
            </w:r>
          </w:p>
        </w:tc>
        <w:tc>
          <w:tcPr>
            <w:tcW w:w="990" w:type="dxa"/>
            <w:shd w:val="clear" w:color="auto" w:fill="auto"/>
            <w:tcPrChange w:id="1510" w:author="Yasser Syed" w:date="2019-07-30T16:02:00Z">
              <w:tcPr>
                <w:tcW w:w="990" w:type="dxa"/>
                <w:shd w:val="clear" w:color="auto" w:fill="auto"/>
              </w:tcPr>
            </w:tcPrChange>
          </w:tcPr>
          <w:p w14:paraId="4CB82261" w14:textId="77777777" w:rsidR="00B04EEB" w:rsidRPr="000B2ED5" w:rsidRDefault="00B04EEB" w:rsidP="000B1A01">
            <w:pPr>
              <w:keepNext/>
              <w:spacing w:before="0"/>
              <w:jc w:val="left"/>
              <w:rPr>
                <w:sz w:val="18"/>
                <w:szCs w:val="18"/>
              </w:rPr>
            </w:pPr>
            <w:r w:rsidRPr="000B2ED5">
              <w:rPr>
                <w:sz w:val="18"/>
                <w:szCs w:val="18"/>
              </w:rPr>
              <w:t>ST 259M (SD-SDI)</w:t>
            </w:r>
          </w:p>
        </w:tc>
        <w:tc>
          <w:tcPr>
            <w:tcW w:w="1260" w:type="dxa"/>
            <w:shd w:val="clear" w:color="auto" w:fill="D5DCE4" w:themeFill="text2" w:themeFillTint="33"/>
            <w:vAlign w:val="center"/>
            <w:tcPrChange w:id="1511" w:author="Yasser Syed" w:date="2019-07-30T16:02:00Z">
              <w:tcPr>
                <w:tcW w:w="1260" w:type="dxa"/>
                <w:shd w:val="clear" w:color="auto" w:fill="D5DCE4" w:themeFill="text2" w:themeFillTint="33"/>
              </w:tcPr>
            </w:tcPrChange>
          </w:tcPr>
          <w:p w14:paraId="4F0BB6EF" w14:textId="77777777" w:rsidR="00B04EEB" w:rsidRPr="00095B34" w:rsidRDefault="00B04EEB">
            <w:pPr>
              <w:keepNext/>
              <w:spacing w:before="0"/>
              <w:jc w:val="center"/>
              <w:rPr>
                <w:sz w:val="18"/>
                <w:szCs w:val="18"/>
              </w:rPr>
              <w:pPrChange w:id="1512" w:author="Yasser Syed" w:date="2019-07-30T16:03:00Z">
                <w:pPr>
                  <w:keepNext/>
                  <w:jc w:val="center"/>
                </w:pPr>
              </w:pPrChange>
            </w:pPr>
          </w:p>
        </w:tc>
        <w:tc>
          <w:tcPr>
            <w:tcW w:w="1260" w:type="dxa"/>
            <w:shd w:val="clear" w:color="auto" w:fill="D5DCE4" w:themeFill="text2" w:themeFillTint="33"/>
            <w:vAlign w:val="center"/>
            <w:tcPrChange w:id="1513" w:author="Yasser Syed" w:date="2019-07-30T16:02:00Z">
              <w:tcPr>
                <w:tcW w:w="1260" w:type="dxa"/>
                <w:shd w:val="clear" w:color="auto" w:fill="D5DCE4" w:themeFill="text2" w:themeFillTint="33"/>
              </w:tcPr>
            </w:tcPrChange>
          </w:tcPr>
          <w:p w14:paraId="0F75C48C" w14:textId="77777777" w:rsidR="00B04EEB" w:rsidRPr="00095B34" w:rsidRDefault="00B04EEB">
            <w:pPr>
              <w:keepNext/>
              <w:spacing w:before="0"/>
              <w:jc w:val="center"/>
              <w:rPr>
                <w:sz w:val="18"/>
                <w:szCs w:val="18"/>
              </w:rPr>
              <w:pPrChange w:id="1514" w:author="Yasser Syed" w:date="2019-07-30T16:03:00Z">
                <w:pPr>
                  <w:keepNext/>
                  <w:jc w:val="center"/>
                </w:pPr>
              </w:pPrChange>
            </w:pPr>
          </w:p>
        </w:tc>
        <w:tc>
          <w:tcPr>
            <w:tcW w:w="1170" w:type="dxa"/>
            <w:shd w:val="clear" w:color="auto" w:fill="auto"/>
            <w:vAlign w:val="center"/>
            <w:tcPrChange w:id="1515" w:author="Yasser Syed" w:date="2019-07-30T16:02:00Z">
              <w:tcPr>
                <w:tcW w:w="1170" w:type="dxa"/>
                <w:shd w:val="clear" w:color="auto" w:fill="auto"/>
              </w:tcPr>
            </w:tcPrChange>
          </w:tcPr>
          <w:p w14:paraId="3401DA8B" w14:textId="77777777" w:rsidR="00B04EEB" w:rsidRPr="00095B34" w:rsidRDefault="00B04EEB">
            <w:pPr>
              <w:keepNext/>
              <w:spacing w:before="0"/>
              <w:jc w:val="center"/>
              <w:rPr>
                <w:sz w:val="18"/>
                <w:szCs w:val="18"/>
              </w:rPr>
              <w:pPrChange w:id="1516" w:author="Yasser Syed" w:date="2019-07-30T16:03:00Z">
                <w:pPr>
                  <w:keepNext/>
                  <w:jc w:val="center"/>
                </w:pPr>
              </w:pPrChange>
            </w:pPr>
            <w:r w:rsidRPr="00095B34">
              <w:rPr>
                <w:sz w:val="18"/>
                <w:szCs w:val="18"/>
              </w:rPr>
              <w:sym w:font="Symbol" w:char="F0D6"/>
            </w:r>
          </w:p>
        </w:tc>
        <w:tc>
          <w:tcPr>
            <w:tcW w:w="1170" w:type="dxa"/>
            <w:shd w:val="clear" w:color="auto" w:fill="auto"/>
            <w:vAlign w:val="center"/>
            <w:tcPrChange w:id="1517" w:author="Yasser Syed" w:date="2019-07-30T16:02:00Z">
              <w:tcPr>
                <w:tcW w:w="1170" w:type="dxa"/>
                <w:shd w:val="clear" w:color="auto" w:fill="auto"/>
              </w:tcPr>
            </w:tcPrChange>
          </w:tcPr>
          <w:p w14:paraId="4629DC5D" w14:textId="77777777" w:rsidR="00B04EEB" w:rsidRPr="00095B34" w:rsidRDefault="00B04EEB">
            <w:pPr>
              <w:keepNext/>
              <w:spacing w:before="0"/>
              <w:jc w:val="center"/>
              <w:rPr>
                <w:sz w:val="18"/>
                <w:szCs w:val="18"/>
              </w:rPr>
              <w:pPrChange w:id="1518" w:author="Yasser Syed" w:date="2019-07-30T16:03:00Z">
                <w:pPr>
                  <w:keepNext/>
                  <w:jc w:val="center"/>
                </w:pPr>
              </w:pPrChange>
            </w:pPr>
            <w:r w:rsidRPr="00095B34">
              <w:rPr>
                <w:sz w:val="18"/>
                <w:szCs w:val="18"/>
              </w:rPr>
              <w:sym w:font="Symbol" w:char="F0D6"/>
            </w:r>
          </w:p>
        </w:tc>
        <w:tc>
          <w:tcPr>
            <w:tcW w:w="1350" w:type="dxa"/>
            <w:shd w:val="clear" w:color="auto" w:fill="D5DCE4" w:themeFill="text2" w:themeFillTint="33"/>
            <w:vAlign w:val="center"/>
            <w:tcPrChange w:id="1519" w:author="Yasser Syed" w:date="2019-07-30T16:02:00Z">
              <w:tcPr>
                <w:tcW w:w="1350" w:type="dxa"/>
                <w:shd w:val="clear" w:color="auto" w:fill="D5DCE4" w:themeFill="text2" w:themeFillTint="33"/>
              </w:tcPr>
            </w:tcPrChange>
          </w:tcPr>
          <w:p w14:paraId="4EF7BBC5" w14:textId="77777777" w:rsidR="00B04EEB" w:rsidRPr="00095B34" w:rsidRDefault="00B04EEB">
            <w:pPr>
              <w:keepNext/>
              <w:spacing w:before="0"/>
              <w:jc w:val="center"/>
              <w:rPr>
                <w:sz w:val="18"/>
                <w:szCs w:val="18"/>
              </w:rPr>
              <w:pPrChange w:id="1520" w:author="Yasser Syed" w:date="2019-07-30T16:03:00Z">
                <w:pPr>
                  <w:keepNext/>
                  <w:jc w:val="center"/>
                </w:pPr>
              </w:pPrChange>
            </w:pPr>
          </w:p>
        </w:tc>
        <w:tc>
          <w:tcPr>
            <w:tcW w:w="1350" w:type="dxa"/>
            <w:shd w:val="clear" w:color="auto" w:fill="D5DCE4" w:themeFill="text2" w:themeFillTint="33"/>
            <w:vAlign w:val="center"/>
            <w:tcPrChange w:id="1521" w:author="Yasser Syed" w:date="2019-07-30T16:02:00Z">
              <w:tcPr>
                <w:tcW w:w="1350" w:type="dxa"/>
                <w:shd w:val="clear" w:color="auto" w:fill="D5DCE4" w:themeFill="text2" w:themeFillTint="33"/>
              </w:tcPr>
            </w:tcPrChange>
          </w:tcPr>
          <w:p w14:paraId="10EB4232" w14:textId="77777777" w:rsidR="00B04EEB" w:rsidRPr="00095B34" w:rsidRDefault="00B04EEB">
            <w:pPr>
              <w:keepNext/>
              <w:spacing w:before="0"/>
              <w:jc w:val="center"/>
              <w:rPr>
                <w:sz w:val="18"/>
                <w:szCs w:val="18"/>
              </w:rPr>
              <w:pPrChange w:id="1522" w:author="Yasser Syed" w:date="2019-07-30T16:03:00Z">
                <w:pPr>
                  <w:keepNext/>
                  <w:jc w:val="center"/>
                </w:pPr>
              </w:pPrChange>
            </w:pPr>
          </w:p>
        </w:tc>
      </w:tr>
      <w:tr w:rsidR="00B04EEB" w:rsidRPr="000B2ED5" w14:paraId="70763C0E" w14:textId="77777777" w:rsidTr="007912FD">
        <w:trPr>
          <w:cantSplit/>
          <w:trHeight w:val="197"/>
          <w:jc w:val="center"/>
          <w:trPrChange w:id="1523" w:author="Yasser Syed" w:date="2019-07-30T16:02:00Z">
            <w:trPr>
              <w:cantSplit/>
              <w:trHeight w:val="197"/>
              <w:jc w:val="center"/>
            </w:trPr>
          </w:trPrChange>
        </w:trPr>
        <w:tc>
          <w:tcPr>
            <w:tcW w:w="1165" w:type="dxa"/>
            <w:vMerge w:val="restart"/>
            <w:shd w:val="clear" w:color="auto" w:fill="auto"/>
            <w:tcPrChange w:id="1524" w:author="Yasser Syed" w:date="2019-07-30T16:02:00Z">
              <w:tcPr>
                <w:tcW w:w="1165" w:type="dxa"/>
                <w:vMerge w:val="restart"/>
                <w:shd w:val="clear" w:color="auto" w:fill="auto"/>
              </w:tcPr>
            </w:tcPrChange>
          </w:tcPr>
          <w:p w14:paraId="283A785B" w14:textId="77777777" w:rsidR="00B04EEB" w:rsidRPr="000B2ED5" w:rsidRDefault="00B04EEB" w:rsidP="000B1A01">
            <w:pPr>
              <w:keepNext/>
              <w:spacing w:before="0"/>
              <w:jc w:val="left"/>
              <w:rPr>
                <w:sz w:val="18"/>
                <w:szCs w:val="18"/>
              </w:rPr>
            </w:pPr>
            <w:r w:rsidRPr="000B2ED5">
              <w:rPr>
                <w:sz w:val="18"/>
                <w:szCs w:val="18"/>
              </w:rPr>
              <w:t>BT.1120-9 (12/2017)</w:t>
            </w:r>
          </w:p>
        </w:tc>
        <w:tc>
          <w:tcPr>
            <w:tcW w:w="990" w:type="dxa"/>
            <w:shd w:val="clear" w:color="auto" w:fill="auto"/>
            <w:tcPrChange w:id="1525" w:author="Yasser Syed" w:date="2019-07-30T16:02:00Z">
              <w:tcPr>
                <w:tcW w:w="990" w:type="dxa"/>
                <w:shd w:val="clear" w:color="auto" w:fill="auto"/>
              </w:tcPr>
            </w:tcPrChange>
          </w:tcPr>
          <w:p w14:paraId="6627F294" w14:textId="77777777" w:rsidR="00B04EEB" w:rsidRPr="000B2ED5" w:rsidRDefault="00B04EEB" w:rsidP="000B1A01">
            <w:pPr>
              <w:keepNext/>
              <w:spacing w:before="0"/>
              <w:jc w:val="left"/>
              <w:rPr>
                <w:sz w:val="18"/>
                <w:szCs w:val="18"/>
              </w:rPr>
            </w:pPr>
            <w:r w:rsidRPr="000B2ED5">
              <w:rPr>
                <w:sz w:val="18"/>
                <w:szCs w:val="18"/>
              </w:rPr>
              <w:t xml:space="preserve">ST 292-1 </w:t>
            </w:r>
          </w:p>
          <w:p w14:paraId="25920876" w14:textId="77777777" w:rsidR="00B04EEB" w:rsidRPr="000B2ED5" w:rsidRDefault="00B04EEB" w:rsidP="000B1A01">
            <w:pPr>
              <w:keepNext/>
              <w:spacing w:before="0"/>
              <w:jc w:val="left"/>
              <w:rPr>
                <w:sz w:val="18"/>
                <w:szCs w:val="18"/>
              </w:rPr>
            </w:pPr>
            <w:r w:rsidRPr="000B2ED5">
              <w:rPr>
                <w:sz w:val="18"/>
                <w:szCs w:val="18"/>
              </w:rPr>
              <w:t>1.5 Gb/s</w:t>
            </w:r>
          </w:p>
        </w:tc>
        <w:tc>
          <w:tcPr>
            <w:tcW w:w="1260" w:type="dxa"/>
            <w:shd w:val="clear" w:color="auto" w:fill="auto"/>
            <w:vAlign w:val="center"/>
            <w:tcPrChange w:id="1526" w:author="Yasser Syed" w:date="2019-07-30T16:02:00Z">
              <w:tcPr>
                <w:tcW w:w="1260" w:type="dxa"/>
                <w:shd w:val="clear" w:color="auto" w:fill="auto"/>
              </w:tcPr>
            </w:tcPrChange>
          </w:tcPr>
          <w:p w14:paraId="6E5B5189" w14:textId="77777777" w:rsidR="00B04EEB" w:rsidRPr="000B2ED5" w:rsidRDefault="00B04EEB">
            <w:pPr>
              <w:keepNext/>
              <w:spacing w:before="0"/>
              <w:jc w:val="center"/>
              <w:rPr>
                <w:sz w:val="18"/>
                <w:szCs w:val="18"/>
              </w:rPr>
              <w:pPrChange w:id="1527" w:author="Yasser Syed" w:date="2019-07-30T16:03:00Z">
                <w:pPr>
                  <w:keepNext/>
                  <w:jc w:val="center"/>
                </w:pPr>
              </w:pPrChange>
            </w:pPr>
            <w:r w:rsidRPr="00095B34">
              <w:rPr>
                <w:sz w:val="18"/>
                <w:szCs w:val="18"/>
              </w:rPr>
              <w:sym w:font="Symbol" w:char="F0D6"/>
            </w:r>
          </w:p>
        </w:tc>
        <w:tc>
          <w:tcPr>
            <w:tcW w:w="1260" w:type="dxa"/>
            <w:shd w:val="clear" w:color="auto" w:fill="auto"/>
            <w:vAlign w:val="center"/>
            <w:tcPrChange w:id="1528" w:author="Yasser Syed" w:date="2019-07-30T16:02:00Z">
              <w:tcPr>
                <w:tcW w:w="1260" w:type="dxa"/>
                <w:shd w:val="clear" w:color="auto" w:fill="auto"/>
              </w:tcPr>
            </w:tcPrChange>
          </w:tcPr>
          <w:p w14:paraId="4053D73A" w14:textId="77777777" w:rsidR="00B04EEB" w:rsidRPr="000B2ED5" w:rsidRDefault="00B04EEB">
            <w:pPr>
              <w:keepNext/>
              <w:spacing w:before="0"/>
              <w:jc w:val="center"/>
              <w:rPr>
                <w:sz w:val="18"/>
                <w:szCs w:val="18"/>
              </w:rPr>
              <w:pPrChange w:id="1529" w:author="Yasser Syed" w:date="2019-07-30T16:03:00Z">
                <w:pPr>
                  <w:keepNext/>
                  <w:jc w:val="center"/>
                </w:pPr>
              </w:pPrChange>
            </w:pPr>
            <w:r w:rsidRPr="00095B34">
              <w:rPr>
                <w:sz w:val="18"/>
                <w:szCs w:val="18"/>
              </w:rPr>
              <w:sym w:font="Symbol" w:char="F0D6"/>
            </w:r>
          </w:p>
        </w:tc>
        <w:tc>
          <w:tcPr>
            <w:tcW w:w="1170" w:type="dxa"/>
            <w:shd w:val="clear" w:color="auto" w:fill="D5DCE4" w:themeFill="text2" w:themeFillTint="33"/>
            <w:vAlign w:val="center"/>
            <w:tcPrChange w:id="1530" w:author="Yasser Syed" w:date="2019-07-30T16:02:00Z">
              <w:tcPr>
                <w:tcW w:w="1170" w:type="dxa"/>
                <w:shd w:val="clear" w:color="auto" w:fill="D5DCE4" w:themeFill="text2" w:themeFillTint="33"/>
              </w:tcPr>
            </w:tcPrChange>
          </w:tcPr>
          <w:p w14:paraId="6B74999E" w14:textId="77777777" w:rsidR="00B04EEB" w:rsidRPr="000B2ED5" w:rsidRDefault="00B04EEB">
            <w:pPr>
              <w:keepNext/>
              <w:spacing w:before="0"/>
              <w:jc w:val="center"/>
              <w:rPr>
                <w:sz w:val="18"/>
                <w:szCs w:val="18"/>
              </w:rPr>
              <w:pPrChange w:id="1531" w:author="Yasser Syed" w:date="2019-07-30T16:03:00Z">
                <w:pPr>
                  <w:keepNext/>
                  <w:jc w:val="center"/>
                </w:pPr>
              </w:pPrChange>
            </w:pPr>
          </w:p>
        </w:tc>
        <w:tc>
          <w:tcPr>
            <w:tcW w:w="1170" w:type="dxa"/>
            <w:shd w:val="clear" w:color="auto" w:fill="D5DCE4" w:themeFill="text2" w:themeFillTint="33"/>
            <w:vAlign w:val="center"/>
            <w:tcPrChange w:id="1532" w:author="Yasser Syed" w:date="2019-07-30T16:02:00Z">
              <w:tcPr>
                <w:tcW w:w="1170" w:type="dxa"/>
                <w:shd w:val="clear" w:color="auto" w:fill="D5DCE4" w:themeFill="text2" w:themeFillTint="33"/>
              </w:tcPr>
            </w:tcPrChange>
          </w:tcPr>
          <w:p w14:paraId="73364286" w14:textId="77777777" w:rsidR="00B04EEB" w:rsidRPr="000B2ED5" w:rsidRDefault="00B04EEB">
            <w:pPr>
              <w:keepNext/>
              <w:spacing w:before="0"/>
              <w:jc w:val="center"/>
              <w:rPr>
                <w:sz w:val="18"/>
                <w:szCs w:val="18"/>
              </w:rPr>
              <w:pPrChange w:id="1533" w:author="Yasser Syed" w:date="2019-07-30T16:03:00Z">
                <w:pPr>
                  <w:keepNext/>
                  <w:jc w:val="center"/>
                </w:pPr>
              </w:pPrChange>
            </w:pPr>
          </w:p>
        </w:tc>
        <w:tc>
          <w:tcPr>
            <w:tcW w:w="1350" w:type="dxa"/>
            <w:shd w:val="clear" w:color="auto" w:fill="D5DCE4" w:themeFill="text2" w:themeFillTint="33"/>
            <w:vAlign w:val="center"/>
            <w:tcPrChange w:id="1534" w:author="Yasser Syed" w:date="2019-07-30T16:02:00Z">
              <w:tcPr>
                <w:tcW w:w="1350" w:type="dxa"/>
                <w:shd w:val="clear" w:color="auto" w:fill="D5DCE4" w:themeFill="text2" w:themeFillTint="33"/>
              </w:tcPr>
            </w:tcPrChange>
          </w:tcPr>
          <w:p w14:paraId="03A2FFE6" w14:textId="77777777" w:rsidR="00B04EEB" w:rsidRPr="000B2ED5" w:rsidRDefault="00B04EEB">
            <w:pPr>
              <w:keepNext/>
              <w:spacing w:before="0"/>
              <w:jc w:val="center"/>
              <w:rPr>
                <w:sz w:val="18"/>
                <w:szCs w:val="18"/>
              </w:rPr>
              <w:pPrChange w:id="1535" w:author="Yasser Syed" w:date="2019-07-30T16:03:00Z">
                <w:pPr>
                  <w:keepNext/>
                  <w:jc w:val="center"/>
                </w:pPr>
              </w:pPrChange>
            </w:pPr>
          </w:p>
        </w:tc>
        <w:tc>
          <w:tcPr>
            <w:tcW w:w="1350" w:type="dxa"/>
            <w:shd w:val="clear" w:color="auto" w:fill="D5DCE4" w:themeFill="text2" w:themeFillTint="33"/>
            <w:vAlign w:val="center"/>
            <w:tcPrChange w:id="1536" w:author="Yasser Syed" w:date="2019-07-30T16:02:00Z">
              <w:tcPr>
                <w:tcW w:w="1350" w:type="dxa"/>
                <w:shd w:val="clear" w:color="auto" w:fill="D5DCE4" w:themeFill="text2" w:themeFillTint="33"/>
              </w:tcPr>
            </w:tcPrChange>
          </w:tcPr>
          <w:p w14:paraId="1F3FDFB7" w14:textId="77777777" w:rsidR="00B04EEB" w:rsidRPr="000B2ED5" w:rsidRDefault="00B04EEB">
            <w:pPr>
              <w:keepNext/>
              <w:spacing w:before="0"/>
              <w:jc w:val="center"/>
              <w:rPr>
                <w:sz w:val="18"/>
                <w:szCs w:val="18"/>
              </w:rPr>
              <w:pPrChange w:id="1537" w:author="Yasser Syed" w:date="2019-07-30T16:03:00Z">
                <w:pPr>
                  <w:keepNext/>
                  <w:jc w:val="center"/>
                </w:pPr>
              </w:pPrChange>
            </w:pPr>
          </w:p>
        </w:tc>
      </w:tr>
      <w:tr w:rsidR="00B04EEB" w:rsidRPr="000B2ED5" w14:paraId="2A6DC429" w14:textId="77777777" w:rsidTr="007912FD">
        <w:trPr>
          <w:cantSplit/>
          <w:trHeight w:val="269"/>
          <w:jc w:val="center"/>
          <w:trPrChange w:id="1538" w:author="Yasser Syed" w:date="2019-07-30T16:02:00Z">
            <w:trPr>
              <w:cantSplit/>
              <w:trHeight w:val="269"/>
              <w:jc w:val="center"/>
            </w:trPr>
          </w:trPrChange>
        </w:trPr>
        <w:tc>
          <w:tcPr>
            <w:tcW w:w="1165" w:type="dxa"/>
            <w:vMerge/>
            <w:shd w:val="clear" w:color="auto" w:fill="auto"/>
            <w:tcPrChange w:id="1539" w:author="Yasser Syed" w:date="2019-07-30T16:02:00Z">
              <w:tcPr>
                <w:tcW w:w="1165" w:type="dxa"/>
                <w:vMerge/>
                <w:shd w:val="clear" w:color="auto" w:fill="auto"/>
              </w:tcPr>
            </w:tcPrChange>
          </w:tcPr>
          <w:p w14:paraId="02EAD75B" w14:textId="77777777" w:rsidR="00B04EEB" w:rsidRPr="000B2ED5" w:rsidRDefault="00B04EEB" w:rsidP="000B1A01">
            <w:pPr>
              <w:keepNext/>
              <w:spacing w:before="0"/>
              <w:jc w:val="left"/>
              <w:rPr>
                <w:sz w:val="18"/>
                <w:szCs w:val="18"/>
              </w:rPr>
            </w:pPr>
          </w:p>
        </w:tc>
        <w:tc>
          <w:tcPr>
            <w:tcW w:w="990" w:type="dxa"/>
            <w:shd w:val="clear" w:color="auto" w:fill="auto"/>
            <w:tcPrChange w:id="1540" w:author="Yasser Syed" w:date="2019-07-30T16:02:00Z">
              <w:tcPr>
                <w:tcW w:w="990" w:type="dxa"/>
                <w:shd w:val="clear" w:color="auto" w:fill="auto"/>
              </w:tcPr>
            </w:tcPrChange>
          </w:tcPr>
          <w:p w14:paraId="065471B0" w14:textId="77777777" w:rsidR="00B04EEB" w:rsidRPr="000B2ED5" w:rsidRDefault="00B04EEB" w:rsidP="000B1A01">
            <w:pPr>
              <w:keepNext/>
              <w:spacing w:before="0"/>
              <w:jc w:val="left"/>
              <w:rPr>
                <w:sz w:val="18"/>
                <w:szCs w:val="18"/>
              </w:rPr>
            </w:pPr>
            <w:r w:rsidRPr="000B2ED5">
              <w:rPr>
                <w:sz w:val="18"/>
                <w:szCs w:val="18"/>
              </w:rPr>
              <w:t>ST 372-1 Dual 1.5 Gb/s</w:t>
            </w:r>
          </w:p>
        </w:tc>
        <w:tc>
          <w:tcPr>
            <w:tcW w:w="1260" w:type="dxa"/>
            <w:shd w:val="clear" w:color="auto" w:fill="auto"/>
            <w:vAlign w:val="center"/>
            <w:tcPrChange w:id="1541" w:author="Yasser Syed" w:date="2019-07-30T16:02:00Z">
              <w:tcPr>
                <w:tcW w:w="1260" w:type="dxa"/>
                <w:shd w:val="clear" w:color="auto" w:fill="auto"/>
              </w:tcPr>
            </w:tcPrChange>
          </w:tcPr>
          <w:p w14:paraId="709A262F" w14:textId="77777777" w:rsidR="00B04EEB" w:rsidRPr="000B2ED5" w:rsidRDefault="00B04EEB">
            <w:pPr>
              <w:keepNext/>
              <w:spacing w:before="0"/>
              <w:jc w:val="center"/>
              <w:rPr>
                <w:sz w:val="18"/>
                <w:szCs w:val="18"/>
              </w:rPr>
              <w:pPrChange w:id="1542" w:author="Yasser Syed" w:date="2019-07-30T16:03:00Z">
                <w:pPr>
                  <w:keepNext/>
                  <w:jc w:val="center"/>
                </w:pPr>
              </w:pPrChange>
            </w:pPr>
            <w:r w:rsidRPr="00095B34">
              <w:rPr>
                <w:sz w:val="18"/>
                <w:szCs w:val="18"/>
              </w:rPr>
              <w:sym w:font="Symbol" w:char="F0D6"/>
            </w:r>
          </w:p>
        </w:tc>
        <w:tc>
          <w:tcPr>
            <w:tcW w:w="1260" w:type="dxa"/>
            <w:shd w:val="clear" w:color="auto" w:fill="auto"/>
            <w:vAlign w:val="center"/>
            <w:tcPrChange w:id="1543" w:author="Yasser Syed" w:date="2019-07-30T16:02:00Z">
              <w:tcPr>
                <w:tcW w:w="1260" w:type="dxa"/>
                <w:shd w:val="clear" w:color="auto" w:fill="auto"/>
              </w:tcPr>
            </w:tcPrChange>
          </w:tcPr>
          <w:p w14:paraId="64B7C137" w14:textId="77777777" w:rsidR="00B04EEB" w:rsidRPr="000B2ED5" w:rsidRDefault="00B04EEB">
            <w:pPr>
              <w:keepNext/>
              <w:spacing w:before="0"/>
              <w:jc w:val="center"/>
              <w:rPr>
                <w:sz w:val="18"/>
                <w:szCs w:val="18"/>
              </w:rPr>
              <w:pPrChange w:id="1544" w:author="Yasser Syed" w:date="2019-07-30T16:03:00Z">
                <w:pPr>
                  <w:keepNext/>
                  <w:jc w:val="center"/>
                </w:pPr>
              </w:pPrChange>
            </w:pPr>
            <w:r w:rsidRPr="00095B34">
              <w:rPr>
                <w:sz w:val="18"/>
                <w:szCs w:val="18"/>
              </w:rPr>
              <w:sym w:font="Symbol" w:char="F0D6"/>
            </w:r>
          </w:p>
        </w:tc>
        <w:tc>
          <w:tcPr>
            <w:tcW w:w="1170" w:type="dxa"/>
            <w:shd w:val="clear" w:color="auto" w:fill="D5DCE4" w:themeFill="text2" w:themeFillTint="33"/>
            <w:vAlign w:val="center"/>
            <w:tcPrChange w:id="1545" w:author="Yasser Syed" w:date="2019-07-30T16:02:00Z">
              <w:tcPr>
                <w:tcW w:w="1170" w:type="dxa"/>
                <w:shd w:val="clear" w:color="auto" w:fill="D5DCE4" w:themeFill="text2" w:themeFillTint="33"/>
              </w:tcPr>
            </w:tcPrChange>
          </w:tcPr>
          <w:p w14:paraId="787C381D" w14:textId="77777777" w:rsidR="00B04EEB" w:rsidRPr="000B2ED5" w:rsidRDefault="00B04EEB">
            <w:pPr>
              <w:keepNext/>
              <w:spacing w:before="0"/>
              <w:jc w:val="center"/>
              <w:rPr>
                <w:sz w:val="18"/>
                <w:szCs w:val="18"/>
              </w:rPr>
              <w:pPrChange w:id="1546" w:author="Yasser Syed" w:date="2019-07-30T16:03:00Z">
                <w:pPr>
                  <w:keepNext/>
                  <w:jc w:val="center"/>
                </w:pPr>
              </w:pPrChange>
            </w:pPr>
          </w:p>
        </w:tc>
        <w:tc>
          <w:tcPr>
            <w:tcW w:w="1170" w:type="dxa"/>
            <w:shd w:val="clear" w:color="auto" w:fill="D5DCE4" w:themeFill="text2" w:themeFillTint="33"/>
            <w:vAlign w:val="center"/>
            <w:tcPrChange w:id="1547" w:author="Yasser Syed" w:date="2019-07-30T16:02:00Z">
              <w:tcPr>
                <w:tcW w:w="1170" w:type="dxa"/>
                <w:shd w:val="clear" w:color="auto" w:fill="D5DCE4" w:themeFill="text2" w:themeFillTint="33"/>
              </w:tcPr>
            </w:tcPrChange>
          </w:tcPr>
          <w:p w14:paraId="5081A845" w14:textId="77777777" w:rsidR="00B04EEB" w:rsidRPr="000B2ED5" w:rsidRDefault="00B04EEB">
            <w:pPr>
              <w:keepNext/>
              <w:spacing w:before="0"/>
              <w:jc w:val="center"/>
              <w:rPr>
                <w:sz w:val="18"/>
                <w:szCs w:val="18"/>
              </w:rPr>
              <w:pPrChange w:id="1548" w:author="Yasser Syed" w:date="2019-07-30T16:03:00Z">
                <w:pPr>
                  <w:keepNext/>
                  <w:jc w:val="center"/>
                </w:pPr>
              </w:pPrChange>
            </w:pPr>
          </w:p>
        </w:tc>
        <w:tc>
          <w:tcPr>
            <w:tcW w:w="1350" w:type="dxa"/>
            <w:shd w:val="clear" w:color="auto" w:fill="D5DCE4" w:themeFill="text2" w:themeFillTint="33"/>
            <w:vAlign w:val="center"/>
            <w:tcPrChange w:id="1549" w:author="Yasser Syed" w:date="2019-07-30T16:02:00Z">
              <w:tcPr>
                <w:tcW w:w="1350" w:type="dxa"/>
                <w:shd w:val="clear" w:color="auto" w:fill="D5DCE4" w:themeFill="text2" w:themeFillTint="33"/>
              </w:tcPr>
            </w:tcPrChange>
          </w:tcPr>
          <w:p w14:paraId="19214319" w14:textId="77777777" w:rsidR="00B04EEB" w:rsidRPr="000B2ED5" w:rsidRDefault="00B04EEB">
            <w:pPr>
              <w:keepNext/>
              <w:spacing w:before="0"/>
              <w:jc w:val="center"/>
              <w:rPr>
                <w:sz w:val="18"/>
                <w:szCs w:val="18"/>
              </w:rPr>
              <w:pPrChange w:id="1550" w:author="Yasser Syed" w:date="2019-07-30T16:03:00Z">
                <w:pPr>
                  <w:keepNext/>
                  <w:jc w:val="center"/>
                </w:pPr>
              </w:pPrChange>
            </w:pPr>
          </w:p>
        </w:tc>
        <w:tc>
          <w:tcPr>
            <w:tcW w:w="1350" w:type="dxa"/>
            <w:shd w:val="clear" w:color="auto" w:fill="D5DCE4" w:themeFill="text2" w:themeFillTint="33"/>
            <w:vAlign w:val="center"/>
            <w:tcPrChange w:id="1551" w:author="Yasser Syed" w:date="2019-07-30T16:02:00Z">
              <w:tcPr>
                <w:tcW w:w="1350" w:type="dxa"/>
                <w:shd w:val="clear" w:color="auto" w:fill="D5DCE4" w:themeFill="text2" w:themeFillTint="33"/>
              </w:tcPr>
            </w:tcPrChange>
          </w:tcPr>
          <w:p w14:paraId="2C17DC5E" w14:textId="77777777" w:rsidR="00B04EEB" w:rsidRPr="000B2ED5" w:rsidRDefault="00B04EEB">
            <w:pPr>
              <w:keepNext/>
              <w:spacing w:before="0"/>
              <w:jc w:val="center"/>
              <w:rPr>
                <w:sz w:val="18"/>
                <w:szCs w:val="18"/>
              </w:rPr>
              <w:pPrChange w:id="1552" w:author="Yasser Syed" w:date="2019-07-30T16:03:00Z">
                <w:pPr>
                  <w:keepNext/>
                  <w:jc w:val="center"/>
                </w:pPr>
              </w:pPrChange>
            </w:pPr>
          </w:p>
        </w:tc>
      </w:tr>
      <w:tr w:rsidR="00B04EEB" w:rsidRPr="000B2ED5" w14:paraId="52F333A8" w14:textId="77777777" w:rsidTr="007912FD">
        <w:trPr>
          <w:cantSplit/>
          <w:trHeight w:val="104"/>
          <w:jc w:val="center"/>
          <w:trPrChange w:id="1553" w:author="Yasser Syed" w:date="2019-07-30T16:02:00Z">
            <w:trPr>
              <w:cantSplit/>
              <w:trHeight w:val="104"/>
              <w:jc w:val="center"/>
            </w:trPr>
          </w:trPrChange>
        </w:trPr>
        <w:tc>
          <w:tcPr>
            <w:tcW w:w="1165" w:type="dxa"/>
            <w:vMerge/>
            <w:shd w:val="clear" w:color="auto" w:fill="auto"/>
            <w:tcPrChange w:id="1554" w:author="Yasser Syed" w:date="2019-07-30T16:02:00Z">
              <w:tcPr>
                <w:tcW w:w="1165" w:type="dxa"/>
                <w:vMerge/>
                <w:shd w:val="clear" w:color="auto" w:fill="auto"/>
              </w:tcPr>
            </w:tcPrChange>
          </w:tcPr>
          <w:p w14:paraId="500B33B5" w14:textId="77777777" w:rsidR="00B04EEB" w:rsidRPr="000B2ED5" w:rsidRDefault="00B04EEB" w:rsidP="000B1A01">
            <w:pPr>
              <w:keepNext/>
              <w:spacing w:before="0"/>
              <w:jc w:val="left"/>
              <w:rPr>
                <w:sz w:val="18"/>
                <w:szCs w:val="18"/>
              </w:rPr>
            </w:pPr>
          </w:p>
        </w:tc>
        <w:tc>
          <w:tcPr>
            <w:tcW w:w="990" w:type="dxa"/>
            <w:shd w:val="clear" w:color="auto" w:fill="auto"/>
            <w:tcPrChange w:id="1555" w:author="Yasser Syed" w:date="2019-07-30T16:02:00Z">
              <w:tcPr>
                <w:tcW w:w="990" w:type="dxa"/>
                <w:shd w:val="clear" w:color="auto" w:fill="auto"/>
              </w:tcPr>
            </w:tcPrChange>
          </w:tcPr>
          <w:p w14:paraId="58CB8649" w14:textId="77777777" w:rsidR="00B04EEB" w:rsidRPr="000B2ED5" w:rsidRDefault="00B04EEB" w:rsidP="000B1A01">
            <w:pPr>
              <w:keepNext/>
              <w:spacing w:before="0"/>
              <w:jc w:val="left"/>
              <w:rPr>
                <w:sz w:val="18"/>
                <w:szCs w:val="18"/>
              </w:rPr>
            </w:pPr>
            <w:r w:rsidRPr="000B2ED5">
              <w:rPr>
                <w:sz w:val="18"/>
                <w:szCs w:val="18"/>
              </w:rPr>
              <w:t xml:space="preserve">ST 425-1 </w:t>
            </w:r>
          </w:p>
          <w:p w14:paraId="12EB8F11" w14:textId="77777777" w:rsidR="00B04EEB" w:rsidRPr="000B2ED5" w:rsidRDefault="00B04EEB" w:rsidP="000B1A01">
            <w:pPr>
              <w:keepNext/>
              <w:spacing w:before="0"/>
              <w:jc w:val="left"/>
              <w:rPr>
                <w:sz w:val="18"/>
                <w:szCs w:val="18"/>
              </w:rPr>
            </w:pPr>
            <w:r w:rsidRPr="000B2ED5">
              <w:rPr>
                <w:sz w:val="18"/>
                <w:szCs w:val="18"/>
              </w:rPr>
              <w:t>3G</w:t>
            </w:r>
          </w:p>
        </w:tc>
        <w:tc>
          <w:tcPr>
            <w:tcW w:w="1260" w:type="dxa"/>
            <w:shd w:val="clear" w:color="auto" w:fill="auto"/>
            <w:vAlign w:val="center"/>
            <w:tcPrChange w:id="1556" w:author="Yasser Syed" w:date="2019-07-30T16:02:00Z">
              <w:tcPr>
                <w:tcW w:w="1260" w:type="dxa"/>
                <w:shd w:val="clear" w:color="auto" w:fill="auto"/>
              </w:tcPr>
            </w:tcPrChange>
          </w:tcPr>
          <w:p w14:paraId="71DC2BE8" w14:textId="77777777" w:rsidR="00B04EEB" w:rsidRPr="000B2ED5" w:rsidRDefault="00B04EEB">
            <w:pPr>
              <w:keepNext/>
              <w:spacing w:before="0"/>
              <w:jc w:val="center"/>
              <w:rPr>
                <w:sz w:val="18"/>
                <w:szCs w:val="18"/>
              </w:rPr>
              <w:pPrChange w:id="1557" w:author="Yasser Syed" w:date="2019-07-30T16:03:00Z">
                <w:pPr>
                  <w:keepNext/>
                  <w:jc w:val="center"/>
                </w:pPr>
              </w:pPrChange>
            </w:pPr>
            <w:r w:rsidRPr="00095B34">
              <w:rPr>
                <w:sz w:val="18"/>
                <w:szCs w:val="18"/>
              </w:rPr>
              <w:sym w:font="Symbol" w:char="F0D6"/>
            </w:r>
          </w:p>
        </w:tc>
        <w:tc>
          <w:tcPr>
            <w:tcW w:w="1260" w:type="dxa"/>
            <w:shd w:val="clear" w:color="auto" w:fill="auto"/>
            <w:vAlign w:val="center"/>
            <w:tcPrChange w:id="1558" w:author="Yasser Syed" w:date="2019-07-30T16:02:00Z">
              <w:tcPr>
                <w:tcW w:w="1260" w:type="dxa"/>
                <w:shd w:val="clear" w:color="auto" w:fill="auto"/>
              </w:tcPr>
            </w:tcPrChange>
          </w:tcPr>
          <w:p w14:paraId="268D4DFB" w14:textId="77777777" w:rsidR="00B04EEB" w:rsidRPr="000B2ED5" w:rsidRDefault="00B04EEB">
            <w:pPr>
              <w:keepNext/>
              <w:spacing w:before="0"/>
              <w:jc w:val="center"/>
              <w:rPr>
                <w:sz w:val="18"/>
                <w:szCs w:val="18"/>
              </w:rPr>
              <w:pPrChange w:id="1559" w:author="Yasser Syed" w:date="2019-07-30T16:03:00Z">
                <w:pPr>
                  <w:keepNext/>
                  <w:jc w:val="center"/>
                </w:pPr>
              </w:pPrChange>
            </w:pPr>
            <w:r w:rsidRPr="00095B34">
              <w:rPr>
                <w:sz w:val="18"/>
                <w:szCs w:val="18"/>
              </w:rPr>
              <w:sym w:font="Symbol" w:char="F0D6"/>
            </w:r>
          </w:p>
        </w:tc>
        <w:tc>
          <w:tcPr>
            <w:tcW w:w="1170" w:type="dxa"/>
            <w:shd w:val="clear" w:color="auto" w:fill="D5DCE4" w:themeFill="text2" w:themeFillTint="33"/>
            <w:vAlign w:val="center"/>
            <w:tcPrChange w:id="1560" w:author="Yasser Syed" w:date="2019-07-30T16:02:00Z">
              <w:tcPr>
                <w:tcW w:w="1170" w:type="dxa"/>
                <w:shd w:val="clear" w:color="auto" w:fill="D5DCE4" w:themeFill="text2" w:themeFillTint="33"/>
              </w:tcPr>
            </w:tcPrChange>
          </w:tcPr>
          <w:p w14:paraId="15F562D7" w14:textId="77777777" w:rsidR="00B04EEB" w:rsidRPr="000B2ED5" w:rsidRDefault="00B04EEB">
            <w:pPr>
              <w:keepNext/>
              <w:spacing w:before="0"/>
              <w:jc w:val="center"/>
              <w:rPr>
                <w:sz w:val="18"/>
                <w:szCs w:val="18"/>
              </w:rPr>
              <w:pPrChange w:id="1561" w:author="Yasser Syed" w:date="2019-07-30T16:03:00Z">
                <w:pPr>
                  <w:keepNext/>
                  <w:jc w:val="left"/>
                </w:pPr>
              </w:pPrChange>
            </w:pPr>
          </w:p>
        </w:tc>
        <w:tc>
          <w:tcPr>
            <w:tcW w:w="1170" w:type="dxa"/>
            <w:shd w:val="clear" w:color="auto" w:fill="D5DCE4" w:themeFill="text2" w:themeFillTint="33"/>
            <w:vAlign w:val="center"/>
            <w:tcPrChange w:id="1562" w:author="Yasser Syed" w:date="2019-07-30T16:02:00Z">
              <w:tcPr>
                <w:tcW w:w="1170" w:type="dxa"/>
                <w:shd w:val="clear" w:color="auto" w:fill="D5DCE4" w:themeFill="text2" w:themeFillTint="33"/>
              </w:tcPr>
            </w:tcPrChange>
          </w:tcPr>
          <w:p w14:paraId="01DD7E9E" w14:textId="77777777" w:rsidR="00B04EEB" w:rsidRPr="000B2ED5" w:rsidRDefault="00B04EEB">
            <w:pPr>
              <w:keepNext/>
              <w:spacing w:before="0"/>
              <w:jc w:val="center"/>
              <w:rPr>
                <w:sz w:val="18"/>
                <w:szCs w:val="18"/>
              </w:rPr>
              <w:pPrChange w:id="1563" w:author="Yasser Syed" w:date="2019-07-30T16:03:00Z">
                <w:pPr>
                  <w:keepNext/>
                  <w:jc w:val="left"/>
                </w:pPr>
              </w:pPrChange>
            </w:pPr>
          </w:p>
        </w:tc>
        <w:tc>
          <w:tcPr>
            <w:tcW w:w="1350" w:type="dxa"/>
            <w:shd w:val="clear" w:color="auto" w:fill="D5DCE4" w:themeFill="text2" w:themeFillTint="33"/>
            <w:vAlign w:val="center"/>
            <w:tcPrChange w:id="1564" w:author="Yasser Syed" w:date="2019-07-30T16:02:00Z">
              <w:tcPr>
                <w:tcW w:w="1350" w:type="dxa"/>
                <w:shd w:val="clear" w:color="auto" w:fill="D5DCE4" w:themeFill="text2" w:themeFillTint="33"/>
              </w:tcPr>
            </w:tcPrChange>
          </w:tcPr>
          <w:p w14:paraId="294F22D4" w14:textId="77777777" w:rsidR="00B04EEB" w:rsidRPr="000B2ED5" w:rsidRDefault="00B04EEB">
            <w:pPr>
              <w:keepNext/>
              <w:spacing w:before="0"/>
              <w:jc w:val="center"/>
              <w:rPr>
                <w:sz w:val="18"/>
                <w:szCs w:val="18"/>
              </w:rPr>
              <w:pPrChange w:id="1565" w:author="Yasser Syed" w:date="2019-07-30T16:03:00Z">
                <w:pPr>
                  <w:keepNext/>
                  <w:jc w:val="left"/>
                </w:pPr>
              </w:pPrChange>
            </w:pPr>
          </w:p>
        </w:tc>
        <w:tc>
          <w:tcPr>
            <w:tcW w:w="1350" w:type="dxa"/>
            <w:shd w:val="clear" w:color="auto" w:fill="D5DCE4" w:themeFill="text2" w:themeFillTint="33"/>
            <w:vAlign w:val="center"/>
            <w:tcPrChange w:id="1566" w:author="Yasser Syed" w:date="2019-07-30T16:02:00Z">
              <w:tcPr>
                <w:tcW w:w="1350" w:type="dxa"/>
                <w:shd w:val="clear" w:color="auto" w:fill="D5DCE4" w:themeFill="text2" w:themeFillTint="33"/>
              </w:tcPr>
            </w:tcPrChange>
          </w:tcPr>
          <w:p w14:paraId="5BF7F808" w14:textId="77777777" w:rsidR="00B04EEB" w:rsidRPr="000B2ED5" w:rsidRDefault="00B04EEB">
            <w:pPr>
              <w:keepNext/>
              <w:spacing w:before="0"/>
              <w:jc w:val="center"/>
              <w:rPr>
                <w:sz w:val="18"/>
                <w:szCs w:val="18"/>
              </w:rPr>
              <w:pPrChange w:id="1567" w:author="Yasser Syed" w:date="2019-07-30T16:03:00Z">
                <w:pPr>
                  <w:keepNext/>
                  <w:jc w:val="left"/>
                </w:pPr>
              </w:pPrChange>
            </w:pPr>
          </w:p>
        </w:tc>
      </w:tr>
      <w:tr w:rsidR="00B04EEB" w:rsidRPr="000B2ED5" w14:paraId="01969A25" w14:textId="77777777" w:rsidTr="007912FD">
        <w:trPr>
          <w:cantSplit/>
          <w:trHeight w:val="323"/>
          <w:jc w:val="center"/>
          <w:trPrChange w:id="1568" w:author="Yasser Syed" w:date="2019-07-30T16:02:00Z">
            <w:trPr>
              <w:cantSplit/>
              <w:trHeight w:val="323"/>
              <w:jc w:val="center"/>
            </w:trPr>
          </w:trPrChange>
        </w:trPr>
        <w:tc>
          <w:tcPr>
            <w:tcW w:w="1165" w:type="dxa"/>
            <w:shd w:val="clear" w:color="auto" w:fill="auto"/>
            <w:tcPrChange w:id="1569" w:author="Yasser Syed" w:date="2019-07-30T16:02:00Z">
              <w:tcPr>
                <w:tcW w:w="1165" w:type="dxa"/>
                <w:shd w:val="clear" w:color="auto" w:fill="auto"/>
              </w:tcPr>
            </w:tcPrChange>
          </w:tcPr>
          <w:p w14:paraId="57118B52" w14:textId="77777777" w:rsidR="00B04EEB" w:rsidRPr="000B2ED5" w:rsidRDefault="00B04EEB" w:rsidP="000B1A01">
            <w:pPr>
              <w:keepNext/>
              <w:spacing w:before="0"/>
              <w:jc w:val="left"/>
              <w:rPr>
                <w:sz w:val="18"/>
                <w:szCs w:val="18"/>
              </w:rPr>
            </w:pPr>
            <w:r w:rsidRPr="000B2ED5">
              <w:rPr>
                <w:sz w:val="18"/>
                <w:szCs w:val="18"/>
              </w:rPr>
              <w:t>N/A</w:t>
            </w:r>
          </w:p>
        </w:tc>
        <w:tc>
          <w:tcPr>
            <w:tcW w:w="990" w:type="dxa"/>
            <w:shd w:val="clear" w:color="auto" w:fill="auto"/>
            <w:tcPrChange w:id="1570" w:author="Yasser Syed" w:date="2019-07-30T16:02:00Z">
              <w:tcPr>
                <w:tcW w:w="990" w:type="dxa"/>
                <w:shd w:val="clear" w:color="auto" w:fill="auto"/>
              </w:tcPr>
            </w:tcPrChange>
          </w:tcPr>
          <w:p w14:paraId="571ABA14" w14:textId="77777777" w:rsidR="00B04EEB" w:rsidRPr="000B2ED5" w:rsidRDefault="00B04EEB" w:rsidP="000B1A01">
            <w:pPr>
              <w:keepNext/>
              <w:spacing w:before="0"/>
              <w:jc w:val="left"/>
              <w:rPr>
                <w:sz w:val="18"/>
                <w:szCs w:val="18"/>
              </w:rPr>
            </w:pPr>
            <w:r w:rsidRPr="000B2ED5">
              <w:rPr>
                <w:sz w:val="18"/>
                <w:szCs w:val="18"/>
              </w:rPr>
              <w:t>ST 425-5</w:t>
            </w:r>
          </w:p>
          <w:p w14:paraId="376183AF" w14:textId="77777777" w:rsidR="00B04EEB" w:rsidRPr="000B2ED5" w:rsidRDefault="00B04EEB" w:rsidP="000B1A01">
            <w:pPr>
              <w:keepNext/>
              <w:spacing w:before="0"/>
              <w:jc w:val="left"/>
              <w:rPr>
                <w:sz w:val="18"/>
                <w:szCs w:val="18"/>
              </w:rPr>
            </w:pPr>
            <w:r w:rsidRPr="000B2ED5">
              <w:rPr>
                <w:sz w:val="18"/>
                <w:szCs w:val="18"/>
              </w:rPr>
              <w:t>Quad 3G</w:t>
            </w:r>
          </w:p>
        </w:tc>
        <w:tc>
          <w:tcPr>
            <w:tcW w:w="1260" w:type="dxa"/>
            <w:shd w:val="clear" w:color="auto" w:fill="auto"/>
            <w:vAlign w:val="center"/>
            <w:tcPrChange w:id="1571" w:author="Yasser Syed" w:date="2019-07-30T16:02:00Z">
              <w:tcPr>
                <w:tcW w:w="1260" w:type="dxa"/>
                <w:shd w:val="clear" w:color="auto" w:fill="auto"/>
              </w:tcPr>
            </w:tcPrChange>
          </w:tcPr>
          <w:p w14:paraId="33059210" w14:textId="77777777" w:rsidR="00B04EEB" w:rsidRPr="000B2ED5" w:rsidRDefault="00B04EEB">
            <w:pPr>
              <w:keepNext/>
              <w:spacing w:before="0"/>
              <w:jc w:val="center"/>
              <w:rPr>
                <w:sz w:val="18"/>
                <w:szCs w:val="18"/>
              </w:rPr>
              <w:pPrChange w:id="1572" w:author="Yasser Syed" w:date="2019-07-30T16:03:00Z">
                <w:pPr>
                  <w:keepNext/>
                  <w:jc w:val="center"/>
                </w:pPr>
              </w:pPrChange>
            </w:pPr>
            <w:r w:rsidRPr="00095B34">
              <w:rPr>
                <w:sz w:val="18"/>
                <w:szCs w:val="18"/>
              </w:rPr>
              <w:sym w:font="Symbol" w:char="F0D6"/>
            </w:r>
          </w:p>
        </w:tc>
        <w:tc>
          <w:tcPr>
            <w:tcW w:w="1260" w:type="dxa"/>
            <w:shd w:val="clear" w:color="auto" w:fill="auto"/>
            <w:vAlign w:val="center"/>
            <w:tcPrChange w:id="1573" w:author="Yasser Syed" w:date="2019-07-30T16:02:00Z">
              <w:tcPr>
                <w:tcW w:w="1260" w:type="dxa"/>
                <w:shd w:val="clear" w:color="auto" w:fill="auto"/>
              </w:tcPr>
            </w:tcPrChange>
          </w:tcPr>
          <w:p w14:paraId="77C14035" w14:textId="77777777" w:rsidR="00B04EEB" w:rsidRPr="000B2ED5" w:rsidRDefault="00B04EEB">
            <w:pPr>
              <w:keepNext/>
              <w:spacing w:before="0"/>
              <w:jc w:val="center"/>
              <w:rPr>
                <w:sz w:val="18"/>
                <w:szCs w:val="18"/>
              </w:rPr>
              <w:pPrChange w:id="1574" w:author="Yasser Syed" w:date="2019-07-30T16:03:00Z">
                <w:pPr>
                  <w:keepNext/>
                  <w:jc w:val="center"/>
                </w:pPr>
              </w:pPrChange>
            </w:pPr>
            <w:r w:rsidRPr="00095B34">
              <w:rPr>
                <w:sz w:val="18"/>
                <w:szCs w:val="18"/>
              </w:rPr>
              <w:sym w:font="Symbol" w:char="F0D6"/>
            </w:r>
          </w:p>
        </w:tc>
        <w:tc>
          <w:tcPr>
            <w:tcW w:w="1170" w:type="dxa"/>
            <w:shd w:val="clear" w:color="auto" w:fill="D5DCE4" w:themeFill="text2" w:themeFillTint="33"/>
            <w:vAlign w:val="center"/>
            <w:tcPrChange w:id="1575" w:author="Yasser Syed" w:date="2019-07-30T16:02:00Z">
              <w:tcPr>
                <w:tcW w:w="1170" w:type="dxa"/>
                <w:shd w:val="clear" w:color="auto" w:fill="D5DCE4" w:themeFill="text2" w:themeFillTint="33"/>
              </w:tcPr>
            </w:tcPrChange>
          </w:tcPr>
          <w:p w14:paraId="4BC92DA2" w14:textId="77777777" w:rsidR="00B04EEB" w:rsidRPr="000B2ED5" w:rsidRDefault="00B04EEB">
            <w:pPr>
              <w:keepNext/>
              <w:spacing w:before="0"/>
              <w:jc w:val="center"/>
              <w:rPr>
                <w:sz w:val="18"/>
                <w:szCs w:val="18"/>
              </w:rPr>
              <w:pPrChange w:id="1576" w:author="Yasser Syed" w:date="2019-07-30T16:03:00Z">
                <w:pPr>
                  <w:keepNext/>
                  <w:jc w:val="left"/>
                </w:pPr>
              </w:pPrChange>
            </w:pPr>
          </w:p>
        </w:tc>
        <w:tc>
          <w:tcPr>
            <w:tcW w:w="1170" w:type="dxa"/>
            <w:shd w:val="clear" w:color="auto" w:fill="D5DCE4" w:themeFill="text2" w:themeFillTint="33"/>
            <w:vAlign w:val="center"/>
            <w:tcPrChange w:id="1577" w:author="Yasser Syed" w:date="2019-07-30T16:02:00Z">
              <w:tcPr>
                <w:tcW w:w="1170" w:type="dxa"/>
                <w:shd w:val="clear" w:color="auto" w:fill="D5DCE4" w:themeFill="text2" w:themeFillTint="33"/>
              </w:tcPr>
            </w:tcPrChange>
          </w:tcPr>
          <w:p w14:paraId="7FE88DC5" w14:textId="77777777" w:rsidR="00B04EEB" w:rsidRPr="000B2ED5" w:rsidRDefault="00B04EEB">
            <w:pPr>
              <w:keepNext/>
              <w:spacing w:before="0"/>
              <w:jc w:val="center"/>
              <w:rPr>
                <w:sz w:val="18"/>
                <w:szCs w:val="18"/>
              </w:rPr>
              <w:pPrChange w:id="1578" w:author="Yasser Syed" w:date="2019-07-30T16:03:00Z">
                <w:pPr>
                  <w:keepNext/>
                  <w:jc w:val="left"/>
                </w:pPr>
              </w:pPrChange>
            </w:pPr>
          </w:p>
        </w:tc>
        <w:tc>
          <w:tcPr>
            <w:tcW w:w="1350" w:type="dxa"/>
            <w:shd w:val="clear" w:color="auto" w:fill="auto"/>
            <w:vAlign w:val="center"/>
            <w:tcPrChange w:id="1579" w:author="Yasser Syed" w:date="2019-07-30T16:02:00Z">
              <w:tcPr>
                <w:tcW w:w="1350" w:type="dxa"/>
                <w:shd w:val="clear" w:color="auto" w:fill="auto"/>
              </w:tcPr>
            </w:tcPrChange>
          </w:tcPr>
          <w:p w14:paraId="1793AA51" w14:textId="77777777" w:rsidR="00B04EEB" w:rsidRPr="000B2ED5" w:rsidRDefault="00B04EEB">
            <w:pPr>
              <w:keepNext/>
              <w:spacing w:before="0"/>
              <w:jc w:val="center"/>
              <w:rPr>
                <w:sz w:val="18"/>
                <w:szCs w:val="18"/>
              </w:rPr>
              <w:pPrChange w:id="1580" w:author="Yasser Syed" w:date="2019-07-30T16:03:00Z">
                <w:pPr>
                  <w:keepNext/>
                  <w:jc w:val="center"/>
                </w:pPr>
              </w:pPrChange>
            </w:pPr>
            <w:r w:rsidRPr="00095B34">
              <w:rPr>
                <w:sz w:val="18"/>
                <w:szCs w:val="18"/>
              </w:rPr>
              <w:sym w:font="Symbol" w:char="F0D6"/>
            </w:r>
          </w:p>
        </w:tc>
        <w:tc>
          <w:tcPr>
            <w:tcW w:w="1350" w:type="dxa"/>
            <w:shd w:val="clear" w:color="auto" w:fill="auto"/>
            <w:vAlign w:val="center"/>
            <w:tcPrChange w:id="1581" w:author="Yasser Syed" w:date="2019-07-30T16:02:00Z">
              <w:tcPr>
                <w:tcW w:w="1350" w:type="dxa"/>
                <w:shd w:val="clear" w:color="auto" w:fill="auto"/>
              </w:tcPr>
            </w:tcPrChange>
          </w:tcPr>
          <w:p w14:paraId="16F9A0B2" w14:textId="77777777" w:rsidR="00B04EEB" w:rsidRPr="000B2ED5" w:rsidRDefault="00B04EEB">
            <w:pPr>
              <w:keepNext/>
              <w:spacing w:before="0"/>
              <w:jc w:val="center"/>
              <w:rPr>
                <w:sz w:val="18"/>
                <w:szCs w:val="18"/>
              </w:rPr>
              <w:pPrChange w:id="1582" w:author="Yasser Syed" w:date="2019-07-30T16:03:00Z">
                <w:pPr>
                  <w:keepNext/>
                  <w:jc w:val="center"/>
                </w:pPr>
              </w:pPrChange>
            </w:pPr>
            <w:r w:rsidRPr="00095B34">
              <w:rPr>
                <w:sz w:val="18"/>
                <w:szCs w:val="18"/>
              </w:rPr>
              <w:sym w:font="Symbol" w:char="F0D6"/>
            </w:r>
          </w:p>
        </w:tc>
      </w:tr>
      <w:tr w:rsidR="006E020E" w:rsidRPr="000B2ED5" w14:paraId="4C4DABB2" w14:textId="77777777" w:rsidTr="007912FD">
        <w:trPr>
          <w:trHeight w:val="67"/>
          <w:jc w:val="center"/>
          <w:trPrChange w:id="1583" w:author="Yasser Syed" w:date="2019-07-30T16:02:00Z">
            <w:trPr>
              <w:trHeight w:val="67"/>
              <w:jc w:val="center"/>
            </w:trPr>
          </w:trPrChange>
        </w:trPr>
        <w:tc>
          <w:tcPr>
            <w:tcW w:w="1165" w:type="dxa"/>
            <w:vMerge w:val="restart"/>
            <w:shd w:val="clear" w:color="auto" w:fill="auto"/>
            <w:tcPrChange w:id="1584" w:author="Yasser Syed" w:date="2019-07-30T16:02:00Z">
              <w:tcPr>
                <w:tcW w:w="1165" w:type="dxa"/>
                <w:vMerge w:val="restart"/>
                <w:shd w:val="clear" w:color="auto" w:fill="auto"/>
              </w:tcPr>
            </w:tcPrChange>
          </w:tcPr>
          <w:p w14:paraId="09A429E1" w14:textId="77777777" w:rsidR="006E020E" w:rsidRPr="000B2ED5" w:rsidRDefault="006E020E" w:rsidP="000B1A01">
            <w:pPr>
              <w:keepNext/>
              <w:spacing w:before="0"/>
              <w:jc w:val="left"/>
              <w:rPr>
                <w:sz w:val="18"/>
                <w:szCs w:val="18"/>
              </w:rPr>
            </w:pPr>
            <w:r w:rsidRPr="000B2ED5">
              <w:rPr>
                <w:sz w:val="18"/>
                <w:szCs w:val="18"/>
              </w:rPr>
              <w:t>BT 2077-2 (12/2017)</w:t>
            </w:r>
          </w:p>
        </w:tc>
        <w:tc>
          <w:tcPr>
            <w:tcW w:w="990" w:type="dxa"/>
            <w:shd w:val="clear" w:color="auto" w:fill="auto"/>
            <w:tcPrChange w:id="1585" w:author="Yasser Syed" w:date="2019-07-30T16:02:00Z">
              <w:tcPr>
                <w:tcW w:w="990" w:type="dxa"/>
                <w:shd w:val="clear" w:color="auto" w:fill="auto"/>
              </w:tcPr>
            </w:tcPrChange>
          </w:tcPr>
          <w:p w14:paraId="79E74533" w14:textId="77777777" w:rsidR="006E020E" w:rsidRPr="000B2ED5" w:rsidRDefault="006E020E" w:rsidP="000B1A01">
            <w:pPr>
              <w:keepNext/>
              <w:spacing w:before="0"/>
              <w:jc w:val="left"/>
              <w:rPr>
                <w:sz w:val="18"/>
                <w:szCs w:val="18"/>
              </w:rPr>
            </w:pPr>
            <w:r w:rsidRPr="000B2ED5">
              <w:rPr>
                <w:sz w:val="18"/>
                <w:szCs w:val="18"/>
              </w:rPr>
              <w:t>ST 2081-10 6G</w:t>
            </w:r>
          </w:p>
        </w:tc>
        <w:tc>
          <w:tcPr>
            <w:tcW w:w="1260" w:type="dxa"/>
            <w:shd w:val="clear" w:color="auto" w:fill="auto"/>
            <w:vAlign w:val="center"/>
            <w:tcPrChange w:id="1586" w:author="Yasser Syed" w:date="2019-07-30T16:02:00Z">
              <w:tcPr>
                <w:tcW w:w="1260" w:type="dxa"/>
                <w:shd w:val="clear" w:color="auto" w:fill="auto"/>
              </w:tcPr>
            </w:tcPrChange>
          </w:tcPr>
          <w:p w14:paraId="38569E2A" w14:textId="77777777" w:rsidR="006E020E" w:rsidRPr="000B2ED5" w:rsidRDefault="006E020E">
            <w:pPr>
              <w:keepNext/>
              <w:spacing w:before="0"/>
              <w:jc w:val="center"/>
              <w:rPr>
                <w:sz w:val="18"/>
                <w:szCs w:val="18"/>
              </w:rPr>
              <w:pPrChange w:id="1587" w:author="Yasser Syed" w:date="2019-07-30T16:03:00Z">
                <w:pPr>
                  <w:keepNext/>
                  <w:jc w:val="center"/>
                </w:pPr>
              </w:pPrChange>
            </w:pPr>
            <w:r w:rsidRPr="00095B34">
              <w:rPr>
                <w:sz w:val="18"/>
                <w:szCs w:val="18"/>
              </w:rPr>
              <w:sym w:font="Symbol" w:char="F0D6"/>
            </w:r>
          </w:p>
        </w:tc>
        <w:tc>
          <w:tcPr>
            <w:tcW w:w="1260" w:type="dxa"/>
            <w:shd w:val="clear" w:color="auto" w:fill="auto"/>
            <w:vAlign w:val="center"/>
            <w:tcPrChange w:id="1588" w:author="Yasser Syed" w:date="2019-07-30T16:02:00Z">
              <w:tcPr>
                <w:tcW w:w="1260" w:type="dxa"/>
                <w:shd w:val="clear" w:color="auto" w:fill="auto"/>
              </w:tcPr>
            </w:tcPrChange>
          </w:tcPr>
          <w:p w14:paraId="6DFE9163" w14:textId="77777777" w:rsidR="006E020E" w:rsidRPr="000B2ED5" w:rsidRDefault="006E020E">
            <w:pPr>
              <w:keepNext/>
              <w:spacing w:before="0"/>
              <w:jc w:val="center"/>
              <w:rPr>
                <w:sz w:val="18"/>
                <w:szCs w:val="18"/>
              </w:rPr>
              <w:pPrChange w:id="1589" w:author="Yasser Syed" w:date="2019-07-30T16:03:00Z">
                <w:pPr>
                  <w:keepNext/>
                  <w:jc w:val="center"/>
                </w:pPr>
              </w:pPrChange>
            </w:pPr>
            <w:r w:rsidRPr="00095B34">
              <w:rPr>
                <w:sz w:val="18"/>
                <w:szCs w:val="18"/>
              </w:rPr>
              <w:sym w:font="Symbol" w:char="F0D6"/>
            </w:r>
          </w:p>
        </w:tc>
        <w:tc>
          <w:tcPr>
            <w:tcW w:w="1170" w:type="dxa"/>
            <w:shd w:val="clear" w:color="auto" w:fill="D5DCE4" w:themeFill="text2" w:themeFillTint="33"/>
            <w:vAlign w:val="center"/>
            <w:tcPrChange w:id="1590" w:author="Yasser Syed" w:date="2019-07-30T16:02:00Z">
              <w:tcPr>
                <w:tcW w:w="1170" w:type="dxa"/>
                <w:shd w:val="clear" w:color="auto" w:fill="D5DCE4" w:themeFill="text2" w:themeFillTint="33"/>
              </w:tcPr>
            </w:tcPrChange>
          </w:tcPr>
          <w:p w14:paraId="5A1C84E4" w14:textId="77777777" w:rsidR="006E020E" w:rsidRPr="000B2ED5" w:rsidRDefault="006E020E">
            <w:pPr>
              <w:keepNext/>
              <w:spacing w:before="0"/>
              <w:jc w:val="center"/>
              <w:rPr>
                <w:sz w:val="18"/>
                <w:szCs w:val="18"/>
              </w:rPr>
              <w:pPrChange w:id="1591" w:author="Yasser Syed" w:date="2019-07-30T16:03:00Z">
                <w:pPr>
                  <w:keepNext/>
                  <w:jc w:val="left"/>
                </w:pPr>
              </w:pPrChange>
            </w:pPr>
          </w:p>
        </w:tc>
        <w:tc>
          <w:tcPr>
            <w:tcW w:w="1170" w:type="dxa"/>
            <w:shd w:val="clear" w:color="auto" w:fill="D5DCE4" w:themeFill="text2" w:themeFillTint="33"/>
            <w:vAlign w:val="center"/>
            <w:tcPrChange w:id="1592" w:author="Yasser Syed" w:date="2019-07-30T16:02:00Z">
              <w:tcPr>
                <w:tcW w:w="1170" w:type="dxa"/>
                <w:shd w:val="clear" w:color="auto" w:fill="D5DCE4" w:themeFill="text2" w:themeFillTint="33"/>
              </w:tcPr>
            </w:tcPrChange>
          </w:tcPr>
          <w:p w14:paraId="1322F779" w14:textId="77777777" w:rsidR="006E020E" w:rsidRPr="000B2ED5" w:rsidRDefault="006E020E">
            <w:pPr>
              <w:keepNext/>
              <w:spacing w:before="0"/>
              <w:jc w:val="center"/>
              <w:rPr>
                <w:sz w:val="18"/>
                <w:szCs w:val="18"/>
              </w:rPr>
              <w:pPrChange w:id="1593" w:author="Yasser Syed" w:date="2019-07-30T16:03:00Z">
                <w:pPr>
                  <w:keepNext/>
                  <w:jc w:val="left"/>
                </w:pPr>
              </w:pPrChange>
            </w:pPr>
          </w:p>
        </w:tc>
        <w:tc>
          <w:tcPr>
            <w:tcW w:w="1350" w:type="dxa"/>
            <w:shd w:val="clear" w:color="auto" w:fill="auto"/>
            <w:vAlign w:val="center"/>
            <w:tcPrChange w:id="1594" w:author="Yasser Syed" w:date="2019-07-30T16:02:00Z">
              <w:tcPr>
                <w:tcW w:w="1350" w:type="dxa"/>
                <w:shd w:val="clear" w:color="auto" w:fill="auto"/>
              </w:tcPr>
            </w:tcPrChange>
          </w:tcPr>
          <w:p w14:paraId="3F7C8BDD" w14:textId="77777777" w:rsidR="006E020E" w:rsidRPr="000B2ED5" w:rsidRDefault="006E020E">
            <w:pPr>
              <w:keepNext/>
              <w:spacing w:before="0"/>
              <w:jc w:val="center"/>
              <w:rPr>
                <w:sz w:val="18"/>
                <w:szCs w:val="18"/>
              </w:rPr>
              <w:pPrChange w:id="1595" w:author="Yasser Syed" w:date="2019-07-30T16:03:00Z">
                <w:pPr>
                  <w:keepNext/>
                  <w:jc w:val="center"/>
                </w:pPr>
              </w:pPrChange>
            </w:pPr>
            <w:r w:rsidRPr="00095B34">
              <w:rPr>
                <w:sz w:val="18"/>
                <w:szCs w:val="18"/>
              </w:rPr>
              <w:sym w:font="Symbol" w:char="F0D6"/>
            </w:r>
          </w:p>
        </w:tc>
        <w:tc>
          <w:tcPr>
            <w:tcW w:w="1350" w:type="dxa"/>
            <w:shd w:val="clear" w:color="auto" w:fill="auto"/>
            <w:vAlign w:val="center"/>
            <w:tcPrChange w:id="1596" w:author="Yasser Syed" w:date="2019-07-30T16:02:00Z">
              <w:tcPr>
                <w:tcW w:w="1350" w:type="dxa"/>
                <w:shd w:val="clear" w:color="auto" w:fill="auto"/>
              </w:tcPr>
            </w:tcPrChange>
          </w:tcPr>
          <w:p w14:paraId="280E6BE3" w14:textId="77777777" w:rsidR="006E020E" w:rsidRPr="000B2ED5" w:rsidRDefault="006E020E">
            <w:pPr>
              <w:keepNext/>
              <w:spacing w:before="0"/>
              <w:jc w:val="center"/>
              <w:rPr>
                <w:sz w:val="18"/>
                <w:szCs w:val="18"/>
              </w:rPr>
              <w:pPrChange w:id="1597" w:author="Yasser Syed" w:date="2019-07-30T16:03:00Z">
                <w:pPr>
                  <w:keepNext/>
                  <w:jc w:val="center"/>
                </w:pPr>
              </w:pPrChange>
            </w:pPr>
            <w:r w:rsidRPr="00095B34">
              <w:rPr>
                <w:sz w:val="18"/>
                <w:szCs w:val="18"/>
              </w:rPr>
              <w:sym w:font="Symbol" w:char="F0D6"/>
            </w:r>
          </w:p>
        </w:tc>
      </w:tr>
      <w:tr w:rsidR="006E020E" w:rsidRPr="000B2ED5" w14:paraId="1F644563" w14:textId="77777777" w:rsidTr="007912FD">
        <w:trPr>
          <w:trHeight w:val="103"/>
          <w:jc w:val="center"/>
          <w:trPrChange w:id="1598" w:author="Yasser Syed" w:date="2019-07-30T16:02:00Z">
            <w:trPr>
              <w:trHeight w:val="103"/>
              <w:jc w:val="center"/>
            </w:trPr>
          </w:trPrChange>
        </w:trPr>
        <w:tc>
          <w:tcPr>
            <w:tcW w:w="1165" w:type="dxa"/>
            <w:vMerge/>
            <w:shd w:val="clear" w:color="auto" w:fill="auto"/>
            <w:tcPrChange w:id="1599" w:author="Yasser Syed" w:date="2019-07-30T16:02:00Z">
              <w:tcPr>
                <w:tcW w:w="1165" w:type="dxa"/>
                <w:vMerge/>
                <w:shd w:val="clear" w:color="auto" w:fill="auto"/>
              </w:tcPr>
            </w:tcPrChange>
          </w:tcPr>
          <w:p w14:paraId="5AC0A966" w14:textId="77777777" w:rsidR="006E020E" w:rsidRPr="000B2ED5" w:rsidRDefault="006E020E" w:rsidP="000B1A01">
            <w:pPr>
              <w:keepNext/>
              <w:spacing w:before="0"/>
              <w:jc w:val="left"/>
              <w:rPr>
                <w:sz w:val="18"/>
                <w:szCs w:val="18"/>
              </w:rPr>
            </w:pPr>
          </w:p>
        </w:tc>
        <w:tc>
          <w:tcPr>
            <w:tcW w:w="990" w:type="dxa"/>
            <w:shd w:val="clear" w:color="auto" w:fill="auto"/>
            <w:tcPrChange w:id="1600" w:author="Yasser Syed" w:date="2019-07-30T16:02:00Z">
              <w:tcPr>
                <w:tcW w:w="990" w:type="dxa"/>
                <w:shd w:val="clear" w:color="auto" w:fill="auto"/>
              </w:tcPr>
            </w:tcPrChange>
          </w:tcPr>
          <w:p w14:paraId="2C2F90D0" w14:textId="2542734F" w:rsidR="006E020E" w:rsidRPr="000B2ED5" w:rsidDel="007912FD" w:rsidRDefault="006E020E" w:rsidP="000B1A01">
            <w:pPr>
              <w:keepNext/>
              <w:spacing w:before="0"/>
              <w:jc w:val="left"/>
              <w:rPr>
                <w:del w:id="1601" w:author="Yasser Syed" w:date="2019-07-30T16:03:00Z"/>
                <w:sz w:val="18"/>
                <w:szCs w:val="18"/>
              </w:rPr>
            </w:pPr>
            <w:r w:rsidRPr="000B2ED5">
              <w:rPr>
                <w:sz w:val="18"/>
                <w:szCs w:val="18"/>
              </w:rPr>
              <w:t>ST 2082-10</w:t>
            </w:r>
            <w:ins w:id="1602" w:author="Yasser Syed" w:date="2019-07-30T16:03:00Z">
              <w:r w:rsidR="007912FD">
                <w:rPr>
                  <w:sz w:val="18"/>
                  <w:szCs w:val="18"/>
                </w:rPr>
                <w:t xml:space="preserve"> </w:t>
              </w:r>
            </w:ins>
          </w:p>
          <w:p w14:paraId="37D33E79" w14:textId="77777777" w:rsidR="006E020E" w:rsidRPr="000B2ED5" w:rsidRDefault="006E020E" w:rsidP="000B1A01">
            <w:pPr>
              <w:keepNext/>
              <w:spacing w:before="0"/>
              <w:jc w:val="left"/>
              <w:rPr>
                <w:sz w:val="18"/>
                <w:szCs w:val="18"/>
              </w:rPr>
            </w:pPr>
            <w:r w:rsidRPr="000B2ED5">
              <w:rPr>
                <w:sz w:val="18"/>
                <w:szCs w:val="18"/>
              </w:rPr>
              <w:t xml:space="preserve">12G </w:t>
            </w:r>
          </w:p>
        </w:tc>
        <w:tc>
          <w:tcPr>
            <w:tcW w:w="1260" w:type="dxa"/>
            <w:shd w:val="clear" w:color="auto" w:fill="auto"/>
            <w:vAlign w:val="center"/>
            <w:tcPrChange w:id="1603" w:author="Yasser Syed" w:date="2019-07-30T16:02:00Z">
              <w:tcPr>
                <w:tcW w:w="1260" w:type="dxa"/>
                <w:shd w:val="clear" w:color="auto" w:fill="auto"/>
              </w:tcPr>
            </w:tcPrChange>
          </w:tcPr>
          <w:p w14:paraId="3E1089AA" w14:textId="77777777" w:rsidR="006E020E" w:rsidRPr="000B2ED5" w:rsidRDefault="006E020E">
            <w:pPr>
              <w:keepNext/>
              <w:spacing w:before="0"/>
              <w:jc w:val="center"/>
              <w:rPr>
                <w:sz w:val="18"/>
                <w:szCs w:val="18"/>
              </w:rPr>
              <w:pPrChange w:id="1604" w:author="Yasser Syed" w:date="2019-07-30T16:03:00Z">
                <w:pPr>
                  <w:keepNext/>
                  <w:jc w:val="center"/>
                </w:pPr>
              </w:pPrChange>
            </w:pPr>
            <w:r w:rsidRPr="00095B34">
              <w:rPr>
                <w:sz w:val="18"/>
                <w:szCs w:val="18"/>
              </w:rPr>
              <w:sym w:font="Symbol" w:char="F0D6"/>
            </w:r>
          </w:p>
        </w:tc>
        <w:tc>
          <w:tcPr>
            <w:tcW w:w="1260" w:type="dxa"/>
            <w:shd w:val="clear" w:color="auto" w:fill="auto"/>
            <w:vAlign w:val="center"/>
            <w:tcPrChange w:id="1605" w:author="Yasser Syed" w:date="2019-07-30T16:02:00Z">
              <w:tcPr>
                <w:tcW w:w="1260" w:type="dxa"/>
                <w:shd w:val="clear" w:color="auto" w:fill="auto"/>
              </w:tcPr>
            </w:tcPrChange>
          </w:tcPr>
          <w:p w14:paraId="1B7E1334" w14:textId="77777777" w:rsidR="006E020E" w:rsidRPr="000B2ED5" w:rsidRDefault="006E020E">
            <w:pPr>
              <w:keepNext/>
              <w:spacing w:before="0"/>
              <w:jc w:val="center"/>
              <w:rPr>
                <w:sz w:val="18"/>
                <w:szCs w:val="18"/>
              </w:rPr>
              <w:pPrChange w:id="1606" w:author="Yasser Syed" w:date="2019-07-30T16:03:00Z">
                <w:pPr>
                  <w:keepNext/>
                  <w:jc w:val="center"/>
                </w:pPr>
              </w:pPrChange>
            </w:pPr>
            <w:r w:rsidRPr="00095B34">
              <w:rPr>
                <w:sz w:val="18"/>
                <w:szCs w:val="18"/>
              </w:rPr>
              <w:sym w:font="Symbol" w:char="F0D6"/>
            </w:r>
          </w:p>
        </w:tc>
        <w:tc>
          <w:tcPr>
            <w:tcW w:w="1170" w:type="dxa"/>
            <w:shd w:val="clear" w:color="auto" w:fill="D5DCE4" w:themeFill="text2" w:themeFillTint="33"/>
            <w:vAlign w:val="center"/>
            <w:tcPrChange w:id="1607" w:author="Yasser Syed" w:date="2019-07-30T16:02:00Z">
              <w:tcPr>
                <w:tcW w:w="1170" w:type="dxa"/>
                <w:shd w:val="clear" w:color="auto" w:fill="D5DCE4" w:themeFill="text2" w:themeFillTint="33"/>
              </w:tcPr>
            </w:tcPrChange>
          </w:tcPr>
          <w:p w14:paraId="4EB38091" w14:textId="77777777" w:rsidR="006E020E" w:rsidRPr="000B2ED5" w:rsidRDefault="006E020E">
            <w:pPr>
              <w:keepNext/>
              <w:spacing w:before="0"/>
              <w:jc w:val="center"/>
              <w:rPr>
                <w:sz w:val="18"/>
                <w:szCs w:val="18"/>
              </w:rPr>
              <w:pPrChange w:id="1608" w:author="Yasser Syed" w:date="2019-07-30T16:03:00Z">
                <w:pPr>
                  <w:keepNext/>
                  <w:jc w:val="left"/>
                </w:pPr>
              </w:pPrChange>
            </w:pPr>
          </w:p>
        </w:tc>
        <w:tc>
          <w:tcPr>
            <w:tcW w:w="1170" w:type="dxa"/>
            <w:shd w:val="clear" w:color="auto" w:fill="D5DCE4" w:themeFill="text2" w:themeFillTint="33"/>
            <w:vAlign w:val="center"/>
            <w:tcPrChange w:id="1609" w:author="Yasser Syed" w:date="2019-07-30T16:02:00Z">
              <w:tcPr>
                <w:tcW w:w="1170" w:type="dxa"/>
                <w:shd w:val="clear" w:color="auto" w:fill="D5DCE4" w:themeFill="text2" w:themeFillTint="33"/>
              </w:tcPr>
            </w:tcPrChange>
          </w:tcPr>
          <w:p w14:paraId="575809E0" w14:textId="77777777" w:rsidR="006E020E" w:rsidRPr="000B2ED5" w:rsidRDefault="006E020E">
            <w:pPr>
              <w:keepNext/>
              <w:spacing w:before="0"/>
              <w:jc w:val="center"/>
              <w:rPr>
                <w:sz w:val="18"/>
                <w:szCs w:val="18"/>
              </w:rPr>
              <w:pPrChange w:id="1610" w:author="Yasser Syed" w:date="2019-07-30T16:03:00Z">
                <w:pPr>
                  <w:keepNext/>
                  <w:jc w:val="left"/>
                </w:pPr>
              </w:pPrChange>
            </w:pPr>
          </w:p>
        </w:tc>
        <w:tc>
          <w:tcPr>
            <w:tcW w:w="1350" w:type="dxa"/>
            <w:shd w:val="clear" w:color="auto" w:fill="auto"/>
            <w:vAlign w:val="center"/>
            <w:tcPrChange w:id="1611" w:author="Yasser Syed" w:date="2019-07-30T16:02:00Z">
              <w:tcPr>
                <w:tcW w:w="1350" w:type="dxa"/>
                <w:shd w:val="clear" w:color="auto" w:fill="auto"/>
              </w:tcPr>
            </w:tcPrChange>
          </w:tcPr>
          <w:p w14:paraId="677FAFFD" w14:textId="77777777" w:rsidR="006E020E" w:rsidRPr="000B2ED5" w:rsidRDefault="006E020E">
            <w:pPr>
              <w:keepNext/>
              <w:spacing w:before="0"/>
              <w:jc w:val="center"/>
              <w:rPr>
                <w:sz w:val="18"/>
                <w:szCs w:val="18"/>
              </w:rPr>
              <w:pPrChange w:id="1612" w:author="Yasser Syed" w:date="2019-07-30T16:03:00Z">
                <w:pPr>
                  <w:keepNext/>
                  <w:jc w:val="center"/>
                </w:pPr>
              </w:pPrChange>
            </w:pPr>
            <w:r w:rsidRPr="00095B34">
              <w:rPr>
                <w:sz w:val="18"/>
                <w:szCs w:val="18"/>
              </w:rPr>
              <w:sym w:font="Symbol" w:char="F0D6"/>
            </w:r>
          </w:p>
        </w:tc>
        <w:tc>
          <w:tcPr>
            <w:tcW w:w="1350" w:type="dxa"/>
            <w:shd w:val="clear" w:color="auto" w:fill="auto"/>
            <w:vAlign w:val="center"/>
            <w:tcPrChange w:id="1613" w:author="Yasser Syed" w:date="2019-07-30T16:02:00Z">
              <w:tcPr>
                <w:tcW w:w="1350" w:type="dxa"/>
                <w:shd w:val="clear" w:color="auto" w:fill="auto"/>
              </w:tcPr>
            </w:tcPrChange>
          </w:tcPr>
          <w:p w14:paraId="288F600B" w14:textId="77777777" w:rsidR="006E020E" w:rsidRPr="000B2ED5" w:rsidRDefault="006E020E">
            <w:pPr>
              <w:keepNext/>
              <w:spacing w:before="0"/>
              <w:jc w:val="center"/>
              <w:rPr>
                <w:sz w:val="18"/>
                <w:szCs w:val="18"/>
              </w:rPr>
              <w:pPrChange w:id="1614" w:author="Yasser Syed" w:date="2019-07-30T16:03:00Z">
                <w:pPr>
                  <w:keepNext/>
                  <w:jc w:val="center"/>
                </w:pPr>
              </w:pPrChange>
            </w:pPr>
            <w:r w:rsidRPr="00095B34">
              <w:rPr>
                <w:sz w:val="18"/>
                <w:szCs w:val="18"/>
              </w:rPr>
              <w:sym w:font="Symbol" w:char="F0D6"/>
            </w:r>
          </w:p>
        </w:tc>
      </w:tr>
      <w:tr w:rsidR="006E020E" w:rsidRPr="000B2ED5" w14:paraId="5DA9D7F6" w14:textId="77777777" w:rsidTr="007912FD">
        <w:trPr>
          <w:trHeight w:val="101"/>
          <w:jc w:val="center"/>
          <w:trPrChange w:id="1615" w:author="Yasser Syed" w:date="2019-07-30T16:02:00Z">
            <w:trPr>
              <w:trHeight w:val="101"/>
              <w:jc w:val="center"/>
            </w:trPr>
          </w:trPrChange>
        </w:trPr>
        <w:tc>
          <w:tcPr>
            <w:tcW w:w="1165" w:type="dxa"/>
            <w:vMerge/>
            <w:shd w:val="clear" w:color="auto" w:fill="auto"/>
            <w:tcPrChange w:id="1616" w:author="Yasser Syed" w:date="2019-07-30T16:02:00Z">
              <w:tcPr>
                <w:tcW w:w="1165" w:type="dxa"/>
                <w:vMerge/>
                <w:shd w:val="clear" w:color="auto" w:fill="auto"/>
              </w:tcPr>
            </w:tcPrChange>
          </w:tcPr>
          <w:p w14:paraId="64C6B410" w14:textId="77777777" w:rsidR="006E020E" w:rsidRPr="000B2ED5" w:rsidRDefault="006E020E" w:rsidP="000B1A01">
            <w:pPr>
              <w:keepNext/>
              <w:spacing w:before="0"/>
              <w:jc w:val="left"/>
              <w:rPr>
                <w:sz w:val="18"/>
                <w:szCs w:val="18"/>
              </w:rPr>
            </w:pPr>
          </w:p>
        </w:tc>
        <w:tc>
          <w:tcPr>
            <w:tcW w:w="990" w:type="dxa"/>
            <w:shd w:val="clear" w:color="auto" w:fill="auto"/>
            <w:tcPrChange w:id="1617" w:author="Yasser Syed" w:date="2019-07-30T16:02:00Z">
              <w:tcPr>
                <w:tcW w:w="990" w:type="dxa"/>
                <w:shd w:val="clear" w:color="auto" w:fill="auto"/>
              </w:tcPr>
            </w:tcPrChange>
          </w:tcPr>
          <w:p w14:paraId="35F6C67E" w14:textId="77777777" w:rsidR="006E020E" w:rsidRPr="000B2ED5" w:rsidRDefault="006E020E" w:rsidP="000B1A01">
            <w:pPr>
              <w:keepNext/>
              <w:spacing w:before="0"/>
              <w:jc w:val="left"/>
              <w:rPr>
                <w:sz w:val="18"/>
                <w:szCs w:val="18"/>
              </w:rPr>
            </w:pPr>
            <w:r w:rsidRPr="000B2ED5">
              <w:rPr>
                <w:sz w:val="18"/>
                <w:szCs w:val="18"/>
              </w:rPr>
              <w:t>ST 2082-12</w:t>
            </w:r>
          </w:p>
          <w:p w14:paraId="5729B334" w14:textId="77777777" w:rsidR="006E020E" w:rsidRPr="000B2ED5" w:rsidRDefault="006E020E" w:rsidP="000B1A01">
            <w:pPr>
              <w:keepNext/>
              <w:spacing w:before="0"/>
              <w:jc w:val="left"/>
              <w:rPr>
                <w:sz w:val="18"/>
                <w:szCs w:val="18"/>
              </w:rPr>
            </w:pPr>
            <w:r w:rsidRPr="000B2ED5">
              <w:rPr>
                <w:sz w:val="18"/>
                <w:szCs w:val="18"/>
              </w:rPr>
              <w:t xml:space="preserve">Quad 12G </w:t>
            </w:r>
          </w:p>
        </w:tc>
        <w:tc>
          <w:tcPr>
            <w:tcW w:w="1260" w:type="dxa"/>
            <w:shd w:val="clear" w:color="auto" w:fill="auto"/>
            <w:vAlign w:val="center"/>
            <w:tcPrChange w:id="1618" w:author="Yasser Syed" w:date="2019-07-30T16:02:00Z">
              <w:tcPr>
                <w:tcW w:w="1260" w:type="dxa"/>
                <w:shd w:val="clear" w:color="auto" w:fill="auto"/>
              </w:tcPr>
            </w:tcPrChange>
          </w:tcPr>
          <w:p w14:paraId="75CCAD26" w14:textId="77777777" w:rsidR="006E020E" w:rsidRPr="00095B34" w:rsidRDefault="006E020E">
            <w:pPr>
              <w:keepNext/>
              <w:spacing w:before="0"/>
              <w:jc w:val="center"/>
              <w:rPr>
                <w:sz w:val="18"/>
                <w:szCs w:val="18"/>
              </w:rPr>
              <w:pPrChange w:id="1619" w:author="Yasser Syed" w:date="2019-07-30T16:03:00Z">
                <w:pPr>
                  <w:keepNext/>
                  <w:jc w:val="center"/>
                </w:pPr>
              </w:pPrChange>
            </w:pPr>
            <w:r w:rsidRPr="00095B34">
              <w:rPr>
                <w:sz w:val="18"/>
                <w:szCs w:val="18"/>
              </w:rPr>
              <w:sym w:font="Symbol" w:char="F0D6"/>
            </w:r>
          </w:p>
        </w:tc>
        <w:tc>
          <w:tcPr>
            <w:tcW w:w="1260" w:type="dxa"/>
            <w:shd w:val="clear" w:color="auto" w:fill="auto"/>
            <w:vAlign w:val="center"/>
            <w:tcPrChange w:id="1620" w:author="Yasser Syed" w:date="2019-07-30T16:02:00Z">
              <w:tcPr>
                <w:tcW w:w="1260" w:type="dxa"/>
                <w:shd w:val="clear" w:color="auto" w:fill="auto"/>
              </w:tcPr>
            </w:tcPrChange>
          </w:tcPr>
          <w:p w14:paraId="481B9426" w14:textId="77777777" w:rsidR="006E020E" w:rsidRPr="00095B34" w:rsidRDefault="006E020E">
            <w:pPr>
              <w:keepNext/>
              <w:spacing w:before="0"/>
              <w:jc w:val="center"/>
              <w:rPr>
                <w:sz w:val="18"/>
                <w:szCs w:val="18"/>
              </w:rPr>
              <w:pPrChange w:id="1621" w:author="Yasser Syed" w:date="2019-07-30T16:03:00Z">
                <w:pPr>
                  <w:keepNext/>
                  <w:jc w:val="center"/>
                </w:pPr>
              </w:pPrChange>
            </w:pPr>
            <w:r w:rsidRPr="00095B34">
              <w:rPr>
                <w:sz w:val="18"/>
                <w:szCs w:val="18"/>
              </w:rPr>
              <w:sym w:font="Symbol" w:char="F0D6"/>
            </w:r>
          </w:p>
        </w:tc>
        <w:tc>
          <w:tcPr>
            <w:tcW w:w="1170" w:type="dxa"/>
            <w:shd w:val="clear" w:color="auto" w:fill="D5DCE4" w:themeFill="text2" w:themeFillTint="33"/>
            <w:vAlign w:val="center"/>
            <w:tcPrChange w:id="1622" w:author="Yasser Syed" w:date="2019-07-30T16:02:00Z">
              <w:tcPr>
                <w:tcW w:w="1170" w:type="dxa"/>
                <w:shd w:val="clear" w:color="auto" w:fill="D5DCE4" w:themeFill="text2" w:themeFillTint="33"/>
              </w:tcPr>
            </w:tcPrChange>
          </w:tcPr>
          <w:p w14:paraId="650F4DB2" w14:textId="77777777" w:rsidR="006E020E" w:rsidRPr="000B2ED5" w:rsidRDefault="006E020E">
            <w:pPr>
              <w:keepNext/>
              <w:spacing w:before="0"/>
              <w:jc w:val="center"/>
              <w:rPr>
                <w:sz w:val="18"/>
                <w:szCs w:val="18"/>
              </w:rPr>
              <w:pPrChange w:id="1623" w:author="Yasser Syed" w:date="2019-07-30T16:03:00Z">
                <w:pPr>
                  <w:keepNext/>
                  <w:jc w:val="left"/>
                </w:pPr>
              </w:pPrChange>
            </w:pPr>
          </w:p>
        </w:tc>
        <w:tc>
          <w:tcPr>
            <w:tcW w:w="1170" w:type="dxa"/>
            <w:shd w:val="clear" w:color="auto" w:fill="D5DCE4" w:themeFill="text2" w:themeFillTint="33"/>
            <w:vAlign w:val="center"/>
            <w:tcPrChange w:id="1624" w:author="Yasser Syed" w:date="2019-07-30T16:02:00Z">
              <w:tcPr>
                <w:tcW w:w="1170" w:type="dxa"/>
                <w:shd w:val="clear" w:color="auto" w:fill="D5DCE4" w:themeFill="text2" w:themeFillTint="33"/>
              </w:tcPr>
            </w:tcPrChange>
          </w:tcPr>
          <w:p w14:paraId="172481FB" w14:textId="77777777" w:rsidR="006E020E" w:rsidRPr="000B2ED5" w:rsidRDefault="006E020E">
            <w:pPr>
              <w:keepNext/>
              <w:spacing w:before="0"/>
              <w:jc w:val="center"/>
              <w:rPr>
                <w:sz w:val="18"/>
                <w:szCs w:val="18"/>
              </w:rPr>
              <w:pPrChange w:id="1625" w:author="Yasser Syed" w:date="2019-07-30T16:03:00Z">
                <w:pPr>
                  <w:keepNext/>
                  <w:jc w:val="left"/>
                </w:pPr>
              </w:pPrChange>
            </w:pPr>
          </w:p>
        </w:tc>
        <w:tc>
          <w:tcPr>
            <w:tcW w:w="1350" w:type="dxa"/>
            <w:shd w:val="clear" w:color="auto" w:fill="auto"/>
            <w:vAlign w:val="center"/>
            <w:tcPrChange w:id="1626" w:author="Yasser Syed" w:date="2019-07-30T16:02:00Z">
              <w:tcPr>
                <w:tcW w:w="1350" w:type="dxa"/>
                <w:shd w:val="clear" w:color="auto" w:fill="auto"/>
              </w:tcPr>
            </w:tcPrChange>
          </w:tcPr>
          <w:p w14:paraId="6E9B2544" w14:textId="77777777" w:rsidR="006E020E" w:rsidRPr="000B2ED5" w:rsidRDefault="006E020E">
            <w:pPr>
              <w:keepNext/>
              <w:spacing w:before="0"/>
              <w:jc w:val="center"/>
              <w:rPr>
                <w:sz w:val="18"/>
                <w:szCs w:val="18"/>
              </w:rPr>
              <w:pPrChange w:id="1627" w:author="Yasser Syed" w:date="2019-07-30T16:03:00Z">
                <w:pPr>
                  <w:keepNext/>
                  <w:jc w:val="center"/>
                </w:pPr>
              </w:pPrChange>
            </w:pPr>
            <w:r w:rsidRPr="00095B34">
              <w:rPr>
                <w:sz w:val="18"/>
                <w:szCs w:val="18"/>
              </w:rPr>
              <w:sym w:font="Symbol" w:char="F0D6"/>
            </w:r>
          </w:p>
        </w:tc>
        <w:tc>
          <w:tcPr>
            <w:tcW w:w="1350" w:type="dxa"/>
            <w:shd w:val="clear" w:color="auto" w:fill="auto"/>
            <w:vAlign w:val="center"/>
            <w:tcPrChange w:id="1628" w:author="Yasser Syed" w:date="2019-07-30T16:02:00Z">
              <w:tcPr>
                <w:tcW w:w="1350" w:type="dxa"/>
                <w:shd w:val="clear" w:color="auto" w:fill="auto"/>
              </w:tcPr>
            </w:tcPrChange>
          </w:tcPr>
          <w:p w14:paraId="50F18C8D" w14:textId="77777777" w:rsidR="006E020E" w:rsidRPr="000B2ED5" w:rsidRDefault="006E020E">
            <w:pPr>
              <w:keepNext/>
              <w:spacing w:before="0"/>
              <w:jc w:val="center"/>
              <w:rPr>
                <w:sz w:val="18"/>
                <w:szCs w:val="18"/>
              </w:rPr>
              <w:pPrChange w:id="1629" w:author="Yasser Syed" w:date="2019-07-30T16:03:00Z">
                <w:pPr>
                  <w:keepNext/>
                  <w:jc w:val="center"/>
                </w:pPr>
              </w:pPrChange>
            </w:pPr>
            <w:r w:rsidRPr="00095B34">
              <w:rPr>
                <w:sz w:val="18"/>
                <w:szCs w:val="18"/>
              </w:rPr>
              <w:sym w:font="Symbol" w:char="F0D6"/>
            </w:r>
          </w:p>
        </w:tc>
      </w:tr>
      <w:tr w:rsidR="006E020E" w:rsidRPr="000B2ED5" w14:paraId="79A52CBF" w14:textId="77777777" w:rsidTr="007912FD">
        <w:trPr>
          <w:trHeight w:val="326"/>
          <w:jc w:val="center"/>
          <w:trPrChange w:id="1630" w:author="Yasser Syed" w:date="2019-07-30T16:02:00Z">
            <w:trPr>
              <w:trHeight w:val="326"/>
              <w:jc w:val="center"/>
            </w:trPr>
          </w:trPrChange>
        </w:trPr>
        <w:tc>
          <w:tcPr>
            <w:tcW w:w="1165" w:type="dxa"/>
            <w:vMerge/>
            <w:shd w:val="clear" w:color="auto" w:fill="auto"/>
            <w:tcPrChange w:id="1631" w:author="Yasser Syed" w:date="2019-07-30T16:02:00Z">
              <w:tcPr>
                <w:tcW w:w="1165" w:type="dxa"/>
                <w:vMerge/>
                <w:shd w:val="clear" w:color="auto" w:fill="auto"/>
              </w:tcPr>
            </w:tcPrChange>
          </w:tcPr>
          <w:p w14:paraId="57CED0EE" w14:textId="77777777" w:rsidR="006E020E" w:rsidRPr="000B2ED5" w:rsidRDefault="006E020E" w:rsidP="000B1A01">
            <w:pPr>
              <w:keepNext/>
              <w:spacing w:before="0"/>
              <w:jc w:val="left"/>
              <w:rPr>
                <w:sz w:val="18"/>
                <w:szCs w:val="18"/>
              </w:rPr>
            </w:pPr>
          </w:p>
        </w:tc>
        <w:tc>
          <w:tcPr>
            <w:tcW w:w="990" w:type="dxa"/>
            <w:shd w:val="clear" w:color="auto" w:fill="auto"/>
            <w:tcPrChange w:id="1632" w:author="Yasser Syed" w:date="2019-07-30T16:02:00Z">
              <w:tcPr>
                <w:tcW w:w="990" w:type="dxa"/>
                <w:shd w:val="clear" w:color="auto" w:fill="auto"/>
              </w:tcPr>
            </w:tcPrChange>
          </w:tcPr>
          <w:p w14:paraId="34322F20" w14:textId="77777777" w:rsidR="006E020E" w:rsidRPr="000B2ED5" w:rsidRDefault="006E020E" w:rsidP="000B1A01">
            <w:pPr>
              <w:keepNext/>
              <w:spacing w:before="0"/>
              <w:jc w:val="left"/>
              <w:rPr>
                <w:sz w:val="18"/>
                <w:szCs w:val="18"/>
              </w:rPr>
            </w:pPr>
            <w:r w:rsidRPr="000B2ED5">
              <w:rPr>
                <w:sz w:val="18"/>
                <w:szCs w:val="18"/>
              </w:rPr>
              <w:t>ST 2036-3</w:t>
            </w:r>
          </w:p>
          <w:p w14:paraId="0446B15A" w14:textId="014E7359" w:rsidR="006E020E" w:rsidRPr="000B2ED5" w:rsidRDefault="006E020E" w:rsidP="000B1A01">
            <w:pPr>
              <w:keepNext/>
              <w:spacing w:before="0"/>
              <w:jc w:val="left"/>
              <w:rPr>
                <w:sz w:val="18"/>
                <w:szCs w:val="18"/>
              </w:rPr>
            </w:pPr>
            <w:r w:rsidRPr="000B2ED5">
              <w:rPr>
                <w:sz w:val="18"/>
                <w:szCs w:val="18"/>
              </w:rPr>
              <w:t>(Single/</w:t>
            </w:r>
            <w:ins w:id="1633" w:author="Yasser Syed" w:date="2019-07-30T16:03:00Z">
              <w:r w:rsidR="007912FD">
                <w:rPr>
                  <w:sz w:val="18"/>
                  <w:szCs w:val="18"/>
                </w:rPr>
                <w:t xml:space="preserve"> </w:t>
              </w:r>
            </w:ins>
            <w:r w:rsidRPr="000B2ED5">
              <w:rPr>
                <w:sz w:val="18"/>
                <w:szCs w:val="18"/>
              </w:rPr>
              <w:t>Multi-link 10G SDI)</w:t>
            </w:r>
          </w:p>
        </w:tc>
        <w:tc>
          <w:tcPr>
            <w:tcW w:w="1260" w:type="dxa"/>
            <w:shd w:val="clear" w:color="auto" w:fill="auto"/>
            <w:vAlign w:val="center"/>
            <w:tcPrChange w:id="1634" w:author="Yasser Syed" w:date="2019-07-30T16:02:00Z">
              <w:tcPr>
                <w:tcW w:w="1260" w:type="dxa"/>
                <w:shd w:val="clear" w:color="auto" w:fill="auto"/>
              </w:tcPr>
            </w:tcPrChange>
          </w:tcPr>
          <w:p w14:paraId="270E6B31" w14:textId="77777777" w:rsidR="006E020E" w:rsidRPr="000B2ED5" w:rsidRDefault="006E020E">
            <w:pPr>
              <w:keepNext/>
              <w:spacing w:before="0"/>
              <w:jc w:val="center"/>
              <w:rPr>
                <w:sz w:val="18"/>
                <w:szCs w:val="18"/>
              </w:rPr>
              <w:pPrChange w:id="1635" w:author="Yasser Syed" w:date="2019-07-30T16:03:00Z">
                <w:pPr>
                  <w:keepNext/>
                  <w:jc w:val="center"/>
                </w:pPr>
              </w:pPrChange>
            </w:pPr>
            <w:r w:rsidRPr="00095B34">
              <w:rPr>
                <w:sz w:val="18"/>
                <w:szCs w:val="18"/>
              </w:rPr>
              <w:sym w:font="Symbol" w:char="F0D6"/>
            </w:r>
          </w:p>
        </w:tc>
        <w:tc>
          <w:tcPr>
            <w:tcW w:w="1260" w:type="dxa"/>
            <w:shd w:val="clear" w:color="auto" w:fill="auto"/>
            <w:vAlign w:val="center"/>
            <w:tcPrChange w:id="1636" w:author="Yasser Syed" w:date="2019-07-30T16:02:00Z">
              <w:tcPr>
                <w:tcW w:w="1260" w:type="dxa"/>
                <w:shd w:val="clear" w:color="auto" w:fill="auto"/>
              </w:tcPr>
            </w:tcPrChange>
          </w:tcPr>
          <w:p w14:paraId="6F32F1B1" w14:textId="77777777" w:rsidR="006E020E" w:rsidRPr="000B2ED5" w:rsidRDefault="006E020E">
            <w:pPr>
              <w:keepNext/>
              <w:spacing w:before="0"/>
              <w:jc w:val="center"/>
              <w:rPr>
                <w:sz w:val="18"/>
                <w:szCs w:val="18"/>
              </w:rPr>
              <w:pPrChange w:id="1637" w:author="Yasser Syed" w:date="2019-07-30T16:03:00Z">
                <w:pPr>
                  <w:keepNext/>
                  <w:jc w:val="center"/>
                </w:pPr>
              </w:pPrChange>
            </w:pPr>
            <w:r w:rsidRPr="00095B34">
              <w:rPr>
                <w:sz w:val="18"/>
                <w:szCs w:val="18"/>
              </w:rPr>
              <w:sym w:font="Symbol" w:char="F0D6"/>
            </w:r>
          </w:p>
        </w:tc>
        <w:tc>
          <w:tcPr>
            <w:tcW w:w="1170" w:type="dxa"/>
            <w:shd w:val="clear" w:color="auto" w:fill="D5DCE4" w:themeFill="text2" w:themeFillTint="33"/>
            <w:vAlign w:val="center"/>
            <w:tcPrChange w:id="1638" w:author="Yasser Syed" w:date="2019-07-30T16:02:00Z">
              <w:tcPr>
                <w:tcW w:w="1170" w:type="dxa"/>
                <w:shd w:val="clear" w:color="auto" w:fill="D5DCE4" w:themeFill="text2" w:themeFillTint="33"/>
              </w:tcPr>
            </w:tcPrChange>
          </w:tcPr>
          <w:p w14:paraId="106F0AAA" w14:textId="77777777" w:rsidR="006E020E" w:rsidRPr="000B2ED5" w:rsidRDefault="006E020E">
            <w:pPr>
              <w:keepNext/>
              <w:spacing w:before="0"/>
              <w:jc w:val="center"/>
              <w:rPr>
                <w:sz w:val="18"/>
                <w:szCs w:val="18"/>
              </w:rPr>
              <w:pPrChange w:id="1639" w:author="Yasser Syed" w:date="2019-07-30T16:03:00Z">
                <w:pPr>
                  <w:keepNext/>
                  <w:jc w:val="left"/>
                </w:pPr>
              </w:pPrChange>
            </w:pPr>
          </w:p>
        </w:tc>
        <w:tc>
          <w:tcPr>
            <w:tcW w:w="1170" w:type="dxa"/>
            <w:shd w:val="clear" w:color="auto" w:fill="D5DCE4" w:themeFill="text2" w:themeFillTint="33"/>
            <w:vAlign w:val="center"/>
            <w:tcPrChange w:id="1640" w:author="Yasser Syed" w:date="2019-07-30T16:02:00Z">
              <w:tcPr>
                <w:tcW w:w="1170" w:type="dxa"/>
                <w:shd w:val="clear" w:color="auto" w:fill="D5DCE4" w:themeFill="text2" w:themeFillTint="33"/>
              </w:tcPr>
            </w:tcPrChange>
          </w:tcPr>
          <w:p w14:paraId="0EF8DCE0" w14:textId="77777777" w:rsidR="006E020E" w:rsidRPr="000B2ED5" w:rsidRDefault="006E020E">
            <w:pPr>
              <w:keepNext/>
              <w:spacing w:before="0"/>
              <w:jc w:val="center"/>
              <w:rPr>
                <w:sz w:val="18"/>
                <w:szCs w:val="18"/>
              </w:rPr>
              <w:pPrChange w:id="1641" w:author="Yasser Syed" w:date="2019-07-30T16:03:00Z">
                <w:pPr>
                  <w:keepNext/>
                  <w:jc w:val="left"/>
                </w:pPr>
              </w:pPrChange>
            </w:pPr>
          </w:p>
        </w:tc>
        <w:tc>
          <w:tcPr>
            <w:tcW w:w="1350" w:type="dxa"/>
            <w:shd w:val="clear" w:color="auto" w:fill="auto"/>
            <w:vAlign w:val="center"/>
            <w:tcPrChange w:id="1642" w:author="Yasser Syed" w:date="2019-07-30T16:02:00Z">
              <w:tcPr>
                <w:tcW w:w="1350" w:type="dxa"/>
                <w:shd w:val="clear" w:color="auto" w:fill="auto"/>
              </w:tcPr>
            </w:tcPrChange>
          </w:tcPr>
          <w:p w14:paraId="7C3E2AEE" w14:textId="77777777" w:rsidR="006E020E" w:rsidRPr="000B2ED5" w:rsidRDefault="006E020E">
            <w:pPr>
              <w:keepNext/>
              <w:spacing w:before="0"/>
              <w:jc w:val="center"/>
              <w:rPr>
                <w:sz w:val="18"/>
                <w:szCs w:val="18"/>
              </w:rPr>
              <w:pPrChange w:id="1643" w:author="Yasser Syed" w:date="2019-07-30T16:03:00Z">
                <w:pPr>
                  <w:keepNext/>
                  <w:jc w:val="center"/>
                </w:pPr>
              </w:pPrChange>
            </w:pPr>
            <w:r w:rsidRPr="00095B34">
              <w:rPr>
                <w:sz w:val="18"/>
                <w:szCs w:val="18"/>
              </w:rPr>
              <w:sym w:font="Symbol" w:char="F0D6"/>
            </w:r>
          </w:p>
        </w:tc>
        <w:tc>
          <w:tcPr>
            <w:tcW w:w="1350" w:type="dxa"/>
            <w:shd w:val="clear" w:color="auto" w:fill="auto"/>
            <w:vAlign w:val="center"/>
            <w:tcPrChange w:id="1644" w:author="Yasser Syed" w:date="2019-07-30T16:02:00Z">
              <w:tcPr>
                <w:tcW w:w="1350" w:type="dxa"/>
                <w:shd w:val="clear" w:color="auto" w:fill="auto"/>
              </w:tcPr>
            </w:tcPrChange>
          </w:tcPr>
          <w:p w14:paraId="7801D715" w14:textId="77777777" w:rsidR="006E020E" w:rsidRPr="000B2ED5" w:rsidRDefault="006E020E">
            <w:pPr>
              <w:keepNext/>
              <w:spacing w:before="0"/>
              <w:jc w:val="center"/>
              <w:rPr>
                <w:sz w:val="18"/>
                <w:szCs w:val="18"/>
              </w:rPr>
              <w:pPrChange w:id="1645" w:author="Yasser Syed" w:date="2019-07-30T16:03:00Z">
                <w:pPr>
                  <w:keepNext/>
                  <w:jc w:val="center"/>
                </w:pPr>
              </w:pPrChange>
            </w:pPr>
            <w:r w:rsidRPr="00095B34">
              <w:rPr>
                <w:sz w:val="18"/>
                <w:szCs w:val="18"/>
              </w:rPr>
              <w:sym w:font="Symbol" w:char="F0D6"/>
            </w:r>
          </w:p>
        </w:tc>
      </w:tr>
      <w:tr w:rsidR="00B04EEB" w:rsidRPr="000B2ED5" w14:paraId="78EC1E35" w14:textId="77777777" w:rsidTr="007912FD">
        <w:trPr>
          <w:trHeight w:val="638"/>
          <w:jc w:val="center"/>
          <w:trPrChange w:id="1646" w:author="Yasser Syed" w:date="2019-07-30T16:02:00Z">
            <w:trPr>
              <w:trHeight w:val="326"/>
              <w:jc w:val="center"/>
            </w:trPr>
          </w:trPrChange>
        </w:trPr>
        <w:tc>
          <w:tcPr>
            <w:tcW w:w="1165" w:type="dxa"/>
            <w:shd w:val="clear" w:color="auto" w:fill="auto"/>
            <w:tcPrChange w:id="1647" w:author="Yasser Syed" w:date="2019-07-30T16:02:00Z">
              <w:tcPr>
                <w:tcW w:w="1165" w:type="dxa"/>
                <w:shd w:val="clear" w:color="auto" w:fill="auto"/>
              </w:tcPr>
            </w:tcPrChange>
          </w:tcPr>
          <w:p w14:paraId="50B29FC9" w14:textId="191CF0C7" w:rsidR="00B04EEB" w:rsidRPr="000B2ED5" w:rsidRDefault="006E020E" w:rsidP="000B1A01">
            <w:pPr>
              <w:keepNext/>
              <w:spacing w:before="0"/>
              <w:jc w:val="left"/>
              <w:rPr>
                <w:sz w:val="18"/>
                <w:szCs w:val="18"/>
              </w:rPr>
            </w:pPr>
            <w:ins w:id="1648" w:author="Yasser Syed" w:date="2019-07-30T14:16:00Z">
              <w:r>
                <w:rPr>
                  <w:sz w:val="18"/>
                  <w:szCs w:val="18"/>
                </w:rPr>
                <w:t>N/A</w:t>
              </w:r>
            </w:ins>
          </w:p>
        </w:tc>
        <w:tc>
          <w:tcPr>
            <w:tcW w:w="990" w:type="dxa"/>
            <w:shd w:val="clear" w:color="auto" w:fill="auto"/>
            <w:tcPrChange w:id="1649" w:author="Yasser Syed" w:date="2019-07-30T16:02:00Z">
              <w:tcPr>
                <w:tcW w:w="990" w:type="dxa"/>
                <w:shd w:val="clear" w:color="auto" w:fill="auto"/>
              </w:tcPr>
            </w:tcPrChange>
          </w:tcPr>
          <w:p w14:paraId="6FA8BA5B" w14:textId="2B395614" w:rsidR="0005123A" w:rsidRPr="0005123A" w:rsidRDefault="00B04EEB" w:rsidP="0005123A">
            <w:pPr>
              <w:keepNext/>
              <w:spacing w:before="0"/>
              <w:jc w:val="left"/>
              <w:rPr>
                <w:sz w:val="18"/>
                <w:szCs w:val="18"/>
              </w:rPr>
            </w:pPr>
            <w:r w:rsidRPr="000B2ED5">
              <w:rPr>
                <w:sz w:val="18"/>
                <w:szCs w:val="18"/>
              </w:rPr>
              <w:t>ST 2036-4 (U-SDI</w:t>
            </w:r>
            <w:ins w:id="1650" w:author="Yasser Syed" w:date="2019-07-30T14:53:00Z">
              <w:r w:rsidR="0005123A">
                <w:rPr>
                  <w:sz w:val="18"/>
                  <w:szCs w:val="18"/>
                </w:rPr>
                <w:t>)</w:t>
              </w:r>
            </w:ins>
            <w:del w:id="1651" w:author="Yasser Syed" w:date="2019-07-30T14:53:00Z">
              <w:r w:rsidRPr="000B2ED5" w:rsidDel="0005123A">
                <w:rPr>
                  <w:sz w:val="18"/>
                  <w:szCs w:val="18"/>
                </w:rPr>
                <w:delText>)</w:delText>
              </w:r>
            </w:del>
          </w:p>
        </w:tc>
        <w:tc>
          <w:tcPr>
            <w:tcW w:w="1260" w:type="dxa"/>
            <w:shd w:val="clear" w:color="auto" w:fill="auto"/>
            <w:vAlign w:val="center"/>
            <w:tcPrChange w:id="1652" w:author="Yasser Syed" w:date="2019-07-30T16:02:00Z">
              <w:tcPr>
                <w:tcW w:w="1260" w:type="dxa"/>
                <w:shd w:val="clear" w:color="auto" w:fill="auto"/>
              </w:tcPr>
            </w:tcPrChange>
          </w:tcPr>
          <w:p w14:paraId="239F1830" w14:textId="4875D6B5" w:rsidR="00A20ACE" w:rsidRPr="00095B34" w:rsidDel="00FD18E6" w:rsidRDefault="00A20ACE">
            <w:pPr>
              <w:keepNext/>
              <w:spacing w:before="0"/>
              <w:jc w:val="center"/>
              <w:rPr>
                <w:del w:id="1653" w:author="Yasser Syed" w:date="2019-07-30T14:51:00Z"/>
                <w:sz w:val="18"/>
                <w:szCs w:val="18"/>
              </w:rPr>
              <w:pPrChange w:id="1654" w:author="Yasser Syed" w:date="2019-07-30T16:03:00Z">
                <w:pPr>
                  <w:keepNext/>
                  <w:jc w:val="center"/>
                </w:pPr>
              </w:pPrChange>
            </w:pPr>
            <w:r w:rsidRPr="00095B34">
              <w:rPr>
                <w:sz w:val="18"/>
                <w:szCs w:val="18"/>
              </w:rPr>
              <w:sym w:font="Symbol" w:char="F0D6"/>
            </w:r>
            <w:r w:rsidRPr="00095B34">
              <w:rPr>
                <w:sz w:val="18"/>
                <w:szCs w:val="18"/>
              </w:rPr>
              <w:t xml:space="preserve"> </w:t>
            </w:r>
            <w:bookmarkStart w:id="1655" w:name="_Ref12379875"/>
            <w:r w:rsidR="00FA4244" w:rsidRPr="00095B34">
              <w:rPr>
                <w:rStyle w:val="FootnoteReference"/>
                <w:sz w:val="18"/>
                <w:szCs w:val="18"/>
                <w:vertAlign w:val="superscript"/>
              </w:rPr>
              <w:footnoteReference w:id="2"/>
            </w:r>
            <w:bookmarkEnd w:id="1655"/>
          </w:p>
          <w:p w14:paraId="326BA2DA" w14:textId="576910C4" w:rsidR="00B04EEB" w:rsidRPr="00095B34" w:rsidDel="0005123A" w:rsidRDefault="00B04EEB">
            <w:pPr>
              <w:keepNext/>
              <w:spacing w:before="0"/>
              <w:jc w:val="center"/>
              <w:rPr>
                <w:del w:id="1658" w:author="Yasser Syed" w:date="2019-07-30T14:53:00Z"/>
                <w:sz w:val="18"/>
                <w:szCs w:val="18"/>
              </w:rPr>
              <w:pPrChange w:id="1659" w:author="Yasser Syed" w:date="2019-07-30T16:03:00Z">
                <w:pPr>
                  <w:keepNext/>
                  <w:jc w:val="center"/>
                </w:pPr>
              </w:pPrChange>
            </w:pPr>
            <w:del w:id="1660" w:author="Yasser Syed" w:date="2019-07-11T03:12:00Z">
              <w:r w:rsidRPr="00095B34" w:rsidDel="00D744DE">
                <w:rPr>
                  <w:sz w:val="18"/>
                  <w:szCs w:val="18"/>
                </w:rPr>
                <w:delText>only defined in SMPTE</w:delText>
              </w:r>
            </w:del>
          </w:p>
          <w:p w14:paraId="37023B2E" w14:textId="199426BB" w:rsidR="006204BE" w:rsidRPr="00095B34" w:rsidRDefault="006204BE">
            <w:pPr>
              <w:keepNext/>
              <w:spacing w:before="0"/>
              <w:jc w:val="center"/>
              <w:rPr>
                <w:sz w:val="18"/>
                <w:szCs w:val="18"/>
                <w:highlight w:val="yellow"/>
              </w:rPr>
              <w:pPrChange w:id="1661" w:author="Yasser Syed" w:date="2019-07-30T16:03:00Z">
                <w:pPr>
                  <w:keepNext/>
                  <w:jc w:val="center"/>
                </w:pPr>
              </w:pPrChange>
            </w:pPr>
          </w:p>
        </w:tc>
        <w:tc>
          <w:tcPr>
            <w:tcW w:w="1260" w:type="dxa"/>
            <w:shd w:val="clear" w:color="auto" w:fill="auto"/>
            <w:vAlign w:val="center"/>
            <w:tcPrChange w:id="1662" w:author="Yasser Syed" w:date="2019-07-30T16:02:00Z">
              <w:tcPr>
                <w:tcW w:w="1260" w:type="dxa"/>
                <w:shd w:val="clear" w:color="auto" w:fill="auto"/>
              </w:tcPr>
            </w:tcPrChange>
          </w:tcPr>
          <w:p w14:paraId="468104C6" w14:textId="156E4885" w:rsidR="00A20ACE" w:rsidRPr="00095B34" w:rsidDel="0005123A" w:rsidRDefault="00A20ACE">
            <w:pPr>
              <w:keepNext/>
              <w:spacing w:before="0"/>
              <w:jc w:val="center"/>
              <w:rPr>
                <w:del w:id="1663" w:author="Yasser Syed" w:date="2019-07-30T14:53:00Z"/>
                <w:sz w:val="18"/>
                <w:szCs w:val="18"/>
              </w:rPr>
              <w:pPrChange w:id="1664" w:author="Yasser Syed" w:date="2019-07-30T16:03:00Z">
                <w:pPr>
                  <w:keepNext/>
                  <w:jc w:val="center"/>
                </w:pPr>
              </w:pPrChange>
            </w:pPr>
            <w:r w:rsidRPr="00095B34">
              <w:rPr>
                <w:sz w:val="18"/>
                <w:szCs w:val="18"/>
              </w:rPr>
              <w:sym w:font="Symbol" w:char="F0D6"/>
            </w:r>
            <w:r w:rsidRPr="00095B34">
              <w:rPr>
                <w:sz w:val="18"/>
                <w:szCs w:val="18"/>
              </w:rPr>
              <w:t xml:space="preserve"> </w:t>
            </w:r>
            <w:commentRangeStart w:id="1665"/>
            <w:del w:id="1666" w:author="Yasser Syed" w:date="2019-07-29T23:49:00Z">
              <w:r w:rsidR="000B2ED5" w:rsidRPr="00EF4DA8" w:rsidDel="00E17044">
                <w:rPr>
                  <w:sz w:val="18"/>
                  <w:szCs w:val="18"/>
                  <w:highlight w:val="red"/>
                  <w:vertAlign w:val="superscript"/>
                  <w:rPrChange w:id="1667" w:author="市ヶ谷　敦郎" w:date="2019-07-08T13:33:00Z">
                    <w:rPr>
                      <w:sz w:val="18"/>
                      <w:szCs w:val="18"/>
                      <w:vertAlign w:val="superscript"/>
                    </w:rPr>
                  </w:rPrChange>
                </w:rPr>
                <w:fldChar w:fldCharType="begin"/>
              </w:r>
              <w:r w:rsidR="000B2ED5" w:rsidRPr="00EF4DA8" w:rsidDel="00E17044">
                <w:rPr>
                  <w:sz w:val="18"/>
                  <w:szCs w:val="18"/>
                  <w:highlight w:val="red"/>
                  <w:vertAlign w:val="superscript"/>
                  <w:rPrChange w:id="1668" w:author="市ヶ谷　敦郎" w:date="2019-07-08T13:33:00Z">
                    <w:rPr>
                      <w:sz w:val="18"/>
                      <w:szCs w:val="18"/>
                      <w:vertAlign w:val="superscript"/>
                    </w:rPr>
                  </w:rPrChange>
                </w:rPr>
                <w:delInstrText xml:space="preserve"> NOTEREF _Ref12379875 \h  \* MERGEFORMAT </w:delInstrText>
              </w:r>
              <w:r w:rsidR="000B2ED5" w:rsidRPr="00EF4DA8" w:rsidDel="00E17044">
                <w:rPr>
                  <w:sz w:val="18"/>
                  <w:szCs w:val="18"/>
                  <w:highlight w:val="red"/>
                  <w:vertAlign w:val="superscript"/>
                  <w:rPrChange w:id="1669" w:author="市ヶ谷　敦郎" w:date="2019-07-08T13:33:00Z">
                    <w:rPr>
                      <w:sz w:val="18"/>
                      <w:szCs w:val="18"/>
                      <w:highlight w:val="red"/>
                      <w:vertAlign w:val="superscript"/>
                    </w:rPr>
                  </w:rPrChange>
                </w:rPr>
              </w:r>
              <w:r w:rsidR="000B2ED5" w:rsidRPr="00EF4DA8" w:rsidDel="00E17044">
                <w:rPr>
                  <w:sz w:val="18"/>
                  <w:szCs w:val="18"/>
                  <w:highlight w:val="red"/>
                  <w:vertAlign w:val="superscript"/>
                  <w:rPrChange w:id="1670" w:author="市ヶ谷　敦郎" w:date="2019-07-08T13:33:00Z">
                    <w:rPr>
                      <w:sz w:val="18"/>
                      <w:szCs w:val="18"/>
                      <w:vertAlign w:val="superscript"/>
                    </w:rPr>
                  </w:rPrChange>
                </w:rPr>
                <w:fldChar w:fldCharType="separate"/>
              </w:r>
              <w:r w:rsidR="000B2ED5" w:rsidRPr="00EF4DA8" w:rsidDel="00E17044">
                <w:rPr>
                  <w:sz w:val="18"/>
                  <w:szCs w:val="18"/>
                  <w:highlight w:val="red"/>
                  <w:vertAlign w:val="superscript"/>
                  <w:rPrChange w:id="1671" w:author="市ヶ谷　敦郎" w:date="2019-07-08T13:33:00Z">
                    <w:rPr>
                      <w:sz w:val="18"/>
                      <w:szCs w:val="18"/>
                      <w:vertAlign w:val="superscript"/>
                    </w:rPr>
                  </w:rPrChange>
                </w:rPr>
                <w:delText>1</w:delText>
              </w:r>
              <w:r w:rsidR="000B2ED5" w:rsidRPr="00EF4DA8" w:rsidDel="00E17044">
                <w:rPr>
                  <w:sz w:val="18"/>
                  <w:szCs w:val="18"/>
                  <w:highlight w:val="red"/>
                  <w:vertAlign w:val="superscript"/>
                  <w:rPrChange w:id="1672" w:author="市ヶ谷　敦郎" w:date="2019-07-08T13:33:00Z">
                    <w:rPr>
                      <w:sz w:val="18"/>
                      <w:szCs w:val="18"/>
                      <w:vertAlign w:val="superscript"/>
                    </w:rPr>
                  </w:rPrChange>
                </w:rPr>
                <w:fldChar w:fldCharType="end"/>
              </w:r>
              <w:commentRangeEnd w:id="1665"/>
              <w:r w:rsidR="00EF4DA8" w:rsidDel="00E17044">
                <w:rPr>
                  <w:rStyle w:val="CommentReference"/>
                </w:rPr>
                <w:commentReference w:id="1665"/>
              </w:r>
            </w:del>
            <w:ins w:id="1673" w:author="Yasser Syed" w:date="2019-07-29T23:49:00Z">
              <w:r w:rsidR="00E17044">
                <w:rPr>
                  <w:sz w:val="18"/>
                  <w:szCs w:val="18"/>
                  <w:vertAlign w:val="superscript"/>
                </w:rPr>
                <w:t>2</w:t>
              </w:r>
            </w:ins>
          </w:p>
          <w:p w14:paraId="6BA532F1" w14:textId="74B50FEF" w:rsidR="00B04EEB" w:rsidRPr="00095B34" w:rsidRDefault="00A20ACE">
            <w:pPr>
              <w:keepNext/>
              <w:spacing w:before="0"/>
              <w:jc w:val="center"/>
              <w:rPr>
                <w:sz w:val="18"/>
                <w:szCs w:val="18"/>
                <w:highlight w:val="yellow"/>
              </w:rPr>
              <w:pPrChange w:id="1674" w:author="Yasser Syed" w:date="2019-07-30T16:03:00Z">
                <w:pPr>
                  <w:keepNext/>
                  <w:jc w:val="center"/>
                </w:pPr>
              </w:pPrChange>
            </w:pPr>
            <w:del w:id="1675" w:author="Yasser Syed" w:date="2019-07-29T23:49:00Z">
              <w:r w:rsidRPr="00095B34" w:rsidDel="00E17044">
                <w:rPr>
                  <w:sz w:val="18"/>
                  <w:szCs w:val="18"/>
                </w:rPr>
                <w:delText>only defined in SMPTE</w:delText>
              </w:r>
            </w:del>
          </w:p>
        </w:tc>
        <w:tc>
          <w:tcPr>
            <w:tcW w:w="1170" w:type="dxa"/>
            <w:shd w:val="clear" w:color="auto" w:fill="D5DCE4" w:themeFill="text2" w:themeFillTint="33"/>
            <w:vAlign w:val="center"/>
            <w:tcPrChange w:id="1676" w:author="Yasser Syed" w:date="2019-07-30T16:02:00Z">
              <w:tcPr>
                <w:tcW w:w="1170" w:type="dxa"/>
                <w:shd w:val="clear" w:color="auto" w:fill="D5DCE4" w:themeFill="text2" w:themeFillTint="33"/>
              </w:tcPr>
            </w:tcPrChange>
          </w:tcPr>
          <w:p w14:paraId="3BA04295" w14:textId="77777777" w:rsidR="00B04EEB" w:rsidRPr="000B2ED5" w:rsidRDefault="00B04EEB">
            <w:pPr>
              <w:keepNext/>
              <w:spacing w:before="0"/>
              <w:jc w:val="center"/>
              <w:rPr>
                <w:sz w:val="18"/>
                <w:szCs w:val="18"/>
              </w:rPr>
              <w:pPrChange w:id="1677" w:author="Yasser Syed" w:date="2019-07-30T16:03:00Z">
                <w:pPr>
                  <w:keepNext/>
                  <w:jc w:val="left"/>
                </w:pPr>
              </w:pPrChange>
            </w:pPr>
          </w:p>
        </w:tc>
        <w:tc>
          <w:tcPr>
            <w:tcW w:w="1170" w:type="dxa"/>
            <w:shd w:val="clear" w:color="auto" w:fill="D5DCE4" w:themeFill="text2" w:themeFillTint="33"/>
            <w:vAlign w:val="center"/>
            <w:tcPrChange w:id="1678" w:author="Yasser Syed" w:date="2019-07-30T16:02:00Z">
              <w:tcPr>
                <w:tcW w:w="1170" w:type="dxa"/>
                <w:shd w:val="clear" w:color="auto" w:fill="D5DCE4" w:themeFill="text2" w:themeFillTint="33"/>
              </w:tcPr>
            </w:tcPrChange>
          </w:tcPr>
          <w:p w14:paraId="0E2731DD" w14:textId="77777777" w:rsidR="00B04EEB" w:rsidRPr="000B2ED5" w:rsidRDefault="00B04EEB">
            <w:pPr>
              <w:keepNext/>
              <w:spacing w:before="0"/>
              <w:jc w:val="center"/>
              <w:rPr>
                <w:sz w:val="18"/>
                <w:szCs w:val="18"/>
              </w:rPr>
              <w:pPrChange w:id="1679" w:author="Yasser Syed" w:date="2019-07-30T16:03:00Z">
                <w:pPr>
                  <w:keepNext/>
                  <w:jc w:val="left"/>
                </w:pPr>
              </w:pPrChange>
            </w:pPr>
          </w:p>
        </w:tc>
        <w:tc>
          <w:tcPr>
            <w:tcW w:w="1350" w:type="dxa"/>
            <w:shd w:val="clear" w:color="auto" w:fill="auto"/>
            <w:vAlign w:val="center"/>
            <w:tcPrChange w:id="1680" w:author="Yasser Syed" w:date="2019-07-30T16:02:00Z">
              <w:tcPr>
                <w:tcW w:w="1350" w:type="dxa"/>
                <w:shd w:val="clear" w:color="auto" w:fill="auto"/>
              </w:tcPr>
            </w:tcPrChange>
          </w:tcPr>
          <w:p w14:paraId="10B095B3" w14:textId="61F12053" w:rsidR="00B04EEB" w:rsidRPr="000B2ED5" w:rsidRDefault="0005123A">
            <w:pPr>
              <w:keepNext/>
              <w:spacing w:before="0"/>
              <w:jc w:val="center"/>
              <w:rPr>
                <w:sz w:val="18"/>
                <w:szCs w:val="18"/>
              </w:rPr>
              <w:pPrChange w:id="1681" w:author="Yasser Syed" w:date="2019-07-30T16:03:00Z">
                <w:pPr>
                  <w:keepNext/>
                  <w:jc w:val="center"/>
                </w:pPr>
              </w:pPrChange>
            </w:pPr>
            <w:ins w:id="1682" w:author="Yasser Syed" w:date="2019-07-30T14:54:00Z">
              <w:r w:rsidRPr="00095B34">
                <w:rPr>
                  <w:sz w:val="18"/>
                  <w:szCs w:val="18"/>
                </w:rPr>
                <w:sym w:font="Symbol" w:char="F0D6"/>
              </w:r>
            </w:ins>
            <w:del w:id="1683" w:author="Yasser Syed" w:date="2019-07-30T14:52:00Z">
              <w:r w:rsidR="00B04EEB" w:rsidRPr="00095B34" w:rsidDel="0005123A">
                <w:rPr>
                  <w:sz w:val="18"/>
                  <w:szCs w:val="18"/>
                </w:rPr>
                <w:sym w:font="Symbol" w:char="F0D6"/>
              </w:r>
            </w:del>
          </w:p>
        </w:tc>
        <w:tc>
          <w:tcPr>
            <w:tcW w:w="1350" w:type="dxa"/>
            <w:shd w:val="clear" w:color="auto" w:fill="auto"/>
            <w:vAlign w:val="center"/>
            <w:tcPrChange w:id="1684" w:author="Yasser Syed" w:date="2019-07-30T16:02:00Z">
              <w:tcPr>
                <w:tcW w:w="1350" w:type="dxa"/>
                <w:shd w:val="clear" w:color="auto" w:fill="auto"/>
              </w:tcPr>
            </w:tcPrChange>
          </w:tcPr>
          <w:p w14:paraId="616BA029" w14:textId="7A71F587" w:rsidR="00B04EEB" w:rsidRPr="000B2ED5" w:rsidRDefault="0005123A">
            <w:pPr>
              <w:keepNext/>
              <w:spacing w:before="0"/>
              <w:jc w:val="center"/>
              <w:rPr>
                <w:sz w:val="18"/>
                <w:szCs w:val="18"/>
              </w:rPr>
              <w:pPrChange w:id="1685" w:author="Yasser Syed" w:date="2019-07-30T16:03:00Z">
                <w:pPr>
                  <w:keepNext/>
                  <w:jc w:val="center"/>
                </w:pPr>
              </w:pPrChange>
            </w:pPr>
            <w:ins w:id="1686" w:author="Yasser Syed" w:date="2019-07-30T14:54:00Z">
              <w:r w:rsidRPr="00095B34">
                <w:rPr>
                  <w:sz w:val="18"/>
                  <w:szCs w:val="18"/>
                </w:rPr>
                <w:sym w:font="Symbol" w:char="F0D6"/>
              </w:r>
            </w:ins>
            <w:del w:id="1687" w:author="Yasser Syed" w:date="2019-07-30T14:52:00Z">
              <w:r w:rsidR="00B04EEB" w:rsidRPr="00095B34" w:rsidDel="0005123A">
                <w:rPr>
                  <w:sz w:val="18"/>
                  <w:szCs w:val="18"/>
                </w:rPr>
                <w:sym w:font="Symbol" w:char="F0D6"/>
              </w:r>
            </w:del>
          </w:p>
        </w:tc>
      </w:tr>
      <w:tr w:rsidR="00B04EEB" w:rsidRPr="000B2ED5" w14:paraId="76CA0C11" w14:textId="77777777" w:rsidTr="007912FD">
        <w:trPr>
          <w:trHeight w:val="326"/>
          <w:jc w:val="center"/>
          <w:trPrChange w:id="1688" w:author="Yasser Syed" w:date="2019-07-30T16:02:00Z">
            <w:trPr>
              <w:trHeight w:val="326"/>
              <w:jc w:val="center"/>
            </w:trPr>
          </w:trPrChange>
        </w:trPr>
        <w:tc>
          <w:tcPr>
            <w:tcW w:w="1165" w:type="dxa"/>
            <w:shd w:val="clear" w:color="auto" w:fill="auto"/>
            <w:tcPrChange w:id="1689" w:author="Yasser Syed" w:date="2019-07-30T16:02:00Z">
              <w:tcPr>
                <w:tcW w:w="1165" w:type="dxa"/>
                <w:shd w:val="clear" w:color="auto" w:fill="auto"/>
              </w:tcPr>
            </w:tcPrChange>
          </w:tcPr>
          <w:p w14:paraId="154FC4E0" w14:textId="77777777" w:rsidR="00B04EEB" w:rsidRPr="000B2ED5" w:rsidRDefault="00B04EEB" w:rsidP="000B1A01">
            <w:pPr>
              <w:keepNext/>
              <w:spacing w:before="0"/>
              <w:jc w:val="left"/>
              <w:rPr>
                <w:sz w:val="18"/>
                <w:szCs w:val="18"/>
              </w:rPr>
            </w:pPr>
          </w:p>
        </w:tc>
        <w:tc>
          <w:tcPr>
            <w:tcW w:w="990" w:type="dxa"/>
            <w:shd w:val="clear" w:color="auto" w:fill="auto"/>
            <w:tcPrChange w:id="1690" w:author="Yasser Syed" w:date="2019-07-30T16:02:00Z">
              <w:tcPr>
                <w:tcW w:w="990" w:type="dxa"/>
                <w:shd w:val="clear" w:color="auto" w:fill="auto"/>
              </w:tcPr>
            </w:tcPrChange>
          </w:tcPr>
          <w:p w14:paraId="30409553" w14:textId="77777777" w:rsidR="00B04EEB" w:rsidRPr="000B2ED5" w:rsidRDefault="00B04EEB" w:rsidP="000B1A01">
            <w:pPr>
              <w:keepNext/>
              <w:spacing w:before="0"/>
              <w:jc w:val="left"/>
              <w:rPr>
                <w:sz w:val="18"/>
                <w:szCs w:val="18"/>
              </w:rPr>
            </w:pPr>
            <w:r w:rsidRPr="000B2ED5">
              <w:rPr>
                <w:sz w:val="18"/>
                <w:szCs w:val="18"/>
              </w:rPr>
              <w:t>ST 2110-20 Uncompressed Video/IP</w:t>
            </w:r>
          </w:p>
        </w:tc>
        <w:tc>
          <w:tcPr>
            <w:tcW w:w="1260" w:type="dxa"/>
            <w:shd w:val="clear" w:color="auto" w:fill="auto"/>
            <w:vAlign w:val="center"/>
            <w:tcPrChange w:id="1691" w:author="Yasser Syed" w:date="2019-07-30T16:02:00Z">
              <w:tcPr>
                <w:tcW w:w="1260" w:type="dxa"/>
                <w:shd w:val="clear" w:color="auto" w:fill="auto"/>
              </w:tcPr>
            </w:tcPrChange>
          </w:tcPr>
          <w:p w14:paraId="38AD63B9" w14:textId="77777777" w:rsidR="00B04EEB" w:rsidRPr="000B2ED5" w:rsidRDefault="00B04EEB">
            <w:pPr>
              <w:keepNext/>
              <w:spacing w:before="0"/>
              <w:jc w:val="center"/>
              <w:rPr>
                <w:sz w:val="18"/>
                <w:szCs w:val="18"/>
              </w:rPr>
              <w:pPrChange w:id="1692" w:author="Yasser Syed" w:date="2019-07-30T16:03:00Z">
                <w:pPr>
                  <w:keepNext/>
                  <w:jc w:val="center"/>
                </w:pPr>
              </w:pPrChange>
            </w:pPr>
            <w:r w:rsidRPr="00095B34">
              <w:rPr>
                <w:sz w:val="18"/>
                <w:szCs w:val="18"/>
              </w:rPr>
              <w:sym w:font="Symbol" w:char="F0D6"/>
            </w:r>
          </w:p>
        </w:tc>
        <w:tc>
          <w:tcPr>
            <w:tcW w:w="1260" w:type="dxa"/>
            <w:shd w:val="clear" w:color="auto" w:fill="auto"/>
            <w:vAlign w:val="center"/>
            <w:tcPrChange w:id="1693" w:author="Yasser Syed" w:date="2019-07-30T16:02:00Z">
              <w:tcPr>
                <w:tcW w:w="1260" w:type="dxa"/>
                <w:shd w:val="clear" w:color="auto" w:fill="auto"/>
              </w:tcPr>
            </w:tcPrChange>
          </w:tcPr>
          <w:p w14:paraId="6ED7907D" w14:textId="77777777" w:rsidR="00B04EEB" w:rsidRPr="000B2ED5" w:rsidRDefault="00B04EEB">
            <w:pPr>
              <w:keepNext/>
              <w:spacing w:before="0"/>
              <w:jc w:val="center"/>
              <w:rPr>
                <w:sz w:val="18"/>
                <w:szCs w:val="18"/>
              </w:rPr>
              <w:pPrChange w:id="1694" w:author="Yasser Syed" w:date="2019-07-30T16:03:00Z">
                <w:pPr>
                  <w:keepNext/>
                  <w:jc w:val="center"/>
                </w:pPr>
              </w:pPrChange>
            </w:pPr>
            <w:r w:rsidRPr="00095B34">
              <w:rPr>
                <w:sz w:val="18"/>
                <w:szCs w:val="18"/>
              </w:rPr>
              <w:sym w:font="Symbol" w:char="F0D6"/>
            </w:r>
          </w:p>
        </w:tc>
        <w:tc>
          <w:tcPr>
            <w:tcW w:w="1170" w:type="dxa"/>
            <w:shd w:val="clear" w:color="auto" w:fill="D5DCE4" w:themeFill="text2" w:themeFillTint="33"/>
            <w:vAlign w:val="center"/>
            <w:tcPrChange w:id="1695" w:author="Yasser Syed" w:date="2019-07-30T16:02:00Z">
              <w:tcPr>
                <w:tcW w:w="1170" w:type="dxa"/>
                <w:shd w:val="clear" w:color="auto" w:fill="D5DCE4" w:themeFill="text2" w:themeFillTint="33"/>
              </w:tcPr>
            </w:tcPrChange>
          </w:tcPr>
          <w:p w14:paraId="5ECEF4E8" w14:textId="77777777" w:rsidR="00B04EEB" w:rsidRPr="000B2ED5" w:rsidRDefault="00B04EEB">
            <w:pPr>
              <w:keepNext/>
              <w:spacing w:before="0"/>
              <w:jc w:val="center"/>
              <w:rPr>
                <w:sz w:val="18"/>
                <w:szCs w:val="18"/>
              </w:rPr>
              <w:pPrChange w:id="1696" w:author="Yasser Syed" w:date="2019-07-30T16:03:00Z">
                <w:pPr>
                  <w:keepNext/>
                  <w:jc w:val="center"/>
                </w:pPr>
              </w:pPrChange>
            </w:pPr>
          </w:p>
        </w:tc>
        <w:tc>
          <w:tcPr>
            <w:tcW w:w="1170" w:type="dxa"/>
            <w:shd w:val="clear" w:color="auto" w:fill="D5DCE4" w:themeFill="text2" w:themeFillTint="33"/>
            <w:vAlign w:val="center"/>
            <w:tcPrChange w:id="1697" w:author="Yasser Syed" w:date="2019-07-30T16:02:00Z">
              <w:tcPr>
                <w:tcW w:w="1170" w:type="dxa"/>
                <w:shd w:val="clear" w:color="auto" w:fill="D5DCE4" w:themeFill="text2" w:themeFillTint="33"/>
              </w:tcPr>
            </w:tcPrChange>
          </w:tcPr>
          <w:p w14:paraId="44965EE5" w14:textId="77777777" w:rsidR="00B04EEB" w:rsidRPr="000B2ED5" w:rsidRDefault="00B04EEB">
            <w:pPr>
              <w:keepNext/>
              <w:spacing w:before="0"/>
              <w:jc w:val="center"/>
              <w:rPr>
                <w:sz w:val="18"/>
                <w:szCs w:val="18"/>
              </w:rPr>
              <w:pPrChange w:id="1698" w:author="Yasser Syed" w:date="2019-07-30T16:03:00Z">
                <w:pPr>
                  <w:keepNext/>
                  <w:jc w:val="center"/>
                </w:pPr>
              </w:pPrChange>
            </w:pPr>
          </w:p>
        </w:tc>
        <w:tc>
          <w:tcPr>
            <w:tcW w:w="1350" w:type="dxa"/>
            <w:shd w:val="clear" w:color="auto" w:fill="auto"/>
            <w:vAlign w:val="center"/>
            <w:tcPrChange w:id="1699" w:author="Yasser Syed" w:date="2019-07-30T16:02:00Z">
              <w:tcPr>
                <w:tcW w:w="1350" w:type="dxa"/>
                <w:shd w:val="clear" w:color="auto" w:fill="auto"/>
              </w:tcPr>
            </w:tcPrChange>
          </w:tcPr>
          <w:p w14:paraId="57C33F45" w14:textId="77777777" w:rsidR="00B04EEB" w:rsidRPr="000B2ED5" w:rsidRDefault="00B04EEB">
            <w:pPr>
              <w:keepNext/>
              <w:spacing w:before="0"/>
              <w:jc w:val="center"/>
              <w:rPr>
                <w:sz w:val="18"/>
                <w:szCs w:val="18"/>
              </w:rPr>
              <w:pPrChange w:id="1700" w:author="Yasser Syed" w:date="2019-07-30T16:03:00Z">
                <w:pPr>
                  <w:keepNext/>
                  <w:jc w:val="center"/>
                </w:pPr>
              </w:pPrChange>
            </w:pPr>
            <w:r w:rsidRPr="00095B34">
              <w:rPr>
                <w:sz w:val="18"/>
                <w:szCs w:val="18"/>
              </w:rPr>
              <w:sym w:font="Symbol" w:char="F0D6"/>
            </w:r>
          </w:p>
        </w:tc>
        <w:tc>
          <w:tcPr>
            <w:tcW w:w="1350" w:type="dxa"/>
            <w:shd w:val="clear" w:color="auto" w:fill="auto"/>
            <w:vAlign w:val="center"/>
            <w:tcPrChange w:id="1701" w:author="Yasser Syed" w:date="2019-07-30T16:02:00Z">
              <w:tcPr>
                <w:tcW w:w="1350" w:type="dxa"/>
                <w:shd w:val="clear" w:color="auto" w:fill="auto"/>
              </w:tcPr>
            </w:tcPrChange>
          </w:tcPr>
          <w:p w14:paraId="785F303A" w14:textId="77777777" w:rsidR="00B04EEB" w:rsidRPr="000B2ED5" w:rsidRDefault="00B04EEB">
            <w:pPr>
              <w:keepNext/>
              <w:spacing w:before="0"/>
              <w:jc w:val="center"/>
              <w:rPr>
                <w:sz w:val="18"/>
                <w:szCs w:val="18"/>
              </w:rPr>
              <w:pPrChange w:id="1702" w:author="Yasser Syed" w:date="2019-07-30T16:03:00Z">
                <w:pPr>
                  <w:keepNext/>
                  <w:jc w:val="center"/>
                </w:pPr>
              </w:pPrChange>
            </w:pPr>
            <w:r w:rsidRPr="00095B34">
              <w:rPr>
                <w:sz w:val="18"/>
                <w:szCs w:val="18"/>
              </w:rPr>
              <w:sym w:font="Symbol" w:char="F0D6"/>
            </w:r>
          </w:p>
        </w:tc>
      </w:tr>
      <w:tr w:rsidR="00B04EEB" w:rsidRPr="000B2ED5" w14:paraId="5228C63D" w14:textId="77777777" w:rsidTr="007912FD">
        <w:trPr>
          <w:trHeight w:val="326"/>
          <w:jc w:val="center"/>
          <w:trPrChange w:id="1703" w:author="Yasser Syed" w:date="2019-07-30T16:02:00Z">
            <w:trPr>
              <w:trHeight w:val="326"/>
              <w:jc w:val="center"/>
            </w:trPr>
          </w:trPrChange>
        </w:trPr>
        <w:tc>
          <w:tcPr>
            <w:tcW w:w="2155" w:type="dxa"/>
            <w:gridSpan w:val="2"/>
            <w:shd w:val="clear" w:color="auto" w:fill="auto"/>
            <w:tcPrChange w:id="1704" w:author="Yasser Syed" w:date="2019-07-30T16:02:00Z">
              <w:tcPr>
                <w:tcW w:w="2155" w:type="dxa"/>
                <w:gridSpan w:val="2"/>
                <w:shd w:val="clear" w:color="auto" w:fill="auto"/>
              </w:tcPr>
            </w:tcPrChange>
          </w:tcPr>
          <w:p w14:paraId="403DD0B3" w14:textId="77777777" w:rsidR="00B04EEB" w:rsidRPr="000B2ED5" w:rsidRDefault="00B04EEB" w:rsidP="000B1A01">
            <w:pPr>
              <w:keepNext/>
              <w:spacing w:before="0"/>
              <w:jc w:val="left"/>
              <w:rPr>
                <w:sz w:val="18"/>
                <w:szCs w:val="18"/>
              </w:rPr>
            </w:pPr>
            <w:r w:rsidRPr="000B2ED5">
              <w:rPr>
                <w:sz w:val="18"/>
                <w:szCs w:val="18"/>
              </w:rPr>
              <w:t>CTA 861.4/HDMI</w:t>
            </w:r>
          </w:p>
          <w:p w14:paraId="1E7C4BDB" w14:textId="77777777" w:rsidR="00B04EEB" w:rsidRPr="000B2ED5" w:rsidRDefault="00B04EEB" w:rsidP="000B1A01">
            <w:pPr>
              <w:keepNext/>
              <w:spacing w:before="0"/>
              <w:jc w:val="left"/>
              <w:rPr>
                <w:sz w:val="18"/>
                <w:szCs w:val="18"/>
              </w:rPr>
            </w:pPr>
            <w:r w:rsidRPr="000B2ED5">
              <w:rPr>
                <w:sz w:val="18"/>
                <w:szCs w:val="18"/>
              </w:rPr>
              <w:t>Uncompressed HSDI</w:t>
            </w:r>
          </w:p>
        </w:tc>
        <w:tc>
          <w:tcPr>
            <w:tcW w:w="1260" w:type="dxa"/>
            <w:shd w:val="clear" w:color="auto" w:fill="auto"/>
            <w:vAlign w:val="center"/>
            <w:tcPrChange w:id="1705" w:author="Yasser Syed" w:date="2019-07-30T16:02:00Z">
              <w:tcPr>
                <w:tcW w:w="1260" w:type="dxa"/>
                <w:shd w:val="clear" w:color="auto" w:fill="auto"/>
              </w:tcPr>
            </w:tcPrChange>
          </w:tcPr>
          <w:p w14:paraId="2176C875" w14:textId="77777777" w:rsidR="00B04EEB" w:rsidRPr="000B2ED5" w:rsidRDefault="00B04EEB">
            <w:pPr>
              <w:keepNext/>
              <w:spacing w:before="0"/>
              <w:jc w:val="center"/>
              <w:rPr>
                <w:sz w:val="18"/>
                <w:szCs w:val="18"/>
              </w:rPr>
              <w:pPrChange w:id="1706" w:author="Yasser Syed" w:date="2019-07-30T16:03:00Z">
                <w:pPr>
                  <w:keepNext/>
                  <w:jc w:val="center"/>
                </w:pPr>
              </w:pPrChange>
            </w:pPr>
            <w:r w:rsidRPr="00095B34">
              <w:rPr>
                <w:sz w:val="18"/>
                <w:szCs w:val="18"/>
              </w:rPr>
              <w:sym w:font="Symbol" w:char="F0D6"/>
            </w:r>
          </w:p>
        </w:tc>
        <w:tc>
          <w:tcPr>
            <w:tcW w:w="1260" w:type="dxa"/>
            <w:shd w:val="clear" w:color="auto" w:fill="auto"/>
            <w:vAlign w:val="center"/>
            <w:tcPrChange w:id="1707" w:author="Yasser Syed" w:date="2019-07-30T16:02:00Z">
              <w:tcPr>
                <w:tcW w:w="1260" w:type="dxa"/>
                <w:shd w:val="clear" w:color="auto" w:fill="auto"/>
              </w:tcPr>
            </w:tcPrChange>
          </w:tcPr>
          <w:p w14:paraId="64F4F74F" w14:textId="77777777" w:rsidR="00B04EEB" w:rsidRPr="000B2ED5" w:rsidRDefault="00B04EEB">
            <w:pPr>
              <w:keepNext/>
              <w:spacing w:before="0"/>
              <w:jc w:val="center"/>
              <w:rPr>
                <w:sz w:val="18"/>
                <w:szCs w:val="18"/>
              </w:rPr>
              <w:pPrChange w:id="1708" w:author="Yasser Syed" w:date="2019-07-30T16:03:00Z">
                <w:pPr>
                  <w:keepNext/>
                  <w:jc w:val="center"/>
                </w:pPr>
              </w:pPrChange>
            </w:pPr>
            <w:r w:rsidRPr="00095B34">
              <w:rPr>
                <w:sz w:val="18"/>
                <w:szCs w:val="18"/>
              </w:rPr>
              <w:sym w:font="Symbol" w:char="F0D6"/>
            </w:r>
          </w:p>
        </w:tc>
        <w:tc>
          <w:tcPr>
            <w:tcW w:w="1170" w:type="dxa"/>
            <w:shd w:val="clear" w:color="auto" w:fill="auto"/>
            <w:vAlign w:val="center"/>
            <w:tcPrChange w:id="1709" w:author="Yasser Syed" w:date="2019-07-30T16:02:00Z">
              <w:tcPr>
                <w:tcW w:w="1170" w:type="dxa"/>
                <w:shd w:val="clear" w:color="auto" w:fill="auto"/>
              </w:tcPr>
            </w:tcPrChange>
          </w:tcPr>
          <w:p w14:paraId="24C0847E" w14:textId="77777777" w:rsidR="00B04EEB" w:rsidRPr="000B2ED5" w:rsidRDefault="00B04EEB">
            <w:pPr>
              <w:keepNext/>
              <w:spacing w:before="0"/>
              <w:jc w:val="center"/>
              <w:rPr>
                <w:sz w:val="18"/>
                <w:szCs w:val="18"/>
              </w:rPr>
              <w:pPrChange w:id="1710" w:author="Yasser Syed" w:date="2019-07-30T16:03:00Z">
                <w:pPr>
                  <w:keepNext/>
                  <w:jc w:val="center"/>
                </w:pPr>
              </w:pPrChange>
            </w:pPr>
            <w:r w:rsidRPr="00095B34">
              <w:rPr>
                <w:sz w:val="18"/>
                <w:szCs w:val="18"/>
              </w:rPr>
              <w:sym w:font="Symbol" w:char="F0D6"/>
            </w:r>
          </w:p>
        </w:tc>
        <w:tc>
          <w:tcPr>
            <w:tcW w:w="1170" w:type="dxa"/>
            <w:shd w:val="clear" w:color="auto" w:fill="auto"/>
            <w:vAlign w:val="center"/>
            <w:tcPrChange w:id="1711" w:author="Yasser Syed" w:date="2019-07-30T16:02:00Z">
              <w:tcPr>
                <w:tcW w:w="1170" w:type="dxa"/>
                <w:shd w:val="clear" w:color="auto" w:fill="auto"/>
              </w:tcPr>
            </w:tcPrChange>
          </w:tcPr>
          <w:p w14:paraId="08A793BE" w14:textId="77777777" w:rsidR="00B04EEB" w:rsidRPr="000B2ED5" w:rsidRDefault="00B04EEB">
            <w:pPr>
              <w:keepNext/>
              <w:spacing w:before="0"/>
              <w:jc w:val="center"/>
              <w:rPr>
                <w:sz w:val="18"/>
                <w:szCs w:val="18"/>
              </w:rPr>
              <w:pPrChange w:id="1712" w:author="Yasser Syed" w:date="2019-07-30T16:03:00Z">
                <w:pPr>
                  <w:keepNext/>
                  <w:jc w:val="center"/>
                </w:pPr>
              </w:pPrChange>
            </w:pPr>
            <w:r w:rsidRPr="00095B34">
              <w:rPr>
                <w:sz w:val="18"/>
                <w:szCs w:val="18"/>
              </w:rPr>
              <w:sym w:font="Symbol" w:char="F0D6"/>
            </w:r>
          </w:p>
        </w:tc>
        <w:tc>
          <w:tcPr>
            <w:tcW w:w="1350" w:type="dxa"/>
            <w:vAlign w:val="center"/>
            <w:tcPrChange w:id="1713" w:author="Yasser Syed" w:date="2019-07-30T16:02:00Z">
              <w:tcPr>
                <w:tcW w:w="1350" w:type="dxa"/>
              </w:tcPr>
            </w:tcPrChange>
          </w:tcPr>
          <w:p w14:paraId="1FDB9BD2" w14:textId="77777777" w:rsidR="00B04EEB" w:rsidRPr="00095B34" w:rsidRDefault="00B04EEB">
            <w:pPr>
              <w:keepNext/>
              <w:spacing w:before="0"/>
              <w:jc w:val="center"/>
              <w:rPr>
                <w:sz w:val="18"/>
                <w:szCs w:val="18"/>
              </w:rPr>
              <w:pPrChange w:id="1714" w:author="Yasser Syed" w:date="2019-07-30T16:03:00Z">
                <w:pPr>
                  <w:keepNext/>
                  <w:jc w:val="center"/>
                </w:pPr>
              </w:pPrChange>
            </w:pPr>
            <w:r w:rsidRPr="00095B34">
              <w:rPr>
                <w:sz w:val="18"/>
                <w:szCs w:val="18"/>
              </w:rPr>
              <w:sym w:font="Symbol" w:char="F0D6"/>
            </w:r>
          </w:p>
        </w:tc>
        <w:tc>
          <w:tcPr>
            <w:tcW w:w="1350" w:type="dxa"/>
            <w:vAlign w:val="center"/>
            <w:tcPrChange w:id="1715" w:author="Yasser Syed" w:date="2019-07-30T16:02:00Z">
              <w:tcPr>
                <w:tcW w:w="1350" w:type="dxa"/>
              </w:tcPr>
            </w:tcPrChange>
          </w:tcPr>
          <w:p w14:paraId="46F578D1" w14:textId="77777777" w:rsidR="00B04EEB" w:rsidRPr="00095B34" w:rsidRDefault="00B04EEB">
            <w:pPr>
              <w:keepNext/>
              <w:spacing w:before="0"/>
              <w:jc w:val="center"/>
              <w:rPr>
                <w:sz w:val="18"/>
                <w:szCs w:val="18"/>
              </w:rPr>
              <w:pPrChange w:id="1716" w:author="Yasser Syed" w:date="2019-07-30T16:03:00Z">
                <w:pPr>
                  <w:keepNext/>
                  <w:jc w:val="center"/>
                </w:pPr>
              </w:pPrChange>
            </w:pPr>
            <w:r w:rsidRPr="00095B34">
              <w:rPr>
                <w:sz w:val="18"/>
                <w:szCs w:val="18"/>
              </w:rPr>
              <w:sym w:font="Symbol" w:char="F0D6"/>
            </w:r>
          </w:p>
        </w:tc>
      </w:tr>
    </w:tbl>
    <w:p w14:paraId="414C851F" w14:textId="08FA197B" w:rsidR="00B04EEB" w:rsidRDefault="00A20ACE" w:rsidP="00B04EEB">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 </w:t>
      </w:r>
      <w:r w:rsidR="00B04EEB">
        <w:t>and the combination is specified in ITU-R and/or SMPTE spec</w:t>
      </w:r>
      <w:r w:rsidR="000B2ED5">
        <w:t>ifications</w:t>
      </w:r>
      <w:r w:rsidR="00B04EEB">
        <w:t xml:space="preserve">. </w:t>
      </w:r>
      <w:r w:rsidR="000B2ED5">
        <w:t>B</w:t>
      </w:r>
      <w:r w:rsidR="00B04EEB">
        <w:t>aseband video properties may be used with camera log video properties.</w:t>
      </w:r>
    </w:p>
    <w:p w14:paraId="2F9BCC65" w14:textId="0E449E9B" w:rsidR="00B04EEB" w:rsidRPr="0058106C" w:rsidRDefault="00B04EEB" w:rsidP="00B04EEB">
      <w:pPr>
        <w:pStyle w:val="Caption"/>
        <w:keepNext/>
        <w:jc w:val="center"/>
        <w:rPr>
          <w:b/>
          <w:color w:val="000000" w:themeColor="text1"/>
        </w:rPr>
      </w:pPr>
      <w:bookmarkStart w:id="1717" w:name="_Ref3795080"/>
      <w:r w:rsidRPr="009D6C50">
        <w:rPr>
          <w:b/>
          <w:i w:val="0"/>
          <w:iCs w:val="0"/>
          <w:color w:val="000000" w:themeColor="text1"/>
        </w:rPr>
        <w:t xml:space="preserve">Table </w:t>
      </w:r>
      <w:r w:rsidRPr="0058106C">
        <w:rPr>
          <w:b/>
          <w:color w:val="000000" w:themeColor="text1"/>
        </w:rPr>
        <w:fldChar w:fldCharType="begin"/>
      </w:r>
      <w:r w:rsidRPr="0058106C">
        <w:rPr>
          <w:b/>
          <w:color w:val="000000" w:themeColor="text1"/>
        </w:rPr>
        <w:instrText xml:space="preserve"> SEQ Table \* ARABIC </w:instrText>
      </w:r>
      <w:r w:rsidRPr="0058106C">
        <w:rPr>
          <w:b/>
          <w:color w:val="000000" w:themeColor="text1"/>
        </w:rPr>
        <w:fldChar w:fldCharType="separate"/>
      </w:r>
      <w:r>
        <w:rPr>
          <w:b/>
          <w:i w:val="0"/>
          <w:noProof/>
          <w:color w:val="000000" w:themeColor="text1"/>
          <w:sz w:val="20"/>
          <w:szCs w:val="20"/>
        </w:rPr>
        <w:t>9</w:t>
      </w:r>
      <w:r w:rsidRPr="0058106C">
        <w:rPr>
          <w:b/>
          <w:color w:val="000000" w:themeColor="text1"/>
        </w:rPr>
        <w:fldChar w:fldCharType="end"/>
      </w:r>
      <w:bookmarkEnd w:id="1717"/>
      <w:r w:rsidRPr="00095B34">
        <w:rPr>
          <w:b/>
          <w:i w:val="0"/>
          <w:iCs w:val="0"/>
          <w:color w:val="000000" w:themeColor="text1"/>
        </w:rPr>
        <w:t xml:space="preserve"> </w:t>
      </w:r>
      <w:r w:rsidR="000B2ED5">
        <w:rPr>
          <w:b/>
          <w:i w:val="0"/>
          <w:color w:val="000000" w:themeColor="text1"/>
          <w:sz w:val="20"/>
          <w:szCs w:val="20"/>
        </w:rPr>
        <w:t xml:space="preserve">– </w:t>
      </w:r>
      <w:r w:rsidRPr="0058106C">
        <w:rPr>
          <w:b/>
          <w:i w:val="0"/>
          <w:color w:val="000000" w:themeColor="text1"/>
          <w:sz w:val="20"/>
          <w:szCs w:val="20"/>
        </w:rPr>
        <w:t xml:space="preserve">Baseband carriage of </w:t>
      </w:r>
      <w:r w:rsidR="007150D1">
        <w:rPr>
          <w:b/>
          <w:i w:val="0"/>
          <w:color w:val="000000" w:themeColor="text1"/>
          <w:sz w:val="20"/>
          <w:szCs w:val="20"/>
        </w:rPr>
        <w:t>c</w:t>
      </w:r>
      <w:r w:rsidRPr="0058106C">
        <w:rPr>
          <w:b/>
          <w:i w:val="0"/>
          <w:color w:val="000000" w:themeColor="text1"/>
          <w:sz w:val="20"/>
          <w:szCs w:val="20"/>
        </w:rPr>
        <w:t xml:space="preserve">olour </w:t>
      </w:r>
      <w:ins w:id="1718" w:author="Yasser Syed" w:date="2019-07-07T03:59:00Z">
        <w:r w:rsidR="0077519D">
          <w:rPr>
            <w:b/>
            <w:i w:val="0"/>
            <w:color w:val="000000" w:themeColor="text1"/>
            <w:sz w:val="20"/>
            <w:szCs w:val="20"/>
          </w:rPr>
          <w:t xml:space="preserve">coding </w:t>
        </w:r>
        <w:proofErr w:type="spellStart"/>
        <w:r w:rsidR="0077519D">
          <w:rPr>
            <w:b/>
            <w:i w:val="0"/>
            <w:color w:val="000000" w:themeColor="text1"/>
            <w:sz w:val="20"/>
            <w:szCs w:val="20"/>
          </w:rPr>
          <w:t>characterics</w:t>
        </w:r>
      </w:ins>
      <w:proofErr w:type="spellEnd"/>
      <w:del w:id="1719" w:author="Yasser Syed" w:date="2019-07-07T03:59:00Z">
        <w:r w:rsidR="007150D1" w:rsidDel="0077519D">
          <w:rPr>
            <w:b/>
            <w:i w:val="0"/>
            <w:color w:val="000000" w:themeColor="text1"/>
            <w:sz w:val="20"/>
            <w:szCs w:val="20"/>
          </w:rPr>
          <w:delText>v</w:delText>
        </w:r>
        <w:r w:rsidRPr="0058106C" w:rsidDel="0077519D">
          <w:rPr>
            <w:b/>
            <w:i w:val="0"/>
            <w:color w:val="000000" w:themeColor="text1"/>
            <w:sz w:val="20"/>
            <w:szCs w:val="20"/>
          </w:rPr>
          <w:delText>olume</w:delText>
        </w:r>
      </w:del>
      <w:r w:rsidRPr="0058106C">
        <w:rPr>
          <w:b/>
          <w:i w:val="0"/>
          <w:color w:val="000000" w:themeColor="text1"/>
          <w:sz w:val="20"/>
          <w:szCs w:val="20"/>
        </w:rPr>
        <w:t xml:space="preserve"> </w:t>
      </w:r>
      <w:r w:rsidR="007150D1">
        <w:rPr>
          <w:b/>
          <w:i w:val="0"/>
          <w:color w:val="000000" w:themeColor="text1"/>
          <w:sz w:val="20"/>
          <w:szCs w:val="20"/>
        </w:rPr>
        <w:t>d</w:t>
      </w:r>
      <w:r w:rsidRPr="0058106C">
        <w:rPr>
          <w:b/>
          <w:i w:val="0"/>
          <w:color w:val="000000" w:themeColor="text1"/>
          <w:sz w:val="20"/>
          <w:szCs w:val="20"/>
        </w:rPr>
        <w:t>escriptions for HDR-WCG</w:t>
      </w:r>
    </w:p>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419"/>
        <w:gridCol w:w="1260"/>
        <w:gridCol w:w="1440"/>
        <w:gridCol w:w="1260"/>
        <w:gridCol w:w="1260"/>
        <w:gridCol w:w="1440"/>
        <w:tblGridChange w:id="1720">
          <w:tblGrid>
            <w:gridCol w:w="1006"/>
            <w:gridCol w:w="1419"/>
            <w:gridCol w:w="1260"/>
            <w:gridCol w:w="1440"/>
            <w:gridCol w:w="1260"/>
            <w:gridCol w:w="1260"/>
            <w:gridCol w:w="1440"/>
          </w:tblGrid>
        </w:tblGridChange>
      </w:tblGrid>
      <w:tr w:rsidR="00B04EEB" w:rsidRPr="00B158C1" w14:paraId="21D5E521" w14:textId="77777777" w:rsidTr="000B1A01">
        <w:trPr>
          <w:tblHeader/>
          <w:jc w:val="center"/>
        </w:trPr>
        <w:tc>
          <w:tcPr>
            <w:tcW w:w="2425" w:type="dxa"/>
            <w:gridSpan w:val="2"/>
            <w:shd w:val="clear" w:color="auto" w:fill="auto"/>
          </w:tcPr>
          <w:p w14:paraId="06FCFD7C" w14:textId="12B1A958" w:rsidR="00B04EEB" w:rsidRPr="0058106C" w:rsidRDefault="00B04EEB" w:rsidP="000B1A01">
            <w:pPr>
              <w:keepNext/>
              <w:jc w:val="left"/>
              <w:rPr>
                <w:b/>
                <w:sz w:val="18"/>
                <w:szCs w:val="18"/>
              </w:rPr>
            </w:pPr>
            <w:r w:rsidRPr="0058106C">
              <w:rPr>
                <w:b/>
                <w:sz w:val="18"/>
                <w:szCs w:val="18"/>
              </w:rPr>
              <w:t xml:space="preserve">Colour </w:t>
            </w:r>
            <w:ins w:id="1721" w:author="Yasser Syed" w:date="2019-07-30T14:50:00Z">
              <w:r w:rsidR="00FD18E6">
                <w:rPr>
                  <w:b/>
                  <w:sz w:val="18"/>
                  <w:szCs w:val="18"/>
                </w:rPr>
                <w:t>coding characteristics</w:t>
              </w:r>
            </w:ins>
            <w:del w:id="1722" w:author="Yasser Syed" w:date="2019-07-30T14:50:00Z">
              <w:r w:rsidR="0023094A" w:rsidDel="00FD18E6">
                <w:rPr>
                  <w:b/>
                  <w:sz w:val="18"/>
                  <w:szCs w:val="18"/>
                </w:rPr>
                <w:delText>v</w:delText>
              </w:r>
              <w:r w:rsidRPr="0058106C" w:rsidDel="00FD18E6">
                <w:rPr>
                  <w:b/>
                  <w:sz w:val="18"/>
                  <w:szCs w:val="18"/>
                </w:rPr>
                <w:delText>olume</w:delText>
              </w:r>
            </w:del>
            <w:r w:rsidRPr="0058106C">
              <w:rPr>
                <w:b/>
                <w:sz w:val="18"/>
                <w:szCs w:val="18"/>
              </w:rPr>
              <w:t xml:space="preserve"> </w:t>
            </w:r>
            <w:r w:rsidR="0023094A">
              <w:rPr>
                <w:b/>
                <w:sz w:val="18"/>
                <w:szCs w:val="18"/>
              </w:rPr>
              <w:t>d</w:t>
            </w:r>
            <w:r w:rsidRPr="0058106C">
              <w:rPr>
                <w:b/>
                <w:sz w:val="18"/>
                <w:szCs w:val="18"/>
              </w:rPr>
              <w:t>escription</w:t>
            </w:r>
          </w:p>
        </w:tc>
        <w:tc>
          <w:tcPr>
            <w:tcW w:w="6660" w:type="dxa"/>
            <w:gridSpan w:val="5"/>
          </w:tcPr>
          <w:p w14:paraId="329539C4" w14:textId="77777777" w:rsidR="00B04EEB" w:rsidRPr="0058106C" w:rsidRDefault="00B04EEB" w:rsidP="00FD18E6">
            <w:pPr>
              <w:keepNext/>
              <w:jc w:val="center"/>
              <w:rPr>
                <w:b/>
                <w:sz w:val="18"/>
                <w:szCs w:val="18"/>
              </w:rPr>
            </w:pPr>
            <w:r w:rsidRPr="0058106C">
              <w:rPr>
                <w:b/>
                <w:sz w:val="18"/>
                <w:szCs w:val="18"/>
              </w:rPr>
              <w:t>HDR-WCG</w:t>
            </w:r>
          </w:p>
        </w:tc>
      </w:tr>
      <w:tr w:rsidR="00B04EEB" w:rsidRPr="00B158C1" w14:paraId="0928B776" w14:textId="77777777" w:rsidTr="000B1A01">
        <w:trPr>
          <w:trHeight w:val="750"/>
          <w:tblHeader/>
          <w:jc w:val="center"/>
        </w:trPr>
        <w:tc>
          <w:tcPr>
            <w:tcW w:w="2425" w:type="dxa"/>
            <w:gridSpan w:val="2"/>
            <w:shd w:val="clear" w:color="auto" w:fill="auto"/>
          </w:tcPr>
          <w:p w14:paraId="25C3DD0F" w14:textId="77777777" w:rsidR="00B04EEB" w:rsidRPr="0058106C" w:rsidRDefault="00B04EEB" w:rsidP="000B1A01">
            <w:pPr>
              <w:keepNext/>
              <w:jc w:val="left"/>
              <w:rPr>
                <w:b/>
                <w:sz w:val="18"/>
                <w:szCs w:val="18"/>
              </w:rPr>
            </w:pPr>
            <w:r w:rsidRPr="0058106C">
              <w:rPr>
                <w:b/>
                <w:sz w:val="18"/>
                <w:szCs w:val="18"/>
              </w:rPr>
              <w:t xml:space="preserve">System </w:t>
            </w:r>
            <w:r>
              <w:rPr>
                <w:b/>
                <w:sz w:val="18"/>
                <w:szCs w:val="18"/>
              </w:rPr>
              <w:t>i</w:t>
            </w:r>
            <w:r w:rsidRPr="0058106C">
              <w:rPr>
                <w:b/>
                <w:sz w:val="18"/>
                <w:szCs w:val="18"/>
              </w:rPr>
              <w:t>dentifier</w:t>
            </w:r>
          </w:p>
        </w:tc>
        <w:tc>
          <w:tcPr>
            <w:tcW w:w="1260" w:type="dxa"/>
          </w:tcPr>
          <w:p w14:paraId="66045985" w14:textId="77777777" w:rsidR="00B04EEB" w:rsidRPr="0058106C" w:rsidRDefault="00B04EEB">
            <w:pPr>
              <w:keepNext/>
              <w:jc w:val="center"/>
              <w:rPr>
                <w:b/>
                <w:sz w:val="18"/>
                <w:szCs w:val="18"/>
              </w:rPr>
              <w:pPrChange w:id="1723" w:author="Yasser Syed" w:date="2019-07-30T14:55:00Z">
                <w:pPr>
                  <w:keepNext/>
                </w:pPr>
              </w:pPrChange>
            </w:pPr>
            <w:r w:rsidRPr="0058106C">
              <w:rPr>
                <w:b/>
                <w:sz w:val="18"/>
                <w:szCs w:val="18"/>
              </w:rPr>
              <w:t>BT2100_PQ_YCC</w:t>
            </w:r>
          </w:p>
        </w:tc>
        <w:tc>
          <w:tcPr>
            <w:tcW w:w="1440" w:type="dxa"/>
          </w:tcPr>
          <w:p w14:paraId="4FEB31AF" w14:textId="77777777" w:rsidR="00B04EEB" w:rsidRPr="0058106C" w:rsidRDefault="00B04EEB">
            <w:pPr>
              <w:keepNext/>
              <w:jc w:val="center"/>
              <w:rPr>
                <w:b/>
                <w:sz w:val="18"/>
                <w:szCs w:val="18"/>
              </w:rPr>
              <w:pPrChange w:id="1724" w:author="Yasser Syed" w:date="2019-07-30T14:55:00Z">
                <w:pPr>
                  <w:keepNext/>
                </w:pPr>
              </w:pPrChange>
            </w:pPr>
            <w:r w:rsidRPr="0058106C">
              <w:rPr>
                <w:b/>
                <w:sz w:val="18"/>
                <w:szCs w:val="18"/>
              </w:rPr>
              <w:t>BT2100_HLG_YCC</w:t>
            </w:r>
          </w:p>
        </w:tc>
        <w:tc>
          <w:tcPr>
            <w:tcW w:w="1260" w:type="dxa"/>
          </w:tcPr>
          <w:p w14:paraId="0CDDF5C5" w14:textId="77777777" w:rsidR="00B04EEB" w:rsidRPr="0058106C" w:rsidRDefault="00B04EEB">
            <w:pPr>
              <w:keepNext/>
              <w:jc w:val="center"/>
              <w:rPr>
                <w:b/>
                <w:sz w:val="18"/>
                <w:szCs w:val="18"/>
              </w:rPr>
              <w:pPrChange w:id="1725" w:author="Yasser Syed" w:date="2019-07-30T14:55:00Z">
                <w:pPr>
                  <w:keepNext/>
                </w:pPr>
              </w:pPrChange>
            </w:pPr>
            <w:r w:rsidRPr="0058106C">
              <w:rPr>
                <w:b/>
                <w:sz w:val="18"/>
                <w:szCs w:val="18"/>
              </w:rPr>
              <w:t>BT2100_PQ_ICTCP</w:t>
            </w:r>
          </w:p>
        </w:tc>
        <w:tc>
          <w:tcPr>
            <w:tcW w:w="1260" w:type="dxa"/>
          </w:tcPr>
          <w:p w14:paraId="3A2A4F53" w14:textId="77777777" w:rsidR="00B04EEB" w:rsidRPr="0058106C" w:rsidRDefault="00B04EEB">
            <w:pPr>
              <w:keepNext/>
              <w:jc w:val="center"/>
              <w:rPr>
                <w:b/>
                <w:sz w:val="18"/>
                <w:szCs w:val="18"/>
              </w:rPr>
              <w:pPrChange w:id="1726" w:author="Yasser Syed" w:date="2019-07-30T14:55:00Z">
                <w:pPr>
                  <w:keepNext/>
                </w:pPr>
              </w:pPrChange>
            </w:pPr>
            <w:r w:rsidRPr="0058106C">
              <w:rPr>
                <w:b/>
                <w:sz w:val="18"/>
                <w:szCs w:val="18"/>
              </w:rPr>
              <w:t>BT2100_PQ_RGB</w:t>
            </w:r>
          </w:p>
        </w:tc>
        <w:tc>
          <w:tcPr>
            <w:tcW w:w="1440" w:type="dxa"/>
          </w:tcPr>
          <w:p w14:paraId="0431E4F2" w14:textId="77777777" w:rsidR="00B04EEB" w:rsidRPr="0058106C" w:rsidRDefault="00B04EEB">
            <w:pPr>
              <w:keepNext/>
              <w:jc w:val="center"/>
              <w:rPr>
                <w:b/>
                <w:sz w:val="18"/>
                <w:szCs w:val="18"/>
              </w:rPr>
              <w:pPrChange w:id="1727" w:author="Yasser Syed" w:date="2019-07-30T14:55:00Z">
                <w:pPr>
                  <w:keepNext/>
                </w:pPr>
              </w:pPrChange>
            </w:pPr>
            <w:r w:rsidRPr="0058106C">
              <w:rPr>
                <w:b/>
                <w:sz w:val="18"/>
                <w:szCs w:val="18"/>
              </w:rPr>
              <w:t>BT2100_HLG_RGB</w:t>
            </w:r>
          </w:p>
        </w:tc>
      </w:tr>
      <w:tr w:rsidR="00B04EEB" w:rsidRPr="00B158C1" w14:paraId="65F28AFF" w14:textId="77777777" w:rsidTr="007B000F">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728" w:author="Yasser Syed" w:date="2019-07-30T16:01:00Z">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cantSplit/>
          <w:trHeight w:val="147"/>
          <w:jc w:val="center"/>
          <w:trPrChange w:id="1729" w:author="Yasser Syed" w:date="2019-07-30T16:01:00Z">
            <w:trPr>
              <w:cantSplit/>
              <w:trHeight w:val="147"/>
              <w:jc w:val="center"/>
            </w:trPr>
          </w:trPrChange>
        </w:trPr>
        <w:tc>
          <w:tcPr>
            <w:tcW w:w="1006" w:type="dxa"/>
            <w:shd w:val="clear" w:color="auto" w:fill="auto"/>
            <w:tcPrChange w:id="1730" w:author="Yasser Syed" w:date="2019-07-30T16:01:00Z">
              <w:tcPr>
                <w:tcW w:w="1006" w:type="dxa"/>
                <w:shd w:val="clear" w:color="auto" w:fill="auto"/>
              </w:tcPr>
            </w:tcPrChange>
          </w:tcPr>
          <w:p w14:paraId="7A12EF66" w14:textId="77777777" w:rsidR="00B04EEB" w:rsidRPr="0058106C" w:rsidRDefault="00B04EEB" w:rsidP="000B1A01">
            <w:pPr>
              <w:keepNext/>
              <w:spacing w:before="0"/>
              <w:jc w:val="left"/>
              <w:rPr>
                <w:sz w:val="18"/>
                <w:szCs w:val="18"/>
              </w:rPr>
            </w:pPr>
            <w:r w:rsidRPr="0058106C">
              <w:rPr>
                <w:sz w:val="18"/>
                <w:szCs w:val="18"/>
              </w:rPr>
              <w:t xml:space="preserve">REC. ITU-R </w:t>
            </w:r>
          </w:p>
        </w:tc>
        <w:tc>
          <w:tcPr>
            <w:tcW w:w="1419" w:type="dxa"/>
            <w:shd w:val="clear" w:color="auto" w:fill="auto"/>
            <w:tcPrChange w:id="1731" w:author="Yasser Syed" w:date="2019-07-30T16:01:00Z">
              <w:tcPr>
                <w:tcW w:w="1419" w:type="dxa"/>
                <w:shd w:val="clear" w:color="auto" w:fill="auto"/>
              </w:tcPr>
            </w:tcPrChange>
          </w:tcPr>
          <w:p w14:paraId="43770B79" w14:textId="77777777" w:rsidR="00B04EEB" w:rsidRPr="0058106C" w:rsidRDefault="00B04EEB" w:rsidP="000B1A01">
            <w:pPr>
              <w:keepNext/>
              <w:spacing w:before="0"/>
              <w:jc w:val="left"/>
              <w:rPr>
                <w:sz w:val="18"/>
                <w:szCs w:val="18"/>
              </w:rPr>
            </w:pPr>
            <w:r w:rsidRPr="0058106C">
              <w:rPr>
                <w:sz w:val="18"/>
                <w:szCs w:val="18"/>
              </w:rPr>
              <w:t xml:space="preserve">SMPTE ST </w:t>
            </w:r>
          </w:p>
        </w:tc>
        <w:tc>
          <w:tcPr>
            <w:tcW w:w="1260" w:type="dxa"/>
            <w:vAlign w:val="center"/>
            <w:tcPrChange w:id="1732" w:author="Yasser Syed" w:date="2019-07-30T16:01:00Z">
              <w:tcPr>
                <w:tcW w:w="1260" w:type="dxa"/>
              </w:tcPr>
            </w:tcPrChange>
          </w:tcPr>
          <w:p w14:paraId="48FFFEB1" w14:textId="77777777" w:rsidR="00B04EEB" w:rsidRPr="00B158C1" w:rsidRDefault="00B04EEB">
            <w:pPr>
              <w:keepNext/>
              <w:spacing w:before="0"/>
              <w:jc w:val="center"/>
              <w:pPrChange w:id="1733" w:author="Yasser Syed" w:date="2019-07-30T16:01:00Z">
                <w:pPr>
                  <w:keepNext/>
                  <w:jc w:val="center"/>
                </w:pPr>
              </w:pPrChange>
            </w:pPr>
          </w:p>
        </w:tc>
        <w:tc>
          <w:tcPr>
            <w:tcW w:w="1440" w:type="dxa"/>
            <w:vAlign w:val="center"/>
            <w:tcPrChange w:id="1734" w:author="Yasser Syed" w:date="2019-07-30T16:01:00Z">
              <w:tcPr>
                <w:tcW w:w="1440" w:type="dxa"/>
              </w:tcPr>
            </w:tcPrChange>
          </w:tcPr>
          <w:p w14:paraId="1FDAAF0F" w14:textId="77777777" w:rsidR="00B04EEB" w:rsidRPr="00B158C1" w:rsidRDefault="00B04EEB">
            <w:pPr>
              <w:keepNext/>
              <w:spacing w:before="0"/>
              <w:jc w:val="center"/>
              <w:pPrChange w:id="1735" w:author="Yasser Syed" w:date="2019-07-30T16:01:00Z">
                <w:pPr>
                  <w:keepNext/>
                  <w:jc w:val="center"/>
                </w:pPr>
              </w:pPrChange>
            </w:pPr>
          </w:p>
        </w:tc>
        <w:tc>
          <w:tcPr>
            <w:tcW w:w="1260" w:type="dxa"/>
            <w:vAlign w:val="center"/>
            <w:tcPrChange w:id="1736" w:author="Yasser Syed" w:date="2019-07-30T16:01:00Z">
              <w:tcPr>
                <w:tcW w:w="1260" w:type="dxa"/>
              </w:tcPr>
            </w:tcPrChange>
          </w:tcPr>
          <w:p w14:paraId="237A955D" w14:textId="77777777" w:rsidR="00B04EEB" w:rsidRPr="00B158C1" w:rsidRDefault="00B04EEB">
            <w:pPr>
              <w:keepNext/>
              <w:spacing w:before="0"/>
              <w:jc w:val="center"/>
              <w:pPrChange w:id="1737" w:author="Yasser Syed" w:date="2019-07-30T16:01:00Z">
                <w:pPr>
                  <w:keepNext/>
                </w:pPr>
              </w:pPrChange>
            </w:pPr>
          </w:p>
        </w:tc>
        <w:tc>
          <w:tcPr>
            <w:tcW w:w="1260" w:type="dxa"/>
            <w:vAlign w:val="center"/>
            <w:tcPrChange w:id="1738" w:author="Yasser Syed" w:date="2019-07-30T16:01:00Z">
              <w:tcPr>
                <w:tcW w:w="1260" w:type="dxa"/>
              </w:tcPr>
            </w:tcPrChange>
          </w:tcPr>
          <w:p w14:paraId="30C0CC21" w14:textId="77777777" w:rsidR="00B04EEB" w:rsidRPr="00B158C1" w:rsidRDefault="00B04EEB">
            <w:pPr>
              <w:keepNext/>
              <w:spacing w:before="0"/>
              <w:jc w:val="center"/>
              <w:pPrChange w:id="1739" w:author="Yasser Syed" w:date="2019-07-30T16:01:00Z">
                <w:pPr>
                  <w:keepNext/>
                  <w:jc w:val="center"/>
                </w:pPr>
              </w:pPrChange>
            </w:pPr>
          </w:p>
        </w:tc>
        <w:tc>
          <w:tcPr>
            <w:tcW w:w="1440" w:type="dxa"/>
            <w:vAlign w:val="center"/>
            <w:tcPrChange w:id="1740" w:author="Yasser Syed" w:date="2019-07-30T16:01:00Z">
              <w:tcPr>
                <w:tcW w:w="1440" w:type="dxa"/>
              </w:tcPr>
            </w:tcPrChange>
          </w:tcPr>
          <w:p w14:paraId="6F63E26E" w14:textId="77777777" w:rsidR="00B04EEB" w:rsidRPr="00B158C1" w:rsidRDefault="00B04EEB">
            <w:pPr>
              <w:keepNext/>
              <w:spacing w:before="0"/>
              <w:jc w:val="center"/>
              <w:pPrChange w:id="1741" w:author="Yasser Syed" w:date="2019-07-30T16:01:00Z">
                <w:pPr>
                  <w:keepNext/>
                  <w:jc w:val="center"/>
                </w:pPr>
              </w:pPrChange>
            </w:pPr>
          </w:p>
        </w:tc>
      </w:tr>
      <w:tr w:rsidR="00B04EEB" w:rsidRPr="00B158C1" w14:paraId="4120B025" w14:textId="77777777" w:rsidTr="007B000F">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742" w:author="Yasser Syed" w:date="2019-07-30T16:01:00Z">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cantSplit/>
          <w:trHeight w:val="359"/>
          <w:jc w:val="center"/>
          <w:trPrChange w:id="1743" w:author="Yasser Syed" w:date="2019-07-30T16:01:00Z">
            <w:trPr>
              <w:cantSplit/>
              <w:trHeight w:val="359"/>
              <w:jc w:val="center"/>
            </w:trPr>
          </w:trPrChange>
        </w:trPr>
        <w:tc>
          <w:tcPr>
            <w:tcW w:w="1006" w:type="dxa"/>
            <w:shd w:val="clear" w:color="auto" w:fill="auto"/>
            <w:tcPrChange w:id="1744" w:author="Yasser Syed" w:date="2019-07-30T16:01:00Z">
              <w:tcPr>
                <w:tcW w:w="1006" w:type="dxa"/>
                <w:shd w:val="clear" w:color="auto" w:fill="auto"/>
              </w:tcPr>
            </w:tcPrChange>
          </w:tcPr>
          <w:p w14:paraId="24CB4E5A" w14:textId="77777777" w:rsidR="00B04EEB" w:rsidRPr="0058106C" w:rsidRDefault="00B04EEB" w:rsidP="000B1A01">
            <w:pPr>
              <w:keepNext/>
              <w:spacing w:before="0"/>
              <w:jc w:val="left"/>
              <w:rPr>
                <w:sz w:val="18"/>
                <w:szCs w:val="18"/>
              </w:rPr>
            </w:pPr>
            <w:r w:rsidRPr="0058106C">
              <w:rPr>
                <w:sz w:val="18"/>
                <w:szCs w:val="18"/>
              </w:rPr>
              <w:t>BT.656-5</w:t>
            </w:r>
          </w:p>
          <w:p w14:paraId="268993E3" w14:textId="77777777" w:rsidR="00B04EEB" w:rsidRPr="0058106C" w:rsidRDefault="00B04EEB" w:rsidP="000B1A01">
            <w:pPr>
              <w:keepNext/>
              <w:spacing w:before="0"/>
              <w:jc w:val="left"/>
              <w:rPr>
                <w:sz w:val="18"/>
                <w:szCs w:val="18"/>
              </w:rPr>
            </w:pPr>
            <w:r w:rsidRPr="0058106C">
              <w:rPr>
                <w:sz w:val="18"/>
                <w:szCs w:val="18"/>
              </w:rPr>
              <w:t>SDI</w:t>
            </w:r>
          </w:p>
        </w:tc>
        <w:tc>
          <w:tcPr>
            <w:tcW w:w="1419" w:type="dxa"/>
            <w:shd w:val="clear" w:color="auto" w:fill="auto"/>
            <w:tcPrChange w:id="1745" w:author="Yasser Syed" w:date="2019-07-30T16:01:00Z">
              <w:tcPr>
                <w:tcW w:w="1419" w:type="dxa"/>
                <w:shd w:val="clear" w:color="auto" w:fill="auto"/>
              </w:tcPr>
            </w:tcPrChange>
          </w:tcPr>
          <w:p w14:paraId="4B413D1E" w14:textId="77777777" w:rsidR="007912FD" w:rsidRDefault="00B04EEB" w:rsidP="000B1A01">
            <w:pPr>
              <w:keepNext/>
              <w:spacing w:before="0"/>
              <w:jc w:val="left"/>
              <w:rPr>
                <w:ins w:id="1746" w:author="Yasser Syed" w:date="2019-07-30T16:02:00Z"/>
                <w:sz w:val="18"/>
                <w:szCs w:val="18"/>
              </w:rPr>
            </w:pPr>
            <w:r w:rsidRPr="0058106C">
              <w:rPr>
                <w:sz w:val="18"/>
                <w:szCs w:val="18"/>
              </w:rPr>
              <w:t xml:space="preserve">ST 259M </w:t>
            </w:r>
          </w:p>
          <w:p w14:paraId="06FB1FFE" w14:textId="3029B63E" w:rsidR="00B04EEB" w:rsidRPr="0058106C" w:rsidRDefault="00B04EEB" w:rsidP="000B1A01">
            <w:pPr>
              <w:keepNext/>
              <w:spacing w:before="0"/>
              <w:jc w:val="left"/>
              <w:rPr>
                <w:sz w:val="18"/>
                <w:szCs w:val="18"/>
              </w:rPr>
            </w:pPr>
            <w:r w:rsidRPr="0058106C">
              <w:rPr>
                <w:sz w:val="18"/>
                <w:szCs w:val="18"/>
              </w:rPr>
              <w:t>(SD-SDI)</w:t>
            </w:r>
          </w:p>
        </w:tc>
        <w:tc>
          <w:tcPr>
            <w:tcW w:w="1260" w:type="dxa"/>
            <w:shd w:val="clear" w:color="auto" w:fill="D5DCE4" w:themeFill="text2" w:themeFillTint="33"/>
            <w:vAlign w:val="center"/>
            <w:tcPrChange w:id="1747" w:author="Yasser Syed" w:date="2019-07-30T16:01:00Z">
              <w:tcPr>
                <w:tcW w:w="1260" w:type="dxa"/>
                <w:shd w:val="clear" w:color="auto" w:fill="D5DCE4" w:themeFill="text2" w:themeFillTint="33"/>
              </w:tcPr>
            </w:tcPrChange>
          </w:tcPr>
          <w:p w14:paraId="6B071369" w14:textId="77777777" w:rsidR="00B04EEB" w:rsidRPr="00B158C1" w:rsidRDefault="00B04EEB">
            <w:pPr>
              <w:keepNext/>
              <w:spacing w:before="0"/>
              <w:jc w:val="center"/>
              <w:pPrChange w:id="1748" w:author="Yasser Syed" w:date="2019-07-30T16:01:00Z">
                <w:pPr>
                  <w:keepNext/>
                  <w:jc w:val="center"/>
                </w:pPr>
              </w:pPrChange>
            </w:pPr>
          </w:p>
        </w:tc>
        <w:tc>
          <w:tcPr>
            <w:tcW w:w="1440" w:type="dxa"/>
            <w:shd w:val="clear" w:color="auto" w:fill="D5DCE4" w:themeFill="text2" w:themeFillTint="33"/>
            <w:vAlign w:val="center"/>
            <w:tcPrChange w:id="1749" w:author="Yasser Syed" w:date="2019-07-30T16:01:00Z">
              <w:tcPr>
                <w:tcW w:w="1440" w:type="dxa"/>
                <w:shd w:val="clear" w:color="auto" w:fill="D5DCE4" w:themeFill="text2" w:themeFillTint="33"/>
              </w:tcPr>
            </w:tcPrChange>
          </w:tcPr>
          <w:p w14:paraId="09808F92" w14:textId="77777777" w:rsidR="00B04EEB" w:rsidRPr="00B158C1" w:rsidRDefault="00B04EEB">
            <w:pPr>
              <w:keepNext/>
              <w:spacing w:before="0"/>
              <w:jc w:val="center"/>
              <w:pPrChange w:id="1750" w:author="Yasser Syed" w:date="2019-07-30T16:01:00Z">
                <w:pPr>
                  <w:keepNext/>
                  <w:jc w:val="center"/>
                </w:pPr>
              </w:pPrChange>
            </w:pPr>
          </w:p>
        </w:tc>
        <w:tc>
          <w:tcPr>
            <w:tcW w:w="1260" w:type="dxa"/>
            <w:shd w:val="clear" w:color="auto" w:fill="D5DCE4" w:themeFill="text2" w:themeFillTint="33"/>
            <w:vAlign w:val="center"/>
            <w:tcPrChange w:id="1751" w:author="Yasser Syed" w:date="2019-07-30T16:01:00Z">
              <w:tcPr>
                <w:tcW w:w="1260" w:type="dxa"/>
                <w:shd w:val="clear" w:color="auto" w:fill="D5DCE4" w:themeFill="text2" w:themeFillTint="33"/>
              </w:tcPr>
            </w:tcPrChange>
          </w:tcPr>
          <w:p w14:paraId="24108139" w14:textId="77777777" w:rsidR="00B04EEB" w:rsidRPr="00B158C1" w:rsidRDefault="00B04EEB">
            <w:pPr>
              <w:keepNext/>
              <w:spacing w:before="0"/>
              <w:jc w:val="center"/>
              <w:pPrChange w:id="1752" w:author="Yasser Syed" w:date="2019-07-30T16:01:00Z">
                <w:pPr>
                  <w:keepNext/>
                </w:pPr>
              </w:pPrChange>
            </w:pPr>
          </w:p>
        </w:tc>
        <w:tc>
          <w:tcPr>
            <w:tcW w:w="1260" w:type="dxa"/>
            <w:shd w:val="clear" w:color="auto" w:fill="D5DCE4" w:themeFill="text2" w:themeFillTint="33"/>
            <w:vAlign w:val="center"/>
            <w:tcPrChange w:id="1753" w:author="Yasser Syed" w:date="2019-07-30T16:01:00Z">
              <w:tcPr>
                <w:tcW w:w="1260" w:type="dxa"/>
                <w:shd w:val="clear" w:color="auto" w:fill="D5DCE4" w:themeFill="text2" w:themeFillTint="33"/>
              </w:tcPr>
            </w:tcPrChange>
          </w:tcPr>
          <w:p w14:paraId="283A2F7D" w14:textId="77777777" w:rsidR="00B04EEB" w:rsidRPr="00B158C1" w:rsidRDefault="00B04EEB">
            <w:pPr>
              <w:keepNext/>
              <w:spacing w:before="0"/>
              <w:jc w:val="center"/>
              <w:pPrChange w:id="1754" w:author="Yasser Syed" w:date="2019-07-30T16:01:00Z">
                <w:pPr>
                  <w:keepNext/>
                  <w:jc w:val="center"/>
                </w:pPr>
              </w:pPrChange>
            </w:pPr>
          </w:p>
        </w:tc>
        <w:tc>
          <w:tcPr>
            <w:tcW w:w="1440" w:type="dxa"/>
            <w:shd w:val="clear" w:color="auto" w:fill="D5DCE4" w:themeFill="text2" w:themeFillTint="33"/>
            <w:vAlign w:val="center"/>
            <w:tcPrChange w:id="1755" w:author="Yasser Syed" w:date="2019-07-30T16:01:00Z">
              <w:tcPr>
                <w:tcW w:w="1440" w:type="dxa"/>
                <w:shd w:val="clear" w:color="auto" w:fill="D5DCE4" w:themeFill="text2" w:themeFillTint="33"/>
              </w:tcPr>
            </w:tcPrChange>
          </w:tcPr>
          <w:p w14:paraId="5B3CA8B3" w14:textId="77777777" w:rsidR="00B04EEB" w:rsidRPr="00B158C1" w:rsidRDefault="00B04EEB">
            <w:pPr>
              <w:keepNext/>
              <w:spacing w:before="0"/>
              <w:jc w:val="center"/>
              <w:pPrChange w:id="1756" w:author="Yasser Syed" w:date="2019-07-30T16:01:00Z">
                <w:pPr>
                  <w:keepNext/>
                  <w:jc w:val="center"/>
                </w:pPr>
              </w:pPrChange>
            </w:pPr>
          </w:p>
        </w:tc>
      </w:tr>
      <w:tr w:rsidR="00B04EEB" w:rsidRPr="00B158C1" w14:paraId="6D6D231F" w14:textId="77777777" w:rsidTr="007B000F">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757" w:author="Yasser Syed" w:date="2019-07-30T16:01:00Z">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cantSplit/>
          <w:trHeight w:val="197"/>
          <w:jc w:val="center"/>
          <w:trPrChange w:id="1758" w:author="Yasser Syed" w:date="2019-07-30T16:01:00Z">
            <w:trPr>
              <w:cantSplit/>
              <w:trHeight w:val="197"/>
              <w:jc w:val="center"/>
            </w:trPr>
          </w:trPrChange>
        </w:trPr>
        <w:tc>
          <w:tcPr>
            <w:tcW w:w="1006" w:type="dxa"/>
            <w:vMerge w:val="restart"/>
            <w:shd w:val="clear" w:color="auto" w:fill="auto"/>
            <w:tcPrChange w:id="1759" w:author="Yasser Syed" w:date="2019-07-30T16:01:00Z">
              <w:tcPr>
                <w:tcW w:w="1006" w:type="dxa"/>
                <w:vMerge w:val="restart"/>
                <w:shd w:val="clear" w:color="auto" w:fill="auto"/>
              </w:tcPr>
            </w:tcPrChange>
          </w:tcPr>
          <w:p w14:paraId="1E126278" w14:textId="77777777" w:rsidR="00B04EEB" w:rsidRPr="0058106C" w:rsidRDefault="00B04EEB" w:rsidP="000B1A01">
            <w:pPr>
              <w:keepNext/>
              <w:spacing w:before="0"/>
              <w:jc w:val="left"/>
              <w:rPr>
                <w:sz w:val="18"/>
                <w:szCs w:val="18"/>
              </w:rPr>
            </w:pPr>
            <w:r w:rsidRPr="0058106C">
              <w:rPr>
                <w:sz w:val="18"/>
                <w:szCs w:val="18"/>
              </w:rPr>
              <w:t>BT.1120-9 (12/2017)</w:t>
            </w:r>
          </w:p>
        </w:tc>
        <w:tc>
          <w:tcPr>
            <w:tcW w:w="1419" w:type="dxa"/>
            <w:shd w:val="clear" w:color="auto" w:fill="auto"/>
            <w:tcPrChange w:id="1760" w:author="Yasser Syed" w:date="2019-07-30T16:01:00Z">
              <w:tcPr>
                <w:tcW w:w="1419" w:type="dxa"/>
                <w:shd w:val="clear" w:color="auto" w:fill="auto"/>
              </w:tcPr>
            </w:tcPrChange>
          </w:tcPr>
          <w:p w14:paraId="42586611" w14:textId="77777777" w:rsidR="00B04EEB" w:rsidRPr="0058106C" w:rsidRDefault="00B04EEB" w:rsidP="000B1A01">
            <w:pPr>
              <w:keepNext/>
              <w:spacing w:before="0"/>
              <w:jc w:val="left"/>
              <w:rPr>
                <w:sz w:val="18"/>
                <w:szCs w:val="18"/>
              </w:rPr>
            </w:pPr>
            <w:r w:rsidRPr="0058106C">
              <w:rPr>
                <w:sz w:val="18"/>
                <w:szCs w:val="18"/>
              </w:rPr>
              <w:t xml:space="preserve">ST 292-1 </w:t>
            </w:r>
          </w:p>
          <w:p w14:paraId="54507729" w14:textId="77777777" w:rsidR="00B04EEB" w:rsidRPr="0058106C" w:rsidRDefault="00B04EEB" w:rsidP="000B1A01">
            <w:pPr>
              <w:keepNext/>
              <w:spacing w:before="0"/>
              <w:jc w:val="left"/>
              <w:rPr>
                <w:sz w:val="18"/>
                <w:szCs w:val="18"/>
              </w:rPr>
            </w:pPr>
            <w:r w:rsidRPr="0058106C">
              <w:rPr>
                <w:sz w:val="18"/>
                <w:szCs w:val="18"/>
              </w:rPr>
              <w:t>1.5 Gb/s</w:t>
            </w:r>
          </w:p>
        </w:tc>
        <w:tc>
          <w:tcPr>
            <w:tcW w:w="1260" w:type="dxa"/>
            <w:shd w:val="clear" w:color="auto" w:fill="auto"/>
            <w:vAlign w:val="center"/>
            <w:tcPrChange w:id="1761" w:author="Yasser Syed" w:date="2019-07-30T16:01:00Z">
              <w:tcPr>
                <w:tcW w:w="1260" w:type="dxa"/>
                <w:shd w:val="clear" w:color="auto" w:fill="auto"/>
              </w:tcPr>
            </w:tcPrChange>
          </w:tcPr>
          <w:p w14:paraId="2DF849B2" w14:textId="77777777" w:rsidR="00B04EEB" w:rsidRPr="00B158C1" w:rsidRDefault="00B04EEB">
            <w:pPr>
              <w:keepNext/>
              <w:spacing w:before="0"/>
              <w:jc w:val="center"/>
              <w:pPrChange w:id="1762" w:author="Yasser Syed" w:date="2019-07-30T16:01:00Z">
                <w:pPr>
                  <w:keepNext/>
                  <w:jc w:val="center"/>
                </w:pPr>
              </w:pPrChange>
            </w:pPr>
            <w:r w:rsidRPr="00B158C1">
              <w:sym w:font="Symbol" w:char="F0D6"/>
            </w:r>
          </w:p>
        </w:tc>
        <w:tc>
          <w:tcPr>
            <w:tcW w:w="1440" w:type="dxa"/>
            <w:shd w:val="clear" w:color="auto" w:fill="auto"/>
            <w:vAlign w:val="center"/>
            <w:tcPrChange w:id="1763" w:author="Yasser Syed" w:date="2019-07-30T16:01:00Z">
              <w:tcPr>
                <w:tcW w:w="1440" w:type="dxa"/>
                <w:shd w:val="clear" w:color="auto" w:fill="auto"/>
              </w:tcPr>
            </w:tcPrChange>
          </w:tcPr>
          <w:p w14:paraId="292FF76D" w14:textId="77777777" w:rsidR="00B04EEB" w:rsidRPr="00B158C1" w:rsidRDefault="00B04EEB">
            <w:pPr>
              <w:keepNext/>
              <w:spacing w:before="0"/>
              <w:jc w:val="center"/>
              <w:pPrChange w:id="1764" w:author="Yasser Syed" w:date="2019-07-30T16:01:00Z">
                <w:pPr>
                  <w:keepNext/>
                  <w:jc w:val="center"/>
                </w:pPr>
              </w:pPrChange>
            </w:pPr>
            <w:r w:rsidRPr="00B158C1">
              <w:sym w:font="Symbol" w:char="F0D6"/>
            </w:r>
          </w:p>
        </w:tc>
        <w:tc>
          <w:tcPr>
            <w:tcW w:w="1260" w:type="dxa"/>
            <w:shd w:val="clear" w:color="auto" w:fill="auto"/>
            <w:vAlign w:val="center"/>
            <w:tcPrChange w:id="1765" w:author="Yasser Syed" w:date="2019-07-30T16:01:00Z">
              <w:tcPr>
                <w:tcW w:w="1260" w:type="dxa"/>
                <w:shd w:val="clear" w:color="auto" w:fill="auto"/>
              </w:tcPr>
            </w:tcPrChange>
          </w:tcPr>
          <w:p w14:paraId="3033C832" w14:textId="77777777" w:rsidR="00B04EEB" w:rsidRPr="00B158C1" w:rsidRDefault="00B04EEB">
            <w:pPr>
              <w:keepNext/>
              <w:spacing w:before="0"/>
              <w:jc w:val="center"/>
              <w:pPrChange w:id="1766" w:author="Yasser Syed" w:date="2019-07-30T16:01:00Z">
                <w:pPr>
                  <w:keepNext/>
                  <w:jc w:val="center"/>
                </w:pPr>
              </w:pPrChange>
            </w:pPr>
            <w:r w:rsidRPr="00B158C1">
              <w:sym w:font="Symbol" w:char="F0D6"/>
            </w:r>
          </w:p>
        </w:tc>
        <w:tc>
          <w:tcPr>
            <w:tcW w:w="1260" w:type="dxa"/>
            <w:shd w:val="clear" w:color="auto" w:fill="D5DCE4" w:themeFill="text2" w:themeFillTint="33"/>
            <w:vAlign w:val="center"/>
            <w:tcPrChange w:id="1767" w:author="Yasser Syed" w:date="2019-07-30T16:01:00Z">
              <w:tcPr>
                <w:tcW w:w="1260" w:type="dxa"/>
                <w:shd w:val="clear" w:color="auto" w:fill="D5DCE4" w:themeFill="text2" w:themeFillTint="33"/>
              </w:tcPr>
            </w:tcPrChange>
          </w:tcPr>
          <w:p w14:paraId="4D93F776" w14:textId="77777777" w:rsidR="00B04EEB" w:rsidRPr="00B158C1" w:rsidRDefault="00B04EEB">
            <w:pPr>
              <w:keepNext/>
              <w:spacing w:before="0"/>
              <w:jc w:val="center"/>
              <w:pPrChange w:id="1768" w:author="Yasser Syed" w:date="2019-07-30T16:01:00Z">
                <w:pPr>
                  <w:keepNext/>
                  <w:jc w:val="center"/>
                </w:pPr>
              </w:pPrChange>
            </w:pPr>
          </w:p>
        </w:tc>
        <w:tc>
          <w:tcPr>
            <w:tcW w:w="1440" w:type="dxa"/>
            <w:shd w:val="clear" w:color="auto" w:fill="D5DCE4" w:themeFill="text2" w:themeFillTint="33"/>
            <w:vAlign w:val="center"/>
            <w:tcPrChange w:id="1769" w:author="Yasser Syed" w:date="2019-07-30T16:01:00Z">
              <w:tcPr>
                <w:tcW w:w="1440" w:type="dxa"/>
                <w:shd w:val="clear" w:color="auto" w:fill="D5DCE4" w:themeFill="text2" w:themeFillTint="33"/>
              </w:tcPr>
            </w:tcPrChange>
          </w:tcPr>
          <w:p w14:paraId="408946C7" w14:textId="77777777" w:rsidR="00B04EEB" w:rsidRPr="00B158C1" w:rsidRDefault="00B04EEB">
            <w:pPr>
              <w:keepNext/>
              <w:spacing w:before="0"/>
              <w:jc w:val="center"/>
              <w:pPrChange w:id="1770" w:author="Yasser Syed" w:date="2019-07-30T16:01:00Z">
                <w:pPr>
                  <w:keepNext/>
                  <w:jc w:val="center"/>
                </w:pPr>
              </w:pPrChange>
            </w:pPr>
          </w:p>
        </w:tc>
      </w:tr>
      <w:tr w:rsidR="00B04EEB" w:rsidRPr="00B158C1" w14:paraId="633C1C01" w14:textId="77777777" w:rsidTr="007B000F">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771" w:author="Yasser Syed" w:date="2019-07-30T16:01:00Z">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cantSplit/>
          <w:trHeight w:val="269"/>
          <w:jc w:val="center"/>
          <w:trPrChange w:id="1772" w:author="Yasser Syed" w:date="2019-07-30T16:01:00Z">
            <w:trPr>
              <w:cantSplit/>
              <w:trHeight w:val="269"/>
              <w:jc w:val="center"/>
            </w:trPr>
          </w:trPrChange>
        </w:trPr>
        <w:tc>
          <w:tcPr>
            <w:tcW w:w="1006" w:type="dxa"/>
            <w:vMerge/>
            <w:shd w:val="clear" w:color="auto" w:fill="auto"/>
            <w:tcPrChange w:id="1773" w:author="Yasser Syed" w:date="2019-07-30T16:01:00Z">
              <w:tcPr>
                <w:tcW w:w="1006" w:type="dxa"/>
                <w:vMerge/>
                <w:shd w:val="clear" w:color="auto" w:fill="auto"/>
              </w:tcPr>
            </w:tcPrChange>
          </w:tcPr>
          <w:p w14:paraId="0EE94C82" w14:textId="77777777" w:rsidR="00B04EEB" w:rsidRPr="0058106C" w:rsidRDefault="00B04EEB" w:rsidP="000B1A01">
            <w:pPr>
              <w:keepNext/>
              <w:spacing w:before="0"/>
              <w:jc w:val="left"/>
              <w:rPr>
                <w:sz w:val="18"/>
                <w:szCs w:val="18"/>
              </w:rPr>
            </w:pPr>
          </w:p>
        </w:tc>
        <w:tc>
          <w:tcPr>
            <w:tcW w:w="1419" w:type="dxa"/>
            <w:shd w:val="clear" w:color="auto" w:fill="auto"/>
            <w:tcPrChange w:id="1774" w:author="Yasser Syed" w:date="2019-07-30T16:01:00Z">
              <w:tcPr>
                <w:tcW w:w="1419" w:type="dxa"/>
                <w:shd w:val="clear" w:color="auto" w:fill="auto"/>
              </w:tcPr>
            </w:tcPrChange>
          </w:tcPr>
          <w:p w14:paraId="2728CE9A" w14:textId="77777777" w:rsidR="00B04EEB" w:rsidRPr="0058106C" w:rsidRDefault="00B04EEB" w:rsidP="000B1A01">
            <w:pPr>
              <w:keepNext/>
              <w:spacing w:before="0"/>
              <w:jc w:val="left"/>
              <w:rPr>
                <w:sz w:val="18"/>
                <w:szCs w:val="18"/>
              </w:rPr>
            </w:pPr>
            <w:r w:rsidRPr="0058106C">
              <w:rPr>
                <w:sz w:val="18"/>
                <w:szCs w:val="18"/>
              </w:rPr>
              <w:t>ST 372-1 Dual 1.5 Gb/s</w:t>
            </w:r>
          </w:p>
        </w:tc>
        <w:tc>
          <w:tcPr>
            <w:tcW w:w="1260" w:type="dxa"/>
            <w:shd w:val="clear" w:color="auto" w:fill="auto"/>
            <w:vAlign w:val="center"/>
            <w:tcPrChange w:id="1775" w:author="Yasser Syed" w:date="2019-07-30T16:01:00Z">
              <w:tcPr>
                <w:tcW w:w="1260" w:type="dxa"/>
                <w:shd w:val="clear" w:color="auto" w:fill="auto"/>
              </w:tcPr>
            </w:tcPrChange>
          </w:tcPr>
          <w:p w14:paraId="638AA656" w14:textId="77777777" w:rsidR="00B04EEB" w:rsidRPr="00B158C1" w:rsidRDefault="00B04EEB">
            <w:pPr>
              <w:keepNext/>
              <w:spacing w:before="0"/>
              <w:jc w:val="center"/>
              <w:pPrChange w:id="1776" w:author="Yasser Syed" w:date="2019-07-30T16:01:00Z">
                <w:pPr>
                  <w:keepNext/>
                  <w:jc w:val="center"/>
                </w:pPr>
              </w:pPrChange>
            </w:pPr>
            <w:r w:rsidRPr="00B158C1">
              <w:sym w:font="Symbol" w:char="F0D6"/>
            </w:r>
          </w:p>
        </w:tc>
        <w:tc>
          <w:tcPr>
            <w:tcW w:w="1440" w:type="dxa"/>
            <w:shd w:val="clear" w:color="auto" w:fill="auto"/>
            <w:vAlign w:val="center"/>
            <w:tcPrChange w:id="1777" w:author="Yasser Syed" w:date="2019-07-30T16:01:00Z">
              <w:tcPr>
                <w:tcW w:w="1440" w:type="dxa"/>
                <w:shd w:val="clear" w:color="auto" w:fill="auto"/>
              </w:tcPr>
            </w:tcPrChange>
          </w:tcPr>
          <w:p w14:paraId="591C1A84" w14:textId="77777777" w:rsidR="00B04EEB" w:rsidRPr="00B158C1" w:rsidRDefault="00B04EEB">
            <w:pPr>
              <w:keepNext/>
              <w:spacing w:before="0"/>
              <w:jc w:val="center"/>
              <w:pPrChange w:id="1778" w:author="Yasser Syed" w:date="2019-07-30T16:01:00Z">
                <w:pPr>
                  <w:keepNext/>
                  <w:jc w:val="center"/>
                </w:pPr>
              </w:pPrChange>
            </w:pPr>
            <w:r w:rsidRPr="00B158C1">
              <w:sym w:font="Symbol" w:char="F0D6"/>
            </w:r>
          </w:p>
        </w:tc>
        <w:tc>
          <w:tcPr>
            <w:tcW w:w="1260" w:type="dxa"/>
            <w:shd w:val="clear" w:color="auto" w:fill="auto"/>
            <w:vAlign w:val="center"/>
            <w:tcPrChange w:id="1779" w:author="Yasser Syed" w:date="2019-07-30T16:01:00Z">
              <w:tcPr>
                <w:tcW w:w="1260" w:type="dxa"/>
                <w:shd w:val="clear" w:color="auto" w:fill="auto"/>
              </w:tcPr>
            </w:tcPrChange>
          </w:tcPr>
          <w:p w14:paraId="26321BA9" w14:textId="77777777" w:rsidR="00B04EEB" w:rsidRPr="00B158C1" w:rsidRDefault="00B04EEB">
            <w:pPr>
              <w:keepNext/>
              <w:spacing w:before="0"/>
              <w:jc w:val="center"/>
              <w:pPrChange w:id="1780" w:author="Yasser Syed" w:date="2019-07-30T16:01:00Z">
                <w:pPr>
                  <w:keepNext/>
                  <w:jc w:val="center"/>
                </w:pPr>
              </w:pPrChange>
            </w:pPr>
            <w:r w:rsidRPr="009C6467">
              <w:sym w:font="Symbol" w:char="F0D6"/>
            </w:r>
          </w:p>
        </w:tc>
        <w:tc>
          <w:tcPr>
            <w:tcW w:w="1260" w:type="dxa"/>
            <w:shd w:val="clear" w:color="auto" w:fill="auto"/>
            <w:vAlign w:val="center"/>
            <w:tcPrChange w:id="1781" w:author="Yasser Syed" w:date="2019-07-30T16:01:00Z">
              <w:tcPr>
                <w:tcW w:w="1260" w:type="dxa"/>
                <w:shd w:val="clear" w:color="auto" w:fill="auto"/>
              </w:tcPr>
            </w:tcPrChange>
          </w:tcPr>
          <w:p w14:paraId="6B5BF6D6" w14:textId="77777777" w:rsidR="00B04EEB" w:rsidRPr="00B158C1" w:rsidRDefault="00B04EEB">
            <w:pPr>
              <w:keepNext/>
              <w:spacing w:before="0"/>
              <w:jc w:val="center"/>
              <w:pPrChange w:id="1782" w:author="Yasser Syed" w:date="2019-07-30T16:01:00Z">
                <w:pPr>
                  <w:keepNext/>
                  <w:jc w:val="center"/>
                </w:pPr>
              </w:pPrChange>
            </w:pPr>
            <w:r w:rsidRPr="00B158C1">
              <w:sym w:font="Symbol" w:char="F0D6"/>
            </w:r>
          </w:p>
        </w:tc>
        <w:tc>
          <w:tcPr>
            <w:tcW w:w="1440" w:type="dxa"/>
            <w:shd w:val="clear" w:color="auto" w:fill="auto"/>
            <w:vAlign w:val="center"/>
            <w:tcPrChange w:id="1783" w:author="Yasser Syed" w:date="2019-07-30T16:01:00Z">
              <w:tcPr>
                <w:tcW w:w="1440" w:type="dxa"/>
                <w:shd w:val="clear" w:color="auto" w:fill="auto"/>
              </w:tcPr>
            </w:tcPrChange>
          </w:tcPr>
          <w:p w14:paraId="421964C8" w14:textId="77777777" w:rsidR="00B04EEB" w:rsidRPr="00B158C1" w:rsidRDefault="00B04EEB">
            <w:pPr>
              <w:keepNext/>
              <w:spacing w:before="0"/>
              <w:jc w:val="center"/>
              <w:pPrChange w:id="1784" w:author="Yasser Syed" w:date="2019-07-30T16:01:00Z">
                <w:pPr>
                  <w:keepNext/>
                  <w:jc w:val="center"/>
                </w:pPr>
              </w:pPrChange>
            </w:pPr>
            <w:r w:rsidRPr="00B158C1">
              <w:sym w:font="Symbol" w:char="F0D6"/>
            </w:r>
          </w:p>
        </w:tc>
      </w:tr>
      <w:tr w:rsidR="00B04EEB" w:rsidRPr="00B158C1" w14:paraId="0AD9B622" w14:textId="77777777" w:rsidTr="007B000F">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785" w:author="Yasser Syed" w:date="2019-07-30T16:01:00Z">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cantSplit/>
          <w:trHeight w:val="104"/>
          <w:jc w:val="center"/>
          <w:trPrChange w:id="1786" w:author="Yasser Syed" w:date="2019-07-30T16:01:00Z">
            <w:trPr>
              <w:cantSplit/>
              <w:trHeight w:val="104"/>
              <w:jc w:val="center"/>
            </w:trPr>
          </w:trPrChange>
        </w:trPr>
        <w:tc>
          <w:tcPr>
            <w:tcW w:w="1006" w:type="dxa"/>
            <w:vMerge/>
            <w:shd w:val="clear" w:color="auto" w:fill="auto"/>
            <w:tcPrChange w:id="1787" w:author="Yasser Syed" w:date="2019-07-30T16:01:00Z">
              <w:tcPr>
                <w:tcW w:w="1006" w:type="dxa"/>
                <w:vMerge/>
                <w:shd w:val="clear" w:color="auto" w:fill="auto"/>
              </w:tcPr>
            </w:tcPrChange>
          </w:tcPr>
          <w:p w14:paraId="140B39EB" w14:textId="77777777" w:rsidR="00B04EEB" w:rsidRPr="0058106C" w:rsidRDefault="00B04EEB" w:rsidP="000B1A01">
            <w:pPr>
              <w:keepNext/>
              <w:spacing w:before="0"/>
              <w:jc w:val="left"/>
              <w:rPr>
                <w:sz w:val="18"/>
                <w:szCs w:val="18"/>
              </w:rPr>
            </w:pPr>
          </w:p>
        </w:tc>
        <w:tc>
          <w:tcPr>
            <w:tcW w:w="1419" w:type="dxa"/>
            <w:shd w:val="clear" w:color="auto" w:fill="auto"/>
            <w:tcPrChange w:id="1788" w:author="Yasser Syed" w:date="2019-07-30T16:01:00Z">
              <w:tcPr>
                <w:tcW w:w="1419" w:type="dxa"/>
                <w:shd w:val="clear" w:color="auto" w:fill="auto"/>
              </w:tcPr>
            </w:tcPrChange>
          </w:tcPr>
          <w:p w14:paraId="0DB9A0E6" w14:textId="77777777" w:rsidR="00B04EEB" w:rsidRPr="0058106C" w:rsidRDefault="00B04EEB" w:rsidP="000B1A01">
            <w:pPr>
              <w:keepNext/>
              <w:spacing w:before="0"/>
              <w:jc w:val="left"/>
              <w:rPr>
                <w:sz w:val="18"/>
                <w:szCs w:val="18"/>
              </w:rPr>
            </w:pPr>
            <w:r w:rsidRPr="0058106C">
              <w:rPr>
                <w:sz w:val="18"/>
                <w:szCs w:val="18"/>
              </w:rPr>
              <w:t xml:space="preserve">ST 425-1 </w:t>
            </w:r>
          </w:p>
          <w:p w14:paraId="255E57B2" w14:textId="77777777" w:rsidR="00B04EEB" w:rsidRPr="0058106C" w:rsidRDefault="00B04EEB" w:rsidP="000B1A01">
            <w:pPr>
              <w:keepNext/>
              <w:spacing w:before="0"/>
              <w:jc w:val="left"/>
              <w:rPr>
                <w:sz w:val="18"/>
                <w:szCs w:val="18"/>
              </w:rPr>
            </w:pPr>
            <w:r w:rsidRPr="0058106C">
              <w:rPr>
                <w:sz w:val="18"/>
                <w:szCs w:val="18"/>
              </w:rPr>
              <w:t>3G</w:t>
            </w:r>
          </w:p>
        </w:tc>
        <w:tc>
          <w:tcPr>
            <w:tcW w:w="1260" w:type="dxa"/>
            <w:shd w:val="clear" w:color="auto" w:fill="auto"/>
            <w:vAlign w:val="center"/>
            <w:tcPrChange w:id="1789" w:author="Yasser Syed" w:date="2019-07-30T16:01:00Z">
              <w:tcPr>
                <w:tcW w:w="1260" w:type="dxa"/>
                <w:shd w:val="clear" w:color="auto" w:fill="auto"/>
              </w:tcPr>
            </w:tcPrChange>
          </w:tcPr>
          <w:p w14:paraId="2F570DB9" w14:textId="77777777" w:rsidR="00B04EEB" w:rsidRPr="00B158C1" w:rsidRDefault="00B04EEB">
            <w:pPr>
              <w:keepNext/>
              <w:spacing w:before="0"/>
              <w:jc w:val="center"/>
              <w:pPrChange w:id="1790" w:author="Yasser Syed" w:date="2019-07-30T16:01:00Z">
                <w:pPr>
                  <w:keepNext/>
                  <w:jc w:val="center"/>
                </w:pPr>
              </w:pPrChange>
            </w:pPr>
            <w:r w:rsidRPr="00B158C1">
              <w:sym w:font="Symbol" w:char="F0D6"/>
            </w:r>
          </w:p>
        </w:tc>
        <w:tc>
          <w:tcPr>
            <w:tcW w:w="1440" w:type="dxa"/>
            <w:shd w:val="clear" w:color="auto" w:fill="auto"/>
            <w:vAlign w:val="center"/>
            <w:tcPrChange w:id="1791" w:author="Yasser Syed" w:date="2019-07-30T16:01:00Z">
              <w:tcPr>
                <w:tcW w:w="1440" w:type="dxa"/>
                <w:shd w:val="clear" w:color="auto" w:fill="auto"/>
              </w:tcPr>
            </w:tcPrChange>
          </w:tcPr>
          <w:p w14:paraId="39B645AE" w14:textId="77777777" w:rsidR="00B04EEB" w:rsidRPr="00B158C1" w:rsidRDefault="00B04EEB">
            <w:pPr>
              <w:keepNext/>
              <w:spacing w:before="0"/>
              <w:jc w:val="center"/>
              <w:pPrChange w:id="1792" w:author="Yasser Syed" w:date="2019-07-30T16:01:00Z">
                <w:pPr>
                  <w:keepNext/>
                  <w:jc w:val="center"/>
                </w:pPr>
              </w:pPrChange>
            </w:pPr>
            <w:r w:rsidRPr="00B158C1">
              <w:sym w:font="Symbol" w:char="F0D6"/>
            </w:r>
          </w:p>
        </w:tc>
        <w:tc>
          <w:tcPr>
            <w:tcW w:w="1260" w:type="dxa"/>
            <w:shd w:val="clear" w:color="auto" w:fill="auto"/>
            <w:vAlign w:val="center"/>
            <w:tcPrChange w:id="1793" w:author="Yasser Syed" w:date="2019-07-30T16:01:00Z">
              <w:tcPr>
                <w:tcW w:w="1260" w:type="dxa"/>
                <w:shd w:val="clear" w:color="auto" w:fill="auto"/>
              </w:tcPr>
            </w:tcPrChange>
          </w:tcPr>
          <w:p w14:paraId="209BE507" w14:textId="77777777" w:rsidR="00B04EEB" w:rsidRPr="00B158C1" w:rsidRDefault="00B04EEB">
            <w:pPr>
              <w:keepNext/>
              <w:spacing w:before="0"/>
              <w:jc w:val="center"/>
              <w:pPrChange w:id="1794" w:author="Yasser Syed" w:date="2019-07-30T16:01:00Z">
                <w:pPr>
                  <w:keepNext/>
                  <w:jc w:val="center"/>
                </w:pPr>
              </w:pPrChange>
            </w:pPr>
            <w:r w:rsidRPr="009C6467">
              <w:sym w:font="Symbol" w:char="F0D6"/>
            </w:r>
          </w:p>
        </w:tc>
        <w:tc>
          <w:tcPr>
            <w:tcW w:w="1260" w:type="dxa"/>
            <w:shd w:val="clear" w:color="auto" w:fill="auto"/>
            <w:vAlign w:val="center"/>
            <w:tcPrChange w:id="1795" w:author="Yasser Syed" w:date="2019-07-30T16:01:00Z">
              <w:tcPr>
                <w:tcW w:w="1260" w:type="dxa"/>
                <w:shd w:val="clear" w:color="auto" w:fill="auto"/>
              </w:tcPr>
            </w:tcPrChange>
          </w:tcPr>
          <w:p w14:paraId="17ADF598" w14:textId="77777777" w:rsidR="00B04EEB" w:rsidRPr="00B158C1" w:rsidRDefault="00B04EEB">
            <w:pPr>
              <w:keepNext/>
              <w:spacing w:before="0"/>
              <w:jc w:val="center"/>
              <w:pPrChange w:id="1796" w:author="Yasser Syed" w:date="2019-07-30T16:01:00Z">
                <w:pPr>
                  <w:keepNext/>
                  <w:jc w:val="center"/>
                </w:pPr>
              </w:pPrChange>
            </w:pPr>
            <w:r w:rsidRPr="00B158C1">
              <w:sym w:font="Symbol" w:char="F0D6"/>
            </w:r>
          </w:p>
        </w:tc>
        <w:tc>
          <w:tcPr>
            <w:tcW w:w="1440" w:type="dxa"/>
            <w:shd w:val="clear" w:color="auto" w:fill="auto"/>
            <w:vAlign w:val="center"/>
            <w:tcPrChange w:id="1797" w:author="Yasser Syed" w:date="2019-07-30T16:01:00Z">
              <w:tcPr>
                <w:tcW w:w="1440" w:type="dxa"/>
                <w:shd w:val="clear" w:color="auto" w:fill="auto"/>
              </w:tcPr>
            </w:tcPrChange>
          </w:tcPr>
          <w:p w14:paraId="07B3769A" w14:textId="77777777" w:rsidR="00B04EEB" w:rsidRPr="00B158C1" w:rsidRDefault="00B04EEB">
            <w:pPr>
              <w:keepNext/>
              <w:spacing w:before="0"/>
              <w:jc w:val="center"/>
              <w:pPrChange w:id="1798" w:author="Yasser Syed" w:date="2019-07-30T16:01:00Z">
                <w:pPr>
                  <w:keepNext/>
                  <w:jc w:val="center"/>
                </w:pPr>
              </w:pPrChange>
            </w:pPr>
            <w:r w:rsidRPr="00B158C1">
              <w:sym w:font="Symbol" w:char="F0D6"/>
            </w:r>
          </w:p>
        </w:tc>
      </w:tr>
      <w:tr w:rsidR="00B04EEB" w:rsidRPr="00B158C1" w14:paraId="29B7586E" w14:textId="77777777" w:rsidTr="007B000F">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799" w:author="Yasser Syed" w:date="2019-07-30T16:01:00Z">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cantSplit/>
          <w:trHeight w:val="323"/>
          <w:jc w:val="center"/>
          <w:trPrChange w:id="1800" w:author="Yasser Syed" w:date="2019-07-30T16:01:00Z">
            <w:trPr>
              <w:cantSplit/>
              <w:trHeight w:val="323"/>
              <w:jc w:val="center"/>
            </w:trPr>
          </w:trPrChange>
        </w:trPr>
        <w:tc>
          <w:tcPr>
            <w:tcW w:w="1006" w:type="dxa"/>
            <w:shd w:val="clear" w:color="auto" w:fill="auto"/>
            <w:tcPrChange w:id="1801" w:author="Yasser Syed" w:date="2019-07-30T16:01:00Z">
              <w:tcPr>
                <w:tcW w:w="1006" w:type="dxa"/>
                <w:shd w:val="clear" w:color="auto" w:fill="auto"/>
              </w:tcPr>
            </w:tcPrChange>
          </w:tcPr>
          <w:p w14:paraId="5D2CF511" w14:textId="77777777" w:rsidR="00B04EEB" w:rsidRPr="0058106C" w:rsidRDefault="00B04EEB" w:rsidP="000B1A01">
            <w:pPr>
              <w:keepNext/>
              <w:spacing w:before="0"/>
              <w:jc w:val="left"/>
              <w:rPr>
                <w:sz w:val="18"/>
                <w:szCs w:val="18"/>
              </w:rPr>
            </w:pPr>
            <w:r>
              <w:rPr>
                <w:sz w:val="18"/>
                <w:szCs w:val="18"/>
              </w:rPr>
              <w:t>N/A</w:t>
            </w:r>
          </w:p>
        </w:tc>
        <w:tc>
          <w:tcPr>
            <w:tcW w:w="1419" w:type="dxa"/>
            <w:shd w:val="clear" w:color="auto" w:fill="auto"/>
            <w:tcPrChange w:id="1802" w:author="Yasser Syed" w:date="2019-07-30T16:01:00Z">
              <w:tcPr>
                <w:tcW w:w="1419" w:type="dxa"/>
                <w:shd w:val="clear" w:color="auto" w:fill="auto"/>
              </w:tcPr>
            </w:tcPrChange>
          </w:tcPr>
          <w:p w14:paraId="20C2684A" w14:textId="77777777" w:rsidR="00B04EEB" w:rsidRPr="0058106C" w:rsidRDefault="00B04EEB" w:rsidP="000B1A01">
            <w:pPr>
              <w:keepNext/>
              <w:spacing w:before="0"/>
              <w:jc w:val="left"/>
              <w:rPr>
                <w:sz w:val="18"/>
                <w:szCs w:val="18"/>
              </w:rPr>
            </w:pPr>
            <w:r w:rsidRPr="0058106C">
              <w:rPr>
                <w:sz w:val="18"/>
                <w:szCs w:val="18"/>
              </w:rPr>
              <w:t>ST 425-5</w:t>
            </w:r>
          </w:p>
          <w:p w14:paraId="5D27B3ED" w14:textId="77777777" w:rsidR="00B04EEB" w:rsidRPr="0058106C" w:rsidRDefault="00B04EEB" w:rsidP="000B1A01">
            <w:pPr>
              <w:keepNext/>
              <w:spacing w:before="0"/>
              <w:jc w:val="left"/>
              <w:rPr>
                <w:sz w:val="18"/>
                <w:szCs w:val="18"/>
              </w:rPr>
            </w:pPr>
            <w:r w:rsidRPr="0058106C">
              <w:rPr>
                <w:sz w:val="18"/>
                <w:szCs w:val="18"/>
              </w:rPr>
              <w:t>Quad 3G</w:t>
            </w:r>
          </w:p>
        </w:tc>
        <w:tc>
          <w:tcPr>
            <w:tcW w:w="1260" w:type="dxa"/>
            <w:shd w:val="clear" w:color="auto" w:fill="auto"/>
            <w:vAlign w:val="center"/>
            <w:tcPrChange w:id="1803" w:author="Yasser Syed" w:date="2019-07-30T16:01:00Z">
              <w:tcPr>
                <w:tcW w:w="1260" w:type="dxa"/>
                <w:shd w:val="clear" w:color="auto" w:fill="auto"/>
              </w:tcPr>
            </w:tcPrChange>
          </w:tcPr>
          <w:p w14:paraId="572E6B28" w14:textId="77777777" w:rsidR="00B04EEB" w:rsidRPr="00B158C1" w:rsidRDefault="00B04EEB">
            <w:pPr>
              <w:keepNext/>
              <w:spacing w:before="0"/>
              <w:jc w:val="center"/>
              <w:pPrChange w:id="1804" w:author="Yasser Syed" w:date="2019-07-30T16:01:00Z">
                <w:pPr>
                  <w:keepNext/>
                  <w:jc w:val="center"/>
                </w:pPr>
              </w:pPrChange>
            </w:pPr>
            <w:r w:rsidRPr="00B158C1">
              <w:sym w:font="Symbol" w:char="F0D6"/>
            </w:r>
          </w:p>
        </w:tc>
        <w:tc>
          <w:tcPr>
            <w:tcW w:w="1440" w:type="dxa"/>
            <w:shd w:val="clear" w:color="auto" w:fill="auto"/>
            <w:vAlign w:val="center"/>
            <w:tcPrChange w:id="1805" w:author="Yasser Syed" w:date="2019-07-30T16:01:00Z">
              <w:tcPr>
                <w:tcW w:w="1440" w:type="dxa"/>
                <w:shd w:val="clear" w:color="auto" w:fill="auto"/>
              </w:tcPr>
            </w:tcPrChange>
          </w:tcPr>
          <w:p w14:paraId="2AD1B220" w14:textId="77777777" w:rsidR="00B04EEB" w:rsidRPr="00B158C1" w:rsidRDefault="00B04EEB">
            <w:pPr>
              <w:keepNext/>
              <w:spacing w:before="0"/>
              <w:jc w:val="center"/>
              <w:pPrChange w:id="1806" w:author="Yasser Syed" w:date="2019-07-30T16:01:00Z">
                <w:pPr>
                  <w:keepNext/>
                  <w:jc w:val="center"/>
                </w:pPr>
              </w:pPrChange>
            </w:pPr>
            <w:r w:rsidRPr="00B158C1">
              <w:sym w:font="Symbol" w:char="F0D6"/>
            </w:r>
          </w:p>
        </w:tc>
        <w:tc>
          <w:tcPr>
            <w:tcW w:w="1260" w:type="dxa"/>
            <w:shd w:val="clear" w:color="auto" w:fill="auto"/>
            <w:vAlign w:val="center"/>
            <w:tcPrChange w:id="1807" w:author="Yasser Syed" w:date="2019-07-30T16:01:00Z">
              <w:tcPr>
                <w:tcW w:w="1260" w:type="dxa"/>
                <w:shd w:val="clear" w:color="auto" w:fill="auto"/>
              </w:tcPr>
            </w:tcPrChange>
          </w:tcPr>
          <w:p w14:paraId="49AB523C" w14:textId="77777777" w:rsidR="00B04EEB" w:rsidRPr="00B158C1" w:rsidRDefault="00B04EEB">
            <w:pPr>
              <w:keepNext/>
              <w:spacing w:before="0"/>
              <w:jc w:val="center"/>
              <w:pPrChange w:id="1808" w:author="Yasser Syed" w:date="2019-07-30T16:01:00Z">
                <w:pPr>
                  <w:keepNext/>
                  <w:jc w:val="center"/>
                </w:pPr>
              </w:pPrChange>
            </w:pPr>
            <w:r w:rsidRPr="009C6467">
              <w:sym w:font="Symbol" w:char="F0D6"/>
            </w:r>
          </w:p>
        </w:tc>
        <w:tc>
          <w:tcPr>
            <w:tcW w:w="1260" w:type="dxa"/>
            <w:shd w:val="clear" w:color="auto" w:fill="auto"/>
            <w:vAlign w:val="center"/>
            <w:tcPrChange w:id="1809" w:author="Yasser Syed" w:date="2019-07-30T16:01:00Z">
              <w:tcPr>
                <w:tcW w:w="1260" w:type="dxa"/>
                <w:shd w:val="clear" w:color="auto" w:fill="auto"/>
              </w:tcPr>
            </w:tcPrChange>
          </w:tcPr>
          <w:p w14:paraId="4C7EB51E" w14:textId="77777777" w:rsidR="00B04EEB" w:rsidRPr="00B158C1" w:rsidRDefault="00B04EEB">
            <w:pPr>
              <w:keepNext/>
              <w:spacing w:before="0"/>
              <w:jc w:val="center"/>
              <w:pPrChange w:id="1810" w:author="Yasser Syed" w:date="2019-07-30T16:01:00Z">
                <w:pPr>
                  <w:keepNext/>
                  <w:jc w:val="center"/>
                </w:pPr>
              </w:pPrChange>
            </w:pPr>
            <w:r w:rsidRPr="00B158C1">
              <w:sym w:font="Symbol" w:char="F0D6"/>
            </w:r>
          </w:p>
        </w:tc>
        <w:tc>
          <w:tcPr>
            <w:tcW w:w="1440" w:type="dxa"/>
            <w:shd w:val="clear" w:color="auto" w:fill="auto"/>
            <w:vAlign w:val="center"/>
            <w:tcPrChange w:id="1811" w:author="Yasser Syed" w:date="2019-07-30T16:01:00Z">
              <w:tcPr>
                <w:tcW w:w="1440" w:type="dxa"/>
                <w:shd w:val="clear" w:color="auto" w:fill="auto"/>
              </w:tcPr>
            </w:tcPrChange>
          </w:tcPr>
          <w:p w14:paraId="33F71A43" w14:textId="77777777" w:rsidR="00B04EEB" w:rsidRPr="00B158C1" w:rsidRDefault="00B04EEB">
            <w:pPr>
              <w:keepNext/>
              <w:spacing w:before="0"/>
              <w:jc w:val="center"/>
              <w:pPrChange w:id="1812" w:author="Yasser Syed" w:date="2019-07-30T16:01:00Z">
                <w:pPr>
                  <w:keepNext/>
                  <w:jc w:val="center"/>
                </w:pPr>
              </w:pPrChange>
            </w:pPr>
            <w:r w:rsidRPr="00B158C1">
              <w:sym w:font="Symbol" w:char="F0D6"/>
            </w:r>
          </w:p>
        </w:tc>
      </w:tr>
      <w:tr w:rsidR="00B04EEB" w:rsidRPr="00B158C1" w14:paraId="0CEE989B" w14:textId="77777777" w:rsidTr="007B000F">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13" w:author="Yasser Syed" w:date="2019-07-30T16:01:00Z">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67"/>
          <w:jc w:val="center"/>
          <w:trPrChange w:id="1814" w:author="Yasser Syed" w:date="2019-07-30T16:01:00Z">
            <w:trPr>
              <w:trHeight w:val="67"/>
              <w:jc w:val="center"/>
            </w:trPr>
          </w:trPrChange>
        </w:trPr>
        <w:tc>
          <w:tcPr>
            <w:tcW w:w="1006" w:type="dxa"/>
            <w:vMerge w:val="restart"/>
            <w:shd w:val="clear" w:color="auto" w:fill="auto"/>
            <w:tcPrChange w:id="1815" w:author="Yasser Syed" w:date="2019-07-30T16:01:00Z">
              <w:tcPr>
                <w:tcW w:w="1006" w:type="dxa"/>
                <w:vMerge w:val="restart"/>
                <w:shd w:val="clear" w:color="auto" w:fill="auto"/>
              </w:tcPr>
            </w:tcPrChange>
          </w:tcPr>
          <w:p w14:paraId="79C83080" w14:textId="77777777" w:rsidR="00B04EEB" w:rsidRPr="0058106C" w:rsidRDefault="00B04EEB" w:rsidP="000B1A01">
            <w:pPr>
              <w:keepNext/>
              <w:spacing w:before="0"/>
              <w:jc w:val="left"/>
              <w:rPr>
                <w:sz w:val="18"/>
                <w:szCs w:val="18"/>
              </w:rPr>
            </w:pPr>
            <w:r w:rsidRPr="0058106C">
              <w:rPr>
                <w:sz w:val="18"/>
                <w:szCs w:val="18"/>
              </w:rPr>
              <w:t>BT 2077-2 (12/2017)</w:t>
            </w:r>
          </w:p>
        </w:tc>
        <w:tc>
          <w:tcPr>
            <w:tcW w:w="1419" w:type="dxa"/>
            <w:shd w:val="clear" w:color="auto" w:fill="auto"/>
            <w:tcPrChange w:id="1816" w:author="Yasser Syed" w:date="2019-07-30T16:01:00Z">
              <w:tcPr>
                <w:tcW w:w="1419" w:type="dxa"/>
                <w:shd w:val="clear" w:color="auto" w:fill="auto"/>
              </w:tcPr>
            </w:tcPrChange>
          </w:tcPr>
          <w:p w14:paraId="0FF995B7" w14:textId="77777777" w:rsidR="00B04EEB" w:rsidRPr="0058106C" w:rsidRDefault="00B04EEB" w:rsidP="000B1A01">
            <w:pPr>
              <w:keepNext/>
              <w:spacing w:before="0"/>
              <w:jc w:val="left"/>
              <w:rPr>
                <w:sz w:val="18"/>
                <w:szCs w:val="18"/>
              </w:rPr>
            </w:pPr>
            <w:r w:rsidRPr="0058106C">
              <w:rPr>
                <w:sz w:val="18"/>
                <w:szCs w:val="18"/>
              </w:rPr>
              <w:t>ST 2081-10 6G</w:t>
            </w:r>
          </w:p>
        </w:tc>
        <w:tc>
          <w:tcPr>
            <w:tcW w:w="1260" w:type="dxa"/>
            <w:shd w:val="clear" w:color="auto" w:fill="auto"/>
            <w:vAlign w:val="center"/>
            <w:tcPrChange w:id="1817" w:author="Yasser Syed" w:date="2019-07-30T16:01:00Z">
              <w:tcPr>
                <w:tcW w:w="1260" w:type="dxa"/>
                <w:shd w:val="clear" w:color="auto" w:fill="auto"/>
              </w:tcPr>
            </w:tcPrChange>
          </w:tcPr>
          <w:p w14:paraId="74F140A7" w14:textId="77777777" w:rsidR="00B04EEB" w:rsidRPr="00B158C1" w:rsidRDefault="00B04EEB">
            <w:pPr>
              <w:keepNext/>
              <w:spacing w:before="0"/>
              <w:jc w:val="center"/>
              <w:pPrChange w:id="1818" w:author="Yasser Syed" w:date="2019-07-30T16:01:00Z">
                <w:pPr>
                  <w:keepNext/>
                  <w:jc w:val="center"/>
                </w:pPr>
              </w:pPrChange>
            </w:pPr>
            <w:r w:rsidRPr="00B158C1">
              <w:sym w:font="Symbol" w:char="F0D6"/>
            </w:r>
          </w:p>
        </w:tc>
        <w:tc>
          <w:tcPr>
            <w:tcW w:w="1440" w:type="dxa"/>
            <w:shd w:val="clear" w:color="auto" w:fill="auto"/>
            <w:vAlign w:val="center"/>
            <w:tcPrChange w:id="1819" w:author="Yasser Syed" w:date="2019-07-30T16:01:00Z">
              <w:tcPr>
                <w:tcW w:w="1440" w:type="dxa"/>
                <w:shd w:val="clear" w:color="auto" w:fill="auto"/>
              </w:tcPr>
            </w:tcPrChange>
          </w:tcPr>
          <w:p w14:paraId="664A4931" w14:textId="77777777" w:rsidR="00B04EEB" w:rsidRPr="00B158C1" w:rsidRDefault="00B04EEB">
            <w:pPr>
              <w:keepNext/>
              <w:spacing w:before="0"/>
              <w:jc w:val="center"/>
              <w:pPrChange w:id="1820" w:author="Yasser Syed" w:date="2019-07-30T16:01:00Z">
                <w:pPr>
                  <w:keepNext/>
                  <w:jc w:val="center"/>
                </w:pPr>
              </w:pPrChange>
            </w:pPr>
            <w:r w:rsidRPr="00B158C1">
              <w:sym w:font="Symbol" w:char="F0D6"/>
            </w:r>
          </w:p>
        </w:tc>
        <w:tc>
          <w:tcPr>
            <w:tcW w:w="1260" w:type="dxa"/>
            <w:shd w:val="clear" w:color="auto" w:fill="auto"/>
            <w:vAlign w:val="center"/>
            <w:tcPrChange w:id="1821" w:author="Yasser Syed" w:date="2019-07-30T16:01:00Z">
              <w:tcPr>
                <w:tcW w:w="1260" w:type="dxa"/>
                <w:shd w:val="clear" w:color="auto" w:fill="auto"/>
              </w:tcPr>
            </w:tcPrChange>
          </w:tcPr>
          <w:p w14:paraId="4AE6C6D3" w14:textId="77777777" w:rsidR="00B04EEB" w:rsidRPr="00B158C1" w:rsidRDefault="00B04EEB">
            <w:pPr>
              <w:keepNext/>
              <w:spacing w:before="0"/>
              <w:jc w:val="center"/>
              <w:pPrChange w:id="1822" w:author="Yasser Syed" w:date="2019-07-30T16:01:00Z">
                <w:pPr>
                  <w:keepNext/>
                  <w:jc w:val="center"/>
                </w:pPr>
              </w:pPrChange>
            </w:pPr>
            <w:r w:rsidRPr="009C6467">
              <w:sym w:font="Symbol" w:char="F0D6"/>
            </w:r>
          </w:p>
        </w:tc>
        <w:tc>
          <w:tcPr>
            <w:tcW w:w="1260" w:type="dxa"/>
            <w:shd w:val="clear" w:color="auto" w:fill="auto"/>
            <w:vAlign w:val="center"/>
            <w:tcPrChange w:id="1823" w:author="Yasser Syed" w:date="2019-07-30T16:01:00Z">
              <w:tcPr>
                <w:tcW w:w="1260" w:type="dxa"/>
                <w:shd w:val="clear" w:color="auto" w:fill="auto"/>
              </w:tcPr>
            </w:tcPrChange>
          </w:tcPr>
          <w:p w14:paraId="12666752" w14:textId="77777777" w:rsidR="00B04EEB" w:rsidRPr="00B158C1" w:rsidRDefault="00B04EEB">
            <w:pPr>
              <w:keepNext/>
              <w:spacing w:before="0"/>
              <w:jc w:val="center"/>
              <w:pPrChange w:id="1824" w:author="Yasser Syed" w:date="2019-07-30T16:01:00Z">
                <w:pPr>
                  <w:keepNext/>
                  <w:jc w:val="center"/>
                </w:pPr>
              </w:pPrChange>
            </w:pPr>
            <w:r w:rsidRPr="00B158C1">
              <w:sym w:font="Symbol" w:char="F0D6"/>
            </w:r>
          </w:p>
        </w:tc>
        <w:tc>
          <w:tcPr>
            <w:tcW w:w="1440" w:type="dxa"/>
            <w:shd w:val="clear" w:color="auto" w:fill="auto"/>
            <w:vAlign w:val="center"/>
            <w:tcPrChange w:id="1825" w:author="Yasser Syed" w:date="2019-07-30T16:01:00Z">
              <w:tcPr>
                <w:tcW w:w="1440" w:type="dxa"/>
                <w:shd w:val="clear" w:color="auto" w:fill="auto"/>
              </w:tcPr>
            </w:tcPrChange>
          </w:tcPr>
          <w:p w14:paraId="7D966005" w14:textId="77777777" w:rsidR="00B04EEB" w:rsidRPr="00B158C1" w:rsidRDefault="00B04EEB">
            <w:pPr>
              <w:keepNext/>
              <w:spacing w:before="0"/>
              <w:jc w:val="center"/>
              <w:pPrChange w:id="1826" w:author="Yasser Syed" w:date="2019-07-30T16:01:00Z">
                <w:pPr>
                  <w:keepNext/>
                  <w:jc w:val="center"/>
                </w:pPr>
              </w:pPrChange>
            </w:pPr>
            <w:r w:rsidRPr="00B158C1">
              <w:sym w:font="Symbol" w:char="F0D6"/>
            </w:r>
          </w:p>
        </w:tc>
      </w:tr>
      <w:tr w:rsidR="00B04EEB" w:rsidRPr="00B158C1" w14:paraId="46BD1382" w14:textId="77777777" w:rsidTr="007B000F">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27" w:author="Yasser Syed" w:date="2019-07-30T16:01:00Z">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03"/>
          <w:jc w:val="center"/>
          <w:trPrChange w:id="1828" w:author="Yasser Syed" w:date="2019-07-30T16:01:00Z">
            <w:trPr>
              <w:trHeight w:val="103"/>
              <w:jc w:val="center"/>
            </w:trPr>
          </w:trPrChange>
        </w:trPr>
        <w:tc>
          <w:tcPr>
            <w:tcW w:w="1006" w:type="dxa"/>
            <w:vMerge/>
            <w:shd w:val="clear" w:color="auto" w:fill="auto"/>
            <w:tcPrChange w:id="1829" w:author="Yasser Syed" w:date="2019-07-30T16:01:00Z">
              <w:tcPr>
                <w:tcW w:w="1006" w:type="dxa"/>
                <w:vMerge/>
                <w:shd w:val="clear" w:color="auto" w:fill="auto"/>
              </w:tcPr>
            </w:tcPrChange>
          </w:tcPr>
          <w:p w14:paraId="38611E4B" w14:textId="77777777" w:rsidR="00B04EEB" w:rsidRPr="0058106C" w:rsidRDefault="00B04EEB" w:rsidP="000B1A01">
            <w:pPr>
              <w:keepNext/>
              <w:spacing w:before="0"/>
              <w:jc w:val="left"/>
              <w:rPr>
                <w:sz w:val="18"/>
                <w:szCs w:val="18"/>
              </w:rPr>
            </w:pPr>
          </w:p>
        </w:tc>
        <w:tc>
          <w:tcPr>
            <w:tcW w:w="1419" w:type="dxa"/>
            <w:shd w:val="clear" w:color="auto" w:fill="auto"/>
            <w:tcPrChange w:id="1830" w:author="Yasser Syed" w:date="2019-07-30T16:01:00Z">
              <w:tcPr>
                <w:tcW w:w="1419" w:type="dxa"/>
                <w:shd w:val="clear" w:color="auto" w:fill="auto"/>
              </w:tcPr>
            </w:tcPrChange>
          </w:tcPr>
          <w:p w14:paraId="00D3EEA1" w14:textId="15CE8DFC" w:rsidR="00B04EEB" w:rsidRPr="0058106C" w:rsidDel="007912FD" w:rsidRDefault="00B04EEB" w:rsidP="000B1A01">
            <w:pPr>
              <w:keepNext/>
              <w:spacing w:before="0"/>
              <w:jc w:val="left"/>
              <w:rPr>
                <w:del w:id="1831" w:author="Yasser Syed" w:date="2019-07-30T16:02:00Z"/>
                <w:sz w:val="18"/>
                <w:szCs w:val="18"/>
              </w:rPr>
            </w:pPr>
            <w:r w:rsidRPr="0058106C">
              <w:rPr>
                <w:sz w:val="18"/>
                <w:szCs w:val="18"/>
              </w:rPr>
              <w:t>ST 2082-10</w:t>
            </w:r>
            <w:ins w:id="1832" w:author="Yasser Syed" w:date="2019-07-30T16:02:00Z">
              <w:r w:rsidR="007912FD">
                <w:rPr>
                  <w:sz w:val="18"/>
                  <w:szCs w:val="18"/>
                </w:rPr>
                <w:t xml:space="preserve"> </w:t>
              </w:r>
            </w:ins>
          </w:p>
          <w:p w14:paraId="5D763F9F" w14:textId="77777777" w:rsidR="00B04EEB" w:rsidRPr="0058106C" w:rsidRDefault="00B04EEB" w:rsidP="000B1A01">
            <w:pPr>
              <w:keepNext/>
              <w:spacing w:before="0"/>
              <w:jc w:val="left"/>
              <w:rPr>
                <w:sz w:val="18"/>
                <w:szCs w:val="18"/>
              </w:rPr>
            </w:pPr>
            <w:r w:rsidRPr="0058106C">
              <w:rPr>
                <w:sz w:val="18"/>
                <w:szCs w:val="18"/>
              </w:rPr>
              <w:t xml:space="preserve">12G </w:t>
            </w:r>
          </w:p>
        </w:tc>
        <w:tc>
          <w:tcPr>
            <w:tcW w:w="1260" w:type="dxa"/>
            <w:shd w:val="clear" w:color="auto" w:fill="auto"/>
            <w:vAlign w:val="center"/>
            <w:tcPrChange w:id="1833" w:author="Yasser Syed" w:date="2019-07-30T16:01:00Z">
              <w:tcPr>
                <w:tcW w:w="1260" w:type="dxa"/>
                <w:shd w:val="clear" w:color="auto" w:fill="auto"/>
              </w:tcPr>
            </w:tcPrChange>
          </w:tcPr>
          <w:p w14:paraId="1C73AC41" w14:textId="77777777" w:rsidR="00B04EEB" w:rsidRPr="00B158C1" w:rsidRDefault="00B04EEB">
            <w:pPr>
              <w:keepNext/>
              <w:spacing w:before="0"/>
              <w:jc w:val="center"/>
              <w:pPrChange w:id="1834" w:author="Yasser Syed" w:date="2019-07-30T16:01:00Z">
                <w:pPr>
                  <w:keepNext/>
                  <w:jc w:val="center"/>
                </w:pPr>
              </w:pPrChange>
            </w:pPr>
            <w:r w:rsidRPr="00B158C1">
              <w:sym w:font="Symbol" w:char="F0D6"/>
            </w:r>
          </w:p>
        </w:tc>
        <w:tc>
          <w:tcPr>
            <w:tcW w:w="1440" w:type="dxa"/>
            <w:shd w:val="clear" w:color="auto" w:fill="auto"/>
            <w:vAlign w:val="center"/>
            <w:tcPrChange w:id="1835" w:author="Yasser Syed" w:date="2019-07-30T16:01:00Z">
              <w:tcPr>
                <w:tcW w:w="1440" w:type="dxa"/>
                <w:shd w:val="clear" w:color="auto" w:fill="auto"/>
              </w:tcPr>
            </w:tcPrChange>
          </w:tcPr>
          <w:p w14:paraId="1CA3F15D" w14:textId="77777777" w:rsidR="00B04EEB" w:rsidRPr="00B158C1" w:rsidRDefault="00B04EEB">
            <w:pPr>
              <w:keepNext/>
              <w:spacing w:before="0"/>
              <w:jc w:val="center"/>
              <w:pPrChange w:id="1836" w:author="Yasser Syed" w:date="2019-07-30T16:01:00Z">
                <w:pPr>
                  <w:keepNext/>
                  <w:jc w:val="center"/>
                </w:pPr>
              </w:pPrChange>
            </w:pPr>
            <w:r w:rsidRPr="00B158C1">
              <w:sym w:font="Symbol" w:char="F0D6"/>
            </w:r>
          </w:p>
        </w:tc>
        <w:tc>
          <w:tcPr>
            <w:tcW w:w="1260" w:type="dxa"/>
            <w:shd w:val="clear" w:color="auto" w:fill="auto"/>
            <w:vAlign w:val="center"/>
            <w:tcPrChange w:id="1837" w:author="Yasser Syed" w:date="2019-07-30T16:01:00Z">
              <w:tcPr>
                <w:tcW w:w="1260" w:type="dxa"/>
                <w:shd w:val="clear" w:color="auto" w:fill="auto"/>
              </w:tcPr>
            </w:tcPrChange>
          </w:tcPr>
          <w:p w14:paraId="586F35A8" w14:textId="77777777" w:rsidR="00B04EEB" w:rsidRPr="00B158C1" w:rsidRDefault="00B04EEB">
            <w:pPr>
              <w:keepNext/>
              <w:spacing w:before="0"/>
              <w:jc w:val="center"/>
              <w:pPrChange w:id="1838" w:author="Yasser Syed" w:date="2019-07-30T16:01:00Z">
                <w:pPr>
                  <w:keepNext/>
                  <w:jc w:val="center"/>
                </w:pPr>
              </w:pPrChange>
            </w:pPr>
            <w:r w:rsidRPr="009C6467">
              <w:sym w:font="Symbol" w:char="F0D6"/>
            </w:r>
          </w:p>
        </w:tc>
        <w:tc>
          <w:tcPr>
            <w:tcW w:w="1260" w:type="dxa"/>
            <w:shd w:val="clear" w:color="auto" w:fill="auto"/>
            <w:vAlign w:val="center"/>
            <w:tcPrChange w:id="1839" w:author="Yasser Syed" w:date="2019-07-30T16:01:00Z">
              <w:tcPr>
                <w:tcW w:w="1260" w:type="dxa"/>
                <w:shd w:val="clear" w:color="auto" w:fill="auto"/>
              </w:tcPr>
            </w:tcPrChange>
          </w:tcPr>
          <w:p w14:paraId="3D6A42B3" w14:textId="77777777" w:rsidR="00B04EEB" w:rsidRPr="00B158C1" w:rsidRDefault="00B04EEB">
            <w:pPr>
              <w:keepNext/>
              <w:spacing w:before="0"/>
              <w:jc w:val="center"/>
              <w:pPrChange w:id="1840" w:author="Yasser Syed" w:date="2019-07-30T16:01:00Z">
                <w:pPr>
                  <w:keepNext/>
                  <w:jc w:val="center"/>
                </w:pPr>
              </w:pPrChange>
            </w:pPr>
            <w:r w:rsidRPr="00B158C1">
              <w:sym w:font="Symbol" w:char="F0D6"/>
            </w:r>
          </w:p>
        </w:tc>
        <w:tc>
          <w:tcPr>
            <w:tcW w:w="1440" w:type="dxa"/>
            <w:shd w:val="clear" w:color="auto" w:fill="auto"/>
            <w:vAlign w:val="center"/>
            <w:tcPrChange w:id="1841" w:author="Yasser Syed" w:date="2019-07-30T16:01:00Z">
              <w:tcPr>
                <w:tcW w:w="1440" w:type="dxa"/>
                <w:shd w:val="clear" w:color="auto" w:fill="auto"/>
              </w:tcPr>
            </w:tcPrChange>
          </w:tcPr>
          <w:p w14:paraId="308DB09C" w14:textId="77777777" w:rsidR="00B04EEB" w:rsidRPr="00B158C1" w:rsidRDefault="00B04EEB">
            <w:pPr>
              <w:keepNext/>
              <w:spacing w:before="0"/>
              <w:jc w:val="center"/>
              <w:pPrChange w:id="1842" w:author="Yasser Syed" w:date="2019-07-30T16:01:00Z">
                <w:pPr>
                  <w:keepNext/>
                  <w:jc w:val="center"/>
                </w:pPr>
              </w:pPrChange>
            </w:pPr>
            <w:r w:rsidRPr="00B158C1">
              <w:sym w:font="Symbol" w:char="F0D6"/>
            </w:r>
          </w:p>
        </w:tc>
      </w:tr>
      <w:tr w:rsidR="00B04EEB" w:rsidRPr="00B158C1" w14:paraId="6A04A8B0" w14:textId="77777777" w:rsidTr="007B000F">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43" w:author="Yasser Syed" w:date="2019-07-30T16:01:00Z">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01"/>
          <w:jc w:val="center"/>
          <w:trPrChange w:id="1844" w:author="Yasser Syed" w:date="2019-07-30T16:01:00Z">
            <w:trPr>
              <w:trHeight w:val="101"/>
              <w:jc w:val="center"/>
            </w:trPr>
          </w:trPrChange>
        </w:trPr>
        <w:tc>
          <w:tcPr>
            <w:tcW w:w="1006" w:type="dxa"/>
            <w:vMerge/>
            <w:shd w:val="clear" w:color="auto" w:fill="auto"/>
            <w:tcPrChange w:id="1845" w:author="Yasser Syed" w:date="2019-07-30T16:01:00Z">
              <w:tcPr>
                <w:tcW w:w="1006" w:type="dxa"/>
                <w:vMerge/>
                <w:shd w:val="clear" w:color="auto" w:fill="auto"/>
              </w:tcPr>
            </w:tcPrChange>
          </w:tcPr>
          <w:p w14:paraId="5EA23CF7" w14:textId="77777777" w:rsidR="00B04EEB" w:rsidRPr="0058106C" w:rsidRDefault="00B04EEB" w:rsidP="000B1A01">
            <w:pPr>
              <w:keepNext/>
              <w:spacing w:before="0"/>
              <w:jc w:val="left"/>
              <w:rPr>
                <w:sz w:val="18"/>
                <w:szCs w:val="18"/>
              </w:rPr>
            </w:pPr>
          </w:p>
        </w:tc>
        <w:tc>
          <w:tcPr>
            <w:tcW w:w="1419" w:type="dxa"/>
            <w:shd w:val="clear" w:color="auto" w:fill="auto"/>
            <w:tcPrChange w:id="1846" w:author="Yasser Syed" w:date="2019-07-30T16:01:00Z">
              <w:tcPr>
                <w:tcW w:w="1419" w:type="dxa"/>
                <w:shd w:val="clear" w:color="auto" w:fill="auto"/>
              </w:tcPr>
            </w:tcPrChange>
          </w:tcPr>
          <w:p w14:paraId="1109A84D" w14:textId="77777777" w:rsidR="00B04EEB" w:rsidRPr="0058106C" w:rsidRDefault="00B04EEB" w:rsidP="000B1A01">
            <w:pPr>
              <w:keepNext/>
              <w:spacing w:before="0"/>
              <w:jc w:val="left"/>
              <w:rPr>
                <w:sz w:val="18"/>
                <w:szCs w:val="18"/>
              </w:rPr>
            </w:pPr>
            <w:r w:rsidRPr="0058106C">
              <w:rPr>
                <w:sz w:val="18"/>
                <w:szCs w:val="18"/>
              </w:rPr>
              <w:t>ST 2082-12</w:t>
            </w:r>
          </w:p>
          <w:p w14:paraId="3A8A39E9" w14:textId="77777777" w:rsidR="00B04EEB" w:rsidRPr="0058106C" w:rsidRDefault="00B04EEB" w:rsidP="000B1A01">
            <w:pPr>
              <w:keepNext/>
              <w:spacing w:before="0"/>
              <w:jc w:val="left"/>
              <w:rPr>
                <w:sz w:val="18"/>
                <w:szCs w:val="18"/>
              </w:rPr>
            </w:pPr>
            <w:r w:rsidRPr="0058106C">
              <w:rPr>
                <w:sz w:val="18"/>
                <w:szCs w:val="18"/>
              </w:rPr>
              <w:t xml:space="preserve">Quad 12G </w:t>
            </w:r>
          </w:p>
        </w:tc>
        <w:tc>
          <w:tcPr>
            <w:tcW w:w="1260" w:type="dxa"/>
            <w:shd w:val="clear" w:color="auto" w:fill="auto"/>
            <w:vAlign w:val="center"/>
            <w:tcPrChange w:id="1847" w:author="Yasser Syed" w:date="2019-07-30T16:01:00Z">
              <w:tcPr>
                <w:tcW w:w="1260" w:type="dxa"/>
                <w:shd w:val="clear" w:color="auto" w:fill="auto"/>
              </w:tcPr>
            </w:tcPrChange>
          </w:tcPr>
          <w:p w14:paraId="63DC725D" w14:textId="77777777" w:rsidR="00B04EEB" w:rsidRPr="00B158C1" w:rsidRDefault="00B04EEB">
            <w:pPr>
              <w:keepNext/>
              <w:spacing w:before="0"/>
              <w:jc w:val="center"/>
              <w:pPrChange w:id="1848" w:author="Yasser Syed" w:date="2019-07-30T16:01:00Z">
                <w:pPr>
                  <w:keepNext/>
                  <w:jc w:val="center"/>
                </w:pPr>
              </w:pPrChange>
            </w:pPr>
            <w:r w:rsidRPr="00B158C1">
              <w:sym w:font="Symbol" w:char="F0D6"/>
            </w:r>
          </w:p>
        </w:tc>
        <w:tc>
          <w:tcPr>
            <w:tcW w:w="1440" w:type="dxa"/>
            <w:shd w:val="clear" w:color="auto" w:fill="auto"/>
            <w:vAlign w:val="center"/>
            <w:tcPrChange w:id="1849" w:author="Yasser Syed" w:date="2019-07-30T16:01:00Z">
              <w:tcPr>
                <w:tcW w:w="1440" w:type="dxa"/>
                <w:shd w:val="clear" w:color="auto" w:fill="auto"/>
              </w:tcPr>
            </w:tcPrChange>
          </w:tcPr>
          <w:p w14:paraId="1B1C4802" w14:textId="77777777" w:rsidR="00B04EEB" w:rsidRPr="00B158C1" w:rsidRDefault="00B04EEB">
            <w:pPr>
              <w:keepNext/>
              <w:spacing w:before="0"/>
              <w:jc w:val="center"/>
              <w:pPrChange w:id="1850" w:author="Yasser Syed" w:date="2019-07-30T16:01:00Z">
                <w:pPr>
                  <w:keepNext/>
                  <w:jc w:val="center"/>
                </w:pPr>
              </w:pPrChange>
            </w:pPr>
            <w:r w:rsidRPr="00B158C1">
              <w:sym w:font="Symbol" w:char="F0D6"/>
            </w:r>
          </w:p>
        </w:tc>
        <w:tc>
          <w:tcPr>
            <w:tcW w:w="1260" w:type="dxa"/>
            <w:shd w:val="clear" w:color="auto" w:fill="auto"/>
            <w:vAlign w:val="center"/>
            <w:tcPrChange w:id="1851" w:author="Yasser Syed" w:date="2019-07-30T16:01:00Z">
              <w:tcPr>
                <w:tcW w:w="1260" w:type="dxa"/>
                <w:shd w:val="clear" w:color="auto" w:fill="auto"/>
              </w:tcPr>
            </w:tcPrChange>
          </w:tcPr>
          <w:p w14:paraId="27032F9F" w14:textId="77777777" w:rsidR="00B04EEB" w:rsidRPr="00B158C1" w:rsidRDefault="00B04EEB">
            <w:pPr>
              <w:keepNext/>
              <w:spacing w:before="0"/>
              <w:jc w:val="center"/>
              <w:pPrChange w:id="1852" w:author="Yasser Syed" w:date="2019-07-30T16:01:00Z">
                <w:pPr>
                  <w:keepNext/>
                  <w:jc w:val="center"/>
                </w:pPr>
              </w:pPrChange>
            </w:pPr>
            <w:r w:rsidRPr="009C6467">
              <w:sym w:font="Symbol" w:char="F0D6"/>
            </w:r>
          </w:p>
        </w:tc>
        <w:tc>
          <w:tcPr>
            <w:tcW w:w="1260" w:type="dxa"/>
            <w:shd w:val="clear" w:color="auto" w:fill="auto"/>
            <w:vAlign w:val="center"/>
            <w:tcPrChange w:id="1853" w:author="Yasser Syed" w:date="2019-07-30T16:01:00Z">
              <w:tcPr>
                <w:tcW w:w="1260" w:type="dxa"/>
                <w:shd w:val="clear" w:color="auto" w:fill="auto"/>
              </w:tcPr>
            </w:tcPrChange>
          </w:tcPr>
          <w:p w14:paraId="4046B7C2" w14:textId="77777777" w:rsidR="00B04EEB" w:rsidRPr="00B158C1" w:rsidRDefault="00B04EEB">
            <w:pPr>
              <w:keepNext/>
              <w:spacing w:before="0"/>
              <w:jc w:val="center"/>
              <w:pPrChange w:id="1854" w:author="Yasser Syed" w:date="2019-07-30T16:01:00Z">
                <w:pPr>
                  <w:keepNext/>
                  <w:jc w:val="center"/>
                </w:pPr>
              </w:pPrChange>
            </w:pPr>
            <w:r w:rsidRPr="00B158C1">
              <w:sym w:font="Symbol" w:char="F0D6"/>
            </w:r>
          </w:p>
        </w:tc>
        <w:tc>
          <w:tcPr>
            <w:tcW w:w="1440" w:type="dxa"/>
            <w:shd w:val="clear" w:color="auto" w:fill="auto"/>
            <w:vAlign w:val="center"/>
            <w:tcPrChange w:id="1855" w:author="Yasser Syed" w:date="2019-07-30T16:01:00Z">
              <w:tcPr>
                <w:tcW w:w="1440" w:type="dxa"/>
                <w:shd w:val="clear" w:color="auto" w:fill="auto"/>
              </w:tcPr>
            </w:tcPrChange>
          </w:tcPr>
          <w:p w14:paraId="740474E0" w14:textId="77777777" w:rsidR="00B04EEB" w:rsidRPr="00B158C1" w:rsidRDefault="00B04EEB">
            <w:pPr>
              <w:keepNext/>
              <w:spacing w:before="0"/>
              <w:jc w:val="center"/>
              <w:pPrChange w:id="1856" w:author="Yasser Syed" w:date="2019-07-30T16:01:00Z">
                <w:pPr>
                  <w:keepNext/>
                  <w:jc w:val="center"/>
                </w:pPr>
              </w:pPrChange>
            </w:pPr>
            <w:r w:rsidRPr="00B158C1">
              <w:sym w:font="Symbol" w:char="F0D6"/>
            </w:r>
          </w:p>
        </w:tc>
      </w:tr>
      <w:tr w:rsidR="00B04EEB" w:rsidRPr="00B158C1" w14:paraId="3292B22C" w14:textId="77777777" w:rsidTr="007B000F">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57" w:author="Yasser Syed" w:date="2019-07-30T16:01:00Z">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26"/>
          <w:jc w:val="center"/>
          <w:trPrChange w:id="1858" w:author="Yasser Syed" w:date="2019-07-30T16:01:00Z">
            <w:trPr>
              <w:trHeight w:val="326"/>
              <w:jc w:val="center"/>
            </w:trPr>
          </w:trPrChange>
        </w:trPr>
        <w:tc>
          <w:tcPr>
            <w:tcW w:w="1006" w:type="dxa"/>
            <w:vMerge/>
            <w:shd w:val="clear" w:color="auto" w:fill="auto"/>
            <w:tcPrChange w:id="1859" w:author="Yasser Syed" w:date="2019-07-30T16:01:00Z">
              <w:tcPr>
                <w:tcW w:w="1006" w:type="dxa"/>
                <w:vMerge/>
                <w:shd w:val="clear" w:color="auto" w:fill="auto"/>
              </w:tcPr>
            </w:tcPrChange>
          </w:tcPr>
          <w:p w14:paraId="4FC856C1" w14:textId="77777777" w:rsidR="00B04EEB" w:rsidRPr="0058106C" w:rsidRDefault="00B04EEB" w:rsidP="000B1A01">
            <w:pPr>
              <w:keepNext/>
              <w:spacing w:before="0"/>
              <w:jc w:val="left"/>
              <w:rPr>
                <w:sz w:val="18"/>
                <w:szCs w:val="18"/>
              </w:rPr>
            </w:pPr>
          </w:p>
        </w:tc>
        <w:tc>
          <w:tcPr>
            <w:tcW w:w="1419" w:type="dxa"/>
            <w:shd w:val="clear" w:color="auto" w:fill="auto"/>
            <w:tcPrChange w:id="1860" w:author="Yasser Syed" w:date="2019-07-30T16:01:00Z">
              <w:tcPr>
                <w:tcW w:w="1419" w:type="dxa"/>
                <w:shd w:val="clear" w:color="auto" w:fill="auto"/>
              </w:tcPr>
            </w:tcPrChange>
          </w:tcPr>
          <w:p w14:paraId="53B51CC1" w14:textId="77777777" w:rsidR="00B04EEB" w:rsidRPr="0058106C" w:rsidRDefault="00B04EEB" w:rsidP="000B1A01">
            <w:pPr>
              <w:keepNext/>
              <w:spacing w:before="0"/>
              <w:jc w:val="left"/>
              <w:rPr>
                <w:sz w:val="18"/>
                <w:szCs w:val="18"/>
              </w:rPr>
            </w:pPr>
            <w:r w:rsidRPr="0058106C">
              <w:rPr>
                <w:sz w:val="18"/>
                <w:szCs w:val="18"/>
              </w:rPr>
              <w:t>ST 2036-3</w:t>
            </w:r>
          </w:p>
          <w:p w14:paraId="661CEE81" w14:textId="77777777" w:rsidR="00B04EEB" w:rsidRPr="0058106C" w:rsidRDefault="00B04EEB" w:rsidP="000B1A01">
            <w:pPr>
              <w:keepNext/>
              <w:spacing w:before="0"/>
              <w:jc w:val="left"/>
              <w:rPr>
                <w:sz w:val="18"/>
                <w:szCs w:val="18"/>
              </w:rPr>
            </w:pPr>
            <w:r w:rsidRPr="0058106C">
              <w:rPr>
                <w:sz w:val="18"/>
                <w:szCs w:val="18"/>
              </w:rPr>
              <w:t>(Single/Multi-link 10G SDI)</w:t>
            </w:r>
          </w:p>
        </w:tc>
        <w:tc>
          <w:tcPr>
            <w:tcW w:w="1260" w:type="dxa"/>
            <w:shd w:val="clear" w:color="auto" w:fill="auto"/>
            <w:vAlign w:val="center"/>
            <w:tcPrChange w:id="1861" w:author="Yasser Syed" w:date="2019-07-30T16:01:00Z">
              <w:tcPr>
                <w:tcW w:w="1260" w:type="dxa"/>
                <w:shd w:val="clear" w:color="auto" w:fill="auto"/>
              </w:tcPr>
            </w:tcPrChange>
          </w:tcPr>
          <w:p w14:paraId="7EF6B542" w14:textId="77777777" w:rsidR="00B04EEB" w:rsidRPr="00B158C1" w:rsidRDefault="00B04EEB">
            <w:pPr>
              <w:keepNext/>
              <w:spacing w:before="0"/>
              <w:jc w:val="center"/>
              <w:pPrChange w:id="1862" w:author="Yasser Syed" w:date="2019-07-30T16:01:00Z">
                <w:pPr>
                  <w:keepNext/>
                  <w:jc w:val="center"/>
                </w:pPr>
              </w:pPrChange>
            </w:pPr>
            <w:r w:rsidRPr="00B158C1">
              <w:sym w:font="Symbol" w:char="F0D6"/>
            </w:r>
          </w:p>
        </w:tc>
        <w:tc>
          <w:tcPr>
            <w:tcW w:w="1440" w:type="dxa"/>
            <w:shd w:val="clear" w:color="auto" w:fill="auto"/>
            <w:vAlign w:val="center"/>
            <w:tcPrChange w:id="1863" w:author="Yasser Syed" w:date="2019-07-30T16:01:00Z">
              <w:tcPr>
                <w:tcW w:w="1440" w:type="dxa"/>
                <w:shd w:val="clear" w:color="auto" w:fill="auto"/>
              </w:tcPr>
            </w:tcPrChange>
          </w:tcPr>
          <w:p w14:paraId="5994A27B" w14:textId="77777777" w:rsidR="00B04EEB" w:rsidRPr="00B158C1" w:rsidRDefault="00B04EEB">
            <w:pPr>
              <w:keepNext/>
              <w:spacing w:before="0"/>
              <w:jc w:val="center"/>
              <w:pPrChange w:id="1864" w:author="Yasser Syed" w:date="2019-07-30T16:01:00Z">
                <w:pPr>
                  <w:keepNext/>
                  <w:jc w:val="center"/>
                </w:pPr>
              </w:pPrChange>
            </w:pPr>
            <w:r w:rsidRPr="00B158C1">
              <w:sym w:font="Symbol" w:char="F0D6"/>
            </w:r>
          </w:p>
        </w:tc>
        <w:tc>
          <w:tcPr>
            <w:tcW w:w="1260" w:type="dxa"/>
            <w:shd w:val="clear" w:color="auto" w:fill="auto"/>
            <w:vAlign w:val="center"/>
            <w:tcPrChange w:id="1865" w:author="Yasser Syed" w:date="2019-07-30T16:01:00Z">
              <w:tcPr>
                <w:tcW w:w="1260" w:type="dxa"/>
                <w:shd w:val="clear" w:color="auto" w:fill="auto"/>
              </w:tcPr>
            </w:tcPrChange>
          </w:tcPr>
          <w:p w14:paraId="362A2C1D" w14:textId="77777777" w:rsidR="00B04EEB" w:rsidRPr="00B158C1" w:rsidRDefault="00B04EEB">
            <w:pPr>
              <w:keepNext/>
              <w:spacing w:before="0"/>
              <w:jc w:val="center"/>
              <w:pPrChange w:id="1866" w:author="Yasser Syed" w:date="2019-07-30T16:01:00Z">
                <w:pPr>
                  <w:keepNext/>
                  <w:jc w:val="center"/>
                </w:pPr>
              </w:pPrChange>
            </w:pPr>
            <w:r w:rsidRPr="009C6467">
              <w:sym w:font="Symbol" w:char="F0D6"/>
            </w:r>
          </w:p>
        </w:tc>
        <w:tc>
          <w:tcPr>
            <w:tcW w:w="1260" w:type="dxa"/>
            <w:shd w:val="clear" w:color="auto" w:fill="auto"/>
            <w:vAlign w:val="center"/>
            <w:tcPrChange w:id="1867" w:author="Yasser Syed" w:date="2019-07-30T16:01:00Z">
              <w:tcPr>
                <w:tcW w:w="1260" w:type="dxa"/>
                <w:shd w:val="clear" w:color="auto" w:fill="auto"/>
              </w:tcPr>
            </w:tcPrChange>
          </w:tcPr>
          <w:p w14:paraId="0AEB2FCD" w14:textId="77777777" w:rsidR="00B04EEB" w:rsidRPr="00B158C1" w:rsidRDefault="00B04EEB">
            <w:pPr>
              <w:keepNext/>
              <w:spacing w:before="0"/>
              <w:jc w:val="center"/>
              <w:pPrChange w:id="1868" w:author="Yasser Syed" w:date="2019-07-30T16:01:00Z">
                <w:pPr>
                  <w:keepNext/>
                  <w:jc w:val="center"/>
                </w:pPr>
              </w:pPrChange>
            </w:pPr>
            <w:r w:rsidRPr="00B158C1">
              <w:sym w:font="Symbol" w:char="F0D6"/>
            </w:r>
          </w:p>
        </w:tc>
        <w:tc>
          <w:tcPr>
            <w:tcW w:w="1440" w:type="dxa"/>
            <w:shd w:val="clear" w:color="auto" w:fill="auto"/>
            <w:vAlign w:val="center"/>
            <w:tcPrChange w:id="1869" w:author="Yasser Syed" w:date="2019-07-30T16:01:00Z">
              <w:tcPr>
                <w:tcW w:w="1440" w:type="dxa"/>
                <w:shd w:val="clear" w:color="auto" w:fill="auto"/>
              </w:tcPr>
            </w:tcPrChange>
          </w:tcPr>
          <w:p w14:paraId="7B958816" w14:textId="77777777" w:rsidR="00B04EEB" w:rsidRPr="00B158C1" w:rsidRDefault="00B04EEB">
            <w:pPr>
              <w:keepNext/>
              <w:spacing w:before="0"/>
              <w:jc w:val="center"/>
              <w:pPrChange w:id="1870" w:author="Yasser Syed" w:date="2019-07-30T16:01:00Z">
                <w:pPr>
                  <w:keepNext/>
                  <w:jc w:val="center"/>
                </w:pPr>
              </w:pPrChange>
            </w:pPr>
            <w:r w:rsidRPr="00B158C1">
              <w:sym w:font="Symbol" w:char="F0D6"/>
            </w:r>
          </w:p>
        </w:tc>
      </w:tr>
      <w:tr w:rsidR="00B04EEB" w:rsidRPr="00B158C1" w14:paraId="25F3CB12" w14:textId="77777777" w:rsidTr="007B000F">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71" w:author="Yasser Syed" w:date="2019-07-30T16:01:00Z">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26"/>
          <w:jc w:val="center"/>
          <w:trPrChange w:id="1872" w:author="Yasser Syed" w:date="2019-07-30T16:01:00Z">
            <w:trPr>
              <w:trHeight w:val="326"/>
              <w:jc w:val="center"/>
            </w:trPr>
          </w:trPrChange>
        </w:trPr>
        <w:tc>
          <w:tcPr>
            <w:tcW w:w="1006" w:type="dxa"/>
            <w:vMerge/>
            <w:shd w:val="clear" w:color="auto" w:fill="auto"/>
            <w:tcPrChange w:id="1873" w:author="Yasser Syed" w:date="2019-07-30T16:01:00Z">
              <w:tcPr>
                <w:tcW w:w="1006" w:type="dxa"/>
                <w:vMerge/>
                <w:shd w:val="clear" w:color="auto" w:fill="auto"/>
              </w:tcPr>
            </w:tcPrChange>
          </w:tcPr>
          <w:p w14:paraId="40CA1754" w14:textId="77777777" w:rsidR="00B04EEB" w:rsidRPr="0058106C" w:rsidRDefault="00B04EEB" w:rsidP="000B1A01">
            <w:pPr>
              <w:keepNext/>
              <w:spacing w:before="0"/>
              <w:jc w:val="left"/>
              <w:rPr>
                <w:sz w:val="18"/>
                <w:szCs w:val="18"/>
              </w:rPr>
            </w:pPr>
          </w:p>
        </w:tc>
        <w:tc>
          <w:tcPr>
            <w:tcW w:w="1419" w:type="dxa"/>
            <w:shd w:val="clear" w:color="auto" w:fill="auto"/>
            <w:tcPrChange w:id="1874" w:author="Yasser Syed" w:date="2019-07-30T16:01:00Z">
              <w:tcPr>
                <w:tcW w:w="1419" w:type="dxa"/>
                <w:shd w:val="clear" w:color="auto" w:fill="auto"/>
              </w:tcPr>
            </w:tcPrChange>
          </w:tcPr>
          <w:p w14:paraId="01835595" w14:textId="77777777" w:rsidR="007B000F" w:rsidRDefault="00B04EEB" w:rsidP="000B1A01">
            <w:pPr>
              <w:keepNext/>
              <w:spacing w:before="0"/>
              <w:jc w:val="left"/>
              <w:rPr>
                <w:ins w:id="1875" w:author="Yasser Syed" w:date="2019-07-30T16:01:00Z"/>
                <w:sz w:val="18"/>
                <w:szCs w:val="18"/>
              </w:rPr>
            </w:pPr>
            <w:r w:rsidRPr="0058106C">
              <w:rPr>
                <w:sz w:val="18"/>
                <w:szCs w:val="18"/>
              </w:rPr>
              <w:t xml:space="preserve">ST 2036-4 </w:t>
            </w:r>
          </w:p>
          <w:p w14:paraId="23EDC716" w14:textId="2819D168" w:rsidR="00B04EEB" w:rsidRPr="0058106C" w:rsidRDefault="00B04EEB" w:rsidP="000B1A01">
            <w:pPr>
              <w:keepNext/>
              <w:spacing w:before="0"/>
              <w:jc w:val="left"/>
              <w:rPr>
                <w:sz w:val="18"/>
                <w:szCs w:val="18"/>
              </w:rPr>
            </w:pPr>
            <w:r w:rsidRPr="0058106C">
              <w:rPr>
                <w:sz w:val="18"/>
                <w:szCs w:val="18"/>
              </w:rPr>
              <w:t>(U-SDI)</w:t>
            </w:r>
          </w:p>
        </w:tc>
        <w:tc>
          <w:tcPr>
            <w:tcW w:w="1260" w:type="dxa"/>
            <w:shd w:val="clear" w:color="auto" w:fill="auto"/>
            <w:vAlign w:val="center"/>
            <w:tcPrChange w:id="1876" w:author="Yasser Syed" w:date="2019-07-30T16:01:00Z">
              <w:tcPr>
                <w:tcW w:w="1260" w:type="dxa"/>
                <w:shd w:val="clear" w:color="auto" w:fill="auto"/>
              </w:tcPr>
            </w:tcPrChange>
          </w:tcPr>
          <w:p w14:paraId="73FB5B19" w14:textId="77777777" w:rsidR="00B04EEB" w:rsidRPr="00B158C1" w:rsidRDefault="00B04EEB">
            <w:pPr>
              <w:keepNext/>
              <w:spacing w:before="0"/>
              <w:jc w:val="center"/>
              <w:pPrChange w:id="1877" w:author="Yasser Syed" w:date="2019-07-30T16:01:00Z">
                <w:pPr>
                  <w:keepNext/>
                  <w:jc w:val="center"/>
                </w:pPr>
              </w:pPrChange>
            </w:pPr>
            <w:r w:rsidRPr="00B158C1">
              <w:sym w:font="Symbol" w:char="F0D6"/>
            </w:r>
          </w:p>
        </w:tc>
        <w:tc>
          <w:tcPr>
            <w:tcW w:w="1440" w:type="dxa"/>
            <w:shd w:val="clear" w:color="auto" w:fill="auto"/>
            <w:vAlign w:val="center"/>
            <w:tcPrChange w:id="1878" w:author="Yasser Syed" w:date="2019-07-30T16:01:00Z">
              <w:tcPr>
                <w:tcW w:w="1440" w:type="dxa"/>
                <w:shd w:val="clear" w:color="auto" w:fill="auto"/>
              </w:tcPr>
            </w:tcPrChange>
          </w:tcPr>
          <w:p w14:paraId="0CE2D28F" w14:textId="77777777" w:rsidR="00B04EEB" w:rsidRPr="00B158C1" w:rsidRDefault="00B04EEB">
            <w:pPr>
              <w:keepNext/>
              <w:spacing w:before="0"/>
              <w:jc w:val="center"/>
              <w:pPrChange w:id="1879" w:author="Yasser Syed" w:date="2019-07-30T16:01:00Z">
                <w:pPr>
                  <w:keepNext/>
                  <w:jc w:val="center"/>
                </w:pPr>
              </w:pPrChange>
            </w:pPr>
            <w:r w:rsidRPr="00B158C1">
              <w:sym w:font="Symbol" w:char="F0D6"/>
            </w:r>
          </w:p>
        </w:tc>
        <w:tc>
          <w:tcPr>
            <w:tcW w:w="1260" w:type="dxa"/>
            <w:shd w:val="clear" w:color="auto" w:fill="auto"/>
            <w:vAlign w:val="center"/>
            <w:tcPrChange w:id="1880" w:author="Yasser Syed" w:date="2019-07-30T16:01:00Z">
              <w:tcPr>
                <w:tcW w:w="1260" w:type="dxa"/>
                <w:shd w:val="clear" w:color="auto" w:fill="auto"/>
              </w:tcPr>
            </w:tcPrChange>
          </w:tcPr>
          <w:p w14:paraId="74B470D1" w14:textId="77777777" w:rsidR="00B04EEB" w:rsidRPr="00B158C1" w:rsidRDefault="00B04EEB">
            <w:pPr>
              <w:keepNext/>
              <w:spacing w:before="0"/>
              <w:jc w:val="center"/>
              <w:pPrChange w:id="1881" w:author="Yasser Syed" w:date="2019-07-30T16:01:00Z">
                <w:pPr>
                  <w:keepNext/>
                  <w:jc w:val="center"/>
                </w:pPr>
              </w:pPrChange>
            </w:pPr>
            <w:r w:rsidRPr="009C6467">
              <w:sym w:font="Symbol" w:char="F0D6"/>
            </w:r>
          </w:p>
        </w:tc>
        <w:tc>
          <w:tcPr>
            <w:tcW w:w="1260" w:type="dxa"/>
            <w:shd w:val="clear" w:color="auto" w:fill="auto"/>
            <w:vAlign w:val="center"/>
            <w:tcPrChange w:id="1882" w:author="Yasser Syed" w:date="2019-07-30T16:01:00Z">
              <w:tcPr>
                <w:tcW w:w="1260" w:type="dxa"/>
                <w:shd w:val="clear" w:color="auto" w:fill="auto"/>
              </w:tcPr>
            </w:tcPrChange>
          </w:tcPr>
          <w:p w14:paraId="4958FCF5" w14:textId="77777777" w:rsidR="00B04EEB" w:rsidRPr="00B158C1" w:rsidRDefault="00B04EEB">
            <w:pPr>
              <w:keepNext/>
              <w:spacing w:before="0"/>
              <w:jc w:val="center"/>
              <w:pPrChange w:id="1883" w:author="Yasser Syed" w:date="2019-07-30T16:01:00Z">
                <w:pPr>
                  <w:keepNext/>
                  <w:jc w:val="center"/>
                </w:pPr>
              </w:pPrChange>
            </w:pPr>
            <w:r w:rsidRPr="00B158C1">
              <w:sym w:font="Symbol" w:char="F0D6"/>
            </w:r>
          </w:p>
        </w:tc>
        <w:tc>
          <w:tcPr>
            <w:tcW w:w="1440" w:type="dxa"/>
            <w:shd w:val="clear" w:color="auto" w:fill="auto"/>
            <w:vAlign w:val="center"/>
            <w:tcPrChange w:id="1884" w:author="Yasser Syed" w:date="2019-07-30T16:01:00Z">
              <w:tcPr>
                <w:tcW w:w="1440" w:type="dxa"/>
                <w:shd w:val="clear" w:color="auto" w:fill="auto"/>
              </w:tcPr>
            </w:tcPrChange>
          </w:tcPr>
          <w:p w14:paraId="75ED26BB" w14:textId="77777777" w:rsidR="00B04EEB" w:rsidRPr="00B158C1" w:rsidRDefault="00B04EEB">
            <w:pPr>
              <w:keepNext/>
              <w:spacing w:before="0"/>
              <w:jc w:val="center"/>
              <w:pPrChange w:id="1885" w:author="Yasser Syed" w:date="2019-07-30T16:01:00Z">
                <w:pPr>
                  <w:keepNext/>
                  <w:jc w:val="center"/>
                </w:pPr>
              </w:pPrChange>
            </w:pPr>
            <w:r w:rsidRPr="00B158C1">
              <w:sym w:font="Symbol" w:char="F0D6"/>
            </w:r>
          </w:p>
        </w:tc>
      </w:tr>
      <w:tr w:rsidR="00B04EEB" w:rsidRPr="00B158C1" w14:paraId="1D6629FD" w14:textId="77777777" w:rsidTr="007B000F">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86" w:author="Yasser Syed" w:date="2019-07-30T16:01:00Z">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26"/>
          <w:jc w:val="center"/>
          <w:trPrChange w:id="1887" w:author="Yasser Syed" w:date="2019-07-30T16:01:00Z">
            <w:trPr>
              <w:trHeight w:val="326"/>
              <w:jc w:val="center"/>
            </w:trPr>
          </w:trPrChange>
        </w:trPr>
        <w:tc>
          <w:tcPr>
            <w:tcW w:w="2425" w:type="dxa"/>
            <w:gridSpan w:val="2"/>
            <w:shd w:val="clear" w:color="auto" w:fill="auto"/>
            <w:tcPrChange w:id="1888" w:author="Yasser Syed" w:date="2019-07-30T16:01:00Z">
              <w:tcPr>
                <w:tcW w:w="2425" w:type="dxa"/>
                <w:gridSpan w:val="2"/>
                <w:shd w:val="clear" w:color="auto" w:fill="auto"/>
              </w:tcPr>
            </w:tcPrChange>
          </w:tcPr>
          <w:p w14:paraId="14C24430" w14:textId="77777777" w:rsidR="00B04EEB" w:rsidRPr="0058106C" w:rsidRDefault="00B04EEB" w:rsidP="000B1A01">
            <w:pPr>
              <w:keepNext/>
              <w:spacing w:before="0"/>
              <w:jc w:val="left"/>
              <w:rPr>
                <w:sz w:val="18"/>
                <w:szCs w:val="18"/>
              </w:rPr>
            </w:pPr>
            <w:r w:rsidRPr="0058106C">
              <w:rPr>
                <w:sz w:val="18"/>
                <w:szCs w:val="18"/>
              </w:rPr>
              <w:t>ST 2110-20:2017</w:t>
            </w:r>
          </w:p>
          <w:p w14:paraId="7BBEA652" w14:textId="77777777" w:rsidR="00B04EEB" w:rsidRPr="0058106C" w:rsidRDefault="00B04EEB" w:rsidP="000B1A01">
            <w:pPr>
              <w:keepNext/>
              <w:spacing w:before="0"/>
              <w:jc w:val="left"/>
              <w:rPr>
                <w:sz w:val="18"/>
                <w:szCs w:val="18"/>
              </w:rPr>
            </w:pPr>
            <w:r w:rsidRPr="0058106C">
              <w:rPr>
                <w:sz w:val="18"/>
                <w:szCs w:val="18"/>
              </w:rPr>
              <w:t>Uncompressed Video/IP</w:t>
            </w:r>
          </w:p>
        </w:tc>
        <w:tc>
          <w:tcPr>
            <w:tcW w:w="1260" w:type="dxa"/>
            <w:shd w:val="clear" w:color="auto" w:fill="auto"/>
            <w:vAlign w:val="center"/>
            <w:tcPrChange w:id="1889" w:author="Yasser Syed" w:date="2019-07-30T16:01:00Z">
              <w:tcPr>
                <w:tcW w:w="1260" w:type="dxa"/>
                <w:shd w:val="clear" w:color="auto" w:fill="auto"/>
              </w:tcPr>
            </w:tcPrChange>
          </w:tcPr>
          <w:p w14:paraId="5BFFA387" w14:textId="77777777" w:rsidR="00B04EEB" w:rsidRPr="00B158C1" w:rsidRDefault="00B04EEB">
            <w:pPr>
              <w:keepNext/>
              <w:spacing w:before="0"/>
              <w:jc w:val="center"/>
              <w:pPrChange w:id="1890" w:author="Yasser Syed" w:date="2019-07-30T16:01:00Z">
                <w:pPr>
                  <w:keepNext/>
                  <w:jc w:val="center"/>
                </w:pPr>
              </w:pPrChange>
            </w:pPr>
            <w:r w:rsidRPr="00B158C1">
              <w:sym w:font="Symbol" w:char="F0D6"/>
            </w:r>
          </w:p>
        </w:tc>
        <w:tc>
          <w:tcPr>
            <w:tcW w:w="1440" w:type="dxa"/>
            <w:shd w:val="clear" w:color="auto" w:fill="auto"/>
            <w:vAlign w:val="center"/>
            <w:tcPrChange w:id="1891" w:author="Yasser Syed" w:date="2019-07-30T16:01:00Z">
              <w:tcPr>
                <w:tcW w:w="1440" w:type="dxa"/>
                <w:shd w:val="clear" w:color="auto" w:fill="auto"/>
              </w:tcPr>
            </w:tcPrChange>
          </w:tcPr>
          <w:p w14:paraId="7931691A" w14:textId="77777777" w:rsidR="00B04EEB" w:rsidRPr="00B158C1" w:rsidRDefault="00B04EEB">
            <w:pPr>
              <w:keepNext/>
              <w:spacing w:before="0"/>
              <w:jc w:val="center"/>
              <w:pPrChange w:id="1892" w:author="Yasser Syed" w:date="2019-07-30T16:01:00Z">
                <w:pPr>
                  <w:keepNext/>
                  <w:jc w:val="center"/>
                </w:pPr>
              </w:pPrChange>
            </w:pPr>
            <w:r w:rsidRPr="00B158C1">
              <w:sym w:font="Symbol" w:char="F0D6"/>
            </w:r>
          </w:p>
        </w:tc>
        <w:tc>
          <w:tcPr>
            <w:tcW w:w="1260" w:type="dxa"/>
            <w:shd w:val="clear" w:color="auto" w:fill="auto"/>
            <w:vAlign w:val="center"/>
            <w:tcPrChange w:id="1893" w:author="Yasser Syed" w:date="2019-07-30T16:01:00Z">
              <w:tcPr>
                <w:tcW w:w="1260" w:type="dxa"/>
                <w:shd w:val="clear" w:color="auto" w:fill="auto"/>
              </w:tcPr>
            </w:tcPrChange>
          </w:tcPr>
          <w:p w14:paraId="7799FC55" w14:textId="77777777" w:rsidR="00B04EEB" w:rsidRPr="00B158C1" w:rsidRDefault="00B04EEB">
            <w:pPr>
              <w:keepNext/>
              <w:spacing w:before="0"/>
              <w:jc w:val="center"/>
              <w:pPrChange w:id="1894" w:author="Yasser Syed" w:date="2019-07-30T16:01:00Z">
                <w:pPr>
                  <w:keepNext/>
                  <w:jc w:val="center"/>
                </w:pPr>
              </w:pPrChange>
            </w:pPr>
            <w:r w:rsidRPr="00B158C1">
              <w:sym w:font="Symbol" w:char="F0D6"/>
            </w:r>
          </w:p>
        </w:tc>
        <w:tc>
          <w:tcPr>
            <w:tcW w:w="1260" w:type="dxa"/>
            <w:shd w:val="clear" w:color="auto" w:fill="auto"/>
            <w:vAlign w:val="center"/>
            <w:tcPrChange w:id="1895" w:author="Yasser Syed" w:date="2019-07-30T16:01:00Z">
              <w:tcPr>
                <w:tcW w:w="1260" w:type="dxa"/>
                <w:shd w:val="clear" w:color="auto" w:fill="auto"/>
              </w:tcPr>
            </w:tcPrChange>
          </w:tcPr>
          <w:p w14:paraId="69724CAD" w14:textId="77777777" w:rsidR="00B04EEB" w:rsidRPr="00B158C1" w:rsidRDefault="00B04EEB">
            <w:pPr>
              <w:keepNext/>
              <w:spacing w:before="0"/>
              <w:jc w:val="center"/>
              <w:pPrChange w:id="1896" w:author="Yasser Syed" w:date="2019-07-30T16:01:00Z">
                <w:pPr>
                  <w:keepNext/>
                  <w:jc w:val="center"/>
                </w:pPr>
              </w:pPrChange>
            </w:pPr>
            <w:r w:rsidRPr="00B158C1">
              <w:sym w:font="Symbol" w:char="F0D6"/>
            </w:r>
          </w:p>
        </w:tc>
        <w:tc>
          <w:tcPr>
            <w:tcW w:w="1440" w:type="dxa"/>
            <w:shd w:val="clear" w:color="auto" w:fill="auto"/>
            <w:vAlign w:val="center"/>
            <w:tcPrChange w:id="1897" w:author="Yasser Syed" w:date="2019-07-30T16:01:00Z">
              <w:tcPr>
                <w:tcW w:w="1440" w:type="dxa"/>
                <w:shd w:val="clear" w:color="auto" w:fill="auto"/>
              </w:tcPr>
            </w:tcPrChange>
          </w:tcPr>
          <w:p w14:paraId="60F4762B" w14:textId="77777777" w:rsidR="00B04EEB" w:rsidRPr="00B158C1" w:rsidRDefault="00B04EEB">
            <w:pPr>
              <w:keepNext/>
              <w:spacing w:before="0"/>
              <w:jc w:val="center"/>
              <w:pPrChange w:id="1898" w:author="Yasser Syed" w:date="2019-07-30T16:01:00Z">
                <w:pPr>
                  <w:keepNext/>
                  <w:jc w:val="center"/>
                </w:pPr>
              </w:pPrChange>
            </w:pPr>
            <w:r w:rsidRPr="00B158C1">
              <w:sym w:font="Symbol" w:char="F0D6"/>
            </w:r>
          </w:p>
        </w:tc>
      </w:tr>
      <w:tr w:rsidR="00B04EEB" w:rsidRPr="00B158C1" w14:paraId="7CD6B04B" w14:textId="77777777" w:rsidTr="007B000F">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99" w:author="Yasser Syed" w:date="2019-07-30T16:01:00Z">
            <w:tblPrEx>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26"/>
          <w:jc w:val="center"/>
          <w:trPrChange w:id="1900" w:author="Yasser Syed" w:date="2019-07-30T16:01:00Z">
            <w:trPr>
              <w:trHeight w:val="326"/>
              <w:jc w:val="center"/>
            </w:trPr>
          </w:trPrChange>
        </w:trPr>
        <w:tc>
          <w:tcPr>
            <w:tcW w:w="2425" w:type="dxa"/>
            <w:gridSpan w:val="2"/>
            <w:shd w:val="clear" w:color="auto" w:fill="auto"/>
            <w:tcPrChange w:id="1901" w:author="Yasser Syed" w:date="2019-07-30T16:01:00Z">
              <w:tcPr>
                <w:tcW w:w="2425" w:type="dxa"/>
                <w:gridSpan w:val="2"/>
                <w:shd w:val="clear" w:color="auto" w:fill="auto"/>
              </w:tcPr>
            </w:tcPrChange>
          </w:tcPr>
          <w:p w14:paraId="736584A2" w14:textId="77777777" w:rsidR="00B04EEB" w:rsidRPr="0058106C" w:rsidRDefault="00B04EEB" w:rsidP="000B1A01">
            <w:pPr>
              <w:spacing w:before="0"/>
              <w:jc w:val="left"/>
              <w:rPr>
                <w:sz w:val="18"/>
                <w:szCs w:val="18"/>
              </w:rPr>
            </w:pPr>
            <w:r w:rsidRPr="0058106C">
              <w:rPr>
                <w:sz w:val="18"/>
                <w:szCs w:val="18"/>
              </w:rPr>
              <w:t>CTA 861.4/HDMI</w:t>
            </w:r>
          </w:p>
          <w:p w14:paraId="189E1DC2" w14:textId="77777777" w:rsidR="00B04EEB" w:rsidRPr="0058106C" w:rsidRDefault="00B04EEB" w:rsidP="000B1A01">
            <w:pPr>
              <w:spacing w:before="0"/>
              <w:jc w:val="left"/>
              <w:rPr>
                <w:sz w:val="18"/>
                <w:szCs w:val="18"/>
              </w:rPr>
            </w:pPr>
            <w:r w:rsidRPr="0058106C">
              <w:rPr>
                <w:sz w:val="18"/>
                <w:szCs w:val="18"/>
              </w:rPr>
              <w:t>Uncompressed HSDI</w:t>
            </w:r>
          </w:p>
        </w:tc>
        <w:tc>
          <w:tcPr>
            <w:tcW w:w="1260" w:type="dxa"/>
            <w:vAlign w:val="center"/>
            <w:tcPrChange w:id="1902" w:author="Yasser Syed" w:date="2019-07-30T16:01:00Z">
              <w:tcPr>
                <w:tcW w:w="1260" w:type="dxa"/>
              </w:tcPr>
            </w:tcPrChange>
          </w:tcPr>
          <w:p w14:paraId="04E86C54" w14:textId="77777777" w:rsidR="00B04EEB" w:rsidRPr="00B158C1" w:rsidRDefault="00B04EEB">
            <w:pPr>
              <w:spacing w:before="0"/>
              <w:jc w:val="center"/>
              <w:pPrChange w:id="1903" w:author="Yasser Syed" w:date="2019-07-30T16:01:00Z">
                <w:pPr>
                  <w:jc w:val="center"/>
                </w:pPr>
              </w:pPrChange>
            </w:pPr>
            <w:r w:rsidRPr="00B158C1">
              <w:sym w:font="Symbol" w:char="F0D6"/>
            </w:r>
          </w:p>
        </w:tc>
        <w:tc>
          <w:tcPr>
            <w:tcW w:w="1440" w:type="dxa"/>
            <w:vAlign w:val="center"/>
            <w:tcPrChange w:id="1904" w:author="Yasser Syed" w:date="2019-07-30T16:01:00Z">
              <w:tcPr>
                <w:tcW w:w="1440" w:type="dxa"/>
              </w:tcPr>
            </w:tcPrChange>
          </w:tcPr>
          <w:p w14:paraId="6390859D" w14:textId="77777777" w:rsidR="00B04EEB" w:rsidRPr="00B158C1" w:rsidRDefault="00B04EEB">
            <w:pPr>
              <w:spacing w:before="0"/>
              <w:jc w:val="center"/>
              <w:pPrChange w:id="1905" w:author="Yasser Syed" w:date="2019-07-30T16:01:00Z">
                <w:pPr>
                  <w:jc w:val="center"/>
                </w:pPr>
              </w:pPrChange>
            </w:pPr>
            <w:r w:rsidRPr="00B158C1">
              <w:sym w:font="Symbol" w:char="F0D6"/>
            </w:r>
          </w:p>
        </w:tc>
        <w:tc>
          <w:tcPr>
            <w:tcW w:w="1260" w:type="dxa"/>
            <w:vAlign w:val="center"/>
            <w:tcPrChange w:id="1906" w:author="Yasser Syed" w:date="2019-07-30T16:01:00Z">
              <w:tcPr>
                <w:tcW w:w="1260" w:type="dxa"/>
              </w:tcPr>
            </w:tcPrChange>
          </w:tcPr>
          <w:p w14:paraId="3A62D398" w14:textId="77777777" w:rsidR="00B04EEB" w:rsidRPr="00B158C1" w:rsidRDefault="00B04EEB">
            <w:pPr>
              <w:spacing w:before="0"/>
              <w:jc w:val="center"/>
              <w:pPrChange w:id="1907" w:author="Yasser Syed" w:date="2019-07-30T16:01:00Z">
                <w:pPr>
                  <w:jc w:val="center"/>
                </w:pPr>
              </w:pPrChange>
            </w:pPr>
            <w:r w:rsidRPr="009C6467">
              <w:sym w:font="Symbol" w:char="F0D6"/>
            </w:r>
          </w:p>
        </w:tc>
        <w:tc>
          <w:tcPr>
            <w:tcW w:w="1260" w:type="dxa"/>
            <w:vAlign w:val="center"/>
            <w:tcPrChange w:id="1908" w:author="Yasser Syed" w:date="2019-07-30T16:01:00Z">
              <w:tcPr>
                <w:tcW w:w="1260" w:type="dxa"/>
              </w:tcPr>
            </w:tcPrChange>
          </w:tcPr>
          <w:p w14:paraId="7C5C35D9" w14:textId="77777777" w:rsidR="00B04EEB" w:rsidRPr="00B158C1" w:rsidRDefault="00B04EEB">
            <w:pPr>
              <w:spacing w:before="0"/>
              <w:jc w:val="center"/>
              <w:pPrChange w:id="1909" w:author="Yasser Syed" w:date="2019-07-30T16:01:00Z">
                <w:pPr>
                  <w:jc w:val="center"/>
                </w:pPr>
              </w:pPrChange>
            </w:pPr>
            <w:r w:rsidRPr="00B158C1">
              <w:sym w:font="Symbol" w:char="F0D6"/>
            </w:r>
          </w:p>
        </w:tc>
        <w:tc>
          <w:tcPr>
            <w:tcW w:w="1440" w:type="dxa"/>
            <w:vAlign w:val="center"/>
            <w:tcPrChange w:id="1910" w:author="Yasser Syed" w:date="2019-07-30T16:01:00Z">
              <w:tcPr>
                <w:tcW w:w="1440" w:type="dxa"/>
              </w:tcPr>
            </w:tcPrChange>
          </w:tcPr>
          <w:p w14:paraId="788AB88B" w14:textId="77777777" w:rsidR="00B04EEB" w:rsidRPr="00B158C1" w:rsidRDefault="00B04EEB">
            <w:pPr>
              <w:spacing w:before="0"/>
              <w:jc w:val="center"/>
              <w:pPrChange w:id="1911" w:author="Yasser Syed" w:date="2019-07-30T16:01:00Z">
                <w:pPr>
                  <w:jc w:val="center"/>
                </w:pPr>
              </w:pPrChange>
            </w:pPr>
            <w:r w:rsidRPr="00B158C1">
              <w:sym w:font="Symbol" w:char="F0D6"/>
            </w:r>
          </w:p>
        </w:tc>
      </w:tr>
    </w:tbl>
    <w:p w14:paraId="65A0FE08" w14:textId="0D9BA5A2" w:rsidR="00B04EEB" w:rsidRPr="00A20ACE" w:rsidRDefault="00A20ACE" w:rsidP="00095B34">
      <w:pPr>
        <w:keepNext/>
        <w:jc w:val="left"/>
      </w:pPr>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w:t>
      </w:r>
      <w:r w:rsidR="00B04EEB">
        <w:t xml:space="preserve"> and the combination is specified in ITU-R and/or SMPTE specs”. Before 2017 many specifications do not have HDR and full range identifiers in the specifications. Note that baseband video properties may be used with camera log video properties.</w:t>
      </w:r>
    </w:p>
    <w:p w14:paraId="0C277BBA" w14:textId="4EA94EE9" w:rsidR="006150AD" w:rsidRPr="00374CBE" w:rsidRDefault="003C51FE" w:rsidP="00373977">
      <w:pPr>
        <w:pStyle w:val="Heading2"/>
      </w:pPr>
      <w:bookmarkStart w:id="1912" w:name="_Toc5880043"/>
      <w:bookmarkStart w:id="1913" w:name="_Toc7091314"/>
      <w:r w:rsidRPr="00374CBE">
        <w:t>7.3</w:t>
      </w:r>
      <w:r w:rsidRPr="00374CBE">
        <w:tab/>
      </w:r>
      <w:r w:rsidR="006150AD" w:rsidRPr="00374CBE">
        <w:t>Mastering display colour volume descriptions</w:t>
      </w:r>
      <w:bookmarkEnd w:id="1912"/>
      <w:bookmarkEnd w:id="1913"/>
    </w:p>
    <w:p w14:paraId="61C25839" w14:textId="34983801" w:rsidR="006150AD" w:rsidRPr="00374CBE" w:rsidRDefault="00F73BAB" w:rsidP="00373977">
      <w:pPr>
        <w:pStyle w:val="Heading3"/>
      </w:pPr>
      <w:r w:rsidRPr="00374CBE">
        <w:t>7.3.1</w:t>
      </w:r>
      <w:r w:rsidRPr="00374CBE">
        <w:tab/>
      </w:r>
      <w:r w:rsidR="009E571E" w:rsidRPr="00374CBE">
        <w:t>Mastering display colour volume</w:t>
      </w:r>
      <w:r w:rsidR="006150AD" w:rsidRPr="00374CBE">
        <w:t xml:space="preserve"> properties</w:t>
      </w:r>
    </w:p>
    <w:p w14:paraId="77BF71BF" w14:textId="17B6FD74" w:rsidR="006150AD" w:rsidRPr="00374CBE" w:rsidRDefault="006150AD" w:rsidP="00373977">
      <w:pPr>
        <w:rPr>
          <w:rFonts w:eastAsia="Calibri"/>
        </w:rPr>
      </w:pPr>
      <w:r w:rsidRPr="00374CBE">
        <w:rPr>
          <w:rFonts w:eastAsia="Calibri"/>
        </w:rPr>
        <w:t>A display colour volume can be defined as a solid in colorimetric space containing all possible colours that a display can produce. Mastering display colour volume (MDCV) information describes the colour volume through specification of the colour primaries, white point</w:t>
      </w:r>
      <w:ins w:id="1914" w:author="Yasser Syed" w:date="2019-07-30T16:53:00Z">
        <w:r w:rsidR="007A569E">
          <w:rPr>
            <w:rFonts w:eastAsia="Calibri"/>
          </w:rPr>
          <w:t>,</w:t>
        </w:r>
      </w:ins>
      <w:r w:rsidRPr="00374CBE">
        <w:rPr>
          <w:rFonts w:eastAsia="Calibri"/>
        </w:rPr>
        <w:t xml:space="preserve"> and luminance range parameters of the display that was used for authoring/grading video content; i.e., it is the display where creative work performed during the mastering process achieved the creative intent of the content author. When the authored content is shown on other displays, MDCV information can be used to more closely reproduce the original creative intent than may otherwise be feasible.</w:t>
      </w:r>
    </w:p>
    <w:p w14:paraId="067BB3F0" w14:textId="77777777" w:rsidR="006150AD" w:rsidRPr="00374CBE" w:rsidRDefault="006150AD" w:rsidP="00373977">
      <w:pPr>
        <w:rPr>
          <w:rFonts w:eastAsia="Calibri"/>
        </w:rPr>
      </w:pPr>
      <w:r w:rsidRPr="00374CBE">
        <w:rPr>
          <w:rFonts w:eastAsia="Calibri"/>
        </w:rPr>
        <w:t xml:space="preserve">For the MDCV descriptions, the following mastering display properties are included, with values in specific combinations that represent widely used mastering display setups used to grade content. This document </w:t>
      </w:r>
      <w:r w:rsidR="009E571E" w:rsidRPr="00374CBE">
        <w:rPr>
          <w:rFonts w:eastAsia="Calibri"/>
        </w:rPr>
        <w:t>discusses</w:t>
      </w:r>
      <w:r w:rsidRPr="00374CBE">
        <w:rPr>
          <w:rFonts w:eastAsia="Calibri"/>
        </w:rPr>
        <w:t xml:space="preserve"> </w:t>
      </w:r>
      <w:r w:rsidR="009E571E" w:rsidRPr="00374CBE">
        <w:rPr>
          <w:rFonts w:eastAsia="Calibri"/>
        </w:rPr>
        <w:t xml:space="preserve">MDCV </w:t>
      </w:r>
      <w:r w:rsidRPr="00374CBE">
        <w:rPr>
          <w:rFonts w:eastAsia="Calibri"/>
        </w:rPr>
        <w:t>properties as described in SMPTE ST 2086 and in the corresponding SEI messages of HEVC and AVC, as listed below:</w:t>
      </w:r>
    </w:p>
    <w:p w14:paraId="52B2A1ED" w14:textId="3A6072AE"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primaries</w:t>
      </w:r>
    </w:p>
    <w:p w14:paraId="29FAF397" w14:textId="3242D234"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white point chromaticity</w:t>
      </w:r>
    </w:p>
    <w:p w14:paraId="1B5FB050" w14:textId="63A54BD9"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maximum luminance</w:t>
      </w:r>
    </w:p>
    <w:p w14:paraId="40FBB957" w14:textId="0A302655"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minimum luminance</w:t>
      </w:r>
    </w:p>
    <w:p w14:paraId="2EEC6509" w14:textId="3A311ACD" w:rsidR="009E571E" w:rsidRPr="00374CBE" w:rsidRDefault="00F73BAB" w:rsidP="00373977">
      <w:pPr>
        <w:pStyle w:val="Heading3"/>
      </w:pPr>
      <w:r w:rsidRPr="00374CBE">
        <w:t>7.3.2</w:t>
      </w:r>
      <w:r w:rsidRPr="00374CBE">
        <w:tab/>
      </w:r>
      <w:r w:rsidR="009E571E" w:rsidRPr="00374CBE">
        <w:t>Common descriptions and carriage – mastering display colour volume descriptions</w:t>
      </w:r>
    </w:p>
    <w:p w14:paraId="3DECE169" w14:textId="6DE763DD" w:rsidR="009E571E" w:rsidRPr="00374CBE" w:rsidRDefault="009E571E" w:rsidP="00373977">
      <w:pPr>
        <w:rPr>
          <w:rFonts w:eastAsia="Calibri"/>
        </w:rPr>
      </w:pPr>
      <w:r w:rsidRPr="00374CBE">
        <w:rPr>
          <w:rFonts w:eastAsia="Calibri"/>
        </w:rPr>
        <w:t>The following system identifier tags</w:t>
      </w:r>
      <w:r w:rsidR="00F33491" w:rsidRPr="00374CBE">
        <w:rPr>
          <w:rFonts w:eastAsia="Calibri"/>
        </w:rPr>
        <w:t xml:space="preserve">, as defined in Table </w:t>
      </w:r>
      <w:r w:rsidR="00B04EEB">
        <w:rPr>
          <w:rFonts w:eastAsia="Calibri"/>
        </w:rPr>
        <w:t>10</w:t>
      </w:r>
      <w:r w:rsidR="00F33491" w:rsidRPr="00374CBE">
        <w:rPr>
          <w:rFonts w:eastAsia="Calibri"/>
        </w:rPr>
        <w:t>,</w:t>
      </w:r>
      <w:r w:rsidRPr="00374CBE">
        <w:rPr>
          <w:rFonts w:eastAsia="Calibri"/>
        </w:rPr>
        <w:t xml:space="preserve"> are used to describe properties of commonly used mastering displays. (All commonly used mastering display systems have a D65 white point.)</w:t>
      </w:r>
    </w:p>
    <w:p w14:paraId="43905C80" w14:textId="459E13FB"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BT709x100</w:t>
      </w:r>
      <w:r w:rsidR="00D114C6" w:rsidRPr="00374CBE">
        <w:rPr>
          <w:rFonts w:eastAsia="Calibri"/>
        </w:rPr>
        <w:t>n</w:t>
      </w:r>
      <w:r w:rsidR="009E571E" w:rsidRPr="00374CBE">
        <w:rPr>
          <w:rFonts w:eastAsia="Calibri"/>
        </w:rPr>
        <w:t>05 – representing a mastering display LCD or LED environment for mastering of SDR content with displays having 100 cd/m2 of peak brightness, 0.05 minimum brightness, and a D65 white</w:t>
      </w:r>
      <w:r w:rsidR="00310BA6" w:rsidRPr="00374CBE">
        <w:rPr>
          <w:rFonts w:eastAsia="Calibri"/>
        </w:rPr>
        <w:t xml:space="preserve"> </w:t>
      </w:r>
      <w:r w:rsidR="009E571E" w:rsidRPr="00374CBE">
        <w:rPr>
          <w:rFonts w:eastAsia="Calibri"/>
        </w:rPr>
        <w:t xml:space="preserve">point setting within a </w:t>
      </w:r>
      <w:r w:rsidR="00D039F7" w:rsidRPr="00374CBE">
        <w:rPr>
          <w:rFonts w:eastAsia="Calibri"/>
        </w:rPr>
        <w:t>Recommendation</w:t>
      </w:r>
      <w:r w:rsidR="009E571E" w:rsidRPr="00374CBE">
        <w:rPr>
          <w:rFonts w:eastAsia="Calibri"/>
        </w:rPr>
        <w:t xml:space="preserve"> ITU-R BT.709 colour representation.</w:t>
      </w:r>
    </w:p>
    <w:p w14:paraId="14396ECC" w14:textId="5C716A76"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P3D65x1000n0005 – representing a mastering display OLED environment for mastering of HDR content with displays having 1000 cd/m2 of peak brightness, 0.0005 minimum brightness, and a D65 white</w:t>
      </w:r>
      <w:r w:rsidR="00310BA6" w:rsidRPr="00374CBE">
        <w:rPr>
          <w:rFonts w:eastAsia="Calibri"/>
        </w:rPr>
        <w:t xml:space="preserve"> </w:t>
      </w:r>
      <w:r w:rsidR="009E571E" w:rsidRPr="00374CBE">
        <w:rPr>
          <w:rFonts w:eastAsia="Calibri"/>
        </w:rPr>
        <w:t xml:space="preserve">point setting within a </w:t>
      </w:r>
      <w:r w:rsidR="00D039F7" w:rsidRPr="00374CBE">
        <w:rPr>
          <w:rFonts w:eastAsia="Calibri"/>
        </w:rPr>
        <w:t>Recommendation</w:t>
      </w:r>
      <w:r w:rsidR="009E571E" w:rsidRPr="00374CBE">
        <w:rPr>
          <w:rFonts w:eastAsia="Calibri"/>
        </w:rPr>
        <w:t xml:space="preserve"> ITU-R BT.2100 colour representation constrained to P3 colour gamut values.</w:t>
      </w:r>
    </w:p>
    <w:p w14:paraId="7A5C48D8" w14:textId="2B0EC9C3"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BT2100x10</w:t>
      </w:r>
      <w:r w:rsidR="00310BA6" w:rsidRPr="00374CBE">
        <w:rPr>
          <w:rFonts w:eastAsia="Calibri"/>
        </w:rPr>
        <w:t>8</w:t>
      </w:r>
      <w:r w:rsidR="009E571E" w:rsidRPr="00374CBE">
        <w:rPr>
          <w:rFonts w:eastAsia="Calibri"/>
        </w:rPr>
        <w:t xml:space="preserve">n0005 – representing a mastering display </w:t>
      </w:r>
      <w:r w:rsidR="00310BA6" w:rsidRPr="00374CBE">
        <w:rPr>
          <w:rFonts w:eastAsia="Calibri"/>
        </w:rPr>
        <w:t>laser projector</w:t>
      </w:r>
      <w:r w:rsidR="009E571E" w:rsidRPr="00374CBE">
        <w:rPr>
          <w:rFonts w:eastAsia="Calibri"/>
        </w:rPr>
        <w:t xml:space="preserve"> environment for mastering of HDR content </w:t>
      </w:r>
      <w:r w:rsidR="00310BA6" w:rsidRPr="00374CBE">
        <w:rPr>
          <w:rFonts w:eastAsia="Calibri"/>
        </w:rPr>
        <w:t xml:space="preserve">for cinema presentations </w:t>
      </w:r>
      <w:r w:rsidR="009E571E" w:rsidRPr="00374CBE">
        <w:rPr>
          <w:rFonts w:eastAsia="Calibri"/>
        </w:rPr>
        <w:t>with displays having 10</w:t>
      </w:r>
      <w:r w:rsidR="00310BA6" w:rsidRPr="00374CBE">
        <w:rPr>
          <w:rFonts w:eastAsia="Calibri"/>
        </w:rPr>
        <w:t>8</w:t>
      </w:r>
      <w:r w:rsidR="009E571E" w:rsidRPr="00374CBE">
        <w:rPr>
          <w:rFonts w:eastAsia="Calibri"/>
        </w:rPr>
        <w:t xml:space="preserve"> cd/m2 of peak brightness, 0.</w:t>
      </w:r>
      <w:r w:rsidR="004900E4" w:rsidRPr="00374CBE">
        <w:rPr>
          <w:rFonts w:eastAsia="Calibri"/>
        </w:rPr>
        <w:t>00</w:t>
      </w:r>
      <w:r w:rsidR="009E571E" w:rsidRPr="00374CBE">
        <w:rPr>
          <w:rFonts w:eastAsia="Calibri"/>
        </w:rPr>
        <w:t>05 minimum brightness, and a D65 white</w:t>
      </w:r>
      <w:r w:rsidR="00310BA6" w:rsidRPr="00374CBE">
        <w:rPr>
          <w:rFonts w:eastAsia="Calibri"/>
        </w:rPr>
        <w:t xml:space="preserve"> </w:t>
      </w:r>
      <w:r w:rsidR="009E571E" w:rsidRPr="00374CBE">
        <w:rPr>
          <w:rFonts w:eastAsia="Calibri"/>
        </w:rPr>
        <w:t>point setting</w:t>
      </w:r>
      <w:r w:rsidR="00310BA6" w:rsidRPr="00374CBE">
        <w:rPr>
          <w:rFonts w:eastAsia="Calibri"/>
        </w:rPr>
        <w:t>.</w:t>
      </w:r>
    </w:p>
    <w:p w14:paraId="41638446" w14:textId="0C58CF79" w:rsidR="009E571E" w:rsidRDefault="009E571E" w:rsidP="004C61AD">
      <w:pPr>
        <w:rPr>
          <w:rFonts w:eastAsia="Calibri"/>
        </w:rPr>
      </w:pPr>
      <w:r w:rsidRPr="00374CBE">
        <w:rPr>
          <w:rFonts w:eastAsia="Calibri"/>
        </w:rPr>
        <w:t xml:space="preserve">Carriage formats for </w:t>
      </w:r>
      <w:r w:rsidR="006E257D" w:rsidRPr="00374CBE">
        <w:rPr>
          <w:rFonts w:eastAsia="Calibri"/>
        </w:rPr>
        <w:t>a M</w:t>
      </w:r>
      <w:r w:rsidR="000D6933" w:rsidRPr="00374CBE">
        <w:rPr>
          <w:rFonts w:eastAsia="Calibri"/>
        </w:rPr>
        <w:t>DC</w:t>
      </w:r>
      <w:r w:rsidR="006E257D" w:rsidRPr="00374CBE">
        <w:rPr>
          <w:rFonts w:eastAsia="Calibri"/>
        </w:rPr>
        <w:t xml:space="preserve">V descriptions </w:t>
      </w:r>
      <w:r w:rsidRPr="00374CBE">
        <w:rPr>
          <w:rFonts w:eastAsia="Calibri"/>
        </w:rPr>
        <w:t xml:space="preserve">in each of the domains (capture, production, production distribution, </w:t>
      </w:r>
      <w:r w:rsidR="006E257D" w:rsidRPr="00374CBE">
        <w:rPr>
          <w:rFonts w:eastAsia="Calibri"/>
        </w:rPr>
        <w:t xml:space="preserve">and </w:t>
      </w:r>
      <w:r w:rsidRPr="00374CBE">
        <w:rPr>
          <w:rFonts w:eastAsia="Calibri"/>
        </w:rPr>
        <w:t>service distribution) contain the same payload but in different wrappers. In the capture and production domains, the MDCV information can be carried in an MXF wrapper using Generic Picture Essence descriptor as described by Annex</w:t>
      </w:r>
      <w:r w:rsidR="006E257D" w:rsidRPr="00374CBE">
        <w:rPr>
          <w:rFonts w:eastAsia="Calibri"/>
        </w:rPr>
        <w:t> </w:t>
      </w:r>
      <w:r w:rsidRPr="00374CBE">
        <w:rPr>
          <w:rFonts w:eastAsia="Calibri"/>
        </w:rPr>
        <w:t xml:space="preserve">C of </w:t>
      </w:r>
      <w:r w:rsidR="006E257D" w:rsidRPr="00374CBE">
        <w:rPr>
          <w:rFonts w:eastAsia="Calibri"/>
        </w:rPr>
        <w:t xml:space="preserve">SMPTE </w:t>
      </w:r>
      <w:r w:rsidRPr="00374CBE">
        <w:rPr>
          <w:rFonts w:eastAsia="Calibri"/>
        </w:rPr>
        <w:t>ST 2067-21. In the distribution domain</w:t>
      </w:r>
      <w:r w:rsidR="006E257D" w:rsidRPr="00374CBE">
        <w:rPr>
          <w:rFonts w:eastAsia="Calibri"/>
        </w:rPr>
        <w:t xml:space="preserve"> using HEVC or AVC</w:t>
      </w:r>
      <w:r w:rsidRPr="00374CBE">
        <w:rPr>
          <w:rFonts w:eastAsia="Calibri"/>
        </w:rPr>
        <w:t xml:space="preserve">, the </w:t>
      </w:r>
      <w:r w:rsidR="006E257D" w:rsidRPr="00374CBE">
        <w:rPr>
          <w:rFonts w:eastAsia="Calibri"/>
        </w:rPr>
        <w:t>MDCV</w:t>
      </w:r>
      <w:r w:rsidRPr="00374CBE">
        <w:rPr>
          <w:rFonts w:eastAsia="Calibri"/>
        </w:rPr>
        <w:t xml:space="preserve"> information is carried </w:t>
      </w:r>
      <w:r w:rsidR="006E257D" w:rsidRPr="00374CBE">
        <w:rPr>
          <w:rFonts w:eastAsia="Calibri"/>
        </w:rPr>
        <w:t>an</w:t>
      </w:r>
      <w:r w:rsidRPr="00374CBE">
        <w:rPr>
          <w:rFonts w:eastAsia="Calibri"/>
        </w:rPr>
        <w:t xml:space="preserve"> </w:t>
      </w:r>
      <w:r w:rsidR="006E257D" w:rsidRPr="00374CBE">
        <w:rPr>
          <w:rFonts w:eastAsia="Calibri"/>
        </w:rPr>
        <w:t>MDCV</w:t>
      </w:r>
      <w:r w:rsidRPr="00374CBE">
        <w:rPr>
          <w:rFonts w:eastAsia="Calibri"/>
        </w:rPr>
        <w:t xml:space="preserve"> SEI message (</w:t>
      </w:r>
      <w:r w:rsidR="00B30148" w:rsidRPr="00374CBE">
        <w:rPr>
          <w:rFonts w:eastAsia="Calibri"/>
        </w:rPr>
        <w:t xml:space="preserve">SEI message </w:t>
      </w:r>
      <w:r w:rsidRPr="00374CBE">
        <w:rPr>
          <w:rFonts w:eastAsia="Calibri"/>
        </w:rPr>
        <w:t xml:space="preserve">payload </w:t>
      </w:r>
      <w:r w:rsidR="00B30148" w:rsidRPr="00374CBE">
        <w:rPr>
          <w:rFonts w:eastAsia="Calibri"/>
        </w:rPr>
        <w:t xml:space="preserve">type </w:t>
      </w:r>
      <w:r w:rsidRPr="00374CBE">
        <w:rPr>
          <w:rFonts w:eastAsia="Calibri"/>
        </w:rPr>
        <w:t xml:space="preserve">137) that needs to be repeated at least </w:t>
      </w:r>
      <w:r w:rsidR="006E257D" w:rsidRPr="00374CBE">
        <w:rPr>
          <w:rFonts w:eastAsia="Calibri"/>
        </w:rPr>
        <w:t xml:space="preserve">in </w:t>
      </w:r>
      <w:r w:rsidRPr="00374CBE">
        <w:rPr>
          <w:rFonts w:eastAsia="Calibri"/>
        </w:rPr>
        <w:t>every random-access point access unit (RAPAU).</w:t>
      </w:r>
    </w:p>
    <w:p w14:paraId="60E65B65" w14:textId="77777777" w:rsidR="00B04EEB" w:rsidRPr="000456B4" w:rsidRDefault="00B04EEB" w:rsidP="00B04EEB">
      <w:pPr>
        <w:keepNext/>
        <w:tabs>
          <w:tab w:val="left" w:pos="4853"/>
          <w:tab w:val="right" w:pos="9691"/>
        </w:tabs>
        <w:overflowPunct/>
        <w:autoSpaceDE/>
        <w:autoSpaceDN/>
        <w:adjustRightInd/>
        <w:spacing w:before="120" w:after="120"/>
        <w:jc w:val="center"/>
        <w:textAlignment w:val="auto"/>
        <w:rPr>
          <w:rFonts w:eastAsia="Calibri"/>
          <w:b/>
          <w:bCs/>
        </w:rPr>
      </w:pPr>
      <w:r w:rsidRPr="000456B4">
        <w:rPr>
          <w:rFonts w:eastAsia="Calibri"/>
          <w:b/>
          <w:bCs/>
        </w:rPr>
        <w:t xml:space="preserve">Table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Pr>
          <w:rFonts w:eastAsia="Calibri"/>
          <w:b/>
          <w:bCs/>
          <w:noProof/>
        </w:rPr>
        <w:t>10</w:t>
      </w:r>
      <w:r w:rsidRPr="000456B4">
        <w:rPr>
          <w:rFonts w:eastAsia="Calibri"/>
        </w:rPr>
        <w:fldChar w:fldCharType="end"/>
      </w:r>
      <w:r w:rsidRPr="000456B4">
        <w:rPr>
          <w:rFonts w:eastAsia="Calibri"/>
          <w:b/>
          <w:bCs/>
        </w:rPr>
        <w:t xml:space="preserve"> – Mastering display colour volume descriptions</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915" w:author="Chad Fogg" w:date="2019-07-11T09:36:00Z">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999"/>
        <w:gridCol w:w="2326"/>
        <w:gridCol w:w="1169"/>
        <w:gridCol w:w="1596"/>
        <w:gridCol w:w="1693"/>
        <w:gridCol w:w="1694"/>
        <w:tblGridChange w:id="1916">
          <w:tblGrid>
            <w:gridCol w:w="999"/>
            <w:gridCol w:w="2320"/>
            <w:gridCol w:w="1092"/>
            <w:gridCol w:w="1679"/>
            <w:gridCol w:w="1693"/>
            <w:gridCol w:w="1694"/>
          </w:tblGrid>
        </w:tblGridChange>
      </w:tblGrid>
      <w:tr w:rsidR="00B04EEB" w:rsidRPr="000456B4" w14:paraId="7437C91B" w14:textId="77777777" w:rsidTr="003D763E">
        <w:trPr>
          <w:tblHeader/>
          <w:jc w:val="center"/>
          <w:trPrChange w:id="1917" w:author="Chad Fogg" w:date="2019-07-11T09:36:00Z">
            <w:trPr>
              <w:tblHeader/>
              <w:jc w:val="center"/>
            </w:trPr>
          </w:trPrChange>
        </w:trPr>
        <w:tc>
          <w:tcPr>
            <w:tcW w:w="527" w:type="pct"/>
            <w:shd w:val="clear" w:color="auto" w:fill="auto"/>
            <w:vAlign w:val="center"/>
            <w:tcPrChange w:id="1918" w:author="Chad Fogg" w:date="2019-07-11T09:36:00Z">
              <w:tcPr>
                <w:tcW w:w="527" w:type="pct"/>
                <w:shd w:val="clear" w:color="auto" w:fill="auto"/>
                <w:vAlign w:val="center"/>
              </w:tcPr>
            </w:tcPrChange>
          </w:tcPr>
          <w:p w14:paraId="004D2503" w14:textId="77777777" w:rsidR="00B04EEB" w:rsidRPr="000456B4" w:rsidRDefault="00B04EEB" w:rsidP="000B1A01">
            <w:pPr>
              <w:keepNext/>
              <w:spacing w:before="0"/>
              <w:jc w:val="center"/>
              <w:rPr>
                <w:rFonts w:eastAsia="Calibri"/>
                <w:sz w:val="18"/>
                <w:szCs w:val="18"/>
              </w:rPr>
            </w:pPr>
          </w:p>
        </w:tc>
        <w:tc>
          <w:tcPr>
            <w:tcW w:w="1844" w:type="pct"/>
            <w:gridSpan w:val="2"/>
            <w:shd w:val="clear" w:color="auto" w:fill="auto"/>
            <w:tcPrChange w:id="1919" w:author="Chad Fogg" w:date="2019-07-11T09:36:00Z">
              <w:tcPr>
                <w:tcW w:w="1800" w:type="pct"/>
                <w:gridSpan w:val="2"/>
                <w:shd w:val="clear" w:color="auto" w:fill="auto"/>
              </w:tcPr>
            </w:tcPrChange>
          </w:tcPr>
          <w:p w14:paraId="2A91861C" w14:textId="77777777" w:rsidR="00B04EEB" w:rsidRPr="000456B4" w:rsidRDefault="00B04EEB" w:rsidP="000B1A01">
            <w:pPr>
              <w:keepNext/>
              <w:jc w:val="left"/>
              <w:rPr>
                <w:rFonts w:eastAsia="Calibri"/>
                <w:b/>
                <w:sz w:val="18"/>
                <w:szCs w:val="18"/>
              </w:rPr>
            </w:pPr>
            <w:r w:rsidRPr="000456B4">
              <w:rPr>
                <w:rFonts w:eastAsia="Calibri"/>
                <w:b/>
                <w:sz w:val="18"/>
                <w:szCs w:val="18"/>
              </w:rPr>
              <w:t>System identifier</w:t>
            </w:r>
          </w:p>
        </w:tc>
        <w:tc>
          <w:tcPr>
            <w:tcW w:w="842" w:type="pct"/>
            <w:shd w:val="clear" w:color="auto" w:fill="auto"/>
            <w:tcPrChange w:id="1920" w:author="Chad Fogg" w:date="2019-07-11T09:36:00Z">
              <w:tcPr>
                <w:tcW w:w="886" w:type="pct"/>
                <w:shd w:val="clear" w:color="auto" w:fill="auto"/>
              </w:tcPr>
            </w:tcPrChange>
          </w:tcPr>
          <w:p w14:paraId="2BD2A57C" w14:textId="73EC15CB" w:rsidR="00B04EEB" w:rsidRPr="000456B4" w:rsidRDefault="00B04EEB">
            <w:pPr>
              <w:keepNext/>
              <w:jc w:val="center"/>
              <w:rPr>
                <w:rFonts w:eastAsia="Calibri"/>
                <w:sz w:val="18"/>
                <w:szCs w:val="18"/>
              </w:rPr>
              <w:pPrChange w:id="1921" w:author="Yasser Syed" w:date="2019-07-30T14:56:00Z">
                <w:pPr>
                  <w:keepNext/>
                  <w:jc w:val="left"/>
                </w:pPr>
              </w:pPrChange>
            </w:pPr>
            <w:r w:rsidRPr="000456B4">
              <w:rPr>
                <w:rFonts w:eastAsia="Calibri"/>
                <w:b/>
                <w:bCs/>
                <w:sz w:val="18"/>
                <w:szCs w:val="18"/>
              </w:rPr>
              <w:t>BT709x100n05</w:t>
            </w:r>
          </w:p>
        </w:tc>
        <w:tc>
          <w:tcPr>
            <w:tcW w:w="893" w:type="pct"/>
            <w:shd w:val="clear" w:color="auto" w:fill="auto"/>
            <w:tcPrChange w:id="1922" w:author="Chad Fogg" w:date="2019-07-11T09:36:00Z">
              <w:tcPr>
                <w:tcW w:w="893" w:type="pct"/>
                <w:shd w:val="clear" w:color="auto" w:fill="auto"/>
              </w:tcPr>
            </w:tcPrChange>
          </w:tcPr>
          <w:p w14:paraId="4B234895" w14:textId="77777777" w:rsidR="00B04EEB" w:rsidRPr="000456B4" w:rsidRDefault="00B04EEB">
            <w:pPr>
              <w:keepNext/>
              <w:jc w:val="center"/>
              <w:rPr>
                <w:rFonts w:eastAsia="Calibri"/>
                <w:sz w:val="18"/>
                <w:szCs w:val="18"/>
              </w:rPr>
              <w:pPrChange w:id="1923" w:author="Yasser Syed" w:date="2019-07-30T14:56:00Z">
                <w:pPr>
                  <w:keepNext/>
                  <w:jc w:val="left"/>
                </w:pPr>
              </w:pPrChange>
            </w:pPr>
            <w:r w:rsidRPr="000456B4">
              <w:rPr>
                <w:rFonts w:eastAsia="Calibri"/>
                <w:b/>
                <w:bCs/>
                <w:sz w:val="18"/>
                <w:szCs w:val="18"/>
              </w:rPr>
              <w:t>P3D65x1000n0005</w:t>
            </w:r>
          </w:p>
        </w:tc>
        <w:tc>
          <w:tcPr>
            <w:tcW w:w="894" w:type="pct"/>
            <w:shd w:val="clear" w:color="auto" w:fill="auto"/>
            <w:tcPrChange w:id="1924" w:author="Chad Fogg" w:date="2019-07-11T09:36:00Z">
              <w:tcPr>
                <w:tcW w:w="894" w:type="pct"/>
                <w:shd w:val="clear" w:color="auto" w:fill="auto"/>
              </w:tcPr>
            </w:tcPrChange>
          </w:tcPr>
          <w:p w14:paraId="23A4615C" w14:textId="77777777" w:rsidR="00B04EEB" w:rsidRPr="000456B4" w:rsidRDefault="00B04EEB">
            <w:pPr>
              <w:keepNext/>
              <w:jc w:val="center"/>
              <w:rPr>
                <w:rFonts w:eastAsia="Calibri"/>
                <w:b/>
                <w:bCs/>
                <w:sz w:val="18"/>
                <w:szCs w:val="18"/>
              </w:rPr>
              <w:pPrChange w:id="1925" w:author="Yasser Syed" w:date="2019-07-30T14:56:00Z">
                <w:pPr>
                  <w:keepNext/>
                  <w:jc w:val="left"/>
                </w:pPr>
              </w:pPrChange>
            </w:pPr>
            <w:r w:rsidRPr="000456B4">
              <w:rPr>
                <w:rFonts w:eastAsia="Calibri"/>
                <w:b/>
                <w:bCs/>
                <w:sz w:val="18"/>
                <w:szCs w:val="18"/>
              </w:rPr>
              <w:t>BT2100x10</w:t>
            </w:r>
            <w:r>
              <w:rPr>
                <w:rFonts w:eastAsia="Calibri"/>
                <w:b/>
                <w:bCs/>
                <w:sz w:val="18"/>
                <w:szCs w:val="18"/>
              </w:rPr>
              <w:t>8</w:t>
            </w:r>
            <w:r w:rsidRPr="000456B4">
              <w:rPr>
                <w:rFonts w:eastAsia="Calibri"/>
                <w:b/>
                <w:bCs/>
                <w:sz w:val="18"/>
                <w:szCs w:val="18"/>
              </w:rPr>
              <w:t>n0005</w:t>
            </w:r>
          </w:p>
        </w:tc>
      </w:tr>
      <w:tr w:rsidR="00B04EEB" w:rsidRPr="000456B4" w14:paraId="7C97E595" w14:textId="77777777" w:rsidTr="0065311C">
        <w:trPr>
          <w:cantSplit/>
          <w:trHeight w:val="728"/>
          <w:jc w:val="center"/>
          <w:trPrChange w:id="1926" w:author="Yasser Syed" w:date="2019-07-30T15:47:00Z">
            <w:trPr>
              <w:cantSplit/>
              <w:trHeight w:val="1134"/>
              <w:jc w:val="center"/>
            </w:trPr>
          </w:trPrChange>
        </w:trPr>
        <w:tc>
          <w:tcPr>
            <w:tcW w:w="527" w:type="pct"/>
            <w:vMerge w:val="restart"/>
            <w:shd w:val="clear" w:color="auto" w:fill="auto"/>
            <w:textDirection w:val="btLr"/>
            <w:vAlign w:val="center"/>
            <w:tcPrChange w:id="1927" w:author="Yasser Syed" w:date="2019-07-30T15:47:00Z">
              <w:tcPr>
                <w:tcW w:w="527" w:type="pct"/>
                <w:vMerge w:val="restart"/>
                <w:shd w:val="clear" w:color="auto" w:fill="auto"/>
                <w:textDirection w:val="btLr"/>
                <w:vAlign w:val="center"/>
              </w:tcPr>
            </w:tcPrChange>
          </w:tcPr>
          <w:p w14:paraId="1B2B03FA" w14:textId="77777777" w:rsidR="00B04EEB" w:rsidRPr="000456B4" w:rsidRDefault="00B04EEB" w:rsidP="000B1A01">
            <w:pPr>
              <w:keepNext/>
              <w:spacing w:before="0"/>
              <w:jc w:val="center"/>
              <w:rPr>
                <w:rFonts w:eastAsia="Calibri"/>
                <w:sz w:val="18"/>
                <w:szCs w:val="18"/>
              </w:rPr>
            </w:pPr>
            <w:r w:rsidRPr="000456B4">
              <w:rPr>
                <w:rFonts w:eastAsia="Calibri"/>
                <w:b/>
                <w:bCs/>
                <w:sz w:val="18"/>
                <w:szCs w:val="18"/>
              </w:rPr>
              <w:t xml:space="preserve">Mastering display properties defined according to </w:t>
            </w:r>
            <w:r>
              <w:rPr>
                <w:rFonts w:eastAsia="Calibri"/>
                <w:b/>
                <w:bCs/>
                <w:sz w:val="18"/>
                <w:szCs w:val="18"/>
              </w:rPr>
              <w:t xml:space="preserve">SMPTE </w:t>
            </w:r>
            <w:r w:rsidRPr="000456B4">
              <w:rPr>
                <w:rFonts w:eastAsia="Calibri"/>
                <w:b/>
                <w:bCs/>
                <w:sz w:val="18"/>
                <w:szCs w:val="18"/>
              </w:rPr>
              <w:t>ST 2086</w:t>
            </w:r>
          </w:p>
        </w:tc>
        <w:tc>
          <w:tcPr>
            <w:tcW w:w="1844" w:type="pct"/>
            <w:gridSpan w:val="2"/>
            <w:shd w:val="clear" w:color="auto" w:fill="auto"/>
            <w:vAlign w:val="center"/>
            <w:tcPrChange w:id="1928" w:author="Yasser Syed" w:date="2019-07-30T15:47:00Z">
              <w:tcPr>
                <w:tcW w:w="1800" w:type="pct"/>
                <w:gridSpan w:val="2"/>
                <w:shd w:val="clear" w:color="auto" w:fill="auto"/>
              </w:tcPr>
            </w:tcPrChange>
          </w:tcPr>
          <w:p w14:paraId="5C444857" w14:textId="77777777" w:rsidR="00B04EEB" w:rsidRPr="000456B4" w:rsidRDefault="00B04EEB">
            <w:pPr>
              <w:keepNext/>
              <w:spacing w:before="0"/>
              <w:jc w:val="left"/>
              <w:rPr>
                <w:rFonts w:eastAsia="Calibri"/>
                <w:sz w:val="18"/>
                <w:szCs w:val="18"/>
              </w:rPr>
              <w:pPrChange w:id="1929" w:author="Yasser Syed" w:date="2019-07-30T15:48:00Z">
                <w:pPr>
                  <w:keepNext/>
                  <w:jc w:val="left"/>
                </w:pPr>
              </w:pPrChange>
            </w:pPr>
            <w:r w:rsidRPr="000456B4">
              <w:rPr>
                <w:rFonts w:eastAsia="Calibri"/>
                <w:sz w:val="18"/>
                <w:szCs w:val="18"/>
              </w:rPr>
              <w:t>Colour primaries (x,y)</w:t>
            </w:r>
          </w:p>
        </w:tc>
        <w:tc>
          <w:tcPr>
            <w:tcW w:w="842" w:type="pct"/>
            <w:shd w:val="clear" w:color="auto" w:fill="auto"/>
            <w:vAlign w:val="center"/>
            <w:tcPrChange w:id="1930" w:author="Yasser Syed" w:date="2019-07-30T15:47:00Z">
              <w:tcPr>
                <w:tcW w:w="886" w:type="pct"/>
                <w:shd w:val="clear" w:color="auto" w:fill="auto"/>
              </w:tcPr>
            </w:tcPrChange>
          </w:tcPr>
          <w:p w14:paraId="42980620" w14:textId="77777777" w:rsidR="00B04EEB" w:rsidRPr="000456B4" w:rsidRDefault="00B04EEB">
            <w:pPr>
              <w:keepNext/>
              <w:spacing w:before="0"/>
              <w:jc w:val="center"/>
              <w:rPr>
                <w:rFonts w:eastAsia="Calibri"/>
                <w:sz w:val="18"/>
                <w:szCs w:val="18"/>
              </w:rPr>
              <w:pPrChange w:id="1931" w:author="Yasser Syed" w:date="2019-07-30T15:44:00Z">
                <w:pPr>
                  <w:keepNext/>
                  <w:jc w:val="left"/>
                </w:pPr>
              </w:pPrChange>
            </w:pPr>
            <w:r w:rsidRPr="000456B4">
              <w:rPr>
                <w:rFonts w:eastAsia="Calibri"/>
                <w:sz w:val="18"/>
                <w:szCs w:val="18"/>
              </w:rPr>
              <w:t>{0.6400, 0.3300}</w:t>
            </w:r>
          </w:p>
          <w:p w14:paraId="5D2FCF44" w14:textId="77777777" w:rsidR="00B04EEB" w:rsidRPr="000456B4" w:rsidRDefault="00B04EEB">
            <w:pPr>
              <w:keepNext/>
              <w:spacing w:before="0"/>
              <w:jc w:val="center"/>
              <w:rPr>
                <w:rFonts w:eastAsia="Calibri"/>
                <w:sz w:val="18"/>
                <w:szCs w:val="18"/>
              </w:rPr>
              <w:pPrChange w:id="1932" w:author="Yasser Syed" w:date="2019-07-30T15:44:00Z">
                <w:pPr>
                  <w:keepNext/>
                  <w:jc w:val="left"/>
                </w:pPr>
              </w:pPrChange>
            </w:pPr>
            <w:r w:rsidRPr="000456B4">
              <w:rPr>
                <w:rFonts w:eastAsia="Calibri"/>
                <w:sz w:val="18"/>
                <w:szCs w:val="18"/>
              </w:rPr>
              <w:t>{0.3000, 0.6000}</w:t>
            </w:r>
          </w:p>
          <w:p w14:paraId="0E2F5526" w14:textId="77777777" w:rsidR="00B04EEB" w:rsidRPr="000456B4" w:rsidRDefault="00B04EEB">
            <w:pPr>
              <w:keepNext/>
              <w:spacing w:before="0"/>
              <w:jc w:val="center"/>
              <w:rPr>
                <w:rFonts w:eastAsia="Calibri"/>
                <w:b/>
                <w:bCs/>
                <w:sz w:val="18"/>
                <w:szCs w:val="18"/>
              </w:rPr>
              <w:pPrChange w:id="1933" w:author="Yasser Syed" w:date="2019-07-30T15:44:00Z">
                <w:pPr>
                  <w:keepNext/>
                  <w:jc w:val="left"/>
                </w:pPr>
              </w:pPrChange>
            </w:pPr>
            <w:r w:rsidRPr="000456B4">
              <w:rPr>
                <w:rFonts w:eastAsia="Calibri"/>
                <w:sz w:val="18"/>
                <w:szCs w:val="18"/>
              </w:rPr>
              <w:t>{0.1500, 0.0600}</w:t>
            </w:r>
          </w:p>
        </w:tc>
        <w:tc>
          <w:tcPr>
            <w:tcW w:w="893" w:type="pct"/>
            <w:shd w:val="clear" w:color="auto" w:fill="auto"/>
            <w:vAlign w:val="center"/>
            <w:tcPrChange w:id="1934" w:author="Yasser Syed" w:date="2019-07-30T15:47:00Z">
              <w:tcPr>
                <w:tcW w:w="893" w:type="pct"/>
                <w:shd w:val="clear" w:color="auto" w:fill="auto"/>
              </w:tcPr>
            </w:tcPrChange>
          </w:tcPr>
          <w:p w14:paraId="48E2466E" w14:textId="77777777" w:rsidR="00B04EEB" w:rsidRPr="000456B4" w:rsidRDefault="00B04EEB">
            <w:pPr>
              <w:keepNext/>
              <w:spacing w:before="0"/>
              <w:jc w:val="center"/>
              <w:rPr>
                <w:rFonts w:eastAsia="Calibri"/>
                <w:sz w:val="18"/>
                <w:szCs w:val="18"/>
              </w:rPr>
              <w:pPrChange w:id="1935" w:author="Yasser Syed" w:date="2019-07-30T15:44:00Z">
                <w:pPr>
                  <w:keepNext/>
                  <w:jc w:val="left"/>
                </w:pPr>
              </w:pPrChange>
            </w:pPr>
            <w:r w:rsidRPr="000456B4">
              <w:rPr>
                <w:rFonts w:eastAsia="Calibri"/>
                <w:sz w:val="18"/>
                <w:szCs w:val="18"/>
              </w:rPr>
              <w:t>{0.6800, 0.3200}</w:t>
            </w:r>
          </w:p>
          <w:p w14:paraId="2BB4C992" w14:textId="77777777" w:rsidR="00B04EEB" w:rsidRPr="000456B4" w:rsidRDefault="00B04EEB">
            <w:pPr>
              <w:keepNext/>
              <w:spacing w:before="0"/>
              <w:jc w:val="center"/>
              <w:rPr>
                <w:rFonts w:eastAsia="Calibri"/>
                <w:sz w:val="18"/>
                <w:szCs w:val="18"/>
              </w:rPr>
              <w:pPrChange w:id="1936" w:author="Yasser Syed" w:date="2019-07-30T15:44:00Z">
                <w:pPr>
                  <w:keepNext/>
                  <w:jc w:val="left"/>
                </w:pPr>
              </w:pPrChange>
            </w:pPr>
            <w:r w:rsidRPr="000456B4">
              <w:rPr>
                <w:rFonts w:eastAsia="Calibri"/>
                <w:sz w:val="18"/>
                <w:szCs w:val="18"/>
              </w:rPr>
              <w:t>{0.2650, 0.6900}</w:t>
            </w:r>
          </w:p>
          <w:p w14:paraId="51A5B730" w14:textId="77777777" w:rsidR="00B04EEB" w:rsidRPr="000456B4" w:rsidRDefault="00B04EEB">
            <w:pPr>
              <w:keepNext/>
              <w:spacing w:before="0"/>
              <w:jc w:val="center"/>
              <w:rPr>
                <w:rFonts w:eastAsia="Calibri"/>
                <w:b/>
                <w:bCs/>
                <w:sz w:val="18"/>
                <w:szCs w:val="18"/>
              </w:rPr>
              <w:pPrChange w:id="1937" w:author="Yasser Syed" w:date="2019-07-30T15:44:00Z">
                <w:pPr>
                  <w:keepNext/>
                  <w:jc w:val="left"/>
                </w:pPr>
              </w:pPrChange>
            </w:pPr>
            <w:r w:rsidRPr="000456B4">
              <w:rPr>
                <w:rFonts w:eastAsia="Calibri"/>
                <w:sz w:val="18"/>
                <w:szCs w:val="18"/>
              </w:rPr>
              <w:t>{0.1500, 0.0600}</w:t>
            </w:r>
          </w:p>
        </w:tc>
        <w:tc>
          <w:tcPr>
            <w:tcW w:w="894" w:type="pct"/>
            <w:shd w:val="clear" w:color="auto" w:fill="auto"/>
            <w:vAlign w:val="center"/>
            <w:tcPrChange w:id="1938" w:author="Yasser Syed" w:date="2019-07-30T15:47:00Z">
              <w:tcPr>
                <w:tcW w:w="894" w:type="pct"/>
                <w:shd w:val="clear" w:color="auto" w:fill="auto"/>
              </w:tcPr>
            </w:tcPrChange>
          </w:tcPr>
          <w:p w14:paraId="5D717B69" w14:textId="77777777" w:rsidR="00B04EEB" w:rsidRPr="000456B4" w:rsidRDefault="00B04EEB">
            <w:pPr>
              <w:keepNext/>
              <w:spacing w:before="0"/>
              <w:jc w:val="center"/>
              <w:rPr>
                <w:rFonts w:eastAsia="Calibri"/>
                <w:sz w:val="18"/>
                <w:szCs w:val="18"/>
              </w:rPr>
              <w:pPrChange w:id="1939" w:author="Yasser Syed" w:date="2019-07-30T15:44:00Z">
                <w:pPr>
                  <w:keepNext/>
                  <w:jc w:val="left"/>
                </w:pPr>
              </w:pPrChange>
            </w:pPr>
            <w:r w:rsidRPr="000456B4">
              <w:rPr>
                <w:rFonts w:eastAsia="Calibri"/>
                <w:sz w:val="18"/>
                <w:szCs w:val="18"/>
              </w:rPr>
              <w:t>{0.7080, 0.2920}</w:t>
            </w:r>
          </w:p>
          <w:p w14:paraId="65985637" w14:textId="77777777" w:rsidR="00B04EEB" w:rsidRPr="000456B4" w:rsidRDefault="00B04EEB">
            <w:pPr>
              <w:keepNext/>
              <w:spacing w:before="0"/>
              <w:jc w:val="center"/>
              <w:rPr>
                <w:rFonts w:eastAsia="Calibri"/>
                <w:sz w:val="18"/>
                <w:szCs w:val="18"/>
              </w:rPr>
              <w:pPrChange w:id="1940" w:author="Yasser Syed" w:date="2019-07-30T15:44:00Z">
                <w:pPr>
                  <w:keepNext/>
                  <w:jc w:val="left"/>
                </w:pPr>
              </w:pPrChange>
            </w:pPr>
            <w:r w:rsidRPr="000456B4">
              <w:rPr>
                <w:rFonts w:eastAsia="Calibri"/>
                <w:sz w:val="18"/>
                <w:szCs w:val="18"/>
              </w:rPr>
              <w:t>{0.1700, 0.7970}</w:t>
            </w:r>
          </w:p>
          <w:p w14:paraId="20306B7A" w14:textId="77777777" w:rsidR="00B04EEB" w:rsidRPr="000456B4" w:rsidRDefault="00B04EEB">
            <w:pPr>
              <w:keepNext/>
              <w:spacing w:before="0"/>
              <w:jc w:val="center"/>
              <w:rPr>
                <w:rFonts w:eastAsia="Calibri"/>
                <w:b/>
                <w:bCs/>
                <w:sz w:val="18"/>
                <w:szCs w:val="18"/>
              </w:rPr>
              <w:pPrChange w:id="1941" w:author="Yasser Syed" w:date="2019-07-30T15:44:00Z">
                <w:pPr>
                  <w:keepNext/>
                  <w:jc w:val="left"/>
                </w:pPr>
              </w:pPrChange>
            </w:pPr>
            <w:r w:rsidRPr="000456B4">
              <w:rPr>
                <w:rFonts w:eastAsia="Calibri"/>
                <w:sz w:val="18"/>
                <w:szCs w:val="18"/>
              </w:rPr>
              <w:t>{0.1310, 0.0460}</w:t>
            </w:r>
          </w:p>
        </w:tc>
      </w:tr>
      <w:tr w:rsidR="00B04EEB" w:rsidRPr="000456B4" w14:paraId="67DBFC29" w14:textId="77777777" w:rsidTr="0065311C">
        <w:trPr>
          <w:cantSplit/>
          <w:trHeight w:val="287"/>
          <w:jc w:val="center"/>
          <w:trPrChange w:id="1942" w:author="Yasser Syed" w:date="2019-07-30T15:50:00Z">
            <w:trPr>
              <w:cantSplit/>
              <w:trHeight w:val="570"/>
              <w:jc w:val="center"/>
            </w:trPr>
          </w:trPrChange>
        </w:trPr>
        <w:tc>
          <w:tcPr>
            <w:tcW w:w="527" w:type="pct"/>
            <w:vMerge/>
            <w:shd w:val="clear" w:color="auto" w:fill="auto"/>
            <w:textDirection w:val="btLr"/>
            <w:vAlign w:val="center"/>
            <w:tcPrChange w:id="1943" w:author="Yasser Syed" w:date="2019-07-30T15:50:00Z">
              <w:tcPr>
                <w:tcW w:w="527" w:type="pct"/>
                <w:vMerge/>
                <w:shd w:val="clear" w:color="auto" w:fill="auto"/>
                <w:textDirection w:val="btLr"/>
                <w:vAlign w:val="center"/>
              </w:tcPr>
            </w:tcPrChange>
          </w:tcPr>
          <w:p w14:paraId="6A4F8328" w14:textId="77777777" w:rsidR="00B04EEB" w:rsidRPr="000456B4" w:rsidRDefault="00B04EEB" w:rsidP="000B1A01">
            <w:pPr>
              <w:keepNext/>
              <w:spacing w:before="0"/>
              <w:jc w:val="center"/>
              <w:rPr>
                <w:rFonts w:eastAsia="Calibri"/>
                <w:sz w:val="18"/>
                <w:szCs w:val="18"/>
              </w:rPr>
            </w:pPr>
          </w:p>
        </w:tc>
        <w:tc>
          <w:tcPr>
            <w:tcW w:w="1844" w:type="pct"/>
            <w:gridSpan w:val="2"/>
            <w:shd w:val="clear" w:color="auto" w:fill="auto"/>
            <w:vAlign w:val="center"/>
            <w:tcPrChange w:id="1944" w:author="Yasser Syed" w:date="2019-07-30T15:50:00Z">
              <w:tcPr>
                <w:tcW w:w="1800" w:type="pct"/>
                <w:gridSpan w:val="2"/>
                <w:shd w:val="clear" w:color="auto" w:fill="auto"/>
              </w:tcPr>
            </w:tcPrChange>
          </w:tcPr>
          <w:p w14:paraId="07678374" w14:textId="77777777" w:rsidR="00B04EEB" w:rsidRPr="000456B4" w:rsidRDefault="00B04EEB">
            <w:pPr>
              <w:keepNext/>
              <w:spacing w:before="0"/>
              <w:jc w:val="left"/>
              <w:rPr>
                <w:rFonts w:eastAsia="Calibri"/>
                <w:sz w:val="18"/>
                <w:szCs w:val="18"/>
              </w:rPr>
              <w:pPrChange w:id="1945" w:author="Yasser Syed" w:date="2019-07-30T15:48:00Z">
                <w:pPr>
                  <w:keepNext/>
                  <w:jc w:val="left"/>
                </w:pPr>
              </w:pPrChange>
            </w:pPr>
            <w:r w:rsidRPr="000456B4">
              <w:rPr>
                <w:rFonts w:eastAsia="Calibri"/>
                <w:sz w:val="18"/>
                <w:szCs w:val="18"/>
              </w:rPr>
              <w:t>White point chromaticity (x,y)</w:t>
            </w:r>
          </w:p>
        </w:tc>
        <w:tc>
          <w:tcPr>
            <w:tcW w:w="2628" w:type="pct"/>
            <w:gridSpan w:val="3"/>
            <w:shd w:val="clear" w:color="auto" w:fill="auto"/>
            <w:vAlign w:val="center"/>
            <w:tcPrChange w:id="1946" w:author="Yasser Syed" w:date="2019-07-30T15:50:00Z">
              <w:tcPr>
                <w:tcW w:w="2673" w:type="pct"/>
                <w:gridSpan w:val="3"/>
                <w:shd w:val="clear" w:color="auto" w:fill="auto"/>
              </w:tcPr>
            </w:tcPrChange>
          </w:tcPr>
          <w:p w14:paraId="292ABE87" w14:textId="77777777" w:rsidR="00B04EEB" w:rsidRPr="000456B4" w:rsidRDefault="00B04EEB">
            <w:pPr>
              <w:keepNext/>
              <w:spacing w:before="0"/>
              <w:jc w:val="center"/>
              <w:rPr>
                <w:rFonts w:eastAsia="Calibri"/>
                <w:sz w:val="18"/>
                <w:szCs w:val="18"/>
              </w:rPr>
              <w:pPrChange w:id="1947" w:author="Yasser Syed" w:date="2019-07-30T15:48:00Z">
                <w:pPr>
                  <w:keepNext/>
                  <w:jc w:val="left"/>
                </w:pPr>
              </w:pPrChange>
            </w:pPr>
            <w:r w:rsidRPr="000456B4">
              <w:rPr>
                <w:rFonts w:eastAsia="Calibri"/>
                <w:sz w:val="18"/>
                <w:szCs w:val="18"/>
              </w:rPr>
              <w:t>{0.3127, 0.3290} (D65)</w:t>
            </w:r>
          </w:p>
        </w:tc>
      </w:tr>
      <w:tr w:rsidR="00B04EEB" w:rsidRPr="000456B4" w14:paraId="19A3D932" w14:textId="77777777" w:rsidTr="0065311C">
        <w:trPr>
          <w:cantSplit/>
          <w:trHeight w:val="269"/>
          <w:jc w:val="center"/>
          <w:trPrChange w:id="1948" w:author="Yasser Syed" w:date="2019-07-30T15:50:00Z">
            <w:trPr>
              <w:cantSplit/>
              <w:trHeight w:val="534"/>
              <w:jc w:val="center"/>
            </w:trPr>
          </w:trPrChange>
        </w:trPr>
        <w:tc>
          <w:tcPr>
            <w:tcW w:w="527" w:type="pct"/>
            <w:vMerge/>
            <w:shd w:val="clear" w:color="auto" w:fill="auto"/>
            <w:textDirection w:val="btLr"/>
            <w:vAlign w:val="center"/>
            <w:tcPrChange w:id="1949" w:author="Yasser Syed" w:date="2019-07-30T15:50:00Z">
              <w:tcPr>
                <w:tcW w:w="527" w:type="pct"/>
                <w:vMerge/>
                <w:shd w:val="clear" w:color="auto" w:fill="auto"/>
                <w:textDirection w:val="btLr"/>
                <w:vAlign w:val="center"/>
              </w:tcPr>
            </w:tcPrChange>
          </w:tcPr>
          <w:p w14:paraId="7D6596CB" w14:textId="77777777" w:rsidR="00B04EEB" w:rsidRPr="000456B4" w:rsidRDefault="00B04EEB" w:rsidP="000B1A01">
            <w:pPr>
              <w:keepNext/>
              <w:spacing w:before="0"/>
              <w:jc w:val="center"/>
              <w:rPr>
                <w:rFonts w:eastAsia="Calibri"/>
                <w:sz w:val="18"/>
                <w:szCs w:val="18"/>
              </w:rPr>
            </w:pPr>
          </w:p>
        </w:tc>
        <w:tc>
          <w:tcPr>
            <w:tcW w:w="1844" w:type="pct"/>
            <w:gridSpan w:val="2"/>
            <w:shd w:val="clear" w:color="auto" w:fill="auto"/>
            <w:vAlign w:val="center"/>
            <w:tcPrChange w:id="1950" w:author="Yasser Syed" w:date="2019-07-30T15:50:00Z">
              <w:tcPr>
                <w:tcW w:w="1800" w:type="pct"/>
                <w:gridSpan w:val="2"/>
                <w:shd w:val="clear" w:color="auto" w:fill="auto"/>
              </w:tcPr>
            </w:tcPrChange>
          </w:tcPr>
          <w:p w14:paraId="3D56EB26" w14:textId="77777777" w:rsidR="00B04EEB" w:rsidRPr="000456B4" w:rsidRDefault="00B04EEB">
            <w:pPr>
              <w:keepNext/>
              <w:spacing w:before="0"/>
              <w:jc w:val="left"/>
              <w:rPr>
                <w:rFonts w:eastAsia="Calibri"/>
                <w:sz w:val="18"/>
                <w:szCs w:val="18"/>
              </w:rPr>
              <w:pPrChange w:id="1951" w:author="Yasser Syed" w:date="2019-07-30T15:48:00Z">
                <w:pPr>
                  <w:keepNext/>
                  <w:jc w:val="left"/>
                </w:pPr>
              </w:pPrChange>
            </w:pPr>
            <w:r w:rsidRPr="000456B4">
              <w:rPr>
                <w:rFonts w:eastAsia="Calibri"/>
                <w:sz w:val="18"/>
                <w:szCs w:val="18"/>
              </w:rPr>
              <w:t>Maximum luminance [cd/m2]</w:t>
            </w:r>
          </w:p>
        </w:tc>
        <w:tc>
          <w:tcPr>
            <w:tcW w:w="842" w:type="pct"/>
            <w:shd w:val="clear" w:color="auto" w:fill="auto"/>
            <w:vAlign w:val="center"/>
            <w:tcPrChange w:id="1952" w:author="Yasser Syed" w:date="2019-07-30T15:50:00Z">
              <w:tcPr>
                <w:tcW w:w="886" w:type="pct"/>
                <w:shd w:val="clear" w:color="auto" w:fill="auto"/>
              </w:tcPr>
            </w:tcPrChange>
          </w:tcPr>
          <w:p w14:paraId="4A87DEF4" w14:textId="77777777" w:rsidR="00B04EEB" w:rsidRPr="000456B4" w:rsidRDefault="00B04EEB">
            <w:pPr>
              <w:keepNext/>
              <w:spacing w:before="0"/>
              <w:jc w:val="center"/>
              <w:rPr>
                <w:rFonts w:eastAsia="Calibri"/>
                <w:sz w:val="18"/>
                <w:szCs w:val="18"/>
              </w:rPr>
              <w:pPrChange w:id="1953" w:author="Yasser Syed" w:date="2019-07-30T15:48:00Z">
                <w:pPr>
                  <w:keepNext/>
                  <w:jc w:val="left"/>
                </w:pPr>
              </w:pPrChange>
            </w:pPr>
            <w:r w:rsidRPr="000456B4">
              <w:rPr>
                <w:rFonts w:eastAsia="Calibri"/>
                <w:sz w:val="18"/>
                <w:szCs w:val="18"/>
              </w:rPr>
              <w:t>100</w:t>
            </w:r>
          </w:p>
        </w:tc>
        <w:tc>
          <w:tcPr>
            <w:tcW w:w="893" w:type="pct"/>
            <w:shd w:val="clear" w:color="auto" w:fill="auto"/>
            <w:vAlign w:val="center"/>
            <w:tcPrChange w:id="1954" w:author="Yasser Syed" w:date="2019-07-30T15:50:00Z">
              <w:tcPr>
                <w:tcW w:w="893" w:type="pct"/>
                <w:shd w:val="clear" w:color="auto" w:fill="auto"/>
              </w:tcPr>
            </w:tcPrChange>
          </w:tcPr>
          <w:p w14:paraId="598121C9" w14:textId="77777777" w:rsidR="00B04EEB" w:rsidRPr="000456B4" w:rsidRDefault="00B04EEB">
            <w:pPr>
              <w:keepNext/>
              <w:spacing w:before="0"/>
              <w:jc w:val="center"/>
              <w:rPr>
                <w:rFonts w:eastAsia="Calibri"/>
                <w:sz w:val="18"/>
                <w:szCs w:val="18"/>
              </w:rPr>
              <w:pPrChange w:id="1955" w:author="Yasser Syed" w:date="2019-07-30T15:48:00Z">
                <w:pPr>
                  <w:keepNext/>
                  <w:jc w:val="left"/>
                </w:pPr>
              </w:pPrChange>
            </w:pPr>
            <w:r w:rsidRPr="000456B4">
              <w:rPr>
                <w:rFonts w:eastAsia="Calibri"/>
                <w:sz w:val="18"/>
                <w:szCs w:val="18"/>
              </w:rPr>
              <w:t>1000</w:t>
            </w:r>
          </w:p>
        </w:tc>
        <w:tc>
          <w:tcPr>
            <w:tcW w:w="894" w:type="pct"/>
            <w:shd w:val="clear" w:color="auto" w:fill="auto"/>
            <w:vAlign w:val="center"/>
            <w:tcPrChange w:id="1956" w:author="Yasser Syed" w:date="2019-07-30T15:50:00Z">
              <w:tcPr>
                <w:tcW w:w="894" w:type="pct"/>
                <w:shd w:val="clear" w:color="auto" w:fill="auto"/>
              </w:tcPr>
            </w:tcPrChange>
          </w:tcPr>
          <w:p w14:paraId="49FA127B" w14:textId="77777777" w:rsidR="00B04EEB" w:rsidRPr="000456B4" w:rsidRDefault="00B04EEB">
            <w:pPr>
              <w:keepNext/>
              <w:spacing w:before="0"/>
              <w:jc w:val="center"/>
              <w:rPr>
                <w:rFonts w:eastAsia="Calibri"/>
                <w:sz w:val="18"/>
                <w:szCs w:val="18"/>
              </w:rPr>
              <w:pPrChange w:id="1957" w:author="Yasser Syed" w:date="2019-07-30T15:48:00Z">
                <w:pPr>
                  <w:keepNext/>
                  <w:jc w:val="left"/>
                </w:pPr>
              </w:pPrChange>
            </w:pPr>
            <w:r w:rsidRPr="000456B4">
              <w:rPr>
                <w:rFonts w:eastAsia="Calibri"/>
                <w:sz w:val="18"/>
                <w:szCs w:val="18"/>
              </w:rPr>
              <w:t>10</w:t>
            </w:r>
            <w:r>
              <w:rPr>
                <w:rFonts w:eastAsia="Calibri"/>
                <w:sz w:val="18"/>
                <w:szCs w:val="18"/>
              </w:rPr>
              <w:t>8</w:t>
            </w:r>
          </w:p>
        </w:tc>
      </w:tr>
      <w:tr w:rsidR="00B04EEB" w:rsidRPr="000456B4" w14:paraId="27FAAEF8" w14:textId="77777777" w:rsidTr="0065311C">
        <w:trPr>
          <w:trHeight w:val="341"/>
          <w:jc w:val="center"/>
          <w:trPrChange w:id="1958" w:author="Yasser Syed" w:date="2019-07-30T15:50:00Z">
            <w:trPr>
              <w:trHeight w:val="705"/>
              <w:jc w:val="center"/>
            </w:trPr>
          </w:trPrChange>
        </w:trPr>
        <w:tc>
          <w:tcPr>
            <w:tcW w:w="527" w:type="pct"/>
            <w:vMerge/>
            <w:shd w:val="clear" w:color="auto" w:fill="auto"/>
            <w:textDirection w:val="btLr"/>
            <w:vAlign w:val="center"/>
            <w:tcPrChange w:id="1959" w:author="Yasser Syed" w:date="2019-07-30T15:50:00Z">
              <w:tcPr>
                <w:tcW w:w="527" w:type="pct"/>
                <w:vMerge/>
                <w:shd w:val="clear" w:color="auto" w:fill="auto"/>
                <w:textDirection w:val="btLr"/>
                <w:vAlign w:val="center"/>
              </w:tcPr>
            </w:tcPrChange>
          </w:tcPr>
          <w:p w14:paraId="3DD004D8" w14:textId="77777777" w:rsidR="00B04EEB" w:rsidRPr="000456B4" w:rsidRDefault="00B04EEB" w:rsidP="000B1A01">
            <w:pPr>
              <w:keepNext/>
              <w:spacing w:before="0"/>
              <w:jc w:val="center"/>
              <w:rPr>
                <w:rFonts w:eastAsia="Calibri"/>
                <w:sz w:val="18"/>
                <w:szCs w:val="18"/>
              </w:rPr>
            </w:pPr>
          </w:p>
        </w:tc>
        <w:tc>
          <w:tcPr>
            <w:tcW w:w="1844" w:type="pct"/>
            <w:gridSpan w:val="2"/>
            <w:shd w:val="clear" w:color="auto" w:fill="auto"/>
            <w:vAlign w:val="center"/>
            <w:tcPrChange w:id="1960" w:author="Yasser Syed" w:date="2019-07-30T15:50:00Z">
              <w:tcPr>
                <w:tcW w:w="1800" w:type="pct"/>
                <w:gridSpan w:val="2"/>
                <w:shd w:val="clear" w:color="auto" w:fill="auto"/>
              </w:tcPr>
            </w:tcPrChange>
          </w:tcPr>
          <w:p w14:paraId="7056965A" w14:textId="77777777" w:rsidR="00B04EEB" w:rsidRPr="000456B4" w:rsidRDefault="00B04EEB">
            <w:pPr>
              <w:keepNext/>
              <w:spacing w:before="0"/>
              <w:jc w:val="left"/>
              <w:rPr>
                <w:rFonts w:eastAsia="Calibri"/>
                <w:sz w:val="18"/>
                <w:szCs w:val="18"/>
              </w:rPr>
              <w:pPrChange w:id="1961" w:author="Yasser Syed" w:date="2019-07-30T15:48:00Z">
                <w:pPr>
                  <w:keepNext/>
                  <w:jc w:val="left"/>
                </w:pPr>
              </w:pPrChange>
            </w:pPr>
            <w:r w:rsidRPr="000456B4">
              <w:rPr>
                <w:rFonts w:eastAsia="Calibri"/>
                <w:sz w:val="18"/>
                <w:szCs w:val="18"/>
              </w:rPr>
              <w:t>Minimum luminance [cd/m2]</w:t>
            </w:r>
          </w:p>
        </w:tc>
        <w:tc>
          <w:tcPr>
            <w:tcW w:w="842" w:type="pct"/>
            <w:shd w:val="clear" w:color="auto" w:fill="auto"/>
            <w:vAlign w:val="center"/>
            <w:tcPrChange w:id="1962" w:author="Yasser Syed" w:date="2019-07-30T15:50:00Z">
              <w:tcPr>
                <w:tcW w:w="886" w:type="pct"/>
                <w:shd w:val="clear" w:color="auto" w:fill="auto"/>
              </w:tcPr>
            </w:tcPrChange>
          </w:tcPr>
          <w:p w14:paraId="44D2EA43" w14:textId="77777777" w:rsidR="00B04EEB" w:rsidRPr="000456B4" w:rsidRDefault="00B04EEB">
            <w:pPr>
              <w:keepNext/>
              <w:spacing w:before="0"/>
              <w:jc w:val="center"/>
              <w:rPr>
                <w:rFonts w:eastAsia="Calibri"/>
                <w:sz w:val="18"/>
                <w:szCs w:val="18"/>
              </w:rPr>
              <w:pPrChange w:id="1963" w:author="Yasser Syed" w:date="2019-07-30T15:49:00Z">
                <w:pPr>
                  <w:keepNext/>
                  <w:jc w:val="left"/>
                </w:pPr>
              </w:pPrChange>
            </w:pPr>
            <w:r w:rsidRPr="000456B4">
              <w:rPr>
                <w:rFonts w:eastAsia="Calibri"/>
                <w:sz w:val="18"/>
                <w:szCs w:val="18"/>
              </w:rPr>
              <w:t>0.05 for LCD/LED</w:t>
            </w:r>
          </w:p>
        </w:tc>
        <w:tc>
          <w:tcPr>
            <w:tcW w:w="893" w:type="pct"/>
            <w:shd w:val="clear" w:color="auto" w:fill="auto"/>
            <w:vAlign w:val="center"/>
            <w:tcPrChange w:id="1964" w:author="Yasser Syed" w:date="2019-07-30T15:50:00Z">
              <w:tcPr>
                <w:tcW w:w="893" w:type="pct"/>
                <w:shd w:val="clear" w:color="auto" w:fill="auto"/>
              </w:tcPr>
            </w:tcPrChange>
          </w:tcPr>
          <w:p w14:paraId="6A71F802" w14:textId="77777777" w:rsidR="00B04EEB" w:rsidRPr="000456B4" w:rsidRDefault="00B04EEB">
            <w:pPr>
              <w:keepNext/>
              <w:spacing w:before="0"/>
              <w:jc w:val="center"/>
              <w:rPr>
                <w:rFonts w:eastAsia="Calibri"/>
                <w:sz w:val="18"/>
                <w:szCs w:val="18"/>
              </w:rPr>
              <w:pPrChange w:id="1965" w:author="Yasser Syed" w:date="2019-07-30T15:49:00Z">
                <w:pPr>
                  <w:keepNext/>
                  <w:jc w:val="left"/>
                </w:pPr>
              </w:pPrChange>
            </w:pPr>
            <w:r w:rsidRPr="000456B4">
              <w:rPr>
                <w:rFonts w:eastAsia="Calibri"/>
                <w:sz w:val="18"/>
                <w:szCs w:val="18"/>
              </w:rPr>
              <w:t>0.0005 for OLED</w:t>
            </w:r>
          </w:p>
        </w:tc>
        <w:tc>
          <w:tcPr>
            <w:tcW w:w="894" w:type="pct"/>
            <w:shd w:val="clear" w:color="auto" w:fill="auto"/>
            <w:vAlign w:val="center"/>
            <w:tcPrChange w:id="1966" w:author="Yasser Syed" w:date="2019-07-30T15:50:00Z">
              <w:tcPr>
                <w:tcW w:w="894" w:type="pct"/>
                <w:shd w:val="clear" w:color="auto" w:fill="auto"/>
              </w:tcPr>
            </w:tcPrChange>
          </w:tcPr>
          <w:p w14:paraId="3144659B" w14:textId="430CF68C" w:rsidR="00B04EEB" w:rsidRPr="000456B4" w:rsidRDefault="00B04EEB">
            <w:pPr>
              <w:keepNext/>
              <w:spacing w:before="0"/>
              <w:jc w:val="center"/>
              <w:rPr>
                <w:rFonts w:eastAsia="Calibri"/>
                <w:sz w:val="18"/>
                <w:szCs w:val="18"/>
              </w:rPr>
              <w:pPrChange w:id="1967" w:author="Yasser Syed" w:date="2019-07-30T15:49:00Z">
                <w:pPr>
                  <w:keepNext/>
                  <w:jc w:val="left"/>
                </w:pPr>
              </w:pPrChange>
            </w:pPr>
            <w:r w:rsidRPr="000456B4">
              <w:rPr>
                <w:rFonts w:eastAsia="Calibri"/>
                <w:sz w:val="18"/>
                <w:szCs w:val="18"/>
              </w:rPr>
              <w:t xml:space="preserve">0.0005 for </w:t>
            </w:r>
            <w:r>
              <w:rPr>
                <w:rFonts w:eastAsia="Calibri"/>
                <w:sz w:val="18"/>
                <w:szCs w:val="18"/>
              </w:rPr>
              <w:t>laser</w:t>
            </w:r>
          </w:p>
        </w:tc>
      </w:tr>
      <w:tr w:rsidR="00B04EEB" w:rsidRPr="000456B4" w14:paraId="3841DB1C" w14:textId="77777777" w:rsidTr="0065311C">
        <w:trPr>
          <w:trHeight w:val="237"/>
          <w:jc w:val="center"/>
          <w:trPrChange w:id="1968" w:author="Yasser Syed" w:date="2019-07-30T15:47:00Z">
            <w:trPr>
              <w:trHeight w:val="237"/>
              <w:jc w:val="center"/>
            </w:trPr>
          </w:trPrChange>
        </w:trPr>
        <w:tc>
          <w:tcPr>
            <w:tcW w:w="527" w:type="pct"/>
            <w:vMerge w:val="restart"/>
            <w:shd w:val="clear" w:color="auto" w:fill="auto"/>
            <w:textDirection w:val="btLr"/>
            <w:vAlign w:val="center"/>
            <w:tcPrChange w:id="1969" w:author="Yasser Syed" w:date="2019-07-30T15:47:00Z">
              <w:tcPr>
                <w:tcW w:w="527" w:type="pct"/>
                <w:vMerge w:val="restart"/>
                <w:shd w:val="clear" w:color="auto" w:fill="auto"/>
                <w:textDirection w:val="btLr"/>
                <w:vAlign w:val="center"/>
              </w:tcPr>
            </w:tcPrChange>
          </w:tcPr>
          <w:p w14:paraId="57173AC2" w14:textId="77777777" w:rsidR="00B04EEB" w:rsidRPr="00225C72" w:rsidRDefault="00B04EEB" w:rsidP="000B1A01">
            <w:pPr>
              <w:keepNext/>
              <w:spacing w:before="0"/>
              <w:jc w:val="center"/>
              <w:rPr>
                <w:rFonts w:eastAsia="Calibri"/>
                <w:b/>
                <w:bCs/>
                <w:sz w:val="18"/>
                <w:szCs w:val="18"/>
              </w:rPr>
            </w:pPr>
            <w:r w:rsidRPr="00950D65">
              <w:rPr>
                <w:rFonts w:eastAsia="Calibri"/>
                <w:b/>
                <w:bCs/>
                <w:sz w:val="18"/>
                <w:szCs w:val="18"/>
              </w:rPr>
              <w:t>HEVC or AVC MDCV SEI message</w:t>
            </w:r>
            <w:r>
              <w:rPr>
                <w:rFonts w:eastAsia="Calibri"/>
                <w:b/>
                <w:bCs/>
                <w:sz w:val="18"/>
                <w:szCs w:val="18"/>
              </w:rPr>
              <w:br/>
              <w:t xml:space="preserve">Rec. ITU-T </w:t>
            </w:r>
            <w:r w:rsidRPr="00225C72">
              <w:rPr>
                <w:b/>
                <w:bCs/>
                <w:sz w:val="18"/>
              </w:rPr>
              <w:t xml:space="preserve">H.265 | </w:t>
            </w:r>
            <w:r>
              <w:rPr>
                <w:b/>
                <w:bCs/>
                <w:sz w:val="18"/>
              </w:rPr>
              <w:t xml:space="preserve">ISO/IEC </w:t>
            </w:r>
            <w:r w:rsidRPr="00225C72">
              <w:rPr>
                <w:b/>
                <w:bCs/>
                <w:sz w:val="18"/>
              </w:rPr>
              <w:t>23008-2</w:t>
            </w:r>
          </w:p>
        </w:tc>
        <w:tc>
          <w:tcPr>
            <w:tcW w:w="1844" w:type="pct"/>
            <w:gridSpan w:val="2"/>
            <w:shd w:val="clear" w:color="auto" w:fill="auto"/>
            <w:vAlign w:val="center"/>
            <w:tcPrChange w:id="1970" w:author="Yasser Syed" w:date="2019-07-30T15:47:00Z">
              <w:tcPr>
                <w:tcW w:w="1800" w:type="pct"/>
                <w:gridSpan w:val="2"/>
                <w:shd w:val="clear" w:color="auto" w:fill="auto"/>
              </w:tcPr>
            </w:tcPrChange>
          </w:tcPr>
          <w:p w14:paraId="3135F613" w14:textId="77777777" w:rsidR="00B04EEB" w:rsidRPr="000456B4" w:rsidRDefault="00B04EEB">
            <w:pPr>
              <w:keepNext/>
              <w:spacing w:before="0"/>
              <w:jc w:val="left"/>
              <w:rPr>
                <w:rFonts w:eastAsia="Calibri"/>
                <w:sz w:val="18"/>
                <w:szCs w:val="18"/>
              </w:rPr>
              <w:pPrChange w:id="1971" w:author="Yasser Syed" w:date="2019-07-30T15:48:00Z">
                <w:pPr>
                  <w:keepNext/>
                  <w:jc w:val="left"/>
                </w:pPr>
              </w:pPrChange>
            </w:pPr>
            <w:r w:rsidRPr="000456B4">
              <w:rPr>
                <w:rFonts w:eastAsia="Calibri"/>
                <w:sz w:val="18"/>
                <w:szCs w:val="18"/>
              </w:rPr>
              <w:t>Display_primaries_x[0]/y[0]</w:t>
            </w:r>
          </w:p>
        </w:tc>
        <w:tc>
          <w:tcPr>
            <w:tcW w:w="842" w:type="pct"/>
            <w:shd w:val="clear" w:color="auto" w:fill="auto"/>
            <w:vAlign w:val="center"/>
            <w:tcPrChange w:id="1972" w:author="Yasser Syed" w:date="2019-07-30T15:47:00Z">
              <w:tcPr>
                <w:tcW w:w="886" w:type="pct"/>
                <w:shd w:val="clear" w:color="auto" w:fill="auto"/>
              </w:tcPr>
            </w:tcPrChange>
          </w:tcPr>
          <w:p w14:paraId="7E2E0952" w14:textId="77777777" w:rsidR="00B04EEB" w:rsidRPr="000456B4" w:rsidRDefault="00B04EEB">
            <w:pPr>
              <w:keepNext/>
              <w:spacing w:before="0"/>
              <w:jc w:val="center"/>
              <w:rPr>
                <w:rFonts w:eastAsia="Calibri"/>
                <w:sz w:val="18"/>
                <w:szCs w:val="18"/>
              </w:rPr>
              <w:pPrChange w:id="1973" w:author="Yasser Syed" w:date="2019-07-30T15:49:00Z">
                <w:pPr>
                  <w:keepNext/>
                  <w:jc w:val="left"/>
                </w:pPr>
              </w:pPrChange>
            </w:pPr>
            <w:r w:rsidRPr="000456B4">
              <w:rPr>
                <w:rFonts w:eastAsia="Calibri"/>
                <w:sz w:val="18"/>
                <w:szCs w:val="18"/>
              </w:rPr>
              <w:t>{32000, 16500}</w:t>
            </w:r>
          </w:p>
        </w:tc>
        <w:tc>
          <w:tcPr>
            <w:tcW w:w="893" w:type="pct"/>
            <w:shd w:val="clear" w:color="auto" w:fill="auto"/>
            <w:vAlign w:val="center"/>
            <w:tcPrChange w:id="1974" w:author="Yasser Syed" w:date="2019-07-30T15:47:00Z">
              <w:tcPr>
                <w:tcW w:w="893" w:type="pct"/>
                <w:shd w:val="clear" w:color="auto" w:fill="auto"/>
              </w:tcPr>
            </w:tcPrChange>
          </w:tcPr>
          <w:p w14:paraId="47288780" w14:textId="77777777" w:rsidR="00B04EEB" w:rsidRPr="000456B4" w:rsidRDefault="00B04EEB">
            <w:pPr>
              <w:keepNext/>
              <w:spacing w:before="0"/>
              <w:jc w:val="center"/>
              <w:rPr>
                <w:rFonts w:eastAsia="Calibri"/>
                <w:sz w:val="18"/>
                <w:szCs w:val="18"/>
              </w:rPr>
              <w:pPrChange w:id="1975" w:author="Yasser Syed" w:date="2019-07-30T15:49:00Z">
                <w:pPr>
                  <w:keepNext/>
                  <w:jc w:val="left"/>
                </w:pPr>
              </w:pPrChange>
            </w:pPr>
            <w:r w:rsidRPr="000456B4">
              <w:rPr>
                <w:rFonts w:eastAsia="Calibri"/>
                <w:sz w:val="18"/>
                <w:szCs w:val="18"/>
              </w:rPr>
              <w:t>{35400, 14600}</w:t>
            </w:r>
          </w:p>
        </w:tc>
        <w:tc>
          <w:tcPr>
            <w:tcW w:w="894" w:type="pct"/>
            <w:shd w:val="clear" w:color="auto" w:fill="auto"/>
            <w:vAlign w:val="center"/>
            <w:tcPrChange w:id="1976" w:author="Yasser Syed" w:date="2019-07-30T15:47:00Z">
              <w:tcPr>
                <w:tcW w:w="894" w:type="pct"/>
                <w:shd w:val="clear" w:color="auto" w:fill="auto"/>
              </w:tcPr>
            </w:tcPrChange>
          </w:tcPr>
          <w:p w14:paraId="78E304F3" w14:textId="77777777" w:rsidR="00B04EEB" w:rsidRPr="000456B4" w:rsidRDefault="00B04EEB">
            <w:pPr>
              <w:keepNext/>
              <w:spacing w:before="0"/>
              <w:jc w:val="center"/>
              <w:rPr>
                <w:rFonts w:eastAsia="Calibri"/>
                <w:sz w:val="18"/>
                <w:szCs w:val="18"/>
              </w:rPr>
              <w:pPrChange w:id="1977" w:author="Yasser Syed" w:date="2019-07-30T15:49:00Z">
                <w:pPr>
                  <w:keepNext/>
                  <w:jc w:val="left"/>
                </w:pPr>
              </w:pPrChange>
            </w:pPr>
            <w:r w:rsidRPr="000456B4">
              <w:rPr>
                <w:rFonts w:eastAsia="Calibri"/>
                <w:sz w:val="18"/>
                <w:szCs w:val="18"/>
              </w:rPr>
              <w:t>{34000, 16000}</w:t>
            </w:r>
          </w:p>
        </w:tc>
      </w:tr>
      <w:tr w:rsidR="00B04EEB" w:rsidRPr="000456B4" w14:paraId="37137132" w14:textId="77777777" w:rsidTr="0065311C">
        <w:trPr>
          <w:trHeight w:val="237"/>
          <w:jc w:val="center"/>
          <w:trPrChange w:id="1978" w:author="Yasser Syed" w:date="2019-07-30T15:47:00Z">
            <w:trPr>
              <w:trHeight w:val="237"/>
              <w:jc w:val="center"/>
            </w:trPr>
          </w:trPrChange>
        </w:trPr>
        <w:tc>
          <w:tcPr>
            <w:tcW w:w="527" w:type="pct"/>
            <w:vMerge/>
            <w:shd w:val="clear" w:color="auto" w:fill="auto"/>
            <w:vAlign w:val="center"/>
            <w:tcPrChange w:id="1979" w:author="Yasser Syed" w:date="2019-07-30T15:47:00Z">
              <w:tcPr>
                <w:tcW w:w="527" w:type="pct"/>
                <w:vMerge/>
                <w:shd w:val="clear" w:color="auto" w:fill="auto"/>
                <w:vAlign w:val="center"/>
              </w:tcPr>
            </w:tcPrChange>
          </w:tcPr>
          <w:p w14:paraId="517F8C53" w14:textId="77777777" w:rsidR="00B04EEB" w:rsidRPr="000456B4" w:rsidRDefault="00B04EEB" w:rsidP="000B1A01">
            <w:pPr>
              <w:keepNext/>
              <w:spacing w:before="0"/>
              <w:jc w:val="center"/>
              <w:rPr>
                <w:rFonts w:eastAsia="Calibri"/>
                <w:b/>
                <w:bCs/>
                <w:sz w:val="18"/>
                <w:szCs w:val="18"/>
              </w:rPr>
            </w:pPr>
          </w:p>
        </w:tc>
        <w:tc>
          <w:tcPr>
            <w:tcW w:w="1844" w:type="pct"/>
            <w:gridSpan w:val="2"/>
            <w:shd w:val="clear" w:color="auto" w:fill="auto"/>
            <w:vAlign w:val="center"/>
            <w:tcPrChange w:id="1980" w:author="Yasser Syed" w:date="2019-07-30T15:47:00Z">
              <w:tcPr>
                <w:tcW w:w="1800" w:type="pct"/>
                <w:gridSpan w:val="2"/>
                <w:shd w:val="clear" w:color="auto" w:fill="auto"/>
              </w:tcPr>
            </w:tcPrChange>
          </w:tcPr>
          <w:p w14:paraId="25372D1D" w14:textId="77777777" w:rsidR="00B04EEB" w:rsidRPr="000456B4" w:rsidRDefault="00B04EEB">
            <w:pPr>
              <w:keepNext/>
              <w:spacing w:before="0"/>
              <w:jc w:val="left"/>
              <w:rPr>
                <w:rFonts w:eastAsia="Calibri"/>
                <w:sz w:val="18"/>
                <w:szCs w:val="18"/>
              </w:rPr>
              <w:pPrChange w:id="1981" w:author="Yasser Syed" w:date="2019-07-30T15:48:00Z">
                <w:pPr>
                  <w:keepNext/>
                  <w:jc w:val="left"/>
                </w:pPr>
              </w:pPrChange>
            </w:pPr>
            <w:r w:rsidRPr="000456B4">
              <w:rPr>
                <w:rFonts w:eastAsia="Calibri"/>
                <w:sz w:val="18"/>
                <w:szCs w:val="18"/>
              </w:rPr>
              <w:t>Display_primaries_x[1]/y[1]</w:t>
            </w:r>
          </w:p>
        </w:tc>
        <w:tc>
          <w:tcPr>
            <w:tcW w:w="842" w:type="pct"/>
            <w:shd w:val="clear" w:color="auto" w:fill="auto"/>
            <w:vAlign w:val="center"/>
            <w:tcPrChange w:id="1982" w:author="Yasser Syed" w:date="2019-07-30T15:47:00Z">
              <w:tcPr>
                <w:tcW w:w="886" w:type="pct"/>
                <w:shd w:val="clear" w:color="auto" w:fill="auto"/>
              </w:tcPr>
            </w:tcPrChange>
          </w:tcPr>
          <w:p w14:paraId="50CA66A9" w14:textId="77777777" w:rsidR="00B04EEB" w:rsidRPr="000456B4" w:rsidRDefault="00B04EEB">
            <w:pPr>
              <w:keepNext/>
              <w:spacing w:before="0"/>
              <w:jc w:val="center"/>
              <w:rPr>
                <w:rFonts w:eastAsia="Calibri"/>
                <w:sz w:val="18"/>
                <w:szCs w:val="18"/>
              </w:rPr>
              <w:pPrChange w:id="1983" w:author="Yasser Syed" w:date="2019-07-30T15:49:00Z">
                <w:pPr>
                  <w:keepNext/>
                  <w:jc w:val="left"/>
                </w:pPr>
              </w:pPrChange>
            </w:pPr>
            <w:r w:rsidRPr="000456B4">
              <w:rPr>
                <w:rFonts w:eastAsia="Calibri"/>
                <w:sz w:val="18"/>
                <w:szCs w:val="18"/>
              </w:rPr>
              <w:t>{15000, 30000}</w:t>
            </w:r>
          </w:p>
        </w:tc>
        <w:tc>
          <w:tcPr>
            <w:tcW w:w="893" w:type="pct"/>
            <w:shd w:val="clear" w:color="auto" w:fill="auto"/>
            <w:vAlign w:val="center"/>
            <w:tcPrChange w:id="1984" w:author="Yasser Syed" w:date="2019-07-30T15:47:00Z">
              <w:tcPr>
                <w:tcW w:w="893" w:type="pct"/>
                <w:shd w:val="clear" w:color="auto" w:fill="auto"/>
              </w:tcPr>
            </w:tcPrChange>
          </w:tcPr>
          <w:p w14:paraId="7FD132EA" w14:textId="77777777" w:rsidR="00B04EEB" w:rsidRPr="000456B4" w:rsidRDefault="00B04EEB">
            <w:pPr>
              <w:keepNext/>
              <w:spacing w:before="0"/>
              <w:jc w:val="center"/>
              <w:rPr>
                <w:rFonts w:eastAsia="Calibri"/>
                <w:sz w:val="18"/>
                <w:szCs w:val="18"/>
              </w:rPr>
              <w:pPrChange w:id="1985" w:author="Yasser Syed" w:date="2019-07-30T15:49:00Z">
                <w:pPr>
                  <w:keepNext/>
                  <w:jc w:val="left"/>
                </w:pPr>
              </w:pPrChange>
            </w:pPr>
            <w:r w:rsidRPr="000456B4">
              <w:rPr>
                <w:rFonts w:eastAsia="Calibri"/>
                <w:sz w:val="18"/>
                <w:szCs w:val="18"/>
              </w:rPr>
              <w:t>{8500, 39850}</w:t>
            </w:r>
          </w:p>
        </w:tc>
        <w:tc>
          <w:tcPr>
            <w:tcW w:w="894" w:type="pct"/>
            <w:shd w:val="clear" w:color="auto" w:fill="auto"/>
            <w:vAlign w:val="center"/>
            <w:tcPrChange w:id="1986" w:author="Yasser Syed" w:date="2019-07-30T15:47:00Z">
              <w:tcPr>
                <w:tcW w:w="894" w:type="pct"/>
                <w:shd w:val="clear" w:color="auto" w:fill="auto"/>
              </w:tcPr>
            </w:tcPrChange>
          </w:tcPr>
          <w:p w14:paraId="179B2CD4" w14:textId="77777777" w:rsidR="00B04EEB" w:rsidRPr="000456B4" w:rsidRDefault="00B04EEB">
            <w:pPr>
              <w:keepNext/>
              <w:spacing w:before="0"/>
              <w:jc w:val="center"/>
              <w:rPr>
                <w:rFonts w:eastAsia="Calibri"/>
                <w:sz w:val="18"/>
                <w:szCs w:val="18"/>
              </w:rPr>
              <w:pPrChange w:id="1987" w:author="Yasser Syed" w:date="2019-07-30T15:49:00Z">
                <w:pPr>
                  <w:keepNext/>
                  <w:jc w:val="left"/>
                </w:pPr>
              </w:pPrChange>
            </w:pPr>
            <w:r w:rsidRPr="000456B4">
              <w:rPr>
                <w:rFonts w:eastAsia="Calibri"/>
                <w:sz w:val="18"/>
                <w:szCs w:val="18"/>
              </w:rPr>
              <w:t>{13250, 34500}</w:t>
            </w:r>
          </w:p>
        </w:tc>
      </w:tr>
      <w:tr w:rsidR="00B04EEB" w:rsidRPr="000456B4" w14:paraId="249111F5" w14:textId="77777777" w:rsidTr="0065311C">
        <w:trPr>
          <w:trHeight w:val="237"/>
          <w:jc w:val="center"/>
          <w:trPrChange w:id="1988" w:author="Yasser Syed" w:date="2019-07-30T15:47:00Z">
            <w:trPr>
              <w:trHeight w:val="237"/>
              <w:jc w:val="center"/>
            </w:trPr>
          </w:trPrChange>
        </w:trPr>
        <w:tc>
          <w:tcPr>
            <w:tcW w:w="527" w:type="pct"/>
            <w:vMerge/>
            <w:shd w:val="clear" w:color="auto" w:fill="auto"/>
            <w:vAlign w:val="center"/>
            <w:tcPrChange w:id="1989" w:author="Yasser Syed" w:date="2019-07-30T15:47:00Z">
              <w:tcPr>
                <w:tcW w:w="527" w:type="pct"/>
                <w:vMerge/>
                <w:shd w:val="clear" w:color="auto" w:fill="auto"/>
                <w:vAlign w:val="center"/>
              </w:tcPr>
            </w:tcPrChange>
          </w:tcPr>
          <w:p w14:paraId="7FEA5D22" w14:textId="77777777" w:rsidR="00B04EEB" w:rsidRPr="000456B4" w:rsidRDefault="00B04EEB" w:rsidP="000B1A01">
            <w:pPr>
              <w:keepNext/>
              <w:spacing w:before="0"/>
              <w:jc w:val="center"/>
              <w:rPr>
                <w:rFonts w:eastAsia="Calibri"/>
                <w:b/>
                <w:bCs/>
                <w:sz w:val="18"/>
                <w:szCs w:val="18"/>
              </w:rPr>
            </w:pPr>
          </w:p>
        </w:tc>
        <w:tc>
          <w:tcPr>
            <w:tcW w:w="1844" w:type="pct"/>
            <w:gridSpan w:val="2"/>
            <w:shd w:val="clear" w:color="auto" w:fill="auto"/>
            <w:vAlign w:val="center"/>
            <w:tcPrChange w:id="1990" w:author="Yasser Syed" w:date="2019-07-30T15:47:00Z">
              <w:tcPr>
                <w:tcW w:w="1800" w:type="pct"/>
                <w:gridSpan w:val="2"/>
                <w:shd w:val="clear" w:color="auto" w:fill="auto"/>
              </w:tcPr>
            </w:tcPrChange>
          </w:tcPr>
          <w:p w14:paraId="5D03D69D" w14:textId="77777777" w:rsidR="00B04EEB" w:rsidRPr="000456B4" w:rsidRDefault="00B04EEB">
            <w:pPr>
              <w:keepNext/>
              <w:spacing w:before="0"/>
              <w:jc w:val="left"/>
              <w:rPr>
                <w:rFonts w:eastAsia="Calibri"/>
                <w:sz w:val="18"/>
                <w:szCs w:val="18"/>
              </w:rPr>
              <w:pPrChange w:id="1991" w:author="Yasser Syed" w:date="2019-07-30T15:48:00Z">
                <w:pPr>
                  <w:keepNext/>
                  <w:jc w:val="left"/>
                </w:pPr>
              </w:pPrChange>
            </w:pPr>
            <w:r w:rsidRPr="000456B4">
              <w:rPr>
                <w:rFonts w:eastAsia="Calibri"/>
                <w:sz w:val="18"/>
                <w:szCs w:val="18"/>
              </w:rPr>
              <w:t>Display_primaries_x[2]/y[2]</w:t>
            </w:r>
          </w:p>
        </w:tc>
        <w:tc>
          <w:tcPr>
            <w:tcW w:w="842" w:type="pct"/>
            <w:shd w:val="clear" w:color="auto" w:fill="auto"/>
            <w:vAlign w:val="center"/>
            <w:tcPrChange w:id="1992" w:author="Yasser Syed" w:date="2019-07-30T15:47:00Z">
              <w:tcPr>
                <w:tcW w:w="886" w:type="pct"/>
                <w:shd w:val="clear" w:color="auto" w:fill="auto"/>
              </w:tcPr>
            </w:tcPrChange>
          </w:tcPr>
          <w:p w14:paraId="774D2936" w14:textId="77777777" w:rsidR="00B04EEB" w:rsidRPr="000456B4" w:rsidRDefault="00B04EEB">
            <w:pPr>
              <w:keepNext/>
              <w:spacing w:before="0"/>
              <w:jc w:val="center"/>
              <w:rPr>
                <w:rFonts w:eastAsia="Calibri"/>
                <w:sz w:val="18"/>
                <w:szCs w:val="18"/>
              </w:rPr>
              <w:pPrChange w:id="1993" w:author="Yasser Syed" w:date="2019-07-30T15:49:00Z">
                <w:pPr>
                  <w:keepNext/>
                  <w:jc w:val="left"/>
                </w:pPr>
              </w:pPrChange>
            </w:pPr>
            <w:r w:rsidRPr="000456B4">
              <w:rPr>
                <w:rFonts w:eastAsia="Calibri"/>
                <w:sz w:val="18"/>
                <w:szCs w:val="18"/>
              </w:rPr>
              <w:t>{7500, 3000}</w:t>
            </w:r>
          </w:p>
        </w:tc>
        <w:tc>
          <w:tcPr>
            <w:tcW w:w="893" w:type="pct"/>
            <w:shd w:val="clear" w:color="auto" w:fill="auto"/>
            <w:vAlign w:val="center"/>
            <w:tcPrChange w:id="1994" w:author="Yasser Syed" w:date="2019-07-30T15:47:00Z">
              <w:tcPr>
                <w:tcW w:w="893" w:type="pct"/>
                <w:shd w:val="clear" w:color="auto" w:fill="auto"/>
              </w:tcPr>
            </w:tcPrChange>
          </w:tcPr>
          <w:p w14:paraId="6632F733" w14:textId="77777777" w:rsidR="00B04EEB" w:rsidRPr="000456B4" w:rsidRDefault="00B04EEB">
            <w:pPr>
              <w:keepNext/>
              <w:spacing w:before="0"/>
              <w:jc w:val="center"/>
              <w:rPr>
                <w:rFonts w:eastAsia="Calibri"/>
                <w:sz w:val="18"/>
                <w:szCs w:val="18"/>
              </w:rPr>
              <w:pPrChange w:id="1995" w:author="Yasser Syed" w:date="2019-07-30T15:49:00Z">
                <w:pPr>
                  <w:keepNext/>
                  <w:jc w:val="left"/>
                </w:pPr>
              </w:pPrChange>
            </w:pPr>
            <w:r w:rsidRPr="000456B4">
              <w:rPr>
                <w:rFonts w:eastAsia="Calibri"/>
                <w:sz w:val="18"/>
                <w:szCs w:val="18"/>
              </w:rPr>
              <w:t>{6550, 2300}</w:t>
            </w:r>
          </w:p>
        </w:tc>
        <w:tc>
          <w:tcPr>
            <w:tcW w:w="894" w:type="pct"/>
            <w:shd w:val="clear" w:color="auto" w:fill="auto"/>
            <w:vAlign w:val="center"/>
            <w:tcPrChange w:id="1996" w:author="Yasser Syed" w:date="2019-07-30T15:47:00Z">
              <w:tcPr>
                <w:tcW w:w="894" w:type="pct"/>
                <w:shd w:val="clear" w:color="auto" w:fill="auto"/>
              </w:tcPr>
            </w:tcPrChange>
          </w:tcPr>
          <w:p w14:paraId="4C423FA9" w14:textId="77777777" w:rsidR="00B04EEB" w:rsidRPr="000456B4" w:rsidRDefault="00B04EEB">
            <w:pPr>
              <w:keepNext/>
              <w:spacing w:before="0"/>
              <w:jc w:val="center"/>
              <w:rPr>
                <w:rFonts w:eastAsia="Calibri"/>
                <w:sz w:val="18"/>
                <w:szCs w:val="18"/>
              </w:rPr>
              <w:pPrChange w:id="1997" w:author="Yasser Syed" w:date="2019-07-30T15:49:00Z">
                <w:pPr>
                  <w:keepNext/>
                  <w:jc w:val="left"/>
                </w:pPr>
              </w:pPrChange>
            </w:pPr>
            <w:r w:rsidRPr="000456B4">
              <w:rPr>
                <w:rFonts w:eastAsia="Calibri"/>
                <w:sz w:val="18"/>
                <w:szCs w:val="18"/>
              </w:rPr>
              <w:t>{7500, 3000}</w:t>
            </w:r>
          </w:p>
        </w:tc>
      </w:tr>
      <w:tr w:rsidR="00B04EEB" w:rsidRPr="000456B4" w14:paraId="363E0D2C" w14:textId="77777777" w:rsidTr="0065311C">
        <w:trPr>
          <w:trHeight w:val="237"/>
          <w:jc w:val="center"/>
          <w:trPrChange w:id="1998" w:author="Yasser Syed" w:date="2019-07-30T15:47:00Z">
            <w:trPr>
              <w:trHeight w:val="237"/>
              <w:jc w:val="center"/>
            </w:trPr>
          </w:trPrChange>
        </w:trPr>
        <w:tc>
          <w:tcPr>
            <w:tcW w:w="527" w:type="pct"/>
            <w:vMerge/>
            <w:shd w:val="clear" w:color="auto" w:fill="auto"/>
            <w:vAlign w:val="center"/>
            <w:tcPrChange w:id="1999" w:author="Yasser Syed" w:date="2019-07-30T15:47:00Z">
              <w:tcPr>
                <w:tcW w:w="527" w:type="pct"/>
                <w:vMerge/>
                <w:shd w:val="clear" w:color="auto" w:fill="auto"/>
                <w:vAlign w:val="center"/>
              </w:tcPr>
            </w:tcPrChange>
          </w:tcPr>
          <w:p w14:paraId="6C6ABC7E" w14:textId="77777777" w:rsidR="00B04EEB" w:rsidRPr="000456B4" w:rsidRDefault="00B04EEB" w:rsidP="000B1A01">
            <w:pPr>
              <w:keepNext/>
              <w:spacing w:before="0"/>
              <w:jc w:val="center"/>
              <w:rPr>
                <w:rFonts w:eastAsia="Calibri"/>
                <w:b/>
                <w:bCs/>
                <w:sz w:val="18"/>
                <w:szCs w:val="18"/>
              </w:rPr>
            </w:pPr>
          </w:p>
        </w:tc>
        <w:tc>
          <w:tcPr>
            <w:tcW w:w="1844" w:type="pct"/>
            <w:gridSpan w:val="2"/>
            <w:shd w:val="clear" w:color="auto" w:fill="auto"/>
            <w:vAlign w:val="center"/>
            <w:tcPrChange w:id="2000" w:author="Yasser Syed" w:date="2019-07-30T15:47:00Z">
              <w:tcPr>
                <w:tcW w:w="1800" w:type="pct"/>
                <w:gridSpan w:val="2"/>
                <w:shd w:val="clear" w:color="auto" w:fill="auto"/>
              </w:tcPr>
            </w:tcPrChange>
          </w:tcPr>
          <w:p w14:paraId="55CE1B78" w14:textId="77777777" w:rsidR="00B04EEB" w:rsidRPr="000456B4" w:rsidRDefault="00B04EEB">
            <w:pPr>
              <w:keepNext/>
              <w:spacing w:before="0"/>
              <w:jc w:val="left"/>
              <w:rPr>
                <w:rFonts w:eastAsia="Calibri"/>
                <w:sz w:val="18"/>
                <w:szCs w:val="18"/>
              </w:rPr>
              <w:pPrChange w:id="2001" w:author="Yasser Syed" w:date="2019-07-30T15:48:00Z">
                <w:pPr>
                  <w:keepNext/>
                  <w:jc w:val="left"/>
                </w:pPr>
              </w:pPrChange>
            </w:pPr>
            <w:r w:rsidRPr="000456B4">
              <w:rPr>
                <w:rFonts w:eastAsia="Calibri"/>
                <w:sz w:val="18"/>
                <w:szCs w:val="18"/>
              </w:rPr>
              <w:t>White_point_x/y</w:t>
            </w:r>
          </w:p>
        </w:tc>
        <w:tc>
          <w:tcPr>
            <w:tcW w:w="2628" w:type="pct"/>
            <w:gridSpan w:val="3"/>
            <w:shd w:val="clear" w:color="auto" w:fill="auto"/>
            <w:vAlign w:val="center"/>
            <w:tcPrChange w:id="2002" w:author="Yasser Syed" w:date="2019-07-30T15:47:00Z">
              <w:tcPr>
                <w:tcW w:w="2673" w:type="pct"/>
                <w:gridSpan w:val="3"/>
                <w:shd w:val="clear" w:color="auto" w:fill="auto"/>
              </w:tcPr>
            </w:tcPrChange>
          </w:tcPr>
          <w:p w14:paraId="5F00A16F" w14:textId="77777777" w:rsidR="00B04EEB" w:rsidRPr="000456B4" w:rsidRDefault="00B04EEB">
            <w:pPr>
              <w:keepNext/>
              <w:spacing w:before="0"/>
              <w:jc w:val="center"/>
              <w:rPr>
                <w:rFonts w:eastAsia="Calibri"/>
                <w:sz w:val="18"/>
                <w:szCs w:val="18"/>
              </w:rPr>
              <w:pPrChange w:id="2003" w:author="Yasser Syed" w:date="2019-07-30T15:49:00Z">
                <w:pPr>
                  <w:keepNext/>
                  <w:jc w:val="left"/>
                </w:pPr>
              </w:pPrChange>
            </w:pPr>
            <w:r w:rsidRPr="000456B4">
              <w:rPr>
                <w:rFonts w:eastAsia="Calibri"/>
                <w:sz w:val="18"/>
                <w:szCs w:val="18"/>
              </w:rPr>
              <w:t>{15635, 16450}</w:t>
            </w:r>
          </w:p>
        </w:tc>
      </w:tr>
      <w:tr w:rsidR="00B04EEB" w:rsidRPr="000456B4" w14:paraId="1BC8E6AA" w14:textId="77777777" w:rsidTr="0065311C">
        <w:trPr>
          <w:trHeight w:val="237"/>
          <w:jc w:val="center"/>
          <w:trPrChange w:id="2004" w:author="Yasser Syed" w:date="2019-07-30T15:47:00Z">
            <w:trPr>
              <w:trHeight w:val="237"/>
              <w:jc w:val="center"/>
            </w:trPr>
          </w:trPrChange>
        </w:trPr>
        <w:tc>
          <w:tcPr>
            <w:tcW w:w="527" w:type="pct"/>
            <w:vMerge/>
            <w:shd w:val="clear" w:color="auto" w:fill="auto"/>
            <w:vAlign w:val="center"/>
            <w:tcPrChange w:id="2005" w:author="Yasser Syed" w:date="2019-07-30T15:47:00Z">
              <w:tcPr>
                <w:tcW w:w="527" w:type="pct"/>
                <w:vMerge/>
                <w:shd w:val="clear" w:color="auto" w:fill="auto"/>
                <w:vAlign w:val="center"/>
              </w:tcPr>
            </w:tcPrChange>
          </w:tcPr>
          <w:p w14:paraId="058C0F67" w14:textId="77777777" w:rsidR="00B04EEB" w:rsidRPr="000456B4" w:rsidRDefault="00B04EEB" w:rsidP="000B1A01">
            <w:pPr>
              <w:keepNext/>
              <w:spacing w:before="0"/>
              <w:jc w:val="center"/>
              <w:rPr>
                <w:rFonts w:eastAsia="Calibri"/>
                <w:b/>
                <w:bCs/>
                <w:sz w:val="18"/>
                <w:szCs w:val="18"/>
              </w:rPr>
            </w:pPr>
          </w:p>
        </w:tc>
        <w:tc>
          <w:tcPr>
            <w:tcW w:w="1844" w:type="pct"/>
            <w:gridSpan w:val="2"/>
            <w:shd w:val="clear" w:color="auto" w:fill="auto"/>
            <w:vAlign w:val="center"/>
            <w:tcPrChange w:id="2006" w:author="Yasser Syed" w:date="2019-07-30T15:47:00Z">
              <w:tcPr>
                <w:tcW w:w="1800" w:type="pct"/>
                <w:gridSpan w:val="2"/>
                <w:shd w:val="clear" w:color="auto" w:fill="auto"/>
              </w:tcPr>
            </w:tcPrChange>
          </w:tcPr>
          <w:p w14:paraId="6937A1A8" w14:textId="77777777" w:rsidR="00B04EEB" w:rsidRPr="000456B4" w:rsidRDefault="00B04EEB">
            <w:pPr>
              <w:keepNext/>
              <w:spacing w:before="0"/>
              <w:jc w:val="left"/>
              <w:rPr>
                <w:rFonts w:eastAsia="Calibri"/>
                <w:sz w:val="18"/>
                <w:szCs w:val="18"/>
              </w:rPr>
              <w:pPrChange w:id="2007" w:author="Yasser Syed" w:date="2019-07-30T15:48:00Z">
                <w:pPr>
                  <w:keepNext/>
                  <w:jc w:val="left"/>
                </w:pPr>
              </w:pPrChange>
            </w:pPr>
            <w:r w:rsidRPr="000456B4">
              <w:rPr>
                <w:rFonts w:eastAsia="Calibri"/>
                <w:sz w:val="18"/>
                <w:szCs w:val="18"/>
              </w:rPr>
              <w:t>Max/min_display_mastering_luminance</w:t>
            </w:r>
          </w:p>
        </w:tc>
        <w:tc>
          <w:tcPr>
            <w:tcW w:w="842" w:type="pct"/>
            <w:shd w:val="clear" w:color="auto" w:fill="auto"/>
            <w:vAlign w:val="center"/>
            <w:tcPrChange w:id="2008" w:author="Yasser Syed" w:date="2019-07-30T15:47:00Z">
              <w:tcPr>
                <w:tcW w:w="886" w:type="pct"/>
                <w:shd w:val="clear" w:color="auto" w:fill="auto"/>
              </w:tcPr>
            </w:tcPrChange>
          </w:tcPr>
          <w:p w14:paraId="16418F90" w14:textId="77777777" w:rsidR="00B04EEB" w:rsidRPr="000456B4" w:rsidRDefault="00B04EEB">
            <w:pPr>
              <w:keepNext/>
              <w:spacing w:before="0"/>
              <w:jc w:val="center"/>
              <w:rPr>
                <w:rFonts w:eastAsia="Calibri"/>
                <w:sz w:val="18"/>
                <w:szCs w:val="18"/>
              </w:rPr>
              <w:pPrChange w:id="2009" w:author="Yasser Syed" w:date="2019-07-30T15:49:00Z">
                <w:pPr>
                  <w:keepNext/>
                  <w:jc w:val="left"/>
                </w:pPr>
              </w:pPrChange>
            </w:pPr>
            <w:r w:rsidRPr="000456B4">
              <w:rPr>
                <w:rFonts w:eastAsia="Calibri"/>
                <w:sz w:val="18"/>
                <w:szCs w:val="18"/>
              </w:rPr>
              <w:t>{1000000, 500}</w:t>
            </w:r>
          </w:p>
        </w:tc>
        <w:tc>
          <w:tcPr>
            <w:tcW w:w="893" w:type="pct"/>
            <w:shd w:val="clear" w:color="auto" w:fill="auto"/>
            <w:vAlign w:val="center"/>
            <w:tcPrChange w:id="2010" w:author="Yasser Syed" w:date="2019-07-30T15:47:00Z">
              <w:tcPr>
                <w:tcW w:w="893" w:type="pct"/>
                <w:shd w:val="clear" w:color="auto" w:fill="auto"/>
              </w:tcPr>
            </w:tcPrChange>
          </w:tcPr>
          <w:p w14:paraId="6C2D3F82" w14:textId="77777777" w:rsidR="00B04EEB" w:rsidRPr="000456B4" w:rsidRDefault="00B04EEB">
            <w:pPr>
              <w:keepNext/>
              <w:spacing w:before="0"/>
              <w:jc w:val="center"/>
              <w:rPr>
                <w:rFonts w:eastAsia="Calibri"/>
                <w:sz w:val="18"/>
                <w:szCs w:val="18"/>
              </w:rPr>
              <w:pPrChange w:id="2011" w:author="Yasser Syed" w:date="2019-07-30T15:49:00Z">
                <w:pPr>
                  <w:keepNext/>
                  <w:jc w:val="left"/>
                </w:pPr>
              </w:pPrChange>
            </w:pPr>
            <w:r w:rsidRPr="000456B4">
              <w:rPr>
                <w:rFonts w:eastAsia="Calibri"/>
                <w:sz w:val="18"/>
                <w:szCs w:val="18"/>
              </w:rPr>
              <w:t>{10000000, 5}</w:t>
            </w:r>
          </w:p>
        </w:tc>
        <w:tc>
          <w:tcPr>
            <w:tcW w:w="894" w:type="pct"/>
            <w:shd w:val="clear" w:color="auto" w:fill="auto"/>
            <w:vAlign w:val="center"/>
            <w:tcPrChange w:id="2012" w:author="Yasser Syed" w:date="2019-07-30T15:47:00Z">
              <w:tcPr>
                <w:tcW w:w="894" w:type="pct"/>
                <w:shd w:val="clear" w:color="auto" w:fill="auto"/>
              </w:tcPr>
            </w:tcPrChange>
          </w:tcPr>
          <w:p w14:paraId="1EEA40E9" w14:textId="77777777" w:rsidR="00B04EEB" w:rsidRPr="000456B4" w:rsidRDefault="00B04EEB">
            <w:pPr>
              <w:keepNext/>
              <w:spacing w:before="0"/>
              <w:jc w:val="center"/>
              <w:rPr>
                <w:rFonts w:eastAsia="Calibri"/>
                <w:sz w:val="18"/>
                <w:szCs w:val="18"/>
              </w:rPr>
              <w:pPrChange w:id="2013" w:author="Yasser Syed" w:date="2019-07-30T15:49:00Z">
                <w:pPr>
                  <w:keepNext/>
                  <w:jc w:val="left"/>
                </w:pPr>
              </w:pPrChange>
            </w:pPr>
            <w:r w:rsidRPr="000456B4">
              <w:rPr>
                <w:rFonts w:eastAsia="Calibri"/>
                <w:sz w:val="18"/>
                <w:szCs w:val="18"/>
              </w:rPr>
              <w:t>{10000000, 5}</w:t>
            </w:r>
          </w:p>
        </w:tc>
      </w:tr>
      <w:tr w:rsidR="00B04EEB" w:rsidRPr="000456B4" w14:paraId="2F0C270A" w14:textId="77777777" w:rsidTr="007B000F">
        <w:trPr>
          <w:cantSplit/>
          <w:trHeight w:val="386"/>
          <w:jc w:val="center"/>
          <w:trPrChange w:id="2014" w:author="Yasser Syed" w:date="2019-07-30T15:50:00Z">
            <w:trPr>
              <w:cantSplit/>
              <w:trHeight w:val="710"/>
              <w:jc w:val="center"/>
            </w:trPr>
          </w:trPrChange>
        </w:trPr>
        <w:tc>
          <w:tcPr>
            <w:tcW w:w="527" w:type="pct"/>
            <w:vMerge w:val="restart"/>
            <w:shd w:val="clear" w:color="auto" w:fill="auto"/>
            <w:textDirection w:val="btLr"/>
            <w:vAlign w:val="center"/>
            <w:tcPrChange w:id="2015" w:author="Yasser Syed" w:date="2019-07-30T15:50:00Z">
              <w:tcPr>
                <w:tcW w:w="527" w:type="pct"/>
                <w:vMerge w:val="restart"/>
                <w:shd w:val="clear" w:color="auto" w:fill="auto"/>
                <w:textDirection w:val="btLr"/>
                <w:vAlign w:val="center"/>
              </w:tcPr>
            </w:tcPrChange>
          </w:tcPr>
          <w:p w14:paraId="0545CE32" w14:textId="77777777" w:rsidR="00B04EEB" w:rsidRPr="000456B4" w:rsidRDefault="00B04EEB" w:rsidP="000B1A01">
            <w:pPr>
              <w:keepNext/>
              <w:spacing w:before="0"/>
              <w:jc w:val="center"/>
              <w:rPr>
                <w:rFonts w:eastAsia="Calibri"/>
                <w:b/>
                <w:bCs/>
                <w:sz w:val="18"/>
                <w:szCs w:val="18"/>
              </w:rPr>
            </w:pPr>
            <w:r w:rsidRPr="000456B4">
              <w:rPr>
                <w:rFonts w:eastAsia="Calibri"/>
                <w:b/>
                <w:bCs/>
                <w:sz w:val="18"/>
                <w:szCs w:val="18"/>
              </w:rPr>
              <w:t>SMPTE MXF parameters</w:t>
            </w:r>
            <w:r>
              <w:rPr>
                <w:rFonts w:eastAsia="Calibri"/>
                <w:b/>
                <w:bCs/>
                <w:sz w:val="18"/>
                <w:szCs w:val="18"/>
              </w:rPr>
              <w:br/>
              <w:t xml:space="preserve">SMPTE </w:t>
            </w:r>
            <w:r>
              <w:rPr>
                <w:b/>
                <w:sz w:val="18"/>
                <w:szCs w:val="18"/>
              </w:rPr>
              <w:t>ST 2067-21</w:t>
            </w:r>
          </w:p>
        </w:tc>
        <w:tc>
          <w:tcPr>
            <w:tcW w:w="1227" w:type="pct"/>
            <w:vMerge w:val="restart"/>
            <w:shd w:val="clear" w:color="auto" w:fill="auto"/>
            <w:vAlign w:val="center"/>
            <w:tcPrChange w:id="2016" w:author="Yasser Syed" w:date="2019-07-30T15:50:00Z">
              <w:tcPr>
                <w:tcW w:w="1224" w:type="pct"/>
                <w:vMerge w:val="restart"/>
                <w:shd w:val="clear" w:color="auto" w:fill="auto"/>
              </w:tcPr>
            </w:tcPrChange>
          </w:tcPr>
          <w:p w14:paraId="6203FDBF" w14:textId="77777777" w:rsidR="00B04EEB" w:rsidRPr="000456B4" w:rsidRDefault="00B04EEB">
            <w:pPr>
              <w:keepNext/>
              <w:spacing w:before="0"/>
              <w:jc w:val="left"/>
              <w:rPr>
                <w:rFonts w:eastAsia="Calibri"/>
                <w:sz w:val="18"/>
                <w:szCs w:val="18"/>
              </w:rPr>
              <w:pPrChange w:id="2017" w:author="Yasser Syed" w:date="2019-07-30T15:48:00Z">
                <w:pPr>
                  <w:keepNext/>
                  <w:jc w:val="left"/>
                </w:pPr>
              </w:pPrChange>
            </w:pPr>
            <w:r w:rsidRPr="000456B4">
              <w:rPr>
                <w:rFonts w:eastAsia="Calibri"/>
                <w:sz w:val="18"/>
                <w:szCs w:val="18"/>
              </w:rPr>
              <w:t>MasteringDisplayPrimaries</w:t>
            </w:r>
          </w:p>
        </w:tc>
        <w:tc>
          <w:tcPr>
            <w:tcW w:w="617" w:type="pct"/>
            <w:shd w:val="clear" w:color="auto" w:fill="auto"/>
            <w:vAlign w:val="center"/>
            <w:tcPrChange w:id="2018" w:author="Yasser Syed" w:date="2019-07-30T15:50:00Z">
              <w:tcPr>
                <w:tcW w:w="576" w:type="pct"/>
                <w:shd w:val="clear" w:color="auto" w:fill="auto"/>
              </w:tcPr>
            </w:tcPrChange>
          </w:tcPr>
          <w:p w14:paraId="4E2A8152" w14:textId="77777777" w:rsidR="00B04EEB" w:rsidRPr="000456B4" w:rsidRDefault="00B04EEB">
            <w:pPr>
              <w:keepNext/>
              <w:spacing w:before="0"/>
              <w:jc w:val="left"/>
              <w:rPr>
                <w:rFonts w:eastAsia="Calibri"/>
                <w:sz w:val="18"/>
                <w:szCs w:val="18"/>
              </w:rPr>
              <w:pPrChange w:id="2019" w:author="Yasser Syed" w:date="2019-07-30T15:48:00Z">
                <w:pPr>
                  <w:keepNext/>
                  <w:jc w:val="left"/>
                </w:pPr>
              </w:pPrChange>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28" w:type="pct"/>
            <w:gridSpan w:val="3"/>
            <w:shd w:val="clear" w:color="auto" w:fill="auto"/>
            <w:vAlign w:val="center"/>
            <w:tcPrChange w:id="2020" w:author="Yasser Syed" w:date="2019-07-30T15:50:00Z">
              <w:tcPr>
                <w:tcW w:w="2673" w:type="pct"/>
                <w:gridSpan w:val="3"/>
                <w:shd w:val="clear" w:color="auto" w:fill="auto"/>
              </w:tcPr>
            </w:tcPrChange>
          </w:tcPr>
          <w:p w14:paraId="4FB00712" w14:textId="77777777" w:rsidR="00B04EEB" w:rsidRPr="000456B4" w:rsidRDefault="00B04EEB">
            <w:pPr>
              <w:keepNext/>
              <w:spacing w:before="0"/>
              <w:jc w:val="center"/>
              <w:rPr>
                <w:rFonts w:eastAsia="Calibri"/>
                <w:sz w:val="18"/>
                <w:szCs w:val="18"/>
              </w:rPr>
              <w:pPrChange w:id="2021" w:author="Yasser Syed" w:date="2019-07-30T15:49:00Z">
                <w:pPr>
                  <w:keepNext/>
                  <w:jc w:val="left"/>
                </w:pPr>
              </w:pPrChange>
            </w:pPr>
            <w:r w:rsidRPr="000456B4">
              <w:rPr>
                <w:rFonts w:eastAsia="Calibri"/>
                <w:sz w:val="18"/>
                <w:szCs w:val="18"/>
              </w:rPr>
              <w:t>060e2b34.0101010e.04200401.01010000</w:t>
            </w:r>
          </w:p>
        </w:tc>
      </w:tr>
      <w:tr w:rsidR="00B04EEB" w:rsidRPr="000456B4" w14:paraId="666BE1B8" w14:textId="77777777" w:rsidTr="0065311C">
        <w:trPr>
          <w:cantSplit/>
          <w:trHeight w:val="611"/>
          <w:jc w:val="center"/>
          <w:trPrChange w:id="2022" w:author="Yasser Syed" w:date="2019-07-30T15:47:00Z">
            <w:trPr>
              <w:cantSplit/>
              <w:trHeight w:val="611"/>
              <w:jc w:val="center"/>
            </w:trPr>
          </w:trPrChange>
        </w:trPr>
        <w:tc>
          <w:tcPr>
            <w:tcW w:w="527" w:type="pct"/>
            <w:vMerge/>
            <w:shd w:val="clear" w:color="auto" w:fill="auto"/>
            <w:textDirection w:val="btLr"/>
            <w:vAlign w:val="center"/>
            <w:tcPrChange w:id="2023" w:author="Yasser Syed" w:date="2019-07-30T15:47:00Z">
              <w:tcPr>
                <w:tcW w:w="527" w:type="pct"/>
                <w:vMerge/>
                <w:shd w:val="clear" w:color="auto" w:fill="auto"/>
                <w:textDirection w:val="btLr"/>
                <w:vAlign w:val="center"/>
              </w:tcPr>
            </w:tcPrChange>
          </w:tcPr>
          <w:p w14:paraId="00427AE3" w14:textId="77777777" w:rsidR="00B04EEB" w:rsidRPr="000456B4" w:rsidRDefault="00B04EEB" w:rsidP="000B1A01">
            <w:pPr>
              <w:keepNext/>
              <w:spacing w:before="0"/>
              <w:jc w:val="center"/>
              <w:rPr>
                <w:rFonts w:eastAsia="Calibri"/>
                <w:b/>
                <w:bCs/>
                <w:sz w:val="18"/>
                <w:szCs w:val="18"/>
              </w:rPr>
            </w:pPr>
          </w:p>
        </w:tc>
        <w:tc>
          <w:tcPr>
            <w:tcW w:w="1227" w:type="pct"/>
            <w:vMerge/>
            <w:shd w:val="clear" w:color="auto" w:fill="auto"/>
            <w:vAlign w:val="center"/>
            <w:tcPrChange w:id="2024" w:author="Yasser Syed" w:date="2019-07-30T15:47:00Z">
              <w:tcPr>
                <w:tcW w:w="1224" w:type="pct"/>
                <w:vMerge/>
                <w:shd w:val="clear" w:color="auto" w:fill="auto"/>
              </w:tcPr>
            </w:tcPrChange>
          </w:tcPr>
          <w:p w14:paraId="1170F830" w14:textId="77777777" w:rsidR="00B04EEB" w:rsidRPr="000456B4" w:rsidRDefault="00B04EEB">
            <w:pPr>
              <w:keepNext/>
              <w:spacing w:before="0"/>
              <w:jc w:val="left"/>
              <w:rPr>
                <w:rFonts w:eastAsia="Calibri"/>
                <w:sz w:val="18"/>
                <w:szCs w:val="18"/>
              </w:rPr>
              <w:pPrChange w:id="2025" w:author="Yasser Syed" w:date="2019-07-30T15:48:00Z">
                <w:pPr>
                  <w:keepNext/>
                  <w:jc w:val="left"/>
                </w:pPr>
              </w:pPrChange>
            </w:pPr>
          </w:p>
        </w:tc>
        <w:tc>
          <w:tcPr>
            <w:tcW w:w="617" w:type="pct"/>
            <w:shd w:val="clear" w:color="auto" w:fill="auto"/>
            <w:vAlign w:val="center"/>
            <w:tcPrChange w:id="2026" w:author="Yasser Syed" w:date="2019-07-30T15:47:00Z">
              <w:tcPr>
                <w:tcW w:w="576" w:type="pct"/>
                <w:shd w:val="clear" w:color="auto" w:fill="auto"/>
              </w:tcPr>
            </w:tcPrChange>
          </w:tcPr>
          <w:p w14:paraId="35EDF2E0" w14:textId="77777777" w:rsidR="00B04EEB" w:rsidRPr="000456B4" w:rsidRDefault="00B04EEB">
            <w:pPr>
              <w:keepNext/>
              <w:spacing w:before="0"/>
              <w:jc w:val="left"/>
              <w:rPr>
                <w:rFonts w:eastAsia="Calibri"/>
                <w:sz w:val="18"/>
                <w:szCs w:val="18"/>
              </w:rPr>
              <w:pPrChange w:id="2027" w:author="Yasser Syed" w:date="2019-07-30T15:48:00Z">
                <w:pPr>
                  <w:keepNext/>
                  <w:jc w:val="left"/>
                </w:pPr>
              </w:pPrChange>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842" w:type="pct"/>
            <w:shd w:val="clear" w:color="auto" w:fill="auto"/>
            <w:vAlign w:val="center"/>
            <w:tcPrChange w:id="2028" w:author="Yasser Syed" w:date="2019-07-30T15:47:00Z">
              <w:tcPr>
                <w:tcW w:w="886" w:type="pct"/>
                <w:shd w:val="clear" w:color="auto" w:fill="auto"/>
              </w:tcPr>
            </w:tcPrChange>
          </w:tcPr>
          <w:p w14:paraId="048B4E61" w14:textId="77777777" w:rsidR="00B04EEB" w:rsidRPr="000456B4" w:rsidRDefault="00B04EEB">
            <w:pPr>
              <w:keepNext/>
              <w:spacing w:before="0"/>
              <w:jc w:val="center"/>
              <w:rPr>
                <w:rFonts w:eastAsia="Calibri"/>
                <w:sz w:val="18"/>
                <w:szCs w:val="18"/>
              </w:rPr>
              <w:pPrChange w:id="2029" w:author="Yasser Syed" w:date="2019-07-30T15:43:00Z">
                <w:pPr>
                  <w:keepNext/>
                  <w:jc w:val="left"/>
                </w:pPr>
              </w:pPrChange>
            </w:pPr>
            <w:r w:rsidRPr="000456B4">
              <w:rPr>
                <w:rFonts w:eastAsia="Calibri"/>
                <w:sz w:val="18"/>
                <w:szCs w:val="18"/>
              </w:rPr>
              <w:t>{32000, 16500}</w:t>
            </w:r>
            <w:r w:rsidRPr="000456B4">
              <w:rPr>
                <w:rFonts w:eastAsia="Calibri"/>
                <w:sz w:val="18"/>
                <w:szCs w:val="18"/>
              </w:rPr>
              <w:br/>
              <w:t>{15000, 30000}</w:t>
            </w:r>
            <w:r w:rsidRPr="000456B4">
              <w:rPr>
                <w:rFonts w:eastAsia="Calibri"/>
                <w:sz w:val="18"/>
                <w:szCs w:val="18"/>
              </w:rPr>
              <w:br/>
              <w:t>{7500, 3000}</w:t>
            </w:r>
          </w:p>
        </w:tc>
        <w:tc>
          <w:tcPr>
            <w:tcW w:w="893" w:type="pct"/>
            <w:shd w:val="clear" w:color="auto" w:fill="auto"/>
            <w:vAlign w:val="center"/>
            <w:tcPrChange w:id="2030" w:author="Yasser Syed" w:date="2019-07-30T15:47:00Z">
              <w:tcPr>
                <w:tcW w:w="893" w:type="pct"/>
                <w:shd w:val="clear" w:color="auto" w:fill="auto"/>
              </w:tcPr>
            </w:tcPrChange>
          </w:tcPr>
          <w:p w14:paraId="6F4AA478" w14:textId="77777777" w:rsidR="00B04EEB" w:rsidRPr="000456B4" w:rsidRDefault="00B04EEB">
            <w:pPr>
              <w:keepNext/>
              <w:spacing w:before="0"/>
              <w:jc w:val="center"/>
              <w:rPr>
                <w:rFonts w:eastAsia="Calibri"/>
                <w:sz w:val="18"/>
                <w:szCs w:val="18"/>
              </w:rPr>
              <w:pPrChange w:id="2031" w:author="Yasser Syed" w:date="2019-07-30T15:43:00Z">
                <w:pPr>
                  <w:keepNext/>
                  <w:jc w:val="left"/>
                </w:pPr>
              </w:pPrChange>
            </w:pPr>
            <w:r w:rsidRPr="000456B4">
              <w:rPr>
                <w:rFonts w:eastAsia="Calibri"/>
                <w:sz w:val="18"/>
                <w:szCs w:val="18"/>
              </w:rPr>
              <w:t>{35400, 14600}</w:t>
            </w:r>
            <w:r w:rsidRPr="000456B4">
              <w:rPr>
                <w:rFonts w:eastAsia="Calibri"/>
                <w:sz w:val="18"/>
                <w:szCs w:val="18"/>
              </w:rPr>
              <w:br/>
              <w:t>{8500, 39850}</w:t>
            </w:r>
            <w:r w:rsidRPr="000456B4">
              <w:rPr>
                <w:rFonts w:eastAsia="Calibri"/>
                <w:sz w:val="18"/>
                <w:szCs w:val="18"/>
              </w:rPr>
              <w:br/>
              <w:t>{6550, 2300}</w:t>
            </w:r>
          </w:p>
        </w:tc>
        <w:tc>
          <w:tcPr>
            <w:tcW w:w="894" w:type="pct"/>
            <w:shd w:val="clear" w:color="auto" w:fill="auto"/>
            <w:vAlign w:val="center"/>
            <w:tcPrChange w:id="2032" w:author="Yasser Syed" w:date="2019-07-30T15:47:00Z">
              <w:tcPr>
                <w:tcW w:w="894" w:type="pct"/>
                <w:shd w:val="clear" w:color="auto" w:fill="auto"/>
              </w:tcPr>
            </w:tcPrChange>
          </w:tcPr>
          <w:p w14:paraId="1D948981" w14:textId="77777777" w:rsidR="00B04EEB" w:rsidRPr="000456B4" w:rsidRDefault="00B04EEB">
            <w:pPr>
              <w:keepNext/>
              <w:spacing w:before="0"/>
              <w:jc w:val="center"/>
              <w:rPr>
                <w:rFonts w:eastAsia="Calibri"/>
                <w:sz w:val="18"/>
                <w:szCs w:val="18"/>
              </w:rPr>
              <w:pPrChange w:id="2033" w:author="Yasser Syed" w:date="2019-07-30T15:44:00Z">
                <w:pPr>
                  <w:keepNext/>
                  <w:jc w:val="left"/>
                </w:pPr>
              </w:pPrChange>
            </w:pPr>
            <w:r w:rsidRPr="000456B4">
              <w:rPr>
                <w:rFonts w:eastAsia="Calibri"/>
                <w:sz w:val="18"/>
                <w:szCs w:val="18"/>
              </w:rPr>
              <w:t>{34000, 16000}</w:t>
            </w:r>
            <w:r w:rsidRPr="000456B4">
              <w:rPr>
                <w:rFonts w:eastAsia="Calibri"/>
                <w:sz w:val="18"/>
                <w:szCs w:val="18"/>
              </w:rPr>
              <w:br/>
              <w:t>{13250, 34500}</w:t>
            </w:r>
            <w:r w:rsidRPr="000456B4">
              <w:rPr>
                <w:rFonts w:eastAsia="Calibri"/>
                <w:sz w:val="18"/>
                <w:szCs w:val="18"/>
              </w:rPr>
              <w:br/>
              <w:t>{7500, 3000}</w:t>
            </w:r>
          </w:p>
        </w:tc>
      </w:tr>
      <w:tr w:rsidR="00B04EEB" w:rsidRPr="000456B4" w14:paraId="0B6FEFC2" w14:textId="77777777" w:rsidTr="007B000F">
        <w:trPr>
          <w:cantSplit/>
          <w:trHeight w:val="404"/>
          <w:jc w:val="center"/>
          <w:trPrChange w:id="2034" w:author="Yasser Syed" w:date="2019-07-30T15:51:00Z">
            <w:trPr>
              <w:cantSplit/>
              <w:trHeight w:val="719"/>
              <w:jc w:val="center"/>
            </w:trPr>
          </w:trPrChange>
        </w:trPr>
        <w:tc>
          <w:tcPr>
            <w:tcW w:w="527" w:type="pct"/>
            <w:vMerge/>
            <w:shd w:val="clear" w:color="auto" w:fill="auto"/>
            <w:textDirection w:val="btLr"/>
            <w:vAlign w:val="center"/>
            <w:tcPrChange w:id="2035" w:author="Yasser Syed" w:date="2019-07-30T15:51:00Z">
              <w:tcPr>
                <w:tcW w:w="527" w:type="pct"/>
                <w:vMerge/>
                <w:shd w:val="clear" w:color="auto" w:fill="auto"/>
                <w:textDirection w:val="btLr"/>
                <w:vAlign w:val="center"/>
              </w:tcPr>
            </w:tcPrChange>
          </w:tcPr>
          <w:p w14:paraId="53BF311A" w14:textId="77777777" w:rsidR="00B04EEB" w:rsidRPr="000456B4" w:rsidRDefault="00B04EEB" w:rsidP="000B1A01">
            <w:pPr>
              <w:keepNext/>
              <w:spacing w:before="0"/>
              <w:jc w:val="center"/>
              <w:rPr>
                <w:rFonts w:eastAsia="Calibri"/>
                <w:b/>
                <w:bCs/>
                <w:sz w:val="18"/>
                <w:szCs w:val="18"/>
              </w:rPr>
            </w:pPr>
          </w:p>
        </w:tc>
        <w:tc>
          <w:tcPr>
            <w:tcW w:w="1227" w:type="pct"/>
            <w:vMerge w:val="restart"/>
            <w:shd w:val="clear" w:color="auto" w:fill="auto"/>
            <w:vAlign w:val="center"/>
            <w:tcPrChange w:id="2036" w:author="Yasser Syed" w:date="2019-07-30T15:51:00Z">
              <w:tcPr>
                <w:tcW w:w="1224" w:type="pct"/>
                <w:vMerge w:val="restart"/>
                <w:shd w:val="clear" w:color="auto" w:fill="auto"/>
              </w:tcPr>
            </w:tcPrChange>
          </w:tcPr>
          <w:p w14:paraId="68CB8371" w14:textId="77777777" w:rsidR="00B04EEB" w:rsidRPr="000456B4" w:rsidRDefault="00B04EEB">
            <w:pPr>
              <w:keepNext/>
              <w:spacing w:before="0"/>
              <w:jc w:val="left"/>
              <w:rPr>
                <w:rFonts w:eastAsia="Calibri"/>
                <w:sz w:val="18"/>
                <w:szCs w:val="18"/>
              </w:rPr>
              <w:pPrChange w:id="2037" w:author="Yasser Syed" w:date="2019-07-30T15:48:00Z">
                <w:pPr>
                  <w:keepNext/>
                  <w:jc w:val="left"/>
                </w:pPr>
              </w:pPrChange>
            </w:pPr>
            <w:r w:rsidRPr="000456B4">
              <w:rPr>
                <w:rFonts w:eastAsia="Calibri"/>
                <w:sz w:val="18"/>
                <w:szCs w:val="18"/>
              </w:rPr>
              <w:t>MasteringDisplayWhitePoint</w:t>
            </w:r>
          </w:p>
          <w:p w14:paraId="627E6D73" w14:textId="77777777" w:rsidR="00B04EEB" w:rsidRPr="000456B4" w:rsidRDefault="00B04EEB">
            <w:pPr>
              <w:keepNext/>
              <w:spacing w:before="0"/>
              <w:jc w:val="left"/>
              <w:rPr>
                <w:rFonts w:eastAsia="Calibri"/>
                <w:sz w:val="18"/>
                <w:szCs w:val="18"/>
              </w:rPr>
              <w:pPrChange w:id="2038" w:author="Yasser Syed" w:date="2019-07-30T15:48:00Z">
                <w:pPr>
                  <w:keepNext/>
                  <w:jc w:val="left"/>
                </w:pPr>
              </w:pPrChange>
            </w:pPr>
            <w:r w:rsidRPr="000456B4">
              <w:rPr>
                <w:rFonts w:eastAsia="Calibri"/>
                <w:sz w:val="18"/>
                <w:szCs w:val="18"/>
              </w:rPr>
              <w:t>Chromaticity</w:t>
            </w:r>
          </w:p>
        </w:tc>
        <w:tc>
          <w:tcPr>
            <w:tcW w:w="617" w:type="pct"/>
            <w:shd w:val="clear" w:color="auto" w:fill="auto"/>
            <w:vAlign w:val="center"/>
            <w:tcPrChange w:id="2039" w:author="Yasser Syed" w:date="2019-07-30T15:51:00Z">
              <w:tcPr>
                <w:tcW w:w="576" w:type="pct"/>
                <w:shd w:val="clear" w:color="auto" w:fill="auto"/>
              </w:tcPr>
            </w:tcPrChange>
          </w:tcPr>
          <w:p w14:paraId="2739C818" w14:textId="77777777" w:rsidR="00B04EEB" w:rsidRPr="000456B4" w:rsidRDefault="00B04EEB">
            <w:pPr>
              <w:keepNext/>
              <w:spacing w:before="0"/>
              <w:jc w:val="left"/>
              <w:rPr>
                <w:rFonts w:eastAsia="Calibri"/>
                <w:sz w:val="18"/>
                <w:szCs w:val="18"/>
              </w:rPr>
              <w:pPrChange w:id="2040" w:author="Yasser Syed" w:date="2019-07-30T15:48:00Z">
                <w:pPr>
                  <w:keepNext/>
                  <w:jc w:val="left"/>
                </w:pPr>
              </w:pPrChange>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28" w:type="pct"/>
            <w:gridSpan w:val="3"/>
            <w:shd w:val="clear" w:color="auto" w:fill="auto"/>
            <w:vAlign w:val="center"/>
            <w:tcPrChange w:id="2041" w:author="Yasser Syed" w:date="2019-07-30T15:51:00Z">
              <w:tcPr>
                <w:tcW w:w="2673" w:type="pct"/>
                <w:gridSpan w:val="3"/>
                <w:shd w:val="clear" w:color="auto" w:fill="auto"/>
              </w:tcPr>
            </w:tcPrChange>
          </w:tcPr>
          <w:p w14:paraId="6EBE0919" w14:textId="77777777" w:rsidR="00B04EEB" w:rsidRPr="000456B4" w:rsidRDefault="00B04EEB">
            <w:pPr>
              <w:keepNext/>
              <w:spacing w:before="0"/>
              <w:jc w:val="center"/>
              <w:rPr>
                <w:rFonts w:eastAsia="Calibri"/>
                <w:sz w:val="18"/>
                <w:szCs w:val="18"/>
              </w:rPr>
              <w:pPrChange w:id="2042" w:author="Yasser Syed" w:date="2019-07-30T15:50:00Z">
                <w:pPr>
                  <w:keepNext/>
                  <w:jc w:val="left"/>
                </w:pPr>
              </w:pPrChange>
            </w:pPr>
            <w:r w:rsidRPr="000456B4">
              <w:rPr>
                <w:rFonts w:eastAsia="Calibri"/>
                <w:sz w:val="18"/>
                <w:szCs w:val="18"/>
              </w:rPr>
              <w:t>060e2b34.0101010e.04200401.01020000</w:t>
            </w:r>
          </w:p>
        </w:tc>
      </w:tr>
      <w:tr w:rsidR="00B04EEB" w:rsidRPr="000456B4" w14:paraId="3300C3BE" w14:textId="77777777" w:rsidTr="0065311C">
        <w:trPr>
          <w:cantSplit/>
          <w:trHeight w:val="449"/>
          <w:jc w:val="center"/>
          <w:trPrChange w:id="2043" w:author="Yasser Syed" w:date="2019-07-30T15:47:00Z">
            <w:trPr>
              <w:cantSplit/>
              <w:trHeight w:val="449"/>
              <w:jc w:val="center"/>
            </w:trPr>
          </w:trPrChange>
        </w:trPr>
        <w:tc>
          <w:tcPr>
            <w:tcW w:w="527" w:type="pct"/>
            <w:vMerge/>
            <w:shd w:val="clear" w:color="auto" w:fill="auto"/>
            <w:textDirection w:val="btLr"/>
            <w:vAlign w:val="center"/>
            <w:tcPrChange w:id="2044" w:author="Yasser Syed" w:date="2019-07-30T15:47:00Z">
              <w:tcPr>
                <w:tcW w:w="527" w:type="pct"/>
                <w:vMerge/>
                <w:shd w:val="clear" w:color="auto" w:fill="auto"/>
                <w:textDirection w:val="btLr"/>
                <w:vAlign w:val="center"/>
              </w:tcPr>
            </w:tcPrChange>
          </w:tcPr>
          <w:p w14:paraId="604D99B3" w14:textId="77777777" w:rsidR="00B04EEB" w:rsidRPr="000456B4" w:rsidRDefault="00B04EEB" w:rsidP="000B1A01">
            <w:pPr>
              <w:keepNext/>
              <w:spacing w:before="0"/>
              <w:jc w:val="center"/>
              <w:rPr>
                <w:rFonts w:eastAsia="Calibri"/>
                <w:b/>
                <w:bCs/>
                <w:sz w:val="18"/>
                <w:szCs w:val="18"/>
              </w:rPr>
            </w:pPr>
          </w:p>
        </w:tc>
        <w:tc>
          <w:tcPr>
            <w:tcW w:w="1227" w:type="pct"/>
            <w:vMerge/>
            <w:shd w:val="clear" w:color="auto" w:fill="auto"/>
            <w:vAlign w:val="center"/>
            <w:tcPrChange w:id="2045" w:author="Yasser Syed" w:date="2019-07-30T15:47:00Z">
              <w:tcPr>
                <w:tcW w:w="1224" w:type="pct"/>
                <w:vMerge/>
                <w:shd w:val="clear" w:color="auto" w:fill="auto"/>
              </w:tcPr>
            </w:tcPrChange>
          </w:tcPr>
          <w:p w14:paraId="1C0E5906" w14:textId="77777777" w:rsidR="00B04EEB" w:rsidRPr="000456B4" w:rsidRDefault="00B04EEB">
            <w:pPr>
              <w:keepNext/>
              <w:spacing w:before="0"/>
              <w:jc w:val="left"/>
              <w:rPr>
                <w:rFonts w:eastAsia="Calibri"/>
                <w:sz w:val="18"/>
                <w:szCs w:val="18"/>
              </w:rPr>
              <w:pPrChange w:id="2046" w:author="Yasser Syed" w:date="2019-07-30T15:48:00Z">
                <w:pPr>
                  <w:keepNext/>
                  <w:jc w:val="left"/>
                </w:pPr>
              </w:pPrChange>
            </w:pPr>
          </w:p>
        </w:tc>
        <w:tc>
          <w:tcPr>
            <w:tcW w:w="617" w:type="pct"/>
            <w:shd w:val="clear" w:color="auto" w:fill="auto"/>
            <w:vAlign w:val="center"/>
            <w:tcPrChange w:id="2047" w:author="Yasser Syed" w:date="2019-07-30T15:47:00Z">
              <w:tcPr>
                <w:tcW w:w="576" w:type="pct"/>
                <w:shd w:val="clear" w:color="auto" w:fill="auto"/>
              </w:tcPr>
            </w:tcPrChange>
          </w:tcPr>
          <w:p w14:paraId="6D79EB5B" w14:textId="77777777" w:rsidR="00B04EEB" w:rsidRPr="000456B4" w:rsidRDefault="00B04EEB">
            <w:pPr>
              <w:keepNext/>
              <w:spacing w:before="0"/>
              <w:jc w:val="left"/>
              <w:rPr>
                <w:rFonts w:eastAsia="Calibri"/>
                <w:sz w:val="18"/>
                <w:szCs w:val="18"/>
              </w:rPr>
              <w:pPrChange w:id="2048" w:author="Yasser Syed" w:date="2019-07-30T15:48:00Z">
                <w:pPr>
                  <w:keepNext/>
                  <w:jc w:val="left"/>
                </w:pPr>
              </w:pPrChange>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2628" w:type="pct"/>
            <w:gridSpan w:val="3"/>
            <w:shd w:val="clear" w:color="auto" w:fill="auto"/>
            <w:vAlign w:val="center"/>
            <w:tcPrChange w:id="2049" w:author="Yasser Syed" w:date="2019-07-30T15:47:00Z">
              <w:tcPr>
                <w:tcW w:w="2673" w:type="pct"/>
                <w:gridSpan w:val="3"/>
                <w:shd w:val="clear" w:color="auto" w:fill="auto"/>
              </w:tcPr>
            </w:tcPrChange>
          </w:tcPr>
          <w:p w14:paraId="7946FA64" w14:textId="77777777" w:rsidR="00B04EEB" w:rsidRPr="000456B4" w:rsidRDefault="00B04EEB">
            <w:pPr>
              <w:keepNext/>
              <w:spacing w:before="0"/>
              <w:jc w:val="center"/>
              <w:rPr>
                <w:rFonts w:eastAsia="Calibri"/>
                <w:sz w:val="18"/>
                <w:szCs w:val="18"/>
              </w:rPr>
              <w:pPrChange w:id="2050" w:author="Yasser Syed" w:date="2019-07-30T15:50:00Z">
                <w:pPr>
                  <w:keepNext/>
                  <w:jc w:val="left"/>
                </w:pPr>
              </w:pPrChange>
            </w:pPr>
            <w:r w:rsidRPr="000456B4">
              <w:rPr>
                <w:rFonts w:eastAsia="Calibri"/>
                <w:sz w:val="18"/>
                <w:szCs w:val="18"/>
              </w:rPr>
              <w:t>{15635, 16450}</w:t>
            </w:r>
          </w:p>
        </w:tc>
      </w:tr>
      <w:tr w:rsidR="00B04EEB" w:rsidRPr="000456B4" w14:paraId="0817E032" w14:textId="77777777" w:rsidTr="007B000F">
        <w:trPr>
          <w:cantSplit/>
          <w:trHeight w:val="422"/>
          <w:jc w:val="center"/>
          <w:trPrChange w:id="2051" w:author="Yasser Syed" w:date="2019-07-30T15:51:00Z">
            <w:trPr>
              <w:cantSplit/>
              <w:trHeight w:val="701"/>
              <w:jc w:val="center"/>
            </w:trPr>
          </w:trPrChange>
        </w:trPr>
        <w:tc>
          <w:tcPr>
            <w:tcW w:w="527" w:type="pct"/>
            <w:vMerge/>
            <w:shd w:val="clear" w:color="auto" w:fill="auto"/>
            <w:textDirection w:val="btLr"/>
            <w:vAlign w:val="center"/>
            <w:tcPrChange w:id="2052" w:author="Yasser Syed" w:date="2019-07-30T15:51:00Z">
              <w:tcPr>
                <w:tcW w:w="527" w:type="pct"/>
                <w:vMerge/>
                <w:shd w:val="clear" w:color="auto" w:fill="auto"/>
                <w:textDirection w:val="btLr"/>
                <w:vAlign w:val="center"/>
              </w:tcPr>
            </w:tcPrChange>
          </w:tcPr>
          <w:p w14:paraId="3F621BC7" w14:textId="77777777" w:rsidR="00B04EEB" w:rsidRPr="000456B4" w:rsidRDefault="00B04EEB" w:rsidP="000B1A01">
            <w:pPr>
              <w:keepNext/>
              <w:spacing w:before="0"/>
              <w:jc w:val="center"/>
              <w:rPr>
                <w:rFonts w:eastAsia="Calibri"/>
                <w:b/>
                <w:bCs/>
                <w:sz w:val="18"/>
                <w:szCs w:val="18"/>
              </w:rPr>
            </w:pPr>
          </w:p>
        </w:tc>
        <w:tc>
          <w:tcPr>
            <w:tcW w:w="1227" w:type="pct"/>
            <w:vMerge w:val="restart"/>
            <w:shd w:val="clear" w:color="auto" w:fill="auto"/>
            <w:vAlign w:val="center"/>
            <w:tcPrChange w:id="2053" w:author="Yasser Syed" w:date="2019-07-30T15:51:00Z">
              <w:tcPr>
                <w:tcW w:w="1224" w:type="pct"/>
                <w:vMerge w:val="restart"/>
                <w:shd w:val="clear" w:color="auto" w:fill="auto"/>
              </w:tcPr>
            </w:tcPrChange>
          </w:tcPr>
          <w:p w14:paraId="31D06D45" w14:textId="77777777" w:rsidR="00B04EEB" w:rsidRPr="000456B4" w:rsidRDefault="00B04EEB">
            <w:pPr>
              <w:keepNext/>
              <w:spacing w:before="0"/>
              <w:jc w:val="left"/>
              <w:rPr>
                <w:rFonts w:eastAsia="Calibri"/>
                <w:sz w:val="18"/>
                <w:szCs w:val="18"/>
              </w:rPr>
              <w:pPrChange w:id="2054" w:author="Yasser Syed" w:date="2019-07-30T15:48:00Z">
                <w:pPr>
                  <w:keepNext/>
                  <w:jc w:val="left"/>
                </w:pPr>
              </w:pPrChange>
            </w:pPr>
            <w:r w:rsidRPr="000456B4">
              <w:rPr>
                <w:rFonts w:eastAsia="Calibri"/>
                <w:sz w:val="18"/>
                <w:szCs w:val="18"/>
              </w:rPr>
              <w:t>MasteringDisplayMaximum</w:t>
            </w:r>
          </w:p>
          <w:p w14:paraId="23FCD0F3" w14:textId="77777777" w:rsidR="00B04EEB" w:rsidRPr="000456B4" w:rsidRDefault="00B04EEB">
            <w:pPr>
              <w:keepNext/>
              <w:spacing w:before="0"/>
              <w:jc w:val="left"/>
              <w:rPr>
                <w:rFonts w:eastAsia="Calibri"/>
                <w:sz w:val="18"/>
                <w:szCs w:val="18"/>
              </w:rPr>
              <w:pPrChange w:id="2055" w:author="Yasser Syed" w:date="2019-07-30T15:48:00Z">
                <w:pPr>
                  <w:keepNext/>
                  <w:jc w:val="left"/>
                </w:pPr>
              </w:pPrChange>
            </w:pPr>
            <w:r w:rsidRPr="000456B4">
              <w:rPr>
                <w:rFonts w:eastAsia="Calibri"/>
                <w:sz w:val="18"/>
                <w:szCs w:val="18"/>
              </w:rPr>
              <w:t>Luminance</w:t>
            </w:r>
          </w:p>
        </w:tc>
        <w:tc>
          <w:tcPr>
            <w:tcW w:w="617" w:type="pct"/>
            <w:shd w:val="clear" w:color="auto" w:fill="auto"/>
            <w:vAlign w:val="center"/>
            <w:tcPrChange w:id="2056" w:author="Yasser Syed" w:date="2019-07-30T15:51:00Z">
              <w:tcPr>
                <w:tcW w:w="576" w:type="pct"/>
                <w:shd w:val="clear" w:color="auto" w:fill="auto"/>
              </w:tcPr>
            </w:tcPrChange>
          </w:tcPr>
          <w:p w14:paraId="34E8CECC" w14:textId="77777777" w:rsidR="00B04EEB" w:rsidRPr="000456B4" w:rsidRDefault="00B04EEB">
            <w:pPr>
              <w:keepNext/>
              <w:spacing w:before="0"/>
              <w:jc w:val="left"/>
              <w:rPr>
                <w:rFonts w:eastAsia="Calibri"/>
                <w:sz w:val="18"/>
                <w:szCs w:val="18"/>
              </w:rPr>
              <w:pPrChange w:id="2057" w:author="Yasser Syed" w:date="2019-07-30T15:48:00Z">
                <w:pPr>
                  <w:keepNext/>
                  <w:jc w:val="left"/>
                </w:pPr>
              </w:pPrChange>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28" w:type="pct"/>
            <w:gridSpan w:val="3"/>
            <w:shd w:val="clear" w:color="auto" w:fill="auto"/>
            <w:vAlign w:val="center"/>
            <w:tcPrChange w:id="2058" w:author="Yasser Syed" w:date="2019-07-30T15:51:00Z">
              <w:tcPr>
                <w:tcW w:w="2673" w:type="pct"/>
                <w:gridSpan w:val="3"/>
                <w:shd w:val="clear" w:color="auto" w:fill="auto"/>
              </w:tcPr>
            </w:tcPrChange>
          </w:tcPr>
          <w:p w14:paraId="62523DC0" w14:textId="77777777" w:rsidR="00B04EEB" w:rsidRPr="000456B4" w:rsidRDefault="00B04EEB">
            <w:pPr>
              <w:keepNext/>
              <w:spacing w:before="0"/>
              <w:jc w:val="center"/>
              <w:rPr>
                <w:rFonts w:eastAsia="Calibri"/>
                <w:sz w:val="18"/>
                <w:szCs w:val="18"/>
              </w:rPr>
              <w:pPrChange w:id="2059" w:author="Yasser Syed" w:date="2019-07-30T15:50:00Z">
                <w:pPr>
                  <w:keepNext/>
                  <w:jc w:val="left"/>
                </w:pPr>
              </w:pPrChange>
            </w:pPr>
            <w:r w:rsidRPr="000456B4">
              <w:rPr>
                <w:rFonts w:eastAsia="Calibri"/>
                <w:sz w:val="18"/>
                <w:szCs w:val="18"/>
              </w:rPr>
              <w:t>060e2b34.0101010e.04200401.01030000</w:t>
            </w:r>
          </w:p>
        </w:tc>
      </w:tr>
      <w:tr w:rsidR="00B04EEB" w:rsidRPr="000456B4" w14:paraId="3196E171" w14:textId="77777777" w:rsidTr="007B000F">
        <w:trPr>
          <w:cantSplit/>
          <w:trHeight w:val="260"/>
          <w:jc w:val="center"/>
          <w:trPrChange w:id="2060" w:author="Yasser Syed" w:date="2019-07-30T15:51:00Z">
            <w:trPr>
              <w:cantSplit/>
              <w:trHeight w:val="530"/>
              <w:jc w:val="center"/>
            </w:trPr>
          </w:trPrChange>
        </w:trPr>
        <w:tc>
          <w:tcPr>
            <w:tcW w:w="527" w:type="pct"/>
            <w:vMerge/>
            <w:shd w:val="clear" w:color="auto" w:fill="auto"/>
            <w:textDirection w:val="btLr"/>
            <w:vAlign w:val="center"/>
            <w:tcPrChange w:id="2061" w:author="Yasser Syed" w:date="2019-07-30T15:51:00Z">
              <w:tcPr>
                <w:tcW w:w="527" w:type="pct"/>
                <w:vMerge/>
                <w:shd w:val="clear" w:color="auto" w:fill="auto"/>
                <w:textDirection w:val="btLr"/>
                <w:vAlign w:val="center"/>
              </w:tcPr>
            </w:tcPrChange>
          </w:tcPr>
          <w:p w14:paraId="170091CB" w14:textId="77777777" w:rsidR="00B04EEB" w:rsidRPr="000456B4" w:rsidRDefault="00B04EEB" w:rsidP="000B1A01">
            <w:pPr>
              <w:keepNext/>
              <w:spacing w:before="0"/>
              <w:jc w:val="center"/>
              <w:rPr>
                <w:rFonts w:eastAsia="Calibri"/>
                <w:b/>
                <w:bCs/>
                <w:sz w:val="18"/>
                <w:szCs w:val="18"/>
              </w:rPr>
            </w:pPr>
          </w:p>
        </w:tc>
        <w:tc>
          <w:tcPr>
            <w:tcW w:w="1227" w:type="pct"/>
            <w:vMerge/>
            <w:shd w:val="clear" w:color="auto" w:fill="auto"/>
            <w:vAlign w:val="center"/>
            <w:tcPrChange w:id="2062" w:author="Yasser Syed" w:date="2019-07-30T15:51:00Z">
              <w:tcPr>
                <w:tcW w:w="1224" w:type="pct"/>
                <w:vMerge/>
                <w:shd w:val="clear" w:color="auto" w:fill="auto"/>
              </w:tcPr>
            </w:tcPrChange>
          </w:tcPr>
          <w:p w14:paraId="0BE5D1FF" w14:textId="77777777" w:rsidR="00B04EEB" w:rsidRPr="000456B4" w:rsidRDefault="00B04EEB">
            <w:pPr>
              <w:keepNext/>
              <w:spacing w:before="0"/>
              <w:jc w:val="left"/>
              <w:rPr>
                <w:rFonts w:eastAsia="Calibri"/>
                <w:sz w:val="18"/>
                <w:szCs w:val="18"/>
              </w:rPr>
              <w:pPrChange w:id="2063" w:author="Yasser Syed" w:date="2019-07-30T15:48:00Z">
                <w:pPr>
                  <w:keepNext/>
                  <w:jc w:val="left"/>
                </w:pPr>
              </w:pPrChange>
            </w:pPr>
          </w:p>
        </w:tc>
        <w:tc>
          <w:tcPr>
            <w:tcW w:w="617" w:type="pct"/>
            <w:shd w:val="clear" w:color="auto" w:fill="auto"/>
            <w:vAlign w:val="center"/>
            <w:tcPrChange w:id="2064" w:author="Yasser Syed" w:date="2019-07-30T15:51:00Z">
              <w:tcPr>
                <w:tcW w:w="576" w:type="pct"/>
                <w:shd w:val="clear" w:color="auto" w:fill="auto"/>
              </w:tcPr>
            </w:tcPrChange>
          </w:tcPr>
          <w:p w14:paraId="0AB5CE6D" w14:textId="77777777" w:rsidR="00B04EEB" w:rsidRPr="000456B4" w:rsidRDefault="00B04EEB">
            <w:pPr>
              <w:keepNext/>
              <w:spacing w:before="0"/>
              <w:jc w:val="left"/>
              <w:rPr>
                <w:rFonts w:eastAsia="Calibri"/>
                <w:sz w:val="18"/>
                <w:szCs w:val="18"/>
              </w:rPr>
              <w:pPrChange w:id="2065" w:author="Yasser Syed" w:date="2019-07-30T15:48:00Z">
                <w:pPr>
                  <w:keepNext/>
                  <w:jc w:val="left"/>
                </w:pPr>
              </w:pPrChange>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842" w:type="pct"/>
            <w:shd w:val="clear" w:color="auto" w:fill="auto"/>
            <w:vAlign w:val="center"/>
            <w:tcPrChange w:id="2066" w:author="Yasser Syed" w:date="2019-07-30T15:51:00Z">
              <w:tcPr>
                <w:tcW w:w="886" w:type="pct"/>
                <w:shd w:val="clear" w:color="auto" w:fill="auto"/>
              </w:tcPr>
            </w:tcPrChange>
          </w:tcPr>
          <w:p w14:paraId="7BBCD435" w14:textId="77777777" w:rsidR="00B04EEB" w:rsidRPr="000456B4" w:rsidRDefault="00B04EEB">
            <w:pPr>
              <w:keepNext/>
              <w:spacing w:before="0"/>
              <w:jc w:val="center"/>
              <w:rPr>
                <w:rFonts w:eastAsia="Calibri"/>
                <w:sz w:val="18"/>
                <w:szCs w:val="18"/>
              </w:rPr>
              <w:pPrChange w:id="2067" w:author="Yasser Syed" w:date="2019-07-30T15:50:00Z">
                <w:pPr>
                  <w:keepNext/>
                  <w:jc w:val="left"/>
                </w:pPr>
              </w:pPrChange>
            </w:pPr>
            <w:r w:rsidRPr="000456B4">
              <w:rPr>
                <w:rFonts w:eastAsia="Calibri"/>
                <w:sz w:val="18"/>
                <w:szCs w:val="18"/>
              </w:rPr>
              <w:t>1000000</w:t>
            </w:r>
          </w:p>
        </w:tc>
        <w:tc>
          <w:tcPr>
            <w:tcW w:w="893" w:type="pct"/>
            <w:shd w:val="clear" w:color="auto" w:fill="auto"/>
            <w:vAlign w:val="center"/>
            <w:tcPrChange w:id="2068" w:author="Yasser Syed" w:date="2019-07-30T15:51:00Z">
              <w:tcPr>
                <w:tcW w:w="893" w:type="pct"/>
                <w:shd w:val="clear" w:color="auto" w:fill="auto"/>
              </w:tcPr>
            </w:tcPrChange>
          </w:tcPr>
          <w:p w14:paraId="1625E054" w14:textId="77777777" w:rsidR="00B04EEB" w:rsidRPr="000456B4" w:rsidRDefault="00B04EEB">
            <w:pPr>
              <w:keepNext/>
              <w:spacing w:before="0"/>
              <w:jc w:val="center"/>
              <w:rPr>
                <w:rFonts w:eastAsia="Calibri"/>
                <w:sz w:val="18"/>
                <w:szCs w:val="18"/>
              </w:rPr>
              <w:pPrChange w:id="2069" w:author="Yasser Syed" w:date="2019-07-30T15:50:00Z">
                <w:pPr>
                  <w:keepNext/>
                  <w:jc w:val="left"/>
                </w:pPr>
              </w:pPrChange>
            </w:pPr>
            <w:r w:rsidRPr="000456B4">
              <w:rPr>
                <w:rFonts w:eastAsia="Calibri"/>
                <w:sz w:val="18"/>
                <w:szCs w:val="18"/>
              </w:rPr>
              <w:t>10000000</w:t>
            </w:r>
          </w:p>
        </w:tc>
        <w:tc>
          <w:tcPr>
            <w:tcW w:w="894" w:type="pct"/>
            <w:shd w:val="clear" w:color="auto" w:fill="auto"/>
            <w:vAlign w:val="center"/>
            <w:tcPrChange w:id="2070" w:author="Yasser Syed" w:date="2019-07-30T15:51:00Z">
              <w:tcPr>
                <w:tcW w:w="894" w:type="pct"/>
                <w:shd w:val="clear" w:color="auto" w:fill="auto"/>
              </w:tcPr>
            </w:tcPrChange>
          </w:tcPr>
          <w:p w14:paraId="461BBFB8" w14:textId="77777777" w:rsidR="00B04EEB" w:rsidRPr="000456B4" w:rsidRDefault="00B04EEB">
            <w:pPr>
              <w:keepNext/>
              <w:spacing w:before="0"/>
              <w:jc w:val="center"/>
              <w:rPr>
                <w:rFonts w:eastAsia="Calibri"/>
                <w:sz w:val="18"/>
                <w:szCs w:val="18"/>
              </w:rPr>
              <w:pPrChange w:id="2071" w:author="Yasser Syed" w:date="2019-07-30T15:50:00Z">
                <w:pPr>
                  <w:keepNext/>
                  <w:jc w:val="left"/>
                </w:pPr>
              </w:pPrChange>
            </w:pPr>
            <w:r w:rsidRPr="000456B4">
              <w:rPr>
                <w:rFonts w:eastAsia="Calibri"/>
                <w:sz w:val="18"/>
                <w:szCs w:val="18"/>
              </w:rPr>
              <w:t>10000000</w:t>
            </w:r>
          </w:p>
        </w:tc>
      </w:tr>
      <w:tr w:rsidR="00B04EEB" w:rsidRPr="000456B4" w14:paraId="586C64F1" w14:textId="77777777" w:rsidTr="0065311C">
        <w:trPr>
          <w:cantSplit/>
          <w:trHeight w:val="53"/>
          <w:jc w:val="center"/>
          <w:trPrChange w:id="2072" w:author="Yasser Syed" w:date="2019-07-30T15:47:00Z">
            <w:trPr>
              <w:cantSplit/>
              <w:trHeight w:val="53"/>
              <w:jc w:val="center"/>
            </w:trPr>
          </w:trPrChange>
        </w:trPr>
        <w:tc>
          <w:tcPr>
            <w:tcW w:w="527" w:type="pct"/>
            <w:vMerge/>
            <w:shd w:val="clear" w:color="auto" w:fill="auto"/>
            <w:textDirection w:val="btLr"/>
            <w:vAlign w:val="center"/>
            <w:tcPrChange w:id="2073" w:author="Yasser Syed" w:date="2019-07-30T15:47:00Z">
              <w:tcPr>
                <w:tcW w:w="527" w:type="pct"/>
                <w:vMerge/>
                <w:shd w:val="clear" w:color="auto" w:fill="auto"/>
                <w:textDirection w:val="btLr"/>
                <w:vAlign w:val="center"/>
              </w:tcPr>
            </w:tcPrChange>
          </w:tcPr>
          <w:p w14:paraId="04537F9A" w14:textId="77777777" w:rsidR="00B04EEB" w:rsidRPr="000456B4" w:rsidRDefault="00B04EEB" w:rsidP="000B1A01">
            <w:pPr>
              <w:keepNext/>
              <w:spacing w:before="0"/>
              <w:jc w:val="center"/>
              <w:rPr>
                <w:rFonts w:eastAsia="Calibri"/>
                <w:b/>
                <w:bCs/>
                <w:sz w:val="18"/>
                <w:szCs w:val="18"/>
              </w:rPr>
            </w:pPr>
          </w:p>
        </w:tc>
        <w:tc>
          <w:tcPr>
            <w:tcW w:w="1227" w:type="pct"/>
            <w:vMerge w:val="restart"/>
            <w:shd w:val="clear" w:color="auto" w:fill="auto"/>
            <w:vAlign w:val="center"/>
            <w:tcPrChange w:id="2074" w:author="Yasser Syed" w:date="2019-07-30T15:47:00Z">
              <w:tcPr>
                <w:tcW w:w="1224" w:type="pct"/>
                <w:vMerge w:val="restart"/>
                <w:shd w:val="clear" w:color="auto" w:fill="auto"/>
              </w:tcPr>
            </w:tcPrChange>
          </w:tcPr>
          <w:p w14:paraId="1252D85E" w14:textId="77777777" w:rsidR="00B04EEB" w:rsidRPr="000456B4" w:rsidRDefault="00B04EEB">
            <w:pPr>
              <w:keepNext/>
              <w:spacing w:before="0"/>
              <w:jc w:val="left"/>
              <w:rPr>
                <w:rFonts w:eastAsia="Calibri"/>
                <w:sz w:val="18"/>
                <w:szCs w:val="18"/>
              </w:rPr>
              <w:pPrChange w:id="2075" w:author="Yasser Syed" w:date="2019-07-30T15:48:00Z">
                <w:pPr>
                  <w:keepNext/>
                  <w:jc w:val="left"/>
                </w:pPr>
              </w:pPrChange>
            </w:pPr>
            <w:r w:rsidRPr="000456B4">
              <w:rPr>
                <w:rFonts w:eastAsia="Calibri"/>
                <w:sz w:val="18"/>
                <w:szCs w:val="18"/>
              </w:rPr>
              <w:t>MasteringDisplayMinimum</w:t>
            </w:r>
          </w:p>
          <w:p w14:paraId="0F434214" w14:textId="77777777" w:rsidR="00B04EEB" w:rsidRPr="000456B4" w:rsidRDefault="00B04EEB">
            <w:pPr>
              <w:keepNext/>
              <w:spacing w:before="0"/>
              <w:jc w:val="left"/>
              <w:rPr>
                <w:rFonts w:eastAsia="Calibri"/>
                <w:sz w:val="18"/>
                <w:szCs w:val="18"/>
              </w:rPr>
              <w:pPrChange w:id="2076" w:author="Yasser Syed" w:date="2019-07-30T15:48:00Z">
                <w:pPr>
                  <w:keepNext/>
                  <w:jc w:val="left"/>
                </w:pPr>
              </w:pPrChange>
            </w:pPr>
            <w:r w:rsidRPr="000456B4">
              <w:rPr>
                <w:rFonts w:eastAsia="Calibri"/>
                <w:sz w:val="18"/>
                <w:szCs w:val="18"/>
              </w:rPr>
              <w:t>Luminance</w:t>
            </w:r>
          </w:p>
        </w:tc>
        <w:tc>
          <w:tcPr>
            <w:tcW w:w="617" w:type="pct"/>
            <w:shd w:val="clear" w:color="auto" w:fill="auto"/>
            <w:vAlign w:val="center"/>
            <w:tcPrChange w:id="2077" w:author="Yasser Syed" w:date="2019-07-30T15:47:00Z">
              <w:tcPr>
                <w:tcW w:w="576" w:type="pct"/>
                <w:shd w:val="clear" w:color="auto" w:fill="auto"/>
              </w:tcPr>
            </w:tcPrChange>
          </w:tcPr>
          <w:p w14:paraId="224AA806" w14:textId="77777777" w:rsidR="00B04EEB" w:rsidRPr="000456B4" w:rsidRDefault="00B04EEB">
            <w:pPr>
              <w:keepNext/>
              <w:spacing w:before="0"/>
              <w:jc w:val="left"/>
              <w:rPr>
                <w:rFonts w:eastAsia="Calibri"/>
                <w:sz w:val="18"/>
                <w:szCs w:val="18"/>
              </w:rPr>
              <w:pPrChange w:id="2078" w:author="Yasser Syed" w:date="2019-07-30T15:48:00Z">
                <w:pPr>
                  <w:keepNext/>
                  <w:jc w:val="left"/>
                </w:pPr>
              </w:pPrChange>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28" w:type="pct"/>
            <w:gridSpan w:val="3"/>
            <w:shd w:val="clear" w:color="auto" w:fill="auto"/>
            <w:vAlign w:val="center"/>
            <w:tcPrChange w:id="2079" w:author="Yasser Syed" w:date="2019-07-30T15:47:00Z">
              <w:tcPr>
                <w:tcW w:w="2673" w:type="pct"/>
                <w:gridSpan w:val="3"/>
                <w:shd w:val="clear" w:color="auto" w:fill="auto"/>
              </w:tcPr>
            </w:tcPrChange>
          </w:tcPr>
          <w:p w14:paraId="251CAED8" w14:textId="77777777" w:rsidR="00B04EEB" w:rsidRPr="000456B4" w:rsidRDefault="00B04EEB">
            <w:pPr>
              <w:keepNext/>
              <w:spacing w:before="0"/>
              <w:jc w:val="center"/>
              <w:rPr>
                <w:rFonts w:eastAsia="Calibri"/>
                <w:sz w:val="18"/>
                <w:szCs w:val="18"/>
              </w:rPr>
              <w:pPrChange w:id="2080" w:author="Yasser Syed" w:date="2019-07-30T15:50:00Z">
                <w:pPr>
                  <w:keepNext/>
                  <w:jc w:val="left"/>
                </w:pPr>
              </w:pPrChange>
            </w:pPr>
            <w:r w:rsidRPr="000456B4">
              <w:rPr>
                <w:rFonts w:eastAsia="Calibri"/>
                <w:sz w:val="18"/>
                <w:szCs w:val="18"/>
              </w:rPr>
              <w:t>060e2b34.0101010e.04200401.01030000</w:t>
            </w:r>
          </w:p>
        </w:tc>
      </w:tr>
      <w:tr w:rsidR="00B04EEB" w:rsidRPr="000456B4" w14:paraId="38B82B80" w14:textId="77777777" w:rsidTr="007B000F">
        <w:trPr>
          <w:cantSplit/>
          <w:trHeight w:val="215"/>
          <w:jc w:val="center"/>
          <w:trPrChange w:id="2081" w:author="Yasser Syed" w:date="2019-07-30T15:51:00Z">
            <w:trPr>
              <w:cantSplit/>
              <w:trHeight w:val="602"/>
              <w:jc w:val="center"/>
            </w:trPr>
          </w:trPrChange>
        </w:trPr>
        <w:tc>
          <w:tcPr>
            <w:tcW w:w="527" w:type="pct"/>
            <w:vMerge/>
            <w:shd w:val="clear" w:color="auto" w:fill="auto"/>
            <w:textDirection w:val="btLr"/>
            <w:vAlign w:val="center"/>
            <w:tcPrChange w:id="2082" w:author="Yasser Syed" w:date="2019-07-30T15:51:00Z">
              <w:tcPr>
                <w:tcW w:w="527" w:type="pct"/>
                <w:vMerge/>
                <w:shd w:val="clear" w:color="auto" w:fill="auto"/>
                <w:textDirection w:val="btLr"/>
                <w:vAlign w:val="center"/>
              </w:tcPr>
            </w:tcPrChange>
          </w:tcPr>
          <w:p w14:paraId="51694E89" w14:textId="77777777" w:rsidR="00B04EEB" w:rsidRPr="000456B4" w:rsidRDefault="00B04EEB" w:rsidP="000B1A01">
            <w:pPr>
              <w:keepNext/>
              <w:spacing w:before="0"/>
              <w:jc w:val="center"/>
              <w:rPr>
                <w:rFonts w:eastAsia="Calibri"/>
                <w:b/>
                <w:bCs/>
                <w:sz w:val="18"/>
                <w:szCs w:val="18"/>
              </w:rPr>
            </w:pPr>
          </w:p>
        </w:tc>
        <w:tc>
          <w:tcPr>
            <w:tcW w:w="1227" w:type="pct"/>
            <w:vMerge/>
            <w:shd w:val="clear" w:color="auto" w:fill="auto"/>
            <w:vAlign w:val="center"/>
            <w:tcPrChange w:id="2083" w:author="Yasser Syed" w:date="2019-07-30T15:51:00Z">
              <w:tcPr>
                <w:tcW w:w="1224" w:type="pct"/>
                <w:vMerge/>
                <w:shd w:val="clear" w:color="auto" w:fill="auto"/>
              </w:tcPr>
            </w:tcPrChange>
          </w:tcPr>
          <w:p w14:paraId="4FF6C791" w14:textId="77777777" w:rsidR="00B04EEB" w:rsidRPr="000456B4" w:rsidRDefault="00B04EEB">
            <w:pPr>
              <w:keepNext/>
              <w:spacing w:before="0"/>
              <w:jc w:val="left"/>
              <w:rPr>
                <w:rFonts w:eastAsia="Calibri"/>
                <w:sz w:val="18"/>
                <w:szCs w:val="18"/>
              </w:rPr>
              <w:pPrChange w:id="2084" w:author="Yasser Syed" w:date="2019-07-30T15:48:00Z">
                <w:pPr>
                  <w:keepNext/>
                  <w:jc w:val="left"/>
                </w:pPr>
              </w:pPrChange>
            </w:pPr>
          </w:p>
        </w:tc>
        <w:tc>
          <w:tcPr>
            <w:tcW w:w="617" w:type="pct"/>
            <w:shd w:val="clear" w:color="auto" w:fill="auto"/>
            <w:vAlign w:val="center"/>
            <w:tcPrChange w:id="2085" w:author="Yasser Syed" w:date="2019-07-30T15:51:00Z">
              <w:tcPr>
                <w:tcW w:w="576" w:type="pct"/>
                <w:shd w:val="clear" w:color="auto" w:fill="auto"/>
              </w:tcPr>
            </w:tcPrChange>
          </w:tcPr>
          <w:p w14:paraId="4952F1CC" w14:textId="77777777" w:rsidR="00B04EEB" w:rsidRPr="000456B4" w:rsidRDefault="00B04EEB">
            <w:pPr>
              <w:keepNext/>
              <w:spacing w:before="0"/>
              <w:jc w:val="left"/>
              <w:rPr>
                <w:rFonts w:eastAsia="Calibri"/>
                <w:sz w:val="18"/>
                <w:szCs w:val="18"/>
              </w:rPr>
              <w:pPrChange w:id="2086" w:author="Yasser Syed" w:date="2019-07-30T15:48:00Z">
                <w:pPr>
                  <w:keepNext/>
                  <w:jc w:val="left"/>
                </w:pPr>
              </w:pPrChange>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842" w:type="pct"/>
            <w:shd w:val="clear" w:color="auto" w:fill="auto"/>
            <w:vAlign w:val="center"/>
            <w:tcPrChange w:id="2087" w:author="Yasser Syed" w:date="2019-07-30T15:51:00Z">
              <w:tcPr>
                <w:tcW w:w="886" w:type="pct"/>
                <w:shd w:val="clear" w:color="auto" w:fill="auto"/>
              </w:tcPr>
            </w:tcPrChange>
          </w:tcPr>
          <w:p w14:paraId="0E12FD13" w14:textId="77777777" w:rsidR="00B04EEB" w:rsidRPr="000456B4" w:rsidRDefault="00B04EEB">
            <w:pPr>
              <w:keepNext/>
              <w:spacing w:before="0"/>
              <w:jc w:val="center"/>
              <w:rPr>
                <w:rFonts w:eastAsia="Calibri"/>
                <w:sz w:val="18"/>
                <w:szCs w:val="18"/>
              </w:rPr>
              <w:pPrChange w:id="2088" w:author="Yasser Syed" w:date="2019-07-30T15:50:00Z">
                <w:pPr>
                  <w:keepNext/>
                  <w:jc w:val="left"/>
                </w:pPr>
              </w:pPrChange>
            </w:pPr>
            <w:r w:rsidRPr="000456B4">
              <w:rPr>
                <w:rFonts w:eastAsia="Calibri"/>
                <w:sz w:val="18"/>
                <w:szCs w:val="18"/>
              </w:rPr>
              <w:t>500</w:t>
            </w:r>
          </w:p>
        </w:tc>
        <w:tc>
          <w:tcPr>
            <w:tcW w:w="893" w:type="pct"/>
            <w:shd w:val="clear" w:color="auto" w:fill="auto"/>
            <w:vAlign w:val="center"/>
            <w:tcPrChange w:id="2089" w:author="Yasser Syed" w:date="2019-07-30T15:51:00Z">
              <w:tcPr>
                <w:tcW w:w="893" w:type="pct"/>
                <w:shd w:val="clear" w:color="auto" w:fill="auto"/>
              </w:tcPr>
            </w:tcPrChange>
          </w:tcPr>
          <w:p w14:paraId="09836CD7" w14:textId="77777777" w:rsidR="00B04EEB" w:rsidRPr="000456B4" w:rsidRDefault="00B04EEB">
            <w:pPr>
              <w:keepNext/>
              <w:spacing w:before="0"/>
              <w:jc w:val="center"/>
              <w:rPr>
                <w:rFonts w:eastAsia="Calibri"/>
                <w:sz w:val="18"/>
                <w:szCs w:val="18"/>
              </w:rPr>
              <w:pPrChange w:id="2090" w:author="Yasser Syed" w:date="2019-07-30T15:50:00Z">
                <w:pPr>
                  <w:keepNext/>
                  <w:jc w:val="left"/>
                </w:pPr>
              </w:pPrChange>
            </w:pPr>
            <w:r w:rsidRPr="000456B4">
              <w:rPr>
                <w:rFonts w:eastAsia="Calibri"/>
                <w:sz w:val="18"/>
                <w:szCs w:val="18"/>
              </w:rPr>
              <w:t>5</w:t>
            </w:r>
          </w:p>
        </w:tc>
        <w:tc>
          <w:tcPr>
            <w:tcW w:w="894" w:type="pct"/>
            <w:shd w:val="clear" w:color="auto" w:fill="auto"/>
            <w:vAlign w:val="center"/>
            <w:tcPrChange w:id="2091" w:author="Yasser Syed" w:date="2019-07-30T15:51:00Z">
              <w:tcPr>
                <w:tcW w:w="894" w:type="pct"/>
                <w:shd w:val="clear" w:color="auto" w:fill="auto"/>
              </w:tcPr>
            </w:tcPrChange>
          </w:tcPr>
          <w:p w14:paraId="11F32AA8" w14:textId="77777777" w:rsidR="00B04EEB" w:rsidRPr="000456B4" w:rsidRDefault="00B04EEB">
            <w:pPr>
              <w:keepNext/>
              <w:spacing w:before="0"/>
              <w:jc w:val="center"/>
              <w:rPr>
                <w:rFonts w:eastAsia="Calibri"/>
                <w:sz w:val="18"/>
                <w:szCs w:val="18"/>
              </w:rPr>
              <w:pPrChange w:id="2092" w:author="Yasser Syed" w:date="2019-07-30T15:50:00Z">
                <w:pPr>
                  <w:keepNext/>
                  <w:jc w:val="left"/>
                </w:pPr>
              </w:pPrChange>
            </w:pPr>
            <w:r w:rsidRPr="000456B4">
              <w:rPr>
                <w:rFonts w:eastAsia="Calibri"/>
                <w:sz w:val="18"/>
                <w:szCs w:val="18"/>
              </w:rPr>
              <w:t>5</w:t>
            </w:r>
          </w:p>
        </w:tc>
      </w:tr>
    </w:tbl>
    <w:p w14:paraId="21D64A5F" w14:textId="2B3575FC" w:rsidR="006E257D" w:rsidRPr="00374CBE" w:rsidRDefault="006E257D" w:rsidP="00095B34">
      <w:pPr>
        <w:rPr>
          <w:rFonts w:eastAsia="Calibri"/>
        </w:rPr>
      </w:pPr>
    </w:p>
    <w:p w14:paraId="3AA40E02" w14:textId="77777777" w:rsidR="007F1483" w:rsidRPr="00374CBE" w:rsidRDefault="007F1483" w:rsidP="00AA46E7">
      <w:pPr>
        <w:rPr>
          <w:rFonts w:eastAsia="Calibri"/>
        </w:rPr>
      </w:pPr>
    </w:p>
    <w:p w14:paraId="651B8E76" w14:textId="77777777" w:rsidR="0014544A" w:rsidRPr="00374CBE" w:rsidRDefault="0014544A" w:rsidP="00BE09B7">
      <w:pPr>
        <w:sectPr w:rsidR="0014544A" w:rsidRPr="00374CBE" w:rsidSect="003F76AA">
          <w:headerReference w:type="even" r:id="rId23"/>
          <w:headerReference w:type="default" r:id="rId24"/>
          <w:footerReference w:type="even" r:id="rId25"/>
          <w:footerReference w:type="default" r:id="rId26"/>
          <w:type w:val="oddPage"/>
          <w:pgSz w:w="11907" w:h="16840" w:code="9"/>
          <w:pgMar w:top="1134" w:right="1134" w:bottom="1134" w:left="1134" w:header="567" w:footer="567" w:gutter="0"/>
          <w:pgNumType w:start="1"/>
          <w:cols w:space="720"/>
        </w:sectPr>
      </w:pPr>
    </w:p>
    <w:p w14:paraId="3ED0B985" w14:textId="6B533199" w:rsidR="00453DFE" w:rsidDel="00051113" w:rsidRDefault="00453DFE" w:rsidP="00453DFE">
      <w:pPr>
        <w:pStyle w:val="Heading1"/>
        <w:spacing w:before="0"/>
        <w:ind w:left="0" w:firstLine="0"/>
        <w:jc w:val="center"/>
        <w:rPr>
          <w:del w:id="2093" w:author="Gary Sullivan" w:date="2019-07-30T20:38:00Z"/>
        </w:rPr>
      </w:pPr>
      <w:bookmarkStart w:id="2094" w:name="c3tope"/>
      <w:bookmarkEnd w:id="2094"/>
      <w:proofErr w:type="spellStart"/>
      <w:r>
        <w:t>Annex</w:t>
      </w:r>
      <w:r w:rsidRPr="000456B4">
        <w:t>_</w:t>
      </w:r>
      <w:r>
        <w:t>A</w:t>
      </w:r>
      <w:proofErr w:type="spellEnd"/>
      <w:ins w:id="2095" w:author="Gary Sullivan" w:date="2019-07-30T20:38:00Z">
        <w:r w:rsidR="00051113">
          <w:br/>
        </w:r>
      </w:ins>
      <w:del w:id="2096" w:author="Gary Sullivan" w:date="2019-07-30T20:38:00Z">
        <w:r w:rsidDel="00051113">
          <w:delText xml:space="preserve"> </w:delText>
        </w:r>
      </w:del>
    </w:p>
    <w:p w14:paraId="686A02D9" w14:textId="4CB93245" w:rsidR="00453DFE" w:rsidDel="00051113" w:rsidRDefault="00453DFE" w:rsidP="00453DFE">
      <w:pPr>
        <w:pStyle w:val="Heading1"/>
        <w:spacing w:before="0"/>
        <w:ind w:left="0" w:firstLine="0"/>
        <w:jc w:val="center"/>
        <w:rPr>
          <w:del w:id="2097" w:author="Gary Sullivan" w:date="2019-07-30T20:38:00Z"/>
        </w:rPr>
      </w:pPr>
      <w:r>
        <w:t>(Informative)</w:t>
      </w:r>
      <w:ins w:id="2098" w:author="Gary Sullivan" w:date="2019-07-30T20:38:00Z">
        <w:r w:rsidR="00051113">
          <w:br/>
        </w:r>
      </w:ins>
      <w:del w:id="2099" w:author="Gary Sullivan" w:date="2019-07-30T20:38:00Z">
        <w:r w:rsidDel="00051113">
          <w:delText xml:space="preserve"> </w:delText>
        </w:r>
      </w:del>
    </w:p>
    <w:p w14:paraId="45FC2F60" w14:textId="77777777" w:rsidR="00453DFE" w:rsidRDefault="00453DFE" w:rsidP="00453DFE">
      <w:pPr>
        <w:pStyle w:val="Heading1"/>
        <w:spacing w:before="0"/>
        <w:ind w:left="0" w:firstLine="0"/>
        <w:jc w:val="center"/>
      </w:pPr>
      <w:r>
        <w:t>Additional combinations not specified as industry standards</w:t>
      </w:r>
    </w:p>
    <w:p w14:paraId="76B248F8" w14:textId="0C7836F1" w:rsidR="00453DFE" w:rsidRPr="00095B34" w:rsidRDefault="00453DFE" w:rsidP="00453DFE">
      <w:r w:rsidRPr="00095B34">
        <w:t xml:space="preserve">This annex identifies additional colour </w:t>
      </w:r>
      <w:ins w:id="2100" w:author="Yasser Syed" w:date="2019-07-07T04:02:00Z">
        <w:r w:rsidR="0077519D">
          <w:t>coding characteristics</w:t>
        </w:r>
      </w:ins>
      <w:del w:id="2101" w:author="Yasser Syed" w:date="2019-07-07T04:02:00Z">
        <w:r w:rsidRPr="00095B34" w:rsidDel="0077519D">
          <w:delText>volume</w:delText>
        </w:r>
      </w:del>
      <w:r w:rsidRPr="00095B34">
        <w:t xml:space="preserve"> combinations that are used in practice but are not specified in industry standards.</w:t>
      </w:r>
    </w:p>
    <w:p w14:paraId="30A63CCB" w14:textId="5A8B817A" w:rsidR="00453DFE" w:rsidRPr="000B2ED5" w:rsidRDefault="00453DFE" w:rsidP="00453DFE">
      <w:pPr>
        <w:keepNext/>
      </w:pPr>
      <w:r w:rsidRPr="000B2ED5">
        <w:t xml:space="preserve">The following system identifier tags are described, as defined in Table </w:t>
      </w:r>
      <w:r w:rsidRPr="00095B34">
        <w:t>11</w:t>
      </w:r>
      <w:r w:rsidRPr="000B2ED5">
        <w:t>:</w:t>
      </w:r>
    </w:p>
    <w:p w14:paraId="74770465" w14:textId="03011B49" w:rsidR="00453DFE" w:rsidRPr="000B2ED5" w:rsidRDefault="00453DFE" w:rsidP="00453DFE">
      <w:pPr>
        <w:keepNext/>
      </w:pPr>
      <w:r w:rsidRPr="000B2ED5">
        <w:t xml:space="preserve">SDR NCG </w:t>
      </w:r>
      <w:del w:id="2102" w:author="Gary Sullivan" w:date="2019-07-30T20:40:00Z">
        <w:r w:rsidRPr="000B2ED5" w:rsidDel="00051113">
          <w:delText>T</w:delText>
        </w:r>
      </w:del>
      <w:ins w:id="2103" w:author="Gary Sullivan" w:date="2019-07-30T20:40:00Z">
        <w:r w:rsidR="00051113">
          <w:t>t</w:t>
        </w:r>
      </w:ins>
      <w:r w:rsidRPr="000B2ED5">
        <w:t>ags</w:t>
      </w:r>
    </w:p>
    <w:p w14:paraId="14F08FEE" w14:textId="77777777" w:rsidR="00453DFE" w:rsidRPr="000B2ED5" w:rsidRDefault="00453DFE" w:rsidP="00A62F9E">
      <w:pPr>
        <w:numPr>
          <w:ilvl w:val="0"/>
          <w:numId w:val="4"/>
        </w:numPr>
        <w:ind w:left="792" w:hanging="432"/>
      </w:pPr>
      <w:r w:rsidRPr="000B2ED5">
        <w:t>FR709_RGB</w:t>
      </w:r>
    </w:p>
    <w:p w14:paraId="6BCE4D0A" w14:textId="47F364DC" w:rsidR="00453DFE" w:rsidRPr="000B2ED5" w:rsidRDefault="00453DFE" w:rsidP="00A62F9E">
      <w:pPr>
        <w:keepNext/>
      </w:pPr>
      <w:r w:rsidRPr="000B2ED5">
        <w:t xml:space="preserve">SDR WCG </w:t>
      </w:r>
      <w:del w:id="2104" w:author="Gary Sullivan" w:date="2019-07-30T20:40:00Z">
        <w:r w:rsidRPr="000B2ED5" w:rsidDel="00051113">
          <w:delText>T</w:delText>
        </w:r>
      </w:del>
      <w:ins w:id="2105" w:author="Gary Sullivan" w:date="2019-07-30T20:40:00Z">
        <w:r w:rsidR="00051113">
          <w:t>t</w:t>
        </w:r>
      </w:ins>
      <w:r w:rsidRPr="000B2ED5">
        <w:t>ags</w:t>
      </w:r>
    </w:p>
    <w:p w14:paraId="646E5F95" w14:textId="77777777" w:rsidR="00453DFE" w:rsidRPr="000B2ED5" w:rsidRDefault="00453DFE" w:rsidP="00A62F9E">
      <w:pPr>
        <w:keepNext/>
        <w:numPr>
          <w:ilvl w:val="0"/>
          <w:numId w:val="6"/>
        </w:numPr>
        <w:ind w:left="792" w:hanging="432"/>
      </w:pPr>
      <w:r w:rsidRPr="000B2ED5">
        <w:t>FR2020_RGB</w:t>
      </w:r>
    </w:p>
    <w:p w14:paraId="7955C725" w14:textId="77777777" w:rsidR="00453DFE" w:rsidRPr="000B2ED5" w:rsidRDefault="00453DFE" w:rsidP="00A62F9E">
      <w:pPr>
        <w:numPr>
          <w:ilvl w:val="0"/>
          <w:numId w:val="6"/>
        </w:numPr>
        <w:ind w:left="792" w:hanging="432"/>
      </w:pPr>
      <w:r w:rsidRPr="000B2ED5">
        <w:t>FRP3D65_YCC</w:t>
      </w:r>
    </w:p>
    <w:p w14:paraId="6AC5C57C" w14:textId="77777777" w:rsidR="00453DFE" w:rsidRPr="000B2ED5" w:rsidRDefault="00453DFE" w:rsidP="00453DFE"/>
    <w:p w14:paraId="40360761" w14:textId="00DCEA5B" w:rsidR="00453DFE" w:rsidRDefault="000B2ED5" w:rsidP="00453DFE">
      <w:pPr>
        <w:keepNext/>
        <w:tabs>
          <w:tab w:val="left" w:pos="4853"/>
          <w:tab w:val="right" w:pos="9691"/>
        </w:tabs>
        <w:overflowPunct/>
        <w:autoSpaceDE/>
        <w:autoSpaceDN/>
        <w:adjustRightInd/>
        <w:spacing w:before="120" w:after="120"/>
        <w:jc w:val="center"/>
        <w:textAlignment w:val="auto"/>
        <w:rPr>
          <w:b/>
          <w:bCs/>
        </w:rPr>
      </w:pPr>
      <w:bookmarkStart w:id="2106" w:name="_Ref12380357"/>
      <w:r w:rsidRPr="000456B4">
        <w:rPr>
          <w:rFonts w:eastAsia="Calibri"/>
          <w:b/>
          <w:bCs/>
        </w:rPr>
        <w:t>Table</w:t>
      </w:r>
      <w:r>
        <w:rPr>
          <w:rFonts w:eastAsia="Calibri"/>
          <w:b/>
          <w:bCs/>
        </w:rPr>
        <w:t>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Pr>
          <w:rFonts w:eastAsia="Calibri"/>
          <w:b/>
          <w:bCs/>
          <w:noProof/>
        </w:rPr>
        <w:t>11</w:t>
      </w:r>
      <w:r w:rsidRPr="000456B4">
        <w:rPr>
          <w:rFonts w:eastAsia="Calibri"/>
        </w:rPr>
        <w:fldChar w:fldCharType="end"/>
      </w:r>
      <w:bookmarkEnd w:id="2106"/>
      <w:r w:rsidRPr="000456B4">
        <w:rPr>
          <w:rFonts w:eastAsia="Calibri"/>
          <w:b/>
          <w:bCs/>
        </w:rPr>
        <w:t xml:space="preserve"> – </w:t>
      </w:r>
      <w:r w:rsidR="00453DFE">
        <w:rPr>
          <w:b/>
          <w:bCs/>
        </w:rPr>
        <w:t xml:space="preserve">Additional </w:t>
      </w:r>
      <w:r w:rsidR="00453DFE" w:rsidRPr="000456B4">
        <w:rPr>
          <w:b/>
          <w:bCs/>
        </w:rPr>
        <w:t xml:space="preserve">colour </w:t>
      </w:r>
      <w:ins w:id="2107" w:author="Yasser Syed" w:date="2019-07-07T04:02:00Z">
        <w:r w:rsidR="00050291">
          <w:rPr>
            <w:b/>
            <w:bCs/>
          </w:rPr>
          <w:t>coding chara</w:t>
        </w:r>
      </w:ins>
      <w:ins w:id="2108" w:author="Yasser Syed" w:date="2019-07-07T04:03:00Z">
        <w:r w:rsidR="00050291">
          <w:rPr>
            <w:b/>
            <w:bCs/>
          </w:rPr>
          <w:t>c</w:t>
        </w:r>
      </w:ins>
      <w:ins w:id="2109" w:author="Yasser Syed" w:date="2019-07-07T04:02:00Z">
        <w:r w:rsidR="00050291">
          <w:rPr>
            <w:b/>
            <w:bCs/>
          </w:rPr>
          <w:t>teristics</w:t>
        </w:r>
      </w:ins>
      <w:del w:id="2110" w:author="Yasser Syed" w:date="2019-07-07T04:02:00Z">
        <w:r w:rsidR="00453DFE" w:rsidRPr="000456B4" w:rsidDel="00050291">
          <w:rPr>
            <w:b/>
            <w:bCs/>
          </w:rPr>
          <w:delText>volume</w:delText>
        </w:r>
      </w:del>
      <w:r w:rsidR="00453DFE" w:rsidRPr="000456B4">
        <w:rPr>
          <w:b/>
          <w:bCs/>
        </w:rPr>
        <w:t xml:space="preserve"> descriptions</w:t>
      </w:r>
    </w:p>
    <w:tbl>
      <w:tblPr>
        <w:tblW w:w="36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2111" w:author="Yasser Syed" w:date="2019-07-30T16:19:00Z">
          <w:tblPr>
            <w:tblW w:w="34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446"/>
        <w:gridCol w:w="1979"/>
        <w:gridCol w:w="1530"/>
        <w:gridCol w:w="1530"/>
        <w:gridCol w:w="1530"/>
        <w:tblGridChange w:id="2112">
          <w:tblGrid>
            <w:gridCol w:w="446"/>
            <w:gridCol w:w="1889"/>
            <w:gridCol w:w="186"/>
            <w:gridCol w:w="1254"/>
            <w:gridCol w:w="9"/>
            <w:gridCol w:w="1353"/>
            <w:gridCol w:w="169"/>
            <w:gridCol w:w="1365"/>
            <w:gridCol w:w="74"/>
          </w:tblGrid>
        </w:tblGridChange>
      </w:tblGrid>
      <w:tr w:rsidR="00453DFE" w:rsidRPr="000456B4" w14:paraId="31AE5BF4" w14:textId="77777777" w:rsidTr="00C47850">
        <w:trPr>
          <w:tblHeader/>
          <w:jc w:val="center"/>
          <w:trPrChange w:id="2113" w:author="Yasser Syed" w:date="2019-07-30T16:19:00Z">
            <w:trPr>
              <w:gridAfter w:val="0"/>
              <w:tblHeader/>
              <w:jc w:val="center"/>
            </w:trPr>
          </w:trPrChange>
        </w:trPr>
        <w:tc>
          <w:tcPr>
            <w:tcW w:w="446" w:type="dxa"/>
            <w:shd w:val="clear" w:color="auto" w:fill="auto"/>
            <w:tcPrChange w:id="2114" w:author="Yasser Syed" w:date="2019-07-30T16:19:00Z">
              <w:tcPr>
                <w:tcW w:w="445" w:type="dxa"/>
                <w:shd w:val="clear" w:color="auto" w:fill="auto"/>
              </w:tcPr>
            </w:tcPrChange>
          </w:tcPr>
          <w:p w14:paraId="73C5EC47" w14:textId="77777777" w:rsidR="00453DFE" w:rsidRPr="000456B4" w:rsidRDefault="00453DFE" w:rsidP="000B1A01">
            <w:pPr>
              <w:keepNext/>
              <w:spacing w:before="0"/>
              <w:jc w:val="center"/>
              <w:rPr>
                <w:b/>
                <w:sz w:val="18"/>
                <w:szCs w:val="18"/>
              </w:rPr>
            </w:pPr>
          </w:p>
        </w:tc>
        <w:tc>
          <w:tcPr>
            <w:tcW w:w="1979" w:type="dxa"/>
            <w:shd w:val="clear" w:color="auto" w:fill="auto"/>
            <w:vAlign w:val="center"/>
            <w:tcPrChange w:id="2115" w:author="Yasser Syed" w:date="2019-07-30T16:19:00Z">
              <w:tcPr>
                <w:tcW w:w="2070" w:type="dxa"/>
                <w:gridSpan w:val="2"/>
                <w:shd w:val="clear" w:color="auto" w:fill="auto"/>
              </w:tcPr>
            </w:tcPrChange>
          </w:tcPr>
          <w:p w14:paraId="0B064A0B" w14:textId="39CEDF66" w:rsidR="00453DFE" w:rsidRPr="000456B4" w:rsidRDefault="00453DFE" w:rsidP="007B000F">
            <w:pPr>
              <w:keepNext/>
              <w:jc w:val="left"/>
              <w:rPr>
                <w:b/>
                <w:sz w:val="18"/>
                <w:szCs w:val="18"/>
              </w:rPr>
            </w:pPr>
            <w:r>
              <w:rPr>
                <w:b/>
                <w:sz w:val="18"/>
                <w:szCs w:val="18"/>
              </w:rPr>
              <w:t xml:space="preserve">Colour </w:t>
            </w:r>
            <w:ins w:id="2116" w:author="Yasser Syed" w:date="2019-07-30T14:56:00Z">
              <w:r w:rsidR="00514C9A">
                <w:rPr>
                  <w:b/>
                  <w:sz w:val="18"/>
                  <w:szCs w:val="18"/>
                </w:rPr>
                <w:t>coding characteristics</w:t>
              </w:r>
            </w:ins>
            <w:del w:id="2117" w:author="Yasser Syed" w:date="2019-07-30T14:56:00Z">
              <w:r w:rsidDel="00514C9A">
                <w:rPr>
                  <w:b/>
                  <w:sz w:val="18"/>
                  <w:szCs w:val="18"/>
                </w:rPr>
                <w:delText>volume</w:delText>
              </w:r>
            </w:del>
            <w:r>
              <w:rPr>
                <w:b/>
                <w:sz w:val="18"/>
                <w:szCs w:val="18"/>
              </w:rPr>
              <w:t xml:space="preserve"> description</w:t>
            </w:r>
          </w:p>
        </w:tc>
        <w:tc>
          <w:tcPr>
            <w:tcW w:w="1530" w:type="dxa"/>
            <w:tcPrChange w:id="2118" w:author="Yasser Syed" w:date="2019-07-30T16:19:00Z">
              <w:tcPr>
                <w:tcW w:w="1260" w:type="dxa"/>
                <w:gridSpan w:val="2"/>
              </w:tcPr>
            </w:tcPrChange>
          </w:tcPr>
          <w:p w14:paraId="0B53515B" w14:textId="77777777" w:rsidR="00453DFE" w:rsidRDefault="00453DFE">
            <w:pPr>
              <w:keepNext/>
              <w:jc w:val="center"/>
              <w:rPr>
                <w:b/>
                <w:sz w:val="18"/>
                <w:szCs w:val="18"/>
              </w:rPr>
              <w:pPrChange w:id="2119" w:author="Yasser Syed" w:date="2019-07-30T14:56:00Z">
                <w:pPr>
                  <w:keepNext/>
                  <w:jc w:val="left"/>
                </w:pPr>
              </w:pPrChange>
            </w:pPr>
            <w:r>
              <w:rPr>
                <w:b/>
                <w:sz w:val="18"/>
                <w:szCs w:val="18"/>
              </w:rPr>
              <w:t>SDR NCG</w:t>
            </w:r>
          </w:p>
        </w:tc>
        <w:tc>
          <w:tcPr>
            <w:tcW w:w="3060" w:type="dxa"/>
            <w:gridSpan w:val="2"/>
            <w:tcPrChange w:id="2120" w:author="Yasser Syed" w:date="2019-07-30T16:19:00Z">
              <w:tcPr>
                <w:tcW w:w="2880" w:type="dxa"/>
                <w:gridSpan w:val="3"/>
              </w:tcPr>
            </w:tcPrChange>
          </w:tcPr>
          <w:p w14:paraId="1664BCDE" w14:textId="77777777" w:rsidR="00453DFE" w:rsidRPr="00544495" w:rsidRDefault="00453DFE" w:rsidP="00514C9A">
            <w:pPr>
              <w:keepNext/>
              <w:jc w:val="center"/>
              <w:rPr>
                <w:b/>
                <w:sz w:val="18"/>
                <w:szCs w:val="18"/>
                <w:highlight w:val="yellow"/>
              </w:rPr>
            </w:pPr>
            <w:r>
              <w:rPr>
                <w:b/>
                <w:sz w:val="18"/>
                <w:szCs w:val="18"/>
              </w:rPr>
              <w:t>SDR WCG</w:t>
            </w:r>
          </w:p>
        </w:tc>
      </w:tr>
      <w:tr w:rsidR="00453DFE" w:rsidRPr="000456B4" w14:paraId="42253445" w14:textId="77777777" w:rsidTr="00C47850">
        <w:trPr>
          <w:tblHeader/>
          <w:jc w:val="center"/>
          <w:trPrChange w:id="2121" w:author="Yasser Syed" w:date="2019-07-30T16:19:00Z">
            <w:trPr>
              <w:gridAfter w:val="0"/>
              <w:tblHeader/>
              <w:jc w:val="center"/>
            </w:trPr>
          </w:trPrChange>
        </w:trPr>
        <w:tc>
          <w:tcPr>
            <w:tcW w:w="446" w:type="dxa"/>
            <w:shd w:val="clear" w:color="auto" w:fill="auto"/>
            <w:tcPrChange w:id="2122" w:author="Yasser Syed" w:date="2019-07-30T16:19:00Z">
              <w:tcPr>
                <w:tcW w:w="445" w:type="dxa"/>
                <w:shd w:val="clear" w:color="auto" w:fill="auto"/>
              </w:tcPr>
            </w:tcPrChange>
          </w:tcPr>
          <w:p w14:paraId="090A682D" w14:textId="77777777" w:rsidR="00453DFE" w:rsidRPr="000456B4" w:rsidRDefault="00453DFE" w:rsidP="000B1A01">
            <w:pPr>
              <w:keepNext/>
              <w:spacing w:before="0"/>
              <w:jc w:val="center"/>
              <w:rPr>
                <w:b/>
                <w:sz w:val="18"/>
                <w:szCs w:val="18"/>
              </w:rPr>
            </w:pPr>
          </w:p>
        </w:tc>
        <w:tc>
          <w:tcPr>
            <w:tcW w:w="1979" w:type="dxa"/>
            <w:shd w:val="clear" w:color="auto" w:fill="auto"/>
            <w:vAlign w:val="center"/>
            <w:tcPrChange w:id="2123" w:author="Yasser Syed" w:date="2019-07-30T16:19:00Z">
              <w:tcPr>
                <w:tcW w:w="2070" w:type="dxa"/>
                <w:gridSpan w:val="2"/>
                <w:shd w:val="clear" w:color="auto" w:fill="auto"/>
              </w:tcPr>
            </w:tcPrChange>
          </w:tcPr>
          <w:p w14:paraId="6F4B333A" w14:textId="77777777" w:rsidR="00453DFE" w:rsidRPr="000456B4" w:rsidRDefault="00453DFE" w:rsidP="007B000F">
            <w:pPr>
              <w:keepNext/>
              <w:jc w:val="left"/>
              <w:rPr>
                <w:b/>
                <w:sz w:val="18"/>
                <w:szCs w:val="18"/>
              </w:rPr>
            </w:pPr>
            <w:r w:rsidRPr="000456B4">
              <w:rPr>
                <w:b/>
                <w:sz w:val="18"/>
                <w:szCs w:val="18"/>
              </w:rPr>
              <w:t xml:space="preserve">System </w:t>
            </w:r>
            <w:r>
              <w:rPr>
                <w:b/>
                <w:sz w:val="18"/>
                <w:szCs w:val="18"/>
              </w:rPr>
              <w:t>i</w:t>
            </w:r>
            <w:r w:rsidRPr="000456B4">
              <w:rPr>
                <w:b/>
                <w:sz w:val="18"/>
                <w:szCs w:val="18"/>
              </w:rPr>
              <w:t>dentifier</w:t>
            </w:r>
          </w:p>
        </w:tc>
        <w:tc>
          <w:tcPr>
            <w:tcW w:w="1530" w:type="dxa"/>
            <w:tcPrChange w:id="2124" w:author="Yasser Syed" w:date="2019-07-30T16:19:00Z">
              <w:tcPr>
                <w:tcW w:w="1260" w:type="dxa"/>
                <w:gridSpan w:val="2"/>
              </w:tcPr>
            </w:tcPrChange>
          </w:tcPr>
          <w:p w14:paraId="32F930B5" w14:textId="77777777" w:rsidR="00453DFE" w:rsidRPr="000456B4" w:rsidRDefault="00453DFE">
            <w:pPr>
              <w:keepNext/>
              <w:jc w:val="center"/>
              <w:rPr>
                <w:b/>
                <w:sz w:val="18"/>
                <w:szCs w:val="18"/>
              </w:rPr>
              <w:pPrChange w:id="2125" w:author="Yasser Syed" w:date="2019-07-30T14:56:00Z">
                <w:pPr>
                  <w:keepNext/>
                  <w:jc w:val="left"/>
                </w:pPr>
              </w:pPrChange>
            </w:pPr>
            <w:r w:rsidRPr="000456B4">
              <w:rPr>
                <w:b/>
                <w:sz w:val="18"/>
                <w:szCs w:val="18"/>
              </w:rPr>
              <w:t>FR709_RGB</w:t>
            </w:r>
          </w:p>
        </w:tc>
        <w:tc>
          <w:tcPr>
            <w:tcW w:w="1530" w:type="dxa"/>
            <w:tcPrChange w:id="2126" w:author="Yasser Syed" w:date="2019-07-30T16:19:00Z">
              <w:tcPr>
                <w:tcW w:w="1350" w:type="dxa"/>
              </w:tcPr>
            </w:tcPrChange>
          </w:tcPr>
          <w:p w14:paraId="1CCE5451" w14:textId="77777777" w:rsidR="00453DFE" w:rsidRPr="00544495" w:rsidRDefault="00453DFE">
            <w:pPr>
              <w:keepNext/>
              <w:jc w:val="center"/>
              <w:rPr>
                <w:b/>
                <w:sz w:val="18"/>
                <w:szCs w:val="18"/>
                <w:highlight w:val="yellow"/>
              </w:rPr>
              <w:pPrChange w:id="2127" w:author="Yasser Syed" w:date="2019-07-30T14:56:00Z">
                <w:pPr>
                  <w:keepNext/>
                  <w:jc w:val="left"/>
                </w:pPr>
              </w:pPrChange>
            </w:pPr>
            <w:r w:rsidRPr="000456B4">
              <w:rPr>
                <w:b/>
                <w:sz w:val="18"/>
                <w:szCs w:val="18"/>
              </w:rPr>
              <w:t>FR2020_RGB</w:t>
            </w:r>
          </w:p>
        </w:tc>
        <w:tc>
          <w:tcPr>
            <w:tcW w:w="1530" w:type="dxa"/>
            <w:shd w:val="clear" w:color="auto" w:fill="auto"/>
            <w:tcPrChange w:id="2128" w:author="Yasser Syed" w:date="2019-07-30T16:19:00Z">
              <w:tcPr>
                <w:tcW w:w="1530" w:type="dxa"/>
                <w:gridSpan w:val="2"/>
                <w:shd w:val="clear" w:color="auto" w:fill="auto"/>
              </w:tcPr>
            </w:tcPrChange>
          </w:tcPr>
          <w:p w14:paraId="3285629F" w14:textId="77777777" w:rsidR="00453DFE" w:rsidRPr="0058106C" w:rsidRDefault="00453DFE">
            <w:pPr>
              <w:keepNext/>
              <w:jc w:val="center"/>
              <w:rPr>
                <w:b/>
                <w:sz w:val="18"/>
                <w:szCs w:val="18"/>
              </w:rPr>
              <w:pPrChange w:id="2129" w:author="Yasser Syed" w:date="2019-07-30T14:56:00Z">
                <w:pPr>
                  <w:keepNext/>
                  <w:jc w:val="left"/>
                </w:pPr>
              </w:pPrChange>
            </w:pPr>
            <w:r w:rsidRPr="0058106C">
              <w:rPr>
                <w:b/>
                <w:sz w:val="18"/>
                <w:szCs w:val="18"/>
              </w:rPr>
              <w:t>FRP3D65_YCC</w:t>
            </w:r>
          </w:p>
        </w:tc>
      </w:tr>
      <w:tr w:rsidR="007B000F" w:rsidRPr="000456B4" w14:paraId="4BBC7E6F" w14:textId="77777777" w:rsidTr="00C47850">
        <w:tblPrEx>
          <w:tblPrExChange w:id="2130" w:author="Yasser Syed" w:date="2019-07-30T16:19:00Z">
            <w:tblPrEx>
              <w:tblW w:w="3470" w:type="pct"/>
            </w:tblPrEx>
          </w:tblPrExChange>
        </w:tblPrEx>
        <w:trPr>
          <w:cantSplit/>
          <w:trHeight w:val="435"/>
          <w:jc w:val="center"/>
          <w:trPrChange w:id="2131" w:author="Yasser Syed" w:date="2019-07-30T16:19:00Z">
            <w:trPr>
              <w:cantSplit/>
              <w:trHeight w:val="435"/>
              <w:jc w:val="center"/>
            </w:trPr>
          </w:trPrChange>
        </w:trPr>
        <w:tc>
          <w:tcPr>
            <w:tcW w:w="446" w:type="dxa"/>
            <w:vMerge w:val="restart"/>
            <w:shd w:val="clear" w:color="auto" w:fill="auto"/>
            <w:textDirection w:val="btLr"/>
            <w:tcPrChange w:id="2132" w:author="Yasser Syed" w:date="2019-07-30T16:19:00Z">
              <w:tcPr>
                <w:tcW w:w="446" w:type="dxa"/>
                <w:vMerge w:val="restart"/>
                <w:shd w:val="clear" w:color="auto" w:fill="auto"/>
                <w:textDirection w:val="btLr"/>
              </w:tcPr>
            </w:tcPrChange>
          </w:tcPr>
          <w:p w14:paraId="285311FC" w14:textId="77777777" w:rsidR="00453DFE" w:rsidRPr="000456B4" w:rsidRDefault="00453DFE" w:rsidP="000B1A01">
            <w:pPr>
              <w:keepNext/>
              <w:spacing w:before="0"/>
              <w:jc w:val="center"/>
              <w:rPr>
                <w:b/>
                <w:sz w:val="18"/>
                <w:szCs w:val="18"/>
              </w:rPr>
            </w:pPr>
            <w:r w:rsidRPr="000456B4">
              <w:rPr>
                <w:b/>
                <w:sz w:val="18"/>
                <w:szCs w:val="18"/>
              </w:rPr>
              <w:t>Colour properties</w:t>
            </w:r>
          </w:p>
        </w:tc>
        <w:tc>
          <w:tcPr>
            <w:tcW w:w="1979" w:type="dxa"/>
            <w:shd w:val="clear" w:color="auto" w:fill="auto"/>
            <w:vAlign w:val="center"/>
            <w:tcPrChange w:id="2133" w:author="Yasser Syed" w:date="2019-07-30T16:19:00Z">
              <w:tcPr>
                <w:tcW w:w="1889" w:type="dxa"/>
                <w:shd w:val="clear" w:color="auto" w:fill="auto"/>
                <w:vAlign w:val="center"/>
              </w:tcPr>
            </w:tcPrChange>
          </w:tcPr>
          <w:p w14:paraId="15E5BF00" w14:textId="77777777" w:rsidR="00453DFE" w:rsidRPr="000456B4" w:rsidRDefault="00453DFE">
            <w:pPr>
              <w:keepNext/>
              <w:spacing w:before="0"/>
              <w:jc w:val="left"/>
              <w:rPr>
                <w:sz w:val="18"/>
                <w:szCs w:val="18"/>
              </w:rPr>
              <w:pPrChange w:id="2134" w:author="Yasser Syed" w:date="2019-07-30T15:52:00Z">
                <w:pPr>
                  <w:keepNext/>
                  <w:jc w:val="left"/>
                </w:pPr>
              </w:pPrChange>
            </w:pPr>
            <w:r w:rsidRPr="000456B4">
              <w:rPr>
                <w:sz w:val="18"/>
                <w:szCs w:val="18"/>
              </w:rPr>
              <w:t>Colour primaries</w:t>
            </w:r>
          </w:p>
        </w:tc>
        <w:tc>
          <w:tcPr>
            <w:tcW w:w="1530" w:type="dxa"/>
            <w:vAlign w:val="center"/>
            <w:tcPrChange w:id="2135" w:author="Yasser Syed" w:date="2019-07-30T16:19:00Z">
              <w:tcPr>
                <w:tcW w:w="1440" w:type="dxa"/>
                <w:gridSpan w:val="2"/>
                <w:vAlign w:val="center"/>
              </w:tcPr>
            </w:tcPrChange>
          </w:tcPr>
          <w:p w14:paraId="29DD1D4C" w14:textId="77777777" w:rsidR="00453DFE" w:rsidRPr="000456B4" w:rsidRDefault="00453DFE">
            <w:pPr>
              <w:keepNext/>
              <w:spacing w:before="0"/>
              <w:jc w:val="center"/>
              <w:rPr>
                <w:sz w:val="18"/>
                <w:szCs w:val="18"/>
              </w:rPr>
              <w:pPrChange w:id="2136" w:author="Yasser Syed" w:date="2019-07-30T15:52:00Z">
                <w:pPr>
                  <w:keepNext/>
                  <w:jc w:val="left"/>
                </w:pPr>
              </w:pPrChange>
            </w:pPr>
            <w:r w:rsidRPr="000456B4">
              <w:rPr>
                <w:sz w:val="18"/>
                <w:szCs w:val="18"/>
              </w:rPr>
              <w:t>BT.709</w:t>
            </w:r>
          </w:p>
        </w:tc>
        <w:tc>
          <w:tcPr>
            <w:tcW w:w="1530" w:type="dxa"/>
            <w:vAlign w:val="center"/>
            <w:tcPrChange w:id="2137" w:author="Yasser Syed" w:date="2019-07-30T16:19:00Z">
              <w:tcPr>
                <w:tcW w:w="1531" w:type="dxa"/>
                <w:gridSpan w:val="3"/>
                <w:vAlign w:val="center"/>
              </w:tcPr>
            </w:tcPrChange>
          </w:tcPr>
          <w:p w14:paraId="22B9AC3A" w14:textId="77777777" w:rsidR="00453DFE" w:rsidRPr="00544495" w:rsidRDefault="00453DFE">
            <w:pPr>
              <w:keepNext/>
              <w:spacing w:before="0"/>
              <w:jc w:val="center"/>
              <w:rPr>
                <w:sz w:val="18"/>
                <w:szCs w:val="18"/>
                <w:highlight w:val="yellow"/>
              </w:rPr>
              <w:pPrChange w:id="2138" w:author="Yasser Syed" w:date="2019-07-30T15:52:00Z">
                <w:pPr>
                  <w:keepNext/>
                  <w:jc w:val="left"/>
                </w:pPr>
              </w:pPrChange>
            </w:pPr>
            <w:r w:rsidRPr="000456B4">
              <w:rPr>
                <w:sz w:val="18"/>
                <w:szCs w:val="18"/>
              </w:rPr>
              <w:t>BT.2020</w:t>
            </w:r>
          </w:p>
        </w:tc>
        <w:tc>
          <w:tcPr>
            <w:tcW w:w="1530" w:type="dxa"/>
            <w:shd w:val="clear" w:color="auto" w:fill="auto"/>
            <w:vAlign w:val="center"/>
            <w:tcPrChange w:id="2139" w:author="Yasser Syed" w:date="2019-07-30T16:19:00Z">
              <w:tcPr>
                <w:tcW w:w="1439" w:type="dxa"/>
                <w:gridSpan w:val="2"/>
                <w:shd w:val="clear" w:color="auto" w:fill="auto"/>
                <w:vAlign w:val="center"/>
              </w:tcPr>
            </w:tcPrChange>
          </w:tcPr>
          <w:p w14:paraId="4810E8B7" w14:textId="77777777" w:rsidR="00453DFE" w:rsidRPr="0058106C" w:rsidRDefault="00453DFE">
            <w:pPr>
              <w:keepNext/>
              <w:spacing w:before="0"/>
              <w:jc w:val="center"/>
              <w:rPr>
                <w:sz w:val="18"/>
                <w:szCs w:val="18"/>
              </w:rPr>
              <w:pPrChange w:id="2140" w:author="Yasser Syed" w:date="2019-07-30T15:52:00Z">
                <w:pPr>
                  <w:keepNext/>
                  <w:jc w:val="left"/>
                </w:pPr>
              </w:pPrChange>
            </w:pPr>
            <w:r w:rsidRPr="0058106C">
              <w:rPr>
                <w:sz w:val="18"/>
                <w:szCs w:val="18"/>
              </w:rPr>
              <w:t>P3 D65</w:t>
            </w:r>
          </w:p>
        </w:tc>
      </w:tr>
      <w:tr w:rsidR="007B000F" w:rsidRPr="000456B4" w14:paraId="204A6DA9" w14:textId="77777777" w:rsidTr="00C47850">
        <w:tblPrEx>
          <w:tblPrExChange w:id="2141" w:author="Yasser Syed" w:date="2019-07-30T16:19:00Z">
            <w:tblPrEx>
              <w:tblW w:w="3470" w:type="pct"/>
            </w:tblPrEx>
          </w:tblPrExChange>
        </w:tblPrEx>
        <w:trPr>
          <w:trHeight w:val="576"/>
          <w:jc w:val="center"/>
          <w:trPrChange w:id="2142" w:author="Yasser Syed" w:date="2019-07-30T16:19:00Z">
            <w:trPr>
              <w:trHeight w:val="576"/>
              <w:jc w:val="center"/>
            </w:trPr>
          </w:trPrChange>
        </w:trPr>
        <w:tc>
          <w:tcPr>
            <w:tcW w:w="446" w:type="dxa"/>
            <w:vMerge/>
            <w:shd w:val="clear" w:color="auto" w:fill="auto"/>
            <w:tcPrChange w:id="2143" w:author="Yasser Syed" w:date="2019-07-30T16:19:00Z">
              <w:tcPr>
                <w:tcW w:w="446" w:type="dxa"/>
                <w:vMerge/>
                <w:shd w:val="clear" w:color="auto" w:fill="auto"/>
              </w:tcPr>
            </w:tcPrChange>
          </w:tcPr>
          <w:p w14:paraId="194B4CE1" w14:textId="77777777" w:rsidR="00453DFE" w:rsidRPr="000456B4" w:rsidRDefault="00453DFE" w:rsidP="000B1A01">
            <w:pPr>
              <w:keepNext/>
              <w:spacing w:before="0"/>
              <w:jc w:val="center"/>
              <w:rPr>
                <w:b/>
                <w:sz w:val="18"/>
                <w:szCs w:val="18"/>
              </w:rPr>
            </w:pPr>
          </w:p>
        </w:tc>
        <w:tc>
          <w:tcPr>
            <w:tcW w:w="1979" w:type="dxa"/>
            <w:shd w:val="clear" w:color="auto" w:fill="auto"/>
            <w:vAlign w:val="center"/>
            <w:tcPrChange w:id="2144" w:author="Yasser Syed" w:date="2019-07-30T16:19:00Z">
              <w:tcPr>
                <w:tcW w:w="1889" w:type="dxa"/>
                <w:shd w:val="clear" w:color="auto" w:fill="auto"/>
                <w:vAlign w:val="center"/>
              </w:tcPr>
            </w:tcPrChange>
          </w:tcPr>
          <w:p w14:paraId="78D1246F" w14:textId="77777777" w:rsidR="00453DFE" w:rsidRPr="000456B4" w:rsidRDefault="00453DFE">
            <w:pPr>
              <w:keepNext/>
              <w:spacing w:before="0"/>
              <w:jc w:val="left"/>
              <w:rPr>
                <w:sz w:val="18"/>
                <w:szCs w:val="18"/>
              </w:rPr>
              <w:pPrChange w:id="2145" w:author="Yasser Syed" w:date="2019-07-30T15:52:00Z">
                <w:pPr>
                  <w:keepNext/>
                  <w:jc w:val="left"/>
                </w:pPr>
              </w:pPrChange>
            </w:pPr>
            <w:r w:rsidRPr="000456B4">
              <w:rPr>
                <w:sz w:val="18"/>
                <w:szCs w:val="18"/>
              </w:rPr>
              <w:t>Transfer characteristics</w:t>
            </w:r>
          </w:p>
        </w:tc>
        <w:tc>
          <w:tcPr>
            <w:tcW w:w="1530" w:type="dxa"/>
            <w:vAlign w:val="center"/>
            <w:tcPrChange w:id="2146" w:author="Yasser Syed" w:date="2019-07-30T16:19:00Z">
              <w:tcPr>
                <w:tcW w:w="1440" w:type="dxa"/>
                <w:gridSpan w:val="2"/>
                <w:vAlign w:val="center"/>
              </w:tcPr>
            </w:tcPrChange>
          </w:tcPr>
          <w:p w14:paraId="0A6FA838" w14:textId="77777777" w:rsidR="00453DFE" w:rsidRPr="000456B4" w:rsidRDefault="00453DFE">
            <w:pPr>
              <w:keepNext/>
              <w:spacing w:before="0"/>
              <w:jc w:val="center"/>
              <w:rPr>
                <w:sz w:val="18"/>
                <w:szCs w:val="18"/>
              </w:rPr>
              <w:pPrChange w:id="2147" w:author="Yasser Syed" w:date="2019-07-30T15:52:00Z">
                <w:pPr>
                  <w:keepNext/>
                  <w:jc w:val="left"/>
                </w:pPr>
              </w:pPrChange>
            </w:pPr>
            <w:r w:rsidRPr="000456B4">
              <w:rPr>
                <w:sz w:val="18"/>
                <w:szCs w:val="18"/>
              </w:rPr>
              <w:t>BT.709</w:t>
            </w:r>
          </w:p>
        </w:tc>
        <w:tc>
          <w:tcPr>
            <w:tcW w:w="1530" w:type="dxa"/>
            <w:vAlign w:val="center"/>
            <w:tcPrChange w:id="2148" w:author="Yasser Syed" w:date="2019-07-30T16:19:00Z">
              <w:tcPr>
                <w:tcW w:w="1531" w:type="dxa"/>
                <w:gridSpan w:val="3"/>
                <w:vAlign w:val="center"/>
              </w:tcPr>
            </w:tcPrChange>
          </w:tcPr>
          <w:p w14:paraId="7895236A" w14:textId="77777777" w:rsidR="00453DFE" w:rsidRPr="00544495" w:rsidRDefault="00453DFE">
            <w:pPr>
              <w:keepNext/>
              <w:spacing w:before="0"/>
              <w:jc w:val="center"/>
              <w:rPr>
                <w:sz w:val="18"/>
                <w:szCs w:val="18"/>
                <w:highlight w:val="yellow"/>
              </w:rPr>
              <w:pPrChange w:id="2149" w:author="Yasser Syed" w:date="2019-07-30T15:52:00Z">
                <w:pPr>
                  <w:keepNext/>
                  <w:jc w:val="left"/>
                </w:pPr>
              </w:pPrChange>
            </w:pPr>
            <w:r w:rsidRPr="000456B4">
              <w:rPr>
                <w:sz w:val="18"/>
                <w:szCs w:val="18"/>
              </w:rPr>
              <w:t>BT.2020</w:t>
            </w:r>
          </w:p>
        </w:tc>
        <w:tc>
          <w:tcPr>
            <w:tcW w:w="1530" w:type="dxa"/>
            <w:shd w:val="clear" w:color="auto" w:fill="auto"/>
            <w:vAlign w:val="center"/>
            <w:tcPrChange w:id="2150" w:author="Yasser Syed" w:date="2019-07-30T16:19:00Z">
              <w:tcPr>
                <w:tcW w:w="1439" w:type="dxa"/>
                <w:gridSpan w:val="2"/>
                <w:shd w:val="clear" w:color="auto" w:fill="auto"/>
                <w:vAlign w:val="center"/>
              </w:tcPr>
            </w:tcPrChange>
          </w:tcPr>
          <w:p w14:paraId="0C7C86C2" w14:textId="77777777" w:rsidR="00453DFE" w:rsidRPr="0058106C" w:rsidRDefault="00453DFE">
            <w:pPr>
              <w:keepNext/>
              <w:spacing w:before="0"/>
              <w:jc w:val="center"/>
              <w:rPr>
                <w:sz w:val="18"/>
                <w:szCs w:val="18"/>
              </w:rPr>
              <w:pPrChange w:id="2151" w:author="Yasser Syed" w:date="2019-07-30T15:52:00Z">
                <w:pPr>
                  <w:keepNext/>
                  <w:jc w:val="left"/>
                </w:pPr>
              </w:pPrChange>
            </w:pPr>
            <w:r w:rsidRPr="0058106C">
              <w:rPr>
                <w:sz w:val="18"/>
                <w:szCs w:val="18"/>
              </w:rPr>
              <w:t>BT.709</w:t>
            </w:r>
          </w:p>
        </w:tc>
      </w:tr>
      <w:tr w:rsidR="007B000F" w:rsidRPr="000456B4" w14:paraId="1C438E1A" w14:textId="77777777" w:rsidTr="00C47850">
        <w:tblPrEx>
          <w:tblPrExChange w:id="2152" w:author="Yasser Syed" w:date="2019-07-30T16:19:00Z">
            <w:tblPrEx>
              <w:tblW w:w="3470" w:type="pct"/>
            </w:tblPrEx>
          </w:tblPrExChange>
        </w:tblPrEx>
        <w:trPr>
          <w:trHeight w:val="576"/>
          <w:jc w:val="center"/>
          <w:trPrChange w:id="2153" w:author="Yasser Syed" w:date="2019-07-30T16:19:00Z">
            <w:trPr>
              <w:trHeight w:val="576"/>
              <w:jc w:val="center"/>
            </w:trPr>
          </w:trPrChange>
        </w:trPr>
        <w:tc>
          <w:tcPr>
            <w:tcW w:w="446" w:type="dxa"/>
            <w:vMerge/>
            <w:shd w:val="clear" w:color="auto" w:fill="auto"/>
            <w:tcPrChange w:id="2154" w:author="Yasser Syed" w:date="2019-07-30T16:19:00Z">
              <w:tcPr>
                <w:tcW w:w="446" w:type="dxa"/>
                <w:vMerge/>
                <w:shd w:val="clear" w:color="auto" w:fill="auto"/>
              </w:tcPr>
            </w:tcPrChange>
          </w:tcPr>
          <w:p w14:paraId="625DB42D" w14:textId="77777777" w:rsidR="00453DFE" w:rsidRPr="000456B4" w:rsidRDefault="00453DFE" w:rsidP="000B1A01">
            <w:pPr>
              <w:keepNext/>
              <w:spacing w:before="0"/>
              <w:jc w:val="center"/>
              <w:rPr>
                <w:b/>
                <w:sz w:val="18"/>
                <w:szCs w:val="18"/>
              </w:rPr>
            </w:pPr>
          </w:p>
        </w:tc>
        <w:tc>
          <w:tcPr>
            <w:tcW w:w="1979" w:type="dxa"/>
            <w:shd w:val="clear" w:color="auto" w:fill="auto"/>
            <w:vAlign w:val="center"/>
            <w:tcPrChange w:id="2155" w:author="Yasser Syed" w:date="2019-07-30T16:19:00Z">
              <w:tcPr>
                <w:tcW w:w="1889" w:type="dxa"/>
                <w:shd w:val="clear" w:color="auto" w:fill="auto"/>
                <w:vAlign w:val="center"/>
              </w:tcPr>
            </w:tcPrChange>
          </w:tcPr>
          <w:p w14:paraId="3FD5FCA3" w14:textId="77777777" w:rsidR="00453DFE" w:rsidRPr="000456B4" w:rsidRDefault="00453DFE">
            <w:pPr>
              <w:keepNext/>
              <w:spacing w:before="0"/>
              <w:jc w:val="left"/>
              <w:rPr>
                <w:sz w:val="18"/>
                <w:szCs w:val="18"/>
              </w:rPr>
              <w:pPrChange w:id="2156" w:author="Yasser Syed" w:date="2019-07-30T15:52:00Z">
                <w:pPr>
                  <w:keepNext/>
                  <w:jc w:val="left"/>
                </w:pPr>
              </w:pPrChange>
            </w:pPr>
            <w:r w:rsidRPr="000456B4">
              <w:rPr>
                <w:sz w:val="18"/>
                <w:szCs w:val="18"/>
              </w:rPr>
              <w:t>Colour representation</w:t>
            </w:r>
          </w:p>
        </w:tc>
        <w:tc>
          <w:tcPr>
            <w:tcW w:w="1530" w:type="dxa"/>
            <w:vAlign w:val="center"/>
            <w:tcPrChange w:id="2157" w:author="Yasser Syed" w:date="2019-07-30T16:19:00Z">
              <w:tcPr>
                <w:tcW w:w="1440" w:type="dxa"/>
                <w:gridSpan w:val="2"/>
                <w:vAlign w:val="center"/>
              </w:tcPr>
            </w:tcPrChange>
          </w:tcPr>
          <w:p w14:paraId="0F49CE56" w14:textId="77777777" w:rsidR="00453DFE" w:rsidRPr="000456B4" w:rsidRDefault="00453DFE">
            <w:pPr>
              <w:keepNext/>
              <w:spacing w:before="0"/>
              <w:jc w:val="center"/>
              <w:rPr>
                <w:sz w:val="18"/>
                <w:szCs w:val="18"/>
              </w:rPr>
              <w:pPrChange w:id="2158" w:author="Yasser Syed" w:date="2019-07-30T15:52:00Z">
                <w:pPr>
                  <w:keepNext/>
                  <w:jc w:val="left"/>
                </w:pPr>
              </w:pPrChange>
            </w:pPr>
            <w:r w:rsidRPr="000456B4">
              <w:rPr>
                <w:sz w:val="18"/>
                <w:szCs w:val="18"/>
              </w:rPr>
              <w:t>R′G′B′</w:t>
            </w:r>
          </w:p>
        </w:tc>
        <w:tc>
          <w:tcPr>
            <w:tcW w:w="1530" w:type="dxa"/>
            <w:vAlign w:val="center"/>
            <w:tcPrChange w:id="2159" w:author="Yasser Syed" w:date="2019-07-30T16:19:00Z">
              <w:tcPr>
                <w:tcW w:w="1531" w:type="dxa"/>
                <w:gridSpan w:val="3"/>
                <w:vAlign w:val="center"/>
              </w:tcPr>
            </w:tcPrChange>
          </w:tcPr>
          <w:p w14:paraId="1D7D79E8" w14:textId="77777777" w:rsidR="00453DFE" w:rsidRPr="00544495" w:rsidRDefault="00453DFE">
            <w:pPr>
              <w:keepNext/>
              <w:spacing w:before="0"/>
              <w:jc w:val="center"/>
              <w:rPr>
                <w:sz w:val="18"/>
                <w:szCs w:val="18"/>
                <w:highlight w:val="yellow"/>
              </w:rPr>
              <w:pPrChange w:id="2160" w:author="Yasser Syed" w:date="2019-07-30T15:52:00Z">
                <w:pPr>
                  <w:keepNext/>
                  <w:jc w:val="left"/>
                </w:pPr>
              </w:pPrChange>
            </w:pPr>
            <w:r w:rsidRPr="000456B4">
              <w:rPr>
                <w:sz w:val="18"/>
                <w:szCs w:val="18"/>
              </w:rPr>
              <w:t>R′G′B′</w:t>
            </w:r>
          </w:p>
        </w:tc>
        <w:tc>
          <w:tcPr>
            <w:tcW w:w="1530" w:type="dxa"/>
            <w:shd w:val="clear" w:color="auto" w:fill="auto"/>
            <w:vAlign w:val="center"/>
            <w:tcPrChange w:id="2161" w:author="Yasser Syed" w:date="2019-07-30T16:19:00Z">
              <w:tcPr>
                <w:tcW w:w="1439" w:type="dxa"/>
                <w:gridSpan w:val="2"/>
                <w:shd w:val="clear" w:color="auto" w:fill="auto"/>
                <w:vAlign w:val="center"/>
              </w:tcPr>
            </w:tcPrChange>
          </w:tcPr>
          <w:p w14:paraId="71BA89C0" w14:textId="77777777" w:rsidR="00453DFE" w:rsidRPr="0058106C" w:rsidRDefault="00453DFE">
            <w:pPr>
              <w:keepNext/>
              <w:spacing w:before="0"/>
              <w:jc w:val="center"/>
              <w:rPr>
                <w:sz w:val="18"/>
                <w:szCs w:val="18"/>
              </w:rPr>
              <w:pPrChange w:id="2162" w:author="Yasser Syed" w:date="2019-07-30T15:52:00Z">
                <w:pPr>
                  <w:keepNext/>
                  <w:jc w:val="left"/>
                </w:pPr>
              </w:pPrChange>
            </w:pPr>
            <w:r w:rsidRPr="00DC62C9">
              <w:rPr>
                <w:sz w:val="18"/>
                <w:szCs w:val="18"/>
              </w:rPr>
              <w:t>Y′CbCr</w:t>
            </w:r>
          </w:p>
        </w:tc>
      </w:tr>
      <w:tr w:rsidR="007B000F" w:rsidRPr="000456B4" w14:paraId="582A0D5B" w14:textId="77777777" w:rsidTr="00C47850">
        <w:tblPrEx>
          <w:tblPrExChange w:id="2163" w:author="Yasser Syed" w:date="2019-07-30T16:19:00Z">
            <w:tblPrEx>
              <w:tblW w:w="3470" w:type="pct"/>
            </w:tblPrEx>
          </w:tblPrExChange>
        </w:tblPrEx>
        <w:trPr>
          <w:cantSplit/>
          <w:trHeight w:val="435"/>
          <w:jc w:val="center"/>
          <w:trPrChange w:id="2164" w:author="Yasser Syed" w:date="2019-07-30T16:19:00Z">
            <w:trPr>
              <w:cantSplit/>
              <w:trHeight w:val="435"/>
              <w:jc w:val="center"/>
            </w:trPr>
          </w:trPrChange>
        </w:trPr>
        <w:tc>
          <w:tcPr>
            <w:tcW w:w="446" w:type="dxa"/>
            <w:vMerge w:val="restart"/>
            <w:shd w:val="clear" w:color="auto" w:fill="auto"/>
            <w:textDirection w:val="btLr"/>
            <w:tcPrChange w:id="2165" w:author="Yasser Syed" w:date="2019-07-30T16:19:00Z">
              <w:tcPr>
                <w:tcW w:w="446" w:type="dxa"/>
                <w:vMerge w:val="restart"/>
                <w:shd w:val="clear" w:color="auto" w:fill="auto"/>
                <w:textDirection w:val="btLr"/>
              </w:tcPr>
            </w:tcPrChange>
          </w:tcPr>
          <w:p w14:paraId="66AF3EF4" w14:textId="77777777" w:rsidR="00453DFE" w:rsidRPr="000456B4" w:rsidRDefault="00453DFE" w:rsidP="000B1A01">
            <w:pPr>
              <w:keepNext/>
              <w:spacing w:before="0"/>
              <w:jc w:val="center"/>
              <w:rPr>
                <w:b/>
                <w:sz w:val="18"/>
                <w:szCs w:val="18"/>
              </w:rPr>
            </w:pPr>
            <w:r w:rsidRPr="000456B4">
              <w:rPr>
                <w:b/>
                <w:sz w:val="18"/>
                <w:szCs w:val="18"/>
              </w:rPr>
              <w:t>Other</w:t>
            </w:r>
          </w:p>
        </w:tc>
        <w:tc>
          <w:tcPr>
            <w:tcW w:w="1979" w:type="dxa"/>
            <w:shd w:val="clear" w:color="auto" w:fill="auto"/>
            <w:vAlign w:val="center"/>
            <w:tcPrChange w:id="2166" w:author="Yasser Syed" w:date="2019-07-30T16:19:00Z">
              <w:tcPr>
                <w:tcW w:w="1889" w:type="dxa"/>
                <w:shd w:val="clear" w:color="auto" w:fill="auto"/>
                <w:vAlign w:val="center"/>
              </w:tcPr>
            </w:tcPrChange>
          </w:tcPr>
          <w:p w14:paraId="6C0F09BA" w14:textId="77777777" w:rsidR="00453DFE" w:rsidRPr="000456B4" w:rsidRDefault="00453DFE">
            <w:pPr>
              <w:keepNext/>
              <w:spacing w:before="0"/>
              <w:jc w:val="left"/>
              <w:rPr>
                <w:sz w:val="18"/>
                <w:szCs w:val="18"/>
              </w:rPr>
              <w:pPrChange w:id="2167" w:author="Yasser Syed" w:date="2019-07-30T15:52:00Z">
                <w:pPr>
                  <w:keepNext/>
                  <w:jc w:val="left"/>
                </w:pPr>
              </w:pPrChange>
            </w:pPr>
            <w:r w:rsidRPr="000456B4">
              <w:rPr>
                <w:sz w:val="18"/>
                <w:szCs w:val="18"/>
              </w:rPr>
              <w:t>Full/narrow range</w:t>
            </w:r>
          </w:p>
        </w:tc>
        <w:tc>
          <w:tcPr>
            <w:tcW w:w="1530" w:type="dxa"/>
            <w:vAlign w:val="center"/>
            <w:tcPrChange w:id="2168" w:author="Yasser Syed" w:date="2019-07-30T16:19:00Z">
              <w:tcPr>
                <w:tcW w:w="1440" w:type="dxa"/>
                <w:gridSpan w:val="2"/>
                <w:vAlign w:val="center"/>
              </w:tcPr>
            </w:tcPrChange>
          </w:tcPr>
          <w:p w14:paraId="17F524C7" w14:textId="77777777" w:rsidR="00453DFE" w:rsidRPr="000456B4" w:rsidRDefault="00453DFE">
            <w:pPr>
              <w:keepNext/>
              <w:spacing w:before="0"/>
              <w:jc w:val="center"/>
              <w:rPr>
                <w:sz w:val="18"/>
                <w:szCs w:val="18"/>
              </w:rPr>
              <w:pPrChange w:id="2169" w:author="Yasser Syed" w:date="2019-07-30T15:52:00Z">
                <w:pPr>
                  <w:keepNext/>
                  <w:jc w:val="left"/>
                </w:pPr>
              </w:pPrChange>
            </w:pPr>
            <w:r w:rsidRPr="000456B4">
              <w:rPr>
                <w:sz w:val="18"/>
                <w:szCs w:val="18"/>
              </w:rPr>
              <w:t>Full</w:t>
            </w:r>
          </w:p>
        </w:tc>
        <w:tc>
          <w:tcPr>
            <w:tcW w:w="1530" w:type="dxa"/>
            <w:vAlign w:val="center"/>
            <w:tcPrChange w:id="2170" w:author="Yasser Syed" w:date="2019-07-30T16:19:00Z">
              <w:tcPr>
                <w:tcW w:w="1531" w:type="dxa"/>
                <w:gridSpan w:val="3"/>
                <w:vAlign w:val="center"/>
              </w:tcPr>
            </w:tcPrChange>
          </w:tcPr>
          <w:p w14:paraId="329091AD" w14:textId="77777777" w:rsidR="00453DFE" w:rsidRPr="00544495" w:rsidRDefault="00453DFE">
            <w:pPr>
              <w:keepNext/>
              <w:spacing w:before="0"/>
              <w:jc w:val="center"/>
              <w:rPr>
                <w:sz w:val="18"/>
                <w:szCs w:val="18"/>
                <w:highlight w:val="yellow"/>
              </w:rPr>
              <w:pPrChange w:id="2171" w:author="Yasser Syed" w:date="2019-07-30T15:52:00Z">
                <w:pPr>
                  <w:keepNext/>
                  <w:jc w:val="left"/>
                </w:pPr>
              </w:pPrChange>
            </w:pPr>
            <w:r w:rsidRPr="000456B4">
              <w:rPr>
                <w:sz w:val="18"/>
                <w:szCs w:val="18"/>
              </w:rPr>
              <w:t>Full</w:t>
            </w:r>
          </w:p>
        </w:tc>
        <w:tc>
          <w:tcPr>
            <w:tcW w:w="1530" w:type="dxa"/>
            <w:shd w:val="clear" w:color="auto" w:fill="auto"/>
            <w:vAlign w:val="center"/>
            <w:tcPrChange w:id="2172" w:author="Yasser Syed" w:date="2019-07-30T16:19:00Z">
              <w:tcPr>
                <w:tcW w:w="1439" w:type="dxa"/>
                <w:gridSpan w:val="2"/>
                <w:shd w:val="clear" w:color="auto" w:fill="auto"/>
                <w:vAlign w:val="center"/>
              </w:tcPr>
            </w:tcPrChange>
          </w:tcPr>
          <w:p w14:paraId="6F317A34" w14:textId="77777777" w:rsidR="00453DFE" w:rsidRPr="0058106C" w:rsidRDefault="00453DFE">
            <w:pPr>
              <w:keepNext/>
              <w:spacing w:before="0"/>
              <w:jc w:val="center"/>
              <w:rPr>
                <w:sz w:val="18"/>
                <w:szCs w:val="18"/>
              </w:rPr>
              <w:pPrChange w:id="2173" w:author="Yasser Syed" w:date="2019-07-30T15:52:00Z">
                <w:pPr>
                  <w:keepNext/>
                  <w:jc w:val="left"/>
                </w:pPr>
              </w:pPrChange>
            </w:pPr>
            <w:r w:rsidRPr="0058106C">
              <w:rPr>
                <w:sz w:val="18"/>
                <w:szCs w:val="18"/>
              </w:rPr>
              <w:t>Full</w:t>
            </w:r>
          </w:p>
        </w:tc>
      </w:tr>
      <w:tr w:rsidR="007B000F" w:rsidRPr="000456B4" w14:paraId="0E6C0210" w14:textId="77777777" w:rsidTr="00C47850">
        <w:tblPrEx>
          <w:tblPrExChange w:id="2174" w:author="Yasser Syed" w:date="2019-07-30T16:19:00Z">
            <w:tblPrEx>
              <w:tblW w:w="3470" w:type="pct"/>
            </w:tblPrEx>
          </w:tblPrExChange>
        </w:tblPrEx>
        <w:trPr>
          <w:cantSplit/>
          <w:trHeight w:val="440"/>
          <w:jc w:val="center"/>
          <w:trPrChange w:id="2175" w:author="Yasser Syed" w:date="2019-07-30T16:19:00Z">
            <w:trPr>
              <w:cantSplit/>
              <w:trHeight w:val="440"/>
              <w:jc w:val="center"/>
            </w:trPr>
          </w:trPrChange>
        </w:trPr>
        <w:tc>
          <w:tcPr>
            <w:tcW w:w="446" w:type="dxa"/>
            <w:vMerge/>
            <w:shd w:val="clear" w:color="auto" w:fill="auto"/>
            <w:textDirection w:val="btLr"/>
            <w:tcPrChange w:id="2176" w:author="Yasser Syed" w:date="2019-07-30T16:19:00Z">
              <w:tcPr>
                <w:tcW w:w="446" w:type="dxa"/>
                <w:vMerge/>
                <w:shd w:val="clear" w:color="auto" w:fill="auto"/>
                <w:textDirection w:val="btLr"/>
              </w:tcPr>
            </w:tcPrChange>
          </w:tcPr>
          <w:p w14:paraId="604F4E9F" w14:textId="77777777" w:rsidR="00453DFE" w:rsidRPr="000456B4" w:rsidRDefault="00453DFE" w:rsidP="000B1A01">
            <w:pPr>
              <w:keepNext/>
              <w:spacing w:before="0"/>
              <w:jc w:val="center"/>
              <w:rPr>
                <w:b/>
                <w:sz w:val="18"/>
                <w:szCs w:val="18"/>
              </w:rPr>
            </w:pPr>
          </w:p>
        </w:tc>
        <w:tc>
          <w:tcPr>
            <w:tcW w:w="1979" w:type="dxa"/>
            <w:shd w:val="clear" w:color="auto" w:fill="auto"/>
            <w:vAlign w:val="center"/>
            <w:tcPrChange w:id="2177" w:author="Yasser Syed" w:date="2019-07-30T16:19:00Z">
              <w:tcPr>
                <w:tcW w:w="1889" w:type="dxa"/>
                <w:shd w:val="clear" w:color="auto" w:fill="auto"/>
                <w:vAlign w:val="center"/>
              </w:tcPr>
            </w:tcPrChange>
          </w:tcPr>
          <w:p w14:paraId="5D881F8C" w14:textId="77777777" w:rsidR="00453DFE" w:rsidRPr="000456B4" w:rsidRDefault="00453DFE">
            <w:pPr>
              <w:keepNext/>
              <w:spacing w:before="0"/>
              <w:jc w:val="left"/>
              <w:rPr>
                <w:sz w:val="18"/>
                <w:szCs w:val="18"/>
              </w:rPr>
              <w:pPrChange w:id="2178" w:author="Yasser Syed" w:date="2019-07-30T15:52:00Z">
                <w:pPr>
                  <w:keepNext/>
                  <w:jc w:val="left"/>
                </w:pPr>
              </w:pPrChange>
            </w:pPr>
            <w:r w:rsidRPr="000456B4">
              <w:rPr>
                <w:sz w:val="18"/>
                <w:szCs w:val="18"/>
              </w:rPr>
              <w:t xml:space="preserve">4:2:0 chroma sample </w:t>
            </w:r>
            <w:r>
              <w:rPr>
                <w:sz w:val="18"/>
                <w:szCs w:val="18"/>
              </w:rPr>
              <w:t>location</w:t>
            </w:r>
            <w:r w:rsidRPr="000456B4">
              <w:rPr>
                <w:sz w:val="18"/>
                <w:szCs w:val="18"/>
              </w:rPr>
              <w:t xml:space="preserve"> alignment</w:t>
            </w:r>
          </w:p>
        </w:tc>
        <w:tc>
          <w:tcPr>
            <w:tcW w:w="1530" w:type="dxa"/>
            <w:vAlign w:val="center"/>
            <w:tcPrChange w:id="2179" w:author="Yasser Syed" w:date="2019-07-30T16:19:00Z">
              <w:tcPr>
                <w:tcW w:w="1440" w:type="dxa"/>
                <w:gridSpan w:val="2"/>
                <w:vAlign w:val="center"/>
              </w:tcPr>
            </w:tcPrChange>
          </w:tcPr>
          <w:p w14:paraId="4A2F2C61" w14:textId="77777777" w:rsidR="00453DFE" w:rsidRPr="000456B4" w:rsidRDefault="00453DFE">
            <w:pPr>
              <w:keepNext/>
              <w:spacing w:before="0"/>
              <w:jc w:val="center"/>
              <w:rPr>
                <w:sz w:val="18"/>
                <w:szCs w:val="18"/>
              </w:rPr>
              <w:pPrChange w:id="2180" w:author="Yasser Syed" w:date="2019-07-30T15:52:00Z">
                <w:pPr>
                  <w:keepNext/>
                  <w:jc w:val="left"/>
                </w:pPr>
              </w:pPrChange>
            </w:pPr>
            <w:r>
              <w:rPr>
                <w:sz w:val="18"/>
                <w:szCs w:val="18"/>
              </w:rPr>
              <w:t>N/A</w:t>
            </w:r>
          </w:p>
        </w:tc>
        <w:tc>
          <w:tcPr>
            <w:tcW w:w="1530" w:type="dxa"/>
            <w:vAlign w:val="center"/>
            <w:tcPrChange w:id="2181" w:author="Yasser Syed" w:date="2019-07-30T16:19:00Z">
              <w:tcPr>
                <w:tcW w:w="1531" w:type="dxa"/>
                <w:gridSpan w:val="3"/>
                <w:vAlign w:val="center"/>
              </w:tcPr>
            </w:tcPrChange>
          </w:tcPr>
          <w:p w14:paraId="0EC65C02" w14:textId="77777777" w:rsidR="00453DFE" w:rsidRPr="00544495" w:rsidRDefault="00453DFE">
            <w:pPr>
              <w:keepNext/>
              <w:spacing w:before="0"/>
              <w:jc w:val="center"/>
              <w:rPr>
                <w:sz w:val="18"/>
                <w:szCs w:val="18"/>
                <w:highlight w:val="yellow"/>
              </w:rPr>
              <w:pPrChange w:id="2182" w:author="Yasser Syed" w:date="2019-07-30T15:52:00Z">
                <w:pPr>
                  <w:keepNext/>
                  <w:jc w:val="left"/>
                </w:pPr>
              </w:pPrChange>
            </w:pPr>
            <w:r>
              <w:rPr>
                <w:sz w:val="18"/>
                <w:szCs w:val="18"/>
              </w:rPr>
              <w:t>N/A</w:t>
            </w:r>
          </w:p>
        </w:tc>
        <w:tc>
          <w:tcPr>
            <w:tcW w:w="1530" w:type="dxa"/>
            <w:shd w:val="clear" w:color="auto" w:fill="auto"/>
            <w:vAlign w:val="center"/>
            <w:tcPrChange w:id="2183" w:author="Yasser Syed" w:date="2019-07-30T16:19:00Z">
              <w:tcPr>
                <w:tcW w:w="1439" w:type="dxa"/>
                <w:gridSpan w:val="2"/>
                <w:shd w:val="clear" w:color="auto" w:fill="auto"/>
                <w:vAlign w:val="center"/>
              </w:tcPr>
            </w:tcPrChange>
          </w:tcPr>
          <w:p w14:paraId="6AC4793D" w14:textId="77777777" w:rsidR="00453DFE" w:rsidRPr="0058106C" w:rsidRDefault="00453DFE">
            <w:pPr>
              <w:keepNext/>
              <w:spacing w:before="0"/>
              <w:jc w:val="center"/>
              <w:rPr>
                <w:sz w:val="18"/>
                <w:szCs w:val="18"/>
              </w:rPr>
              <w:pPrChange w:id="2184" w:author="Yasser Syed" w:date="2019-07-30T15:52:00Z">
                <w:pPr>
                  <w:keepNext/>
                  <w:jc w:val="left"/>
                </w:pPr>
              </w:pPrChange>
            </w:pPr>
            <w:r w:rsidRPr="0058106C">
              <w:rPr>
                <w:sz w:val="18"/>
                <w:szCs w:val="18"/>
              </w:rPr>
              <w:t>Interstitial (1)</w:t>
            </w:r>
          </w:p>
        </w:tc>
      </w:tr>
      <w:tr w:rsidR="007B000F" w:rsidRPr="000456B4" w14:paraId="2C18A24B" w14:textId="77777777" w:rsidTr="00C47850">
        <w:tblPrEx>
          <w:tblPrExChange w:id="2185" w:author="Yasser Syed" w:date="2019-07-30T16:19:00Z">
            <w:tblPrEx>
              <w:tblW w:w="3470" w:type="pct"/>
            </w:tblPrEx>
          </w:tblPrExChange>
        </w:tblPrEx>
        <w:trPr>
          <w:trHeight w:val="326"/>
          <w:jc w:val="center"/>
          <w:trPrChange w:id="2186" w:author="Yasser Syed" w:date="2019-07-30T16:19:00Z">
            <w:trPr>
              <w:trHeight w:val="326"/>
              <w:jc w:val="center"/>
            </w:trPr>
          </w:trPrChange>
        </w:trPr>
        <w:tc>
          <w:tcPr>
            <w:tcW w:w="446" w:type="dxa"/>
            <w:vMerge w:val="restart"/>
            <w:shd w:val="clear" w:color="auto" w:fill="auto"/>
            <w:textDirection w:val="btLr"/>
            <w:tcPrChange w:id="2187" w:author="Yasser Syed" w:date="2019-07-30T16:19:00Z">
              <w:tcPr>
                <w:tcW w:w="446" w:type="dxa"/>
                <w:vMerge w:val="restart"/>
                <w:shd w:val="clear" w:color="auto" w:fill="auto"/>
                <w:textDirection w:val="btLr"/>
              </w:tcPr>
            </w:tcPrChange>
          </w:tcPr>
          <w:p w14:paraId="6097DEAD" w14:textId="77777777" w:rsidR="00453DFE" w:rsidRPr="000456B4" w:rsidRDefault="00453DFE" w:rsidP="000B1A01">
            <w:pPr>
              <w:keepNext/>
              <w:spacing w:before="0"/>
              <w:jc w:val="center"/>
              <w:rPr>
                <w:b/>
                <w:sz w:val="18"/>
                <w:szCs w:val="18"/>
              </w:rPr>
            </w:pPr>
            <w:r w:rsidRPr="000456B4">
              <w:rPr>
                <w:b/>
                <w:sz w:val="18"/>
                <w:szCs w:val="18"/>
              </w:rPr>
              <w:t>CICP parameters</w:t>
            </w:r>
          </w:p>
        </w:tc>
        <w:tc>
          <w:tcPr>
            <w:tcW w:w="1979" w:type="dxa"/>
            <w:shd w:val="clear" w:color="auto" w:fill="auto"/>
            <w:vAlign w:val="center"/>
            <w:tcPrChange w:id="2188" w:author="Yasser Syed" w:date="2019-07-30T16:19:00Z">
              <w:tcPr>
                <w:tcW w:w="1889" w:type="dxa"/>
                <w:shd w:val="clear" w:color="auto" w:fill="auto"/>
                <w:vAlign w:val="center"/>
              </w:tcPr>
            </w:tcPrChange>
          </w:tcPr>
          <w:p w14:paraId="3D467BE6" w14:textId="77777777" w:rsidR="00453DFE" w:rsidRPr="000456B4" w:rsidRDefault="00453DFE">
            <w:pPr>
              <w:keepNext/>
              <w:spacing w:before="0"/>
              <w:jc w:val="left"/>
              <w:rPr>
                <w:sz w:val="18"/>
                <w:szCs w:val="18"/>
              </w:rPr>
              <w:pPrChange w:id="2189" w:author="Yasser Syed" w:date="2019-07-30T15:52:00Z">
                <w:pPr>
                  <w:keepNext/>
                  <w:jc w:val="left"/>
                </w:pPr>
              </w:pPrChange>
            </w:pPr>
            <w:r w:rsidRPr="000456B4">
              <w:rPr>
                <w:sz w:val="18"/>
                <w:szCs w:val="18"/>
              </w:rPr>
              <w:t>ColourPrimaries</w:t>
            </w:r>
          </w:p>
        </w:tc>
        <w:tc>
          <w:tcPr>
            <w:tcW w:w="1530" w:type="dxa"/>
            <w:vAlign w:val="center"/>
            <w:tcPrChange w:id="2190" w:author="Yasser Syed" w:date="2019-07-30T16:19:00Z">
              <w:tcPr>
                <w:tcW w:w="1440" w:type="dxa"/>
                <w:gridSpan w:val="2"/>
                <w:vAlign w:val="center"/>
              </w:tcPr>
            </w:tcPrChange>
          </w:tcPr>
          <w:p w14:paraId="540BF35B" w14:textId="77777777" w:rsidR="00453DFE" w:rsidRPr="000456B4" w:rsidRDefault="00453DFE">
            <w:pPr>
              <w:keepNext/>
              <w:spacing w:before="0"/>
              <w:jc w:val="center"/>
              <w:rPr>
                <w:sz w:val="18"/>
                <w:szCs w:val="18"/>
              </w:rPr>
              <w:pPrChange w:id="2191" w:author="Yasser Syed" w:date="2019-07-30T15:52:00Z">
                <w:pPr>
                  <w:keepNext/>
                  <w:jc w:val="left"/>
                </w:pPr>
              </w:pPrChange>
            </w:pPr>
            <w:r w:rsidRPr="000456B4">
              <w:rPr>
                <w:sz w:val="18"/>
                <w:szCs w:val="18"/>
              </w:rPr>
              <w:t>1</w:t>
            </w:r>
          </w:p>
        </w:tc>
        <w:tc>
          <w:tcPr>
            <w:tcW w:w="1530" w:type="dxa"/>
            <w:vAlign w:val="center"/>
            <w:tcPrChange w:id="2192" w:author="Yasser Syed" w:date="2019-07-30T16:19:00Z">
              <w:tcPr>
                <w:tcW w:w="1531" w:type="dxa"/>
                <w:gridSpan w:val="3"/>
                <w:vAlign w:val="center"/>
              </w:tcPr>
            </w:tcPrChange>
          </w:tcPr>
          <w:p w14:paraId="6983CADD" w14:textId="77777777" w:rsidR="00453DFE" w:rsidRPr="00544495" w:rsidRDefault="00453DFE">
            <w:pPr>
              <w:keepNext/>
              <w:spacing w:before="0"/>
              <w:jc w:val="center"/>
              <w:rPr>
                <w:sz w:val="18"/>
                <w:szCs w:val="18"/>
                <w:highlight w:val="yellow"/>
              </w:rPr>
              <w:pPrChange w:id="2193" w:author="Yasser Syed" w:date="2019-07-30T15:52:00Z">
                <w:pPr>
                  <w:keepNext/>
                  <w:jc w:val="left"/>
                </w:pPr>
              </w:pPrChange>
            </w:pPr>
            <w:r w:rsidRPr="000456B4">
              <w:rPr>
                <w:sz w:val="18"/>
                <w:szCs w:val="18"/>
              </w:rPr>
              <w:t>9</w:t>
            </w:r>
          </w:p>
        </w:tc>
        <w:tc>
          <w:tcPr>
            <w:tcW w:w="1530" w:type="dxa"/>
            <w:shd w:val="clear" w:color="auto" w:fill="auto"/>
            <w:vAlign w:val="center"/>
            <w:tcPrChange w:id="2194" w:author="Yasser Syed" w:date="2019-07-30T16:19:00Z">
              <w:tcPr>
                <w:tcW w:w="1439" w:type="dxa"/>
                <w:gridSpan w:val="2"/>
                <w:shd w:val="clear" w:color="auto" w:fill="auto"/>
                <w:vAlign w:val="center"/>
              </w:tcPr>
            </w:tcPrChange>
          </w:tcPr>
          <w:p w14:paraId="000A7434" w14:textId="17EDF6F1" w:rsidR="00453DFE" w:rsidRPr="0058106C" w:rsidRDefault="00453DFE">
            <w:pPr>
              <w:keepNext/>
              <w:spacing w:before="0"/>
              <w:jc w:val="center"/>
              <w:rPr>
                <w:sz w:val="18"/>
                <w:szCs w:val="18"/>
              </w:rPr>
              <w:pPrChange w:id="2195" w:author="Yasser Syed" w:date="2019-07-30T15:52:00Z">
                <w:pPr>
                  <w:keepNext/>
                  <w:jc w:val="left"/>
                </w:pPr>
              </w:pPrChange>
            </w:pPr>
            <w:r w:rsidRPr="00095B34">
              <w:rPr>
                <w:sz w:val="18"/>
                <w:szCs w:val="18"/>
              </w:rPr>
              <w:t>12</w:t>
            </w:r>
          </w:p>
        </w:tc>
      </w:tr>
      <w:tr w:rsidR="007B000F" w:rsidRPr="000456B4" w14:paraId="7C41A06D" w14:textId="77777777" w:rsidTr="00C47850">
        <w:tblPrEx>
          <w:tblPrExChange w:id="2196" w:author="Yasser Syed" w:date="2019-07-30T16:19:00Z">
            <w:tblPrEx>
              <w:tblW w:w="3470" w:type="pct"/>
            </w:tblPrEx>
          </w:tblPrExChange>
        </w:tblPrEx>
        <w:trPr>
          <w:trHeight w:val="326"/>
          <w:jc w:val="center"/>
          <w:trPrChange w:id="2197" w:author="Yasser Syed" w:date="2019-07-30T16:19:00Z">
            <w:trPr>
              <w:trHeight w:val="326"/>
              <w:jc w:val="center"/>
            </w:trPr>
          </w:trPrChange>
        </w:trPr>
        <w:tc>
          <w:tcPr>
            <w:tcW w:w="446" w:type="dxa"/>
            <w:vMerge/>
            <w:shd w:val="clear" w:color="auto" w:fill="auto"/>
            <w:tcPrChange w:id="2198" w:author="Yasser Syed" w:date="2019-07-30T16:19:00Z">
              <w:tcPr>
                <w:tcW w:w="446" w:type="dxa"/>
                <w:vMerge/>
                <w:shd w:val="clear" w:color="auto" w:fill="auto"/>
              </w:tcPr>
            </w:tcPrChange>
          </w:tcPr>
          <w:p w14:paraId="4816E1F3" w14:textId="77777777" w:rsidR="00453DFE" w:rsidRPr="000456B4" w:rsidRDefault="00453DFE" w:rsidP="000B1A01">
            <w:pPr>
              <w:keepNext/>
              <w:spacing w:before="0"/>
              <w:jc w:val="center"/>
              <w:rPr>
                <w:b/>
                <w:sz w:val="18"/>
                <w:szCs w:val="18"/>
              </w:rPr>
            </w:pPr>
          </w:p>
        </w:tc>
        <w:tc>
          <w:tcPr>
            <w:tcW w:w="1979" w:type="dxa"/>
            <w:shd w:val="clear" w:color="auto" w:fill="auto"/>
            <w:vAlign w:val="center"/>
            <w:tcPrChange w:id="2199" w:author="Yasser Syed" w:date="2019-07-30T16:19:00Z">
              <w:tcPr>
                <w:tcW w:w="1889" w:type="dxa"/>
                <w:shd w:val="clear" w:color="auto" w:fill="auto"/>
                <w:vAlign w:val="center"/>
              </w:tcPr>
            </w:tcPrChange>
          </w:tcPr>
          <w:p w14:paraId="30E7126D" w14:textId="77777777" w:rsidR="00453DFE" w:rsidRPr="000456B4" w:rsidRDefault="00453DFE">
            <w:pPr>
              <w:keepNext/>
              <w:spacing w:before="0"/>
              <w:jc w:val="left"/>
              <w:rPr>
                <w:sz w:val="18"/>
                <w:szCs w:val="18"/>
              </w:rPr>
              <w:pPrChange w:id="2200" w:author="Yasser Syed" w:date="2019-07-30T15:52:00Z">
                <w:pPr>
                  <w:keepNext/>
                  <w:jc w:val="left"/>
                </w:pPr>
              </w:pPrChange>
            </w:pPr>
            <w:r w:rsidRPr="000456B4">
              <w:rPr>
                <w:sz w:val="18"/>
                <w:szCs w:val="18"/>
              </w:rPr>
              <w:t>TransferCharacteristics</w:t>
            </w:r>
          </w:p>
        </w:tc>
        <w:tc>
          <w:tcPr>
            <w:tcW w:w="1530" w:type="dxa"/>
            <w:vAlign w:val="center"/>
            <w:tcPrChange w:id="2201" w:author="Yasser Syed" w:date="2019-07-30T16:19:00Z">
              <w:tcPr>
                <w:tcW w:w="1440" w:type="dxa"/>
                <w:gridSpan w:val="2"/>
                <w:vAlign w:val="center"/>
              </w:tcPr>
            </w:tcPrChange>
          </w:tcPr>
          <w:p w14:paraId="2BBAAFB3" w14:textId="77777777" w:rsidR="00453DFE" w:rsidRPr="000456B4" w:rsidRDefault="00453DFE">
            <w:pPr>
              <w:keepNext/>
              <w:spacing w:before="0"/>
              <w:jc w:val="center"/>
              <w:rPr>
                <w:sz w:val="18"/>
                <w:szCs w:val="18"/>
              </w:rPr>
              <w:pPrChange w:id="2202" w:author="Yasser Syed" w:date="2019-07-30T15:52:00Z">
                <w:pPr>
                  <w:keepNext/>
                  <w:jc w:val="left"/>
                </w:pPr>
              </w:pPrChange>
            </w:pPr>
            <w:r w:rsidRPr="000456B4">
              <w:rPr>
                <w:sz w:val="18"/>
                <w:szCs w:val="18"/>
              </w:rPr>
              <w:t>1</w:t>
            </w:r>
          </w:p>
        </w:tc>
        <w:tc>
          <w:tcPr>
            <w:tcW w:w="1530" w:type="dxa"/>
            <w:vAlign w:val="center"/>
            <w:tcPrChange w:id="2203" w:author="Yasser Syed" w:date="2019-07-30T16:19:00Z">
              <w:tcPr>
                <w:tcW w:w="1531" w:type="dxa"/>
                <w:gridSpan w:val="3"/>
                <w:vAlign w:val="center"/>
              </w:tcPr>
            </w:tcPrChange>
          </w:tcPr>
          <w:p w14:paraId="33F3202C" w14:textId="77777777" w:rsidR="00453DFE" w:rsidRPr="00544495" w:rsidRDefault="00453DFE">
            <w:pPr>
              <w:keepNext/>
              <w:spacing w:before="0"/>
              <w:jc w:val="center"/>
              <w:rPr>
                <w:sz w:val="18"/>
                <w:szCs w:val="18"/>
                <w:highlight w:val="yellow"/>
              </w:rPr>
              <w:pPrChange w:id="2204" w:author="Yasser Syed" w:date="2019-07-30T15:52:00Z">
                <w:pPr>
                  <w:keepNext/>
                  <w:jc w:val="left"/>
                </w:pPr>
              </w:pPrChange>
            </w:pPr>
            <w:r w:rsidRPr="000456B4">
              <w:rPr>
                <w:sz w:val="18"/>
                <w:szCs w:val="18"/>
              </w:rPr>
              <w:t>14</w:t>
            </w:r>
          </w:p>
        </w:tc>
        <w:tc>
          <w:tcPr>
            <w:tcW w:w="1530" w:type="dxa"/>
            <w:shd w:val="clear" w:color="auto" w:fill="auto"/>
            <w:vAlign w:val="center"/>
            <w:tcPrChange w:id="2205" w:author="Yasser Syed" w:date="2019-07-30T16:19:00Z">
              <w:tcPr>
                <w:tcW w:w="1439" w:type="dxa"/>
                <w:gridSpan w:val="2"/>
                <w:shd w:val="clear" w:color="auto" w:fill="auto"/>
                <w:vAlign w:val="center"/>
              </w:tcPr>
            </w:tcPrChange>
          </w:tcPr>
          <w:p w14:paraId="11261007" w14:textId="77777777" w:rsidR="00453DFE" w:rsidRPr="0058106C" w:rsidRDefault="00453DFE">
            <w:pPr>
              <w:keepNext/>
              <w:spacing w:before="0"/>
              <w:jc w:val="center"/>
              <w:rPr>
                <w:sz w:val="18"/>
                <w:szCs w:val="18"/>
              </w:rPr>
              <w:pPrChange w:id="2206" w:author="Yasser Syed" w:date="2019-07-30T15:52:00Z">
                <w:pPr>
                  <w:keepNext/>
                  <w:jc w:val="left"/>
                </w:pPr>
              </w:pPrChange>
            </w:pPr>
            <w:r w:rsidRPr="0058106C">
              <w:rPr>
                <w:sz w:val="18"/>
                <w:szCs w:val="18"/>
              </w:rPr>
              <w:t>1</w:t>
            </w:r>
          </w:p>
        </w:tc>
      </w:tr>
      <w:tr w:rsidR="007B000F" w:rsidRPr="000456B4" w14:paraId="3684B222" w14:textId="77777777" w:rsidTr="00C47850">
        <w:tblPrEx>
          <w:tblPrExChange w:id="2207" w:author="Yasser Syed" w:date="2019-07-30T16:19:00Z">
            <w:tblPrEx>
              <w:tblW w:w="3470" w:type="pct"/>
            </w:tblPrEx>
          </w:tblPrExChange>
        </w:tblPrEx>
        <w:trPr>
          <w:trHeight w:val="326"/>
          <w:jc w:val="center"/>
          <w:trPrChange w:id="2208" w:author="Yasser Syed" w:date="2019-07-30T16:19:00Z">
            <w:trPr>
              <w:trHeight w:val="326"/>
              <w:jc w:val="center"/>
            </w:trPr>
          </w:trPrChange>
        </w:trPr>
        <w:tc>
          <w:tcPr>
            <w:tcW w:w="446" w:type="dxa"/>
            <w:vMerge/>
            <w:shd w:val="clear" w:color="auto" w:fill="auto"/>
            <w:tcPrChange w:id="2209" w:author="Yasser Syed" w:date="2019-07-30T16:19:00Z">
              <w:tcPr>
                <w:tcW w:w="446" w:type="dxa"/>
                <w:vMerge/>
                <w:shd w:val="clear" w:color="auto" w:fill="auto"/>
              </w:tcPr>
            </w:tcPrChange>
          </w:tcPr>
          <w:p w14:paraId="7CB4652A" w14:textId="77777777" w:rsidR="00453DFE" w:rsidRPr="000456B4" w:rsidRDefault="00453DFE" w:rsidP="000B1A01">
            <w:pPr>
              <w:keepNext/>
              <w:spacing w:before="0"/>
              <w:jc w:val="center"/>
              <w:rPr>
                <w:b/>
                <w:sz w:val="18"/>
                <w:szCs w:val="18"/>
              </w:rPr>
            </w:pPr>
          </w:p>
        </w:tc>
        <w:tc>
          <w:tcPr>
            <w:tcW w:w="1979" w:type="dxa"/>
            <w:shd w:val="clear" w:color="auto" w:fill="auto"/>
            <w:vAlign w:val="center"/>
            <w:tcPrChange w:id="2210" w:author="Yasser Syed" w:date="2019-07-30T16:19:00Z">
              <w:tcPr>
                <w:tcW w:w="1889" w:type="dxa"/>
                <w:shd w:val="clear" w:color="auto" w:fill="auto"/>
                <w:vAlign w:val="center"/>
              </w:tcPr>
            </w:tcPrChange>
          </w:tcPr>
          <w:p w14:paraId="2F99E7EE" w14:textId="77777777" w:rsidR="00453DFE" w:rsidRPr="000456B4" w:rsidRDefault="00453DFE">
            <w:pPr>
              <w:keepNext/>
              <w:spacing w:before="0"/>
              <w:jc w:val="left"/>
              <w:rPr>
                <w:sz w:val="18"/>
                <w:szCs w:val="18"/>
              </w:rPr>
              <w:pPrChange w:id="2211" w:author="Yasser Syed" w:date="2019-07-30T15:52:00Z">
                <w:pPr>
                  <w:keepNext/>
                  <w:jc w:val="left"/>
                </w:pPr>
              </w:pPrChange>
            </w:pPr>
            <w:r w:rsidRPr="000456B4">
              <w:rPr>
                <w:sz w:val="18"/>
                <w:szCs w:val="18"/>
              </w:rPr>
              <w:t>MatrixCoefficients</w:t>
            </w:r>
          </w:p>
        </w:tc>
        <w:tc>
          <w:tcPr>
            <w:tcW w:w="1530" w:type="dxa"/>
            <w:vAlign w:val="center"/>
            <w:tcPrChange w:id="2212" w:author="Yasser Syed" w:date="2019-07-30T16:19:00Z">
              <w:tcPr>
                <w:tcW w:w="1440" w:type="dxa"/>
                <w:gridSpan w:val="2"/>
                <w:vAlign w:val="center"/>
              </w:tcPr>
            </w:tcPrChange>
          </w:tcPr>
          <w:p w14:paraId="3E63700D" w14:textId="77777777" w:rsidR="00453DFE" w:rsidRPr="000456B4" w:rsidRDefault="00453DFE">
            <w:pPr>
              <w:keepNext/>
              <w:spacing w:before="0"/>
              <w:jc w:val="center"/>
              <w:rPr>
                <w:sz w:val="18"/>
                <w:szCs w:val="18"/>
              </w:rPr>
              <w:pPrChange w:id="2213" w:author="Yasser Syed" w:date="2019-07-30T15:52:00Z">
                <w:pPr>
                  <w:keepNext/>
                  <w:jc w:val="left"/>
                </w:pPr>
              </w:pPrChange>
            </w:pPr>
            <w:r w:rsidRPr="000456B4">
              <w:rPr>
                <w:sz w:val="18"/>
                <w:szCs w:val="18"/>
              </w:rPr>
              <w:t>0</w:t>
            </w:r>
          </w:p>
        </w:tc>
        <w:tc>
          <w:tcPr>
            <w:tcW w:w="1530" w:type="dxa"/>
            <w:vAlign w:val="center"/>
            <w:tcPrChange w:id="2214" w:author="Yasser Syed" w:date="2019-07-30T16:19:00Z">
              <w:tcPr>
                <w:tcW w:w="1531" w:type="dxa"/>
                <w:gridSpan w:val="3"/>
                <w:vAlign w:val="center"/>
              </w:tcPr>
            </w:tcPrChange>
          </w:tcPr>
          <w:p w14:paraId="07CE6D5B" w14:textId="77777777" w:rsidR="00453DFE" w:rsidRPr="00544495" w:rsidRDefault="00453DFE">
            <w:pPr>
              <w:keepNext/>
              <w:spacing w:before="0"/>
              <w:jc w:val="center"/>
              <w:rPr>
                <w:sz w:val="18"/>
                <w:szCs w:val="18"/>
                <w:highlight w:val="yellow"/>
              </w:rPr>
              <w:pPrChange w:id="2215" w:author="Yasser Syed" w:date="2019-07-30T15:52:00Z">
                <w:pPr>
                  <w:keepNext/>
                  <w:jc w:val="left"/>
                </w:pPr>
              </w:pPrChange>
            </w:pPr>
            <w:r w:rsidRPr="000456B4">
              <w:rPr>
                <w:sz w:val="18"/>
                <w:szCs w:val="18"/>
              </w:rPr>
              <w:t>0</w:t>
            </w:r>
          </w:p>
        </w:tc>
        <w:tc>
          <w:tcPr>
            <w:tcW w:w="1530" w:type="dxa"/>
            <w:shd w:val="clear" w:color="auto" w:fill="auto"/>
            <w:vAlign w:val="center"/>
            <w:tcPrChange w:id="2216" w:author="Yasser Syed" w:date="2019-07-30T16:19:00Z">
              <w:tcPr>
                <w:tcW w:w="1439" w:type="dxa"/>
                <w:gridSpan w:val="2"/>
                <w:shd w:val="clear" w:color="auto" w:fill="auto"/>
                <w:vAlign w:val="center"/>
              </w:tcPr>
            </w:tcPrChange>
          </w:tcPr>
          <w:p w14:paraId="1545EC3E" w14:textId="77777777" w:rsidR="00453DFE" w:rsidRPr="0058106C" w:rsidRDefault="00453DFE">
            <w:pPr>
              <w:keepNext/>
              <w:spacing w:before="0"/>
              <w:jc w:val="center"/>
              <w:rPr>
                <w:sz w:val="18"/>
                <w:szCs w:val="18"/>
              </w:rPr>
              <w:pPrChange w:id="2217" w:author="Yasser Syed" w:date="2019-07-30T15:52:00Z">
                <w:pPr>
                  <w:keepNext/>
                  <w:jc w:val="left"/>
                </w:pPr>
              </w:pPrChange>
            </w:pPr>
            <w:r w:rsidRPr="0058106C">
              <w:rPr>
                <w:sz w:val="18"/>
                <w:szCs w:val="18"/>
              </w:rPr>
              <w:t>6</w:t>
            </w:r>
          </w:p>
        </w:tc>
      </w:tr>
      <w:tr w:rsidR="007B000F" w:rsidRPr="000456B4" w14:paraId="7C666206" w14:textId="77777777" w:rsidTr="00C47850">
        <w:tblPrEx>
          <w:tblPrExChange w:id="2218" w:author="Yasser Syed" w:date="2019-07-30T16:19:00Z">
            <w:tblPrEx>
              <w:tblW w:w="3470" w:type="pct"/>
            </w:tblPrEx>
          </w:tblPrExChange>
        </w:tblPrEx>
        <w:trPr>
          <w:trHeight w:val="326"/>
          <w:jc w:val="center"/>
          <w:trPrChange w:id="2219" w:author="Yasser Syed" w:date="2019-07-30T16:19:00Z">
            <w:trPr>
              <w:trHeight w:val="326"/>
              <w:jc w:val="center"/>
            </w:trPr>
          </w:trPrChange>
        </w:trPr>
        <w:tc>
          <w:tcPr>
            <w:tcW w:w="446" w:type="dxa"/>
            <w:vMerge/>
            <w:shd w:val="clear" w:color="auto" w:fill="auto"/>
            <w:tcPrChange w:id="2220" w:author="Yasser Syed" w:date="2019-07-30T16:19:00Z">
              <w:tcPr>
                <w:tcW w:w="446" w:type="dxa"/>
                <w:vMerge/>
                <w:shd w:val="clear" w:color="auto" w:fill="auto"/>
              </w:tcPr>
            </w:tcPrChange>
          </w:tcPr>
          <w:p w14:paraId="1BB29141" w14:textId="77777777" w:rsidR="00453DFE" w:rsidRPr="000456B4" w:rsidRDefault="00453DFE" w:rsidP="000B1A01">
            <w:pPr>
              <w:keepNext/>
              <w:spacing w:before="0"/>
              <w:jc w:val="center"/>
              <w:rPr>
                <w:b/>
                <w:sz w:val="18"/>
                <w:szCs w:val="18"/>
              </w:rPr>
            </w:pPr>
          </w:p>
        </w:tc>
        <w:tc>
          <w:tcPr>
            <w:tcW w:w="1979" w:type="dxa"/>
            <w:shd w:val="clear" w:color="auto" w:fill="auto"/>
            <w:vAlign w:val="center"/>
            <w:tcPrChange w:id="2221" w:author="Yasser Syed" w:date="2019-07-30T16:19:00Z">
              <w:tcPr>
                <w:tcW w:w="1889" w:type="dxa"/>
                <w:shd w:val="clear" w:color="auto" w:fill="auto"/>
                <w:vAlign w:val="center"/>
              </w:tcPr>
            </w:tcPrChange>
          </w:tcPr>
          <w:p w14:paraId="2C7B285B" w14:textId="77777777" w:rsidR="00453DFE" w:rsidRPr="000456B4" w:rsidRDefault="00453DFE">
            <w:pPr>
              <w:keepNext/>
              <w:spacing w:before="0"/>
              <w:jc w:val="left"/>
              <w:rPr>
                <w:sz w:val="18"/>
                <w:szCs w:val="18"/>
              </w:rPr>
              <w:pPrChange w:id="2222" w:author="Yasser Syed" w:date="2019-07-30T15:52:00Z">
                <w:pPr>
                  <w:keepNext/>
                  <w:jc w:val="left"/>
                </w:pPr>
              </w:pPrChange>
            </w:pPr>
            <w:r w:rsidRPr="000456B4">
              <w:rPr>
                <w:sz w:val="18"/>
                <w:szCs w:val="18"/>
              </w:rPr>
              <w:t>VideoFullRangeFlag</w:t>
            </w:r>
          </w:p>
        </w:tc>
        <w:tc>
          <w:tcPr>
            <w:tcW w:w="1530" w:type="dxa"/>
            <w:vAlign w:val="center"/>
            <w:tcPrChange w:id="2223" w:author="Yasser Syed" w:date="2019-07-30T16:19:00Z">
              <w:tcPr>
                <w:tcW w:w="1440" w:type="dxa"/>
                <w:gridSpan w:val="2"/>
                <w:vAlign w:val="center"/>
              </w:tcPr>
            </w:tcPrChange>
          </w:tcPr>
          <w:p w14:paraId="0BC7F850" w14:textId="77777777" w:rsidR="00453DFE" w:rsidRPr="000456B4" w:rsidRDefault="00453DFE">
            <w:pPr>
              <w:keepNext/>
              <w:spacing w:before="0"/>
              <w:jc w:val="center"/>
              <w:rPr>
                <w:sz w:val="18"/>
                <w:szCs w:val="18"/>
              </w:rPr>
              <w:pPrChange w:id="2224" w:author="Yasser Syed" w:date="2019-07-30T15:52:00Z">
                <w:pPr>
                  <w:keepNext/>
                  <w:jc w:val="left"/>
                </w:pPr>
              </w:pPrChange>
            </w:pPr>
            <w:r w:rsidRPr="000456B4">
              <w:rPr>
                <w:sz w:val="18"/>
                <w:szCs w:val="18"/>
              </w:rPr>
              <w:t>1</w:t>
            </w:r>
          </w:p>
        </w:tc>
        <w:tc>
          <w:tcPr>
            <w:tcW w:w="1530" w:type="dxa"/>
            <w:vAlign w:val="center"/>
            <w:tcPrChange w:id="2225" w:author="Yasser Syed" w:date="2019-07-30T16:19:00Z">
              <w:tcPr>
                <w:tcW w:w="1531" w:type="dxa"/>
                <w:gridSpan w:val="3"/>
                <w:vAlign w:val="center"/>
              </w:tcPr>
            </w:tcPrChange>
          </w:tcPr>
          <w:p w14:paraId="118DD2F5" w14:textId="77777777" w:rsidR="00453DFE" w:rsidRPr="00544495" w:rsidRDefault="00453DFE">
            <w:pPr>
              <w:keepNext/>
              <w:spacing w:before="0"/>
              <w:jc w:val="center"/>
              <w:rPr>
                <w:sz w:val="18"/>
                <w:szCs w:val="18"/>
                <w:highlight w:val="yellow"/>
              </w:rPr>
              <w:pPrChange w:id="2226" w:author="Yasser Syed" w:date="2019-07-30T15:52:00Z">
                <w:pPr>
                  <w:keepNext/>
                  <w:jc w:val="left"/>
                </w:pPr>
              </w:pPrChange>
            </w:pPr>
            <w:r w:rsidRPr="000456B4">
              <w:rPr>
                <w:sz w:val="18"/>
                <w:szCs w:val="18"/>
              </w:rPr>
              <w:t>1</w:t>
            </w:r>
          </w:p>
        </w:tc>
        <w:tc>
          <w:tcPr>
            <w:tcW w:w="1530" w:type="dxa"/>
            <w:shd w:val="clear" w:color="auto" w:fill="auto"/>
            <w:vAlign w:val="center"/>
            <w:tcPrChange w:id="2227" w:author="Yasser Syed" w:date="2019-07-30T16:19:00Z">
              <w:tcPr>
                <w:tcW w:w="1439" w:type="dxa"/>
                <w:gridSpan w:val="2"/>
                <w:shd w:val="clear" w:color="auto" w:fill="auto"/>
                <w:vAlign w:val="center"/>
              </w:tcPr>
            </w:tcPrChange>
          </w:tcPr>
          <w:p w14:paraId="08E2B5D5" w14:textId="77777777" w:rsidR="00453DFE" w:rsidRPr="0058106C" w:rsidRDefault="00453DFE">
            <w:pPr>
              <w:keepNext/>
              <w:spacing w:before="0"/>
              <w:jc w:val="center"/>
              <w:rPr>
                <w:sz w:val="18"/>
                <w:szCs w:val="18"/>
              </w:rPr>
              <w:pPrChange w:id="2228" w:author="Yasser Syed" w:date="2019-07-30T15:52:00Z">
                <w:pPr>
                  <w:keepNext/>
                  <w:jc w:val="left"/>
                </w:pPr>
              </w:pPrChange>
            </w:pPr>
            <w:r w:rsidRPr="0058106C">
              <w:rPr>
                <w:sz w:val="18"/>
                <w:szCs w:val="18"/>
              </w:rPr>
              <w:t>1</w:t>
            </w:r>
          </w:p>
        </w:tc>
      </w:tr>
      <w:tr w:rsidR="007B000F" w:rsidRPr="000456B4" w14:paraId="4BC240C2" w14:textId="77777777" w:rsidTr="00C47850">
        <w:tblPrEx>
          <w:tblPrExChange w:id="2229" w:author="Yasser Syed" w:date="2019-07-30T16:19:00Z">
            <w:tblPrEx>
              <w:tblW w:w="3470" w:type="pct"/>
            </w:tblPrEx>
          </w:tblPrExChange>
        </w:tblPrEx>
        <w:trPr>
          <w:cantSplit/>
          <w:trHeight w:val="822"/>
          <w:jc w:val="center"/>
          <w:trPrChange w:id="2230" w:author="Yasser Syed" w:date="2019-07-30T16:19:00Z">
            <w:trPr>
              <w:cantSplit/>
              <w:trHeight w:val="822"/>
              <w:jc w:val="center"/>
            </w:trPr>
          </w:trPrChange>
        </w:trPr>
        <w:tc>
          <w:tcPr>
            <w:tcW w:w="446" w:type="dxa"/>
            <w:vMerge w:val="restart"/>
            <w:shd w:val="clear" w:color="auto" w:fill="auto"/>
            <w:textDirection w:val="btLr"/>
            <w:tcPrChange w:id="2231" w:author="Yasser Syed" w:date="2019-07-30T16:19:00Z">
              <w:tcPr>
                <w:tcW w:w="446" w:type="dxa"/>
                <w:vMerge w:val="restart"/>
                <w:shd w:val="clear" w:color="auto" w:fill="auto"/>
                <w:textDirection w:val="btLr"/>
              </w:tcPr>
            </w:tcPrChange>
          </w:tcPr>
          <w:p w14:paraId="7ECB827A" w14:textId="77777777" w:rsidR="00453DFE" w:rsidRPr="000456B4" w:rsidRDefault="00453DFE" w:rsidP="000B1A01">
            <w:pPr>
              <w:keepNext/>
              <w:spacing w:before="0"/>
              <w:jc w:val="center"/>
              <w:rPr>
                <w:b/>
                <w:sz w:val="18"/>
                <w:szCs w:val="18"/>
              </w:rPr>
            </w:pPr>
            <w:r w:rsidRPr="000456B4">
              <w:rPr>
                <w:b/>
                <w:sz w:val="18"/>
                <w:szCs w:val="18"/>
              </w:rPr>
              <w:t>SMPTE MXF parameters</w:t>
            </w:r>
          </w:p>
        </w:tc>
        <w:tc>
          <w:tcPr>
            <w:tcW w:w="1979" w:type="dxa"/>
            <w:shd w:val="clear" w:color="auto" w:fill="auto"/>
            <w:vAlign w:val="center"/>
            <w:tcPrChange w:id="2232" w:author="Yasser Syed" w:date="2019-07-30T16:19:00Z">
              <w:tcPr>
                <w:tcW w:w="1889" w:type="dxa"/>
                <w:shd w:val="clear" w:color="auto" w:fill="auto"/>
                <w:vAlign w:val="center"/>
              </w:tcPr>
            </w:tcPrChange>
          </w:tcPr>
          <w:p w14:paraId="60597DBA" w14:textId="77777777" w:rsidR="00453DFE" w:rsidRPr="000456B4" w:rsidRDefault="00453DFE">
            <w:pPr>
              <w:keepNext/>
              <w:spacing w:before="0"/>
              <w:jc w:val="left"/>
              <w:rPr>
                <w:sz w:val="18"/>
                <w:szCs w:val="18"/>
              </w:rPr>
              <w:pPrChange w:id="2233" w:author="Yasser Syed" w:date="2019-07-30T15:52:00Z">
                <w:pPr>
                  <w:keepNext/>
                  <w:jc w:val="left"/>
                </w:pPr>
              </w:pPrChange>
            </w:pPr>
            <w:r w:rsidRPr="000456B4">
              <w:rPr>
                <w:sz w:val="18"/>
                <w:szCs w:val="18"/>
              </w:rPr>
              <w:t>Colour primaries</w:t>
            </w:r>
          </w:p>
        </w:tc>
        <w:tc>
          <w:tcPr>
            <w:tcW w:w="1530" w:type="dxa"/>
            <w:vAlign w:val="center"/>
            <w:tcPrChange w:id="2234" w:author="Yasser Syed" w:date="2019-07-30T16:19:00Z">
              <w:tcPr>
                <w:tcW w:w="1440" w:type="dxa"/>
                <w:gridSpan w:val="2"/>
                <w:vAlign w:val="center"/>
              </w:tcPr>
            </w:tcPrChange>
          </w:tcPr>
          <w:p w14:paraId="643928B4" w14:textId="77777777" w:rsidR="00453DFE" w:rsidRPr="000456B4" w:rsidRDefault="00453DFE">
            <w:pPr>
              <w:keepNext/>
              <w:spacing w:before="0"/>
              <w:jc w:val="center"/>
              <w:rPr>
                <w:sz w:val="18"/>
                <w:szCs w:val="18"/>
              </w:rPr>
              <w:pPrChange w:id="2235" w:author="Yasser Syed" w:date="2019-07-30T15:52:00Z">
                <w:pPr>
                  <w:keepNext/>
                  <w:jc w:val="left"/>
                </w:pPr>
              </w:pPrChange>
            </w:pPr>
            <w:r w:rsidRPr="000456B4">
              <w:rPr>
                <w:sz w:val="18"/>
                <w:szCs w:val="18"/>
              </w:rPr>
              <w:t>06.0E.2B.34.04.01.01.06.04.01.01.01.03.03.00.00</w:t>
            </w:r>
          </w:p>
        </w:tc>
        <w:tc>
          <w:tcPr>
            <w:tcW w:w="1530" w:type="dxa"/>
            <w:vAlign w:val="center"/>
            <w:tcPrChange w:id="2236" w:author="Yasser Syed" w:date="2019-07-30T16:19:00Z">
              <w:tcPr>
                <w:tcW w:w="1531" w:type="dxa"/>
                <w:gridSpan w:val="3"/>
                <w:vAlign w:val="center"/>
              </w:tcPr>
            </w:tcPrChange>
          </w:tcPr>
          <w:p w14:paraId="7FDB5CF3" w14:textId="3BE178EA" w:rsidR="00453DFE" w:rsidRPr="00544495" w:rsidRDefault="00453DFE">
            <w:pPr>
              <w:keepNext/>
              <w:spacing w:before="0"/>
              <w:jc w:val="center"/>
              <w:rPr>
                <w:sz w:val="18"/>
                <w:szCs w:val="18"/>
                <w:highlight w:val="yellow"/>
              </w:rPr>
              <w:pPrChange w:id="2237" w:author="Yasser Syed" w:date="2019-07-30T15:52:00Z">
                <w:pPr>
                  <w:keepNext/>
                  <w:jc w:val="left"/>
                </w:pPr>
              </w:pPrChange>
            </w:pPr>
            <w:r w:rsidRPr="000456B4">
              <w:rPr>
                <w:sz w:val="18"/>
                <w:szCs w:val="18"/>
              </w:rPr>
              <w:t>06.0E.2B.34.04.01.01.0D.04.01.01.01.03.04.00.0</w:t>
            </w:r>
            <w:ins w:id="2238" w:author="Yasser Syed" w:date="2019-07-30T15:53:00Z">
              <w:r w:rsidR="007B000F">
                <w:rPr>
                  <w:sz w:val="18"/>
                  <w:szCs w:val="18"/>
                </w:rPr>
                <w:t>0</w:t>
              </w:r>
            </w:ins>
          </w:p>
        </w:tc>
        <w:tc>
          <w:tcPr>
            <w:tcW w:w="1530" w:type="dxa"/>
            <w:shd w:val="clear" w:color="auto" w:fill="auto"/>
            <w:vAlign w:val="center"/>
            <w:tcPrChange w:id="2239" w:author="Yasser Syed" w:date="2019-07-30T16:19:00Z">
              <w:tcPr>
                <w:tcW w:w="1439" w:type="dxa"/>
                <w:gridSpan w:val="2"/>
                <w:shd w:val="clear" w:color="auto" w:fill="auto"/>
                <w:vAlign w:val="center"/>
              </w:tcPr>
            </w:tcPrChange>
          </w:tcPr>
          <w:p w14:paraId="1D89D522" w14:textId="11056D63" w:rsidR="00453DFE" w:rsidRPr="0058106C" w:rsidRDefault="00453DFE">
            <w:pPr>
              <w:keepNext/>
              <w:spacing w:before="0"/>
              <w:jc w:val="center"/>
              <w:rPr>
                <w:sz w:val="18"/>
                <w:szCs w:val="18"/>
              </w:rPr>
              <w:pPrChange w:id="2240" w:author="Yasser Syed" w:date="2019-07-30T15:52:00Z">
                <w:pPr>
                  <w:keepNext/>
                  <w:jc w:val="left"/>
                </w:pPr>
              </w:pPrChange>
            </w:pPr>
            <w:r>
              <w:rPr>
                <w:sz w:val="18"/>
                <w:szCs w:val="18"/>
              </w:rPr>
              <w:t>06.0E.2B.34.0</w:t>
            </w:r>
            <w:ins w:id="2241" w:author="Yasser Syed" w:date="2019-07-30T15:55:00Z">
              <w:r w:rsidR="007B000F">
                <w:rPr>
                  <w:sz w:val="18"/>
                  <w:szCs w:val="18"/>
                </w:rPr>
                <w:t>4</w:t>
              </w:r>
            </w:ins>
            <w:del w:id="2242" w:author="Yasser Syed" w:date="2019-07-30T15:54:00Z">
              <w:r w:rsidDel="007B000F">
                <w:rPr>
                  <w:sz w:val="18"/>
                  <w:szCs w:val="18"/>
                </w:rPr>
                <w:delText>4</w:delText>
              </w:r>
            </w:del>
            <w:r>
              <w:rPr>
                <w:sz w:val="18"/>
                <w:szCs w:val="18"/>
              </w:rPr>
              <w:t>.01.01.0D.04.01.01.01.03.06.00.00</w:t>
            </w:r>
          </w:p>
        </w:tc>
      </w:tr>
      <w:tr w:rsidR="007B000F" w:rsidRPr="000456B4" w14:paraId="7735A23C" w14:textId="77777777" w:rsidTr="00C47850">
        <w:tblPrEx>
          <w:tblPrExChange w:id="2243" w:author="Yasser Syed" w:date="2019-07-30T16:19:00Z">
            <w:tblPrEx>
              <w:tblW w:w="3470" w:type="pct"/>
            </w:tblPrEx>
          </w:tblPrExChange>
        </w:tblPrEx>
        <w:trPr>
          <w:jc w:val="center"/>
          <w:trPrChange w:id="2244" w:author="Yasser Syed" w:date="2019-07-30T16:19:00Z">
            <w:trPr>
              <w:jc w:val="center"/>
            </w:trPr>
          </w:trPrChange>
        </w:trPr>
        <w:tc>
          <w:tcPr>
            <w:tcW w:w="446" w:type="dxa"/>
            <w:vMerge/>
            <w:shd w:val="clear" w:color="auto" w:fill="auto"/>
            <w:tcPrChange w:id="2245" w:author="Yasser Syed" w:date="2019-07-30T16:19:00Z">
              <w:tcPr>
                <w:tcW w:w="446" w:type="dxa"/>
                <w:vMerge/>
                <w:shd w:val="clear" w:color="auto" w:fill="auto"/>
              </w:tcPr>
            </w:tcPrChange>
          </w:tcPr>
          <w:p w14:paraId="763B3049" w14:textId="77777777" w:rsidR="00453DFE" w:rsidRPr="000456B4" w:rsidRDefault="00453DFE" w:rsidP="000B1A01">
            <w:pPr>
              <w:keepNext/>
              <w:spacing w:before="0"/>
              <w:jc w:val="center"/>
              <w:rPr>
                <w:b/>
                <w:sz w:val="18"/>
                <w:szCs w:val="18"/>
              </w:rPr>
            </w:pPr>
          </w:p>
        </w:tc>
        <w:tc>
          <w:tcPr>
            <w:tcW w:w="1979" w:type="dxa"/>
            <w:shd w:val="clear" w:color="auto" w:fill="auto"/>
            <w:vAlign w:val="center"/>
            <w:tcPrChange w:id="2246" w:author="Yasser Syed" w:date="2019-07-30T16:19:00Z">
              <w:tcPr>
                <w:tcW w:w="1889" w:type="dxa"/>
                <w:shd w:val="clear" w:color="auto" w:fill="auto"/>
                <w:vAlign w:val="center"/>
              </w:tcPr>
            </w:tcPrChange>
          </w:tcPr>
          <w:p w14:paraId="57B84A3E" w14:textId="77777777" w:rsidR="00453DFE" w:rsidRPr="000456B4" w:rsidRDefault="00453DFE">
            <w:pPr>
              <w:keepNext/>
              <w:spacing w:before="0"/>
              <w:jc w:val="left"/>
              <w:rPr>
                <w:sz w:val="18"/>
                <w:szCs w:val="18"/>
              </w:rPr>
              <w:pPrChange w:id="2247" w:author="Yasser Syed" w:date="2019-07-30T15:52:00Z">
                <w:pPr>
                  <w:keepNext/>
                  <w:jc w:val="left"/>
                </w:pPr>
              </w:pPrChange>
            </w:pPr>
            <w:r w:rsidRPr="000456B4">
              <w:rPr>
                <w:sz w:val="18"/>
                <w:szCs w:val="18"/>
              </w:rPr>
              <w:t>Transfer characteristic</w:t>
            </w:r>
          </w:p>
        </w:tc>
        <w:tc>
          <w:tcPr>
            <w:tcW w:w="1530" w:type="dxa"/>
            <w:vAlign w:val="center"/>
            <w:tcPrChange w:id="2248" w:author="Yasser Syed" w:date="2019-07-30T16:19:00Z">
              <w:tcPr>
                <w:tcW w:w="1440" w:type="dxa"/>
                <w:gridSpan w:val="2"/>
                <w:vAlign w:val="center"/>
              </w:tcPr>
            </w:tcPrChange>
          </w:tcPr>
          <w:p w14:paraId="540511C0" w14:textId="77777777" w:rsidR="00453DFE" w:rsidRPr="000456B4" w:rsidRDefault="00453DFE">
            <w:pPr>
              <w:keepNext/>
              <w:spacing w:before="0"/>
              <w:jc w:val="center"/>
              <w:rPr>
                <w:sz w:val="18"/>
                <w:szCs w:val="18"/>
              </w:rPr>
              <w:pPrChange w:id="2249" w:author="Yasser Syed" w:date="2019-07-30T15:52:00Z">
                <w:pPr>
                  <w:keepNext/>
                  <w:jc w:val="left"/>
                </w:pPr>
              </w:pPrChange>
            </w:pPr>
            <w:r w:rsidRPr="000456B4">
              <w:rPr>
                <w:sz w:val="18"/>
                <w:szCs w:val="18"/>
              </w:rPr>
              <w:t>06.0E.2B.34.04.01.01.01.04.01.01.01.01.02.00.00</w:t>
            </w:r>
          </w:p>
        </w:tc>
        <w:tc>
          <w:tcPr>
            <w:tcW w:w="1530" w:type="dxa"/>
            <w:vAlign w:val="center"/>
            <w:tcPrChange w:id="2250" w:author="Yasser Syed" w:date="2019-07-30T16:19:00Z">
              <w:tcPr>
                <w:tcW w:w="1531" w:type="dxa"/>
                <w:gridSpan w:val="3"/>
                <w:vAlign w:val="center"/>
              </w:tcPr>
            </w:tcPrChange>
          </w:tcPr>
          <w:p w14:paraId="6186DBCC" w14:textId="77777777" w:rsidR="00453DFE" w:rsidRPr="00544495" w:rsidRDefault="00453DFE">
            <w:pPr>
              <w:keepNext/>
              <w:spacing w:before="0"/>
              <w:jc w:val="center"/>
              <w:rPr>
                <w:sz w:val="18"/>
                <w:szCs w:val="18"/>
                <w:highlight w:val="yellow"/>
              </w:rPr>
              <w:pPrChange w:id="2251" w:author="Yasser Syed" w:date="2019-07-30T15:52:00Z">
                <w:pPr>
                  <w:keepNext/>
                  <w:jc w:val="left"/>
                </w:pPr>
              </w:pPrChange>
            </w:pPr>
            <w:r w:rsidRPr="000456B4">
              <w:rPr>
                <w:sz w:val="18"/>
                <w:szCs w:val="18"/>
              </w:rPr>
              <w:t>06.0E.2B.34.04.01.01.0E.04.01.01.01.01.09.00.00</w:t>
            </w:r>
          </w:p>
        </w:tc>
        <w:tc>
          <w:tcPr>
            <w:tcW w:w="1530" w:type="dxa"/>
            <w:shd w:val="clear" w:color="auto" w:fill="auto"/>
            <w:vAlign w:val="center"/>
            <w:tcPrChange w:id="2252" w:author="Yasser Syed" w:date="2019-07-30T16:19:00Z">
              <w:tcPr>
                <w:tcW w:w="1439" w:type="dxa"/>
                <w:gridSpan w:val="2"/>
                <w:shd w:val="clear" w:color="auto" w:fill="auto"/>
                <w:vAlign w:val="center"/>
              </w:tcPr>
            </w:tcPrChange>
          </w:tcPr>
          <w:p w14:paraId="0DAB1447" w14:textId="77777777" w:rsidR="00453DFE" w:rsidRPr="0058106C" w:rsidRDefault="00453DFE">
            <w:pPr>
              <w:keepNext/>
              <w:spacing w:before="0"/>
              <w:jc w:val="center"/>
              <w:rPr>
                <w:sz w:val="18"/>
                <w:szCs w:val="18"/>
              </w:rPr>
              <w:pPrChange w:id="2253" w:author="Yasser Syed" w:date="2019-07-30T15:52:00Z">
                <w:pPr>
                  <w:keepNext/>
                  <w:jc w:val="left"/>
                </w:pPr>
              </w:pPrChange>
            </w:pPr>
            <w:r w:rsidRPr="000456B4">
              <w:rPr>
                <w:sz w:val="18"/>
                <w:szCs w:val="18"/>
              </w:rPr>
              <w:t>06.0E.2B.34.04.01.01.01.04.01.01.01.01.02.00.00</w:t>
            </w:r>
          </w:p>
        </w:tc>
      </w:tr>
      <w:tr w:rsidR="007B000F" w:rsidRPr="000456B4" w14:paraId="423DC797" w14:textId="77777777" w:rsidTr="00C47850">
        <w:tblPrEx>
          <w:tblPrExChange w:id="2254" w:author="Yasser Syed" w:date="2019-07-30T16:19:00Z">
            <w:tblPrEx>
              <w:tblW w:w="3470" w:type="pct"/>
            </w:tblPrEx>
          </w:tblPrExChange>
        </w:tblPrEx>
        <w:trPr>
          <w:jc w:val="center"/>
          <w:trPrChange w:id="2255" w:author="Yasser Syed" w:date="2019-07-30T16:19:00Z">
            <w:trPr>
              <w:jc w:val="center"/>
            </w:trPr>
          </w:trPrChange>
        </w:trPr>
        <w:tc>
          <w:tcPr>
            <w:tcW w:w="446" w:type="dxa"/>
            <w:vMerge/>
            <w:shd w:val="clear" w:color="auto" w:fill="auto"/>
            <w:tcPrChange w:id="2256" w:author="Yasser Syed" w:date="2019-07-30T16:19:00Z">
              <w:tcPr>
                <w:tcW w:w="446" w:type="dxa"/>
                <w:vMerge/>
                <w:shd w:val="clear" w:color="auto" w:fill="auto"/>
              </w:tcPr>
            </w:tcPrChange>
          </w:tcPr>
          <w:p w14:paraId="5F9DCBB6" w14:textId="77777777" w:rsidR="00453DFE" w:rsidRPr="000456B4" w:rsidRDefault="00453DFE" w:rsidP="000B1A01">
            <w:pPr>
              <w:keepNext/>
              <w:spacing w:before="0"/>
              <w:jc w:val="center"/>
              <w:rPr>
                <w:b/>
                <w:sz w:val="18"/>
                <w:szCs w:val="18"/>
              </w:rPr>
            </w:pPr>
          </w:p>
        </w:tc>
        <w:tc>
          <w:tcPr>
            <w:tcW w:w="1979" w:type="dxa"/>
            <w:shd w:val="clear" w:color="auto" w:fill="auto"/>
            <w:vAlign w:val="center"/>
            <w:tcPrChange w:id="2257" w:author="Yasser Syed" w:date="2019-07-30T16:19:00Z">
              <w:tcPr>
                <w:tcW w:w="1889" w:type="dxa"/>
                <w:shd w:val="clear" w:color="auto" w:fill="auto"/>
                <w:vAlign w:val="center"/>
              </w:tcPr>
            </w:tcPrChange>
          </w:tcPr>
          <w:p w14:paraId="439CDEF5" w14:textId="77777777" w:rsidR="00453DFE" w:rsidRPr="000456B4" w:rsidRDefault="00453DFE">
            <w:pPr>
              <w:keepNext/>
              <w:spacing w:before="0"/>
              <w:jc w:val="left"/>
              <w:rPr>
                <w:sz w:val="18"/>
                <w:szCs w:val="18"/>
              </w:rPr>
              <w:pPrChange w:id="2258" w:author="Yasser Syed" w:date="2019-07-30T15:52:00Z">
                <w:pPr>
                  <w:keepNext/>
                  <w:jc w:val="left"/>
                </w:pPr>
              </w:pPrChange>
            </w:pPr>
            <w:r w:rsidRPr="000456B4">
              <w:rPr>
                <w:sz w:val="18"/>
                <w:szCs w:val="18"/>
              </w:rPr>
              <w:t>Coding equations</w:t>
            </w:r>
          </w:p>
        </w:tc>
        <w:tc>
          <w:tcPr>
            <w:tcW w:w="1530" w:type="dxa"/>
            <w:vAlign w:val="center"/>
            <w:tcPrChange w:id="2259" w:author="Yasser Syed" w:date="2019-07-30T16:19:00Z">
              <w:tcPr>
                <w:tcW w:w="1440" w:type="dxa"/>
                <w:gridSpan w:val="2"/>
                <w:vAlign w:val="center"/>
              </w:tcPr>
            </w:tcPrChange>
          </w:tcPr>
          <w:p w14:paraId="74222EAC" w14:textId="77777777" w:rsidR="00453DFE" w:rsidRPr="000456B4" w:rsidRDefault="00453DFE">
            <w:pPr>
              <w:keepNext/>
              <w:spacing w:before="0"/>
              <w:jc w:val="center"/>
              <w:rPr>
                <w:sz w:val="18"/>
                <w:szCs w:val="18"/>
              </w:rPr>
              <w:pPrChange w:id="2260" w:author="Yasser Syed" w:date="2019-07-30T15:52:00Z">
                <w:pPr>
                  <w:keepNext/>
                  <w:jc w:val="left"/>
                </w:pPr>
              </w:pPrChange>
            </w:pPr>
            <w:r w:rsidRPr="000456B4">
              <w:rPr>
                <w:sz w:val="18"/>
                <w:szCs w:val="18"/>
              </w:rPr>
              <w:t>N/R</w:t>
            </w:r>
          </w:p>
        </w:tc>
        <w:tc>
          <w:tcPr>
            <w:tcW w:w="1530" w:type="dxa"/>
            <w:vAlign w:val="center"/>
            <w:tcPrChange w:id="2261" w:author="Yasser Syed" w:date="2019-07-30T16:19:00Z">
              <w:tcPr>
                <w:tcW w:w="1531" w:type="dxa"/>
                <w:gridSpan w:val="3"/>
                <w:vAlign w:val="center"/>
              </w:tcPr>
            </w:tcPrChange>
          </w:tcPr>
          <w:p w14:paraId="5E657C3C" w14:textId="77777777" w:rsidR="00453DFE" w:rsidRPr="00544495" w:rsidRDefault="00453DFE">
            <w:pPr>
              <w:keepNext/>
              <w:spacing w:before="0"/>
              <w:jc w:val="center"/>
              <w:rPr>
                <w:sz w:val="18"/>
                <w:szCs w:val="18"/>
                <w:highlight w:val="yellow"/>
              </w:rPr>
              <w:pPrChange w:id="2262" w:author="Yasser Syed" w:date="2019-07-30T15:52:00Z">
                <w:pPr>
                  <w:keepNext/>
                  <w:jc w:val="left"/>
                </w:pPr>
              </w:pPrChange>
            </w:pPr>
            <w:r w:rsidRPr="000456B4">
              <w:rPr>
                <w:sz w:val="18"/>
                <w:szCs w:val="18"/>
              </w:rPr>
              <w:t>N/R</w:t>
            </w:r>
          </w:p>
        </w:tc>
        <w:tc>
          <w:tcPr>
            <w:tcW w:w="1530" w:type="dxa"/>
            <w:shd w:val="clear" w:color="auto" w:fill="auto"/>
            <w:vAlign w:val="center"/>
            <w:tcPrChange w:id="2263" w:author="Yasser Syed" w:date="2019-07-30T16:19:00Z">
              <w:tcPr>
                <w:tcW w:w="1439" w:type="dxa"/>
                <w:gridSpan w:val="2"/>
                <w:shd w:val="clear" w:color="auto" w:fill="auto"/>
                <w:vAlign w:val="center"/>
              </w:tcPr>
            </w:tcPrChange>
          </w:tcPr>
          <w:p w14:paraId="765BFE75" w14:textId="77777777" w:rsidR="00453DFE" w:rsidRPr="0058106C" w:rsidRDefault="00453DFE">
            <w:pPr>
              <w:keepNext/>
              <w:spacing w:before="0"/>
              <w:jc w:val="center"/>
              <w:rPr>
                <w:sz w:val="18"/>
                <w:szCs w:val="18"/>
              </w:rPr>
              <w:pPrChange w:id="2264" w:author="Yasser Syed" w:date="2019-07-30T15:52:00Z">
                <w:pPr>
                  <w:keepNext/>
                  <w:jc w:val="left"/>
                </w:pPr>
              </w:pPrChange>
            </w:pPr>
            <w:r w:rsidRPr="000456B4">
              <w:rPr>
                <w:sz w:val="18"/>
                <w:szCs w:val="18"/>
              </w:rPr>
              <w:t>06.0E.2B.34.04.01.01.01.04.01.01.01.02.01.00.00</w:t>
            </w:r>
          </w:p>
        </w:tc>
      </w:tr>
      <w:tr w:rsidR="007B000F" w:rsidRPr="000456B4" w14:paraId="587AD18F" w14:textId="77777777" w:rsidTr="00C47850">
        <w:tblPrEx>
          <w:tblPrExChange w:id="2265" w:author="Yasser Syed" w:date="2019-07-30T16:19:00Z">
            <w:tblPrEx>
              <w:tblW w:w="3470" w:type="pct"/>
            </w:tblPrEx>
          </w:tblPrExChange>
        </w:tblPrEx>
        <w:trPr>
          <w:trHeight w:val="822"/>
          <w:jc w:val="center"/>
          <w:trPrChange w:id="2266" w:author="Yasser Syed" w:date="2019-07-30T16:19:00Z">
            <w:trPr>
              <w:trHeight w:val="822"/>
              <w:jc w:val="center"/>
            </w:trPr>
          </w:trPrChange>
        </w:trPr>
        <w:tc>
          <w:tcPr>
            <w:tcW w:w="446" w:type="dxa"/>
            <w:vMerge/>
            <w:shd w:val="clear" w:color="auto" w:fill="auto"/>
            <w:tcPrChange w:id="2267" w:author="Yasser Syed" w:date="2019-07-30T16:19:00Z">
              <w:tcPr>
                <w:tcW w:w="446" w:type="dxa"/>
                <w:vMerge/>
                <w:shd w:val="clear" w:color="auto" w:fill="auto"/>
              </w:tcPr>
            </w:tcPrChange>
          </w:tcPr>
          <w:p w14:paraId="571EB3B6" w14:textId="77777777" w:rsidR="00453DFE" w:rsidRPr="000456B4" w:rsidRDefault="00453DFE" w:rsidP="000B1A01">
            <w:pPr>
              <w:keepNext/>
              <w:spacing w:before="0"/>
              <w:jc w:val="center"/>
              <w:rPr>
                <w:b/>
                <w:sz w:val="18"/>
                <w:szCs w:val="18"/>
              </w:rPr>
            </w:pPr>
          </w:p>
        </w:tc>
        <w:tc>
          <w:tcPr>
            <w:tcW w:w="1979" w:type="dxa"/>
            <w:shd w:val="clear" w:color="auto" w:fill="auto"/>
            <w:vAlign w:val="center"/>
            <w:tcPrChange w:id="2268" w:author="Yasser Syed" w:date="2019-07-30T16:19:00Z">
              <w:tcPr>
                <w:tcW w:w="1889" w:type="dxa"/>
                <w:shd w:val="clear" w:color="auto" w:fill="auto"/>
                <w:vAlign w:val="center"/>
              </w:tcPr>
            </w:tcPrChange>
          </w:tcPr>
          <w:p w14:paraId="4FE12E60" w14:textId="77777777" w:rsidR="00453DFE" w:rsidRPr="000456B4" w:rsidRDefault="00453DFE">
            <w:pPr>
              <w:keepNext/>
              <w:spacing w:before="0"/>
              <w:jc w:val="left"/>
              <w:rPr>
                <w:sz w:val="18"/>
                <w:szCs w:val="18"/>
              </w:rPr>
              <w:pPrChange w:id="2269" w:author="Yasser Syed" w:date="2019-07-30T15:52:00Z">
                <w:pPr>
                  <w:keepNext/>
                  <w:jc w:val="left"/>
                </w:pPr>
              </w:pPrChange>
            </w:pPr>
            <w:r w:rsidRPr="000456B4">
              <w:rPr>
                <w:sz w:val="18"/>
                <w:szCs w:val="18"/>
              </w:rPr>
              <w:t>Full/narrow level range</w:t>
            </w:r>
          </w:p>
          <w:p w14:paraId="0CBCE9E0" w14:textId="77777777" w:rsidR="00453DFE" w:rsidRPr="000456B4" w:rsidRDefault="00453DFE">
            <w:pPr>
              <w:keepNext/>
              <w:spacing w:before="0"/>
              <w:jc w:val="left"/>
              <w:rPr>
                <w:sz w:val="18"/>
                <w:szCs w:val="18"/>
              </w:rPr>
              <w:pPrChange w:id="2270" w:author="Yasser Syed" w:date="2019-07-30T15:52:00Z">
                <w:pPr>
                  <w:keepNext/>
                  <w:jc w:val="left"/>
                </w:pPr>
              </w:pPrChange>
            </w:pPr>
            <w:r w:rsidRPr="000456B4">
              <w:rPr>
                <w:sz w:val="18"/>
                <w:szCs w:val="18"/>
              </w:rPr>
              <w:t>indicated in black reference level, white reference level, colour range</w:t>
            </w:r>
          </w:p>
        </w:tc>
        <w:tc>
          <w:tcPr>
            <w:tcW w:w="1530" w:type="dxa"/>
            <w:vAlign w:val="center"/>
            <w:tcPrChange w:id="2271" w:author="Yasser Syed" w:date="2019-07-30T16:19:00Z">
              <w:tcPr>
                <w:tcW w:w="1440" w:type="dxa"/>
                <w:gridSpan w:val="2"/>
                <w:vAlign w:val="center"/>
              </w:tcPr>
            </w:tcPrChange>
          </w:tcPr>
          <w:p w14:paraId="4664F76A" w14:textId="77777777" w:rsidR="00453DFE" w:rsidRPr="000456B4" w:rsidRDefault="00453DFE">
            <w:pPr>
              <w:keepNext/>
              <w:spacing w:before="0"/>
              <w:jc w:val="center"/>
              <w:rPr>
                <w:sz w:val="18"/>
                <w:szCs w:val="18"/>
              </w:rPr>
              <w:pPrChange w:id="2272" w:author="Yasser Syed" w:date="2019-07-30T15:52:00Z">
                <w:pPr>
                  <w:keepNext/>
                  <w:jc w:val="left"/>
                </w:pPr>
              </w:pPrChange>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c>
          <w:tcPr>
            <w:tcW w:w="1530" w:type="dxa"/>
            <w:vAlign w:val="center"/>
            <w:tcPrChange w:id="2273" w:author="Yasser Syed" w:date="2019-07-30T16:19:00Z">
              <w:tcPr>
                <w:tcW w:w="1531" w:type="dxa"/>
                <w:gridSpan w:val="3"/>
                <w:vAlign w:val="center"/>
              </w:tcPr>
            </w:tcPrChange>
          </w:tcPr>
          <w:p w14:paraId="2A746A76" w14:textId="77777777" w:rsidR="00453DFE" w:rsidRPr="00544495" w:rsidRDefault="00453DFE">
            <w:pPr>
              <w:keepNext/>
              <w:spacing w:before="0"/>
              <w:jc w:val="center"/>
              <w:rPr>
                <w:sz w:val="18"/>
                <w:szCs w:val="18"/>
                <w:highlight w:val="yellow"/>
              </w:rPr>
              <w:pPrChange w:id="2274" w:author="Yasser Syed" w:date="2019-07-30T15:52:00Z">
                <w:pPr>
                  <w:keepNext/>
                  <w:jc w:val="left"/>
                </w:pPr>
              </w:pPrChange>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c>
          <w:tcPr>
            <w:tcW w:w="1530" w:type="dxa"/>
            <w:shd w:val="clear" w:color="auto" w:fill="auto"/>
            <w:vAlign w:val="center"/>
            <w:tcPrChange w:id="2275" w:author="Yasser Syed" w:date="2019-07-30T16:19:00Z">
              <w:tcPr>
                <w:tcW w:w="1439" w:type="dxa"/>
                <w:gridSpan w:val="2"/>
                <w:shd w:val="clear" w:color="auto" w:fill="auto"/>
                <w:vAlign w:val="center"/>
              </w:tcPr>
            </w:tcPrChange>
          </w:tcPr>
          <w:p w14:paraId="4F24F93F" w14:textId="77777777" w:rsidR="00453DFE" w:rsidRPr="0058106C" w:rsidRDefault="00453DFE">
            <w:pPr>
              <w:keepNext/>
              <w:spacing w:before="0"/>
              <w:jc w:val="center"/>
              <w:rPr>
                <w:sz w:val="18"/>
                <w:szCs w:val="18"/>
              </w:rPr>
              <w:pPrChange w:id="2276" w:author="Yasser Syed" w:date="2019-07-30T15:52:00Z">
                <w:pPr>
                  <w:keepNext/>
                  <w:jc w:val="left"/>
                </w:pPr>
              </w:pPrChange>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r>
      <w:tr w:rsidR="007B000F" w:rsidRPr="000456B4" w14:paraId="4FCFD65F" w14:textId="77777777" w:rsidTr="00C47850">
        <w:tblPrEx>
          <w:tblPrExChange w:id="2277" w:author="Yasser Syed" w:date="2019-07-30T16:19:00Z">
            <w:tblPrEx>
              <w:tblW w:w="3470" w:type="pct"/>
            </w:tblPrEx>
          </w:tblPrExChange>
        </w:tblPrEx>
        <w:trPr>
          <w:trHeight w:val="358"/>
          <w:jc w:val="center"/>
          <w:trPrChange w:id="2278" w:author="Yasser Syed" w:date="2019-07-30T16:19:00Z">
            <w:trPr>
              <w:trHeight w:val="358"/>
              <w:jc w:val="center"/>
            </w:trPr>
          </w:trPrChange>
        </w:trPr>
        <w:tc>
          <w:tcPr>
            <w:tcW w:w="446" w:type="dxa"/>
            <w:vMerge/>
            <w:shd w:val="clear" w:color="auto" w:fill="auto"/>
            <w:tcPrChange w:id="2279" w:author="Yasser Syed" w:date="2019-07-30T16:19:00Z">
              <w:tcPr>
                <w:tcW w:w="446" w:type="dxa"/>
                <w:vMerge/>
                <w:shd w:val="clear" w:color="auto" w:fill="auto"/>
              </w:tcPr>
            </w:tcPrChange>
          </w:tcPr>
          <w:p w14:paraId="7AC63576" w14:textId="77777777" w:rsidR="00453DFE" w:rsidRPr="000456B4" w:rsidRDefault="00453DFE" w:rsidP="000B1A01">
            <w:pPr>
              <w:keepNext/>
              <w:spacing w:before="0"/>
              <w:jc w:val="center"/>
              <w:rPr>
                <w:b/>
                <w:sz w:val="18"/>
                <w:szCs w:val="18"/>
              </w:rPr>
            </w:pPr>
          </w:p>
        </w:tc>
        <w:tc>
          <w:tcPr>
            <w:tcW w:w="1979" w:type="dxa"/>
            <w:shd w:val="clear" w:color="auto" w:fill="auto"/>
            <w:vAlign w:val="center"/>
            <w:tcPrChange w:id="2280" w:author="Yasser Syed" w:date="2019-07-30T16:19:00Z">
              <w:tcPr>
                <w:tcW w:w="1889" w:type="dxa"/>
                <w:shd w:val="clear" w:color="auto" w:fill="auto"/>
                <w:vAlign w:val="center"/>
              </w:tcPr>
            </w:tcPrChange>
          </w:tcPr>
          <w:p w14:paraId="20FDD9E5" w14:textId="77777777" w:rsidR="00453DFE" w:rsidRPr="000456B4" w:rsidRDefault="00453DFE">
            <w:pPr>
              <w:keepNext/>
              <w:spacing w:before="0"/>
              <w:jc w:val="left"/>
              <w:rPr>
                <w:sz w:val="18"/>
                <w:szCs w:val="18"/>
              </w:rPr>
              <w:pPrChange w:id="2281" w:author="Yasser Syed" w:date="2019-07-30T15:52:00Z">
                <w:pPr>
                  <w:keepNext/>
                  <w:jc w:val="left"/>
                </w:pPr>
              </w:pPrChange>
            </w:pPr>
            <w:r w:rsidRPr="000456B4">
              <w:rPr>
                <w:sz w:val="18"/>
                <w:szCs w:val="18"/>
              </w:rPr>
              <w:t xml:space="preserve">4:2:0 chroma sample </w:t>
            </w:r>
            <w:r>
              <w:rPr>
                <w:sz w:val="18"/>
                <w:szCs w:val="18"/>
              </w:rPr>
              <w:t>location</w:t>
            </w:r>
            <w:r w:rsidRPr="000456B4">
              <w:rPr>
                <w:sz w:val="18"/>
                <w:szCs w:val="18"/>
              </w:rPr>
              <w:t xml:space="preserve"> alignment</w:t>
            </w:r>
          </w:p>
        </w:tc>
        <w:tc>
          <w:tcPr>
            <w:tcW w:w="1530" w:type="dxa"/>
            <w:vAlign w:val="center"/>
            <w:tcPrChange w:id="2282" w:author="Yasser Syed" w:date="2019-07-30T16:19:00Z">
              <w:tcPr>
                <w:tcW w:w="1440" w:type="dxa"/>
                <w:gridSpan w:val="2"/>
                <w:vAlign w:val="center"/>
              </w:tcPr>
            </w:tcPrChange>
          </w:tcPr>
          <w:p w14:paraId="459CDA91" w14:textId="77777777" w:rsidR="00453DFE" w:rsidRPr="00FA39A5" w:rsidRDefault="00453DFE">
            <w:pPr>
              <w:keepNext/>
              <w:spacing w:before="0"/>
              <w:jc w:val="center"/>
              <w:rPr>
                <w:sz w:val="18"/>
                <w:szCs w:val="18"/>
              </w:rPr>
              <w:pPrChange w:id="2283" w:author="Yasser Syed" w:date="2019-07-30T15:52:00Z">
                <w:pPr>
                  <w:keepNext/>
                  <w:jc w:val="left"/>
                </w:pPr>
              </w:pPrChange>
            </w:pPr>
            <w:r w:rsidRPr="00FA39A5">
              <w:rPr>
                <w:sz w:val="18"/>
                <w:szCs w:val="18"/>
              </w:rPr>
              <w:t>N/A</w:t>
            </w:r>
          </w:p>
        </w:tc>
        <w:tc>
          <w:tcPr>
            <w:tcW w:w="1530" w:type="dxa"/>
            <w:shd w:val="clear" w:color="auto" w:fill="auto"/>
            <w:vAlign w:val="center"/>
            <w:tcPrChange w:id="2284" w:author="Yasser Syed" w:date="2019-07-30T16:19:00Z">
              <w:tcPr>
                <w:tcW w:w="1531" w:type="dxa"/>
                <w:gridSpan w:val="3"/>
                <w:shd w:val="clear" w:color="auto" w:fill="auto"/>
                <w:vAlign w:val="center"/>
              </w:tcPr>
            </w:tcPrChange>
          </w:tcPr>
          <w:p w14:paraId="2D79C53E" w14:textId="77777777" w:rsidR="00453DFE" w:rsidRPr="00544495" w:rsidRDefault="00453DFE">
            <w:pPr>
              <w:keepNext/>
              <w:spacing w:before="0"/>
              <w:jc w:val="center"/>
              <w:rPr>
                <w:sz w:val="18"/>
                <w:szCs w:val="18"/>
                <w:highlight w:val="yellow"/>
              </w:rPr>
              <w:pPrChange w:id="2285" w:author="Yasser Syed" w:date="2019-07-30T15:52:00Z">
                <w:pPr>
                  <w:keepNext/>
                  <w:jc w:val="left"/>
                </w:pPr>
              </w:pPrChange>
            </w:pPr>
            <w:r w:rsidRPr="00FA39A5">
              <w:rPr>
                <w:sz w:val="18"/>
                <w:szCs w:val="18"/>
              </w:rPr>
              <w:t>N/A</w:t>
            </w:r>
          </w:p>
        </w:tc>
        <w:tc>
          <w:tcPr>
            <w:tcW w:w="1530" w:type="dxa"/>
            <w:shd w:val="clear" w:color="auto" w:fill="auto"/>
            <w:vAlign w:val="center"/>
            <w:tcPrChange w:id="2286" w:author="Yasser Syed" w:date="2019-07-30T16:19:00Z">
              <w:tcPr>
                <w:tcW w:w="1439" w:type="dxa"/>
                <w:gridSpan w:val="2"/>
                <w:shd w:val="clear" w:color="auto" w:fill="auto"/>
                <w:vAlign w:val="center"/>
              </w:tcPr>
            </w:tcPrChange>
          </w:tcPr>
          <w:p w14:paraId="3390A9D3" w14:textId="13AF1A98" w:rsidR="00453DFE" w:rsidRPr="0058106C" w:rsidRDefault="00453DFE">
            <w:pPr>
              <w:keepNext/>
              <w:spacing w:before="0"/>
              <w:jc w:val="center"/>
              <w:rPr>
                <w:sz w:val="18"/>
                <w:szCs w:val="18"/>
              </w:rPr>
              <w:pPrChange w:id="2287" w:author="Yasser Syed" w:date="2019-07-30T15:52:00Z">
                <w:pPr>
                  <w:keepNext/>
                  <w:jc w:val="left"/>
                </w:pPr>
              </w:pPrChange>
            </w:pPr>
            <w:r w:rsidRPr="000456B4">
              <w:rPr>
                <w:sz w:val="18"/>
                <w:szCs w:val="18"/>
              </w:rPr>
              <w:t>Inferred (</w:t>
            </w:r>
            <w:proofErr w:type="spellStart"/>
            <w:r w:rsidRPr="000456B4">
              <w:rPr>
                <w:sz w:val="18"/>
                <w:szCs w:val="18"/>
              </w:rPr>
              <w:t>ChromaLoc</w:t>
            </w:r>
            <w:r w:rsidR="000B2ED5">
              <w:rPr>
                <w:sz w:val="18"/>
                <w:szCs w:val="18"/>
              </w:rPr>
              <w:t>‌</w:t>
            </w:r>
            <w:r w:rsidRPr="000456B4">
              <w:rPr>
                <w:sz w:val="18"/>
                <w:szCs w:val="18"/>
              </w:rPr>
              <w:t>Type</w:t>
            </w:r>
            <w:proofErr w:type="spellEnd"/>
            <w:r w:rsidR="000B2ED5">
              <w:rPr>
                <w:sz w:val="18"/>
                <w:szCs w:val="18"/>
              </w:rPr>
              <w:t> </w:t>
            </w:r>
            <w:r w:rsidRPr="000456B4">
              <w:rPr>
                <w:sz w:val="18"/>
                <w:szCs w:val="18"/>
              </w:rPr>
              <w:t>=</w:t>
            </w:r>
            <w:r w:rsidR="000B2ED5">
              <w:rPr>
                <w:sz w:val="18"/>
                <w:szCs w:val="18"/>
              </w:rPr>
              <w:t> </w:t>
            </w:r>
            <w:r>
              <w:rPr>
                <w:sz w:val="18"/>
                <w:szCs w:val="18"/>
              </w:rPr>
              <w:t>1</w:t>
            </w:r>
            <w:r w:rsidRPr="000456B4">
              <w:rPr>
                <w:sz w:val="18"/>
                <w:szCs w:val="18"/>
              </w:rPr>
              <w:t>)</w:t>
            </w:r>
          </w:p>
        </w:tc>
      </w:tr>
    </w:tbl>
    <w:p w14:paraId="735FE8BA" w14:textId="71DB1E66" w:rsidR="00453DFE" w:rsidRPr="000456B4" w:rsidRDefault="00453DFE" w:rsidP="00453DFE">
      <w:r w:rsidRPr="000456B4">
        <w:t xml:space="preserve">Particular aspects of the usage described </w:t>
      </w:r>
      <w:r w:rsidRPr="000B2ED5">
        <w:t xml:space="preserve">in </w:t>
      </w:r>
      <w:r w:rsidR="000B2ED5" w:rsidRPr="000B2ED5">
        <w:fldChar w:fldCharType="begin"/>
      </w:r>
      <w:r w:rsidR="000B2ED5" w:rsidRPr="000B2ED5">
        <w:instrText xml:space="preserve"> REF _Ref12380357 \h </w:instrText>
      </w:r>
      <w:r w:rsidR="000B2ED5" w:rsidRPr="00095B34">
        <w:instrText xml:space="preserve"> \* MERGEFORMAT </w:instrText>
      </w:r>
      <w:r w:rsidR="000B2ED5" w:rsidRPr="000B2ED5">
        <w:fldChar w:fldCharType="separate"/>
      </w:r>
      <w:r w:rsidR="000B2ED5" w:rsidRPr="00095B34">
        <w:rPr>
          <w:rFonts w:eastAsia="Calibri"/>
        </w:rPr>
        <w:t>Table 11</w:t>
      </w:r>
      <w:r w:rsidR="000B2ED5" w:rsidRPr="000B2ED5">
        <w:fldChar w:fldCharType="end"/>
      </w:r>
      <w:r w:rsidR="000B2ED5" w:rsidRPr="000B2ED5">
        <w:t xml:space="preserve"> </w:t>
      </w:r>
      <w:r w:rsidRPr="000B2ED5">
        <w:t>are</w:t>
      </w:r>
      <w:r w:rsidRPr="000456B4">
        <w:t xml:space="preserve"> clarified as follows:</w:t>
      </w:r>
    </w:p>
    <w:p w14:paraId="41702F31" w14:textId="7C419E81" w:rsidR="00453DFE" w:rsidRPr="000456B4" w:rsidRDefault="00453DFE" w:rsidP="00453DFE">
      <w:pPr>
        <w:numPr>
          <w:ilvl w:val="0"/>
          <w:numId w:val="4"/>
        </w:numPr>
        <w:ind w:left="792" w:hanging="432"/>
        <w:rPr>
          <w:rFonts w:eastAsia="Calibri"/>
        </w:rPr>
      </w:pPr>
      <w:r w:rsidRPr="000456B4">
        <w:t>The transfer characteristics indicator values of 1, 6, 14, and 15 are functionally the same</w:t>
      </w:r>
      <w:r w:rsidRPr="000456B4">
        <w:rPr>
          <w:rFonts w:eastAsia="Calibri"/>
        </w:rPr>
        <w:t xml:space="preserve">. </w:t>
      </w:r>
      <w:r>
        <w:t>Blu-ray BD-ROM 3.1 (“4K”) and the DVB UHD specifications list use of the transfer characteristics value of 14 for SDR/WCG (</w:t>
      </w:r>
      <w:r w:rsidR="00764291">
        <w:t xml:space="preserve">Recommendation ITU-R </w:t>
      </w:r>
      <w:r>
        <w:t xml:space="preserve">BT.2020) video. </w:t>
      </w:r>
      <w:r w:rsidRPr="000456B4">
        <w:rPr>
          <w:rFonts w:eastAsia="Calibri"/>
        </w:rPr>
        <w:t xml:space="preserve">ATSC specifications list use of the transfer characteristics value of 1 for SDR video. ARIB STD B32 </w:t>
      </w:r>
      <w:r w:rsidRPr="000456B4">
        <w:t>lists use of the transfer characteristics value 1</w:t>
      </w:r>
      <w:r w:rsidRPr="000456B4">
        <w:rPr>
          <w:rFonts w:eastAsia="Calibri"/>
        </w:rPr>
        <w:t xml:space="preserve"> for HD and </w:t>
      </w:r>
      <w:r w:rsidRPr="000456B4">
        <w:t>14</w:t>
      </w:r>
      <w:r w:rsidRPr="000456B4">
        <w:rPr>
          <w:rFonts w:eastAsia="Calibri"/>
        </w:rPr>
        <w:t xml:space="preserve"> for UHD for SDR WCG video.</w:t>
      </w:r>
    </w:p>
    <w:p w14:paraId="07CF3BF4" w14:textId="4BE0B606" w:rsidR="00453DFE" w:rsidRPr="009D6C50" w:rsidRDefault="00453DFE" w:rsidP="00453DFE">
      <w:pPr>
        <w:numPr>
          <w:ilvl w:val="0"/>
          <w:numId w:val="4"/>
        </w:numPr>
        <w:ind w:left="792" w:hanging="432"/>
      </w:pPr>
      <w:r w:rsidRPr="000456B4">
        <w:t xml:space="preserve">The indicated chroma sample </w:t>
      </w:r>
      <w:r>
        <w:t>location</w:t>
      </w:r>
      <w:r w:rsidRPr="000456B4">
        <w:t xml:space="preserve"> alignment is only applicable for 4:2:0 chroma sampling.</w:t>
      </w:r>
      <w:r w:rsidRPr="000456B4">
        <w:rPr>
          <w:color w:val="000000"/>
        </w:rPr>
        <w:t xml:space="preserve"> ChromaLocType (the generic label </w:t>
      </w:r>
      <w:r>
        <w:rPr>
          <w:color w:val="000000"/>
        </w:rPr>
        <w:t xml:space="preserve">used in this document </w:t>
      </w:r>
      <w:r w:rsidRPr="000456B4">
        <w:rPr>
          <w:color w:val="000000"/>
        </w:rPr>
        <w:t xml:space="preserve">for the HEVC </w:t>
      </w:r>
      <w:r>
        <w:rPr>
          <w:color w:val="000000"/>
        </w:rPr>
        <w:t xml:space="preserve">and AVC </w:t>
      </w:r>
      <w:r w:rsidRPr="000456B4">
        <w:rPr>
          <w:color w:val="000000"/>
        </w:rPr>
        <w:t xml:space="preserve">bitstream </w:t>
      </w:r>
      <w:r>
        <w:rPr>
          <w:color w:val="000000"/>
        </w:rPr>
        <w:t xml:space="preserve">syntax </w:t>
      </w:r>
      <w:r w:rsidRPr="000456B4">
        <w:rPr>
          <w:color w:val="000000"/>
        </w:rPr>
        <w:t xml:space="preserve">elements: chroma_sample_loc_type_top_field and chroma_sample_loc_type_bottom_field), listed in Tables 1 and </w:t>
      </w:r>
      <w:r w:rsidR="00764291">
        <w:rPr>
          <w:color w:val="000000"/>
        </w:rPr>
        <w:t>3</w:t>
      </w:r>
      <w:r w:rsidRPr="000456B4">
        <w:rPr>
          <w:color w:val="000000"/>
        </w:rPr>
        <w:t xml:space="preserve"> of this document, indicates the 4:2:0 chroma sample </w:t>
      </w:r>
      <w:r>
        <w:rPr>
          <w:color w:val="000000"/>
        </w:rPr>
        <w:t>position</w:t>
      </w:r>
      <w:r w:rsidRPr="000456B4">
        <w:rPr>
          <w:color w:val="000000"/>
        </w:rPr>
        <w:t xml:space="preserve"> alignment.</w:t>
      </w:r>
    </w:p>
    <w:p w14:paraId="343BA841" w14:textId="4B4248D6" w:rsidR="00453DFE" w:rsidRPr="000456B4" w:rsidDel="00051113" w:rsidRDefault="00453DFE" w:rsidP="00453DFE">
      <w:pPr>
        <w:jc w:val="center"/>
        <w:rPr>
          <w:moveFrom w:id="2288" w:author="Gary Sullivan" w:date="2019-07-30T20:35:00Z"/>
          <w:u w:val="single"/>
        </w:rPr>
      </w:pPr>
      <w:moveFromRangeStart w:id="2289" w:author="Gary Sullivan" w:date="2019-07-30T20:35:00Z" w:name="move15411327"/>
      <w:moveFrom w:id="2290" w:author="Gary Sullivan" w:date="2019-07-30T20:35:00Z">
        <w:r w:rsidRPr="000456B4" w:rsidDel="00051113">
          <w:rPr>
            <w:u w:val="single"/>
          </w:rPr>
          <w:t>________________________</w:t>
        </w:r>
      </w:moveFrom>
    </w:p>
    <w:p w14:paraId="53F7FA63" w14:textId="48F12710" w:rsidR="0014544A" w:rsidRPr="00374CBE" w:rsidDel="00051113" w:rsidRDefault="0014544A">
      <w:pPr>
        <w:tabs>
          <w:tab w:val="clear" w:pos="794"/>
          <w:tab w:val="clear" w:pos="1191"/>
          <w:tab w:val="clear" w:pos="1588"/>
          <w:tab w:val="clear" w:pos="1985"/>
        </w:tabs>
        <w:overflowPunct/>
        <w:autoSpaceDE/>
        <w:autoSpaceDN/>
        <w:adjustRightInd/>
        <w:spacing w:before="0"/>
        <w:jc w:val="left"/>
        <w:textAlignment w:val="auto"/>
        <w:rPr>
          <w:moveFrom w:id="2291" w:author="Gary Sullivan" w:date="2019-07-30T20:35:00Z"/>
        </w:rPr>
      </w:pPr>
    </w:p>
    <w:p w14:paraId="580B4D90" w14:textId="66746B2D" w:rsidR="00D909B6" w:rsidDel="00051113" w:rsidRDefault="00D909B6" w:rsidP="0014544A">
      <w:pPr>
        <w:rPr>
          <w:ins w:id="2292" w:author="Chad Fogg" w:date="2019-07-11T08:56:00Z"/>
          <w:moveFrom w:id="2293" w:author="Gary Sullivan" w:date="2019-07-30T20:35:00Z"/>
        </w:rPr>
      </w:pPr>
      <w:bookmarkStart w:id="2294" w:name="cov4top"/>
      <w:bookmarkEnd w:id="2294"/>
    </w:p>
    <w:moveFromRangeEnd w:id="2289"/>
    <w:p w14:paraId="3687D1A1" w14:textId="1381CFF4" w:rsidR="00227185" w:rsidRDefault="00227185" w:rsidP="0014544A">
      <w:pPr>
        <w:rPr>
          <w:ins w:id="2295" w:author="Chad Fogg" w:date="2019-07-11T08:56:00Z"/>
        </w:rPr>
      </w:pPr>
    </w:p>
    <w:p w14:paraId="31F15B05" w14:textId="77CA60D2" w:rsidR="00227185" w:rsidDel="00051113" w:rsidRDefault="004C1F51" w:rsidP="00227185">
      <w:pPr>
        <w:pStyle w:val="Heading1"/>
        <w:spacing w:before="0"/>
        <w:ind w:left="0" w:firstLine="0"/>
        <w:jc w:val="center"/>
        <w:rPr>
          <w:ins w:id="2296" w:author="Chad Fogg" w:date="2019-07-11T08:56:00Z"/>
          <w:del w:id="2297" w:author="Gary Sullivan" w:date="2019-07-30T20:38:00Z"/>
        </w:rPr>
      </w:pPr>
      <w:ins w:id="2298" w:author="Chad Fogg" w:date="2019-07-11T09:21:00Z">
        <w:r>
          <w:t>Annex B</w:t>
        </w:r>
      </w:ins>
    </w:p>
    <w:p w14:paraId="133DACDB" w14:textId="15EDE206" w:rsidR="00227185" w:rsidDel="00051113" w:rsidRDefault="00051113" w:rsidP="00227185">
      <w:pPr>
        <w:pStyle w:val="Heading1"/>
        <w:spacing w:before="0"/>
        <w:ind w:left="0" w:firstLine="0"/>
        <w:jc w:val="center"/>
        <w:rPr>
          <w:ins w:id="2299" w:author="Chad Fogg" w:date="2019-07-11T08:56:00Z"/>
          <w:del w:id="2300" w:author="Gary Sullivan" w:date="2019-07-30T20:38:00Z"/>
        </w:rPr>
      </w:pPr>
      <w:ins w:id="2301" w:author="Gary Sullivan" w:date="2019-07-30T20:38:00Z">
        <w:r>
          <w:br/>
        </w:r>
      </w:ins>
      <w:ins w:id="2302" w:author="Chad Fogg" w:date="2019-07-11T08:56:00Z">
        <w:r w:rsidR="00227185">
          <w:t>(Informative)</w:t>
        </w:r>
        <w:del w:id="2303" w:author="Gary Sullivan" w:date="2019-07-30T20:38:00Z">
          <w:r w:rsidR="00227185" w:rsidDel="00051113">
            <w:delText xml:space="preserve"> </w:delText>
          </w:r>
        </w:del>
      </w:ins>
    </w:p>
    <w:p w14:paraId="401CFF76" w14:textId="67033937" w:rsidR="00227185" w:rsidRDefault="00051113" w:rsidP="00227185">
      <w:pPr>
        <w:pStyle w:val="Heading1"/>
        <w:spacing w:before="0"/>
        <w:ind w:left="0" w:firstLine="0"/>
        <w:jc w:val="center"/>
        <w:rPr>
          <w:ins w:id="2304" w:author="Chad Fogg" w:date="2019-07-11T08:56:00Z"/>
        </w:rPr>
      </w:pPr>
      <w:ins w:id="2305" w:author="Gary Sullivan" w:date="2019-07-30T20:38:00Z">
        <w:r>
          <w:br/>
        </w:r>
      </w:ins>
      <w:ins w:id="2306" w:author="Chad Fogg" w:date="2019-07-11T09:08:00Z">
        <w:r w:rsidR="005A33A5">
          <w:t>Relevan</w:t>
        </w:r>
      </w:ins>
      <w:ins w:id="2307" w:author="Gary Sullivan" w:date="2019-07-30T20:38:00Z">
        <w:r>
          <w:t xml:space="preserve">ce </w:t>
        </w:r>
      </w:ins>
      <w:ins w:id="2308" w:author="Gary Sullivan" w:date="2019-07-30T20:39:00Z">
        <w:r>
          <w:t>of</w:t>
        </w:r>
      </w:ins>
      <w:ins w:id="2309" w:author="Chad Fogg" w:date="2019-07-11T09:08:00Z">
        <w:del w:id="2310" w:author="Gary Sullivan" w:date="2019-07-30T20:38:00Z">
          <w:r w:rsidR="005A33A5" w:rsidDel="00051113">
            <w:delText>t</w:delText>
          </w:r>
        </w:del>
        <w:r w:rsidR="005A33A5">
          <w:t xml:space="preserve"> </w:t>
        </w:r>
      </w:ins>
      <w:ins w:id="2311" w:author="Gary Sullivan" w:date="2019-07-30T20:41:00Z">
        <w:r>
          <w:t>system identifier</w:t>
        </w:r>
      </w:ins>
      <w:ins w:id="2312" w:author="Gary Sullivan" w:date="2019-07-30T20:39:00Z">
        <w:r>
          <w:t xml:space="preserve"> </w:t>
        </w:r>
      </w:ins>
      <w:ins w:id="2313" w:author="Chad Fogg" w:date="2019-07-11T09:08:00Z">
        <w:r w:rsidR="005A33A5">
          <w:t>tags</w:t>
        </w:r>
      </w:ins>
      <w:ins w:id="2314" w:author="Chad Fogg" w:date="2019-07-11T08:56:00Z">
        <w:r w:rsidR="00227185">
          <w:t xml:space="preserve"> in</w:t>
        </w:r>
        <w:del w:id="2315" w:author="Yasser Syed" w:date="2019-07-11T03:06:00Z">
          <w:r w:rsidR="00227185" w:rsidDel="002478AE">
            <w:delText xml:space="preserve"> </w:delText>
          </w:r>
        </w:del>
      </w:ins>
      <w:ins w:id="2316" w:author="Chad Fogg" w:date="2019-07-11T09:26:00Z">
        <w:del w:id="2317" w:author="Yasser Syed" w:date="2019-07-11T03:06:00Z">
          <w:r w:rsidR="00246168" w:rsidDel="002478AE">
            <w:delText>common</w:delText>
          </w:r>
        </w:del>
        <w:r w:rsidR="00246168">
          <w:t xml:space="preserve"> </w:t>
        </w:r>
      </w:ins>
      <w:ins w:id="2318" w:author="Chad Fogg" w:date="2019-07-11T08:56:00Z">
        <w:r w:rsidR="00227185">
          <w:t xml:space="preserve">consumer </w:t>
        </w:r>
      </w:ins>
      <w:ins w:id="2319" w:author="Chad Fogg" w:date="2019-07-11T09:32:00Z">
        <w:r w:rsidR="003D763E">
          <w:t>distribution</w:t>
        </w:r>
      </w:ins>
      <w:ins w:id="2320" w:author="Chad Fogg" w:date="2019-07-11T09:26:00Z">
        <w:r w:rsidR="00246168">
          <w:t xml:space="preserve"> </w:t>
        </w:r>
      </w:ins>
      <w:ins w:id="2321" w:author="Chad Fogg" w:date="2019-07-11T08:56:00Z">
        <w:del w:id="2322" w:author="Gary Sullivan" w:date="2019-07-30T20:41:00Z">
          <w:r w:rsidR="00227185" w:rsidDel="00051113">
            <w:delText>standards</w:delText>
          </w:r>
        </w:del>
      </w:ins>
      <w:ins w:id="2323" w:author="Gary Sullivan" w:date="2019-07-30T20:41:00Z">
        <w:r>
          <w:t>specifications</w:t>
        </w:r>
      </w:ins>
    </w:p>
    <w:p w14:paraId="76137B89" w14:textId="32184D86" w:rsidR="00227185" w:rsidRDefault="005A33A5" w:rsidP="0014544A">
      <w:pPr>
        <w:rPr>
          <w:ins w:id="2324" w:author="Chad Fogg" w:date="2019-07-11T09:08:00Z"/>
        </w:rPr>
      </w:pPr>
      <w:ins w:id="2325" w:author="Chad Fogg" w:date="2019-07-11T09:08:00Z">
        <w:r>
          <w:t xml:space="preserve">The following table identifies where tags described in this document </w:t>
        </w:r>
      </w:ins>
      <w:ins w:id="2326" w:author="Chad Fogg" w:date="2019-07-11T09:09:00Z">
        <w:r>
          <w:t>would be relevant to various consumer standards</w:t>
        </w:r>
      </w:ins>
      <w:ins w:id="2327" w:author="Gary Sullivan" w:date="2019-07-30T20:37:00Z">
        <w:r w:rsidR="00051113">
          <w:t xml:space="preserve"> and industry consortium specifications</w:t>
        </w:r>
      </w:ins>
      <w:ins w:id="2328" w:author="Chad Fogg" w:date="2019-07-11T09:09:00Z">
        <w:r>
          <w:t>.</w:t>
        </w:r>
      </w:ins>
    </w:p>
    <w:p w14:paraId="48A2FCF4" w14:textId="77777777" w:rsidR="005A33A5" w:rsidRDefault="005A33A5" w:rsidP="0014544A">
      <w:pPr>
        <w:rPr>
          <w:ins w:id="2329" w:author="Chad Fogg" w:date="2019-07-11T08:56:00Z"/>
        </w:rPr>
      </w:pPr>
    </w:p>
    <w:tbl>
      <w:tblPr>
        <w:tblStyle w:val="TableGrid"/>
        <w:tblW w:w="0" w:type="auto"/>
        <w:jc w:val="center"/>
        <w:tblLayout w:type="fixed"/>
        <w:tblLook w:val="04A0" w:firstRow="1" w:lastRow="0" w:firstColumn="1" w:lastColumn="0" w:noHBand="0" w:noVBand="1"/>
        <w:tblPrChange w:id="2330" w:author="Gary Sullivan" w:date="2019-07-30T20:42:00Z">
          <w:tblPr>
            <w:tblStyle w:val="TableGrid"/>
            <w:tblW w:w="0" w:type="auto"/>
            <w:jc w:val="center"/>
            <w:tblLayout w:type="fixed"/>
            <w:tblLook w:val="04A0" w:firstRow="1" w:lastRow="0" w:firstColumn="1" w:lastColumn="0" w:noHBand="0" w:noVBand="1"/>
          </w:tblPr>
        </w:tblPrChange>
      </w:tblPr>
      <w:tblGrid>
        <w:gridCol w:w="3505"/>
        <w:gridCol w:w="4860"/>
        <w:tblGridChange w:id="2331">
          <w:tblGrid>
            <w:gridCol w:w="2875"/>
            <w:gridCol w:w="630"/>
            <w:gridCol w:w="3330"/>
            <w:gridCol w:w="990"/>
            <w:gridCol w:w="540"/>
          </w:tblGrid>
        </w:tblGridChange>
      </w:tblGrid>
      <w:tr w:rsidR="001F74CF" w14:paraId="29D70853" w14:textId="77777777" w:rsidTr="00051113">
        <w:trPr>
          <w:trHeight w:val="576"/>
          <w:jc w:val="center"/>
          <w:ins w:id="2332" w:author="Chad Fogg" w:date="2019-07-11T08:57:00Z"/>
          <w:trPrChange w:id="2333" w:author="Gary Sullivan" w:date="2019-07-30T20:42:00Z">
            <w:trPr>
              <w:gridAfter w:val="0"/>
              <w:jc w:val="center"/>
            </w:trPr>
          </w:trPrChange>
        </w:trPr>
        <w:tc>
          <w:tcPr>
            <w:tcW w:w="3505" w:type="dxa"/>
            <w:vAlign w:val="center"/>
            <w:tcPrChange w:id="2334" w:author="Gary Sullivan" w:date="2019-07-30T20:42:00Z">
              <w:tcPr>
                <w:tcW w:w="2875" w:type="dxa"/>
              </w:tcPr>
            </w:tcPrChange>
          </w:tcPr>
          <w:p w14:paraId="758277BD" w14:textId="1D854DE2" w:rsidR="001F74CF" w:rsidRPr="007B000F" w:rsidRDefault="001F74CF" w:rsidP="007B000F">
            <w:pPr>
              <w:jc w:val="center"/>
              <w:rPr>
                <w:ins w:id="2335" w:author="Chad Fogg" w:date="2019-07-11T08:57:00Z"/>
                <w:b/>
                <w:bCs/>
                <w:sz w:val="18"/>
                <w:szCs w:val="18"/>
                <w:rPrChange w:id="2336" w:author="Yasser Syed" w:date="2019-07-30T16:00:00Z">
                  <w:rPr>
                    <w:ins w:id="2337" w:author="Chad Fogg" w:date="2019-07-11T08:57:00Z"/>
                    <w:b/>
                    <w:bCs/>
                  </w:rPr>
                </w:rPrChange>
              </w:rPr>
            </w:pPr>
            <w:ins w:id="2338" w:author="Chad Fogg" w:date="2019-07-11T08:58:00Z">
              <w:r w:rsidRPr="007B000F">
                <w:rPr>
                  <w:b/>
                  <w:bCs/>
                  <w:sz w:val="18"/>
                  <w:szCs w:val="18"/>
                  <w:rPrChange w:id="2339" w:author="Yasser Syed" w:date="2019-07-30T16:00:00Z">
                    <w:rPr>
                      <w:b/>
                      <w:bCs/>
                    </w:rPr>
                  </w:rPrChange>
                </w:rPr>
                <w:t xml:space="preserve">Consumer </w:t>
              </w:r>
            </w:ins>
            <w:ins w:id="2340" w:author="Chad Fogg" w:date="2019-07-11T09:26:00Z">
              <w:r w:rsidR="00C27574" w:rsidRPr="007B000F">
                <w:rPr>
                  <w:b/>
                  <w:bCs/>
                  <w:sz w:val="18"/>
                  <w:szCs w:val="18"/>
                  <w:rPrChange w:id="2341" w:author="Yasser Syed" w:date="2019-07-30T16:00:00Z">
                    <w:rPr>
                      <w:b/>
                      <w:bCs/>
                    </w:rPr>
                  </w:rPrChange>
                </w:rPr>
                <w:t xml:space="preserve">distribution </w:t>
              </w:r>
            </w:ins>
            <w:ins w:id="2342" w:author="Chad Fogg" w:date="2019-07-11T08:58:00Z">
              <w:r w:rsidRPr="007B000F">
                <w:rPr>
                  <w:b/>
                  <w:bCs/>
                  <w:sz w:val="18"/>
                  <w:szCs w:val="18"/>
                  <w:rPrChange w:id="2343" w:author="Yasser Syed" w:date="2019-07-30T16:00:00Z">
                    <w:rPr>
                      <w:b/>
                      <w:bCs/>
                    </w:rPr>
                  </w:rPrChange>
                </w:rPr>
                <w:t>format</w:t>
              </w:r>
            </w:ins>
          </w:p>
        </w:tc>
        <w:tc>
          <w:tcPr>
            <w:tcW w:w="4860" w:type="dxa"/>
            <w:vAlign w:val="center"/>
            <w:tcPrChange w:id="2344" w:author="Gary Sullivan" w:date="2019-07-30T20:42:00Z">
              <w:tcPr>
                <w:tcW w:w="3960" w:type="dxa"/>
                <w:gridSpan w:val="2"/>
              </w:tcPr>
            </w:tcPrChange>
          </w:tcPr>
          <w:p w14:paraId="29387896" w14:textId="443803D7" w:rsidR="001F74CF" w:rsidRPr="007B000F" w:rsidRDefault="00051113">
            <w:pPr>
              <w:jc w:val="center"/>
              <w:rPr>
                <w:ins w:id="2345" w:author="Chad Fogg" w:date="2019-07-11T08:57:00Z"/>
                <w:b/>
                <w:sz w:val="18"/>
                <w:szCs w:val="18"/>
                <w:rPrChange w:id="2346" w:author="Yasser Syed" w:date="2019-07-30T16:00:00Z">
                  <w:rPr>
                    <w:ins w:id="2347" w:author="Chad Fogg" w:date="2019-07-11T08:57:00Z"/>
                    <w:b/>
                  </w:rPr>
                </w:rPrChange>
              </w:rPr>
              <w:pPrChange w:id="2348" w:author="Yasser Syed" w:date="2019-07-30T16:00:00Z">
                <w:pPr/>
              </w:pPrChange>
            </w:pPr>
            <w:ins w:id="2349" w:author="Gary Sullivan" w:date="2019-07-30T20:42:00Z">
              <w:r>
                <w:rPr>
                  <w:b/>
                  <w:sz w:val="18"/>
                  <w:szCs w:val="18"/>
                </w:rPr>
                <w:t xml:space="preserve">Relevant </w:t>
              </w:r>
            </w:ins>
            <w:ins w:id="2350" w:author="Gary Sullivan" w:date="2019-07-30T20:43:00Z">
              <w:r>
                <w:rPr>
                  <w:b/>
                  <w:sz w:val="18"/>
                  <w:szCs w:val="18"/>
                </w:rPr>
                <w:t>t</w:t>
              </w:r>
            </w:ins>
            <w:ins w:id="2351" w:author="Chad Fogg" w:date="2019-07-11T08:57:00Z">
              <w:del w:id="2352" w:author="Gary Sullivan" w:date="2019-07-30T20:43:00Z">
                <w:r w:rsidR="001F74CF" w:rsidRPr="007B000F" w:rsidDel="00051113">
                  <w:rPr>
                    <w:b/>
                    <w:sz w:val="18"/>
                    <w:szCs w:val="18"/>
                  </w:rPr>
                  <w:delText>T</w:delText>
                </w:r>
              </w:del>
              <w:r w:rsidR="001F74CF" w:rsidRPr="007B000F">
                <w:rPr>
                  <w:b/>
                  <w:sz w:val="18"/>
                  <w:szCs w:val="18"/>
                </w:rPr>
                <w:t>ag</w:t>
              </w:r>
            </w:ins>
            <w:ins w:id="2353" w:author="Gary Sullivan" w:date="2019-07-30T20:43:00Z">
              <w:r>
                <w:rPr>
                  <w:b/>
                  <w:sz w:val="18"/>
                  <w:szCs w:val="18"/>
                </w:rPr>
                <w:t>s</w:t>
              </w:r>
            </w:ins>
            <w:ins w:id="2354" w:author="Chad Fogg" w:date="2019-07-11T08:59:00Z">
              <w:r w:rsidR="001F74CF" w:rsidRPr="007B000F">
                <w:rPr>
                  <w:b/>
                  <w:sz w:val="18"/>
                  <w:szCs w:val="18"/>
                </w:rPr>
                <w:t xml:space="preserve"> (not </w:t>
              </w:r>
            </w:ins>
            <w:ins w:id="2355" w:author="Chad Fogg" w:date="2019-07-11T09:02:00Z">
              <w:r w:rsidR="001F74CF" w:rsidRPr="007B000F">
                <w:rPr>
                  <w:b/>
                  <w:sz w:val="18"/>
                  <w:szCs w:val="18"/>
                </w:rPr>
                <w:t>a</w:t>
              </w:r>
            </w:ins>
            <w:ins w:id="2356" w:author="Gary Sullivan" w:date="2019-07-30T20:43:00Z">
              <w:r>
                <w:rPr>
                  <w:b/>
                  <w:sz w:val="18"/>
                  <w:szCs w:val="18"/>
                </w:rPr>
                <w:t>n</w:t>
              </w:r>
            </w:ins>
            <w:ins w:id="2357" w:author="Chad Fogg" w:date="2019-07-11T09:02:00Z">
              <w:r w:rsidR="001F74CF" w:rsidRPr="007B000F">
                <w:rPr>
                  <w:b/>
                  <w:sz w:val="18"/>
                  <w:szCs w:val="18"/>
                </w:rPr>
                <w:t xml:space="preserve"> </w:t>
              </w:r>
              <w:del w:id="2358" w:author="Gary Sullivan" w:date="2019-07-30T20:43:00Z">
                <w:r w:rsidR="001F74CF" w:rsidRPr="007B000F" w:rsidDel="00051113">
                  <w:rPr>
                    <w:b/>
                    <w:sz w:val="18"/>
                    <w:szCs w:val="18"/>
                  </w:rPr>
                  <w:delText xml:space="preserve">complete </w:delText>
                </w:r>
              </w:del>
            </w:ins>
            <w:ins w:id="2359" w:author="Gary Sullivan" w:date="2019-07-30T20:43:00Z">
              <w:r>
                <w:rPr>
                  <w:b/>
                  <w:sz w:val="18"/>
                  <w:szCs w:val="18"/>
                </w:rPr>
                <w:t xml:space="preserve">exhaustive </w:t>
              </w:r>
            </w:ins>
            <w:ins w:id="2360" w:author="Chad Fogg" w:date="2019-07-11T08:59:00Z">
              <w:r w:rsidR="001F74CF" w:rsidRPr="00C47850">
                <w:rPr>
                  <w:b/>
                  <w:sz w:val="18"/>
                  <w:szCs w:val="18"/>
                </w:rPr>
                <w:t>list)</w:t>
              </w:r>
            </w:ins>
          </w:p>
        </w:tc>
      </w:tr>
      <w:tr w:rsidR="00E17044" w14:paraId="473454FC" w14:textId="77777777" w:rsidTr="00051113">
        <w:trPr>
          <w:trHeight w:val="576"/>
          <w:jc w:val="center"/>
          <w:ins w:id="2361" w:author="Yasser Syed" w:date="2019-07-29T23:53:00Z"/>
          <w:trPrChange w:id="2362" w:author="Gary Sullivan" w:date="2019-07-30T20:42:00Z">
            <w:trPr>
              <w:jc w:val="center"/>
            </w:trPr>
          </w:trPrChange>
        </w:trPr>
        <w:tc>
          <w:tcPr>
            <w:tcW w:w="3505" w:type="dxa"/>
            <w:vAlign w:val="center"/>
            <w:tcPrChange w:id="2363" w:author="Gary Sullivan" w:date="2019-07-30T20:42:00Z">
              <w:tcPr>
                <w:tcW w:w="3505" w:type="dxa"/>
                <w:gridSpan w:val="2"/>
              </w:tcPr>
            </w:tcPrChange>
          </w:tcPr>
          <w:p w14:paraId="66F1D84F" w14:textId="6AFF7398" w:rsidR="00E17044" w:rsidRPr="007B000F" w:rsidDel="00051113" w:rsidRDefault="00E17044">
            <w:pPr>
              <w:spacing w:before="0"/>
              <w:jc w:val="left"/>
              <w:rPr>
                <w:ins w:id="2364" w:author="Yasser Syed" w:date="2019-07-30T13:49:00Z"/>
                <w:del w:id="2365" w:author="Gary Sullivan" w:date="2019-07-30T20:38:00Z"/>
                <w:sz w:val="18"/>
                <w:szCs w:val="18"/>
                <w:rPrChange w:id="2366" w:author="Yasser Syed" w:date="2019-07-30T16:00:00Z">
                  <w:rPr>
                    <w:ins w:id="2367" w:author="Yasser Syed" w:date="2019-07-30T13:49:00Z"/>
                    <w:del w:id="2368" w:author="Gary Sullivan" w:date="2019-07-30T20:38:00Z"/>
                  </w:rPr>
                </w:rPrChange>
              </w:rPr>
              <w:pPrChange w:id="2369" w:author="Gary Sullivan" w:date="2019-07-30T20:42:00Z">
                <w:pPr>
                  <w:jc w:val="center"/>
                </w:pPr>
              </w:pPrChange>
            </w:pPr>
            <w:ins w:id="2370" w:author="Yasser Syed" w:date="2019-07-29T23:53:00Z">
              <w:r w:rsidRPr="007B000F">
                <w:rPr>
                  <w:sz w:val="18"/>
                  <w:szCs w:val="18"/>
                  <w:rPrChange w:id="2371" w:author="Yasser Syed" w:date="2019-07-30T16:00:00Z">
                    <w:rPr/>
                  </w:rPrChange>
                </w:rPr>
                <w:t>ARIB</w:t>
              </w:r>
            </w:ins>
          </w:p>
          <w:p w14:paraId="56C16961" w14:textId="336C3A63" w:rsidR="005657D9" w:rsidRPr="007B000F" w:rsidRDefault="00051113">
            <w:pPr>
              <w:spacing w:before="0"/>
              <w:jc w:val="left"/>
              <w:rPr>
                <w:ins w:id="2372" w:author="Yasser Syed" w:date="2019-07-29T23:53:00Z"/>
                <w:sz w:val="18"/>
                <w:szCs w:val="18"/>
                <w:rPrChange w:id="2373" w:author="Yasser Syed" w:date="2019-07-30T16:00:00Z">
                  <w:rPr>
                    <w:ins w:id="2374" w:author="Yasser Syed" w:date="2019-07-29T23:53:00Z"/>
                  </w:rPr>
                </w:rPrChange>
              </w:rPr>
              <w:pPrChange w:id="2375" w:author="Gary Sullivan" w:date="2019-07-30T20:42:00Z">
                <w:pPr>
                  <w:jc w:val="center"/>
                </w:pPr>
              </w:pPrChange>
            </w:pPr>
            <w:ins w:id="2376" w:author="Gary Sullivan" w:date="2019-07-30T20:38:00Z">
              <w:r>
                <w:rPr>
                  <w:sz w:val="18"/>
                  <w:szCs w:val="18"/>
                </w:rPr>
                <w:br/>
              </w:r>
            </w:ins>
            <w:ins w:id="2377" w:author="Yasser Syed" w:date="2019-07-30T13:49:00Z">
              <w:r w:rsidR="005657D9" w:rsidRPr="007B000F">
                <w:rPr>
                  <w:sz w:val="18"/>
                  <w:szCs w:val="18"/>
                  <w:rPrChange w:id="2378" w:author="Yasser Syed" w:date="2019-07-30T16:00:00Z">
                    <w:rPr/>
                  </w:rPrChange>
                </w:rPr>
                <w:t>(</w:t>
              </w:r>
            </w:ins>
            <w:ins w:id="2379" w:author="Yasser Syed" w:date="2019-07-30T13:50:00Z">
              <w:r w:rsidR="005657D9" w:rsidRPr="007B000F">
                <w:rPr>
                  <w:sz w:val="18"/>
                  <w:szCs w:val="18"/>
                  <w:rPrChange w:id="2380" w:author="Yasser Syed" w:date="2019-07-30T16:00:00Z">
                    <w:rPr/>
                  </w:rPrChange>
                </w:rPr>
                <w:t>STD-B32</w:t>
              </w:r>
            </w:ins>
            <w:ins w:id="2381" w:author="Gary Sullivan" w:date="2019-07-30T20:34:00Z">
              <w:r>
                <w:rPr>
                  <w:sz w:val="18"/>
                  <w:szCs w:val="18"/>
                </w:rPr>
                <w:t xml:space="preserve"> </w:t>
              </w:r>
            </w:ins>
            <w:ins w:id="2382" w:author="Yasser Syed" w:date="2019-07-30T13:50:00Z">
              <w:r w:rsidR="005657D9" w:rsidRPr="007B000F">
                <w:rPr>
                  <w:sz w:val="18"/>
                  <w:szCs w:val="18"/>
                  <w:rPrChange w:id="2383" w:author="Yasser Syed" w:date="2019-07-30T16:00:00Z">
                    <w:rPr/>
                  </w:rPrChange>
                </w:rPr>
                <w:t>3.9)</w:t>
              </w:r>
            </w:ins>
          </w:p>
        </w:tc>
        <w:tc>
          <w:tcPr>
            <w:tcW w:w="4860" w:type="dxa"/>
            <w:vAlign w:val="center"/>
            <w:tcPrChange w:id="2384" w:author="Gary Sullivan" w:date="2019-07-30T20:42:00Z">
              <w:tcPr>
                <w:tcW w:w="4860" w:type="dxa"/>
                <w:gridSpan w:val="3"/>
              </w:tcPr>
            </w:tcPrChange>
          </w:tcPr>
          <w:p w14:paraId="54F49CE8" w14:textId="677836CA" w:rsidR="00E17044" w:rsidRPr="00C47850" w:rsidRDefault="005657D9">
            <w:pPr>
              <w:spacing w:before="0"/>
              <w:jc w:val="center"/>
              <w:rPr>
                <w:ins w:id="2385" w:author="Yasser Syed" w:date="2019-07-29T23:53:00Z"/>
                <w:bCs/>
                <w:sz w:val="18"/>
                <w:szCs w:val="18"/>
              </w:rPr>
              <w:pPrChange w:id="2386" w:author="Gary Sullivan" w:date="2019-07-30T20:42:00Z">
                <w:pPr/>
              </w:pPrChange>
            </w:pPr>
            <w:ins w:id="2387" w:author="Yasser Syed" w:date="2019-07-30T13:50:00Z">
              <w:r w:rsidRPr="007B000F">
                <w:rPr>
                  <w:bCs/>
                  <w:sz w:val="18"/>
                  <w:szCs w:val="18"/>
                </w:rPr>
                <w:t>BT2100_HLG_YCC, BT2020_YCC_</w:t>
              </w:r>
            </w:ins>
            <w:ins w:id="2388" w:author="Yasser Syed" w:date="2019-07-30T13:51:00Z">
              <w:r w:rsidRPr="007B000F">
                <w:rPr>
                  <w:bCs/>
                  <w:sz w:val="18"/>
                  <w:szCs w:val="18"/>
                </w:rPr>
                <w:t>NCL, BT709_YCC</w:t>
              </w:r>
            </w:ins>
          </w:p>
        </w:tc>
      </w:tr>
      <w:tr w:rsidR="00E17044" w14:paraId="517E8F42" w14:textId="77777777" w:rsidTr="00051113">
        <w:trPr>
          <w:trHeight w:val="576"/>
          <w:jc w:val="center"/>
          <w:ins w:id="2389" w:author="Yasser Syed" w:date="2019-07-29T23:50:00Z"/>
          <w:trPrChange w:id="2390" w:author="Gary Sullivan" w:date="2019-07-30T20:42:00Z">
            <w:trPr>
              <w:jc w:val="center"/>
            </w:trPr>
          </w:trPrChange>
        </w:trPr>
        <w:tc>
          <w:tcPr>
            <w:tcW w:w="3505" w:type="dxa"/>
            <w:vAlign w:val="center"/>
            <w:tcPrChange w:id="2391" w:author="Gary Sullivan" w:date="2019-07-30T20:42:00Z">
              <w:tcPr>
                <w:tcW w:w="3505" w:type="dxa"/>
                <w:gridSpan w:val="2"/>
              </w:tcPr>
            </w:tcPrChange>
          </w:tcPr>
          <w:p w14:paraId="5E47EF01" w14:textId="56A8E333" w:rsidR="00E17044" w:rsidRPr="007B000F" w:rsidRDefault="00E17044">
            <w:pPr>
              <w:spacing w:before="0"/>
              <w:jc w:val="left"/>
              <w:rPr>
                <w:ins w:id="2392" w:author="Yasser Syed" w:date="2019-07-29T23:50:00Z"/>
                <w:sz w:val="18"/>
                <w:szCs w:val="18"/>
                <w:rPrChange w:id="2393" w:author="Yasser Syed" w:date="2019-07-30T16:00:00Z">
                  <w:rPr>
                    <w:ins w:id="2394" w:author="Yasser Syed" w:date="2019-07-29T23:50:00Z"/>
                  </w:rPr>
                </w:rPrChange>
              </w:rPr>
              <w:pPrChange w:id="2395" w:author="Gary Sullivan" w:date="2019-07-30T20:42:00Z">
                <w:pPr>
                  <w:jc w:val="center"/>
                </w:pPr>
              </w:pPrChange>
            </w:pPr>
            <w:ins w:id="2396" w:author="Yasser Syed" w:date="2019-07-29T23:51:00Z">
              <w:r w:rsidRPr="007B000F">
                <w:rPr>
                  <w:sz w:val="18"/>
                  <w:szCs w:val="18"/>
                  <w:rPrChange w:id="2397" w:author="Yasser Syed" w:date="2019-07-30T16:00:00Z">
                    <w:rPr/>
                  </w:rPrChange>
                </w:rPr>
                <w:t>ATSC 1.0 high definition</w:t>
              </w:r>
              <w:r w:rsidRPr="007B000F">
                <w:rPr>
                  <w:sz w:val="18"/>
                  <w:szCs w:val="18"/>
                  <w:rPrChange w:id="2398" w:author="Yasser Syed" w:date="2019-07-30T16:00:00Z">
                    <w:rPr/>
                  </w:rPrChange>
                </w:rPr>
                <w:br/>
                <w:t>(A/53)</w:t>
              </w:r>
            </w:ins>
          </w:p>
        </w:tc>
        <w:tc>
          <w:tcPr>
            <w:tcW w:w="4860" w:type="dxa"/>
            <w:vAlign w:val="center"/>
            <w:tcPrChange w:id="2399" w:author="Gary Sullivan" w:date="2019-07-30T20:42:00Z">
              <w:tcPr>
                <w:tcW w:w="4860" w:type="dxa"/>
                <w:gridSpan w:val="3"/>
              </w:tcPr>
            </w:tcPrChange>
          </w:tcPr>
          <w:p w14:paraId="08A8DEF8" w14:textId="2820F332" w:rsidR="00E17044" w:rsidRPr="007B000F" w:rsidRDefault="00E17044">
            <w:pPr>
              <w:spacing w:before="0"/>
              <w:jc w:val="center"/>
              <w:rPr>
                <w:ins w:id="2400" w:author="Yasser Syed" w:date="2019-07-29T23:50:00Z"/>
                <w:bCs/>
                <w:sz w:val="18"/>
                <w:szCs w:val="18"/>
              </w:rPr>
              <w:pPrChange w:id="2401" w:author="Gary Sullivan" w:date="2019-07-30T20:42:00Z">
                <w:pPr/>
              </w:pPrChange>
            </w:pPr>
            <w:ins w:id="2402" w:author="Yasser Syed" w:date="2019-07-29T23:51:00Z">
              <w:r w:rsidRPr="007B000F">
                <w:rPr>
                  <w:bCs/>
                  <w:sz w:val="18"/>
                  <w:szCs w:val="18"/>
                </w:rPr>
                <w:t>BT709_YCC</w:t>
              </w:r>
            </w:ins>
          </w:p>
        </w:tc>
      </w:tr>
      <w:tr w:rsidR="00E17044" w14:paraId="1046BD29" w14:textId="77777777" w:rsidTr="00051113">
        <w:trPr>
          <w:trHeight w:val="576"/>
          <w:jc w:val="center"/>
          <w:ins w:id="2403" w:author="Yasser Syed" w:date="2019-07-29T23:50:00Z"/>
          <w:trPrChange w:id="2404" w:author="Gary Sullivan" w:date="2019-07-30T20:42:00Z">
            <w:trPr>
              <w:jc w:val="center"/>
            </w:trPr>
          </w:trPrChange>
        </w:trPr>
        <w:tc>
          <w:tcPr>
            <w:tcW w:w="3505" w:type="dxa"/>
            <w:vAlign w:val="center"/>
            <w:tcPrChange w:id="2405" w:author="Gary Sullivan" w:date="2019-07-30T20:42:00Z">
              <w:tcPr>
                <w:tcW w:w="3505" w:type="dxa"/>
                <w:gridSpan w:val="2"/>
              </w:tcPr>
            </w:tcPrChange>
          </w:tcPr>
          <w:p w14:paraId="7F4AB588" w14:textId="131E8C93" w:rsidR="00E17044" w:rsidRPr="007B000F" w:rsidRDefault="00E17044">
            <w:pPr>
              <w:spacing w:before="0"/>
              <w:jc w:val="left"/>
              <w:rPr>
                <w:ins w:id="2406" w:author="Yasser Syed" w:date="2019-07-29T23:50:00Z"/>
                <w:sz w:val="18"/>
                <w:szCs w:val="18"/>
                <w:rPrChange w:id="2407" w:author="Yasser Syed" w:date="2019-07-30T16:00:00Z">
                  <w:rPr>
                    <w:ins w:id="2408" w:author="Yasser Syed" w:date="2019-07-29T23:50:00Z"/>
                  </w:rPr>
                </w:rPrChange>
              </w:rPr>
              <w:pPrChange w:id="2409" w:author="Gary Sullivan" w:date="2019-07-30T20:42:00Z">
                <w:pPr>
                  <w:jc w:val="center"/>
                </w:pPr>
              </w:pPrChange>
            </w:pPr>
            <w:ins w:id="2410" w:author="Yasser Syed" w:date="2019-07-29T23:51:00Z">
              <w:r w:rsidRPr="007B000F">
                <w:rPr>
                  <w:sz w:val="18"/>
                  <w:szCs w:val="18"/>
                  <w:rPrChange w:id="2411" w:author="Yasser Syed" w:date="2019-07-30T16:00:00Z">
                    <w:rPr/>
                  </w:rPrChange>
                </w:rPr>
                <w:t>ATSC 1.0 standard definition</w:t>
              </w:r>
              <w:r w:rsidRPr="007B000F">
                <w:rPr>
                  <w:sz w:val="18"/>
                  <w:szCs w:val="18"/>
                  <w:rPrChange w:id="2412" w:author="Yasser Syed" w:date="2019-07-30T16:00:00Z">
                    <w:rPr/>
                  </w:rPrChange>
                </w:rPr>
                <w:br/>
                <w:t>(A/53)</w:t>
              </w:r>
            </w:ins>
          </w:p>
        </w:tc>
        <w:tc>
          <w:tcPr>
            <w:tcW w:w="4860" w:type="dxa"/>
            <w:vAlign w:val="center"/>
            <w:tcPrChange w:id="2413" w:author="Gary Sullivan" w:date="2019-07-30T20:42:00Z">
              <w:tcPr>
                <w:tcW w:w="4860" w:type="dxa"/>
                <w:gridSpan w:val="3"/>
              </w:tcPr>
            </w:tcPrChange>
          </w:tcPr>
          <w:p w14:paraId="70232B73" w14:textId="16039ADA" w:rsidR="00E17044" w:rsidRPr="007B000F" w:rsidRDefault="00E17044">
            <w:pPr>
              <w:spacing w:before="0"/>
              <w:jc w:val="center"/>
              <w:rPr>
                <w:ins w:id="2414" w:author="Yasser Syed" w:date="2019-07-29T23:50:00Z"/>
                <w:bCs/>
                <w:sz w:val="18"/>
                <w:szCs w:val="18"/>
              </w:rPr>
              <w:pPrChange w:id="2415" w:author="Gary Sullivan" w:date="2019-07-30T20:42:00Z">
                <w:pPr/>
              </w:pPrChange>
            </w:pPr>
            <w:ins w:id="2416" w:author="Yasser Syed" w:date="2019-07-29T23:51:00Z">
              <w:r w:rsidRPr="007B000F">
                <w:rPr>
                  <w:bCs/>
                  <w:sz w:val="18"/>
                  <w:szCs w:val="18"/>
                </w:rPr>
                <w:t>BT601_525, BT601_625</w:t>
              </w:r>
            </w:ins>
          </w:p>
        </w:tc>
      </w:tr>
      <w:tr w:rsidR="00E17044" w14:paraId="112653B2" w14:textId="77777777" w:rsidTr="00051113">
        <w:trPr>
          <w:trHeight w:val="576"/>
          <w:jc w:val="center"/>
          <w:ins w:id="2417" w:author="Yasser Syed" w:date="2019-07-29T23:50:00Z"/>
          <w:trPrChange w:id="2418" w:author="Gary Sullivan" w:date="2019-07-30T20:42:00Z">
            <w:trPr>
              <w:jc w:val="center"/>
            </w:trPr>
          </w:trPrChange>
        </w:trPr>
        <w:tc>
          <w:tcPr>
            <w:tcW w:w="3505" w:type="dxa"/>
            <w:vAlign w:val="center"/>
            <w:tcPrChange w:id="2419" w:author="Gary Sullivan" w:date="2019-07-30T20:42:00Z">
              <w:tcPr>
                <w:tcW w:w="3505" w:type="dxa"/>
                <w:gridSpan w:val="2"/>
              </w:tcPr>
            </w:tcPrChange>
          </w:tcPr>
          <w:p w14:paraId="04D39468" w14:textId="2358608F" w:rsidR="00E17044" w:rsidRPr="007B000F" w:rsidRDefault="00E17044">
            <w:pPr>
              <w:spacing w:before="0"/>
              <w:jc w:val="left"/>
              <w:rPr>
                <w:ins w:id="2420" w:author="Yasser Syed" w:date="2019-07-29T23:50:00Z"/>
                <w:sz w:val="18"/>
                <w:szCs w:val="18"/>
                <w:rPrChange w:id="2421" w:author="Yasser Syed" w:date="2019-07-30T16:00:00Z">
                  <w:rPr>
                    <w:ins w:id="2422" w:author="Yasser Syed" w:date="2019-07-29T23:50:00Z"/>
                  </w:rPr>
                </w:rPrChange>
              </w:rPr>
              <w:pPrChange w:id="2423" w:author="Gary Sullivan" w:date="2019-07-30T20:42:00Z">
                <w:pPr>
                  <w:jc w:val="center"/>
                </w:pPr>
              </w:pPrChange>
            </w:pPr>
            <w:ins w:id="2424" w:author="Yasser Syed" w:date="2019-07-29T23:51:00Z">
              <w:r w:rsidRPr="007B000F">
                <w:rPr>
                  <w:sz w:val="18"/>
                  <w:szCs w:val="18"/>
                  <w:rPrChange w:id="2425" w:author="Yasser Syed" w:date="2019-07-30T16:00:00Z">
                    <w:rPr/>
                  </w:rPrChange>
                </w:rPr>
                <w:t>ATSC 3.0</w:t>
              </w:r>
              <w:r w:rsidRPr="007B000F">
                <w:rPr>
                  <w:sz w:val="18"/>
                  <w:szCs w:val="18"/>
                  <w:rPrChange w:id="2426" w:author="Yasser Syed" w:date="2019-07-30T16:00:00Z">
                    <w:rPr/>
                  </w:rPrChange>
                </w:rPr>
                <w:br/>
                <w:t>(A/341)</w:t>
              </w:r>
            </w:ins>
          </w:p>
        </w:tc>
        <w:tc>
          <w:tcPr>
            <w:tcW w:w="4860" w:type="dxa"/>
            <w:vAlign w:val="center"/>
            <w:tcPrChange w:id="2427" w:author="Gary Sullivan" w:date="2019-07-30T20:42:00Z">
              <w:tcPr>
                <w:tcW w:w="4860" w:type="dxa"/>
                <w:gridSpan w:val="3"/>
              </w:tcPr>
            </w:tcPrChange>
          </w:tcPr>
          <w:p w14:paraId="43F10A56" w14:textId="107D0CBE" w:rsidR="00E17044" w:rsidRPr="007B000F" w:rsidRDefault="00E17044">
            <w:pPr>
              <w:spacing w:before="0"/>
              <w:jc w:val="center"/>
              <w:rPr>
                <w:ins w:id="2428" w:author="Yasser Syed" w:date="2019-07-29T23:50:00Z"/>
                <w:bCs/>
                <w:sz w:val="18"/>
                <w:szCs w:val="18"/>
              </w:rPr>
              <w:pPrChange w:id="2429" w:author="Gary Sullivan" w:date="2019-07-30T20:42:00Z">
                <w:pPr/>
              </w:pPrChange>
            </w:pPr>
            <w:ins w:id="2430" w:author="Yasser Syed" w:date="2019-07-29T23:51:00Z">
              <w:r w:rsidRPr="007B000F">
                <w:rPr>
                  <w:bCs/>
                  <w:sz w:val="18"/>
                  <w:szCs w:val="18"/>
                </w:rPr>
                <w:t xml:space="preserve">BT2100_PQ_YCC, BT2100_HLG_YCC, </w:t>
              </w:r>
              <w:r w:rsidRPr="007B000F">
                <w:rPr>
                  <w:bCs/>
                  <w:sz w:val="18"/>
                  <w:szCs w:val="18"/>
                </w:rPr>
                <w:br/>
                <w:t>BT2100_PQ_ICTCP, BT2020_YCC_NCL, BT709_YCC</w:t>
              </w:r>
            </w:ins>
          </w:p>
        </w:tc>
      </w:tr>
      <w:tr w:rsidR="00E17044" w14:paraId="7C539DE6" w14:textId="77777777" w:rsidTr="00051113">
        <w:trPr>
          <w:trHeight w:val="576"/>
          <w:jc w:val="center"/>
          <w:ins w:id="2431" w:author="Yasser Syed" w:date="2019-07-29T23:51:00Z"/>
          <w:trPrChange w:id="2432" w:author="Gary Sullivan" w:date="2019-07-30T20:42:00Z">
            <w:trPr>
              <w:jc w:val="center"/>
            </w:trPr>
          </w:trPrChange>
        </w:trPr>
        <w:tc>
          <w:tcPr>
            <w:tcW w:w="3505" w:type="dxa"/>
            <w:vAlign w:val="center"/>
            <w:tcPrChange w:id="2433" w:author="Gary Sullivan" w:date="2019-07-30T20:42:00Z">
              <w:tcPr>
                <w:tcW w:w="3505" w:type="dxa"/>
                <w:gridSpan w:val="2"/>
              </w:tcPr>
            </w:tcPrChange>
          </w:tcPr>
          <w:p w14:paraId="5CA24411" w14:textId="1257E312" w:rsidR="00E17044" w:rsidRPr="007B000F" w:rsidRDefault="00E17044">
            <w:pPr>
              <w:spacing w:before="0"/>
              <w:jc w:val="left"/>
              <w:rPr>
                <w:ins w:id="2434" w:author="Yasser Syed" w:date="2019-07-29T23:51:00Z"/>
                <w:sz w:val="18"/>
                <w:szCs w:val="18"/>
                <w:rPrChange w:id="2435" w:author="Yasser Syed" w:date="2019-07-30T16:00:00Z">
                  <w:rPr>
                    <w:ins w:id="2436" w:author="Yasser Syed" w:date="2019-07-29T23:51:00Z"/>
                  </w:rPr>
                </w:rPrChange>
              </w:rPr>
              <w:pPrChange w:id="2437" w:author="Gary Sullivan" w:date="2019-07-30T20:42:00Z">
                <w:pPr>
                  <w:jc w:val="center"/>
                </w:pPr>
              </w:pPrChange>
            </w:pPr>
            <w:ins w:id="2438" w:author="Yasser Syed" w:date="2019-07-29T23:52:00Z">
              <w:r w:rsidRPr="007B000F">
                <w:rPr>
                  <w:sz w:val="18"/>
                  <w:szCs w:val="18"/>
                  <w:rPrChange w:id="2439" w:author="Yasser Syed" w:date="2019-07-30T16:00:00Z">
                    <w:rPr/>
                  </w:rPrChange>
                </w:rPr>
                <w:t>Blu-</w:t>
              </w:r>
            </w:ins>
            <w:ins w:id="2440" w:author="Gary Sullivan" w:date="2019-07-30T20:37:00Z">
              <w:r w:rsidR="00051113">
                <w:rPr>
                  <w:sz w:val="18"/>
                  <w:szCs w:val="18"/>
                </w:rPr>
                <w:t>r</w:t>
              </w:r>
            </w:ins>
            <w:ins w:id="2441" w:author="Yasser Syed" w:date="2019-07-29T23:52:00Z">
              <w:del w:id="2442" w:author="Gary Sullivan" w:date="2019-07-30T20:37:00Z">
                <w:r w:rsidRPr="007B000F" w:rsidDel="00051113">
                  <w:rPr>
                    <w:sz w:val="18"/>
                    <w:szCs w:val="18"/>
                    <w:rPrChange w:id="2443" w:author="Yasser Syed" w:date="2019-07-30T16:00:00Z">
                      <w:rPr/>
                    </w:rPrChange>
                  </w:rPr>
                  <w:delText>R</w:delText>
                </w:r>
              </w:del>
              <w:r w:rsidRPr="007B000F">
                <w:rPr>
                  <w:sz w:val="18"/>
                  <w:szCs w:val="18"/>
                  <w:rPrChange w:id="2444" w:author="Yasser Syed" w:date="2019-07-30T16:00:00Z">
                    <w:rPr/>
                  </w:rPrChange>
                </w:rPr>
                <w:t>ay</w:t>
              </w:r>
              <w:r w:rsidRPr="007B000F">
                <w:rPr>
                  <w:sz w:val="18"/>
                  <w:szCs w:val="18"/>
                  <w:rPrChange w:id="2445" w:author="Yasser Syed" w:date="2019-07-30T16:00:00Z">
                    <w:rPr/>
                  </w:rPrChange>
                </w:rPr>
                <w:br/>
                <w:t>(BD-ROM 1.0)</w:t>
              </w:r>
            </w:ins>
          </w:p>
        </w:tc>
        <w:tc>
          <w:tcPr>
            <w:tcW w:w="4860" w:type="dxa"/>
            <w:vAlign w:val="center"/>
            <w:tcPrChange w:id="2446" w:author="Gary Sullivan" w:date="2019-07-30T20:42:00Z">
              <w:tcPr>
                <w:tcW w:w="4860" w:type="dxa"/>
                <w:gridSpan w:val="3"/>
              </w:tcPr>
            </w:tcPrChange>
          </w:tcPr>
          <w:p w14:paraId="581A1990" w14:textId="4E796610" w:rsidR="00E17044" w:rsidRPr="007B000F" w:rsidRDefault="00E17044">
            <w:pPr>
              <w:spacing w:before="0"/>
              <w:jc w:val="center"/>
              <w:rPr>
                <w:ins w:id="2447" w:author="Yasser Syed" w:date="2019-07-29T23:51:00Z"/>
                <w:bCs/>
                <w:sz w:val="18"/>
                <w:szCs w:val="18"/>
              </w:rPr>
              <w:pPrChange w:id="2448" w:author="Gary Sullivan" w:date="2019-07-30T20:42:00Z">
                <w:pPr/>
              </w:pPrChange>
            </w:pPr>
            <w:ins w:id="2449" w:author="Yasser Syed" w:date="2019-07-29T23:52:00Z">
              <w:r w:rsidRPr="007B000F">
                <w:rPr>
                  <w:bCs/>
                  <w:sz w:val="18"/>
                  <w:szCs w:val="18"/>
                </w:rPr>
                <w:t>BT709_YCC</w:t>
              </w:r>
            </w:ins>
          </w:p>
        </w:tc>
      </w:tr>
      <w:tr w:rsidR="00E17044" w14:paraId="73EEE203" w14:textId="77777777" w:rsidTr="00051113">
        <w:trPr>
          <w:trHeight w:val="576"/>
          <w:jc w:val="center"/>
          <w:ins w:id="2450" w:author="Yasser Syed" w:date="2019-07-29T23:52:00Z"/>
          <w:trPrChange w:id="2451" w:author="Gary Sullivan" w:date="2019-07-30T20:42:00Z">
            <w:trPr>
              <w:jc w:val="center"/>
            </w:trPr>
          </w:trPrChange>
        </w:trPr>
        <w:tc>
          <w:tcPr>
            <w:tcW w:w="3505" w:type="dxa"/>
            <w:vAlign w:val="center"/>
            <w:tcPrChange w:id="2452" w:author="Gary Sullivan" w:date="2019-07-30T20:42:00Z">
              <w:tcPr>
                <w:tcW w:w="3505" w:type="dxa"/>
                <w:gridSpan w:val="2"/>
              </w:tcPr>
            </w:tcPrChange>
          </w:tcPr>
          <w:p w14:paraId="6B5AE10F" w14:textId="071046C5" w:rsidR="00E17044" w:rsidRPr="007B000F" w:rsidRDefault="00E17044">
            <w:pPr>
              <w:spacing w:before="0"/>
              <w:jc w:val="left"/>
              <w:rPr>
                <w:ins w:id="2453" w:author="Yasser Syed" w:date="2019-07-29T23:52:00Z"/>
                <w:sz w:val="18"/>
                <w:szCs w:val="18"/>
                <w:rPrChange w:id="2454" w:author="Yasser Syed" w:date="2019-07-30T16:00:00Z">
                  <w:rPr>
                    <w:ins w:id="2455" w:author="Yasser Syed" w:date="2019-07-29T23:52:00Z"/>
                  </w:rPr>
                </w:rPrChange>
              </w:rPr>
              <w:pPrChange w:id="2456" w:author="Gary Sullivan" w:date="2019-07-30T20:42:00Z">
                <w:pPr>
                  <w:jc w:val="center"/>
                </w:pPr>
              </w:pPrChange>
            </w:pPr>
            <w:ins w:id="2457" w:author="Yasser Syed" w:date="2019-07-29T23:52:00Z">
              <w:r w:rsidRPr="007B000F">
                <w:rPr>
                  <w:sz w:val="18"/>
                  <w:szCs w:val="18"/>
                  <w:rPrChange w:id="2458" w:author="Yasser Syed" w:date="2019-07-30T16:00:00Z">
                    <w:rPr/>
                  </w:rPrChange>
                </w:rPr>
                <w:t>DVB high definition</w:t>
              </w:r>
              <w:r w:rsidRPr="007B000F">
                <w:rPr>
                  <w:sz w:val="18"/>
                  <w:szCs w:val="18"/>
                  <w:rPrChange w:id="2459" w:author="Yasser Syed" w:date="2019-07-30T16:00:00Z">
                    <w:rPr/>
                  </w:rPrChange>
                </w:rPr>
                <w:br/>
                <w:t>(ETSI TS 101 154 §5.2, §5.4, §5.7)</w:t>
              </w:r>
            </w:ins>
          </w:p>
        </w:tc>
        <w:tc>
          <w:tcPr>
            <w:tcW w:w="4860" w:type="dxa"/>
            <w:vAlign w:val="center"/>
            <w:tcPrChange w:id="2460" w:author="Gary Sullivan" w:date="2019-07-30T20:42:00Z">
              <w:tcPr>
                <w:tcW w:w="4860" w:type="dxa"/>
                <w:gridSpan w:val="3"/>
              </w:tcPr>
            </w:tcPrChange>
          </w:tcPr>
          <w:p w14:paraId="1878F8D6" w14:textId="1677B6C8" w:rsidR="00E17044" w:rsidRPr="007B000F" w:rsidRDefault="00E17044">
            <w:pPr>
              <w:spacing w:before="0"/>
              <w:jc w:val="center"/>
              <w:rPr>
                <w:ins w:id="2461" w:author="Yasser Syed" w:date="2019-07-29T23:52:00Z"/>
                <w:bCs/>
                <w:sz w:val="18"/>
                <w:szCs w:val="18"/>
              </w:rPr>
              <w:pPrChange w:id="2462" w:author="Gary Sullivan" w:date="2019-07-30T20:42:00Z">
                <w:pPr/>
              </w:pPrChange>
            </w:pPr>
            <w:ins w:id="2463" w:author="Yasser Syed" w:date="2019-07-29T23:52:00Z">
              <w:r w:rsidRPr="007B000F">
                <w:rPr>
                  <w:bCs/>
                  <w:sz w:val="18"/>
                  <w:szCs w:val="18"/>
                </w:rPr>
                <w:t>BT709_YCC</w:t>
              </w:r>
            </w:ins>
          </w:p>
        </w:tc>
      </w:tr>
      <w:tr w:rsidR="00E17044" w14:paraId="5032FC15" w14:textId="77777777" w:rsidTr="00051113">
        <w:trPr>
          <w:trHeight w:val="576"/>
          <w:jc w:val="center"/>
          <w:ins w:id="2464" w:author="Yasser Syed" w:date="2019-07-29T23:52:00Z"/>
          <w:trPrChange w:id="2465" w:author="Gary Sullivan" w:date="2019-07-30T20:42:00Z">
            <w:trPr>
              <w:jc w:val="center"/>
            </w:trPr>
          </w:trPrChange>
        </w:trPr>
        <w:tc>
          <w:tcPr>
            <w:tcW w:w="3505" w:type="dxa"/>
            <w:vAlign w:val="center"/>
            <w:tcPrChange w:id="2466" w:author="Gary Sullivan" w:date="2019-07-30T20:42:00Z">
              <w:tcPr>
                <w:tcW w:w="3505" w:type="dxa"/>
                <w:gridSpan w:val="2"/>
              </w:tcPr>
            </w:tcPrChange>
          </w:tcPr>
          <w:p w14:paraId="7EED1A69" w14:textId="09ABC783" w:rsidR="00E17044" w:rsidRPr="007B000F" w:rsidRDefault="00E17044">
            <w:pPr>
              <w:spacing w:before="0"/>
              <w:jc w:val="left"/>
              <w:rPr>
                <w:ins w:id="2467" w:author="Yasser Syed" w:date="2019-07-29T23:52:00Z"/>
                <w:sz w:val="18"/>
                <w:szCs w:val="18"/>
                <w:rPrChange w:id="2468" w:author="Yasser Syed" w:date="2019-07-30T16:00:00Z">
                  <w:rPr>
                    <w:ins w:id="2469" w:author="Yasser Syed" w:date="2019-07-29T23:52:00Z"/>
                  </w:rPr>
                </w:rPrChange>
              </w:rPr>
              <w:pPrChange w:id="2470" w:author="Gary Sullivan" w:date="2019-07-30T20:42:00Z">
                <w:pPr>
                  <w:jc w:val="center"/>
                </w:pPr>
              </w:pPrChange>
            </w:pPr>
            <w:ins w:id="2471" w:author="Yasser Syed" w:date="2019-07-29T23:52:00Z">
              <w:r w:rsidRPr="007B000F">
                <w:rPr>
                  <w:sz w:val="18"/>
                  <w:szCs w:val="18"/>
                  <w:rPrChange w:id="2472" w:author="Yasser Syed" w:date="2019-07-30T16:00:00Z">
                    <w:rPr/>
                  </w:rPrChange>
                </w:rPr>
                <w:t xml:space="preserve">DVB ultra-high definition </w:t>
              </w:r>
              <w:r w:rsidRPr="007B000F">
                <w:rPr>
                  <w:sz w:val="18"/>
                  <w:szCs w:val="18"/>
                  <w:rPrChange w:id="2473" w:author="Yasser Syed" w:date="2019-07-30T16:00:00Z">
                    <w:rPr/>
                  </w:rPrChange>
                </w:rPr>
                <w:br/>
                <w:t>(ETSI TS 101 154 §5.14)</w:t>
              </w:r>
            </w:ins>
          </w:p>
        </w:tc>
        <w:tc>
          <w:tcPr>
            <w:tcW w:w="4860" w:type="dxa"/>
            <w:vAlign w:val="center"/>
            <w:tcPrChange w:id="2474" w:author="Gary Sullivan" w:date="2019-07-30T20:42:00Z">
              <w:tcPr>
                <w:tcW w:w="4860" w:type="dxa"/>
                <w:gridSpan w:val="3"/>
              </w:tcPr>
            </w:tcPrChange>
          </w:tcPr>
          <w:p w14:paraId="691B1CF6" w14:textId="1E11B08D" w:rsidR="00E17044" w:rsidRPr="007B000F" w:rsidRDefault="00E17044">
            <w:pPr>
              <w:spacing w:before="0"/>
              <w:jc w:val="center"/>
              <w:rPr>
                <w:ins w:id="2475" w:author="Yasser Syed" w:date="2019-07-29T23:52:00Z"/>
                <w:bCs/>
                <w:sz w:val="18"/>
                <w:szCs w:val="18"/>
              </w:rPr>
              <w:pPrChange w:id="2476" w:author="Gary Sullivan" w:date="2019-07-30T20:42:00Z">
                <w:pPr/>
              </w:pPrChange>
            </w:pPr>
            <w:ins w:id="2477" w:author="Yasser Syed" w:date="2019-07-29T23:52:00Z">
              <w:r w:rsidRPr="007B000F">
                <w:rPr>
                  <w:bCs/>
                  <w:sz w:val="18"/>
                  <w:szCs w:val="18"/>
                </w:rPr>
                <w:t xml:space="preserve">BT2100_PQ_YCC, BT2100_HLG_YCC, </w:t>
              </w:r>
              <w:r w:rsidRPr="007B000F">
                <w:rPr>
                  <w:bCs/>
                  <w:sz w:val="18"/>
                  <w:szCs w:val="18"/>
                </w:rPr>
                <w:br/>
                <w:t>BT2020_YCC_NCL, BT709_YCC</w:t>
              </w:r>
            </w:ins>
          </w:p>
        </w:tc>
      </w:tr>
      <w:tr w:rsidR="0048395D" w14:paraId="682BA39A" w14:textId="77777777" w:rsidTr="00051113">
        <w:trPr>
          <w:trHeight w:val="576"/>
          <w:jc w:val="center"/>
          <w:ins w:id="2478" w:author="Chad Fogg" w:date="2019-07-11T09:30:00Z"/>
          <w:trPrChange w:id="2479" w:author="Gary Sullivan" w:date="2019-07-30T20:42:00Z">
            <w:trPr>
              <w:jc w:val="center"/>
            </w:trPr>
          </w:trPrChange>
        </w:trPr>
        <w:tc>
          <w:tcPr>
            <w:tcW w:w="3505" w:type="dxa"/>
            <w:vAlign w:val="center"/>
            <w:tcPrChange w:id="2480" w:author="Gary Sullivan" w:date="2019-07-30T20:42:00Z">
              <w:tcPr>
                <w:tcW w:w="3505" w:type="dxa"/>
                <w:gridSpan w:val="2"/>
              </w:tcPr>
            </w:tcPrChange>
          </w:tcPr>
          <w:p w14:paraId="1F1C8232" w14:textId="07ED6032" w:rsidR="0048395D" w:rsidRPr="007B000F" w:rsidRDefault="0048395D">
            <w:pPr>
              <w:spacing w:before="0"/>
              <w:jc w:val="left"/>
              <w:rPr>
                <w:ins w:id="2481" w:author="Chad Fogg" w:date="2019-07-11T09:30:00Z"/>
                <w:sz w:val="18"/>
                <w:szCs w:val="18"/>
                <w:rPrChange w:id="2482" w:author="Yasser Syed" w:date="2019-07-30T16:00:00Z">
                  <w:rPr>
                    <w:ins w:id="2483" w:author="Chad Fogg" w:date="2019-07-11T09:30:00Z"/>
                  </w:rPr>
                </w:rPrChange>
              </w:rPr>
              <w:pPrChange w:id="2484" w:author="Gary Sullivan" w:date="2019-07-30T20:42:00Z">
                <w:pPr>
                  <w:jc w:val="center"/>
                </w:pPr>
              </w:pPrChange>
            </w:pPr>
            <w:ins w:id="2485" w:author="Chad Fogg" w:date="2019-07-11T09:30:00Z">
              <w:r w:rsidRPr="007B000F">
                <w:rPr>
                  <w:sz w:val="18"/>
                  <w:szCs w:val="18"/>
                  <w:rPrChange w:id="2486" w:author="Yasser Syed" w:date="2019-07-30T16:00:00Z">
                    <w:rPr/>
                  </w:rPrChange>
                </w:rPr>
                <w:t>DVD</w:t>
              </w:r>
              <w:r w:rsidRPr="007B000F">
                <w:rPr>
                  <w:sz w:val="18"/>
                  <w:szCs w:val="18"/>
                  <w:rPrChange w:id="2487" w:author="Yasser Syed" w:date="2019-07-30T16:00:00Z">
                    <w:rPr/>
                  </w:rPrChange>
                </w:rPr>
                <w:br/>
                <w:t>(</w:t>
              </w:r>
            </w:ins>
            <w:ins w:id="2488" w:author="Chad Fogg" w:date="2019-07-11T09:31:00Z">
              <w:r w:rsidRPr="007B000F">
                <w:rPr>
                  <w:sz w:val="18"/>
                  <w:szCs w:val="18"/>
                  <w:rPrChange w:id="2489" w:author="Yasser Syed" w:date="2019-07-30T16:00:00Z">
                    <w:rPr/>
                  </w:rPrChange>
                </w:rPr>
                <w:t>DVD Forum</w:t>
              </w:r>
            </w:ins>
            <w:ins w:id="2490" w:author="Chad Fogg" w:date="2019-07-11T09:30:00Z">
              <w:r w:rsidRPr="007B000F">
                <w:rPr>
                  <w:sz w:val="18"/>
                  <w:szCs w:val="18"/>
                  <w:rPrChange w:id="2491" w:author="Yasser Syed" w:date="2019-07-30T16:00:00Z">
                    <w:rPr/>
                  </w:rPrChange>
                </w:rPr>
                <w:t>)</w:t>
              </w:r>
            </w:ins>
          </w:p>
        </w:tc>
        <w:tc>
          <w:tcPr>
            <w:tcW w:w="4860" w:type="dxa"/>
            <w:vAlign w:val="center"/>
            <w:tcPrChange w:id="2492" w:author="Gary Sullivan" w:date="2019-07-30T20:42:00Z">
              <w:tcPr>
                <w:tcW w:w="4860" w:type="dxa"/>
                <w:gridSpan w:val="3"/>
              </w:tcPr>
            </w:tcPrChange>
          </w:tcPr>
          <w:p w14:paraId="23BB6C04" w14:textId="65233FEB" w:rsidR="0048395D" w:rsidRPr="007B000F" w:rsidRDefault="0048395D">
            <w:pPr>
              <w:spacing w:before="0"/>
              <w:jc w:val="center"/>
              <w:rPr>
                <w:ins w:id="2493" w:author="Chad Fogg" w:date="2019-07-11T09:30:00Z"/>
                <w:bCs/>
                <w:sz w:val="18"/>
                <w:szCs w:val="18"/>
                <w:rPrChange w:id="2494" w:author="Yasser Syed" w:date="2019-07-30T16:00:00Z">
                  <w:rPr>
                    <w:ins w:id="2495" w:author="Chad Fogg" w:date="2019-07-11T09:30:00Z"/>
                    <w:b/>
                    <w:sz w:val="18"/>
                    <w:szCs w:val="18"/>
                  </w:rPr>
                </w:rPrChange>
              </w:rPr>
              <w:pPrChange w:id="2496" w:author="Gary Sullivan" w:date="2019-07-30T20:42:00Z">
                <w:pPr/>
              </w:pPrChange>
            </w:pPr>
            <w:ins w:id="2497" w:author="Chad Fogg" w:date="2019-07-11T09:31:00Z">
              <w:r w:rsidRPr="007B000F">
                <w:rPr>
                  <w:bCs/>
                  <w:sz w:val="18"/>
                  <w:szCs w:val="18"/>
                  <w:rPrChange w:id="2498" w:author="Yasser Syed" w:date="2019-07-30T16:00:00Z">
                    <w:rPr>
                      <w:b/>
                      <w:sz w:val="18"/>
                      <w:szCs w:val="18"/>
                    </w:rPr>
                  </w:rPrChange>
                </w:rPr>
                <w:t>BT601_525, BT601_625</w:t>
              </w:r>
            </w:ins>
          </w:p>
        </w:tc>
      </w:tr>
      <w:tr w:rsidR="001F74CF" w:rsidDel="00E17044" w14:paraId="07D4C345" w14:textId="37A170A7" w:rsidTr="00051113">
        <w:trPr>
          <w:trHeight w:val="576"/>
          <w:jc w:val="center"/>
          <w:ins w:id="2499" w:author="Chad Fogg" w:date="2019-07-11T08:57:00Z"/>
          <w:del w:id="2500" w:author="Yasser Syed" w:date="2019-07-29T23:52:00Z"/>
          <w:trPrChange w:id="2501" w:author="Gary Sullivan" w:date="2019-07-30T20:42:00Z">
            <w:trPr>
              <w:gridAfter w:val="0"/>
              <w:jc w:val="center"/>
            </w:trPr>
          </w:trPrChange>
        </w:trPr>
        <w:tc>
          <w:tcPr>
            <w:tcW w:w="3505" w:type="dxa"/>
            <w:vAlign w:val="center"/>
            <w:tcPrChange w:id="2502" w:author="Gary Sullivan" w:date="2019-07-30T20:42:00Z">
              <w:tcPr>
                <w:tcW w:w="2875" w:type="dxa"/>
              </w:tcPr>
            </w:tcPrChange>
          </w:tcPr>
          <w:p w14:paraId="151039AD" w14:textId="7B880203" w:rsidR="00880C72" w:rsidRPr="007B000F" w:rsidDel="00E17044" w:rsidRDefault="001F74CF">
            <w:pPr>
              <w:spacing w:before="0"/>
              <w:jc w:val="left"/>
              <w:rPr>
                <w:ins w:id="2503" w:author="Chad Fogg" w:date="2019-07-11T08:57:00Z"/>
                <w:del w:id="2504" w:author="Yasser Syed" w:date="2019-07-29T23:52:00Z"/>
                <w:sz w:val="18"/>
                <w:szCs w:val="18"/>
                <w:rPrChange w:id="2505" w:author="Yasser Syed" w:date="2019-07-30T16:00:00Z">
                  <w:rPr>
                    <w:ins w:id="2506" w:author="Chad Fogg" w:date="2019-07-11T08:57:00Z"/>
                    <w:del w:id="2507" w:author="Yasser Syed" w:date="2019-07-29T23:52:00Z"/>
                  </w:rPr>
                </w:rPrChange>
              </w:rPr>
              <w:pPrChange w:id="2508" w:author="Gary Sullivan" w:date="2019-07-30T20:42:00Z">
                <w:pPr>
                  <w:jc w:val="center"/>
                </w:pPr>
              </w:pPrChange>
            </w:pPr>
            <w:ins w:id="2509" w:author="Chad Fogg" w:date="2019-07-11T08:58:00Z">
              <w:del w:id="2510" w:author="Yasser Syed" w:date="2019-07-29T23:52:00Z">
                <w:r w:rsidRPr="007B000F" w:rsidDel="00E17044">
                  <w:rPr>
                    <w:sz w:val="18"/>
                    <w:szCs w:val="18"/>
                    <w:rPrChange w:id="2511" w:author="Yasser Syed" w:date="2019-07-30T16:00:00Z">
                      <w:rPr/>
                    </w:rPrChange>
                  </w:rPr>
                  <w:delText>Blu-Ray</w:delText>
                </w:r>
              </w:del>
            </w:ins>
            <w:ins w:id="2512" w:author="Chad Fogg" w:date="2019-07-11T09:25:00Z">
              <w:del w:id="2513" w:author="Yasser Syed" w:date="2019-07-29T23:52:00Z">
                <w:r w:rsidR="00880C72" w:rsidRPr="007B000F" w:rsidDel="00E17044">
                  <w:rPr>
                    <w:sz w:val="18"/>
                    <w:szCs w:val="18"/>
                    <w:rPrChange w:id="2514" w:author="Yasser Syed" w:date="2019-07-30T16:00:00Z">
                      <w:rPr/>
                    </w:rPrChange>
                  </w:rPr>
                  <w:br/>
                  <w:delText>(BD-ROM 1.0)</w:delText>
                </w:r>
              </w:del>
            </w:ins>
          </w:p>
        </w:tc>
        <w:tc>
          <w:tcPr>
            <w:tcW w:w="4860" w:type="dxa"/>
            <w:vAlign w:val="center"/>
            <w:tcPrChange w:id="2515" w:author="Gary Sullivan" w:date="2019-07-30T20:42:00Z">
              <w:tcPr>
                <w:tcW w:w="3960" w:type="dxa"/>
                <w:gridSpan w:val="2"/>
              </w:tcPr>
            </w:tcPrChange>
          </w:tcPr>
          <w:p w14:paraId="2A816835" w14:textId="4FEC4F0C" w:rsidR="001F74CF" w:rsidRPr="007B000F" w:rsidDel="00E17044" w:rsidRDefault="001F74CF">
            <w:pPr>
              <w:spacing w:before="0"/>
              <w:jc w:val="center"/>
              <w:rPr>
                <w:ins w:id="2516" w:author="Chad Fogg" w:date="2019-07-11T08:57:00Z"/>
                <w:del w:id="2517" w:author="Yasser Syed" w:date="2019-07-29T23:52:00Z"/>
                <w:bCs/>
                <w:sz w:val="18"/>
                <w:szCs w:val="18"/>
                <w:rPrChange w:id="2518" w:author="Yasser Syed" w:date="2019-07-30T16:00:00Z">
                  <w:rPr>
                    <w:ins w:id="2519" w:author="Chad Fogg" w:date="2019-07-11T08:57:00Z"/>
                    <w:del w:id="2520" w:author="Yasser Syed" w:date="2019-07-29T23:52:00Z"/>
                    <w:b/>
                    <w:sz w:val="18"/>
                    <w:szCs w:val="18"/>
                  </w:rPr>
                </w:rPrChange>
              </w:rPr>
              <w:pPrChange w:id="2521" w:author="Gary Sullivan" w:date="2019-07-30T20:42:00Z">
                <w:pPr/>
              </w:pPrChange>
            </w:pPr>
            <w:ins w:id="2522" w:author="Chad Fogg" w:date="2019-07-11T08:58:00Z">
              <w:del w:id="2523" w:author="Yasser Syed" w:date="2019-07-29T23:52:00Z">
                <w:r w:rsidRPr="007B000F" w:rsidDel="00E17044">
                  <w:rPr>
                    <w:bCs/>
                    <w:sz w:val="18"/>
                    <w:szCs w:val="18"/>
                    <w:rPrChange w:id="2524" w:author="Yasser Syed" w:date="2019-07-30T16:00:00Z">
                      <w:rPr>
                        <w:b/>
                        <w:sz w:val="18"/>
                        <w:szCs w:val="18"/>
                      </w:rPr>
                    </w:rPrChange>
                  </w:rPr>
                  <w:delText>BT709_YCC</w:delText>
                </w:r>
              </w:del>
            </w:ins>
          </w:p>
        </w:tc>
      </w:tr>
      <w:tr w:rsidR="001F74CF" w14:paraId="74DAFA26" w14:textId="77777777" w:rsidTr="002001B1">
        <w:trPr>
          <w:trHeight w:val="576"/>
          <w:jc w:val="center"/>
          <w:ins w:id="2525" w:author="Chad Fogg" w:date="2019-07-11T08:57:00Z"/>
          <w:trPrChange w:id="2526" w:author="Gary Sullivan" w:date="2019-07-30T20:43:00Z">
            <w:trPr>
              <w:gridAfter w:val="0"/>
              <w:jc w:val="center"/>
            </w:trPr>
          </w:trPrChange>
        </w:trPr>
        <w:tc>
          <w:tcPr>
            <w:tcW w:w="3505" w:type="dxa"/>
            <w:vAlign w:val="center"/>
            <w:tcPrChange w:id="2527" w:author="Gary Sullivan" w:date="2019-07-30T20:43:00Z">
              <w:tcPr>
                <w:tcW w:w="2875" w:type="dxa"/>
              </w:tcPr>
            </w:tcPrChange>
          </w:tcPr>
          <w:p w14:paraId="3CE925BE" w14:textId="50AEE029" w:rsidR="001F74CF" w:rsidRPr="007B000F" w:rsidRDefault="001F74CF">
            <w:pPr>
              <w:spacing w:before="0"/>
              <w:jc w:val="left"/>
              <w:rPr>
                <w:ins w:id="2528" w:author="Chad Fogg" w:date="2019-07-11T08:57:00Z"/>
                <w:sz w:val="18"/>
                <w:szCs w:val="18"/>
                <w:rPrChange w:id="2529" w:author="Yasser Syed" w:date="2019-07-30T16:00:00Z">
                  <w:rPr>
                    <w:ins w:id="2530" w:author="Chad Fogg" w:date="2019-07-11T08:57:00Z"/>
                  </w:rPr>
                </w:rPrChange>
              </w:rPr>
              <w:pPrChange w:id="2531" w:author="Gary Sullivan" w:date="2019-07-30T20:43:00Z">
                <w:pPr>
                  <w:jc w:val="center"/>
                </w:pPr>
              </w:pPrChange>
            </w:pPr>
            <w:proofErr w:type="spellStart"/>
            <w:ins w:id="2532" w:author="Chad Fogg" w:date="2019-07-11T08:58:00Z">
              <w:r w:rsidRPr="007B000F">
                <w:rPr>
                  <w:sz w:val="18"/>
                  <w:szCs w:val="18"/>
                  <w:rPrChange w:id="2533" w:author="Yasser Syed" w:date="2019-07-30T16:00:00Z">
                    <w:rPr/>
                  </w:rPrChange>
                </w:rPr>
                <w:t>UltraHD</w:t>
              </w:r>
              <w:proofErr w:type="spellEnd"/>
              <w:r w:rsidRPr="007B000F">
                <w:rPr>
                  <w:sz w:val="18"/>
                  <w:szCs w:val="18"/>
                  <w:rPrChange w:id="2534" w:author="Yasser Syed" w:date="2019-07-30T16:00:00Z">
                    <w:rPr/>
                  </w:rPrChange>
                </w:rPr>
                <w:t xml:space="preserve"> </w:t>
              </w:r>
            </w:ins>
            <w:ins w:id="2535" w:author="Chad Fogg" w:date="2019-07-11T09:00:00Z">
              <w:r w:rsidRPr="007B000F">
                <w:rPr>
                  <w:sz w:val="18"/>
                  <w:szCs w:val="18"/>
                  <w:rPrChange w:id="2536" w:author="Yasser Syed" w:date="2019-07-30T16:00:00Z">
                    <w:rPr/>
                  </w:rPrChange>
                </w:rPr>
                <w:t>Blu-</w:t>
              </w:r>
            </w:ins>
            <w:ins w:id="2537" w:author="Gary Sullivan" w:date="2019-07-30T20:37:00Z">
              <w:r w:rsidR="00051113">
                <w:rPr>
                  <w:sz w:val="18"/>
                  <w:szCs w:val="18"/>
                </w:rPr>
                <w:t>r</w:t>
              </w:r>
            </w:ins>
            <w:ins w:id="2538" w:author="Chad Fogg" w:date="2019-07-11T09:00:00Z">
              <w:del w:id="2539" w:author="Gary Sullivan" w:date="2019-07-30T20:37:00Z">
                <w:r w:rsidRPr="007B000F" w:rsidDel="00051113">
                  <w:rPr>
                    <w:sz w:val="18"/>
                    <w:szCs w:val="18"/>
                    <w:rPrChange w:id="2540" w:author="Yasser Syed" w:date="2019-07-30T16:00:00Z">
                      <w:rPr/>
                    </w:rPrChange>
                  </w:rPr>
                  <w:delText>R</w:delText>
                </w:r>
              </w:del>
              <w:r w:rsidRPr="007B000F">
                <w:rPr>
                  <w:sz w:val="18"/>
                  <w:szCs w:val="18"/>
                  <w:rPrChange w:id="2541" w:author="Yasser Syed" w:date="2019-07-30T16:00:00Z">
                    <w:rPr/>
                  </w:rPrChange>
                </w:rPr>
                <w:t>ay (4K)</w:t>
              </w:r>
            </w:ins>
            <w:ins w:id="2542" w:author="Chad Fogg" w:date="2019-07-11T09:26:00Z">
              <w:r w:rsidR="00880C72" w:rsidRPr="007B000F">
                <w:rPr>
                  <w:sz w:val="18"/>
                  <w:szCs w:val="18"/>
                  <w:rPrChange w:id="2543" w:author="Yasser Syed" w:date="2019-07-30T16:00:00Z">
                    <w:rPr/>
                  </w:rPrChange>
                </w:rPr>
                <w:br/>
                <w:t>(BD-ROM 3.1)</w:t>
              </w:r>
            </w:ins>
          </w:p>
        </w:tc>
        <w:tc>
          <w:tcPr>
            <w:tcW w:w="4860" w:type="dxa"/>
            <w:vAlign w:val="center"/>
            <w:tcPrChange w:id="2544" w:author="Gary Sullivan" w:date="2019-07-30T20:43:00Z">
              <w:tcPr>
                <w:tcW w:w="3960" w:type="dxa"/>
                <w:gridSpan w:val="2"/>
              </w:tcPr>
            </w:tcPrChange>
          </w:tcPr>
          <w:p w14:paraId="5759CB6E" w14:textId="11F8913E" w:rsidR="001F74CF" w:rsidRPr="007B000F" w:rsidRDefault="005A33A5">
            <w:pPr>
              <w:spacing w:before="0"/>
              <w:jc w:val="center"/>
              <w:rPr>
                <w:ins w:id="2545" w:author="Chad Fogg" w:date="2019-07-11T08:57:00Z"/>
                <w:bCs/>
                <w:sz w:val="18"/>
                <w:szCs w:val="18"/>
                <w:rPrChange w:id="2546" w:author="Yasser Syed" w:date="2019-07-30T16:00:00Z">
                  <w:rPr>
                    <w:ins w:id="2547" w:author="Chad Fogg" w:date="2019-07-11T08:57:00Z"/>
                    <w:b/>
                    <w:sz w:val="18"/>
                    <w:szCs w:val="18"/>
                  </w:rPr>
                </w:rPrChange>
              </w:rPr>
              <w:pPrChange w:id="2548" w:author="Gary Sullivan" w:date="2019-07-30T20:42:00Z">
                <w:pPr/>
              </w:pPrChange>
            </w:pPr>
            <w:ins w:id="2549" w:author="Chad Fogg" w:date="2019-07-11T09:09:00Z">
              <w:r w:rsidRPr="007B000F">
                <w:rPr>
                  <w:bCs/>
                  <w:sz w:val="18"/>
                  <w:szCs w:val="18"/>
                  <w:rPrChange w:id="2550" w:author="Yasser Syed" w:date="2019-07-30T16:00:00Z">
                    <w:rPr>
                      <w:b/>
                      <w:sz w:val="18"/>
                      <w:szCs w:val="18"/>
                    </w:rPr>
                  </w:rPrChange>
                </w:rPr>
                <w:t>BT2100_PQ_</w:t>
              </w:r>
            </w:ins>
            <w:ins w:id="2551" w:author="Chad Fogg" w:date="2019-07-11T09:20:00Z">
              <w:r w:rsidR="00774606" w:rsidRPr="007B000F">
                <w:rPr>
                  <w:bCs/>
                  <w:sz w:val="18"/>
                  <w:szCs w:val="18"/>
                  <w:rPrChange w:id="2552" w:author="Yasser Syed" w:date="2019-07-30T16:00:00Z">
                    <w:rPr>
                      <w:b/>
                      <w:sz w:val="18"/>
                      <w:szCs w:val="18"/>
                    </w:rPr>
                  </w:rPrChange>
                </w:rPr>
                <w:t>YCC, BT</w:t>
              </w:r>
            </w:ins>
            <w:ins w:id="2553" w:author="Chad Fogg" w:date="2019-07-11T09:09:00Z">
              <w:r w:rsidRPr="007B000F">
                <w:rPr>
                  <w:bCs/>
                  <w:sz w:val="18"/>
                  <w:szCs w:val="18"/>
                  <w:rPrChange w:id="2554" w:author="Yasser Syed" w:date="2019-07-30T16:00:00Z">
                    <w:rPr>
                      <w:b/>
                      <w:sz w:val="18"/>
                      <w:szCs w:val="18"/>
                    </w:rPr>
                  </w:rPrChange>
                </w:rPr>
                <w:t>2020_YCC_NCL</w:t>
              </w:r>
            </w:ins>
          </w:p>
        </w:tc>
      </w:tr>
      <w:tr w:rsidR="001F74CF" w:rsidDel="00E17044" w14:paraId="63A93C44" w14:textId="166405A5" w:rsidTr="00774606">
        <w:trPr>
          <w:jc w:val="center"/>
          <w:ins w:id="2555" w:author="Chad Fogg" w:date="2019-07-11T09:00:00Z"/>
          <w:del w:id="2556" w:author="Yasser Syed" w:date="2019-07-29T23:53:00Z"/>
          <w:trPrChange w:id="2557" w:author="Chad Fogg" w:date="2019-07-11T09:20:00Z">
            <w:trPr>
              <w:gridAfter w:val="0"/>
              <w:jc w:val="center"/>
            </w:trPr>
          </w:trPrChange>
        </w:trPr>
        <w:tc>
          <w:tcPr>
            <w:tcW w:w="3505" w:type="dxa"/>
            <w:tcPrChange w:id="2558" w:author="Chad Fogg" w:date="2019-07-11T09:20:00Z">
              <w:tcPr>
                <w:tcW w:w="2875" w:type="dxa"/>
              </w:tcPr>
            </w:tcPrChange>
          </w:tcPr>
          <w:p w14:paraId="170905E3" w14:textId="4968B775" w:rsidR="005A33A5" w:rsidDel="00E17044" w:rsidRDefault="001F74CF">
            <w:pPr>
              <w:jc w:val="left"/>
              <w:rPr>
                <w:ins w:id="2559" w:author="Chad Fogg" w:date="2019-07-11T09:00:00Z"/>
                <w:del w:id="2560" w:author="Yasser Syed" w:date="2019-07-29T23:53:00Z"/>
              </w:rPr>
              <w:pPrChange w:id="2561" w:author="Yasser Syed" w:date="2019-07-30T15:59:00Z">
                <w:pPr>
                  <w:jc w:val="center"/>
                </w:pPr>
              </w:pPrChange>
            </w:pPr>
            <w:ins w:id="2562" w:author="Chad Fogg" w:date="2019-07-11T09:00:00Z">
              <w:del w:id="2563" w:author="Yasser Syed" w:date="2019-07-29T23:53:00Z">
                <w:r w:rsidDel="00E17044">
                  <w:delText>DVB high definition</w:delText>
                </w:r>
              </w:del>
            </w:ins>
            <w:ins w:id="2564" w:author="Chad Fogg" w:date="2019-07-11T09:15:00Z">
              <w:del w:id="2565" w:author="Yasser Syed" w:date="2019-07-29T23:53:00Z">
                <w:r w:rsidR="005A33A5" w:rsidDel="00E17044">
                  <w:br/>
                </w:r>
              </w:del>
            </w:ins>
            <w:ins w:id="2566" w:author="Chad Fogg" w:date="2019-07-11T09:12:00Z">
              <w:del w:id="2567" w:author="Yasser Syed" w:date="2019-07-29T23:53:00Z">
                <w:r w:rsidR="005A33A5" w:rsidDel="00E17044">
                  <w:delText>(ETSI TS 101 154 §5.</w:delText>
                </w:r>
              </w:del>
            </w:ins>
            <w:ins w:id="2568" w:author="Chad Fogg" w:date="2019-07-11T09:21:00Z">
              <w:del w:id="2569" w:author="Yasser Syed" w:date="2019-07-29T23:53:00Z">
                <w:r w:rsidR="004C1F51" w:rsidDel="00E17044">
                  <w:delText>2,</w:delText>
                </w:r>
              </w:del>
            </w:ins>
            <w:ins w:id="2570" w:author="Chad Fogg" w:date="2019-07-11T09:13:00Z">
              <w:del w:id="2571" w:author="Yasser Syed" w:date="2019-07-29T23:53:00Z">
                <w:r w:rsidR="005A33A5" w:rsidDel="00E17044">
                  <w:delText xml:space="preserve"> </w:delText>
                </w:r>
              </w:del>
            </w:ins>
            <w:ins w:id="2572" w:author="Chad Fogg" w:date="2019-07-11T09:12:00Z">
              <w:del w:id="2573" w:author="Yasser Syed" w:date="2019-07-29T23:53:00Z">
                <w:r w:rsidR="005A33A5" w:rsidDel="00E17044">
                  <w:delText>§5.4</w:delText>
                </w:r>
              </w:del>
            </w:ins>
            <w:ins w:id="2574" w:author="Chad Fogg" w:date="2019-07-11T09:13:00Z">
              <w:del w:id="2575" w:author="Yasser Syed" w:date="2019-07-29T23:53:00Z">
                <w:r w:rsidR="005A33A5" w:rsidDel="00E17044">
                  <w:delText>, §5.7</w:delText>
                </w:r>
              </w:del>
            </w:ins>
            <w:ins w:id="2576" w:author="Chad Fogg" w:date="2019-07-11T09:12:00Z">
              <w:del w:id="2577" w:author="Yasser Syed" w:date="2019-07-29T23:53:00Z">
                <w:r w:rsidR="005A33A5" w:rsidDel="00E17044">
                  <w:delText>)</w:delText>
                </w:r>
              </w:del>
            </w:ins>
          </w:p>
        </w:tc>
        <w:tc>
          <w:tcPr>
            <w:tcW w:w="4860" w:type="dxa"/>
            <w:tcPrChange w:id="2578" w:author="Chad Fogg" w:date="2019-07-11T09:20:00Z">
              <w:tcPr>
                <w:tcW w:w="3960" w:type="dxa"/>
                <w:gridSpan w:val="2"/>
              </w:tcPr>
            </w:tcPrChange>
          </w:tcPr>
          <w:p w14:paraId="50338605" w14:textId="73C2E1F9" w:rsidR="001F74CF" w:rsidRPr="00440AFB" w:rsidDel="00E17044" w:rsidRDefault="001F74CF">
            <w:pPr>
              <w:jc w:val="left"/>
              <w:rPr>
                <w:ins w:id="2579" w:author="Chad Fogg" w:date="2019-07-11T09:00:00Z"/>
                <w:del w:id="2580" w:author="Yasser Syed" w:date="2019-07-29T23:53:00Z"/>
                <w:bCs/>
                <w:sz w:val="18"/>
                <w:szCs w:val="18"/>
                <w:rPrChange w:id="2581" w:author="Chad Fogg" w:date="2019-07-11T09:32:00Z">
                  <w:rPr>
                    <w:ins w:id="2582" w:author="Chad Fogg" w:date="2019-07-11T09:00:00Z"/>
                    <w:del w:id="2583" w:author="Yasser Syed" w:date="2019-07-29T23:53:00Z"/>
                    <w:b/>
                    <w:sz w:val="18"/>
                    <w:szCs w:val="18"/>
                  </w:rPr>
                </w:rPrChange>
              </w:rPr>
              <w:pPrChange w:id="2584" w:author="Yasser Syed" w:date="2019-07-30T15:59:00Z">
                <w:pPr/>
              </w:pPrChange>
            </w:pPr>
            <w:ins w:id="2585" w:author="Chad Fogg" w:date="2019-07-11T09:00:00Z">
              <w:del w:id="2586" w:author="Yasser Syed" w:date="2019-07-29T23:53:00Z">
                <w:r w:rsidRPr="00440AFB" w:rsidDel="00E17044">
                  <w:rPr>
                    <w:bCs/>
                    <w:sz w:val="18"/>
                    <w:szCs w:val="18"/>
                    <w:rPrChange w:id="2587" w:author="Chad Fogg" w:date="2019-07-11T09:32:00Z">
                      <w:rPr>
                        <w:b/>
                        <w:sz w:val="18"/>
                        <w:szCs w:val="18"/>
                      </w:rPr>
                    </w:rPrChange>
                  </w:rPr>
                  <w:delText>BT709_YCC</w:delText>
                </w:r>
              </w:del>
            </w:ins>
          </w:p>
        </w:tc>
      </w:tr>
      <w:tr w:rsidR="001F74CF" w:rsidDel="00E17044" w14:paraId="316817DC" w14:textId="4AC5BF97" w:rsidTr="00774606">
        <w:trPr>
          <w:trHeight w:val="530"/>
          <w:jc w:val="center"/>
          <w:ins w:id="2588" w:author="Chad Fogg" w:date="2019-07-11T09:00:00Z"/>
          <w:del w:id="2589" w:author="Yasser Syed" w:date="2019-07-29T23:53:00Z"/>
          <w:trPrChange w:id="2590" w:author="Chad Fogg" w:date="2019-07-11T09:20:00Z">
            <w:trPr>
              <w:gridAfter w:val="0"/>
              <w:jc w:val="center"/>
            </w:trPr>
          </w:trPrChange>
        </w:trPr>
        <w:tc>
          <w:tcPr>
            <w:tcW w:w="3505" w:type="dxa"/>
            <w:tcPrChange w:id="2591" w:author="Chad Fogg" w:date="2019-07-11T09:20:00Z">
              <w:tcPr>
                <w:tcW w:w="2875" w:type="dxa"/>
              </w:tcPr>
            </w:tcPrChange>
          </w:tcPr>
          <w:p w14:paraId="123BD79A" w14:textId="164F2C80" w:rsidR="001F74CF" w:rsidDel="00E17044" w:rsidRDefault="001F74CF">
            <w:pPr>
              <w:jc w:val="left"/>
              <w:rPr>
                <w:ins w:id="2592" w:author="Chad Fogg" w:date="2019-07-11T09:00:00Z"/>
                <w:del w:id="2593" w:author="Yasser Syed" w:date="2019-07-29T23:53:00Z"/>
              </w:rPr>
              <w:pPrChange w:id="2594" w:author="Yasser Syed" w:date="2019-07-30T15:59:00Z">
                <w:pPr>
                  <w:jc w:val="center"/>
                </w:pPr>
              </w:pPrChange>
            </w:pPr>
            <w:ins w:id="2595" w:author="Chad Fogg" w:date="2019-07-11T09:00:00Z">
              <w:del w:id="2596" w:author="Yasser Syed" w:date="2019-07-29T23:53:00Z">
                <w:r w:rsidDel="00E17044">
                  <w:delText xml:space="preserve">DVB </w:delText>
                </w:r>
              </w:del>
            </w:ins>
            <w:ins w:id="2597" w:author="Chad Fogg" w:date="2019-07-11T09:01:00Z">
              <w:del w:id="2598" w:author="Yasser Syed" w:date="2019-07-29T23:53:00Z">
                <w:r w:rsidDel="00E17044">
                  <w:delText>ultra-high</w:delText>
                </w:r>
              </w:del>
            </w:ins>
            <w:ins w:id="2599" w:author="Chad Fogg" w:date="2019-07-11T09:00:00Z">
              <w:del w:id="2600" w:author="Yasser Syed" w:date="2019-07-29T23:53:00Z">
                <w:r w:rsidDel="00E17044">
                  <w:delText xml:space="preserve"> definition</w:delText>
                </w:r>
              </w:del>
            </w:ins>
            <w:ins w:id="2601" w:author="Chad Fogg" w:date="2019-07-11T09:10:00Z">
              <w:del w:id="2602" w:author="Yasser Syed" w:date="2019-07-29T23:53:00Z">
                <w:r w:rsidR="005A33A5" w:rsidDel="00E17044">
                  <w:delText xml:space="preserve"> </w:delText>
                </w:r>
              </w:del>
            </w:ins>
            <w:ins w:id="2603" w:author="Chad Fogg" w:date="2019-07-11T09:12:00Z">
              <w:del w:id="2604" w:author="Yasser Syed" w:date="2019-07-29T23:53:00Z">
                <w:r w:rsidR="005A33A5" w:rsidDel="00E17044">
                  <w:br/>
                </w:r>
              </w:del>
            </w:ins>
            <w:ins w:id="2605" w:author="Chad Fogg" w:date="2019-07-11T09:14:00Z">
              <w:del w:id="2606" w:author="Yasser Syed" w:date="2019-07-29T23:53:00Z">
                <w:r w:rsidR="005A33A5" w:rsidDel="00E17044">
                  <w:delText>(ETSI TS 101 154 §5.14)</w:delText>
                </w:r>
              </w:del>
            </w:ins>
          </w:p>
        </w:tc>
        <w:tc>
          <w:tcPr>
            <w:tcW w:w="4860" w:type="dxa"/>
            <w:tcPrChange w:id="2607" w:author="Chad Fogg" w:date="2019-07-11T09:20:00Z">
              <w:tcPr>
                <w:tcW w:w="3960" w:type="dxa"/>
                <w:gridSpan w:val="2"/>
              </w:tcPr>
            </w:tcPrChange>
          </w:tcPr>
          <w:p w14:paraId="1CCAF6BB" w14:textId="77F345B2" w:rsidR="001F74CF" w:rsidRPr="00440AFB" w:rsidDel="00E17044" w:rsidRDefault="001F74CF">
            <w:pPr>
              <w:jc w:val="left"/>
              <w:rPr>
                <w:ins w:id="2608" w:author="Chad Fogg" w:date="2019-07-11T09:00:00Z"/>
                <w:del w:id="2609" w:author="Yasser Syed" w:date="2019-07-29T23:53:00Z"/>
                <w:bCs/>
                <w:sz w:val="18"/>
                <w:szCs w:val="18"/>
                <w:rPrChange w:id="2610" w:author="Chad Fogg" w:date="2019-07-11T09:32:00Z">
                  <w:rPr>
                    <w:ins w:id="2611" w:author="Chad Fogg" w:date="2019-07-11T09:00:00Z"/>
                    <w:del w:id="2612" w:author="Yasser Syed" w:date="2019-07-29T23:53:00Z"/>
                    <w:b/>
                    <w:sz w:val="18"/>
                    <w:szCs w:val="18"/>
                  </w:rPr>
                </w:rPrChange>
              </w:rPr>
              <w:pPrChange w:id="2613" w:author="Yasser Syed" w:date="2019-07-30T15:59:00Z">
                <w:pPr/>
              </w:pPrChange>
            </w:pPr>
            <w:ins w:id="2614" w:author="Chad Fogg" w:date="2019-07-11T09:01:00Z">
              <w:del w:id="2615" w:author="Yasser Syed" w:date="2019-07-29T23:53:00Z">
                <w:r w:rsidRPr="00440AFB" w:rsidDel="00E17044">
                  <w:rPr>
                    <w:bCs/>
                    <w:sz w:val="18"/>
                    <w:szCs w:val="18"/>
                    <w:rPrChange w:id="2616" w:author="Chad Fogg" w:date="2019-07-11T09:32:00Z">
                      <w:rPr>
                        <w:b/>
                        <w:sz w:val="18"/>
                        <w:szCs w:val="18"/>
                      </w:rPr>
                    </w:rPrChange>
                  </w:rPr>
                  <w:delText>BT2100_PQ_</w:delText>
                </w:r>
              </w:del>
            </w:ins>
            <w:ins w:id="2617" w:author="Chad Fogg" w:date="2019-07-11T09:20:00Z">
              <w:del w:id="2618" w:author="Yasser Syed" w:date="2019-07-29T23:53:00Z">
                <w:r w:rsidR="00774606" w:rsidRPr="00440AFB" w:rsidDel="00E17044">
                  <w:rPr>
                    <w:bCs/>
                    <w:sz w:val="18"/>
                    <w:szCs w:val="18"/>
                    <w:rPrChange w:id="2619" w:author="Chad Fogg" w:date="2019-07-11T09:32:00Z">
                      <w:rPr>
                        <w:b/>
                        <w:sz w:val="18"/>
                        <w:szCs w:val="18"/>
                      </w:rPr>
                    </w:rPrChange>
                  </w:rPr>
                  <w:delText>YCC,</w:delText>
                </w:r>
              </w:del>
            </w:ins>
            <w:ins w:id="2620" w:author="Chad Fogg" w:date="2019-07-11T09:15:00Z">
              <w:del w:id="2621" w:author="Yasser Syed" w:date="2019-07-29T23:53:00Z">
                <w:r w:rsidR="005A33A5" w:rsidRPr="00440AFB" w:rsidDel="00E17044">
                  <w:rPr>
                    <w:bCs/>
                    <w:sz w:val="18"/>
                    <w:szCs w:val="18"/>
                    <w:rPrChange w:id="2622" w:author="Chad Fogg" w:date="2019-07-11T09:32:00Z">
                      <w:rPr>
                        <w:b/>
                        <w:sz w:val="18"/>
                        <w:szCs w:val="18"/>
                      </w:rPr>
                    </w:rPrChange>
                  </w:rPr>
                  <w:delText xml:space="preserve"> </w:delText>
                </w:r>
              </w:del>
            </w:ins>
            <w:ins w:id="2623" w:author="Chad Fogg" w:date="2019-07-11T09:01:00Z">
              <w:del w:id="2624" w:author="Yasser Syed" w:date="2019-07-29T23:53:00Z">
                <w:r w:rsidRPr="00440AFB" w:rsidDel="00E17044">
                  <w:rPr>
                    <w:bCs/>
                    <w:sz w:val="18"/>
                    <w:szCs w:val="18"/>
                    <w:rPrChange w:id="2625" w:author="Chad Fogg" w:date="2019-07-11T09:32:00Z">
                      <w:rPr>
                        <w:b/>
                        <w:sz w:val="18"/>
                        <w:szCs w:val="18"/>
                      </w:rPr>
                    </w:rPrChange>
                  </w:rPr>
                  <w:delText xml:space="preserve">BT2100_HLG_YCC, </w:delText>
                </w:r>
                <w:r w:rsidRPr="00440AFB" w:rsidDel="00E17044">
                  <w:rPr>
                    <w:bCs/>
                    <w:sz w:val="18"/>
                    <w:szCs w:val="18"/>
                    <w:rPrChange w:id="2626" w:author="Chad Fogg" w:date="2019-07-11T09:32:00Z">
                      <w:rPr>
                        <w:b/>
                        <w:sz w:val="18"/>
                        <w:szCs w:val="18"/>
                      </w:rPr>
                    </w:rPrChange>
                  </w:rPr>
                  <w:br/>
                  <w:delText>BT2020_YCC_NCL</w:delText>
                </w:r>
              </w:del>
            </w:ins>
            <w:ins w:id="2627" w:author="Chad Fogg" w:date="2019-07-11T09:16:00Z">
              <w:del w:id="2628" w:author="Yasser Syed" w:date="2019-07-29T23:53:00Z">
                <w:r w:rsidR="005A33A5" w:rsidRPr="00440AFB" w:rsidDel="00E17044">
                  <w:rPr>
                    <w:bCs/>
                    <w:sz w:val="18"/>
                    <w:szCs w:val="18"/>
                    <w:rPrChange w:id="2629" w:author="Chad Fogg" w:date="2019-07-11T09:32:00Z">
                      <w:rPr>
                        <w:b/>
                        <w:sz w:val="18"/>
                        <w:szCs w:val="18"/>
                      </w:rPr>
                    </w:rPrChange>
                  </w:rPr>
                  <w:delText>, BT709_YCC</w:delText>
                </w:r>
              </w:del>
            </w:ins>
          </w:p>
        </w:tc>
      </w:tr>
      <w:tr w:rsidR="00880C72" w:rsidDel="00E17044" w14:paraId="4E310E89" w14:textId="0C0F1337" w:rsidTr="007E3CEC">
        <w:trPr>
          <w:jc w:val="center"/>
          <w:ins w:id="2630" w:author="Chad Fogg" w:date="2019-07-11T09:24:00Z"/>
          <w:del w:id="2631" w:author="Yasser Syed" w:date="2019-07-29T23:51:00Z"/>
        </w:trPr>
        <w:tc>
          <w:tcPr>
            <w:tcW w:w="3505" w:type="dxa"/>
          </w:tcPr>
          <w:p w14:paraId="69025B80" w14:textId="0C95B95A" w:rsidR="00880C72" w:rsidDel="00E17044" w:rsidRDefault="00880C72">
            <w:pPr>
              <w:jc w:val="left"/>
              <w:rPr>
                <w:ins w:id="2632" w:author="Chad Fogg" w:date="2019-07-11T09:24:00Z"/>
                <w:del w:id="2633" w:author="Yasser Syed" w:date="2019-07-29T23:51:00Z"/>
              </w:rPr>
              <w:pPrChange w:id="2634" w:author="Yasser Syed" w:date="2019-07-30T15:59:00Z">
                <w:pPr>
                  <w:jc w:val="center"/>
                </w:pPr>
              </w:pPrChange>
            </w:pPr>
            <w:ins w:id="2635" w:author="Chad Fogg" w:date="2019-07-11T09:24:00Z">
              <w:del w:id="2636" w:author="Yasser Syed" w:date="2019-07-29T23:51:00Z">
                <w:r w:rsidDel="00E17044">
                  <w:delText>ATSC 1.0 high definition</w:delText>
                </w:r>
                <w:r w:rsidDel="00E17044">
                  <w:br/>
                  <w:delText>(A/53)</w:delText>
                </w:r>
              </w:del>
            </w:ins>
          </w:p>
        </w:tc>
        <w:tc>
          <w:tcPr>
            <w:tcW w:w="4860" w:type="dxa"/>
          </w:tcPr>
          <w:p w14:paraId="1A7D263F" w14:textId="4789C9CA" w:rsidR="00880C72" w:rsidRPr="00440AFB" w:rsidDel="00E17044" w:rsidRDefault="00880C72">
            <w:pPr>
              <w:jc w:val="left"/>
              <w:rPr>
                <w:ins w:id="2637" w:author="Chad Fogg" w:date="2019-07-11T09:24:00Z"/>
                <w:del w:id="2638" w:author="Yasser Syed" w:date="2019-07-29T23:51:00Z"/>
                <w:bCs/>
                <w:sz w:val="18"/>
                <w:szCs w:val="18"/>
                <w:rPrChange w:id="2639" w:author="Chad Fogg" w:date="2019-07-11T09:32:00Z">
                  <w:rPr>
                    <w:ins w:id="2640" w:author="Chad Fogg" w:date="2019-07-11T09:24:00Z"/>
                    <w:del w:id="2641" w:author="Yasser Syed" w:date="2019-07-29T23:51:00Z"/>
                    <w:b/>
                    <w:sz w:val="18"/>
                    <w:szCs w:val="18"/>
                  </w:rPr>
                </w:rPrChange>
              </w:rPr>
              <w:pPrChange w:id="2642" w:author="Yasser Syed" w:date="2019-07-30T15:59:00Z">
                <w:pPr/>
              </w:pPrChange>
            </w:pPr>
            <w:ins w:id="2643" w:author="Chad Fogg" w:date="2019-07-11T09:24:00Z">
              <w:del w:id="2644" w:author="Yasser Syed" w:date="2019-07-29T23:51:00Z">
                <w:r w:rsidRPr="00440AFB" w:rsidDel="00E17044">
                  <w:rPr>
                    <w:bCs/>
                    <w:sz w:val="18"/>
                    <w:szCs w:val="18"/>
                    <w:rPrChange w:id="2645" w:author="Chad Fogg" w:date="2019-07-11T09:32:00Z">
                      <w:rPr>
                        <w:b/>
                        <w:sz w:val="18"/>
                        <w:szCs w:val="18"/>
                      </w:rPr>
                    </w:rPrChange>
                  </w:rPr>
                  <w:delText>BT709_YCC</w:delText>
                </w:r>
              </w:del>
            </w:ins>
          </w:p>
        </w:tc>
      </w:tr>
      <w:tr w:rsidR="001F74CF" w:rsidDel="00E17044" w14:paraId="0F232CF7" w14:textId="679513A6" w:rsidTr="00774606">
        <w:trPr>
          <w:jc w:val="center"/>
          <w:ins w:id="2646" w:author="Chad Fogg" w:date="2019-07-11T08:57:00Z"/>
          <w:del w:id="2647" w:author="Yasser Syed" w:date="2019-07-29T23:51:00Z"/>
          <w:trPrChange w:id="2648" w:author="Chad Fogg" w:date="2019-07-11T09:20:00Z">
            <w:trPr>
              <w:gridAfter w:val="0"/>
              <w:jc w:val="center"/>
            </w:trPr>
          </w:trPrChange>
        </w:trPr>
        <w:tc>
          <w:tcPr>
            <w:tcW w:w="3505" w:type="dxa"/>
            <w:tcPrChange w:id="2649" w:author="Chad Fogg" w:date="2019-07-11T09:20:00Z">
              <w:tcPr>
                <w:tcW w:w="2875" w:type="dxa"/>
              </w:tcPr>
            </w:tcPrChange>
          </w:tcPr>
          <w:p w14:paraId="283EC219" w14:textId="40F28A41" w:rsidR="001F74CF" w:rsidDel="00E17044" w:rsidRDefault="001F74CF">
            <w:pPr>
              <w:jc w:val="left"/>
              <w:rPr>
                <w:ins w:id="2650" w:author="Chad Fogg" w:date="2019-07-11T08:57:00Z"/>
                <w:del w:id="2651" w:author="Yasser Syed" w:date="2019-07-29T23:51:00Z"/>
              </w:rPr>
              <w:pPrChange w:id="2652" w:author="Yasser Syed" w:date="2019-07-30T15:59:00Z">
                <w:pPr>
                  <w:jc w:val="center"/>
                </w:pPr>
              </w:pPrChange>
            </w:pPr>
            <w:ins w:id="2653" w:author="Chad Fogg" w:date="2019-07-11T08:59:00Z">
              <w:del w:id="2654" w:author="Yasser Syed" w:date="2019-07-29T23:51:00Z">
                <w:r w:rsidDel="00E17044">
                  <w:delText>ATSC</w:delText>
                </w:r>
              </w:del>
            </w:ins>
            <w:ins w:id="2655" w:author="Chad Fogg" w:date="2019-07-11T09:02:00Z">
              <w:del w:id="2656" w:author="Yasser Syed" w:date="2019-07-29T23:51:00Z">
                <w:r w:rsidDel="00E17044">
                  <w:delText xml:space="preserve"> 1.0</w:delText>
                </w:r>
              </w:del>
            </w:ins>
            <w:ins w:id="2657" w:author="Chad Fogg" w:date="2019-07-11T09:22:00Z">
              <w:del w:id="2658" w:author="Yasser Syed" w:date="2019-07-29T23:51:00Z">
                <w:r w:rsidR="00880C72" w:rsidDel="00E17044">
                  <w:delText xml:space="preserve"> </w:delText>
                </w:r>
              </w:del>
            </w:ins>
            <w:ins w:id="2659" w:author="Chad Fogg" w:date="2019-07-11T09:24:00Z">
              <w:del w:id="2660" w:author="Yasser Syed" w:date="2019-07-29T23:51:00Z">
                <w:r w:rsidR="00880C72" w:rsidDel="00E17044">
                  <w:delText>standard definition</w:delText>
                </w:r>
                <w:r w:rsidR="00880C72" w:rsidDel="00E17044">
                  <w:br/>
                </w:r>
              </w:del>
            </w:ins>
            <w:ins w:id="2661" w:author="Chad Fogg" w:date="2019-07-11T09:22:00Z">
              <w:del w:id="2662" w:author="Yasser Syed" w:date="2019-07-29T23:51:00Z">
                <w:r w:rsidR="00880C72" w:rsidDel="00E17044">
                  <w:delText>(A/53)</w:delText>
                </w:r>
              </w:del>
            </w:ins>
          </w:p>
        </w:tc>
        <w:tc>
          <w:tcPr>
            <w:tcW w:w="4860" w:type="dxa"/>
            <w:tcPrChange w:id="2663" w:author="Chad Fogg" w:date="2019-07-11T09:20:00Z">
              <w:tcPr>
                <w:tcW w:w="3960" w:type="dxa"/>
                <w:gridSpan w:val="2"/>
              </w:tcPr>
            </w:tcPrChange>
          </w:tcPr>
          <w:p w14:paraId="0AA8FE18" w14:textId="4DCA5E6B" w:rsidR="001F74CF" w:rsidRPr="00440AFB" w:rsidDel="00E17044" w:rsidRDefault="00880C72">
            <w:pPr>
              <w:jc w:val="left"/>
              <w:rPr>
                <w:ins w:id="2664" w:author="Chad Fogg" w:date="2019-07-11T08:57:00Z"/>
                <w:del w:id="2665" w:author="Yasser Syed" w:date="2019-07-29T23:51:00Z"/>
                <w:bCs/>
                <w:sz w:val="18"/>
                <w:szCs w:val="18"/>
                <w:rPrChange w:id="2666" w:author="Chad Fogg" w:date="2019-07-11T09:32:00Z">
                  <w:rPr>
                    <w:ins w:id="2667" w:author="Chad Fogg" w:date="2019-07-11T08:57:00Z"/>
                    <w:del w:id="2668" w:author="Yasser Syed" w:date="2019-07-29T23:51:00Z"/>
                    <w:b/>
                    <w:sz w:val="18"/>
                    <w:szCs w:val="18"/>
                  </w:rPr>
                </w:rPrChange>
              </w:rPr>
              <w:pPrChange w:id="2669" w:author="Yasser Syed" w:date="2019-07-30T15:59:00Z">
                <w:pPr/>
              </w:pPrChange>
            </w:pPr>
            <w:ins w:id="2670" w:author="Chad Fogg" w:date="2019-07-11T09:23:00Z">
              <w:del w:id="2671" w:author="Yasser Syed" w:date="2019-07-29T23:51:00Z">
                <w:r w:rsidRPr="00440AFB" w:rsidDel="00E17044">
                  <w:rPr>
                    <w:bCs/>
                    <w:sz w:val="18"/>
                    <w:szCs w:val="18"/>
                    <w:rPrChange w:id="2672" w:author="Chad Fogg" w:date="2019-07-11T09:32:00Z">
                      <w:rPr>
                        <w:b/>
                        <w:sz w:val="18"/>
                        <w:szCs w:val="18"/>
                      </w:rPr>
                    </w:rPrChange>
                  </w:rPr>
                  <w:delText>BT601_525, BT601_625</w:delText>
                </w:r>
              </w:del>
            </w:ins>
          </w:p>
        </w:tc>
      </w:tr>
      <w:tr w:rsidR="005A33A5" w:rsidDel="00E17044" w14:paraId="6DBF8C24" w14:textId="71616261" w:rsidTr="00774606">
        <w:trPr>
          <w:jc w:val="center"/>
          <w:ins w:id="2673" w:author="Chad Fogg" w:date="2019-07-11T09:18:00Z"/>
          <w:del w:id="2674" w:author="Yasser Syed" w:date="2019-07-29T23:51:00Z"/>
          <w:trPrChange w:id="2675" w:author="Chad Fogg" w:date="2019-07-11T09:20:00Z">
            <w:trPr>
              <w:gridAfter w:val="0"/>
              <w:jc w:val="center"/>
            </w:trPr>
          </w:trPrChange>
        </w:trPr>
        <w:tc>
          <w:tcPr>
            <w:tcW w:w="3505" w:type="dxa"/>
            <w:tcPrChange w:id="2676" w:author="Chad Fogg" w:date="2019-07-11T09:20:00Z">
              <w:tcPr>
                <w:tcW w:w="3505" w:type="dxa"/>
                <w:gridSpan w:val="2"/>
              </w:tcPr>
            </w:tcPrChange>
          </w:tcPr>
          <w:p w14:paraId="0068A36C" w14:textId="626C54C2" w:rsidR="005A33A5" w:rsidDel="00E17044" w:rsidRDefault="005A33A5">
            <w:pPr>
              <w:jc w:val="left"/>
              <w:rPr>
                <w:ins w:id="2677" w:author="Chad Fogg" w:date="2019-07-11T09:18:00Z"/>
                <w:del w:id="2678" w:author="Yasser Syed" w:date="2019-07-29T23:51:00Z"/>
              </w:rPr>
              <w:pPrChange w:id="2679" w:author="Yasser Syed" w:date="2019-07-30T15:59:00Z">
                <w:pPr>
                  <w:jc w:val="center"/>
                </w:pPr>
              </w:pPrChange>
            </w:pPr>
            <w:ins w:id="2680" w:author="Chad Fogg" w:date="2019-07-11T09:18:00Z">
              <w:del w:id="2681" w:author="Yasser Syed" w:date="2019-07-29T23:51:00Z">
                <w:r w:rsidDel="00E17044">
                  <w:delText>ATSC 3.0</w:delText>
                </w:r>
              </w:del>
            </w:ins>
            <w:ins w:id="2682" w:author="Chad Fogg" w:date="2019-07-11T09:21:00Z">
              <w:del w:id="2683" w:author="Yasser Syed" w:date="2019-07-29T23:51:00Z">
                <w:r w:rsidR="00880C72" w:rsidDel="00E17044">
                  <w:br/>
                  <w:delText>(A/341)</w:delText>
                </w:r>
              </w:del>
            </w:ins>
          </w:p>
        </w:tc>
        <w:tc>
          <w:tcPr>
            <w:tcW w:w="4860" w:type="dxa"/>
            <w:tcPrChange w:id="2684" w:author="Chad Fogg" w:date="2019-07-11T09:20:00Z">
              <w:tcPr>
                <w:tcW w:w="4320" w:type="dxa"/>
                <w:gridSpan w:val="2"/>
              </w:tcPr>
            </w:tcPrChange>
          </w:tcPr>
          <w:p w14:paraId="49521A16" w14:textId="20BC42F5" w:rsidR="005A33A5" w:rsidRPr="00440AFB" w:rsidDel="00E17044" w:rsidRDefault="005A33A5">
            <w:pPr>
              <w:jc w:val="left"/>
              <w:rPr>
                <w:ins w:id="2685" w:author="Chad Fogg" w:date="2019-07-11T09:18:00Z"/>
                <w:del w:id="2686" w:author="Yasser Syed" w:date="2019-07-29T23:51:00Z"/>
                <w:bCs/>
                <w:sz w:val="18"/>
                <w:szCs w:val="18"/>
                <w:rPrChange w:id="2687" w:author="Chad Fogg" w:date="2019-07-11T09:32:00Z">
                  <w:rPr>
                    <w:ins w:id="2688" w:author="Chad Fogg" w:date="2019-07-11T09:18:00Z"/>
                    <w:del w:id="2689" w:author="Yasser Syed" w:date="2019-07-29T23:51:00Z"/>
                    <w:b/>
                    <w:sz w:val="18"/>
                    <w:szCs w:val="18"/>
                  </w:rPr>
                </w:rPrChange>
              </w:rPr>
              <w:pPrChange w:id="2690" w:author="Yasser Syed" w:date="2019-07-30T15:59:00Z">
                <w:pPr/>
              </w:pPrChange>
            </w:pPr>
            <w:ins w:id="2691" w:author="Chad Fogg" w:date="2019-07-11T09:19:00Z">
              <w:del w:id="2692" w:author="Yasser Syed" w:date="2019-07-29T23:51:00Z">
                <w:r w:rsidRPr="00440AFB" w:rsidDel="00E17044">
                  <w:rPr>
                    <w:bCs/>
                    <w:sz w:val="18"/>
                    <w:szCs w:val="18"/>
                    <w:rPrChange w:id="2693" w:author="Chad Fogg" w:date="2019-07-11T09:32:00Z">
                      <w:rPr>
                        <w:b/>
                        <w:sz w:val="18"/>
                        <w:szCs w:val="18"/>
                      </w:rPr>
                    </w:rPrChange>
                  </w:rPr>
                  <w:delText>BT2100_PQ_</w:delText>
                </w:r>
              </w:del>
            </w:ins>
            <w:ins w:id="2694" w:author="Chad Fogg" w:date="2019-07-11T09:20:00Z">
              <w:del w:id="2695" w:author="Yasser Syed" w:date="2019-07-29T23:51:00Z">
                <w:r w:rsidR="00774606" w:rsidRPr="00440AFB" w:rsidDel="00E17044">
                  <w:rPr>
                    <w:bCs/>
                    <w:sz w:val="18"/>
                    <w:szCs w:val="18"/>
                    <w:rPrChange w:id="2696" w:author="Chad Fogg" w:date="2019-07-11T09:32:00Z">
                      <w:rPr>
                        <w:b/>
                        <w:sz w:val="18"/>
                        <w:szCs w:val="18"/>
                      </w:rPr>
                    </w:rPrChange>
                  </w:rPr>
                  <w:delText>YCC,</w:delText>
                </w:r>
              </w:del>
            </w:ins>
            <w:ins w:id="2697" w:author="Chad Fogg" w:date="2019-07-11T09:19:00Z">
              <w:del w:id="2698" w:author="Yasser Syed" w:date="2019-07-29T23:51:00Z">
                <w:r w:rsidRPr="00440AFB" w:rsidDel="00E17044">
                  <w:rPr>
                    <w:bCs/>
                    <w:sz w:val="18"/>
                    <w:szCs w:val="18"/>
                    <w:rPrChange w:id="2699" w:author="Chad Fogg" w:date="2019-07-11T09:32:00Z">
                      <w:rPr>
                        <w:b/>
                        <w:sz w:val="18"/>
                        <w:szCs w:val="18"/>
                      </w:rPr>
                    </w:rPrChange>
                  </w:rPr>
                  <w:delText xml:space="preserve"> BT2100_HLG_YCC, </w:delText>
                </w:r>
              </w:del>
            </w:ins>
            <w:ins w:id="2700" w:author="Chad Fogg" w:date="2019-07-11T09:20:00Z">
              <w:del w:id="2701" w:author="Yasser Syed" w:date="2019-07-29T23:51:00Z">
                <w:r w:rsidR="00774606" w:rsidRPr="00440AFB" w:rsidDel="00E17044">
                  <w:rPr>
                    <w:bCs/>
                    <w:sz w:val="18"/>
                    <w:szCs w:val="18"/>
                    <w:rPrChange w:id="2702" w:author="Chad Fogg" w:date="2019-07-11T09:32:00Z">
                      <w:rPr>
                        <w:b/>
                        <w:sz w:val="18"/>
                        <w:szCs w:val="18"/>
                      </w:rPr>
                    </w:rPrChange>
                  </w:rPr>
                  <w:br/>
                  <w:delText xml:space="preserve">BT2100_PQ_ICTCP, </w:delText>
                </w:r>
              </w:del>
            </w:ins>
            <w:ins w:id="2703" w:author="Chad Fogg" w:date="2019-07-11T09:19:00Z">
              <w:del w:id="2704" w:author="Yasser Syed" w:date="2019-07-29T23:51:00Z">
                <w:r w:rsidRPr="00440AFB" w:rsidDel="00E17044">
                  <w:rPr>
                    <w:bCs/>
                    <w:sz w:val="18"/>
                    <w:szCs w:val="18"/>
                    <w:rPrChange w:id="2705" w:author="Chad Fogg" w:date="2019-07-11T09:32:00Z">
                      <w:rPr>
                        <w:b/>
                        <w:sz w:val="18"/>
                        <w:szCs w:val="18"/>
                      </w:rPr>
                    </w:rPrChange>
                  </w:rPr>
                  <w:delText>BT2020_YCC_NCL, BT709_YCC</w:delText>
                </w:r>
              </w:del>
            </w:ins>
          </w:p>
        </w:tc>
      </w:tr>
    </w:tbl>
    <w:p w14:paraId="49AAA10D" w14:textId="1B407970" w:rsidR="00227185" w:rsidRDefault="00227185">
      <w:pPr>
        <w:jc w:val="left"/>
        <w:rPr>
          <w:ins w:id="2706" w:author="Gary Sullivan" w:date="2019-07-30T20:35:00Z"/>
        </w:rPr>
      </w:pPr>
    </w:p>
    <w:p w14:paraId="45AE1C7D" w14:textId="77777777" w:rsidR="00051113" w:rsidRPr="00051113" w:rsidRDefault="00051113" w:rsidP="00051113">
      <w:pPr>
        <w:overflowPunct/>
        <w:autoSpaceDE/>
        <w:autoSpaceDN/>
        <w:adjustRightInd/>
        <w:spacing w:before="360"/>
        <w:jc w:val="center"/>
        <w:textAlignment w:val="auto"/>
        <w:rPr>
          <w:ins w:id="2707" w:author="Gary Sullivan" w:date="2019-07-30T20:35:00Z"/>
          <w:rFonts w:eastAsia="Calibri"/>
          <w:sz w:val="24"/>
          <w:szCs w:val="24"/>
          <w:lang w:eastAsia="ja-JP"/>
        </w:rPr>
      </w:pPr>
      <w:ins w:id="2708" w:author="Gary Sullivan" w:date="2019-07-30T20:35:00Z">
        <w:r w:rsidRPr="00051113">
          <w:rPr>
            <w:rFonts w:eastAsia="Calibri"/>
            <w:sz w:val="24"/>
            <w:szCs w:val="24"/>
            <w:lang w:eastAsia="ja-JP"/>
          </w:rPr>
          <w:t>____________________</w:t>
        </w:r>
      </w:ins>
    </w:p>
    <w:p w14:paraId="1C80FA49" w14:textId="0ED8080A" w:rsidR="00051113" w:rsidRPr="000456B4" w:rsidDel="00051113" w:rsidRDefault="00051113" w:rsidP="00051113">
      <w:pPr>
        <w:jc w:val="center"/>
        <w:rPr>
          <w:del w:id="2709" w:author="Gary Sullivan" w:date="2019-07-30T20:35:00Z"/>
          <w:moveTo w:id="2710" w:author="Gary Sullivan" w:date="2019-07-30T20:35:00Z"/>
          <w:u w:val="single"/>
        </w:rPr>
      </w:pPr>
      <w:moveToRangeStart w:id="2711" w:author="Gary Sullivan" w:date="2019-07-30T20:35:00Z" w:name="move15411327"/>
      <w:moveTo w:id="2712" w:author="Gary Sullivan" w:date="2019-07-30T20:35:00Z">
        <w:del w:id="2713" w:author="Gary Sullivan" w:date="2019-07-30T20:35:00Z">
          <w:r w:rsidRPr="000456B4" w:rsidDel="00051113">
            <w:rPr>
              <w:u w:val="single"/>
            </w:rPr>
            <w:delText>________________________</w:delText>
          </w:r>
        </w:del>
      </w:moveTo>
    </w:p>
    <w:p w14:paraId="1B0E75A0" w14:textId="1E2D63A3" w:rsidR="00051113" w:rsidRPr="00374CBE" w:rsidDel="00051113" w:rsidRDefault="00051113" w:rsidP="00051113">
      <w:pPr>
        <w:tabs>
          <w:tab w:val="clear" w:pos="794"/>
          <w:tab w:val="clear" w:pos="1191"/>
          <w:tab w:val="clear" w:pos="1588"/>
          <w:tab w:val="clear" w:pos="1985"/>
        </w:tabs>
        <w:overflowPunct/>
        <w:autoSpaceDE/>
        <w:autoSpaceDN/>
        <w:adjustRightInd/>
        <w:spacing w:before="0"/>
        <w:jc w:val="left"/>
        <w:textAlignment w:val="auto"/>
        <w:rPr>
          <w:del w:id="2714" w:author="Gary Sullivan" w:date="2019-07-30T20:35:00Z"/>
          <w:moveTo w:id="2715" w:author="Gary Sullivan" w:date="2019-07-30T20:35:00Z"/>
        </w:rPr>
      </w:pPr>
    </w:p>
    <w:p w14:paraId="14C329F5" w14:textId="197E0378" w:rsidR="00051113" w:rsidDel="00051113" w:rsidRDefault="00051113" w:rsidP="00051113">
      <w:pPr>
        <w:rPr>
          <w:del w:id="2716" w:author="Gary Sullivan" w:date="2019-07-30T20:36:00Z"/>
          <w:moveTo w:id="2717" w:author="Gary Sullivan" w:date="2019-07-30T20:35:00Z"/>
        </w:rPr>
      </w:pPr>
    </w:p>
    <w:moveToRangeEnd w:id="2711"/>
    <w:p w14:paraId="137F7A3C" w14:textId="77777777" w:rsidR="00051113" w:rsidRPr="00374CBE" w:rsidRDefault="00051113">
      <w:pPr>
        <w:jc w:val="left"/>
        <w:pPrChange w:id="2718" w:author="Yasser Syed" w:date="2019-07-30T15:59:00Z">
          <w:pPr/>
        </w:pPrChange>
      </w:pPr>
    </w:p>
    <w:sectPr w:rsidR="00051113" w:rsidRPr="00374CBE" w:rsidSect="0014544A">
      <w:headerReference w:type="even" r:id="rId27"/>
      <w:headerReference w:type="default" r:id="rId28"/>
      <w:footerReference w:type="even" r:id="rId29"/>
      <w:footerReference w:type="default" r:id="rId30"/>
      <w:pgSz w:w="11907" w:h="16840" w:code="9"/>
      <w:pgMar w:top="1089" w:right="1089" w:bottom="1089" w:left="1089" w:header="482" w:footer="482" w:gutter="0"/>
      <w:paperSrc w:first="15" w:other="15"/>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665" w:author="市ヶ谷　敦郎" w:date="2019-07-08T13:33:00Z" w:initials="市ヶ谷　敦郎">
    <w:p w14:paraId="791020D0" w14:textId="287B5D24" w:rsidR="00051113" w:rsidRDefault="00051113">
      <w:pPr>
        <w:pStyle w:val="CommentText"/>
        <w:rPr>
          <w:lang w:eastAsia="ja-JP"/>
        </w:rPr>
      </w:pPr>
      <w:r>
        <w:rPr>
          <w:rStyle w:val="CommentReference"/>
        </w:rPr>
        <w:annotationRef/>
      </w:r>
      <w:r>
        <w:rPr>
          <w:rFonts w:hint="eastAsia"/>
          <w:lang w:eastAsia="ja-JP"/>
        </w:rPr>
        <w:t>W</w:t>
      </w:r>
      <w:r>
        <w:rPr>
          <w:lang w:eastAsia="ja-JP"/>
        </w:rPr>
        <w:t>rong reference. It should be the note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91020D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1020D0" w16cid:durableId="20CDC4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A49F0" w14:textId="77777777" w:rsidR="00A077A6" w:rsidRDefault="00A077A6" w:rsidP="00D909B6">
      <w:pPr>
        <w:spacing w:before="0"/>
      </w:pPr>
      <w:r>
        <w:separator/>
      </w:r>
    </w:p>
  </w:endnote>
  <w:endnote w:type="continuationSeparator" w:id="0">
    <w:p w14:paraId="7A76F1DE" w14:textId="77777777" w:rsidR="00A077A6" w:rsidRDefault="00A077A6"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39T36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9241D" w14:textId="5946F6BD" w:rsidR="00051113" w:rsidRPr="00DD21D4" w:rsidRDefault="00051113" w:rsidP="00DD21D4">
    <w:pPr>
      <w:pStyle w:val="FooterQP"/>
    </w:pPr>
    <w:r>
      <w:rPr>
        <w:b w:val="0"/>
      </w:rPr>
      <w:fldChar w:fldCharType="begin"/>
    </w:r>
    <w:r>
      <w:rPr>
        <w:b w:val="0"/>
      </w:rPr>
      <w:instrText xml:space="preserve"> PAGE  \* MERGEFORMAT </w:instrText>
    </w:r>
    <w:r>
      <w:rPr>
        <w:b w:val="0"/>
      </w:rPr>
      <w:fldChar w:fldCharType="separate"/>
    </w:r>
    <w:r>
      <w:rPr>
        <w:b w:val="0"/>
        <w:noProof/>
      </w:rPr>
      <w:t>12</w:t>
    </w:r>
    <w:r>
      <w:rPr>
        <w:b w:val="0"/>
      </w:rPr>
      <w:fldChar w:fldCharType="end"/>
    </w:r>
    <w:r>
      <w:tab/>
      <w:t>Draft H series – Supplement 19 revision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275E4" w14:textId="46383438" w:rsidR="00051113" w:rsidRPr="00DD21D4" w:rsidRDefault="00051113" w:rsidP="00DD21D4">
    <w:pPr>
      <w:pStyle w:val="FooterQP"/>
      <w:rPr>
        <w:b w:val="0"/>
      </w:rPr>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noProof/>
      </w:rPr>
      <w:t>13</w:t>
    </w:r>
    <w:r>
      <w:rPr>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37A46" w14:textId="249EDD17" w:rsidR="00051113" w:rsidRPr="000B2ED5" w:rsidRDefault="00051113" w:rsidP="000B2ED5">
    <w:pPr>
      <w:pStyle w:val="FooterQP"/>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rPr>
      <w:t>17</w:t>
    </w:r>
    <w:r>
      <w:rPr>
        <w:b w:val="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121C3" w14:textId="316D8415" w:rsidR="00051113" w:rsidRPr="000B2ED5" w:rsidRDefault="00051113" w:rsidP="000B2ED5">
    <w:pPr>
      <w:pStyle w:val="FooterQP"/>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rPr>
      <w:t>17</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C61848" w14:textId="77777777" w:rsidR="00A077A6" w:rsidRDefault="00A077A6">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095DE7B8" w14:textId="77777777" w:rsidR="00A077A6" w:rsidRDefault="00A077A6" w:rsidP="00D909B6">
      <w:pPr>
        <w:spacing w:before="0"/>
      </w:pPr>
      <w:r>
        <w:continuationSeparator/>
      </w:r>
    </w:p>
  </w:footnote>
  <w:footnote w:id="1">
    <w:p w14:paraId="72977AED" w14:textId="4909141F" w:rsidR="00051113" w:rsidRPr="00797742" w:rsidRDefault="00051113">
      <w:pPr>
        <w:pStyle w:val="FootnoteText"/>
        <w:rPr>
          <w:lang w:val="en-US"/>
          <w:rPrChange w:id="1295" w:author="Yasser Syed" w:date="2019-07-07T09:41:00Z">
            <w:rPr/>
          </w:rPrChange>
        </w:rPr>
      </w:pPr>
      <w:ins w:id="1296" w:author="Yasser Syed" w:date="2019-07-07T09:41:00Z">
        <w:r>
          <w:rPr>
            <w:rStyle w:val="FootnoteReference"/>
          </w:rPr>
          <w:footnoteRef/>
        </w:r>
        <w:r>
          <w:t xml:space="preserve"> </w:t>
        </w:r>
      </w:ins>
      <w:ins w:id="1297" w:author="Yasser Syed" w:date="2019-07-07T09:47:00Z">
        <w:del w:id="1298" w:author="Gary Sullivan" w:date="2019-07-30T20:50:00Z">
          <w:r w:rsidDel="002001B1">
            <w:rPr>
              <w:lang w:val="en-US"/>
            </w:rPr>
            <w:delText xml:space="preserve">To </w:delText>
          </w:r>
        </w:del>
      </w:ins>
      <w:ins w:id="1299" w:author="Yasser Syed" w:date="2019-07-11T02:48:00Z">
        <w:del w:id="1300" w:author="Gary Sullivan" w:date="2019-07-30T20:50:00Z">
          <w:r w:rsidDel="002001B1">
            <w:rPr>
              <w:lang w:val="en-US"/>
            </w:rPr>
            <w:delText>signal</w:delText>
          </w:r>
        </w:del>
      </w:ins>
      <w:ins w:id="1301" w:author="Yasser Syed" w:date="2019-07-07T09:47:00Z">
        <w:del w:id="1302" w:author="Gary Sullivan" w:date="2019-07-30T20:50:00Z">
          <w:r w:rsidDel="002001B1">
            <w:rPr>
              <w:lang w:val="en-US"/>
            </w:rPr>
            <w:delText xml:space="preserve"> f</w:delText>
          </w:r>
        </w:del>
      </w:ins>
      <w:ins w:id="1303" w:author="Gary Sullivan" w:date="2019-07-30T20:50:00Z">
        <w:r w:rsidR="002001B1">
          <w:rPr>
            <w:lang w:val="en-US"/>
          </w:rPr>
          <w:t>F</w:t>
        </w:r>
      </w:ins>
      <w:ins w:id="1304" w:author="Yasser Syed" w:date="2019-07-07T09:47:00Z">
        <w:r>
          <w:rPr>
            <w:lang w:val="en-US"/>
          </w:rPr>
          <w:t>or</w:t>
        </w:r>
      </w:ins>
      <w:ins w:id="1305" w:author="Yasser Syed" w:date="2019-07-07T09:42:00Z">
        <w:r>
          <w:rPr>
            <w:lang w:val="en-US"/>
          </w:rPr>
          <w:t xml:space="preserve"> </w:t>
        </w:r>
      </w:ins>
      <w:ins w:id="1306" w:author="Gary Sullivan" w:date="2019-07-30T20:50:00Z">
        <w:r w:rsidR="002001B1">
          <w:rPr>
            <w:lang w:val="en-US"/>
          </w:rPr>
          <w:t xml:space="preserve">purposes of </w:t>
        </w:r>
      </w:ins>
      <w:ins w:id="1307" w:author="Yasser Syed" w:date="2019-07-07T09:42:00Z">
        <w:r>
          <w:rPr>
            <w:lang w:val="en-US"/>
          </w:rPr>
          <w:t xml:space="preserve">backwards compatibility of an HEVC </w:t>
        </w:r>
      </w:ins>
      <w:ins w:id="1308" w:author="Gary Sullivan" w:date="2019-07-30T20:52:00Z">
        <w:r w:rsidR="002001B1">
          <w:rPr>
            <w:lang w:val="en-US"/>
          </w:rPr>
          <w:t xml:space="preserve">or AVC </w:t>
        </w:r>
      </w:ins>
      <w:ins w:id="1309" w:author="Yasser Syed" w:date="2019-07-07T09:42:00Z">
        <w:r>
          <w:rPr>
            <w:lang w:val="en-US"/>
          </w:rPr>
          <w:t>encoded</w:t>
        </w:r>
      </w:ins>
      <w:ins w:id="1310" w:author="Yasser Syed" w:date="2019-07-07T09:43:00Z">
        <w:r>
          <w:rPr>
            <w:lang w:val="en-US"/>
          </w:rPr>
          <w:t xml:space="preserve"> 10</w:t>
        </w:r>
      </w:ins>
      <w:ins w:id="1311" w:author="Yasser Syed" w:date="2019-07-07T10:00:00Z">
        <w:r>
          <w:rPr>
            <w:lang w:val="en-US"/>
          </w:rPr>
          <w:t>-</w:t>
        </w:r>
      </w:ins>
      <w:ins w:id="1312" w:author="Yasser Syed" w:date="2019-07-07T09:43:00Z">
        <w:r>
          <w:rPr>
            <w:lang w:val="en-US"/>
          </w:rPr>
          <w:t>bit</w:t>
        </w:r>
      </w:ins>
      <w:ins w:id="1313" w:author="Yasser Syed" w:date="2019-07-07T09:42:00Z">
        <w:r>
          <w:rPr>
            <w:lang w:val="en-US"/>
          </w:rPr>
          <w:t xml:space="preserve"> HLG </w:t>
        </w:r>
        <w:del w:id="1314" w:author="Gary Sullivan" w:date="2019-07-30T20:54:00Z">
          <w:r w:rsidDel="002001B1">
            <w:rPr>
              <w:lang w:val="en-US"/>
            </w:rPr>
            <w:delText>signal</w:delText>
          </w:r>
        </w:del>
      </w:ins>
      <w:ins w:id="1315" w:author="Gary Sullivan" w:date="2019-07-30T20:54:00Z">
        <w:r w:rsidR="002001B1">
          <w:rPr>
            <w:lang w:val="en-US"/>
          </w:rPr>
          <w:t>bitstream</w:t>
        </w:r>
      </w:ins>
      <w:ins w:id="1316" w:author="Yasser Syed" w:date="2019-07-07T09:42:00Z">
        <w:r>
          <w:rPr>
            <w:lang w:val="en-US"/>
          </w:rPr>
          <w:t xml:space="preserve"> to </w:t>
        </w:r>
      </w:ins>
      <w:ins w:id="1317" w:author="Yasser Syed" w:date="2019-07-07T09:47:00Z">
        <w:r>
          <w:rPr>
            <w:lang w:val="en-US"/>
          </w:rPr>
          <w:t>be decoded as</w:t>
        </w:r>
      </w:ins>
      <w:ins w:id="1318" w:author="Yasser Syed" w:date="2019-07-07T09:42:00Z">
        <w:r>
          <w:rPr>
            <w:lang w:val="en-US"/>
          </w:rPr>
          <w:t xml:space="preserve"> </w:t>
        </w:r>
      </w:ins>
      <w:ins w:id="1319" w:author="Yasser Syed" w:date="2019-07-07T09:55:00Z">
        <w:del w:id="1320" w:author="Gary Sullivan" w:date="2019-07-30T20:52:00Z">
          <w:r w:rsidDel="002001B1">
            <w:rPr>
              <w:lang w:val="en-US"/>
            </w:rPr>
            <w:delText xml:space="preserve">an </w:delText>
          </w:r>
        </w:del>
      </w:ins>
      <w:ins w:id="1321" w:author="Yasser Syed" w:date="2019-07-07T09:43:00Z">
        <w:del w:id="1322" w:author="Gary Sullivan" w:date="2019-07-30T20:52:00Z">
          <w:r w:rsidDel="002001B1">
            <w:rPr>
              <w:lang w:val="en-US"/>
            </w:rPr>
            <w:delText>HEVC</w:delText>
          </w:r>
        </w:del>
        <w:del w:id="1323" w:author="Gary Sullivan" w:date="2019-07-30T20:58:00Z">
          <w:r w:rsidDel="00956896">
            <w:rPr>
              <w:lang w:val="en-US"/>
            </w:rPr>
            <w:delText xml:space="preserve"> </w:delText>
          </w:r>
        </w:del>
      </w:ins>
      <w:ins w:id="1324" w:author="Yasser Syed" w:date="2019-07-07T09:42:00Z">
        <w:r>
          <w:rPr>
            <w:lang w:val="en-US"/>
          </w:rPr>
          <w:t>10</w:t>
        </w:r>
      </w:ins>
      <w:ins w:id="1325" w:author="Yasser Syed" w:date="2019-07-07T10:01:00Z">
        <w:r>
          <w:rPr>
            <w:lang w:val="en-US"/>
          </w:rPr>
          <w:t>-</w:t>
        </w:r>
      </w:ins>
      <w:ins w:id="1326" w:author="Yasser Syed" w:date="2019-07-07T09:42:00Z">
        <w:r>
          <w:rPr>
            <w:lang w:val="en-US"/>
          </w:rPr>
          <w:t xml:space="preserve">bit </w:t>
        </w:r>
      </w:ins>
      <w:ins w:id="1327" w:author="Yasser Syed" w:date="2019-07-07T09:43:00Z">
        <w:r>
          <w:rPr>
            <w:lang w:val="en-US"/>
          </w:rPr>
          <w:t xml:space="preserve">SDR </w:t>
        </w:r>
        <w:del w:id="1328" w:author="Gary Sullivan" w:date="2019-07-30T20:58:00Z">
          <w:r w:rsidDel="00956896">
            <w:rPr>
              <w:lang w:val="en-US"/>
            </w:rPr>
            <w:delText>signal</w:delText>
          </w:r>
        </w:del>
      </w:ins>
      <w:ins w:id="1329" w:author="Gary Sullivan" w:date="2019-07-30T20:58:00Z">
        <w:r w:rsidR="00956896">
          <w:rPr>
            <w:lang w:val="en-US"/>
          </w:rPr>
          <w:t>video</w:t>
        </w:r>
      </w:ins>
      <w:ins w:id="1330" w:author="Yasser Syed" w:date="2019-07-07T09:43:00Z">
        <w:r>
          <w:rPr>
            <w:lang w:val="en-US"/>
          </w:rPr>
          <w:t xml:space="preserve">, </w:t>
        </w:r>
      </w:ins>
      <w:ins w:id="1331" w:author="Gary Sullivan" w:date="2019-07-30T20:55:00Z">
        <w:r w:rsidR="002001B1">
          <w:rPr>
            <w:lang w:val="en-US"/>
          </w:rPr>
          <w:t xml:space="preserve">the bitstream may be marked in the VUI as using </w:t>
        </w:r>
        <w:r w:rsidR="002001B1" w:rsidRPr="002001B1">
          <w:rPr>
            <w:lang w:val="en-US"/>
          </w:rPr>
          <w:t>Rec. ITU-R BT.709</w:t>
        </w:r>
      </w:ins>
      <w:ins w:id="1332" w:author="Gary Sullivan" w:date="2019-07-30T20:56:00Z">
        <w:r w:rsidR="002001B1">
          <w:rPr>
            <w:lang w:val="en-US"/>
          </w:rPr>
          <w:t xml:space="preserve"> transfer characteristics while </w:t>
        </w:r>
      </w:ins>
      <w:ins w:id="1333" w:author="Yasser Syed" w:date="2019-07-07T09:44:00Z">
        <w:r>
          <w:rPr>
            <w:lang w:val="en-US"/>
          </w:rPr>
          <w:t>an</w:t>
        </w:r>
      </w:ins>
      <w:ins w:id="1334" w:author="Yasser Syed" w:date="2019-07-07T09:43:00Z">
        <w:r>
          <w:rPr>
            <w:lang w:val="en-US"/>
          </w:rPr>
          <w:t xml:space="preserve"> </w:t>
        </w:r>
      </w:ins>
      <w:ins w:id="1335" w:author="Yasser Syed" w:date="2019-07-07T09:45:00Z">
        <w:r>
          <w:rPr>
            <w:lang w:val="en-US"/>
          </w:rPr>
          <w:t>a</w:t>
        </w:r>
      </w:ins>
      <w:ins w:id="1336" w:author="Yasser Syed" w:date="2019-07-07T09:43:00Z">
        <w:r>
          <w:rPr>
            <w:lang w:val="en-US"/>
          </w:rPr>
          <w:t>lternative</w:t>
        </w:r>
      </w:ins>
      <w:ins w:id="1337" w:author="Yasser Syed" w:date="2019-07-07T09:44:00Z">
        <w:r>
          <w:rPr>
            <w:lang w:val="en-US"/>
          </w:rPr>
          <w:t xml:space="preserve"> transfer </w:t>
        </w:r>
      </w:ins>
      <w:ins w:id="1338" w:author="Gary Sullivan" w:date="2019-07-30T20:46:00Z">
        <w:r w:rsidR="002001B1">
          <w:rPr>
            <w:lang w:val="en-US"/>
          </w:rPr>
          <w:t xml:space="preserve">characteristics </w:t>
        </w:r>
      </w:ins>
      <w:ins w:id="1339" w:author="Yasser Syed" w:date="2019-07-07T09:44:00Z">
        <w:r>
          <w:rPr>
            <w:lang w:val="en-US"/>
          </w:rPr>
          <w:t xml:space="preserve">SEI </w:t>
        </w:r>
      </w:ins>
      <w:ins w:id="1340" w:author="Gary Sullivan" w:date="2019-07-30T20:46:00Z">
        <w:r w:rsidR="002001B1">
          <w:rPr>
            <w:lang w:val="en-US"/>
          </w:rPr>
          <w:t xml:space="preserve">message </w:t>
        </w:r>
      </w:ins>
      <w:ins w:id="1341" w:author="Yasser Syed" w:date="2019-07-07T09:45:00Z">
        <w:del w:id="1342" w:author="Gary Sullivan" w:date="2019-07-30T20:58:00Z">
          <w:r w:rsidDel="00956896">
            <w:rPr>
              <w:lang w:val="en-US"/>
            </w:rPr>
            <w:delText>can be</w:delText>
          </w:r>
        </w:del>
      </w:ins>
      <w:ins w:id="1343" w:author="Gary Sullivan" w:date="2019-07-30T20:58:00Z">
        <w:r w:rsidR="00956896">
          <w:rPr>
            <w:lang w:val="en-US"/>
          </w:rPr>
          <w:t>is</w:t>
        </w:r>
      </w:ins>
      <w:ins w:id="1344" w:author="Yasser Syed" w:date="2019-07-07T09:45:00Z">
        <w:r>
          <w:rPr>
            <w:lang w:val="en-US"/>
          </w:rPr>
          <w:t xml:space="preserve"> </w:t>
        </w:r>
        <w:del w:id="1345" w:author="Gary Sullivan" w:date="2019-07-30T20:58:00Z">
          <w:r w:rsidDel="00956896">
            <w:rPr>
              <w:lang w:val="en-US"/>
            </w:rPr>
            <w:delText>added</w:delText>
          </w:r>
        </w:del>
      </w:ins>
      <w:ins w:id="1346" w:author="Gary Sullivan" w:date="2019-07-30T20:58:00Z">
        <w:r w:rsidR="00956896">
          <w:rPr>
            <w:lang w:val="en-US"/>
          </w:rPr>
          <w:t>included</w:t>
        </w:r>
      </w:ins>
      <w:ins w:id="1347" w:author="Yasser Syed" w:date="2019-07-30T14:29:00Z">
        <w:r>
          <w:rPr>
            <w:lang w:val="en-US"/>
          </w:rPr>
          <w:t xml:space="preserve"> </w:t>
        </w:r>
      </w:ins>
      <w:ins w:id="1348" w:author="Gary Sullivan" w:date="2019-07-30T20:57:00Z">
        <w:r w:rsidR="002001B1">
          <w:rPr>
            <w:lang w:val="en-US"/>
          </w:rPr>
          <w:t>at</w:t>
        </w:r>
      </w:ins>
      <w:ins w:id="1349" w:author="Gary Sullivan" w:date="2019-07-30T20:59:00Z">
        <w:r w:rsidR="00956896">
          <w:rPr>
            <w:lang w:val="en-US"/>
          </w:rPr>
          <w:t xml:space="preserve"> the beginning of each coded video sequence </w:t>
        </w:r>
      </w:ins>
      <w:ins w:id="1350" w:author="Yasser Syed" w:date="2019-07-30T14:29:00Z">
        <w:del w:id="1351" w:author="Gary Sullivan" w:date="2019-07-30T20:52:00Z">
          <w:r w:rsidDel="002001B1">
            <w:rPr>
              <w:lang w:val="en-US"/>
            </w:rPr>
            <w:delText>at every random access point</w:delText>
          </w:r>
        </w:del>
      </w:ins>
      <w:ins w:id="1352" w:author="Yasser Syed" w:date="2019-07-07T09:45:00Z">
        <w:del w:id="1353" w:author="Gary Sullivan" w:date="2019-07-30T20:52:00Z">
          <w:r w:rsidDel="002001B1">
            <w:rPr>
              <w:lang w:val="en-US"/>
            </w:rPr>
            <w:delText xml:space="preserve"> </w:delText>
          </w:r>
        </w:del>
      </w:ins>
      <w:ins w:id="1354" w:author="Yasser Syed" w:date="2019-07-07T09:52:00Z">
        <w:del w:id="1355" w:author="Gary Sullivan" w:date="2019-07-30T20:59:00Z">
          <w:r w:rsidDel="00956896">
            <w:rPr>
              <w:lang w:val="en-US"/>
            </w:rPr>
            <w:delText xml:space="preserve">to </w:delText>
          </w:r>
        </w:del>
      </w:ins>
      <w:ins w:id="1356" w:author="Yasser Syed" w:date="2019-07-07T09:45:00Z">
        <w:del w:id="1357" w:author="Gary Sullivan" w:date="2019-07-30T20:59:00Z">
          <w:r w:rsidDel="00956896">
            <w:rPr>
              <w:lang w:val="en-US"/>
            </w:rPr>
            <w:delText>the HEVC</w:delText>
          </w:r>
        </w:del>
      </w:ins>
      <w:ins w:id="1358" w:author="Yasser Syed" w:date="2019-07-07T09:46:00Z">
        <w:del w:id="1359" w:author="Gary Sullivan" w:date="2019-07-30T20:59:00Z">
          <w:r w:rsidDel="00956896">
            <w:rPr>
              <w:lang w:val="en-US"/>
            </w:rPr>
            <w:delText xml:space="preserve"> HLG</w:delText>
          </w:r>
        </w:del>
      </w:ins>
      <w:ins w:id="1360" w:author="Yasser Syed" w:date="2019-07-07T09:45:00Z">
        <w:del w:id="1361" w:author="Gary Sullivan" w:date="2019-07-30T20:59:00Z">
          <w:r w:rsidDel="00956896">
            <w:rPr>
              <w:lang w:val="en-US"/>
            </w:rPr>
            <w:delText xml:space="preserve"> bitstream</w:delText>
          </w:r>
        </w:del>
      </w:ins>
      <w:ins w:id="1362" w:author="Yasser Syed" w:date="2019-07-07T09:52:00Z">
        <w:del w:id="1363" w:author="Gary Sullivan" w:date="2019-07-30T20:59:00Z">
          <w:r w:rsidDel="00956896">
            <w:rPr>
              <w:lang w:val="en-US"/>
            </w:rPr>
            <w:delText xml:space="preserve"> </w:delText>
          </w:r>
        </w:del>
      </w:ins>
      <w:ins w:id="1364" w:author="Yasser Syed" w:date="2019-07-30T14:30:00Z">
        <w:del w:id="1365" w:author="Gary Sullivan" w:date="2019-07-30T20:59:00Z">
          <w:r w:rsidDel="00956896">
            <w:rPr>
              <w:lang w:val="en-US"/>
            </w:rPr>
            <w:delText>that is marked</w:delText>
          </w:r>
        </w:del>
      </w:ins>
      <w:ins w:id="1366" w:author="Yasser Syed" w:date="2019-07-30T14:31:00Z">
        <w:del w:id="1367" w:author="Gary Sullivan" w:date="2019-07-30T20:59:00Z">
          <w:r w:rsidDel="00956896">
            <w:rPr>
              <w:lang w:val="en-US"/>
            </w:rPr>
            <w:delText xml:space="preserve"> as HLG in the regular VUI</w:delText>
          </w:r>
        </w:del>
      </w:ins>
      <w:ins w:id="1368" w:author="Gary Sullivan" w:date="2019-07-30T20:59:00Z">
        <w:r w:rsidR="00956896">
          <w:rPr>
            <w:lang w:val="en-US"/>
          </w:rPr>
          <w:t>to identify the preferred interpretation as HLG video</w:t>
        </w:r>
      </w:ins>
      <w:ins w:id="1369" w:author="Yasser Syed" w:date="2019-07-07T09:55:00Z">
        <w:r>
          <w:rPr>
            <w:lang w:val="en-US"/>
          </w:rPr>
          <w:t>.</w:t>
        </w:r>
      </w:ins>
    </w:p>
  </w:footnote>
  <w:footnote w:id="2">
    <w:p w14:paraId="38406FCA" w14:textId="46D7A999" w:rsidR="00051113" w:rsidRPr="00095B34" w:rsidRDefault="00051113">
      <w:pPr>
        <w:pStyle w:val="FootnoteText"/>
        <w:rPr>
          <w:lang w:val="en-US"/>
        </w:rPr>
      </w:pPr>
      <w:r w:rsidRPr="000B2ED5">
        <w:rPr>
          <w:rStyle w:val="FootnoteReference"/>
        </w:rPr>
        <w:footnoteRef/>
      </w:r>
      <w:r w:rsidRPr="000B2ED5">
        <w:t xml:space="preserve"> In ST.2036-4 only </w:t>
      </w:r>
      <w:r w:rsidRPr="00095B34">
        <w:rPr>
          <w:lang w:val="en-US"/>
        </w:rPr>
        <w:t>3840×2160 up to 60Hz is</w:t>
      </w:r>
      <w:ins w:id="1656" w:author="市ヶ谷　敦郎" w:date="2019-07-08T13:30:00Z">
        <w:del w:id="1657" w:author="Yasser Syed" w:date="2019-07-11T03:11:00Z">
          <w:r w:rsidDel="00D744DE">
            <w:rPr>
              <w:lang w:val="en-US"/>
            </w:rPr>
            <w:delText xml:space="preserve"> optionally</w:delText>
          </w:r>
        </w:del>
      </w:ins>
      <w:r w:rsidRPr="00095B34">
        <w:rPr>
          <w:lang w:val="en-US"/>
        </w:rPr>
        <w:t xml:space="preserve"> permitted. For BT.2077-2, no combinations are permitted.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47BB7" w14:textId="77777777" w:rsidR="00051113" w:rsidRDefault="00051113">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603AC" w14:textId="324B052E" w:rsidR="00051113" w:rsidRPr="006F1D89" w:rsidRDefault="00051113" w:rsidP="006F1D89">
    <w:pPr>
      <w:pStyle w:val="Header"/>
      <w:jc w:val="left"/>
      <w:rPr>
        <w:b/>
      </w:rPr>
    </w:pPr>
    <w:r>
      <w:rPr>
        <w:b/>
      </w:rPr>
      <w:t xml:space="preserve">Draft ISO/IEC </w:t>
    </w:r>
    <w:r w:rsidRPr="00337205">
      <w:rPr>
        <w:b/>
      </w:rPr>
      <w:t>TR 23091-4</w:t>
    </w:r>
    <w:r>
      <w:rPr>
        <w:b/>
      </w:rPr>
      <w:t xml:space="preserve"> revision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DFE10" w14:textId="3201AC74" w:rsidR="00051113" w:rsidRPr="006F1D89" w:rsidRDefault="00051113" w:rsidP="006F1D89">
    <w:pPr>
      <w:pStyle w:val="Header"/>
      <w:jc w:val="right"/>
      <w:rPr>
        <w:b/>
      </w:rPr>
    </w:pPr>
    <w:r>
      <w:rPr>
        <w:b/>
      </w:rPr>
      <w:t xml:space="preserve">Draft ISO/IEC </w:t>
    </w:r>
    <w:r w:rsidRPr="00337205">
      <w:rPr>
        <w:b/>
      </w:rPr>
      <w:t>TR 23091-4</w:t>
    </w:r>
    <w:r>
      <w:rPr>
        <w:b/>
      </w:rPr>
      <w:t xml:space="preserve"> revision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01DC0" w14:textId="063904C5" w:rsidR="00051113" w:rsidRPr="0014544A" w:rsidRDefault="00051113" w:rsidP="000B2ED5">
    <w:pPr>
      <w:pStyle w:val="Header"/>
      <w:jc w:val="right"/>
    </w:pPr>
    <w:r>
      <w:rPr>
        <w:b/>
      </w:rPr>
      <w:t xml:space="preserve">Draft </w:t>
    </w:r>
    <w:r w:rsidRPr="00337205">
      <w:rPr>
        <w:b/>
      </w:rPr>
      <w:t>TR 23091-4</w:t>
    </w:r>
    <w:r>
      <w:rPr>
        <w:b/>
      </w:rPr>
      <w:t xml:space="preserve"> revision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2AF34" w14:textId="77777777" w:rsidR="00051113" w:rsidRPr="0014544A" w:rsidRDefault="00051113" w:rsidP="001454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1105CF"/>
    <w:multiLevelType w:val="hybridMultilevel"/>
    <w:tmpl w:val="56EE3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666B26"/>
    <w:multiLevelType w:val="hybridMultilevel"/>
    <w:tmpl w:val="57501370"/>
    <w:lvl w:ilvl="0" w:tplc="A9BC0648">
      <w:start w:val="7"/>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6" w15:restartNumberingAfterBreak="0">
    <w:nsid w:val="29747C8B"/>
    <w:multiLevelType w:val="hybridMultilevel"/>
    <w:tmpl w:val="650E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80788"/>
    <w:multiLevelType w:val="hybridMultilevel"/>
    <w:tmpl w:val="012A094C"/>
    <w:lvl w:ilvl="0" w:tplc="06DEC818">
      <w:start w:val="12"/>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0" w15:restartNumberingAfterBreak="0">
    <w:nsid w:val="341C6122"/>
    <w:multiLevelType w:val="hybridMultilevel"/>
    <w:tmpl w:val="3DAA2B6C"/>
    <w:lvl w:ilvl="0" w:tplc="282C8366">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1" w15:restartNumberingAfterBreak="0">
    <w:nsid w:val="364E0A2E"/>
    <w:multiLevelType w:val="hybridMultilevel"/>
    <w:tmpl w:val="807C7254"/>
    <w:lvl w:ilvl="0" w:tplc="EAB817A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4E14111D"/>
    <w:multiLevelType w:val="hybridMultilevel"/>
    <w:tmpl w:val="3940A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AC5AAD"/>
    <w:multiLevelType w:val="hybridMultilevel"/>
    <w:tmpl w:val="17F0CFD0"/>
    <w:lvl w:ilvl="0" w:tplc="F43C34A6">
      <w:start w:val="1"/>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num w:numId="1">
    <w:abstractNumId w:val="13"/>
  </w:num>
  <w:num w:numId="2">
    <w:abstractNumId w:val="0"/>
  </w:num>
  <w:num w:numId="3">
    <w:abstractNumId w:val="1"/>
  </w:num>
  <w:num w:numId="4">
    <w:abstractNumId w:val="12"/>
  </w:num>
  <w:num w:numId="5">
    <w:abstractNumId w:val="6"/>
  </w:num>
  <w:num w:numId="6">
    <w:abstractNumId w:val="7"/>
  </w:num>
  <w:num w:numId="7">
    <w:abstractNumId w:val="15"/>
  </w:num>
  <w:num w:numId="8">
    <w:abstractNumId w:val="3"/>
  </w:num>
  <w:num w:numId="9">
    <w:abstractNumId w:val="8"/>
  </w:num>
  <w:num w:numId="10">
    <w:abstractNumId w:val="14"/>
  </w:num>
  <w:num w:numId="11">
    <w:abstractNumId w:val="2"/>
  </w:num>
  <w:num w:numId="12">
    <w:abstractNumId w:val="10"/>
  </w:num>
  <w:num w:numId="13">
    <w:abstractNumId w:val="9"/>
  </w:num>
  <w:num w:numId="14">
    <w:abstractNumId w:val="16"/>
  </w:num>
  <w:num w:numId="15">
    <w:abstractNumId w:val="4"/>
  </w:num>
  <w:num w:numId="16">
    <w:abstractNumId w:val="5"/>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sser Syed">
    <w15:presenceInfo w15:providerId="None" w15:userId="Yasser Syed"/>
  </w15:person>
  <w15:person w15:author="Chad Fogg">
    <w15:presenceInfo w15:providerId="Windows Live" w15:userId="8e1380b60a59dbd6"/>
  </w15:person>
  <w15:person w15:author="Gary Sullivan">
    <w15:presenceInfo w15:providerId="None" w15:userId="Gary Sullivan"/>
  </w15:person>
  <w15:person w15:author="市ヶ谷　敦郎">
    <w15:presenceInfo w15:providerId="None" w15:userId="市ヶ谷　敦郎"/>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bordersDoNotSurroundHeader/>
  <w:bordersDoNotSurroundFooter/>
  <w:activeWritingStyle w:appName="MSWord" w:lang="fr-CH" w:vendorID="64" w:dllVersion="6" w:nlCheck="1" w:checkStyle="0"/>
  <w:activeWritingStyle w:appName="MSWord" w:lang="en-GB" w:vendorID="64" w:dllVersion="6" w:nlCheck="1" w:checkStyle="1"/>
  <w:activeWritingStyle w:appName="MSWord" w:lang="fr-CH"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CA" w:vendorID="64" w:dllVersion="0" w:nlCheck="1" w:checkStyle="0"/>
  <w:activeWritingStyle w:appName="MSWord" w:lang="en-US" w:vendorID="64" w:dllVersion="0" w:nlCheck="1" w:checkStyle="0"/>
  <w:proofState w:spelling="clean"/>
  <w:attachedTemplate r:id="rId1"/>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suppressTopSpacing/>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001AB"/>
    <w:rsid w:val="00040985"/>
    <w:rsid w:val="000456B4"/>
    <w:rsid w:val="00050291"/>
    <w:rsid w:val="000510AF"/>
    <w:rsid w:val="00051113"/>
    <w:rsid w:val="0005123A"/>
    <w:rsid w:val="00062832"/>
    <w:rsid w:val="00070C43"/>
    <w:rsid w:val="000758ED"/>
    <w:rsid w:val="00080C12"/>
    <w:rsid w:val="00091E1F"/>
    <w:rsid w:val="00095B34"/>
    <w:rsid w:val="000A0A2E"/>
    <w:rsid w:val="000A5145"/>
    <w:rsid w:val="000A7D12"/>
    <w:rsid w:val="000B1A01"/>
    <w:rsid w:val="000B27E9"/>
    <w:rsid w:val="000B2ED5"/>
    <w:rsid w:val="000B6312"/>
    <w:rsid w:val="000C25AC"/>
    <w:rsid w:val="000C707E"/>
    <w:rsid w:val="000D2A45"/>
    <w:rsid w:val="000D6933"/>
    <w:rsid w:val="000D71C9"/>
    <w:rsid w:val="000F265D"/>
    <w:rsid w:val="000F5D13"/>
    <w:rsid w:val="00114A63"/>
    <w:rsid w:val="00120342"/>
    <w:rsid w:val="0013053F"/>
    <w:rsid w:val="0013365D"/>
    <w:rsid w:val="00140A72"/>
    <w:rsid w:val="00140BEC"/>
    <w:rsid w:val="001411C8"/>
    <w:rsid w:val="001441D4"/>
    <w:rsid w:val="0014544A"/>
    <w:rsid w:val="00153593"/>
    <w:rsid w:val="001540DB"/>
    <w:rsid w:val="001769D9"/>
    <w:rsid w:val="0018565B"/>
    <w:rsid w:val="00185660"/>
    <w:rsid w:val="0019796F"/>
    <w:rsid w:val="001A7F8E"/>
    <w:rsid w:val="001B2BEA"/>
    <w:rsid w:val="001E7D1F"/>
    <w:rsid w:val="001F05F0"/>
    <w:rsid w:val="001F74CF"/>
    <w:rsid w:val="002001B1"/>
    <w:rsid w:val="00203065"/>
    <w:rsid w:val="00205E4A"/>
    <w:rsid w:val="00206A1B"/>
    <w:rsid w:val="00206F76"/>
    <w:rsid w:val="00216A87"/>
    <w:rsid w:val="00225C72"/>
    <w:rsid w:val="00227185"/>
    <w:rsid w:val="0023094A"/>
    <w:rsid w:val="00234648"/>
    <w:rsid w:val="00246168"/>
    <w:rsid w:val="002478AE"/>
    <w:rsid w:val="002526A2"/>
    <w:rsid w:val="002541CB"/>
    <w:rsid w:val="00254341"/>
    <w:rsid w:val="0025527B"/>
    <w:rsid w:val="002717C1"/>
    <w:rsid w:val="00273696"/>
    <w:rsid w:val="0027488F"/>
    <w:rsid w:val="002800EC"/>
    <w:rsid w:val="0029095D"/>
    <w:rsid w:val="00293ECF"/>
    <w:rsid w:val="00294A7E"/>
    <w:rsid w:val="002B166D"/>
    <w:rsid w:val="002C0CFD"/>
    <w:rsid w:val="002C261B"/>
    <w:rsid w:val="002D127D"/>
    <w:rsid w:val="002D28BE"/>
    <w:rsid w:val="002D4BC6"/>
    <w:rsid w:val="002E3C91"/>
    <w:rsid w:val="002E5AB0"/>
    <w:rsid w:val="002E5EAB"/>
    <w:rsid w:val="002F5F85"/>
    <w:rsid w:val="00306A07"/>
    <w:rsid w:val="00306FC1"/>
    <w:rsid w:val="00310BA6"/>
    <w:rsid w:val="0031173B"/>
    <w:rsid w:val="00314208"/>
    <w:rsid w:val="00330567"/>
    <w:rsid w:val="00331431"/>
    <w:rsid w:val="00333D26"/>
    <w:rsid w:val="00334FD2"/>
    <w:rsid w:val="00335028"/>
    <w:rsid w:val="00337205"/>
    <w:rsid w:val="00350581"/>
    <w:rsid w:val="00365687"/>
    <w:rsid w:val="00373977"/>
    <w:rsid w:val="00374CBE"/>
    <w:rsid w:val="00376104"/>
    <w:rsid w:val="00382AC7"/>
    <w:rsid w:val="003932B0"/>
    <w:rsid w:val="003944BF"/>
    <w:rsid w:val="003A776B"/>
    <w:rsid w:val="003B18DC"/>
    <w:rsid w:val="003C4D21"/>
    <w:rsid w:val="003C51FE"/>
    <w:rsid w:val="003D5CC5"/>
    <w:rsid w:val="003D5EA3"/>
    <w:rsid w:val="003D738D"/>
    <w:rsid w:val="003D763E"/>
    <w:rsid w:val="003E2F05"/>
    <w:rsid w:val="003E30A0"/>
    <w:rsid w:val="003E3C19"/>
    <w:rsid w:val="003E58E8"/>
    <w:rsid w:val="003F2BBE"/>
    <w:rsid w:val="003F57E0"/>
    <w:rsid w:val="003F76AA"/>
    <w:rsid w:val="00404C67"/>
    <w:rsid w:val="004375E3"/>
    <w:rsid w:val="00440AFB"/>
    <w:rsid w:val="004517FE"/>
    <w:rsid w:val="00453DFE"/>
    <w:rsid w:val="004569A5"/>
    <w:rsid w:val="00467539"/>
    <w:rsid w:val="0047289E"/>
    <w:rsid w:val="00481986"/>
    <w:rsid w:val="0048239C"/>
    <w:rsid w:val="0048395D"/>
    <w:rsid w:val="004900E4"/>
    <w:rsid w:val="004946AC"/>
    <w:rsid w:val="004B6C89"/>
    <w:rsid w:val="004C1F51"/>
    <w:rsid w:val="004C334B"/>
    <w:rsid w:val="004C4D1F"/>
    <w:rsid w:val="004C61AD"/>
    <w:rsid w:val="004D6633"/>
    <w:rsid w:val="004E65AA"/>
    <w:rsid w:val="004F5227"/>
    <w:rsid w:val="00504293"/>
    <w:rsid w:val="00511D6D"/>
    <w:rsid w:val="00512607"/>
    <w:rsid w:val="00514C9A"/>
    <w:rsid w:val="00515C4B"/>
    <w:rsid w:val="0051794C"/>
    <w:rsid w:val="0052009F"/>
    <w:rsid w:val="00524C50"/>
    <w:rsid w:val="00531C85"/>
    <w:rsid w:val="0053793B"/>
    <w:rsid w:val="0055463E"/>
    <w:rsid w:val="005627C3"/>
    <w:rsid w:val="005657D9"/>
    <w:rsid w:val="00577D86"/>
    <w:rsid w:val="00586F70"/>
    <w:rsid w:val="005879E1"/>
    <w:rsid w:val="00592104"/>
    <w:rsid w:val="00596EB9"/>
    <w:rsid w:val="005A1934"/>
    <w:rsid w:val="005A33A5"/>
    <w:rsid w:val="005A68C6"/>
    <w:rsid w:val="005B01DF"/>
    <w:rsid w:val="005B0CDE"/>
    <w:rsid w:val="005B569C"/>
    <w:rsid w:val="005D20EE"/>
    <w:rsid w:val="005E3145"/>
    <w:rsid w:val="005F325F"/>
    <w:rsid w:val="00607AF4"/>
    <w:rsid w:val="006150AD"/>
    <w:rsid w:val="006204BE"/>
    <w:rsid w:val="00622D5C"/>
    <w:rsid w:val="006249E5"/>
    <w:rsid w:val="00630906"/>
    <w:rsid w:val="00630A88"/>
    <w:rsid w:val="006406E4"/>
    <w:rsid w:val="00645C19"/>
    <w:rsid w:val="00647A6C"/>
    <w:rsid w:val="006523B9"/>
    <w:rsid w:val="0065311C"/>
    <w:rsid w:val="00662832"/>
    <w:rsid w:val="00671361"/>
    <w:rsid w:val="0067333B"/>
    <w:rsid w:val="0067462F"/>
    <w:rsid w:val="006754C4"/>
    <w:rsid w:val="006821FE"/>
    <w:rsid w:val="0068458F"/>
    <w:rsid w:val="006A072C"/>
    <w:rsid w:val="006A55EA"/>
    <w:rsid w:val="006A7AF4"/>
    <w:rsid w:val="006B0A1D"/>
    <w:rsid w:val="006B7DB1"/>
    <w:rsid w:val="006C28DC"/>
    <w:rsid w:val="006C2FBC"/>
    <w:rsid w:val="006D21F0"/>
    <w:rsid w:val="006D49A0"/>
    <w:rsid w:val="006D5C17"/>
    <w:rsid w:val="006E020E"/>
    <w:rsid w:val="006E257D"/>
    <w:rsid w:val="006E34AF"/>
    <w:rsid w:val="006E5D9F"/>
    <w:rsid w:val="006E64CC"/>
    <w:rsid w:val="006E6F94"/>
    <w:rsid w:val="006F0427"/>
    <w:rsid w:val="006F0498"/>
    <w:rsid w:val="006F1B60"/>
    <w:rsid w:val="006F1D89"/>
    <w:rsid w:val="006F3191"/>
    <w:rsid w:val="006F3D69"/>
    <w:rsid w:val="006F7665"/>
    <w:rsid w:val="00703668"/>
    <w:rsid w:val="00703B65"/>
    <w:rsid w:val="00703D39"/>
    <w:rsid w:val="007112A8"/>
    <w:rsid w:val="007150D1"/>
    <w:rsid w:val="00717000"/>
    <w:rsid w:val="00727AAA"/>
    <w:rsid w:val="0073196A"/>
    <w:rsid w:val="00737E2E"/>
    <w:rsid w:val="0074246B"/>
    <w:rsid w:val="007548D2"/>
    <w:rsid w:val="00755ADD"/>
    <w:rsid w:val="007576B9"/>
    <w:rsid w:val="00764291"/>
    <w:rsid w:val="0076458D"/>
    <w:rsid w:val="00767691"/>
    <w:rsid w:val="00770D93"/>
    <w:rsid w:val="0077313F"/>
    <w:rsid w:val="00774606"/>
    <w:rsid w:val="0077519D"/>
    <w:rsid w:val="007803EB"/>
    <w:rsid w:val="007912A5"/>
    <w:rsid w:val="007912FD"/>
    <w:rsid w:val="00795CA1"/>
    <w:rsid w:val="0079601C"/>
    <w:rsid w:val="00797742"/>
    <w:rsid w:val="007A4B0C"/>
    <w:rsid w:val="007A569E"/>
    <w:rsid w:val="007B000F"/>
    <w:rsid w:val="007B4FF3"/>
    <w:rsid w:val="007B6112"/>
    <w:rsid w:val="007C1E1A"/>
    <w:rsid w:val="007C46F3"/>
    <w:rsid w:val="007C5DBC"/>
    <w:rsid w:val="007D5FA6"/>
    <w:rsid w:val="007E3CEC"/>
    <w:rsid w:val="007F1483"/>
    <w:rsid w:val="007F5C12"/>
    <w:rsid w:val="007F76B2"/>
    <w:rsid w:val="00803159"/>
    <w:rsid w:val="00813131"/>
    <w:rsid w:val="00814DD6"/>
    <w:rsid w:val="00814E57"/>
    <w:rsid w:val="00821250"/>
    <w:rsid w:val="00823B37"/>
    <w:rsid w:val="00827B34"/>
    <w:rsid w:val="0083058A"/>
    <w:rsid w:val="00844EEE"/>
    <w:rsid w:val="008566FF"/>
    <w:rsid w:val="008727F4"/>
    <w:rsid w:val="00873DA1"/>
    <w:rsid w:val="0088031B"/>
    <w:rsid w:val="00880C72"/>
    <w:rsid w:val="008934BC"/>
    <w:rsid w:val="0089470A"/>
    <w:rsid w:val="00896766"/>
    <w:rsid w:val="008A14C4"/>
    <w:rsid w:val="008A454B"/>
    <w:rsid w:val="008A5EFB"/>
    <w:rsid w:val="008C2ACC"/>
    <w:rsid w:val="008D15AF"/>
    <w:rsid w:val="008E4BF5"/>
    <w:rsid w:val="009066BE"/>
    <w:rsid w:val="009101F6"/>
    <w:rsid w:val="00920024"/>
    <w:rsid w:val="0092079A"/>
    <w:rsid w:val="009274CB"/>
    <w:rsid w:val="009363E5"/>
    <w:rsid w:val="00945EFD"/>
    <w:rsid w:val="00950D65"/>
    <w:rsid w:val="009512B9"/>
    <w:rsid w:val="00956896"/>
    <w:rsid w:val="00956E83"/>
    <w:rsid w:val="00964BCB"/>
    <w:rsid w:val="00966F0F"/>
    <w:rsid w:val="00970B0F"/>
    <w:rsid w:val="00985E51"/>
    <w:rsid w:val="009876B7"/>
    <w:rsid w:val="009912D9"/>
    <w:rsid w:val="00995BA8"/>
    <w:rsid w:val="009A30D0"/>
    <w:rsid w:val="009C4C03"/>
    <w:rsid w:val="009D0189"/>
    <w:rsid w:val="009E300F"/>
    <w:rsid w:val="009E571E"/>
    <w:rsid w:val="009F2C03"/>
    <w:rsid w:val="00A065FC"/>
    <w:rsid w:val="00A077A6"/>
    <w:rsid w:val="00A10791"/>
    <w:rsid w:val="00A10CF3"/>
    <w:rsid w:val="00A141E3"/>
    <w:rsid w:val="00A16A4C"/>
    <w:rsid w:val="00A20ACE"/>
    <w:rsid w:val="00A24D2E"/>
    <w:rsid w:val="00A2678E"/>
    <w:rsid w:val="00A40D60"/>
    <w:rsid w:val="00A428C3"/>
    <w:rsid w:val="00A51892"/>
    <w:rsid w:val="00A62F9E"/>
    <w:rsid w:val="00A63881"/>
    <w:rsid w:val="00A655E9"/>
    <w:rsid w:val="00A70062"/>
    <w:rsid w:val="00A803AF"/>
    <w:rsid w:val="00A97FEC"/>
    <w:rsid w:val="00AA46E7"/>
    <w:rsid w:val="00AA4A84"/>
    <w:rsid w:val="00AB106E"/>
    <w:rsid w:val="00AB717A"/>
    <w:rsid w:val="00AC3636"/>
    <w:rsid w:val="00AC3AEB"/>
    <w:rsid w:val="00AC4A1F"/>
    <w:rsid w:val="00AC78D8"/>
    <w:rsid w:val="00AE1D95"/>
    <w:rsid w:val="00AF72EC"/>
    <w:rsid w:val="00AF7308"/>
    <w:rsid w:val="00B04CA5"/>
    <w:rsid w:val="00B04EEB"/>
    <w:rsid w:val="00B11DFE"/>
    <w:rsid w:val="00B1752F"/>
    <w:rsid w:val="00B220B0"/>
    <w:rsid w:val="00B30148"/>
    <w:rsid w:val="00B32014"/>
    <w:rsid w:val="00B33EDD"/>
    <w:rsid w:val="00B35E6D"/>
    <w:rsid w:val="00B371D8"/>
    <w:rsid w:val="00B45B24"/>
    <w:rsid w:val="00B4635A"/>
    <w:rsid w:val="00B46665"/>
    <w:rsid w:val="00B615A3"/>
    <w:rsid w:val="00B652E8"/>
    <w:rsid w:val="00B70559"/>
    <w:rsid w:val="00B971D9"/>
    <w:rsid w:val="00BA1B0A"/>
    <w:rsid w:val="00BA2344"/>
    <w:rsid w:val="00BA2E50"/>
    <w:rsid w:val="00BC2BFC"/>
    <w:rsid w:val="00BC3582"/>
    <w:rsid w:val="00BD1C53"/>
    <w:rsid w:val="00BE09B7"/>
    <w:rsid w:val="00C067E1"/>
    <w:rsid w:val="00C124A1"/>
    <w:rsid w:val="00C15E68"/>
    <w:rsid w:val="00C16ACF"/>
    <w:rsid w:val="00C2340F"/>
    <w:rsid w:val="00C24107"/>
    <w:rsid w:val="00C27574"/>
    <w:rsid w:val="00C407F9"/>
    <w:rsid w:val="00C47850"/>
    <w:rsid w:val="00C53780"/>
    <w:rsid w:val="00C54087"/>
    <w:rsid w:val="00C91B9A"/>
    <w:rsid w:val="00C933C8"/>
    <w:rsid w:val="00CC462A"/>
    <w:rsid w:val="00CC50DD"/>
    <w:rsid w:val="00CD023A"/>
    <w:rsid w:val="00CD5AF1"/>
    <w:rsid w:val="00CE2A7F"/>
    <w:rsid w:val="00D039F7"/>
    <w:rsid w:val="00D063A3"/>
    <w:rsid w:val="00D114C6"/>
    <w:rsid w:val="00D1394F"/>
    <w:rsid w:val="00D148F4"/>
    <w:rsid w:val="00D25F49"/>
    <w:rsid w:val="00D31E70"/>
    <w:rsid w:val="00D520E2"/>
    <w:rsid w:val="00D67217"/>
    <w:rsid w:val="00D741F8"/>
    <w:rsid w:val="00D744DE"/>
    <w:rsid w:val="00D753E1"/>
    <w:rsid w:val="00D8612B"/>
    <w:rsid w:val="00D861CF"/>
    <w:rsid w:val="00D909B6"/>
    <w:rsid w:val="00D91BD9"/>
    <w:rsid w:val="00D947BC"/>
    <w:rsid w:val="00DA5469"/>
    <w:rsid w:val="00DB01BE"/>
    <w:rsid w:val="00DB07E0"/>
    <w:rsid w:val="00DB7E2D"/>
    <w:rsid w:val="00DC1745"/>
    <w:rsid w:val="00DD21D4"/>
    <w:rsid w:val="00DD3772"/>
    <w:rsid w:val="00DE3A2B"/>
    <w:rsid w:val="00E116F5"/>
    <w:rsid w:val="00E17044"/>
    <w:rsid w:val="00E2070E"/>
    <w:rsid w:val="00E30A6A"/>
    <w:rsid w:val="00E3733B"/>
    <w:rsid w:val="00E40262"/>
    <w:rsid w:val="00E51AF0"/>
    <w:rsid w:val="00E55AB2"/>
    <w:rsid w:val="00E63554"/>
    <w:rsid w:val="00E66C3B"/>
    <w:rsid w:val="00E75057"/>
    <w:rsid w:val="00E75D6F"/>
    <w:rsid w:val="00E7610C"/>
    <w:rsid w:val="00E765A4"/>
    <w:rsid w:val="00E81D90"/>
    <w:rsid w:val="00E83CCF"/>
    <w:rsid w:val="00E902FB"/>
    <w:rsid w:val="00E93786"/>
    <w:rsid w:val="00E93FEB"/>
    <w:rsid w:val="00EA1CD5"/>
    <w:rsid w:val="00EA50D3"/>
    <w:rsid w:val="00EA6E62"/>
    <w:rsid w:val="00EB57C6"/>
    <w:rsid w:val="00EB62A5"/>
    <w:rsid w:val="00EC2DA0"/>
    <w:rsid w:val="00EC4058"/>
    <w:rsid w:val="00ED6ACD"/>
    <w:rsid w:val="00ED7740"/>
    <w:rsid w:val="00ED7DEE"/>
    <w:rsid w:val="00EE09B6"/>
    <w:rsid w:val="00EF19D3"/>
    <w:rsid w:val="00EF4DA8"/>
    <w:rsid w:val="00F021CE"/>
    <w:rsid w:val="00F1792D"/>
    <w:rsid w:val="00F31BD7"/>
    <w:rsid w:val="00F33491"/>
    <w:rsid w:val="00F4709B"/>
    <w:rsid w:val="00F47A7C"/>
    <w:rsid w:val="00F63550"/>
    <w:rsid w:val="00F6529C"/>
    <w:rsid w:val="00F67034"/>
    <w:rsid w:val="00F73BAB"/>
    <w:rsid w:val="00F8226B"/>
    <w:rsid w:val="00F86C9B"/>
    <w:rsid w:val="00F920E4"/>
    <w:rsid w:val="00F965DA"/>
    <w:rsid w:val="00F974CA"/>
    <w:rsid w:val="00FA3033"/>
    <w:rsid w:val="00FA4244"/>
    <w:rsid w:val="00FB6CC6"/>
    <w:rsid w:val="00FB7DAB"/>
    <w:rsid w:val="00FD18E6"/>
    <w:rsid w:val="00FE1F3A"/>
    <w:rsid w:val="00FE5CFF"/>
  </w:rsids>
  <m:mathPr>
    <m:mathFont m:val="Cambria Math"/>
    <m:brkBin m:val="before"/>
    <m:brkBinSub m:val="--"/>
    <m:smallFrac m:val="0"/>
    <m:dispDef/>
    <m:lMargin m:val="0"/>
    <m:rMargin m:val="0"/>
    <m:defJc m:val="centerGroup"/>
    <m:wrapIndent m:val="1440"/>
    <m:intLim m:val="subSup"/>
    <m:naryLim m:val="undOvr"/>
  </m:mathPr>
  <w:themeFontLang w:val="en-US" w:eastAsia="ja-JP"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50EC6A9"/>
  <w15:docId w15:val="{971316CE-3975-4D17-A87E-DC30C1B9D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heme="minorEastAsia"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38D"/>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qFormat/>
    <w:rsid w:val="003D738D"/>
    <w:pPr>
      <w:keepNext/>
      <w:keepLines/>
      <w:spacing w:before="480"/>
      <w:ind w:left="794" w:hanging="794"/>
      <w:jc w:val="left"/>
      <w:outlineLvl w:val="0"/>
    </w:pPr>
    <w:rPr>
      <w:b/>
      <w:sz w:val="24"/>
    </w:rPr>
  </w:style>
  <w:style w:type="paragraph" w:styleId="Heading2">
    <w:name w:val="heading 2"/>
    <w:basedOn w:val="Normal"/>
    <w:next w:val="Normal"/>
    <w:qFormat/>
    <w:rsid w:val="003D738D"/>
    <w:pPr>
      <w:keepNext/>
      <w:keepLines/>
      <w:spacing w:before="313"/>
      <w:ind w:left="794" w:hanging="794"/>
      <w:outlineLvl w:val="1"/>
    </w:pPr>
    <w:rPr>
      <w:b/>
      <w:sz w:val="22"/>
    </w:rPr>
  </w:style>
  <w:style w:type="paragraph" w:styleId="Heading3">
    <w:name w:val="heading 3"/>
    <w:basedOn w:val="Normal"/>
    <w:next w:val="Normal"/>
    <w:qFormat/>
    <w:rsid w:val="003D738D"/>
    <w:pPr>
      <w:keepNext/>
      <w:keepLines/>
      <w:spacing w:before="181"/>
      <w:ind w:left="794" w:hanging="794"/>
      <w:outlineLvl w:val="2"/>
    </w:pPr>
    <w:rPr>
      <w:b/>
    </w:rPr>
  </w:style>
  <w:style w:type="paragraph" w:styleId="Heading4">
    <w:name w:val="heading 4"/>
    <w:basedOn w:val="Heading3"/>
    <w:next w:val="Normal"/>
    <w:qFormat/>
    <w:rsid w:val="003D738D"/>
    <w:pPr>
      <w:outlineLvl w:val="3"/>
    </w:pPr>
  </w:style>
  <w:style w:type="paragraph" w:styleId="Heading5">
    <w:name w:val="heading 5"/>
    <w:basedOn w:val="Heading3"/>
    <w:next w:val="Normal"/>
    <w:qFormat/>
    <w:rsid w:val="003D738D"/>
    <w:pPr>
      <w:tabs>
        <w:tab w:val="clear" w:pos="794"/>
        <w:tab w:val="left" w:pos="907"/>
      </w:tabs>
      <w:ind w:left="907" w:hanging="907"/>
      <w:outlineLvl w:val="4"/>
    </w:pPr>
  </w:style>
  <w:style w:type="paragraph" w:styleId="Heading6">
    <w:name w:val="heading 6"/>
    <w:basedOn w:val="Heading3"/>
    <w:next w:val="Normal"/>
    <w:qFormat/>
    <w:rsid w:val="003D738D"/>
    <w:pPr>
      <w:outlineLvl w:val="5"/>
    </w:pPr>
  </w:style>
  <w:style w:type="paragraph" w:styleId="Heading7">
    <w:name w:val="heading 7"/>
    <w:basedOn w:val="Heading3"/>
    <w:next w:val="Normal"/>
    <w:qFormat/>
    <w:rsid w:val="003D738D"/>
    <w:pPr>
      <w:outlineLvl w:val="6"/>
    </w:pPr>
  </w:style>
  <w:style w:type="paragraph" w:styleId="Heading8">
    <w:name w:val="heading 8"/>
    <w:basedOn w:val="Heading9"/>
    <w:next w:val="Normal"/>
    <w:qFormat/>
    <w:rsid w:val="003D738D"/>
    <w:pPr>
      <w:outlineLvl w:val="7"/>
    </w:pPr>
  </w:style>
  <w:style w:type="paragraph" w:styleId="Heading9">
    <w:name w:val="heading 9"/>
    <w:basedOn w:val="Heading1"/>
    <w:next w:val="Normal"/>
    <w:qFormat/>
    <w:rsid w:val="003D738D"/>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3D738D"/>
    <w:rPr>
      <w:sz w:val="16"/>
    </w:rPr>
  </w:style>
  <w:style w:type="paragraph" w:styleId="CommentText">
    <w:name w:val="annotation text"/>
    <w:basedOn w:val="Normal"/>
    <w:link w:val="CommentTextChar"/>
    <w:semiHidden/>
    <w:rsid w:val="003D738D"/>
  </w:style>
  <w:style w:type="paragraph" w:styleId="TOC8">
    <w:name w:val="toc 8"/>
    <w:basedOn w:val="Normal"/>
    <w:next w:val="Normal"/>
    <w:semiHidden/>
    <w:rsid w:val="003D738D"/>
    <w:pPr>
      <w:tabs>
        <w:tab w:val="left" w:pos="7711"/>
        <w:tab w:val="right" w:leader="dot" w:pos="9725"/>
      </w:tabs>
      <w:spacing w:before="0"/>
      <w:ind w:left="6350"/>
    </w:pPr>
  </w:style>
  <w:style w:type="paragraph" w:styleId="TOC7">
    <w:name w:val="toc 7"/>
    <w:basedOn w:val="TOC3"/>
    <w:semiHidden/>
    <w:rsid w:val="003D738D"/>
    <w:pPr>
      <w:tabs>
        <w:tab w:val="left" w:pos="6350"/>
        <w:tab w:val="right" w:leader="dot" w:pos="9725"/>
      </w:tabs>
      <w:ind w:left="6350" w:right="652" w:hanging="1247"/>
    </w:pPr>
  </w:style>
  <w:style w:type="paragraph" w:styleId="TOC3">
    <w:name w:val="toc 3"/>
    <w:basedOn w:val="Normal"/>
    <w:next w:val="Normal"/>
    <w:semiHidden/>
    <w:rsid w:val="003D738D"/>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TOC6">
    <w:name w:val="toc 6"/>
    <w:basedOn w:val="TOC3"/>
    <w:semiHidden/>
    <w:rsid w:val="003D738D"/>
    <w:pPr>
      <w:tabs>
        <w:tab w:val="left" w:pos="5104"/>
        <w:tab w:val="left" w:leader="dot" w:pos="9072"/>
      </w:tabs>
      <w:ind w:left="5103" w:right="652" w:hanging="1134"/>
    </w:pPr>
  </w:style>
  <w:style w:type="paragraph" w:styleId="TOC5">
    <w:name w:val="toc 5"/>
    <w:basedOn w:val="TOC3"/>
    <w:semiHidden/>
    <w:rsid w:val="003D738D"/>
    <w:pPr>
      <w:tabs>
        <w:tab w:val="left" w:pos="3969"/>
        <w:tab w:val="left" w:leader="dot" w:pos="9072"/>
      </w:tabs>
      <w:ind w:left="3969" w:right="652" w:hanging="1021"/>
    </w:pPr>
  </w:style>
  <w:style w:type="paragraph" w:styleId="TOC4">
    <w:name w:val="toc 4"/>
    <w:basedOn w:val="TOC3"/>
    <w:next w:val="TOC5"/>
    <w:semiHidden/>
    <w:rsid w:val="003D738D"/>
    <w:pPr>
      <w:tabs>
        <w:tab w:val="clear" w:pos="1843"/>
        <w:tab w:val="left" w:pos="2694"/>
      </w:tabs>
      <w:ind w:left="2694" w:hanging="851"/>
    </w:pPr>
  </w:style>
  <w:style w:type="paragraph" w:styleId="TOC2">
    <w:name w:val="toc 2"/>
    <w:basedOn w:val="TOC1"/>
    <w:next w:val="TOC3"/>
    <w:uiPriority w:val="39"/>
    <w:rsid w:val="003D738D"/>
    <w:pPr>
      <w:tabs>
        <w:tab w:val="clear" w:pos="567"/>
        <w:tab w:val="left" w:pos="1134"/>
      </w:tabs>
      <w:spacing w:before="29"/>
      <w:ind w:left="1134" w:hanging="567"/>
    </w:pPr>
  </w:style>
  <w:style w:type="paragraph" w:styleId="TOC1">
    <w:name w:val="toc 1"/>
    <w:basedOn w:val="Normal"/>
    <w:next w:val="TOC2"/>
    <w:uiPriority w:val="39"/>
    <w:rsid w:val="003D738D"/>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rsid w:val="003D738D"/>
    <w:pPr>
      <w:ind w:left="566"/>
    </w:pPr>
  </w:style>
  <w:style w:type="paragraph" w:styleId="Index2">
    <w:name w:val="index 2"/>
    <w:basedOn w:val="Normal"/>
    <w:next w:val="Normal"/>
    <w:semiHidden/>
    <w:rsid w:val="003D738D"/>
    <w:pPr>
      <w:ind w:left="283"/>
    </w:pPr>
  </w:style>
  <w:style w:type="paragraph" w:styleId="Index1">
    <w:name w:val="index 1"/>
    <w:basedOn w:val="Normal"/>
    <w:next w:val="Normal"/>
    <w:semiHidden/>
    <w:rsid w:val="003D738D"/>
    <w:pPr>
      <w:jc w:val="left"/>
    </w:pPr>
  </w:style>
  <w:style w:type="character" w:styleId="LineNumber">
    <w:name w:val="line number"/>
    <w:basedOn w:val="DefaultParagraphFont"/>
    <w:rsid w:val="003D738D"/>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rsid w:val="003D738D"/>
    <w:pPr>
      <w:tabs>
        <w:tab w:val="clear" w:pos="794"/>
        <w:tab w:val="clear" w:pos="1191"/>
        <w:tab w:val="clear" w:pos="1588"/>
        <w:tab w:val="clear" w:pos="1985"/>
        <w:tab w:val="left" w:pos="907"/>
        <w:tab w:val="right" w:pos="8789"/>
        <w:tab w:val="right" w:pos="9725"/>
      </w:tabs>
      <w:jc w:val="left"/>
    </w:pPr>
    <w:rPr>
      <w:b/>
    </w:rPr>
  </w:style>
  <w:style w:type="paragraph" w:styleId="Header">
    <w:name w:val="header"/>
    <w:basedOn w:val="Normal"/>
    <w:link w:val="HeaderChar"/>
    <w:rsid w:val="003D738D"/>
    <w:pPr>
      <w:tabs>
        <w:tab w:val="clear" w:pos="794"/>
        <w:tab w:val="clear" w:pos="1191"/>
        <w:tab w:val="clear" w:pos="1588"/>
        <w:tab w:val="clear" w:pos="1985"/>
        <w:tab w:val="left" w:pos="907"/>
        <w:tab w:val="center" w:pos="4849"/>
        <w:tab w:val="right" w:pos="9725"/>
      </w:tabs>
    </w:pPr>
  </w:style>
  <w:style w:type="character" w:styleId="FootnoteReference">
    <w:name w:val="footnote reference"/>
    <w:basedOn w:val="DefaultParagraphFont"/>
    <w:semiHidden/>
    <w:rsid w:val="003D738D"/>
    <w:rPr>
      <w:position w:val="6"/>
      <w:sz w:val="16"/>
    </w:rPr>
  </w:style>
  <w:style w:type="paragraph" w:styleId="FootnoteText">
    <w:name w:val="footnote text"/>
    <w:basedOn w:val="Normal"/>
    <w:semiHidden/>
    <w:rsid w:val="003D738D"/>
    <w:pPr>
      <w:tabs>
        <w:tab w:val="left" w:pos="256"/>
      </w:tabs>
    </w:pPr>
    <w:rPr>
      <w:sz w:val="18"/>
    </w:rPr>
  </w:style>
  <w:style w:type="paragraph" w:styleId="NormalIndent">
    <w:name w:val="Normal Indent"/>
    <w:basedOn w:val="Normal"/>
    <w:rsid w:val="003D738D"/>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rsid w:val="003D738D"/>
    <w:pPr>
      <w:spacing w:before="86"/>
      <w:ind w:left="1191" w:hanging="397"/>
    </w:pPr>
  </w:style>
  <w:style w:type="paragraph" w:customStyle="1" w:styleId="enumlev2">
    <w:name w:val="enumlev2"/>
    <w:basedOn w:val="enumlev1"/>
    <w:rsid w:val="003D738D"/>
    <w:pPr>
      <w:ind w:left="1588"/>
    </w:pPr>
  </w:style>
  <w:style w:type="paragraph" w:customStyle="1" w:styleId="enumlev3">
    <w:name w:val="enumlev3"/>
    <w:basedOn w:val="enumlev2"/>
    <w:rsid w:val="003D738D"/>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rsid w:val="003D738D"/>
    <w:pPr>
      <w:spacing w:before="24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rsid w:val="003D738D"/>
    <w:pPr>
      <w:spacing w:before="960" w:after="240"/>
      <w:jc w:val="right"/>
    </w:pPr>
    <w:rPr>
      <w:rFonts w:ascii="C39T36Lfz" w:hAnsi="C39T36Lfz"/>
      <w:sz w:val="104"/>
    </w:rPr>
  </w:style>
  <w:style w:type="paragraph" w:customStyle="1" w:styleId="Equation">
    <w:name w:val="Equation"/>
    <w:basedOn w:val="Normal"/>
    <w:rsid w:val="003D738D"/>
    <w:pPr>
      <w:tabs>
        <w:tab w:val="clear" w:pos="1191"/>
        <w:tab w:val="clear" w:pos="1985"/>
        <w:tab w:val="center" w:pos="4849"/>
        <w:tab w:val="right" w:pos="9696"/>
      </w:tabs>
      <w:spacing w:before="193" w:after="240"/>
      <w:jc w:val="left"/>
    </w:pPr>
    <w:rPr>
      <w:sz w:val="22"/>
    </w:rPr>
  </w:style>
  <w:style w:type="paragraph" w:customStyle="1" w:styleId="ASN1">
    <w:name w:val="ASN.1"/>
    <w:basedOn w:val="Formal"/>
    <w:rsid w:val="003D738D"/>
    <w:rPr>
      <w:b/>
      <w:bCs/>
    </w:rPr>
  </w:style>
  <w:style w:type="paragraph" w:customStyle="1" w:styleId="ASN1Continue">
    <w:name w:val="ASN.1 Continue"/>
    <w:basedOn w:val="ASN1"/>
  </w:style>
  <w:style w:type="paragraph" w:customStyle="1" w:styleId="ASN1Italic">
    <w:name w:val="ASN.1 Italic"/>
    <w:basedOn w:val="ASN1"/>
    <w:rPr>
      <w:b w:val="0"/>
      <w:i/>
      <w:sz w:val="20"/>
    </w:rPr>
  </w:style>
  <w:style w:type="paragraph" w:customStyle="1" w:styleId="Note">
    <w:name w:val="Note"/>
    <w:basedOn w:val="Normal"/>
    <w:rsid w:val="003D738D"/>
    <w:pPr>
      <w:spacing w:before="80"/>
    </w:pPr>
    <w:rPr>
      <w:sz w:val="22"/>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Normal"/>
    <w:qFormat/>
    <w:rsid w:val="003D738D"/>
    <w:pPr>
      <w:spacing w:before="840" w:after="480"/>
      <w:jc w:val="center"/>
    </w:pPr>
    <w:rPr>
      <w:b/>
      <w:sz w:val="24"/>
    </w:rPr>
  </w:style>
  <w:style w:type="paragraph" w:customStyle="1" w:styleId="IndexTitle">
    <w:name w:val="Index_Title"/>
    <w:basedOn w:val="AnnexTitle"/>
  </w:style>
  <w:style w:type="paragraph" w:customStyle="1" w:styleId="Note1">
    <w:name w:val="Note 1"/>
    <w:basedOn w:val="Normal"/>
    <w:rsid w:val="003D738D"/>
    <w:pPr>
      <w:tabs>
        <w:tab w:val="clear" w:pos="794"/>
        <w:tab w:val="clear" w:pos="1191"/>
        <w:tab w:val="clear" w:pos="1588"/>
        <w:tab w:val="clear" w:pos="1985"/>
      </w:tabs>
      <w:spacing w:before="60"/>
      <w:ind w:left="284"/>
    </w:pPr>
    <w:rPr>
      <w:sz w:val="18"/>
    </w:rPr>
  </w:style>
  <w:style w:type="paragraph" w:customStyle="1" w:styleId="Note2">
    <w:name w:val="Note 2"/>
    <w:basedOn w:val="Note1"/>
    <w:rsid w:val="003D738D"/>
    <w:pPr>
      <w:ind w:left="1077"/>
    </w:pPr>
  </w:style>
  <w:style w:type="paragraph" w:customStyle="1" w:styleId="Note3">
    <w:name w:val="Note 3"/>
    <w:basedOn w:val="Note1"/>
    <w:rsid w:val="003D738D"/>
    <w:pPr>
      <w:ind w:left="1474"/>
    </w:pPr>
  </w:style>
  <w:style w:type="character" w:styleId="PageNumber">
    <w:name w:val="page number"/>
    <w:basedOn w:val="DefaultParagraphFont"/>
    <w:rsid w:val="003D738D"/>
  </w:style>
  <w:style w:type="paragraph" w:customStyle="1" w:styleId="Normalaftertitle">
    <w:name w:val="Normal after title"/>
    <w:basedOn w:val="Normal"/>
    <w:rsid w:val="003D738D"/>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style>
  <w:style w:type="paragraph" w:customStyle="1" w:styleId="ASN1ital">
    <w:name w:val="ASN.1 ital"/>
    <w:basedOn w:val="ASN1"/>
    <w:pPr>
      <w:jc w:val="both"/>
    </w:pPr>
    <w:rPr>
      <w:b w:val="0"/>
      <w:i/>
      <w:sz w:val="20"/>
    </w:rPr>
  </w:style>
  <w:style w:type="paragraph" w:styleId="TOC9">
    <w:name w:val="toc 9"/>
    <w:basedOn w:val="TOC3"/>
    <w:semiHidden/>
    <w:rsid w:val="003D738D"/>
  </w:style>
  <w:style w:type="table" w:styleId="TableGrid">
    <w:name w:val="Table Grid"/>
    <w:basedOn w:val="TableNormal"/>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D738D"/>
    <w:pPr>
      <w:spacing w:before="0"/>
    </w:pPr>
    <w:rPr>
      <w:rFonts w:ascii="Tahoma" w:hAnsi="Tahoma" w:cs="Tahoma"/>
      <w:sz w:val="16"/>
      <w:szCs w:val="16"/>
    </w:rPr>
  </w:style>
  <w:style w:type="character" w:customStyle="1" w:styleId="BalloonTextChar">
    <w:name w:val="Balloon Text Char"/>
    <w:basedOn w:val="DefaultParagraphFont"/>
    <w:link w:val="BalloonText"/>
    <w:rsid w:val="003D738D"/>
    <w:rPr>
      <w:rFonts w:ascii="Tahoma" w:hAnsi="Tahoma" w:cs="Tahoma"/>
      <w:sz w:val="16"/>
      <w:szCs w:val="16"/>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val="en-US"/>
    </w:rPr>
  </w:style>
  <w:style w:type="character" w:styleId="Hyperlink">
    <w:name w:val="Hyperlink"/>
    <w:basedOn w:val="DefaultParagraphFont"/>
    <w:rsid w:val="003D738D"/>
    <w:rPr>
      <w:color w:val="0000FF"/>
      <w:u w:val="single"/>
    </w:rPr>
  </w:style>
  <w:style w:type="paragraph" w:styleId="Revision">
    <w:name w:val="Revision"/>
    <w:hidden/>
    <w:uiPriority w:val="99"/>
    <w:semiHidden/>
    <w:rsid w:val="0073196A"/>
    <w:rPr>
      <w:rFonts w:ascii="Times New Roman" w:hAnsi="Times New Roman"/>
      <w:lang w:val="en-GB"/>
    </w:rPr>
  </w:style>
  <w:style w:type="character" w:customStyle="1" w:styleId="HeaderChar">
    <w:name w:val="Header Char"/>
    <w:basedOn w:val="DefaultParagraphFont"/>
    <w:link w:val="Header"/>
    <w:rsid w:val="00C407F9"/>
    <w:rPr>
      <w:rFonts w:ascii="Times New Roman" w:hAnsi="Times New Roman"/>
      <w:lang w:val="en-GB"/>
    </w:rPr>
  </w:style>
  <w:style w:type="paragraph" w:customStyle="1" w:styleId="RecNo">
    <w:name w:val="Rec_No"/>
    <w:basedOn w:val="Normal"/>
    <w:next w:val="Title"/>
    <w:rsid w:val="003D738D"/>
    <w:pPr>
      <w:keepNext/>
      <w:keepLines/>
      <w:spacing w:before="0"/>
      <w:jc w:val="left"/>
    </w:pPr>
    <w:rPr>
      <w:rFonts w:ascii="Times New Roman Bold" w:hAnsi="Times New Roman Bold"/>
      <w:b/>
    </w:rPr>
  </w:style>
  <w:style w:type="paragraph" w:customStyle="1" w:styleId="Rectitle">
    <w:name w:val="Rec_title"/>
    <w:basedOn w:val="Normal"/>
    <w:next w:val="Recref"/>
    <w:rsid w:val="003D738D"/>
    <w:pPr>
      <w:keepNext/>
      <w:keepLines/>
      <w:spacing w:before="240"/>
      <w:jc w:val="center"/>
    </w:pPr>
    <w:rPr>
      <w:rFonts w:ascii="Times New Roman Bold" w:hAnsi="Times New Roman Bold"/>
      <w:b/>
      <w:sz w:val="24"/>
    </w:rPr>
  </w:style>
  <w:style w:type="paragraph" w:customStyle="1" w:styleId="Headingb">
    <w:name w:val="Heading_b"/>
    <w:basedOn w:val="Normal"/>
    <w:next w:val="Normal"/>
    <w:rsid w:val="003D738D"/>
    <w:pPr>
      <w:spacing w:before="181"/>
      <w:ind w:left="794" w:hanging="794"/>
    </w:pPr>
    <w:rPr>
      <w:rFonts w:ascii="Times New Roman Bold" w:hAnsi="Times New Roman Bold"/>
      <w:b/>
    </w:rPr>
  </w:style>
  <w:style w:type="character" w:styleId="PlaceholderText">
    <w:name w:val="Placeholder Text"/>
    <w:basedOn w:val="DefaultParagraphFont"/>
    <w:uiPriority w:val="99"/>
    <w:semiHidden/>
    <w:rsid w:val="000B6312"/>
  </w:style>
  <w:style w:type="paragraph" w:styleId="CommentSubject">
    <w:name w:val="annotation subject"/>
    <w:basedOn w:val="CommentText"/>
    <w:next w:val="CommentText"/>
    <w:link w:val="CommentSubjectChar"/>
    <w:uiPriority w:val="99"/>
    <w:semiHidden/>
    <w:unhideWhenUsed/>
    <w:rsid w:val="002F5F85"/>
    <w:rPr>
      <w:b/>
      <w:bCs/>
    </w:rPr>
  </w:style>
  <w:style w:type="character" w:customStyle="1" w:styleId="CommentTextChar">
    <w:name w:val="Comment Text Char"/>
    <w:basedOn w:val="DefaultParagraphFont"/>
    <w:link w:val="CommentText"/>
    <w:semiHidden/>
    <w:rsid w:val="002F5F85"/>
    <w:rPr>
      <w:rFonts w:ascii="Times New Roman" w:hAnsi="Times New Roman"/>
      <w:lang w:val="en-GB"/>
    </w:rPr>
  </w:style>
  <w:style w:type="character" w:customStyle="1" w:styleId="CommentSubjectChar">
    <w:name w:val="Comment Subject Char"/>
    <w:basedOn w:val="CommentTextChar"/>
    <w:link w:val="CommentSubject"/>
    <w:uiPriority w:val="99"/>
    <w:semiHidden/>
    <w:rsid w:val="002F5F85"/>
    <w:rPr>
      <w:rFonts w:ascii="Times New Roman" w:hAnsi="Times New Roman"/>
      <w:b/>
      <w:bCs/>
      <w:lang w:val="en-GB"/>
    </w:rPr>
  </w:style>
  <w:style w:type="paragraph" w:customStyle="1" w:styleId="toc0">
    <w:name w:val="toc 0"/>
    <w:basedOn w:val="TOC1"/>
    <w:next w:val="TOC1"/>
    <w:rsid w:val="003D738D"/>
    <w:pPr>
      <w:tabs>
        <w:tab w:val="clear" w:pos="567"/>
        <w:tab w:val="clear" w:pos="9072"/>
      </w:tabs>
      <w:spacing w:before="120"/>
      <w:ind w:left="0" w:right="0" w:firstLine="0"/>
      <w:jc w:val="right"/>
    </w:pPr>
    <w:rPr>
      <w:i/>
    </w:rPr>
  </w:style>
  <w:style w:type="paragraph" w:customStyle="1" w:styleId="FooterQP">
    <w:name w:val="Footer_QP"/>
    <w:basedOn w:val="Normal"/>
    <w:rsid w:val="003D738D"/>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Tabletext0">
    <w:name w:val="Table_text"/>
    <w:basedOn w:val="Tablelegend0"/>
    <w:rsid w:val="003D738D"/>
    <w:pPr>
      <w:keepNext w:val="0"/>
      <w:keepLines/>
      <w:tabs>
        <w:tab w:val="clear" w:pos="454"/>
      </w:tabs>
      <w:spacing w:before="40" w:after="40" w:line="190" w:lineRule="exact"/>
      <w:jc w:val="left"/>
    </w:pPr>
  </w:style>
  <w:style w:type="paragraph" w:customStyle="1" w:styleId="AnnexNoTitle">
    <w:name w:val="Annex_NoTitle"/>
    <w:basedOn w:val="Normal"/>
    <w:next w:val="Normal"/>
    <w:rsid w:val="003D738D"/>
    <w:pPr>
      <w:keepNext/>
      <w:keepLines/>
      <w:spacing w:before="720"/>
      <w:jc w:val="center"/>
    </w:pPr>
    <w:rPr>
      <w:b/>
      <w:sz w:val="24"/>
    </w:rPr>
  </w:style>
  <w:style w:type="paragraph" w:customStyle="1" w:styleId="Annexref0">
    <w:name w:val="Annex_ref"/>
    <w:basedOn w:val="Normal"/>
    <w:next w:val="Normal"/>
    <w:rsid w:val="003D738D"/>
    <w:pPr>
      <w:spacing w:before="0"/>
      <w:jc w:val="center"/>
    </w:pPr>
  </w:style>
  <w:style w:type="character" w:customStyle="1" w:styleId="Appdef">
    <w:name w:val="App_def"/>
    <w:basedOn w:val="DefaultParagraphFont"/>
    <w:rsid w:val="003D738D"/>
    <w:rPr>
      <w:rFonts w:ascii="Times New Roman" w:hAnsi="Times New Roman"/>
      <w:b/>
    </w:rPr>
  </w:style>
  <w:style w:type="character" w:customStyle="1" w:styleId="Appref">
    <w:name w:val="App_ref"/>
    <w:basedOn w:val="DefaultParagraphFont"/>
    <w:rsid w:val="003D738D"/>
  </w:style>
  <w:style w:type="paragraph" w:customStyle="1" w:styleId="AppendixNoTitle">
    <w:name w:val="Appendix_NoTitle"/>
    <w:basedOn w:val="AnnexNoTitle"/>
    <w:next w:val="Normal"/>
    <w:rsid w:val="003D738D"/>
    <w:pPr>
      <w:outlineLvl w:val="0"/>
    </w:pPr>
  </w:style>
  <w:style w:type="paragraph" w:customStyle="1" w:styleId="Appendixref">
    <w:name w:val="Appendix_ref"/>
    <w:basedOn w:val="Annexref0"/>
    <w:next w:val="Normal"/>
    <w:rsid w:val="003D738D"/>
  </w:style>
  <w:style w:type="character" w:customStyle="1" w:styleId="Artdef">
    <w:name w:val="Art_def"/>
    <w:basedOn w:val="DefaultParagraphFont"/>
    <w:rsid w:val="003D738D"/>
    <w:rPr>
      <w:rFonts w:ascii="Times New Roman" w:hAnsi="Times New Roman"/>
      <w:b/>
    </w:rPr>
  </w:style>
  <w:style w:type="paragraph" w:customStyle="1" w:styleId="Artheading">
    <w:name w:val="Art_heading"/>
    <w:basedOn w:val="Normal"/>
    <w:next w:val="Normal"/>
    <w:rsid w:val="003D738D"/>
    <w:pPr>
      <w:spacing w:before="480"/>
      <w:jc w:val="center"/>
    </w:pPr>
    <w:rPr>
      <w:b/>
      <w:sz w:val="28"/>
    </w:rPr>
  </w:style>
  <w:style w:type="paragraph" w:customStyle="1" w:styleId="ArtNo">
    <w:name w:val="Art_No"/>
    <w:basedOn w:val="Normal"/>
    <w:next w:val="Normal"/>
    <w:rsid w:val="003D738D"/>
    <w:pPr>
      <w:keepNext/>
      <w:keepLines/>
      <w:spacing w:before="480"/>
      <w:jc w:val="center"/>
    </w:pPr>
    <w:rPr>
      <w:caps/>
      <w:sz w:val="28"/>
    </w:rPr>
  </w:style>
  <w:style w:type="character" w:customStyle="1" w:styleId="Artref">
    <w:name w:val="Art_ref"/>
    <w:basedOn w:val="DefaultParagraphFont"/>
    <w:rsid w:val="003D738D"/>
  </w:style>
  <w:style w:type="paragraph" w:customStyle="1" w:styleId="Arttitle">
    <w:name w:val="Art_title"/>
    <w:basedOn w:val="Normal"/>
    <w:next w:val="Normal"/>
    <w:rsid w:val="003D738D"/>
    <w:pPr>
      <w:keepNext/>
      <w:keepLines/>
      <w:spacing w:before="240"/>
      <w:jc w:val="center"/>
    </w:pPr>
    <w:rPr>
      <w:b/>
      <w:sz w:val="28"/>
    </w:rPr>
  </w:style>
  <w:style w:type="paragraph" w:customStyle="1" w:styleId="Formal">
    <w:name w:val="Formal"/>
    <w:basedOn w:val="Normal"/>
    <w:rsid w:val="003D738D"/>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character" w:customStyle="1" w:styleId="ASN1boldchar">
    <w:name w:val="ASN.1 bold char"/>
    <w:basedOn w:val="DefaultParagraphFont"/>
    <w:rsid w:val="003D738D"/>
    <w:rPr>
      <w:rFonts w:ascii="Courier New" w:hAnsi="Courier New"/>
      <w:b/>
      <w:sz w:val="18"/>
    </w:rPr>
  </w:style>
  <w:style w:type="character" w:customStyle="1" w:styleId="ASN1ItalicChar">
    <w:name w:val="ASN.1 Italic Char"/>
    <w:basedOn w:val="DefaultParagraphFont"/>
    <w:rsid w:val="003D738D"/>
    <w:rPr>
      <w:rFonts w:ascii="Courier New" w:hAnsi="Courier New"/>
      <w:i/>
      <w:sz w:val="18"/>
    </w:rPr>
  </w:style>
  <w:style w:type="paragraph" w:customStyle="1" w:styleId="ASN1italic0">
    <w:name w:val="ASN.1_italic"/>
    <w:basedOn w:val="ASN1"/>
    <w:rsid w:val="003D738D"/>
    <w:rPr>
      <w:b w:val="0"/>
      <w:i/>
    </w:rPr>
  </w:style>
  <w:style w:type="paragraph" w:customStyle="1" w:styleId="Call">
    <w:name w:val="Call"/>
    <w:basedOn w:val="Normal"/>
    <w:next w:val="Normal"/>
    <w:rsid w:val="003D738D"/>
    <w:pPr>
      <w:tabs>
        <w:tab w:val="clear" w:pos="1191"/>
        <w:tab w:val="clear" w:pos="1588"/>
        <w:tab w:val="clear" w:pos="1985"/>
      </w:tabs>
      <w:spacing w:before="227"/>
      <w:ind w:left="794"/>
      <w:jc w:val="left"/>
    </w:pPr>
    <w:rPr>
      <w:i/>
    </w:rPr>
  </w:style>
  <w:style w:type="paragraph" w:customStyle="1" w:styleId="ChapNo">
    <w:name w:val="Chap_No"/>
    <w:basedOn w:val="Normal"/>
    <w:next w:val="Normal"/>
    <w:rsid w:val="003D738D"/>
    <w:pPr>
      <w:keepNext/>
      <w:keepLines/>
      <w:spacing w:before="480"/>
      <w:jc w:val="center"/>
    </w:pPr>
    <w:rPr>
      <w:b/>
      <w:caps/>
      <w:sz w:val="28"/>
    </w:rPr>
  </w:style>
  <w:style w:type="paragraph" w:customStyle="1" w:styleId="Chaptitle">
    <w:name w:val="Chap_title"/>
    <w:basedOn w:val="Normal"/>
    <w:next w:val="Normal"/>
    <w:rsid w:val="003D738D"/>
    <w:pPr>
      <w:keepNext/>
      <w:keepLines/>
      <w:spacing w:before="240"/>
      <w:jc w:val="center"/>
    </w:pPr>
    <w:rPr>
      <w:b/>
      <w:sz w:val="28"/>
    </w:rPr>
  </w:style>
  <w:style w:type="paragraph" w:customStyle="1" w:styleId="Couvnote0">
    <w:name w:val="Couv_note"/>
    <w:basedOn w:val="Normal"/>
    <w:rsid w:val="003D738D"/>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rsid w:val="003D738D"/>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rsid w:val="003D738D"/>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Equationlegend">
    <w:name w:val="Equation_legend"/>
    <w:basedOn w:val="Normal"/>
    <w:rsid w:val="003D738D"/>
    <w:pPr>
      <w:tabs>
        <w:tab w:val="clear" w:pos="794"/>
        <w:tab w:val="clear" w:pos="1191"/>
        <w:tab w:val="clear" w:pos="1588"/>
        <w:tab w:val="right" w:pos="1814"/>
      </w:tabs>
      <w:spacing w:before="80"/>
      <w:ind w:left="1985" w:hanging="1985"/>
    </w:pPr>
  </w:style>
  <w:style w:type="paragraph" w:customStyle="1" w:styleId="Tablelegend0">
    <w:name w:val="Table_legend"/>
    <w:basedOn w:val="Normal"/>
    <w:next w:val="Normal"/>
    <w:rsid w:val="003D738D"/>
    <w:pPr>
      <w:keepNext/>
      <w:tabs>
        <w:tab w:val="clear" w:pos="794"/>
        <w:tab w:val="clear" w:pos="1191"/>
        <w:tab w:val="clear" w:pos="1588"/>
        <w:tab w:val="clear" w:pos="1985"/>
        <w:tab w:val="left" w:pos="454"/>
      </w:tabs>
      <w:spacing w:before="86"/>
    </w:pPr>
    <w:rPr>
      <w:sz w:val="18"/>
    </w:rPr>
  </w:style>
  <w:style w:type="paragraph" w:customStyle="1" w:styleId="Figurelegend0">
    <w:name w:val="Figure_legend"/>
    <w:basedOn w:val="Tablelegend0"/>
    <w:next w:val="Normal"/>
    <w:rsid w:val="003D738D"/>
  </w:style>
  <w:style w:type="paragraph" w:customStyle="1" w:styleId="FigureNoTitle">
    <w:name w:val="Figure_NoTitle"/>
    <w:basedOn w:val="Normal"/>
    <w:next w:val="Normal"/>
    <w:rsid w:val="003D738D"/>
    <w:pPr>
      <w:keepLines/>
      <w:spacing w:before="240" w:after="120"/>
      <w:jc w:val="center"/>
    </w:pPr>
    <w:rPr>
      <w:b/>
    </w:rPr>
  </w:style>
  <w:style w:type="paragraph" w:customStyle="1" w:styleId="Figurewithouttitle">
    <w:name w:val="Figure_without_title"/>
    <w:basedOn w:val="Normal"/>
    <w:next w:val="Normal"/>
    <w:rsid w:val="003D738D"/>
    <w:pPr>
      <w:keepLines/>
      <w:spacing w:before="240" w:after="120"/>
      <w:jc w:val="center"/>
    </w:pPr>
  </w:style>
  <w:style w:type="paragraph" w:customStyle="1" w:styleId="FirstFooter">
    <w:name w:val="FirstFooter"/>
    <w:basedOn w:val="Footer"/>
    <w:rsid w:val="003D738D"/>
    <w:pPr>
      <w:overflowPunct/>
      <w:autoSpaceDE/>
      <w:autoSpaceDN/>
      <w:adjustRightInd/>
      <w:spacing w:before="40"/>
      <w:textAlignment w:val="auto"/>
    </w:pPr>
    <w:rPr>
      <w:caps/>
    </w:rPr>
  </w:style>
  <w:style w:type="character" w:customStyle="1" w:styleId="Head0">
    <w:name w:val="Head"/>
    <w:basedOn w:val="DefaultParagraphFont"/>
    <w:rsid w:val="003D738D"/>
    <w:rPr>
      <w:b/>
    </w:rPr>
  </w:style>
  <w:style w:type="paragraph" w:customStyle="1" w:styleId="Headingi">
    <w:name w:val="Heading_i"/>
    <w:basedOn w:val="Heading3"/>
    <w:next w:val="Normal"/>
    <w:rsid w:val="003D738D"/>
    <w:rPr>
      <w:b w:val="0"/>
      <w:i/>
    </w:rPr>
  </w:style>
  <w:style w:type="character" w:customStyle="1" w:styleId="href">
    <w:name w:val="href"/>
    <w:basedOn w:val="DefaultParagraphFont"/>
    <w:rsid w:val="003D738D"/>
    <w:rPr>
      <w:lang w:val="fr-FR"/>
    </w:rPr>
  </w:style>
  <w:style w:type="paragraph" w:customStyle="1" w:styleId="Indextitle1">
    <w:name w:val="Index_title"/>
    <w:basedOn w:val="Normal"/>
    <w:rsid w:val="003D738D"/>
    <w:pPr>
      <w:spacing w:after="68"/>
      <w:jc w:val="center"/>
    </w:pPr>
    <w:rPr>
      <w:b/>
      <w:sz w:val="24"/>
    </w:rPr>
  </w:style>
  <w:style w:type="paragraph" w:customStyle="1" w:styleId="Normalaftertitle0">
    <w:name w:val="Normal_after_title"/>
    <w:basedOn w:val="Normal"/>
    <w:rsid w:val="003D738D"/>
    <w:pPr>
      <w:spacing w:before="480"/>
    </w:pPr>
  </w:style>
  <w:style w:type="paragraph" w:customStyle="1" w:styleId="PartNo">
    <w:name w:val="Part_No"/>
    <w:basedOn w:val="Normal"/>
    <w:next w:val="Normal"/>
    <w:rsid w:val="003D738D"/>
    <w:pPr>
      <w:keepNext/>
      <w:keepLines/>
      <w:spacing w:before="480" w:after="80"/>
      <w:jc w:val="center"/>
    </w:pPr>
    <w:rPr>
      <w:caps/>
      <w:sz w:val="28"/>
    </w:rPr>
  </w:style>
  <w:style w:type="paragraph" w:customStyle="1" w:styleId="Partref">
    <w:name w:val="Part_ref"/>
    <w:basedOn w:val="Normal"/>
    <w:next w:val="Normal"/>
    <w:rsid w:val="003D738D"/>
    <w:pPr>
      <w:keepNext/>
      <w:keepLines/>
      <w:spacing w:before="280"/>
      <w:jc w:val="center"/>
    </w:pPr>
  </w:style>
  <w:style w:type="paragraph" w:customStyle="1" w:styleId="Parttitle">
    <w:name w:val="Part_title"/>
    <w:basedOn w:val="Normal"/>
    <w:next w:val="Normalaftertitle0"/>
    <w:rsid w:val="003D738D"/>
    <w:pPr>
      <w:keepNext/>
      <w:keepLines/>
      <w:spacing w:before="240" w:after="280"/>
      <w:jc w:val="center"/>
    </w:pPr>
    <w:rPr>
      <w:b/>
      <w:sz w:val="28"/>
    </w:rPr>
  </w:style>
  <w:style w:type="paragraph" w:customStyle="1" w:styleId="Recdate">
    <w:name w:val="Rec_date"/>
    <w:basedOn w:val="Normal"/>
    <w:next w:val="Normalaftertitle0"/>
    <w:rsid w:val="003D738D"/>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0"/>
    <w:rsid w:val="003D738D"/>
  </w:style>
  <w:style w:type="paragraph" w:customStyle="1" w:styleId="QuestionNo">
    <w:name w:val="Question_No"/>
    <w:basedOn w:val="RecNo"/>
    <w:next w:val="Normal"/>
    <w:rsid w:val="003D738D"/>
  </w:style>
  <w:style w:type="paragraph" w:customStyle="1" w:styleId="Recref">
    <w:name w:val="Rec_ref"/>
    <w:basedOn w:val="Normal"/>
    <w:next w:val="Heading1"/>
    <w:rsid w:val="003D738D"/>
    <w:pPr>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3D738D"/>
  </w:style>
  <w:style w:type="paragraph" w:customStyle="1" w:styleId="Questiontitle">
    <w:name w:val="Question_title"/>
    <w:basedOn w:val="Rectitle"/>
    <w:next w:val="Questionref"/>
    <w:rsid w:val="003D738D"/>
  </w:style>
  <w:style w:type="paragraph" w:customStyle="1" w:styleId="Reftext">
    <w:name w:val="Ref_text"/>
    <w:basedOn w:val="Normal"/>
    <w:rsid w:val="003D738D"/>
    <w:pPr>
      <w:ind w:left="794" w:hanging="794"/>
    </w:pPr>
  </w:style>
  <w:style w:type="paragraph" w:customStyle="1" w:styleId="Reftitle">
    <w:name w:val="Ref_title"/>
    <w:basedOn w:val="Heading1"/>
    <w:next w:val="Reftext"/>
    <w:rsid w:val="003D738D"/>
    <w:pPr>
      <w:ind w:left="0" w:firstLine="0"/>
      <w:outlineLvl w:val="9"/>
    </w:pPr>
  </w:style>
  <w:style w:type="paragraph" w:customStyle="1" w:styleId="Repdate">
    <w:name w:val="Rep_date"/>
    <w:basedOn w:val="Recdate"/>
    <w:next w:val="Normalaftertitle0"/>
    <w:rsid w:val="003D738D"/>
  </w:style>
  <w:style w:type="paragraph" w:customStyle="1" w:styleId="RepNo">
    <w:name w:val="Rep_No"/>
    <w:basedOn w:val="RecNo"/>
    <w:next w:val="Normal"/>
    <w:rsid w:val="003D738D"/>
  </w:style>
  <w:style w:type="paragraph" w:customStyle="1" w:styleId="Repref">
    <w:name w:val="Rep_ref"/>
    <w:basedOn w:val="Recref"/>
    <w:next w:val="Repdate"/>
    <w:rsid w:val="003D738D"/>
  </w:style>
  <w:style w:type="paragraph" w:customStyle="1" w:styleId="Reptitle">
    <w:name w:val="Rep_title"/>
    <w:basedOn w:val="Rectitle"/>
    <w:next w:val="Repref"/>
    <w:rsid w:val="003D738D"/>
  </w:style>
  <w:style w:type="paragraph" w:customStyle="1" w:styleId="Resdate">
    <w:name w:val="Res_date"/>
    <w:basedOn w:val="Recdate"/>
    <w:next w:val="Normalaftertitle0"/>
    <w:rsid w:val="003D738D"/>
  </w:style>
  <w:style w:type="character" w:customStyle="1" w:styleId="Resdef">
    <w:name w:val="Res_def"/>
    <w:basedOn w:val="DefaultParagraphFont"/>
    <w:rsid w:val="003D738D"/>
    <w:rPr>
      <w:rFonts w:ascii="Times New Roman" w:hAnsi="Times New Roman"/>
      <w:b/>
    </w:rPr>
  </w:style>
  <w:style w:type="paragraph" w:customStyle="1" w:styleId="ResNo">
    <w:name w:val="Res_No"/>
    <w:basedOn w:val="RecNo"/>
    <w:next w:val="Normal"/>
    <w:rsid w:val="003D738D"/>
  </w:style>
  <w:style w:type="paragraph" w:customStyle="1" w:styleId="Resref">
    <w:name w:val="Res_ref"/>
    <w:basedOn w:val="Recref"/>
    <w:next w:val="Resdate"/>
    <w:rsid w:val="003D738D"/>
  </w:style>
  <w:style w:type="paragraph" w:customStyle="1" w:styleId="Restitle">
    <w:name w:val="Res_title"/>
    <w:basedOn w:val="Rectitle"/>
    <w:next w:val="Resref"/>
    <w:rsid w:val="003D738D"/>
  </w:style>
  <w:style w:type="paragraph" w:customStyle="1" w:styleId="Section1">
    <w:name w:val="Section_1"/>
    <w:basedOn w:val="Normal"/>
    <w:next w:val="Normal"/>
    <w:rsid w:val="003D738D"/>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3D738D"/>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
    <w:rsid w:val="003D738D"/>
    <w:pPr>
      <w:keepNext/>
      <w:keepLines/>
      <w:spacing w:before="480" w:after="80"/>
      <w:jc w:val="center"/>
    </w:pPr>
    <w:rPr>
      <w:caps/>
      <w:sz w:val="24"/>
    </w:rPr>
  </w:style>
  <w:style w:type="paragraph" w:customStyle="1" w:styleId="Sectiontitle0">
    <w:name w:val="Section_title"/>
    <w:basedOn w:val="Normal"/>
    <w:rsid w:val="003D738D"/>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0"/>
    <w:rsid w:val="003D738D"/>
    <w:pPr>
      <w:spacing w:before="840" w:after="200"/>
      <w:jc w:val="center"/>
    </w:pPr>
    <w:rPr>
      <w:b/>
      <w:sz w:val="28"/>
    </w:rPr>
  </w:style>
  <w:style w:type="paragraph" w:customStyle="1" w:styleId="SpecialFooter">
    <w:name w:val="Special Footer"/>
    <w:basedOn w:val="Footer"/>
    <w:rsid w:val="003D738D"/>
    <w:pPr>
      <w:tabs>
        <w:tab w:val="left" w:pos="567"/>
        <w:tab w:val="left" w:pos="1134"/>
        <w:tab w:val="left" w:pos="1701"/>
        <w:tab w:val="left" w:pos="2268"/>
        <w:tab w:val="left" w:pos="2835"/>
      </w:tabs>
    </w:pPr>
    <w:rPr>
      <w:caps/>
    </w:rPr>
  </w:style>
  <w:style w:type="paragraph" w:customStyle="1" w:styleId="Tablefin">
    <w:name w:val="Table_fin"/>
    <w:basedOn w:val="Normal"/>
    <w:next w:val="Normal"/>
    <w:rsid w:val="003D738D"/>
    <w:pPr>
      <w:tabs>
        <w:tab w:val="clear" w:pos="794"/>
        <w:tab w:val="clear" w:pos="1191"/>
        <w:tab w:val="clear" w:pos="1588"/>
        <w:tab w:val="clear" w:pos="1985"/>
      </w:tabs>
      <w:spacing w:before="0"/>
    </w:pPr>
    <w:rPr>
      <w:sz w:val="12"/>
    </w:rPr>
  </w:style>
  <w:style w:type="character" w:customStyle="1" w:styleId="Tablefreq">
    <w:name w:val="Table_freq"/>
    <w:basedOn w:val="DefaultParagraphFont"/>
    <w:rsid w:val="003D738D"/>
    <w:rPr>
      <w:b/>
      <w:color w:val="auto"/>
    </w:rPr>
  </w:style>
  <w:style w:type="paragraph" w:customStyle="1" w:styleId="Tablehead">
    <w:name w:val="Table_head"/>
    <w:basedOn w:val="Tabletext0"/>
    <w:next w:val="Tabletext0"/>
    <w:rsid w:val="003D738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NoTitle">
    <w:name w:val="Table_NoTitle"/>
    <w:basedOn w:val="Normal"/>
    <w:next w:val="Tablehead"/>
    <w:rsid w:val="003D738D"/>
    <w:pPr>
      <w:keepNext/>
      <w:keepLines/>
      <w:spacing w:before="360" w:after="120"/>
      <w:jc w:val="center"/>
    </w:pPr>
    <w:rPr>
      <w:b/>
    </w:rPr>
  </w:style>
  <w:style w:type="paragraph" w:customStyle="1" w:styleId="Title1">
    <w:name w:val="Title 1"/>
    <w:basedOn w:val="Source"/>
    <w:next w:val="Normal"/>
    <w:rsid w:val="003D738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3D738D"/>
  </w:style>
  <w:style w:type="paragraph" w:customStyle="1" w:styleId="Title3">
    <w:name w:val="Title 3"/>
    <w:basedOn w:val="Title2"/>
    <w:next w:val="Normal"/>
    <w:rsid w:val="003D738D"/>
    <w:rPr>
      <w:caps w:val="0"/>
    </w:rPr>
  </w:style>
  <w:style w:type="paragraph" w:customStyle="1" w:styleId="Title4">
    <w:name w:val="Title 4"/>
    <w:basedOn w:val="Title3"/>
    <w:next w:val="Heading1"/>
    <w:rsid w:val="003D738D"/>
    <w:rPr>
      <w:b/>
    </w:rPr>
  </w:style>
  <w:style w:type="paragraph" w:styleId="Caption">
    <w:name w:val="caption"/>
    <w:basedOn w:val="Normal"/>
    <w:next w:val="Normal"/>
    <w:uiPriority w:val="35"/>
    <w:unhideWhenUsed/>
    <w:qFormat/>
    <w:rsid w:val="00B04EEB"/>
    <w:pPr>
      <w:spacing w:before="0"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92001">
      <w:bodyDiv w:val="1"/>
      <w:marLeft w:val="0"/>
      <w:marRight w:val="0"/>
      <w:marTop w:val="0"/>
      <w:marBottom w:val="0"/>
      <w:divBdr>
        <w:top w:val="none" w:sz="0" w:space="0" w:color="auto"/>
        <w:left w:val="none" w:sz="0" w:space="0" w:color="auto"/>
        <w:bottom w:val="none" w:sz="0" w:space="0" w:color="auto"/>
        <w:right w:val="none" w:sz="0" w:space="0" w:color="auto"/>
      </w:divBdr>
    </w:div>
    <w:div w:id="234248186">
      <w:bodyDiv w:val="1"/>
      <w:marLeft w:val="0"/>
      <w:marRight w:val="0"/>
      <w:marTop w:val="0"/>
      <w:marBottom w:val="0"/>
      <w:divBdr>
        <w:top w:val="none" w:sz="0" w:space="0" w:color="auto"/>
        <w:left w:val="none" w:sz="0" w:space="0" w:color="auto"/>
        <w:bottom w:val="none" w:sz="0" w:space="0" w:color="auto"/>
        <w:right w:val="none" w:sz="0" w:space="0" w:color="auto"/>
      </w:divBdr>
    </w:div>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yasser_syed@comcast.com" TargetMode="External"/><Relationship Id="rId18" Type="http://schemas.openxmlformats.org/officeDocument/2006/relationships/header" Target="header1.xml"/><Relationship Id="rId26" Type="http://schemas.openxmlformats.org/officeDocument/2006/relationships/footer" Target="footer2.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garysull@miscrosoft.com" TargetMode="External"/><Relationship Id="rId25" Type="http://schemas.openxmlformats.org/officeDocument/2006/relationships/footer" Target="foot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lexismt@apple.com" TargetMode="External"/><Relationship Id="rId20" Type="http://schemas.openxmlformats.org/officeDocument/2006/relationships/comments" Target="comments.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borg@adobe.com" TargetMode="External"/><Relationship Id="rId23" Type="http://schemas.openxmlformats.org/officeDocument/2006/relationships/header" Target="header2.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ad.fogg@gmail.com" TargetMode="External"/><Relationship Id="rId22" Type="http://schemas.microsoft.com/office/2016/09/relationships/commentsIds" Target="commentsIds.xml"/><Relationship Id="rId27" Type="http://schemas.openxmlformats.org/officeDocument/2006/relationships/header" Target="header4.xml"/><Relationship Id="rId30" Type="http://schemas.openxmlformats.org/officeDocument/2006/relationships/footer" Target="footer4.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PUB_ISO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89D8AEFAC1A247B7216C0DD884D876" ma:contentTypeVersion="1" ma:contentTypeDescription="Create a new document." ma:contentTypeScope="" ma:versionID="4fd4ad009aa42f07bea72a9ac54a6a46">
  <xsd:schema xmlns:xsd="http://www.w3.org/2001/XMLSchema" xmlns:xs="http://www.w3.org/2001/XMLSchema" xmlns:p="http://schemas.microsoft.com/office/2006/metadata/properties" xmlns:ns2="6048f16a-77ac-4327-be06-b0beb1ce50d8" targetNamespace="http://schemas.microsoft.com/office/2006/metadata/properties" ma:root="true" ma:fieldsID="03aa258e3c6d3b639b87b14df7afe5bb" ns2:_="">
    <xsd:import namespace="6048f16a-77ac-4327-be06-b0beb1ce50d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48f16a-77ac-4327-be06-b0beb1ce50d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FA7BE-175F-4955-B5F2-AA4F0B2DFE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E346DB-D0E8-48B9-9F91-B4A014ED3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48f16a-77ac-4327-be06-b0beb1ce50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9D4254-87B6-40F9-81BE-A8DE3AAE928B}">
  <ds:schemaRefs>
    <ds:schemaRef ds:uri="http://schemas.microsoft.com/sharepoint/v3/contenttype/forms"/>
  </ds:schemaRefs>
</ds:datastoreItem>
</file>

<file path=customXml/itemProps4.xml><?xml version="1.0" encoding="utf-8"?>
<ds:datastoreItem xmlns:ds="http://schemas.openxmlformats.org/officeDocument/2006/customXml" ds:itemID="{71EDBDBB-0A12-466B-AD9A-CC91926F0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QPUB_ISO_E.dotm</Template>
  <TotalTime>31</TotalTime>
  <Pages>8</Pages>
  <Words>8182</Words>
  <Characters>46644</Characters>
  <Application>Microsoft Office Word</Application>
  <DocSecurity>0</DocSecurity>
  <Lines>388</Lines>
  <Paragraphs>109</Paragraphs>
  <ScaleCrop>false</ScaleCrop>
  <HeadingPairs>
    <vt:vector size="8" baseType="variant">
      <vt:variant>
        <vt:lpstr>Title</vt:lpstr>
      </vt:variant>
      <vt:variant>
        <vt:i4>1</vt:i4>
      </vt:variant>
      <vt:variant>
        <vt:lpstr>タイトル</vt:lpstr>
      </vt:variant>
      <vt:variant>
        <vt:i4>1</vt:i4>
      </vt:variant>
      <vt:variant>
        <vt:lpstr>Titre</vt:lpstr>
      </vt:variant>
      <vt:variant>
        <vt:i4>1</vt:i4>
      </vt:variant>
      <vt:variant>
        <vt:lpstr>Template for common text  ISO/UIT-T</vt:lpstr>
      </vt:variant>
      <vt:variant>
        <vt:i4>0</vt:i4>
      </vt:variant>
    </vt:vector>
  </HeadingPairs>
  <TitlesOfParts>
    <vt:vector size="3" baseType="lpstr">
      <vt:lpstr>ITU-T Rec. Series H Supplement 19 (03/2019) Usage of video signal type code points</vt:lpstr>
      <vt:lpstr>ITU-T Rec. Series H Supplement 19 (03/2019) Usage of video signal type code points </vt:lpstr>
      <vt:lpstr>H-series Supplement 19 (ex H.Sup.UVSTCP) "Usage of video signal type code points"</vt:lpstr>
    </vt:vector>
  </TitlesOfParts>
  <Manager>ITU-T</Manager>
  <Company>International Telecommunication Union (ITU)</Company>
  <LinksUpToDate>false</LinksUpToDate>
  <CharactersWithSpaces>54717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ITU-T Rec. Series H Supplement 19 (03/2019) Usage of video signal type code points</dc:title>
  <dc:subject>SERIES H: AUDIOVISUAL AND MULTIMEDIA SYSTEMS -</dc:subject>
  <dc:creator>ITU-T</dc:creator>
  <cp:keywords>.Series H,,Series H</cp:keywords>
  <dc:description>Yammouni, 26/04/2019, ITU51013804</dc:description>
  <cp:lastModifiedBy>Gary Sullivan</cp:lastModifiedBy>
  <cp:revision>4</cp:revision>
  <cp:lastPrinted>2019-04-26T06:14:00Z</cp:lastPrinted>
  <dcterms:created xsi:type="dcterms:W3CDTF">2019-07-30T23:16:00Z</dcterms:created>
  <dcterms:modified xsi:type="dcterms:W3CDTF">2019-07-31T04:10:00Z</dcterms:modified>
  <cp:category>Folios :   1  -  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Series H Supplement 19</vt:lpwstr>
  </property>
  <property fmtid="{D5CDD505-2E9C-101B-9397-08002B2CF9AE}" pid="3" name="Docdate">
    <vt:lpwstr/>
  </property>
  <property fmtid="{D5CDD505-2E9C-101B-9397-08002B2CF9AE}" pid="4" name="Docorlang">
    <vt:lpwstr/>
  </property>
  <property fmtid="{D5CDD505-2E9C-101B-9397-08002B2CF9AE}" pid="5" name="Docbluepink">
    <vt:lpwstr/>
  </property>
  <property fmtid="{D5CDD505-2E9C-101B-9397-08002B2CF9AE}" pid="6" name="Docdest">
    <vt:lpwstr/>
  </property>
  <property fmtid="{D5CDD505-2E9C-101B-9397-08002B2CF9AE}" pid="7" name="Docauthor">
    <vt:lpwstr/>
  </property>
  <property fmtid="{D5CDD505-2E9C-101B-9397-08002B2CF9AE}" pid="8" name="ContentTypeId">
    <vt:lpwstr>0x010100D089D8AEFAC1A247B7216C0DD884D876</vt:lpwstr>
  </property>
  <property fmtid="{D5CDD505-2E9C-101B-9397-08002B2CF9AE}" pid="9" name="doctitle2">
    <vt:lpwstr>SERIES H: AUDIOVISUAL AND MULTIMEDIA SYSTEMS</vt:lpwstr>
  </property>
  <property fmtid="{D5CDD505-2E9C-101B-9397-08002B2CF9AE}" pid="10" name="doctitle">
    <vt:lpwstr>Usage of video signal type code points</vt:lpwstr>
  </property>
  <property fmtid="{D5CDD505-2E9C-101B-9397-08002B2CF9AE}" pid="11" name="Language">
    <vt:lpwstr>English</vt:lpwstr>
  </property>
  <property fmtid="{D5CDD505-2E9C-101B-9397-08002B2CF9AE}" pid="12" name="Typist">
    <vt:lpwstr>Yammouni</vt:lpwstr>
  </property>
  <property fmtid="{D5CDD505-2E9C-101B-9397-08002B2CF9AE}" pid="13" name="Date completed">
    <vt:lpwstr>26 April 2019</vt:lpwstr>
  </property>
</Properties>
</file>