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ECAC4B6" w:rsidR="00E61DAC" w:rsidRPr="009F176F" w:rsidRDefault="00B51186" w:rsidP="005D35ED">
            <w:pPr>
              <w:tabs>
                <w:tab w:val="left" w:pos="7200"/>
              </w:tabs>
              <w:spacing w:before="0"/>
              <w:rPr>
                <w:b/>
                <w:szCs w:val="22"/>
                <w:lang w:val="en-CA"/>
              </w:rPr>
            </w:pPr>
            <w:r w:rsidRPr="009F176F">
              <w:rPr>
                <w:lang w:val="en-CA"/>
              </w:rPr>
              <w:t>36th Meeting: Gothenburg, SE, 6–12 July 2019</w:t>
            </w:r>
          </w:p>
        </w:tc>
        <w:tc>
          <w:tcPr>
            <w:tcW w:w="3240" w:type="dxa"/>
          </w:tcPr>
          <w:p w14:paraId="353C5F48" w14:textId="46344867" w:rsidR="008A4B4C" w:rsidRPr="009F176F" w:rsidRDefault="00E61DAC" w:rsidP="005D35ED">
            <w:pPr>
              <w:tabs>
                <w:tab w:val="left" w:pos="7200"/>
              </w:tabs>
              <w:rPr>
                <w:u w:val="single"/>
                <w:lang w:val="en-CA"/>
              </w:rPr>
            </w:pPr>
            <w:r w:rsidRPr="00D70594">
              <w:rPr>
                <w:lang w:val="en-CA"/>
              </w:rPr>
              <w:t>Document</w:t>
            </w:r>
            <w:r w:rsidR="006C5D39" w:rsidRPr="00D70594">
              <w:rPr>
                <w:lang w:val="en-CA"/>
              </w:rPr>
              <w:t>: JC</w:t>
            </w:r>
            <w:r w:rsidRPr="00D70594">
              <w:rPr>
                <w:lang w:val="en-CA"/>
              </w:rPr>
              <w:t>T</w:t>
            </w:r>
            <w:r w:rsidR="006C5D39" w:rsidRPr="00D70594">
              <w:rPr>
                <w:lang w:val="en-CA"/>
              </w:rPr>
              <w:t>VC</w:t>
            </w:r>
            <w:r w:rsidRPr="00D70594">
              <w:rPr>
                <w:lang w:val="en-CA"/>
              </w:rPr>
              <w:t>-</w:t>
            </w:r>
            <w:r w:rsidR="00975472" w:rsidRPr="00D70594">
              <w:rPr>
                <w:lang w:val="en-CA"/>
              </w:rPr>
              <w:t>A</w:t>
            </w:r>
            <w:r w:rsidR="00B51186" w:rsidRPr="00D70594">
              <w:rPr>
                <w:lang w:val="en-CA"/>
              </w:rPr>
              <w:t>J</w:t>
            </w:r>
            <w:r w:rsidR="00D70594" w:rsidRPr="00D70594">
              <w:rPr>
                <w:lang w:val="en-CA"/>
              </w:rPr>
              <w:t>0029</w:t>
            </w:r>
            <w:r w:rsidR="00A677E9">
              <w:rPr>
                <w:lang w:val="en-CA"/>
              </w:rPr>
              <w:t>-v2</w:t>
            </w:r>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9060C0" w:rsidRPr="009F176F" w14:paraId="3B4E2EE3" w14:textId="77777777" w:rsidTr="00E410C8">
        <w:tc>
          <w:tcPr>
            <w:tcW w:w="1458" w:type="dxa"/>
          </w:tcPr>
          <w:p w14:paraId="6D6EABD0" w14:textId="361D6CB3" w:rsidR="009060C0" w:rsidRPr="009F176F" w:rsidRDefault="009060C0" w:rsidP="009060C0">
            <w:pPr>
              <w:spacing w:before="60" w:after="60"/>
              <w:rPr>
                <w:i/>
                <w:szCs w:val="22"/>
                <w:lang w:val="en-CA"/>
              </w:rPr>
            </w:pPr>
            <w:r w:rsidRPr="005B217D">
              <w:rPr>
                <w:i/>
                <w:szCs w:val="22"/>
                <w:lang w:val="en-CA"/>
              </w:rPr>
              <w:t>Title:</w:t>
            </w:r>
          </w:p>
        </w:tc>
        <w:tc>
          <w:tcPr>
            <w:tcW w:w="7902" w:type="dxa"/>
            <w:gridSpan w:val="3"/>
          </w:tcPr>
          <w:p w14:paraId="49C23A94" w14:textId="08A457B7" w:rsidR="009060C0" w:rsidRPr="009F176F" w:rsidRDefault="009060C0" w:rsidP="009060C0">
            <w:pPr>
              <w:spacing w:before="60" w:after="60"/>
              <w:rPr>
                <w:b/>
                <w:szCs w:val="22"/>
                <w:lang w:val="en-CA"/>
              </w:rPr>
            </w:pPr>
            <w:r>
              <w:rPr>
                <w:b/>
                <w:szCs w:val="22"/>
                <w:lang w:val="en-CA"/>
              </w:rPr>
              <w:t>AHG7: indication of shutter angle for variable frame rate application</w:t>
            </w:r>
          </w:p>
        </w:tc>
      </w:tr>
      <w:tr w:rsidR="009060C0" w:rsidRPr="009F176F" w14:paraId="0A1ECD37" w14:textId="77777777" w:rsidTr="00E410C8">
        <w:tc>
          <w:tcPr>
            <w:tcW w:w="1458" w:type="dxa"/>
          </w:tcPr>
          <w:p w14:paraId="41697C41" w14:textId="663ACA88" w:rsidR="009060C0" w:rsidRPr="009F176F" w:rsidRDefault="009060C0" w:rsidP="009060C0">
            <w:pPr>
              <w:spacing w:before="60" w:after="60"/>
              <w:rPr>
                <w:i/>
                <w:szCs w:val="22"/>
                <w:lang w:val="en-CA"/>
              </w:rPr>
            </w:pPr>
            <w:r w:rsidRPr="005B217D">
              <w:rPr>
                <w:i/>
                <w:szCs w:val="22"/>
                <w:lang w:val="en-CA"/>
              </w:rPr>
              <w:t>Status:</w:t>
            </w:r>
          </w:p>
        </w:tc>
        <w:tc>
          <w:tcPr>
            <w:tcW w:w="7902" w:type="dxa"/>
            <w:gridSpan w:val="3"/>
          </w:tcPr>
          <w:p w14:paraId="06D08F86" w14:textId="6C92CB47" w:rsidR="009060C0" w:rsidRPr="009F176F" w:rsidRDefault="009060C0" w:rsidP="009060C0">
            <w:pPr>
              <w:spacing w:before="60" w:after="60"/>
              <w:rPr>
                <w:szCs w:val="22"/>
                <w:lang w:val="en-CA"/>
              </w:rPr>
            </w:pPr>
            <w:r>
              <w:rPr>
                <w:szCs w:val="22"/>
                <w:lang w:val="en-CA"/>
              </w:rPr>
              <w:t>Input d</w:t>
            </w:r>
            <w:r w:rsidRPr="005B217D">
              <w:rPr>
                <w:szCs w:val="22"/>
                <w:lang w:val="en-CA"/>
              </w:rPr>
              <w:t xml:space="preserve">ocument to </w:t>
            </w:r>
            <w:r>
              <w:rPr>
                <w:szCs w:val="22"/>
                <w:lang w:val="en-CA"/>
              </w:rPr>
              <w:t>JCT-VC</w:t>
            </w:r>
          </w:p>
        </w:tc>
      </w:tr>
      <w:tr w:rsidR="009060C0" w:rsidRPr="009F176F" w14:paraId="47CDA43F" w14:textId="77777777" w:rsidTr="00E410C8">
        <w:tc>
          <w:tcPr>
            <w:tcW w:w="1458" w:type="dxa"/>
          </w:tcPr>
          <w:p w14:paraId="5AB38009" w14:textId="334CB7A3" w:rsidR="009060C0" w:rsidRPr="009F176F" w:rsidRDefault="009060C0" w:rsidP="009060C0">
            <w:pPr>
              <w:spacing w:before="60" w:after="60"/>
              <w:rPr>
                <w:i/>
                <w:szCs w:val="22"/>
                <w:lang w:val="en-CA"/>
              </w:rPr>
            </w:pPr>
            <w:r w:rsidRPr="005B217D">
              <w:rPr>
                <w:i/>
                <w:szCs w:val="22"/>
                <w:lang w:val="en-CA"/>
              </w:rPr>
              <w:t>Purpose:</w:t>
            </w:r>
          </w:p>
        </w:tc>
        <w:tc>
          <w:tcPr>
            <w:tcW w:w="7902" w:type="dxa"/>
            <w:gridSpan w:val="3"/>
          </w:tcPr>
          <w:p w14:paraId="3343B6EE" w14:textId="748E5857" w:rsidR="009060C0" w:rsidRPr="009F176F" w:rsidRDefault="009060C0" w:rsidP="009060C0">
            <w:pPr>
              <w:spacing w:before="60" w:after="60"/>
              <w:rPr>
                <w:szCs w:val="22"/>
                <w:lang w:val="en-CA"/>
              </w:rPr>
            </w:pPr>
            <w:r w:rsidRPr="005B217D">
              <w:rPr>
                <w:szCs w:val="22"/>
                <w:lang w:val="en-CA"/>
              </w:rPr>
              <w:t>Proposal</w:t>
            </w:r>
          </w:p>
        </w:tc>
      </w:tr>
      <w:tr w:rsidR="00D70594" w:rsidRPr="009F176F" w14:paraId="11A48DDC" w14:textId="77777777" w:rsidTr="00E410C8">
        <w:tc>
          <w:tcPr>
            <w:tcW w:w="1458" w:type="dxa"/>
          </w:tcPr>
          <w:p w14:paraId="3722F248" w14:textId="11D5096B" w:rsidR="00D70594" w:rsidRPr="009F176F" w:rsidRDefault="00D70594" w:rsidP="00D70594">
            <w:pPr>
              <w:spacing w:before="60" w:after="60"/>
              <w:rPr>
                <w:i/>
                <w:szCs w:val="22"/>
                <w:lang w:val="en-CA"/>
              </w:rPr>
            </w:pPr>
            <w:r w:rsidRPr="005B217D">
              <w:rPr>
                <w:i/>
                <w:szCs w:val="22"/>
                <w:lang w:val="en-CA"/>
              </w:rPr>
              <w:t>Author(s) or</w:t>
            </w:r>
            <w:r w:rsidRPr="005B217D">
              <w:rPr>
                <w:i/>
                <w:szCs w:val="22"/>
                <w:lang w:val="en-CA"/>
              </w:rPr>
              <w:br/>
              <w:t>Contact(s):</w:t>
            </w:r>
          </w:p>
        </w:tc>
        <w:tc>
          <w:tcPr>
            <w:tcW w:w="3762" w:type="dxa"/>
          </w:tcPr>
          <w:p w14:paraId="375E64E0" w14:textId="77777777" w:rsidR="00D70594" w:rsidRDefault="00D70594" w:rsidP="00D70594">
            <w:pPr>
              <w:spacing w:before="60" w:after="60"/>
              <w:rPr>
                <w:szCs w:val="22"/>
                <w:lang w:val="en-CA"/>
              </w:rPr>
            </w:pPr>
            <w:r>
              <w:rPr>
                <w:szCs w:val="22"/>
                <w:lang w:val="en-CA"/>
              </w:rPr>
              <w:t>Sean McCarthy, Fangjun Pu, Taoran Lu, Peng Yin, Walt Husak, Tao Chen</w:t>
            </w:r>
          </w:p>
          <w:p w14:paraId="3B50BAA5" w14:textId="77777777" w:rsidR="00D70594" w:rsidRDefault="00D70594" w:rsidP="00D70594">
            <w:pPr>
              <w:spacing w:before="60" w:after="60"/>
              <w:rPr>
                <w:szCs w:val="22"/>
                <w:lang w:val="en-CA"/>
              </w:rPr>
            </w:pPr>
            <w:r>
              <w:rPr>
                <w:szCs w:val="22"/>
                <w:lang w:val="en-CA"/>
              </w:rPr>
              <w:t>432 Lakeside Drive,</w:t>
            </w:r>
          </w:p>
          <w:p w14:paraId="52B5957D" w14:textId="23151A8B" w:rsidR="00D70594" w:rsidRPr="009F176F" w:rsidRDefault="00D70594" w:rsidP="00D70594">
            <w:pPr>
              <w:spacing w:before="60" w:after="60"/>
              <w:rPr>
                <w:szCs w:val="22"/>
                <w:lang w:val="en-CA"/>
              </w:rPr>
            </w:pPr>
            <w:r>
              <w:rPr>
                <w:szCs w:val="22"/>
                <w:lang w:val="en-CA"/>
              </w:rPr>
              <w:t>Sunnyvale, CA, 940850</w:t>
            </w:r>
          </w:p>
        </w:tc>
        <w:tc>
          <w:tcPr>
            <w:tcW w:w="900" w:type="dxa"/>
          </w:tcPr>
          <w:p w14:paraId="1B34B461" w14:textId="411C9FF7" w:rsidR="00D70594" w:rsidRPr="009F176F" w:rsidRDefault="00D70594" w:rsidP="00D70594">
            <w:pPr>
              <w:spacing w:before="60" w:after="60"/>
              <w:rPr>
                <w:szCs w:val="22"/>
                <w:lang w:val="en-CA"/>
              </w:rPr>
            </w:pPr>
            <w:r>
              <w:rPr>
                <w:szCs w:val="22"/>
                <w:lang w:val="en-CA"/>
              </w:rPr>
              <w:t>Tel:</w:t>
            </w:r>
            <w:r>
              <w:rPr>
                <w:szCs w:val="22"/>
                <w:lang w:val="en-CA"/>
              </w:rPr>
              <w:br/>
              <w:t>Email:</w:t>
            </w:r>
          </w:p>
        </w:tc>
        <w:tc>
          <w:tcPr>
            <w:tcW w:w="3240" w:type="dxa"/>
          </w:tcPr>
          <w:p w14:paraId="4FF8AA28" w14:textId="03968944" w:rsidR="00D70594" w:rsidRPr="009F176F" w:rsidRDefault="00D70594" w:rsidP="00D70594">
            <w:pPr>
              <w:spacing w:before="60" w:after="60"/>
              <w:rPr>
                <w:szCs w:val="22"/>
                <w:lang w:val="en-CA"/>
              </w:rPr>
            </w:pPr>
            <w:r>
              <w:rPr>
                <w:szCs w:val="22"/>
                <w:lang w:val="en-CA"/>
              </w:rPr>
              <w:t>{Sean.McCarthy,pyin}@dolby.com</w:t>
            </w:r>
          </w:p>
        </w:tc>
      </w:tr>
      <w:tr w:rsidR="00D70594" w:rsidRPr="009F176F" w14:paraId="508325BE" w14:textId="77777777" w:rsidTr="00E410C8">
        <w:tc>
          <w:tcPr>
            <w:tcW w:w="1458" w:type="dxa"/>
          </w:tcPr>
          <w:p w14:paraId="70E2F5C7" w14:textId="7949D34D" w:rsidR="00D70594" w:rsidRPr="009F176F" w:rsidRDefault="00D70594" w:rsidP="00D70594">
            <w:pPr>
              <w:spacing w:before="60" w:after="60"/>
              <w:rPr>
                <w:i/>
                <w:szCs w:val="22"/>
                <w:lang w:val="en-CA"/>
              </w:rPr>
            </w:pPr>
            <w:r w:rsidRPr="005B217D">
              <w:rPr>
                <w:i/>
                <w:szCs w:val="22"/>
                <w:lang w:val="en-CA"/>
              </w:rPr>
              <w:t>Source:</w:t>
            </w:r>
          </w:p>
        </w:tc>
        <w:tc>
          <w:tcPr>
            <w:tcW w:w="7902" w:type="dxa"/>
            <w:gridSpan w:val="3"/>
          </w:tcPr>
          <w:p w14:paraId="4DFBD0B9" w14:textId="41904D93" w:rsidR="00D70594" w:rsidRPr="009F176F" w:rsidRDefault="00D70594" w:rsidP="00D70594">
            <w:pPr>
              <w:spacing w:before="60" w:after="60"/>
              <w:rPr>
                <w:szCs w:val="22"/>
                <w:lang w:val="en-CA"/>
              </w:rPr>
            </w:pPr>
            <w:r w:rsidRPr="00375181">
              <w:rPr>
                <w:szCs w:val="22"/>
                <w:lang w:val="en-CA"/>
              </w:rPr>
              <w:t>Dolby Laboratories, Inc.</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numPr>
          <w:ilvl w:val="0"/>
          <w:numId w:val="0"/>
        </w:numPr>
        <w:ind w:left="432" w:hanging="432"/>
        <w:rPr>
          <w:lang w:val="en-CA"/>
        </w:rPr>
      </w:pPr>
      <w:r w:rsidRPr="009F176F">
        <w:rPr>
          <w:lang w:val="en-CA"/>
        </w:rPr>
        <w:t>Abstract</w:t>
      </w:r>
    </w:p>
    <w:p w14:paraId="6BD176B7" w14:textId="4A11095F" w:rsidR="009060C0" w:rsidRDefault="009060C0" w:rsidP="009060C0">
      <w:pPr>
        <w:rPr>
          <w:szCs w:val="22"/>
          <w:lang w:val="en-CA"/>
        </w:rPr>
      </w:pPr>
      <w:r>
        <w:rPr>
          <w:lang w:val="en-CA"/>
        </w:rPr>
        <w:t xml:space="preserve">This contribution proposes an SEI message for HEVC and AVC to provide useful information about shutter angle, which is a term of art that indicates the </w:t>
      </w:r>
      <w:r>
        <w:rPr>
          <w:szCs w:val="22"/>
          <w:lang w:val="en-CA"/>
        </w:rPr>
        <w:t xml:space="preserve">effective exposure duration relative to frame duration and is thus also an indicator of motion blur.  Shutter angle information can be particularly useful when different temporal sub-layers have different effective shutter angles and thus motion blur.  In such cases, shutter angle information can be used to adjust the look of video on a display. </w:t>
      </w:r>
    </w:p>
    <w:p w14:paraId="5DC43793" w14:textId="77777777" w:rsidR="009060C0" w:rsidRDefault="009060C0" w:rsidP="009060C0">
      <w:pPr>
        <w:rPr>
          <w:szCs w:val="22"/>
          <w:lang w:val="en-CA"/>
        </w:rPr>
      </w:pPr>
      <w:r>
        <w:rPr>
          <w:szCs w:val="22"/>
          <w:lang w:val="en-CA"/>
        </w:rPr>
        <w:t>To enable shutter angle information to be signaled, we propose new syntax and semantics to:</w:t>
      </w:r>
    </w:p>
    <w:p w14:paraId="4B94EE39" w14:textId="77777777" w:rsidR="009060C0" w:rsidRDefault="009060C0" w:rsidP="009060C0">
      <w:pPr>
        <w:pStyle w:val="ListParagraph"/>
        <w:numPr>
          <w:ilvl w:val="0"/>
          <w:numId w:val="12"/>
        </w:numPr>
        <w:rPr>
          <w:szCs w:val="22"/>
          <w:lang w:val="en-CA"/>
        </w:rPr>
      </w:pPr>
      <w:r>
        <w:rPr>
          <w:szCs w:val="22"/>
          <w:lang w:val="en-CA"/>
        </w:rPr>
        <w:t>indicate that shutter angle values are the same or different for different temporal sub-layers; and</w:t>
      </w:r>
    </w:p>
    <w:p w14:paraId="2B83E929" w14:textId="77777777" w:rsidR="009060C0" w:rsidRPr="00806AC6" w:rsidRDefault="009060C0" w:rsidP="009060C0">
      <w:pPr>
        <w:pStyle w:val="ListParagraph"/>
        <w:numPr>
          <w:ilvl w:val="0"/>
          <w:numId w:val="12"/>
        </w:numPr>
        <w:rPr>
          <w:szCs w:val="22"/>
          <w:lang w:val="en-CA"/>
        </w:rPr>
      </w:pPr>
      <w:r>
        <w:rPr>
          <w:szCs w:val="22"/>
          <w:lang w:val="en-CA"/>
        </w:rPr>
        <w:t>signal one shutter angle value if all sub-layers have the same shutter angle, or signal one shutter angle value for each temporal sub-layer.</w:t>
      </w:r>
    </w:p>
    <w:p w14:paraId="430C72DA" w14:textId="43CFA8AA" w:rsidR="00745F6B" w:rsidRPr="009F176F" w:rsidRDefault="00745F6B" w:rsidP="00E11923">
      <w:pPr>
        <w:pStyle w:val="Heading1"/>
        <w:rPr>
          <w:lang w:val="en-CA"/>
        </w:rPr>
      </w:pPr>
      <w:r w:rsidRPr="009F176F">
        <w:rPr>
          <w:lang w:val="en-CA"/>
        </w:rPr>
        <w:t>Introduction</w:t>
      </w:r>
    </w:p>
    <w:p w14:paraId="3ACEEA1F" w14:textId="77777777" w:rsidR="009060C0" w:rsidRDefault="009060C0" w:rsidP="009060C0">
      <w:pPr>
        <w:pStyle w:val="Heading2"/>
        <w:rPr>
          <w:lang w:val="en-CA"/>
        </w:rPr>
      </w:pPr>
      <w:r>
        <w:rPr>
          <w:lang w:val="en-CA"/>
        </w:rPr>
        <w:t>Shutter angle</w:t>
      </w:r>
    </w:p>
    <w:p w14:paraId="2EF87530" w14:textId="77777777" w:rsidR="009060C0" w:rsidRDefault="009060C0" w:rsidP="009060C0">
      <w:pPr>
        <w:rPr>
          <w:szCs w:val="22"/>
          <w:lang w:val="en-CA"/>
        </w:rPr>
      </w:pPr>
      <w:r w:rsidRPr="00F67A6F">
        <w:rPr>
          <w:szCs w:val="22"/>
          <w:lang w:val="en-CA"/>
        </w:rPr>
        <w:t>Shutter angle</w:t>
      </w:r>
      <w:r>
        <w:rPr>
          <w:szCs w:val="22"/>
          <w:lang w:val="en-CA"/>
        </w:rPr>
        <w:t xml:space="preserve"> </w:t>
      </w:r>
      <w:r w:rsidRPr="00F67A6F">
        <w:rPr>
          <w:szCs w:val="22"/>
          <w:lang w:val="en-CA"/>
        </w:rPr>
        <w:t>is a term of art that indicates shutter speed relative to frame rate</w:t>
      </w:r>
      <w:r>
        <w:rPr>
          <w:szCs w:val="22"/>
          <w:lang w:val="en-CA"/>
        </w:rPr>
        <w:t xml:space="preserve">, which is equivalent to indicating exposure duration relative to frame duration </w:t>
      </w:r>
      <w:r>
        <w:rPr>
          <w:szCs w:val="22"/>
          <w:lang w:val="en-CA"/>
        </w:rPr>
        <w:fldChar w:fldCharType="begin"/>
      </w:r>
      <w:r>
        <w:rPr>
          <w:szCs w:val="22"/>
          <w:lang w:val="en-CA"/>
        </w:rPr>
        <w:instrText xml:space="preserve"> REF _Ref11770147 \w \h </w:instrText>
      </w:r>
      <w:r>
        <w:rPr>
          <w:szCs w:val="22"/>
          <w:lang w:val="en-CA"/>
        </w:rPr>
      </w:r>
      <w:r>
        <w:rPr>
          <w:szCs w:val="22"/>
          <w:lang w:val="en-CA"/>
        </w:rPr>
        <w:fldChar w:fldCharType="separate"/>
      </w:r>
      <w:r>
        <w:rPr>
          <w:szCs w:val="22"/>
          <w:lang w:val="en-CA"/>
        </w:rPr>
        <w:t>[1]</w:t>
      </w:r>
      <w:r>
        <w:rPr>
          <w:szCs w:val="22"/>
          <w:lang w:val="en-CA"/>
        </w:rPr>
        <w:fldChar w:fldCharType="end"/>
      </w:r>
      <w:r w:rsidRPr="00F67A6F">
        <w:rPr>
          <w:szCs w:val="22"/>
          <w:lang w:val="en-CA"/>
        </w:rPr>
        <w:t xml:space="preserve">. </w:t>
      </w:r>
      <w:bookmarkStart w:id="0" w:name="_Hlk11938091"/>
      <w:r>
        <w:rPr>
          <w:szCs w:val="22"/>
          <w:lang w:val="en-CA"/>
        </w:rPr>
        <w:t xml:space="preserve"> </w:t>
      </w:r>
      <w:bookmarkEnd w:id="0"/>
    </w:p>
    <w:p w14:paraId="0CB488AF" w14:textId="77777777" w:rsidR="009060C0" w:rsidRDefault="009060C0" w:rsidP="009060C0">
      <w:pPr>
        <w:rPr>
          <w:szCs w:val="22"/>
          <w:lang w:val="en-CA"/>
        </w:rPr>
      </w:pPr>
      <w:r>
        <w:rPr>
          <w:szCs w:val="22"/>
          <w:lang w:val="en-CA"/>
        </w:rPr>
        <w:t>Shutter angle is expressed in degrees from 0 to 360 degrees.  A shutter angle of 180 degrees, for example, indicates that the exposure duration is ½ the frame duration. (The use of degrees to measure relative exposure time is a hold over from the days when movie cameras used rotating disk shutters.)  Shutter angle may be expressed as:</w:t>
      </w:r>
    </w:p>
    <w:p w14:paraId="04EC57AD" w14:textId="77777777" w:rsidR="009060C0" w:rsidRDefault="009060C0" w:rsidP="009060C0">
      <w:pPr>
        <w:jc w:val="center"/>
        <w:rPr>
          <w:lang w:val="en-GB"/>
        </w:rPr>
      </w:pPr>
      <w:r w:rsidRPr="00296B54">
        <w:rPr>
          <w:lang w:val="en-GB"/>
        </w:rPr>
        <w:t>shutter_angle = frame_rate * 360/shutter_speed</w:t>
      </w:r>
    </w:p>
    <w:p w14:paraId="79EC40DD" w14:textId="77777777" w:rsidR="009060C0" w:rsidRDefault="009060C0" w:rsidP="009060C0">
      <w:pPr>
        <w:jc w:val="left"/>
        <w:rPr>
          <w:szCs w:val="22"/>
          <w:lang w:val="en-CA"/>
        </w:rPr>
      </w:pPr>
      <w:r>
        <w:rPr>
          <w:szCs w:val="22"/>
          <w:lang w:val="en-CA"/>
        </w:rPr>
        <w:t>where shutter_speed is the inverse of exposure duration and frame_rate is the inverse of frame duration.</w:t>
      </w:r>
    </w:p>
    <w:p w14:paraId="77816740" w14:textId="77777777" w:rsidR="009060C0" w:rsidRDefault="009060C0" w:rsidP="009060C0">
      <w:pPr>
        <w:rPr>
          <w:szCs w:val="22"/>
          <w:lang w:val="en-CA"/>
        </w:rPr>
      </w:pPr>
      <w:r>
        <w:rPr>
          <w:szCs w:val="22"/>
          <w:lang w:val="en-CA"/>
        </w:rPr>
        <w:t xml:space="preserve">Shutter angle affects the look of displayed video.  </w:t>
      </w:r>
      <w:r w:rsidRPr="00F67A6F">
        <w:rPr>
          <w:szCs w:val="22"/>
          <w:lang w:val="en-CA"/>
        </w:rPr>
        <w:t>A smaller value of shutter angle corresponds to a shorter effective exposure duration</w:t>
      </w:r>
      <w:r>
        <w:rPr>
          <w:szCs w:val="22"/>
          <w:lang w:val="en-CA"/>
        </w:rPr>
        <w:t>,</w:t>
      </w:r>
      <w:r w:rsidRPr="00F67A6F">
        <w:rPr>
          <w:szCs w:val="22"/>
          <w:lang w:val="en-CA"/>
        </w:rPr>
        <w:t xml:space="preserve"> and thus less motion blur</w:t>
      </w:r>
      <w:r>
        <w:rPr>
          <w:szCs w:val="22"/>
          <w:lang w:val="en-CA"/>
        </w:rPr>
        <w:t>,</w:t>
      </w:r>
      <w:r w:rsidRPr="00F67A6F">
        <w:rPr>
          <w:szCs w:val="22"/>
          <w:lang w:val="en-CA"/>
        </w:rPr>
        <w:t xml:space="preserve"> than a larger shutter angle value at the same frame rate</w:t>
      </w:r>
      <w:r>
        <w:rPr>
          <w:szCs w:val="22"/>
          <w:lang w:val="en-CA"/>
        </w:rPr>
        <w:t xml:space="preserve">.  Similarly, a higher frame rate at a particular shutter angle would result in less motion blur than a lower frame rate at the same shutter angle. </w:t>
      </w:r>
    </w:p>
    <w:p w14:paraId="3A6303F4" w14:textId="77777777" w:rsidR="009060C0" w:rsidRDefault="009060C0" w:rsidP="009060C0">
      <w:pPr>
        <w:rPr>
          <w:szCs w:val="22"/>
          <w:lang w:val="en-CA"/>
        </w:rPr>
      </w:pPr>
      <w:r>
        <w:rPr>
          <w:szCs w:val="22"/>
          <w:lang w:val="en-CA"/>
        </w:rPr>
        <w:t>Shutter angle also affects the perception of smooth and non-smooth motion. Small shutter angle leads to more motion judder and strobing, which is the perception of non-smooth motion as a result of temporal undersampling.</w:t>
      </w:r>
    </w:p>
    <w:p w14:paraId="039B6B4E" w14:textId="77777777" w:rsidR="009060C0" w:rsidRDefault="009060C0" w:rsidP="009060C0">
      <w:pPr>
        <w:rPr>
          <w:szCs w:val="22"/>
          <w:lang w:val="en-CA"/>
        </w:rPr>
      </w:pPr>
      <w:r>
        <w:rPr>
          <w:szCs w:val="22"/>
          <w:lang w:val="en-CA"/>
        </w:rPr>
        <w:t>The effective shutter angle may be artificially modified by a display or other post-decode process to affect the look of displayed video. For example, synthetic motion blur may be increased or decreased to achieve a desired look.  Providing shutter angle information would facilitate such processing.</w:t>
      </w:r>
    </w:p>
    <w:p w14:paraId="7C7043A2" w14:textId="196995B6" w:rsidR="009060C0" w:rsidRDefault="009060C0" w:rsidP="009060C0">
      <w:pPr>
        <w:rPr>
          <w:noProof/>
          <w:lang w:val="en-GB"/>
        </w:rPr>
      </w:pPr>
      <w:r>
        <w:rPr>
          <w:lang w:val="en-GB"/>
        </w:rPr>
        <w:lastRenderedPageBreak/>
        <w:t>Neither HEVC nor AVC currently</w:t>
      </w:r>
      <w:r>
        <w:rPr>
          <w:noProof/>
          <w:lang w:val="en-GB"/>
        </w:rPr>
        <w:t xml:space="preserve"> provide a means of signalling shutter angle information to displays or other post-decode processes designed to achieve a desired look of displayed video.</w:t>
      </w:r>
    </w:p>
    <w:p w14:paraId="79DF95CF" w14:textId="77777777" w:rsidR="009060C0" w:rsidRPr="009060C0" w:rsidRDefault="009060C0" w:rsidP="009060C0">
      <w:pPr>
        <w:pStyle w:val="Heading2"/>
        <w:rPr>
          <w:noProof/>
          <w:lang w:val="en-GB"/>
        </w:rPr>
      </w:pPr>
      <w:r w:rsidRPr="009060C0">
        <w:rPr>
          <w:noProof/>
          <w:lang w:val="en-GB"/>
        </w:rPr>
        <w:t>Temporal sub-layers</w:t>
      </w:r>
    </w:p>
    <w:p w14:paraId="11831F10" w14:textId="5265775D" w:rsidR="009060C0" w:rsidRDefault="009060C0" w:rsidP="009060C0">
      <w:pPr>
        <w:rPr>
          <w:lang w:val="en-GB"/>
        </w:rPr>
      </w:pPr>
      <w:r w:rsidRPr="00694514">
        <w:rPr>
          <w:lang w:val="en-GB"/>
        </w:rPr>
        <w:t>HEVC and AVC support temporal sub-layers that enable bitstreams to be extracted at multiple frame rates.</w:t>
      </w:r>
      <w:r>
        <w:rPr>
          <w:lang w:val="en-GB"/>
        </w:rPr>
        <w:t xml:space="preserve">  For example, a 60 fps bit stream can be derived from a 120 fps video by dropping every other frame.  Similarly, a 30 fps bitstream can be derived by dropping 3 out of every 4 frames, and a 24 fps bit stream can be derived by dropping 4 out of every 5 frames.  </w:t>
      </w:r>
    </w:p>
    <w:p w14:paraId="6E4B5BD6" w14:textId="77777777" w:rsidR="009060C0" w:rsidRDefault="009060C0" w:rsidP="009060C0">
      <w:pPr>
        <w:rPr>
          <w:lang w:val="en-GB"/>
        </w:rPr>
      </w:pPr>
      <w:r>
        <w:rPr>
          <w:lang w:val="en-GB"/>
        </w:rPr>
        <w:t>However, each of the resulting videos (24, 30, 60, and 120 fps) would have a different effective shutter angle and thus different look.  For example, motion in the 24 fps video would be more juddery and non-smooth than the 120 fps video, and the shutter angle of the 24 fps video would be ⅕ of the shutter angle of the 120 fps video because only every 5</w:t>
      </w:r>
      <w:r w:rsidRPr="0086192E">
        <w:rPr>
          <w:vertAlign w:val="superscript"/>
          <w:lang w:val="en-GB"/>
        </w:rPr>
        <w:t>th</w:t>
      </w:r>
      <w:r>
        <w:rPr>
          <w:lang w:val="en-GB"/>
        </w:rPr>
        <w:t xml:space="preserve"> frame is retained.  Likewise, the 30 fps video would have a shutter angle ¼ of the 120 fps video, and the 60 fps vide would have a shutter angle ½ of the 120 fps video.  Motion in the 30 fps and 60 fps videos would appear less smooth than in the 120 fps video. </w:t>
      </w:r>
    </w:p>
    <w:p w14:paraId="5C0F1554" w14:textId="77777777" w:rsidR="009060C0" w:rsidRDefault="009060C0" w:rsidP="009060C0">
      <w:pPr>
        <w:rPr>
          <w:lang w:val="en-GB"/>
        </w:rPr>
      </w:pPr>
      <w:r>
        <w:rPr>
          <w:lang w:val="en-GB"/>
        </w:rPr>
        <w:t xml:space="preserve">As noted in JVET-M0578 </w:t>
      </w:r>
      <w:r>
        <w:rPr>
          <w:lang w:val="en-GB"/>
        </w:rPr>
        <w:fldChar w:fldCharType="begin"/>
      </w:r>
      <w:r>
        <w:rPr>
          <w:lang w:val="en-GB"/>
        </w:rPr>
        <w:instrText xml:space="preserve"> REF _Ref11770354 \w \h </w:instrText>
      </w:r>
      <w:r>
        <w:rPr>
          <w:lang w:val="en-GB"/>
        </w:rPr>
      </w:r>
      <w:r>
        <w:rPr>
          <w:lang w:val="en-GB"/>
        </w:rPr>
        <w:fldChar w:fldCharType="separate"/>
      </w:r>
      <w:r>
        <w:rPr>
          <w:lang w:val="en-GB"/>
        </w:rPr>
        <w:t>[3]</w:t>
      </w:r>
      <w:r>
        <w:rPr>
          <w:lang w:val="en-GB"/>
        </w:rPr>
        <w:fldChar w:fldCharType="end"/>
      </w:r>
      <w:r>
        <w:rPr>
          <w:lang w:val="en-GB"/>
        </w:rPr>
        <w:t xml:space="preserve">, the fidelity of extracted temporal sub-layers to the visual look of the original video sequence, including the smoothness of motion and amount of motion blur, is an important component of meeting quality expectations in broadcast use cases, including those that use temporal sub-layering as specified in ATSC 3.0 </w:t>
      </w:r>
      <w:r>
        <w:rPr>
          <w:lang w:val="en-GB"/>
        </w:rPr>
        <w:fldChar w:fldCharType="begin"/>
      </w:r>
      <w:r>
        <w:rPr>
          <w:lang w:val="en-GB"/>
        </w:rPr>
        <w:instrText xml:space="preserve"> REF _Ref11953199 \w \h </w:instrText>
      </w:r>
      <w:r>
        <w:rPr>
          <w:lang w:val="en-GB"/>
        </w:rPr>
      </w:r>
      <w:r>
        <w:rPr>
          <w:lang w:val="en-GB"/>
        </w:rPr>
        <w:fldChar w:fldCharType="separate"/>
      </w:r>
      <w:r>
        <w:rPr>
          <w:lang w:val="en-GB"/>
        </w:rPr>
        <w:t>[4]</w:t>
      </w:r>
      <w:r>
        <w:rPr>
          <w:lang w:val="en-GB"/>
        </w:rPr>
        <w:fldChar w:fldCharType="end"/>
      </w:r>
      <w:r>
        <w:rPr>
          <w:lang w:val="en-GB"/>
        </w:rPr>
        <w:t>.</w:t>
      </w:r>
    </w:p>
    <w:p w14:paraId="49B229A2" w14:textId="2376B1AB" w:rsidR="009060C0" w:rsidRPr="00EF7D1F" w:rsidRDefault="009060C0" w:rsidP="009060C0">
      <w:pPr>
        <w:rPr>
          <w:lang w:val="en-GB"/>
        </w:rPr>
      </w:pPr>
      <w:r>
        <w:rPr>
          <w:lang w:val="en-GB"/>
        </w:rPr>
        <w:t xml:space="preserve">Neither HEVC nor AVC provide shutter angle </w:t>
      </w:r>
      <w:r>
        <w:rPr>
          <w:noProof/>
          <w:lang w:val="en-GB"/>
        </w:rPr>
        <w:t>information to displays or other post-decode processes to facilitate achieving a consistent or other desired look for different extracted temporal sub-layers.</w:t>
      </w:r>
    </w:p>
    <w:p w14:paraId="6203F413" w14:textId="77777777" w:rsidR="009060C0" w:rsidRDefault="009060C0" w:rsidP="009060C0">
      <w:pPr>
        <w:pStyle w:val="Heading1"/>
        <w:rPr>
          <w:lang w:val="en-CA"/>
        </w:rPr>
      </w:pPr>
      <w:r>
        <w:rPr>
          <w:lang w:val="en-CA"/>
        </w:rPr>
        <w:t>Proposal</w:t>
      </w:r>
    </w:p>
    <w:p w14:paraId="4CB76CC5" w14:textId="30265D9A" w:rsidR="009060C0" w:rsidRDefault="009060C0" w:rsidP="009060C0">
      <w:pPr>
        <w:rPr>
          <w:lang w:val="en-CA"/>
        </w:rPr>
      </w:pPr>
      <w:r>
        <w:rPr>
          <w:lang w:val="en-CA"/>
        </w:rPr>
        <w:t>In this contribution, we propose a shutter angle information SEI message for HEVC and AVC. The proposed SEI syntax elements provide support for both fixed shutter angle for all temporal sub-layers and variable shutter angles for different temporal sub-layers.</w:t>
      </w:r>
    </w:p>
    <w:p w14:paraId="04064135" w14:textId="5C592089" w:rsidR="00374934" w:rsidRPr="003472B0" w:rsidRDefault="00374934" w:rsidP="00374934">
      <w:pPr>
        <w:pStyle w:val="Heading2"/>
        <w:rPr>
          <w:lang w:val="en-CA"/>
        </w:rPr>
      </w:pPr>
      <w:r>
        <w:rPr>
          <w:lang w:val="en-CA"/>
        </w:rPr>
        <w:t>HEVC</w:t>
      </w:r>
    </w:p>
    <w:p w14:paraId="1D155363" w14:textId="3801D2D4" w:rsidR="00F36C4E" w:rsidRDefault="00F36C4E" w:rsidP="009060C0">
      <w:pPr>
        <w:rPr>
          <w:rFonts w:eastAsia="SimSun"/>
          <w:b/>
          <w:noProof/>
          <w:sz w:val="20"/>
          <w:lang w:val="en-GB"/>
        </w:rPr>
      </w:pPr>
      <w:bookmarkStart w:id="1" w:name="_Ref11765372"/>
      <w:r>
        <w:rPr>
          <w:rFonts w:eastAsia="Malgun Gothic"/>
          <w:noProof/>
          <w:sz w:val="20"/>
          <w:lang w:val="en-GB"/>
        </w:rPr>
        <w:t>D</w:t>
      </w:r>
      <w:r>
        <w:rPr>
          <w:rFonts w:eastAsia="SimSun"/>
          <w:b/>
          <w:noProof/>
          <w:sz w:val="20"/>
          <w:lang w:val="en-GB"/>
        </w:rPr>
        <w:t>.2.1</w:t>
      </w:r>
      <w:r w:rsidRPr="003472B0">
        <w:rPr>
          <w:rFonts w:eastAsia="SimSun"/>
          <w:b/>
          <w:sz w:val="20"/>
          <w:lang w:val="en-GB"/>
        </w:rPr>
        <w:t xml:space="preserve"> </w:t>
      </w:r>
      <w:r>
        <w:rPr>
          <w:rFonts w:eastAsia="SimSun"/>
          <w:b/>
          <w:sz w:val="20"/>
          <w:lang w:val="en-GB"/>
        </w:rPr>
        <w:t>General</w:t>
      </w:r>
      <w:r>
        <w:rPr>
          <w:rFonts w:eastAsia="SimSun"/>
          <w:b/>
          <w:noProof/>
          <w:sz w:val="20"/>
          <w:lang w:val="en-GB"/>
        </w:rPr>
        <w:t xml:space="preserve"> SEI message syntax</w:t>
      </w:r>
    </w:p>
    <w:p w14:paraId="70AC8F8D" w14:textId="77777777" w:rsidR="00F36C4E" w:rsidRDefault="00F36C4E" w:rsidP="009060C0">
      <w:pPr>
        <w:rPr>
          <w:rFonts w:eastAsia="SimSun"/>
          <w:b/>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E6274" w:rsidRPr="00BE6274" w14:paraId="1B8B5789" w14:textId="77777777" w:rsidTr="00BE6274">
        <w:trPr>
          <w:cantSplit/>
          <w:jc w:val="center"/>
        </w:trPr>
        <w:tc>
          <w:tcPr>
            <w:tcW w:w="7920" w:type="dxa"/>
          </w:tcPr>
          <w:p w14:paraId="259D1F32" w14:textId="77777777" w:rsidR="00BE6274" w:rsidRPr="00BE6274" w:rsidRDefault="00BE6274" w:rsidP="00BE627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BE6274">
              <w:rPr>
                <w:rFonts w:eastAsia="Malgun Gothic"/>
                <w:noProof/>
                <w:sz w:val="20"/>
                <w:lang w:val="en-GB"/>
              </w:rPr>
              <w:t>sei_payload( payloadType, payloadSize ) {</w:t>
            </w:r>
          </w:p>
        </w:tc>
        <w:tc>
          <w:tcPr>
            <w:tcW w:w="1157" w:type="dxa"/>
          </w:tcPr>
          <w:p w14:paraId="17C27EE8" w14:textId="77777777" w:rsidR="00BE6274" w:rsidRPr="00BE6274" w:rsidRDefault="00BE6274" w:rsidP="00BE62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r w:rsidRPr="00BE6274">
              <w:rPr>
                <w:rFonts w:eastAsia="Malgun Gothic"/>
                <w:b/>
                <w:bCs/>
                <w:noProof/>
                <w:sz w:val="20"/>
                <w:lang w:val="en-GB"/>
              </w:rPr>
              <w:t>Descriptor</w:t>
            </w:r>
          </w:p>
        </w:tc>
      </w:tr>
      <w:tr w:rsidR="00BE6274" w:rsidRPr="00BE6274" w14:paraId="1596C625" w14:textId="77777777" w:rsidTr="00BE6274">
        <w:trPr>
          <w:cantSplit/>
          <w:jc w:val="center"/>
        </w:trPr>
        <w:tc>
          <w:tcPr>
            <w:tcW w:w="7920" w:type="dxa"/>
          </w:tcPr>
          <w:p w14:paraId="4BA9E0A9" w14:textId="77777777" w:rsidR="00BE6274" w:rsidRPr="00BE6274" w:rsidRDefault="00BE6274" w:rsidP="00BE627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BE6274">
              <w:rPr>
                <w:rFonts w:eastAsia="Malgun Gothic"/>
                <w:noProof/>
                <w:sz w:val="20"/>
                <w:lang w:val="en-GB"/>
              </w:rPr>
              <w:tab/>
              <w:t>if( nal_unit_type  = =  PREFIX_SEI_NUT )</w:t>
            </w:r>
          </w:p>
        </w:tc>
        <w:tc>
          <w:tcPr>
            <w:tcW w:w="1157" w:type="dxa"/>
          </w:tcPr>
          <w:p w14:paraId="4F1C8E95" w14:textId="77777777" w:rsidR="00BE6274" w:rsidRPr="00BE6274" w:rsidRDefault="00BE6274" w:rsidP="00BE62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
                <w:bCs/>
                <w:noProof/>
                <w:sz w:val="20"/>
                <w:lang w:val="en-GB"/>
              </w:rPr>
            </w:pPr>
          </w:p>
        </w:tc>
      </w:tr>
      <w:tr w:rsidR="00BE6274" w:rsidRPr="00BE6274" w14:paraId="1045E554" w14:textId="77777777" w:rsidTr="00BE6274">
        <w:trPr>
          <w:cantSplit/>
          <w:jc w:val="center"/>
        </w:trPr>
        <w:tc>
          <w:tcPr>
            <w:tcW w:w="7920" w:type="dxa"/>
          </w:tcPr>
          <w:p w14:paraId="543C2F04" w14:textId="77777777" w:rsidR="00BE6274" w:rsidRPr="00BE6274" w:rsidRDefault="00BE6274" w:rsidP="00BE627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BE6274">
              <w:rPr>
                <w:rFonts w:eastAsia="Malgun Gothic"/>
                <w:noProof/>
                <w:sz w:val="20"/>
                <w:lang w:val="en-GB"/>
              </w:rPr>
              <w:tab/>
            </w:r>
            <w:r w:rsidRPr="00BE6274">
              <w:rPr>
                <w:rFonts w:eastAsia="Malgun Gothic"/>
                <w:noProof/>
                <w:sz w:val="20"/>
                <w:lang w:val="en-GB"/>
              </w:rPr>
              <w:tab/>
              <w:t>if( payloadType  = =  0 )</w:t>
            </w:r>
          </w:p>
        </w:tc>
        <w:tc>
          <w:tcPr>
            <w:tcW w:w="1157" w:type="dxa"/>
          </w:tcPr>
          <w:p w14:paraId="23E4816D" w14:textId="77777777" w:rsidR="00BE6274" w:rsidRPr="00BE6274" w:rsidRDefault="00BE6274" w:rsidP="00BE62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BE6274" w:rsidRPr="00BE6274" w14:paraId="27F76FF2" w14:textId="77777777" w:rsidTr="00BE6274">
        <w:trPr>
          <w:cantSplit/>
          <w:jc w:val="center"/>
        </w:trPr>
        <w:tc>
          <w:tcPr>
            <w:tcW w:w="7920" w:type="dxa"/>
          </w:tcPr>
          <w:p w14:paraId="647B79DE" w14:textId="77777777" w:rsidR="00BE6274" w:rsidRPr="00BE6274" w:rsidRDefault="00BE6274" w:rsidP="00BE627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BE6274">
              <w:rPr>
                <w:rFonts w:eastAsia="Malgun Gothic"/>
                <w:noProof/>
                <w:sz w:val="20"/>
                <w:lang w:val="en-GB"/>
              </w:rPr>
              <w:tab/>
            </w:r>
            <w:r w:rsidRPr="00BE6274">
              <w:rPr>
                <w:rFonts w:eastAsia="Malgun Gothic"/>
                <w:noProof/>
                <w:sz w:val="20"/>
                <w:lang w:val="en-GB"/>
              </w:rPr>
              <w:tab/>
            </w:r>
            <w:r w:rsidRPr="00BE6274">
              <w:rPr>
                <w:rFonts w:eastAsia="Malgun Gothic"/>
                <w:noProof/>
                <w:sz w:val="20"/>
                <w:lang w:val="en-GB"/>
              </w:rPr>
              <w:tab/>
              <w:t>buffering_period( payloadSize )</w:t>
            </w:r>
          </w:p>
        </w:tc>
        <w:tc>
          <w:tcPr>
            <w:tcW w:w="1157" w:type="dxa"/>
          </w:tcPr>
          <w:p w14:paraId="6FFF15E2" w14:textId="77777777" w:rsidR="00BE6274" w:rsidRPr="00BE6274" w:rsidRDefault="00BE6274" w:rsidP="00BE62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BE6274" w:rsidRPr="00BE6274" w14:paraId="7BD6ABCB" w14:textId="77777777" w:rsidTr="00BE6274">
        <w:trPr>
          <w:cantSplit/>
          <w:jc w:val="center"/>
        </w:trPr>
        <w:tc>
          <w:tcPr>
            <w:tcW w:w="7920" w:type="dxa"/>
          </w:tcPr>
          <w:p w14:paraId="4616C925" w14:textId="217FB986" w:rsidR="00BE6274" w:rsidRPr="00BE6274" w:rsidRDefault="00BE6274" w:rsidP="00BE6274">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BE6274">
              <w:rPr>
                <w:rFonts w:eastAsia="Malgun Gothic"/>
                <w:sz w:val="20"/>
                <w:lang w:val="en-GB"/>
              </w:rPr>
              <w:tab/>
            </w:r>
            <w:r w:rsidRPr="00BE6274">
              <w:rPr>
                <w:rFonts w:eastAsia="Malgun Gothic"/>
                <w:sz w:val="20"/>
                <w:lang w:val="en-GB"/>
              </w:rPr>
              <w:tab/>
            </w:r>
            <w:r w:rsidR="00F36C4E">
              <w:rPr>
                <w:rFonts w:eastAsia="Malgun Gothic"/>
                <w:sz w:val="20"/>
                <w:lang w:val="en-GB"/>
              </w:rPr>
              <w:t>[…]</w:t>
            </w:r>
          </w:p>
        </w:tc>
        <w:tc>
          <w:tcPr>
            <w:tcW w:w="1157" w:type="dxa"/>
          </w:tcPr>
          <w:p w14:paraId="732F622F" w14:textId="77777777" w:rsidR="00BE6274" w:rsidRPr="00BE6274" w:rsidRDefault="00BE6274" w:rsidP="00BE627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E6274" w:rsidRPr="00BE6274" w14:paraId="0AC296BF" w14:textId="77777777" w:rsidTr="00BE6274">
        <w:trPr>
          <w:cantSplit/>
          <w:jc w:val="center"/>
        </w:trPr>
        <w:tc>
          <w:tcPr>
            <w:tcW w:w="7920" w:type="dxa"/>
          </w:tcPr>
          <w:p w14:paraId="40FBE9EF" w14:textId="77FB05FD" w:rsidR="00BE6274" w:rsidRPr="00F36C4E" w:rsidRDefault="00BE6274" w:rsidP="00BE6274">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highlight w:val="yellow"/>
                <w:lang w:val="en-GB"/>
              </w:rPr>
            </w:pPr>
            <w:r w:rsidRPr="00F36C4E">
              <w:rPr>
                <w:rFonts w:eastAsia="Malgun Gothic"/>
                <w:sz w:val="20"/>
                <w:highlight w:val="yellow"/>
                <w:lang w:val="en-GB"/>
              </w:rPr>
              <w:tab/>
            </w:r>
            <w:r w:rsidRPr="00F36C4E">
              <w:rPr>
                <w:rFonts w:eastAsia="Malgun Gothic"/>
                <w:sz w:val="20"/>
                <w:highlight w:val="yellow"/>
                <w:lang w:val="en-GB"/>
              </w:rPr>
              <w:tab/>
              <w:t>else if( payloadType  = =  15</w:t>
            </w:r>
            <w:r w:rsidR="00F36C4E" w:rsidRPr="00F36C4E">
              <w:rPr>
                <w:rFonts w:eastAsia="Malgun Gothic"/>
                <w:sz w:val="20"/>
                <w:highlight w:val="yellow"/>
                <w:lang w:val="en-GB"/>
              </w:rPr>
              <w:t>3</w:t>
            </w:r>
            <w:r w:rsidRPr="00F36C4E">
              <w:rPr>
                <w:rFonts w:eastAsia="Malgun Gothic"/>
                <w:sz w:val="20"/>
                <w:highlight w:val="yellow"/>
                <w:lang w:val="en-GB"/>
              </w:rPr>
              <w:t> )</w:t>
            </w:r>
          </w:p>
        </w:tc>
        <w:tc>
          <w:tcPr>
            <w:tcW w:w="1157" w:type="dxa"/>
          </w:tcPr>
          <w:p w14:paraId="1B4A4194" w14:textId="77777777" w:rsidR="00BE6274" w:rsidRPr="00F36C4E" w:rsidRDefault="00BE6274" w:rsidP="00BE627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highlight w:val="yellow"/>
                <w:lang w:val="en-GB"/>
              </w:rPr>
            </w:pPr>
          </w:p>
        </w:tc>
      </w:tr>
      <w:tr w:rsidR="00BE6274" w:rsidRPr="00BE6274" w14:paraId="2A2E951E" w14:textId="77777777" w:rsidTr="00BE6274">
        <w:trPr>
          <w:cantSplit/>
          <w:jc w:val="center"/>
        </w:trPr>
        <w:tc>
          <w:tcPr>
            <w:tcW w:w="7920" w:type="dxa"/>
          </w:tcPr>
          <w:p w14:paraId="661DD7E7" w14:textId="3F864048" w:rsidR="00BE6274" w:rsidRPr="00F36C4E" w:rsidRDefault="00BE6274" w:rsidP="00BE6274">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highlight w:val="yellow"/>
                <w:lang w:val="en-GB"/>
              </w:rPr>
            </w:pPr>
            <w:r w:rsidRPr="00F36C4E">
              <w:rPr>
                <w:rFonts w:eastAsia="Malgun Gothic"/>
                <w:sz w:val="20"/>
                <w:highlight w:val="yellow"/>
                <w:lang w:val="en-GB"/>
              </w:rPr>
              <w:tab/>
            </w:r>
            <w:r w:rsidRPr="00F36C4E">
              <w:rPr>
                <w:rFonts w:eastAsia="Malgun Gothic"/>
                <w:sz w:val="20"/>
                <w:highlight w:val="yellow"/>
                <w:lang w:val="en-GB"/>
              </w:rPr>
              <w:tab/>
            </w:r>
            <w:r w:rsidRPr="00F36C4E">
              <w:rPr>
                <w:rFonts w:eastAsia="Malgun Gothic"/>
                <w:sz w:val="20"/>
                <w:highlight w:val="yellow"/>
                <w:lang w:val="en-GB"/>
              </w:rPr>
              <w:tab/>
            </w:r>
            <w:r w:rsidR="00F36C4E" w:rsidRPr="00F36C4E">
              <w:rPr>
                <w:rFonts w:eastAsia="Malgun Gothic"/>
                <w:sz w:val="20"/>
                <w:highlight w:val="yellow"/>
                <w:lang w:val="en-GB"/>
              </w:rPr>
              <w:t>shutter_angle_info</w:t>
            </w:r>
            <w:r w:rsidRPr="00F36C4E">
              <w:rPr>
                <w:rFonts w:eastAsia="Malgun Gothic"/>
                <w:sz w:val="20"/>
                <w:highlight w:val="yellow"/>
                <w:lang w:val="en-GB"/>
              </w:rPr>
              <w:t>( payloadSize )</w:t>
            </w:r>
          </w:p>
        </w:tc>
        <w:tc>
          <w:tcPr>
            <w:tcW w:w="1157" w:type="dxa"/>
          </w:tcPr>
          <w:p w14:paraId="21F0B3CD" w14:textId="77777777" w:rsidR="00BE6274" w:rsidRPr="00F36C4E" w:rsidRDefault="00BE6274" w:rsidP="00BE627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highlight w:val="yellow"/>
                <w:lang w:val="en-GB"/>
              </w:rPr>
            </w:pPr>
          </w:p>
        </w:tc>
      </w:tr>
      <w:tr w:rsidR="00BE6274" w:rsidRPr="00BE6274" w14:paraId="751B2ECE" w14:textId="77777777" w:rsidTr="00BE6274">
        <w:trPr>
          <w:cantSplit/>
          <w:jc w:val="center"/>
        </w:trPr>
        <w:tc>
          <w:tcPr>
            <w:tcW w:w="7920" w:type="dxa"/>
          </w:tcPr>
          <w:p w14:paraId="581B6AFA" w14:textId="1629694B" w:rsidR="00BE6274" w:rsidRPr="00BE6274" w:rsidRDefault="00BE6274" w:rsidP="00BE6274">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BE6274">
              <w:rPr>
                <w:rFonts w:eastAsia="Malgun Gothic"/>
                <w:sz w:val="20"/>
                <w:lang w:val="en-GB"/>
              </w:rPr>
              <w:tab/>
            </w:r>
            <w:r w:rsidRPr="00BE6274">
              <w:rPr>
                <w:rFonts w:eastAsia="Malgun Gothic"/>
                <w:sz w:val="20"/>
                <w:lang w:val="en-GB"/>
              </w:rPr>
              <w:tab/>
            </w:r>
            <w:r w:rsidR="00F36C4E">
              <w:rPr>
                <w:rFonts w:eastAsia="Malgun Gothic"/>
                <w:sz w:val="20"/>
                <w:lang w:val="en-GB"/>
              </w:rPr>
              <w:t>[…]</w:t>
            </w:r>
          </w:p>
        </w:tc>
        <w:tc>
          <w:tcPr>
            <w:tcW w:w="1157" w:type="dxa"/>
          </w:tcPr>
          <w:p w14:paraId="2EE3D2D0" w14:textId="77777777" w:rsidR="00BE6274" w:rsidRPr="00BE6274" w:rsidRDefault="00BE6274" w:rsidP="00BE627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E6274" w:rsidRPr="00BE6274" w14:paraId="099F5369" w14:textId="77777777" w:rsidTr="00BE6274">
        <w:trPr>
          <w:cantSplit/>
          <w:jc w:val="center"/>
        </w:trPr>
        <w:tc>
          <w:tcPr>
            <w:tcW w:w="7920" w:type="dxa"/>
          </w:tcPr>
          <w:p w14:paraId="6CCB2C40" w14:textId="77777777" w:rsidR="00BE6274" w:rsidRPr="00BE6274" w:rsidRDefault="00BE6274" w:rsidP="00BE627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BE6274">
              <w:rPr>
                <w:rFonts w:eastAsia="Malgun Gothic"/>
                <w:noProof/>
                <w:sz w:val="20"/>
                <w:lang w:val="en-GB"/>
              </w:rPr>
              <w:tab/>
              <w:t>}</w:t>
            </w:r>
          </w:p>
        </w:tc>
        <w:tc>
          <w:tcPr>
            <w:tcW w:w="1157" w:type="dxa"/>
          </w:tcPr>
          <w:p w14:paraId="496D854A" w14:textId="77777777" w:rsidR="00BE6274" w:rsidRPr="00BE6274" w:rsidRDefault="00BE6274" w:rsidP="00BE627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BE6274" w:rsidRPr="00BE6274" w14:paraId="5376FC11" w14:textId="77777777" w:rsidTr="00BE6274">
        <w:trPr>
          <w:cantSplit/>
          <w:jc w:val="center"/>
        </w:trPr>
        <w:tc>
          <w:tcPr>
            <w:tcW w:w="7920" w:type="dxa"/>
          </w:tcPr>
          <w:p w14:paraId="404F895C" w14:textId="77777777" w:rsidR="00BE6274" w:rsidRPr="00BE6274" w:rsidRDefault="00BE6274" w:rsidP="00BE627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BE6274">
              <w:rPr>
                <w:rFonts w:eastAsia="Malgun Gothic"/>
                <w:noProof/>
                <w:sz w:val="20"/>
                <w:lang w:val="en-GB"/>
              </w:rPr>
              <w:t>}</w:t>
            </w:r>
          </w:p>
        </w:tc>
        <w:tc>
          <w:tcPr>
            <w:tcW w:w="1157" w:type="dxa"/>
          </w:tcPr>
          <w:p w14:paraId="46555A53" w14:textId="77777777" w:rsidR="00BE6274" w:rsidRPr="00BE6274" w:rsidRDefault="00BE6274" w:rsidP="00BE627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bl>
    <w:p w14:paraId="6BC7530E" w14:textId="4ADF6774" w:rsidR="00BE6274" w:rsidDel="00702CD8" w:rsidRDefault="00BE6274" w:rsidP="00BE6274">
      <w:pPr>
        <w:rPr>
          <w:del w:id="2" w:author="sean" w:date="2019-07-10T11:49:00Z"/>
          <w:rFonts w:eastAsia="Malgun Gothic"/>
          <w:lang w:val="en-GB"/>
        </w:rPr>
      </w:pPr>
    </w:p>
    <w:p w14:paraId="3E3CFB6A" w14:textId="4712D1A7" w:rsidR="00F36C4E" w:rsidRDefault="00F36C4E" w:rsidP="00F36C4E">
      <w:pPr>
        <w:rPr>
          <w:rFonts w:eastAsia="SimSun"/>
          <w:b/>
          <w:noProof/>
          <w:sz w:val="20"/>
          <w:lang w:val="en-GB"/>
        </w:rPr>
      </w:pPr>
      <w:r>
        <w:rPr>
          <w:rFonts w:eastAsia="Malgun Gothic"/>
          <w:noProof/>
          <w:sz w:val="20"/>
          <w:lang w:val="en-GB"/>
        </w:rPr>
        <w:t>D</w:t>
      </w:r>
      <w:r>
        <w:rPr>
          <w:rFonts w:eastAsia="SimSun"/>
          <w:b/>
          <w:noProof/>
          <w:sz w:val="20"/>
          <w:lang w:val="en-GB"/>
        </w:rPr>
        <w:t>.2.41.3</w:t>
      </w:r>
      <w:r w:rsidRPr="003472B0">
        <w:rPr>
          <w:rFonts w:eastAsia="SimSun"/>
          <w:b/>
          <w:sz w:val="20"/>
          <w:lang w:val="en-GB"/>
        </w:rPr>
        <w:t xml:space="preserve"> Shutter angle </w:t>
      </w:r>
      <w:r>
        <w:rPr>
          <w:rFonts w:eastAsia="SimSun"/>
          <w:b/>
          <w:noProof/>
          <w:sz w:val="20"/>
          <w:lang w:val="en-GB"/>
        </w:rPr>
        <w:t>information SEI message syntax</w:t>
      </w:r>
    </w:p>
    <w:p w14:paraId="184BFE32" w14:textId="77777777" w:rsidR="00F36C4E" w:rsidRDefault="00F36C4E" w:rsidP="00F36C4E">
      <w:pPr>
        <w:rPr>
          <w:rFonts w:eastAsia="SimSun"/>
          <w:b/>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060C0" w:rsidRPr="009819E3" w14:paraId="5F656123" w14:textId="77777777" w:rsidTr="00BE6274">
        <w:trPr>
          <w:cantSplit/>
          <w:jc w:val="center"/>
        </w:trPr>
        <w:tc>
          <w:tcPr>
            <w:tcW w:w="7920" w:type="dxa"/>
          </w:tcPr>
          <w:bookmarkEnd w:id="1"/>
          <w:p w14:paraId="41C478ED" w14:textId="78D4F30A" w:rsidR="009060C0" w:rsidRPr="00694514" w:rsidRDefault="009060C0" w:rsidP="00BE6274">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sidRPr="00694514">
              <w:rPr>
                <w:rFonts w:eastAsia="Malgun Gothic"/>
                <w:sz w:val="20"/>
                <w:lang w:val="en-CA"/>
              </w:rPr>
              <w:t>shutter_angle_</w:t>
            </w:r>
            <w:r w:rsidRPr="00694514">
              <w:rPr>
                <w:rFonts w:eastAsia="Malgun Gothic"/>
                <w:noProof/>
                <w:sz w:val="20"/>
                <w:lang w:val="en-CA"/>
              </w:rPr>
              <w:t>info ( payloadSize ) {</w:t>
            </w:r>
            <w:r w:rsidRPr="00694514">
              <w:rPr>
                <w:rFonts w:eastAsia="Malgun Gothic"/>
                <w:noProof/>
                <w:sz w:val="20"/>
                <w:lang w:val="en-GB"/>
              </w:rPr>
              <w:t xml:space="preserve"> ( ) {</w:t>
            </w:r>
          </w:p>
        </w:tc>
        <w:tc>
          <w:tcPr>
            <w:tcW w:w="1157" w:type="dxa"/>
          </w:tcPr>
          <w:p w14:paraId="295FE874" w14:textId="77777777" w:rsidR="009060C0" w:rsidRPr="00694514" w:rsidRDefault="009060C0" w:rsidP="00BE6274">
            <w:pPr>
              <w:spacing w:before="20" w:after="40"/>
              <w:rPr>
                <w:rFonts w:eastAsia="Malgun Gothic"/>
                <w:sz w:val="20"/>
                <w:lang w:val="en-GB"/>
              </w:rPr>
            </w:pPr>
            <w:r w:rsidRPr="00694514">
              <w:rPr>
                <w:rFonts w:eastAsia="Malgun Gothic"/>
                <w:b/>
                <w:bCs/>
                <w:noProof/>
                <w:sz w:val="20"/>
                <w:lang w:val="en-GB"/>
              </w:rPr>
              <w:t>Descriptor</w:t>
            </w:r>
          </w:p>
        </w:tc>
      </w:tr>
      <w:tr w:rsidR="009060C0" w:rsidRPr="003F3F11" w14:paraId="10883938" w14:textId="77777777" w:rsidTr="00BE6274">
        <w:trPr>
          <w:cantSplit/>
          <w:jc w:val="center"/>
        </w:trPr>
        <w:tc>
          <w:tcPr>
            <w:tcW w:w="7920" w:type="dxa"/>
          </w:tcPr>
          <w:p w14:paraId="4F4C61FE" w14:textId="77777777" w:rsidR="009060C0" w:rsidRPr="00694514" w:rsidRDefault="009060C0" w:rsidP="00BE6274">
            <w:pPr>
              <w:pStyle w:val="tablesyntax"/>
              <w:spacing w:before="20" w:after="40"/>
            </w:pPr>
            <w:r w:rsidRPr="00694514">
              <w:lastRenderedPageBreak/>
              <w:tab/>
            </w:r>
            <w:r w:rsidRPr="00694514">
              <w:rPr>
                <w:b/>
              </w:rPr>
              <w:t>fixed_</w:t>
            </w:r>
            <w:bookmarkStart w:id="3" w:name="_Hlk8293853"/>
            <w:r w:rsidRPr="00694514">
              <w:rPr>
                <w:b/>
              </w:rPr>
              <w:t>shutter_angle</w:t>
            </w:r>
            <w:bookmarkEnd w:id="3"/>
            <w:r w:rsidRPr="00694514">
              <w:rPr>
                <w:b/>
              </w:rPr>
              <w:t>_</w:t>
            </w:r>
            <w:r w:rsidRPr="00694514">
              <w:rPr>
                <w:b/>
                <w:bCs/>
                <w:noProof/>
              </w:rPr>
              <w:t>within_cvs_</w:t>
            </w:r>
            <w:r w:rsidRPr="00694514">
              <w:rPr>
                <w:b/>
              </w:rPr>
              <w:t>flag</w:t>
            </w:r>
          </w:p>
        </w:tc>
        <w:tc>
          <w:tcPr>
            <w:tcW w:w="1157" w:type="dxa"/>
          </w:tcPr>
          <w:p w14:paraId="405824CA" w14:textId="77777777" w:rsidR="009060C0" w:rsidRPr="00694514" w:rsidRDefault="009060C0" w:rsidP="00BE6274">
            <w:pPr>
              <w:pStyle w:val="tableheading"/>
              <w:overflowPunct/>
              <w:autoSpaceDE/>
              <w:autoSpaceDN/>
              <w:adjustRightInd/>
              <w:spacing w:before="20" w:after="40"/>
              <w:jc w:val="center"/>
              <w:textAlignment w:val="auto"/>
              <w:rPr>
                <w:b w:val="0"/>
              </w:rPr>
            </w:pPr>
            <w:r w:rsidRPr="00694514">
              <w:rPr>
                <w:b w:val="0"/>
              </w:rPr>
              <w:t>u(1)</w:t>
            </w:r>
          </w:p>
        </w:tc>
      </w:tr>
      <w:tr w:rsidR="009060C0" w:rsidRPr="003F3F11" w14:paraId="7CAED3EE" w14:textId="77777777" w:rsidTr="00BE6274">
        <w:trPr>
          <w:cantSplit/>
          <w:jc w:val="center"/>
        </w:trPr>
        <w:tc>
          <w:tcPr>
            <w:tcW w:w="7920" w:type="dxa"/>
          </w:tcPr>
          <w:p w14:paraId="5507D908" w14:textId="77777777" w:rsidR="009060C0" w:rsidRPr="00694514" w:rsidRDefault="009060C0" w:rsidP="00BE6274">
            <w:pPr>
              <w:pStyle w:val="tablesyntax"/>
              <w:spacing w:before="20" w:after="40"/>
            </w:pPr>
            <w:r w:rsidRPr="00694514">
              <w:tab/>
              <w:t>if (fixed_shutter_angle_</w:t>
            </w:r>
            <w:r w:rsidRPr="00694514">
              <w:rPr>
                <w:bCs/>
                <w:noProof/>
              </w:rPr>
              <w:t>within</w:t>
            </w:r>
            <w:r w:rsidRPr="00694514">
              <w:t>_cvs_flag)</w:t>
            </w:r>
          </w:p>
        </w:tc>
        <w:tc>
          <w:tcPr>
            <w:tcW w:w="1157" w:type="dxa"/>
          </w:tcPr>
          <w:p w14:paraId="291DF0E2" w14:textId="77777777" w:rsidR="009060C0" w:rsidRPr="00694514" w:rsidRDefault="009060C0" w:rsidP="00BE6274">
            <w:pPr>
              <w:pStyle w:val="tableheading"/>
              <w:overflowPunct/>
              <w:autoSpaceDE/>
              <w:autoSpaceDN/>
              <w:adjustRightInd/>
              <w:spacing w:before="20" w:after="40"/>
              <w:jc w:val="center"/>
              <w:textAlignment w:val="auto"/>
              <w:rPr>
                <w:b w:val="0"/>
              </w:rPr>
            </w:pPr>
          </w:p>
        </w:tc>
      </w:tr>
      <w:tr w:rsidR="009060C0" w:rsidRPr="003F3F11" w14:paraId="71DA4509" w14:textId="77777777" w:rsidTr="00BE6274">
        <w:trPr>
          <w:cantSplit/>
          <w:jc w:val="center"/>
        </w:trPr>
        <w:tc>
          <w:tcPr>
            <w:tcW w:w="7920" w:type="dxa"/>
          </w:tcPr>
          <w:p w14:paraId="5A055CC0" w14:textId="77777777" w:rsidR="009060C0" w:rsidRPr="00694514" w:rsidRDefault="009060C0" w:rsidP="00BE6274">
            <w:pPr>
              <w:pStyle w:val="tablesyntax"/>
              <w:spacing w:before="20" w:after="40"/>
              <w:rPr>
                <w:b/>
              </w:rPr>
            </w:pPr>
            <w:r w:rsidRPr="00694514">
              <w:tab/>
            </w:r>
            <w:r w:rsidRPr="00694514">
              <w:tab/>
            </w:r>
            <w:r w:rsidRPr="00694514">
              <w:rPr>
                <w:b/>
              </w:rPr>
              <w:t>fixed_shutter_angle</w:t>
            </w:r>
          </w:p>
        </w:tc>
        <w:tc>
          <w:tcPr>
            <w:tcW w:w="1157" w:type="dxa"/>
          </w:tcPr>
          <w:p w14:paraId="1AC4255E" w14:textId="77777777" w:rsidR="009060C0" w:rsidRPr="00694514" w:rsidRDefault="009060C0" w:rsidP="00BE6274">
            <w:pPr>
              <w:pStyle w:val="tableheading"/>
              <w:overflowPunct/>
              <w:autoSpaceDE/>
              <w:autoSpaceDN/>
              <w:adjustRightInd/>
              <w:spacing w:before="20" w:after="40"/>
              <w:jc w:val="center"/>
              <w:textAlignment w:val="auto"/>
              <w:rPr>
                <w:b w:val="0"/>
              </w:rPr>
            </w:pPr>
            <w:r w:rsidRPr="00694514">
              <w:rPr>
                <w:b w:val="0"/>
              </w:rPr>
              <w:t>u(9)</w:t>
            </w:r>
          </w:p>
        </w:tc>
      </w:tr>
      <w:tr w:rsidR="009060C0" w:rsidRPr="003F3F11" w14:paraId="298FCCC8" w14:textId="77777777" w:rsidTr="00BE6274">
        <w:trPr>
          <w:cantSplit/>
          <w:jc w:val="center"/>
        </w:trPr>
        <w:tc>
          <w:tcPr>
            <w:tcW w:w="7920" w:type="dxa"/>
          </w:tcPr>
          <w:p w14:paraId="5D976BD2" w14:textId="77777777" w:rsidR="009060C0" w:rsidRPr="00694514" w:rsidRDefault="009060C0" w:rsidP="00BE6274">
            <w:pPr>
              <w:pStyle w:val="tablesyntax"/>
              <w:spacing w:before="20" w:after="40"/>
            </w:pPr>
            <w:r w:rsidRPr="00694514">
              <w:tab/>
              <w:t>else {</w:t>
            </w:r>
          </w:p>
        </w:tc>
        <w:tc>
          <w:tcPr>
            <w:tcW w:w="1157" w:type="dxa"/>
          </w:tcPr>
          <w:p w14:paraId="15103361" w14:textId="77777777" w:rsidR="009060C0" w:rsidRPr="00694514" w:rsidRDefault="009060C0" w:rsidP="00BE6274">
            <w:pPr>
              <w:pStyle w:val="tableheading"/>
              <w:overflowPunct/>
              <w:autoSpaceDE/>
              <w:autoSpaceDN/>
              <w:adjustRightInd/>
              <w:spacing w:before="20" w:after="40"/>
              <w:jc w:val="center"/>
              <w:textAlignment w:val="auto"/>
              <w:rPr>
                <w:b w:val="0"/>
              </w:rPr>
            </w:pPr>
          </w:p>
        </w:tc>
      </w:tr>
      <w:tr w:rsidR="009060C0" w:rsidRPr="003F3F11" w14:paraId="69C9EEB5" w14:textId="77777777" w:rsidTr="00BE6274">
        <w:trPr>
          <w:cantSplit/>
          <w:jc w:val="center"/>
        </w:trPr>
        <w:tc>
          <w:tcPr>
            <w:tcW w:w="7920" w:type="dxa"/>
          </w:tcPr>
          <w:p w14:paraId="0CAFE582" w14:textId="77777777" w:rsidR="009060C0" w:rsidRPr="00694514" w:rsidRDefault="009060C0" w:rsidP="00BE6274">
            <w:pPr>
              <w:pStyle w:val="tablesyntax"/>
              <w:spacing w:before="20" w:after="40"/>
            </w:pPr>
            <w:r w:rsidRPr="00694514">
              <w:tab/>
            </w:r>
            <w:r w:rsidRPr="00694514">
              <w:tab/>
              <w:t>for( i = 0; i  &lt;= sps_max_sub_layers_minus1; i++ ) {</w:t>
            </w:r>
          </w:p>
        </w:tc>
        <w:tc>
          <w:tcPr>
            <w:tcW w:w="1157" w:type="dxa"/>
          </w:tcPr>
          <w:p w14:paraId="53045F54" w14:textId="77777777" w:rsidR="009060C0" w:rsidRPr="00694514" w:rsidRDefault="009060C0" w:rsidP="00BE6274">
            <w:pPr>
              <w:pStyle w:val="tableheading"/>
              <w:overflowPunct/>
              <w:autoSpaceDE/>
              <w:autoSpaceDN/>
              <w:adjustRightInd/>
              <w:spacing w:before="20" w:after="40"/>
              <w:textAlignment w:val="auto"/>
              <w:rPr>
                <w:b w:val="0"/>
              </w:rPr>
            </w:pPr>
          </w:p>
        </w:tc>
      </w:tr>
      <w:tr w:rsidR="009060C0" w:rsidRPr="003F3F11" w14:paraId="38C3A7CF" w14:textId="77777777" w:rsidTr="00BE6274">
        <w:trPr>
          <w:cantSplit/>
          <w:jc w:val="center"/>
        </w:trPr>
        <w:tc>
          <w:tcPr>
            <w:tcW w:w="7920" w:type="dxa"/>
          </w:tcPr>
          <w:p w14:paraId="02D783C1" w14:textId="77777777" w:rsidR="009060C0" w:rsidRPr="00694514" w:rsidRDefault="009060C0" w:rsidP="00BE6274">
            <w:pPr>
              <w:pStyle w:val="tablesyntax"/>
            </w:pPr>
            <w:r w:rsidRPr="00694514">
              <w:rPr>
                <w:b/>
              </w:rPr>
              <w:tab/>
            </w:r>
            <w:r w:rsidRPr="00694514">
              <w:rPr>
                <w:b/>
              </w:rPr>
              <w:tab/>
            </w:r>
            <w:r w:rsidRPr="00694514">
              <w:rPr>
                <w:b/>
              </w:rPr>
              <w:tab/>
              <w:t>sub_layer_shutter_angle</w:t>
            </w:r>
            <w:r w:rsidRPr="00694514">
              <w:t>[ i ]</w:t>
            </w:r>
          </w:p>
        </w:tc>
        <w:tc>
          <w:tcPr>
            <w:tcW w:w="1157" w:type="dxa"/>
          </w:tcPr>
          <w:p w14:paraId="20E6291B" w14:textId="77777777" w:rsidR="009060C0" w:rsidRPr="00694514" w:rsidRDefault="009060C0" w:rsidP="00BE6274">
            <w:pPr>
              <w:pStyle w:val="tableheading"/>
              <w:overflowPunct/>
              <w:autoSpaceDE/>
              <w:autoSpaceDN/>
              <w:adjustRightInd/>
              <w:spacing w:before="20" w:after="40"/>
              <w:jc w:val="center"/>
              <w:textAlignment w:val="auto"/>
              <w:rPr>
                <w:b w:val="0"/>
              </w:rPr>
            </w:pPr>
            <w:r w:rsidRPr="00694514">
              <w:rPr>
                <w:b w:val="0"/>
              </w:rPr>
              <w:t>u(9)</w:t>
            </w:r>
          </w:p>
        </w:tc>
      </w:tr>
      <w:tr w:rsidR="009060C0" w:rsidRPr="003F3F11" w14:paraId="77F72EFD" w14:textId="77777777" w:rsidTr="00BE6274">
        <w:trPr>
          <w:cantSplit/>
          <w:jc w:val="center"/>
        </w:trPr>
        <w:tc>
          <w:tcPr>
            <w:tcW w:w="7920" w:type="dxa"/>
          </w:tcPr>
          <w:p w14:paraId="4509871E" w14:textId="77777777" w:rsidR="009060C0" w:rsidRPr="00694514" w:rsidRDefault="009060C0" w:rsidP="00BE6274">
            <w:pPr>
              <w:pStyle w:val="tablesyntax"/>
              <w:rPr>
                <w:b/>
              </w:rPr>
            </w:pPr>
            <w:r w:rsidRPr="00694514">
              <w:rPr>
                <w:b/>
              </w:rPr>
              <w:tab/>
              <w:t>}</w:t>
            </w:r>
          </w:p>
        </w:tc>
        <w:tc>
          <w:tcPr>
            <w:tcW w:w="1157" w:type="dxa"/>
          </w:tcPr>
          <w:p w14:paraId="1991585A" w14:textId="77777777" w:rsidR="009060C0" w:rsidRPr="00694514" w:rsidRDefault="009060C0" w:rsidP="00BE6274">
            <w:pPr>
              <w:pStyle w:val="tableheading"/>
              <w:overflowPunct/>
              <w:autoSpaceDE/>
              <w:autoSpaceDN/>
              <w:adjustRightInd/>
              <w:spacing w:before="20" w:after="40"/>
              <w:jc w:val="center"/>
              <w:textAlignment w:val="auto"/>
              <w:rPr>
                <w:b w:val="0"/>
              </w:rPr>
            </w:pPr>
          </w:p>
        </w:tc>
      </w:tr>
      <w:tr w:rsidR="009060C0" w:rsidRPr="009819E3" w14:paraId="1DCAC6C9" w14:textId="77777777" w:rsidTr="00BE6274">
        <w:trPr>
          <w:cantSplit/>
          <w:jc w:val="center"/>
        </w:trPr>
        <w:tc>
          <w:tcPr>
            <w:tcW w:w="7920" w:type="dxa"/>
          </w:tcPr>
          <w:p w14:paraId="60D285E3" w14:textId="77777777" w:rsidR="009060C0" w:rsidRPr="00694514" w:rsidRDefault="009060C0" w:rsidP="00BE6274">
            <w:pPr>
              <w:keepNext/>
              <w:keepLines/>
              <w:tabs>
                <w:tab w:val="left" w:pos="216"/>
                <w:tab w:val="left" w:pos="432"/>
                <w:tab w:val="left" w:pos="648"/>
                <w:tab w:val="left" w:pos="864"/>
                <w:tab w:val="left" w:pos="1296"/>
                <w:tab w:val="left" w:pos="1512"/>
                <w:tab w:val="left" w:pos="1728"/>
                <w:tab w:val="left" w:pos="1944"/>
              </w:tabs>
              <w:spacing w:before="20" w:after="40"/>
              <w:rPr>
                <w:b/>
              </w:rPr>
            </w:pPr>
            <w:r w:rsidRPr="00694514">
              <w:rPr>
                <w:rFonts w:eastAsia="Malgun Gothic"/>
                <w:sz w:val="20"/>
                <w:lang w:val="en-GB"/>
              </w:rPr>
              <w:t>}</w:t>
            </w:r>
          </w:p>
        </w:tc>
        <w:tc>
          <w:tcPr>
            <w:tcW w:w="1157" w:type="dxa"/>
          </w:tcPr>
          <w:p w14:paraId="0767378D" w14:textId="77777777" w:rsidR="009060C0" w:rsidRPr="00694514" w:rsidRDefault="009060C0" w:rsidP="00BE6274">
            <w:pPr>
              <w:keepNext/>
              <w:keepLines/>
              <w:spacing w:before="20" w:after="40"/>
              <w:rPr>
                <w:b/>
              </w:rPr>
            </w:pPr>
          </w:p>
        </w:tc>
      </w:tr>
    </w:tbl>
    <w:p w14:paraId="0738C718" w14:textId="6EB6024C" w:rsidR="009060C0" w:rsidRDefault="00BC055D" w:rsidP="009060C0">
      <w:pPr>
        <w:rPr>
          <w:rFonts w:eastAsia="SimSun"/>
          <w:b/>
          <w:noProof/>
          <w:sz w:val="20"/>
          <w:lang w:val="en-GB"/>
        </w:rPr>
      </w:pPr>
      <w:r>
        <w:rPr>
          <w:rFonts w:eastAsia="SimSun"/>
          <w:b/>
          <w:noProof/>
          <w:sz w:val="20"/>
          <w:lang w:val="en-GB"/>
        </w:rPr>
        <w:t>D</w:t>
      </w:r>
      <w:r w:rsidR="009060C0">
        <w:rPr>
          <w:rFonts w:eastAsia="SimSun"/>
          <w:b/>
          <w:noProof/>
          <w:sz w:val="20"/>
          <w:lang w:val="en-GB"/>
        </w:rPr>
        <w:t>.3.</w:t>
      </w:r>
      <w:r w:rsidR="00F36C4E">
        <w:rPr>
          <w:rFonts w:eastAsia="SimSun"/>
          <w:b/>
          <w:noProof/>
          <w:sz w:val="20"/>
          <w:lang w:val="en-GB"/>
        </w:rPr>
        <w:t>41.3</w:t>
      </w:r>
      <w:r w:rsidR="009060C0">
        <w:rPr>
          <w:rFonts w:eastAsia="SimSun"/>
          <w:b/>
          <w:noProof/>
          <w:sz w:val="20"/>
          <w:lang w:val="en-GB"/>
        </w:rPr>
        <w:t xml:space="preserve"> </w:t>
      </w:r>
      <w:r w:rsidR="009060C0" w:rsidRPr="005128E5">
        <w:rPr>
          <w:rFonts w:eastAsia="SimSun"/>
          <w:b/>
          <w:noProof/>
          <w:sz w:val="20"/>
          <w:lang w:val="en-GB"/>
        </w:rPr>
        <w:t>Shutter</w:t>
      </w:r>
      <w:r w:rsidR="009060C0">
        <w:rPr>
          <w:rFonts w:eastAsia="SimSun"/>
          <w:b/>
          <w:noProof/>
          <w:sz w:val="20"/>
          <w:lang w:val="en-GB"/>
        </w:rPr>
        <w:t xml:space="preserve"> angle </w:t>
      </w:r>
      <w:r w:rsidR="009060C0" w:rsidRPr="003472B0">
        <w:rPr>
          <w:rFonts w:eastAsia="SimSun"/>
          <w:b/>
          <w:sz w:val="20"/>
          <w:lang w:val="en-GB"/>
        </w:rPr>
        <w:t xml:space="preserve">information </w:t>
      </w:r>
      <w:r w:rsidR="009060C0">
        <w:rPr>
          <w:rFonts w:eastAsia="SimSun"/>
          <w:b/>
          <w:noProof/>
          <w:sz w:val="20"/>
          <w:lang w:val="en-GB"/>
        </w:rPr>
        <w:t>SEI message semantics</w:t>
      </w:r>
    </w:p>
    <w:p w14:paraId="283A8E6E" w14:textId="77777777" w:rsidR="009060C0" w:rsidRDefault="009060C0" w:rsidP="009060C0">
      <w:pPr>
        <w:rPr>
          <w:szCs w:val="22"/>
          <w:lang w:val="en-CA"/>
        </w:rPr>
      </w:pPr>
      <w:r>
        <w:rPr>
          <w:rFonts w:eastAsia="SimSun"/>
        </w:rPr>
        <w:t xml:space="preserve">This SEI message indicates </w:t>
      </w:r>
      <w:r w:rsidRPr="003472B0">
        <w:rPr>
          <w:rFonts w:eastAsia="SimSun"/>
        </w:rPr>
        <w:t xml:space="preserve">the </w:t>
      </w:r>
      <w:r>
        <w:rPr>
          <w:rFonts w:eastAsia="SimSun"/>
        </w:rPr>
        <w:t xml:space="preserve">shutter angle value associated with  each temporal sub-layer </w:t>
      </w:r>
      <w:r w:rsidRPr="00D61263">
        <w:rPr>
          <w:rFonts w:eastAsia="SimSun"/>
        </w:rPr>
        <w:t>for a progressive scanned CVS</w:t>
      </w:r>
      <w:r>
        <w:rPr>
          <w:rFonts w:eastAsia="SimSun"/>
        </w:rPr>
        <w:t xml:space="preserve"> (</w:t>
      </w:r>
      <w:r w:rsidRPr="003F3F11">
        <w:rPr>
          <w:noProof/>
        </w:rPr>
        <w:t>field_seq</w:t>
      </w:r>
      <w:r w:rsidRPr="003472B0">
        <w:t>_flag equal to 0</w:t>
      </w:r>
      <w:r>
        <w:rPr>
          <w:noProof/>
        </w:rPr>
        <w:t>)</w:t>
      </w:r>
      <w:r>
        <w:rPr>
          <w:rFonts w:eastAsia="SimSun"/>
        </w:rPr>
        <w:t xml:space="preserve">. </w:t>
      </w:r>
      <w:r w:rsidRPr="00F67A6F">
        <w:rPr>
          <w:szCs w:val="22"/>
          <w:lang w:val="en-CA"/>
        </w:rPr>
        <w:t>Shutter angle</w:t>
      </w:r>
      <w:r>
        <w:rPr>
          <w:szCs w:val="22"/>
          <w:lang w:val="en-CA"/>
        </w:rPr>
        <w:t xml:space="preserve"> </w:t>
      </w:r>
      <w:r w:rsidRPr="00F67A6F">
        <w:rPr>
          <w:szCs w:val="22"/>
          <w:lang w:val="en-CA"/>
        </w:rPr>
        <w:t>is a term of art that indicates shutter speed relative to frame rate</w:t>
      </w:r>
      <w:r>
        <w:rPr>
          <w:szCs w:val="22"/>
          <w:lang w:val="en-CA"/>
        </w:rPr>
        <w:t>, which is equivalent to indicating exposure duration relative to frame duration, used while authoring the video content.</w:t>
      </w:r>
    </w:p>
    <w:p w14:paraId="6976D9F7" w14:textId="77777777" w:rsidR="009060C0" w:rsidRDefault="009060C0" w:rsidP="009060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Cs w:val="22"/>
          <w:lang w:val="en-CA"/>
        </w:rPr>
      </w:pPr>
      <w:r w:rsidRPr="00512372">
        <w:rPr>
          <w:szCs w:val="22"/>
          <w:lang w:val="en-CA"/>
        </w:rPr>
        <w:t xml:space="preserve">This SEI message does not specify the measurement methodologies and procedures used for determining </w:t>
      </w:r>
      <w:r w:rsidRPr="003472B0">
        <w:rPr>
          <w:lang w:val="en-CA"/>
        </w:rPr>
        <w:t xml:space="preserve">shutter angle </w:t>
      </w:r>
      <w:r>
        <w:rPr>
          <w:szCs w:val="22"/>
          <w:lang w:val="en-CA"/>
        </w:rPr>
        <w:t>values n</w:t>
      </w:r>
      <w:r w:rsidRPr="00512372">
        <w:rPr>
          <w:szCs w:val="22"/>
          <w:lang w:val="en-CA"/>
        </w:rPr>
        <w:t xml:space="preserve">or any description of the </w:t>
      </w:r>
      <w:r>
        <w:rPr>
          <w:szCs w:val="22"/>
          <w:lang w:val="en-CA"/>
        </w:rPr>
        <w:t>authoring conditions</w:t>
      </w:r>
      <w:r w:rsidRPr="00512372">
        <w:rPr>
          <w:szCs w:val="22"/>
          <w:lang w:val="en-CA"/>
        </w:rPr>
        <w:t xml:space="preserve">. </w:t>
      </w:r>
    </w:p>
    <w:p w14:paraId="59C697DA" w14:textId="1666D150" w:rsidR="009060C0" w:rsidRDefault="009060C0" w:rsidP="00CA44ED">
      <w:pPr>
        <w:ind w:left="360"/>
        <w:rPr>
          <w:sz w:val="18"/>
          <w:szCs w:val="18"/>
          <w:lang w:val="en-CA"/>
        </w:rPr>
      </w:pPr>
      <w:r w:rsidRPr="004512EA">
        <w:rPr>
          <w:sz w:val="18"/>
          <w:szCs w:val="18"/>
        </w:rPr>
        <w:t>NOTE </w:t>
      </w:r>
      <w:r>
        <w:rPr>
          <w:sz w:val="18"/>
          <w:szCs w:val="18"/>
        </w:rPr>
        <w:t>1</w:t>
      </w:r>
      <w:r w:rsidRPr="004512EA">
        <w:rPr>
          <w:sz w:val="18"/>
          <w:szCs w:val="18"/>
        </w:rPr>
        <w:t> – </w:t>
      </w:r>
      <w:r w:rsidRPr="004512EA">
        <w:rPr>
          <w:sz w:val="18"/>
          <w:szCs w:val="18"/>
          <w:lang w:val="en-CA"/>
        </w:rPr>
        <w:t xml:space="preserve">Shutter angle is expressed in degrees from 0 to 360 degrees.  A shutter angle of 180 degrees, for example, indicates that the exposure duration is ½ the frame duration. The use of degrees to measure relative exposure time </w:t>
      </w:r>
      <w:r>
        <w:rPr>
          <w:sz w:val="18"/>
          <w:szCs w:val="18"/>
          <w:lang w:val="en-CA"/>
        </w:rPr>
        <w:t xml:space="preserve">began </w:t>
      </w:r>
      <w:r w:rsidRPr="004512EA">
        <w:rPr>
          <w:sz w:val="18"/>
          <w:szCs w:val="18"/>
          <w:lang w:val="en-CA"/>
        </w:rPr>
        <w:t xml:space="preserve">when movie cameras used </w:t>
      </w:r>
      <w:r>
        <w:rPr>
          <w:sz w:val="18"/>
          <w:szCs w:val="18"/>
          <w:lang w:val="en-CA"/>
        </w:rPr>
        <w:t xml:space="preserve">mechanical </w:t>
      </w:r>
      <w:r w:rsidRPr="004512EA">
        <w:rPr>
          <w:sz w:val="18"/>
          <w:szCs w:val="18"/>
          <w:lang w:val="en-CA"/>
        </w:rPr>
        <w:t>rotating disk shutters</w:t>
      </w:r>
      <w:r>
        <w:rPr>
          <w:sz w:val="18"/>
          <w:szCs w:val="18"/>
          <w:lang w:val="en-CA"/>
        </w:rPr>
        <w:t>.</w:t>
      </w:r>
      <w:r w:rsidRPr="004512EA">
        <w:rPr>
          <w:sz w:val="18"/>
          <w:szCs w:val="18"/>
          <w:lang w:val="en-CA"/>
        </w:rPr>
        <w:t xml:space="preserve">  </w:t>
      </w:r>
    </w:p>
    <w:p w14:paraId="02C8F4A8" w14:textId="23BEC473" w:rsidR="0046341D" w:rsidRPr="0046341D" w:rsidRDefault="009060C0" w:rsidP="0046341D">
      <w:pPr>
        <w:ind w:left="360"/>
        <w:jc w:val="left"/>
        <w:rPr>
          <w:ins w:id="4" w:author="sean" w:date="2019-07-10T11:32:00Z"/>
          <w:sz w:val="18"/>
          <w:szCs w:val="18"/>
          <w:lang w:val="en-CA"/>
        </w:rPr>
      </w:pPr>
      <w:r w:rsidRPr="00D61263">
        <w:rPr>
          <w:sz w:val="18"/>
          <w:szCs w:val="18"/>
        </w:rPr>
        <w:t>NOTE 2 – </w:t>
      </w:r>
      <w:r w:rsidRPr="004512EA">
        <w:rPr>
          <w:sz w:val="18"/>
          <w:szCs w:val="18"/>
          <w:lang w:val="en-CA"/>
        </w:rPr>
        <w:t>Shutter angle may be expressed as: shutter_angle = frame_rate * 360/shutter_speed</w:t>
      </w:r>
      <w:r>
        <w:rPr>
          <w:sz w:val="18"/>
          <w:szCs w:val="18"/>
          <w:lang w:val="en-CA"/>
        </w:rPr>
        <w:t xml:space="preserve">, </w:t>
      </w:r>
      <w:r w:rsidRPr="004512EA">
        <w:rPr>
          <w:sz w:val="18"/>
          <w:szCs w:val="18"/>
          <w:lang w:val="en-CA"/>
        </w:rPr>
        <w:t>where shutter_speed is the inverse of exposure duration and frame_rate is the inverse of frame duration.</w:t>
      </w:r>
      <w:ins w:id="5" w:author="sean" w:date="2019-07-10T11:32:00Z">
        <w:r w:rsidR="0046341D">
          <w:rPr>
            <w:sz w:val="18"/>
            <w:szCs w:val="18"/>
            <w:lang w:val="en-CA"/>
          </w:rPr>
          <w:t xml:space="preserve">  </w:t>
        </w:r>
        <w:r w:rsidR="0046341D" w:rsidRPr="0046341D">
          <w:rPr>
            <w:sz w:val="18"/>
            <w:szCs w:val="18"/>
            <w:lang w:val="en-CA"/>
          </w:rPr>
          <w:t xml:space="preserve">frame_rate for the given temporal sub-layer Tid may be indicated by the </w:t>
        </w:r>
      </w:ins>
      <w:ins w:id="6" w:author="sean" w:date="2019-07-10T11:35:00Z">
        <w:r w:rsidR="0046341D" w:rsidRPr="0046341D">
          <w:rPr>
            <w:b/>
            <w:bCs/>
            <w:sz w:val="18"/>
            <w:szCs w:val="18"/>
            <w:lang w:val="en-CA"/>
            <w:rPrChange w:id="7" w:author="sean" w:date="2019-07-10T11:36:00Z">
              <w:rPr>
                <w:b/>
                <w:bCs/>
                <w:sz w:val="20"/>
                <w:lang w:val="en-GB"/>
              </w:rPr>
            </w:rPrChange>
          </w:rPr>
          <w:t>vui_</w:t>
        </w:r>
      </w:ins>
      <w:ins w:id="8" w:author="sean" w:date="2019-07-10T11:32:00Z">
        <w:r w:rsidR="0046341D" w:rsidRPr="0046341D">
          <w:rPr>
            <w:b/>
            <w:bCs/>
            <w:sz w:val="18"/>
            <w:szCs w:val="18"/>
            <w:lang w:val="en-CA"/>
          </w:rPr>
          <w:t>num_units_</w:t>
        </w:r>
        <w:r w:rsidR="0046341D" w:rsidRPr="0046341D">
          <w:rPr>
            <w:b/>
            <w:sz w:val="18"/>
            <w:szCs w:val="18"/>
            <w:lang w:val="en-CA"/>
          </w:rPr>
          <w:t>in</w:t>
        </w:r>
        <w:r w:rsidR="0046341D" w:rsidRPr="0046341D">
          <w:rPr>
            <w:b/>
            <w:bCs/>
            <w:sz w:val="18"/>
            <w:szCs w:val="18"/>
            <w:lang w:val="en-CA"/>
          </w:rPr>
          <w:t>_tick</w:t>
        </w:r>
        <w:r w:rsidR="0046341D" w:rsidRPr="0046341D">
          <w:rPr>
            <w:sz w:val="18"/>
            <w:szCs w:val="18"/>
            <w:lang w:val="en-CA"/>
          </w:rPr>
          <w:t xml:space="preserve">, </w:t>
        </w:r>
      </w:ins>
      <w:ins w:id="9" w:author="sean" w:date="2019-07-10T11:36:00Z">
        <w:r w:rsidR="0046341D" w:rsidRPr="0046341D">
          <w:rPr>
            <w:b/>
            <w:bCs/>
            <w:sz w:val="18"/>
            <w:szCs w:val="18"/>
            <w:lang w:val="en-CA"/>
            <w:rPrChange w:id="10" w:author="sean" w:date="2019-07-10T11:36:00Z">
              <w:rPr>
                <w:b/>
                <w:bCs/>
                <w:sz w:val="20"/>
                <w:lang w:val="en-GB"/>
              </w:rPr>
            </w:rPrChange>
          </w:rPr>
          <w:t>vui_</w:t>
        </w:r>
      </w:ins>
      <w:ins w:id="11" w:author="sean" w:date="2019-07-10T11:32:00Z">
        <w:r w:rsidR="0046341D" w:rsidRPr="0046341D">
          <w:rPr>
            <w:b/>
            <w:bCs/>
            <w:sz w:val="18"/>
            <w:szCs w:val="18"/>
            <w:lang w:val="en-CA"/>
          </w:rPr>
          <w:t>time_scale</w:t>
        </w:r>
        <w:r w:rsidR="0046341D" w:rsidRPr="0046341D">
          <w:rPr>
            <w:sz w:val="18"/>
            <w:szCs w:val="18"/>
            <w:lang w:val="en-CA"/>
          </w:rPr>
          <w:t xml:space="preserve"> , </w:t>
        </w:r>
        <w:r w:rsidR="0046341D" w:rsidRPr="0046341D">
          <w:rPr>
            <w:b/>
            <w:bCs/>
            <w:sz w:val="18"/>
            <w:szCs w:val="18"/>
            <w:lang w:val="en-CA"/>
          </w:rPr>
          <w:t>elemental_duration_in_tc_minus1</w:t>
        </w:r>
        <w:r w:rsidR="0046341D" w:rsidRPr="0046341D">
          <w:rPr>
            <w:sz w:val="18"/>
            <w:szCs w:val="18"/>
            <w:lang w:val="en-CA"/>
          </w:rPr>
          <w:t xml:space="preserve">[Tid]. For example, when </w:t>
        </w:r>
        <w:r w:rsidR="0046341D" w:rsidRPr="0046341D">
          <w:rPr>
            <w:bCs/>
            <w:sz w:val="18"/>
            <w:szCs w:val="18"/>
            <w:lang w:val="en-CA"/>
          </w:rPr>
          <w:t>fixed_pic_rate_within_cvs_flag</w:t>
        </w:r>
        <w:r w:rsidR="0046341D" w:rsidRPr="0046341D">
          <w:rPr>
            <w:sz w:val="18"/>
            <w:szCs w:val="18"/>
            <w:lang w:val="en-CA"/>
          </w:rPr>
          <w:t>[ Tid ] is equal to 1</w:t>
        </w:r>
      </w:ins>
      <w:ins w:id="12" w:author="sean" w:date="2019-07-10T11:48:00Z">
        <w:r w:rsidR="00702CD8">
          <w:rPr>
            <w:sz w:val="18"/>
            <w:szCs w:val="18"/>
            <w:lang w:val="en-CA"/>
          </w:rPr>
          <w:t xml:space="preserve">, the frame rate for </w:t>
        </w:r>
        <w:r w:rsidR="00702CD8" w:rsidRPr="0046341D">
          <w:rPr>
            <w:sz w:val="18"/>
            <w:szCs w:val="18"/>
            <w:lang w:val="en-CA"/>
          </w:rPr>
          <w:t>temporal sub-layer Tid</w:t>
        </w:r>
        <w:r w:rsidR="00702CD8">
          <w:rPr>
            <w:sz w:val="18"/>
            <w:szCs w:val="18"/>
            <w:lang w:val="en-CA"/>
          </w:rPr>
          <w:t xml:space="preserve"> may be indicated by</w:t>
        </w:r>
      </w:ins>
      <w:ins w:id="13" w:author="sean" w:date="2019-07-10T11:32:00Z">
        <w:r w:rsidR="0046341D" w:rsidRPr="0046341D">
          <w:rPr>
            <w:sz w:val="18"/>
            <w:szCs w:val="18"/>
            <w:lang w:val="en-CA"/>
          </w:rPr>
          <w:t xml:space="preserve"> frame_rate = </w:t>
        </w:r>
      </w:ins>
      <w:ins w:id="14" w:author="sean" w:date="2019-07-10T11:36:00Z">
        <w:r w:rsidR="0046341D">
          <w:rPr>
            <w:sz w:val="18"/>
            <w:szCs w:val="18"/>
            <w:lang w:val="en-CA"/>
          </w:rPr>
          <w:t>vui_</w:t>
        </w:r>
      </w:ins>
      <w:ins w:id="15" w:author="sean" w:date="2019-07-10T11:32:00Z">
        <w:r w:rsidR="0046341D" w:rsidRPr="0046341D">
          <w:rPr>
            <w:sz w:val="18"/>
            <w:szCs w:val="18"/>
            <w:lang w:val="en-CA"/>
          </w:rPr>
          <w:t>time_scale /</w:t>
        </w:r>
        <w:r w:rsidR="0046341D" w:rsidRPr="0046341D">
          <w:rPr>
            <w:b/>
            <w:bCs/>
            <w:sz w:val="18"/>
            <w:szCs w:val="18"/>
            <w:lang w:val="en-CA"/>
          </w:rPr>
          <w:t> </w:t>
        </w:r>
        <w:r w:rsidR="0046341D" w:rsidRPr="0046341D">
          <w:rPr>
            <w:bCs/>
            <w:sz w:val="18"/>
            <w:szCs w:val="18"/>
            <w:lang w:val="en-CA"/>
          </w:rPr>
          <w:t xml:space="preserve">( </w:t>
        </w:r>
      </w:ins>
      <w:ins w:id="16" w:author="sean" w:date="2019-07-10T11:36:00Z">
        <w:r w:rsidR="0046341D">
          <w:rPr>
            <w:bCs/>
            <w:sz w:val="18"/>
            <w:szCs w:val="18"/>
            <w:lang w:val="en-CA"/>
          </w:rPr>
          <w:t>vui_</w:t>
        </w:r>
      </w:ins>
      <w:ins w:id="17" w:author="sean" w:date="2019-07-10T11:32:00Z">
        <w:r w:rsidR="0046341D" w:rsidRPr="0046341D">
          <w:rPr>
            <w:bCs/>
            <w:sz w:val="18"/>
            <w:szCs w:val="18"/>
            <w:lang w:val="en-CA"/>
          </w:rPr>
          <w:t>num_units_in_tick</w:t>
        </w:r>
        <w:r w:rsidR="0046341D" w:rsidRPr="0046341D">
          <w:rPr>
            <w:sz w:val="18"/>
            <w:szCs w:val="18"/>
            <w:lang w:val="en-CA"/>
          </w:rPr>
          <w:t> *</w:t>
        </w:r>
        <w:r w:rsidR="0046341D" w:rsidRPr="0046341D">
          <w:rPr>
            <w:bCs/>
            <w:sz w:val="18"/>
            <w:szCs w:val="18"/>
            <w:lang w:val="en-CA"/>
          </w:rPr>
          <w:t> (elemental_duration_in_tc_minus1</w:t>
        </w:r>
        <w:r w:rsidR="0046341D" w:rsidRPr="0046341D">
          <w:rPr>
            <w:sz w:val="18"/>
            <w:szCs w:val="18"/>
            <w:lang w:val="en-CA"/>
          </w:rPr>
          <w:t>[Tid] + 1 ) ) .</w:t>
        </w:r>
      </w:ins>
    </w:p>
    <w:p w14:paraId="32BC6E59" w14:textId="2CC6BB28" w:rsidR="009060C0" w:rsidRPr="003472B0" w:rsidDel="0046341D" w:rsidRDefault="009060C0" w:rsidP="009060C0">
      <w:pPr>
        <w:ind w:left="360"/>
        <w:jc w:val="left"/>
        <w:rPr>
          <w:del w:id="18" w:author="sean" w:date="2019-07-10T11:32:00Z"/>
          <w:sz w:val="18"/>
          <w:lang w:val="en-CA"/>
        </w:rPr>
      </w:pPr>
    </w:p>
    <w:p w14:paraId="01E2123F" w14:textId="77777777" w:rsidR="009060C0" w:rsidRPr="00EF48F7" w:rsidRDefault="009060C0" w:rsidP="009060C0">
      <w:pPr>
        <w:rPr>
          <w:lang w:val="en-GB"/>
        </w:rPr>
      </w:pPr>
      <w:r w:rsidRPr="00EF48F7">
        <w:rPr>
          <w:rFonts w:eastAsia="SimSun"/>
          <w:b/>
          <w:noProof/>
          <w:sz w:val="20"/>
          <w:lang w:val="en-GB"/>
        </w:rPr>
        <w:t>fixed_</w:t>
      </w:r>
      <w:r w:rsidRPr="00EF48F7">
        <w:rPr>
          <w:rFonts w:eastAsia="SimSun"/>
          <w:b/>
          <w:bCs/>
          <w:noProof/>
          <w:sz w:val="20"/>
        </w:rPr>
        <w:t>shutter_angle</w:t>
      </w:r>
      <w:r w:rsidRPr="00EF48F7">
        <w:rPr>
          <w:rFonts w:eastAsia="SimSun"/>
          <w:b/>
          <w:noProof/>
          <w:sz w:val="20"/>
          <w:lang w:val="en-GB"/>
        </w:rPr>
        <w:t>_within_cvs_flag</w:t>
      </w:r>
      <w:r>
        <w:rPr>
          <w:rFonts w:eastAsia="SimSun"/>
          <w:b/>
          <w:noProof/>
          <w:sz w:val="20"/>
          <w:lang w:val="en-GB"/>
        </w:rPr>
        <w:t xml:space="preserve"> </w:t>
      </w:r>
      <w:r>
        <w:rPr>
          <w:rFonts w:eastAsia="SimSun"/>
          <w:noProof/>
          <w:sz w:val="20"/>
          <w:lang w:val="en-GB"/>
        </w:rPr>
        <w:t xml:space="preserve">equal to 1 specifies that shutter angle value is the same for all temporal sub-layers in the CVS. </w:t>
      </w:r>
      <w:r w:rsidRPr="003472B0">
        <w:rPr>
          <w:rFonts w:eastAsia="SimSun"/>
          <w:sz w:val="20"/>
          <w:lang w:val="en-GB"/>
        </w:rPr>
        <w:t>fixed_</w:t>
      </w:r>
      <w:r w:rsidRPr="003472B0">
        <w:rPr>
          <w:rFonts w:eastAsia="SimSun"/>
          <w:sz w:val="20"/>
        </w:rPr>
        <w:t>shutter_angle</w:t>
      </w:r>
      <w:r w:rsidRPr="003472B0">
        <w:rPr>
          <w:rFonts w:eastAsia="SimSun"/>
          <w:sz w:val="20"/>
          <w:lang w:val="en-GB"/>
        </w:rPr>
        <w:t>_within_cvs_flag</w:t>
      </w:r>
      <w:r>
        <w:rPr>
          <w:rFonts w:eastAsia="SimSun"/>
          <w:b/>
          <w:noProof/>
          <w:sz w:val="20"/>
          <w:lang w:val="en-GB"/>
        </w:rPr>
        <w:t xml:space="preserve"> </w:t>
      </w:r>
      <w:r>
        <w:rPr>
          <w:rFonts w:eastAsia="SimSun"/>
          <w:noProof/>
          <w:sz w:val="20"/>
          <w:lang w:val="en-GB"/>
        </w:rPr>
        <w:t xml:space="preserve">equal to 0 specifies that shutter angle value may not be the same for all temporal sub-layers in the CVS. </w:t>
      </w:r>
    </w:p>
    <w:p w14:paraId="58E29A0E" w14:textId="77777777" w:rsidR="009060C0" w:rsidRPr="003472B0" w:rsidRDefault="009060C0" w:rsidP="009060C0">
      <w:pPr>
        <w:rPr>
          <w:b/>
        </w:rPr>
      </w:pPr>
      <w:bookmarkStart w:id="19" w:name="_Hlk8294081"/>
      <w:r w:rsidRPr="00EF48F7">
        <w:rPr>
          <w:rFonts w:eastAsia="SimSun"/>
          <w:b/>
          <w:noProof/>
          <w:sz w:val="20"/>
          <w:lang w:val="en-GB"/>
        </w:rPr>
        <w:t>fixed_</w:t>
      </w:r>
      <w:r w:rsidRPr="00EF48F7">
        <w:rPr>
          <w:rFonts w:eastAsia="SimSun"/>
          <w:b/>
          <w:bCs/>
          <w:noProof/>
          <w:sz w:val="20"/>
        </w:rPr>
        <w:t>shutter_angle</w:t>
      </w:r>
      <w:bookmarkEnd w:id="19"/>
      <w:r>
        <w:rPr>
          <w:rFonts w:eastAsia="SimSun"/>
          <w:b/>
          <w:bCs/>
          <w:noProof/>
          <w:sz w:val="20"/>
        </w:rPr>
        <w:t xml:space="preserve"> </w:t>
      </w:r>
      <w:r>
        <w:rPr>
          <w:rFonts w:eastAsia="SimSun"/>
          <w:bCs/>
          <w:noProof/>
          <w:sz w:val="20"/>
        </w:rPr>
        <w:t xml:space="preserve">specifies the shutter angle value in degrees. The value of </w:t>
      </w:r>
      <w:r w:rsidRPr="00AA7C69">
        <w:rPr>
          <w:rFonts w:eastAsia="SimSun"/>
          <w:bCs/>
          <w:noProof/>
          <w:sz w:val="20"/>
        </w:rPr>
        <w:t>fixed_shutter_angle</w:t>
      </w:r>
      <w:r>
        <w:rPr>
          <w:rFonts w:eastAsia="SimSun"/>
          <w:bCs/>
          <w:noProof/>
          <w:sz w:val="20"/>
        </w:rPr>
        <w:t xml:space="preserve"> shall be in the range of 0 to 360. </w:t>
      </w:r>
    </w:p>
    <w:p w14:paraId="083CFA83" w14:textId="62421730" w:rsidR="009060C0" w:rsidRDefault="009060C0" w:rsidP="009060C0">
      <w:pPr>
        <w:rPr>
          <w:rFonts w:eastAsia="SimSun"/>
          <w:bCs/>
          <w:noProof/>
          <w:sz w:val="20"/>
        </w:rPr>
      </w:pPr>
      <w:r>
        <w:rPr>
          <w:rFonts w:eastAsia="SimSun"/>
          <w:b/>
          <w:noProof/>
          <w:sz w:val="20"/>
        </w:rPr>
        <w:t>sub_layer</w:t>
      </w:r>
      <w:r w:rsidRPr="00EF48F7">
        <w:rPr>
          <w:rFonts w:eastAsia="SimSun"/>
          <w:b/>
          <w:noProof/>
          <w:sz w:val="20"/>
          <w:lang w:val="en-GB"/>
        </w:rPr>
        <w:t>_</w:t>
      </w:r>
      <w:r w:rsidRPr="00EF48F7">
        <w:rPr>
          <w:rFonts w:eastAsia="SimSun"/>
          <w:b/>
          <w:bCs/>
          <w:noProof/>
          <w:sz w:val="20"/>
        </w:rPr>
        <w:t>shutter_angle</w:t>
      </w:r>
      <w:r w:rsidRPr="00AA7C69">
        <w:rPr>
          <w:rFonts w:eastAsia="SimSun"/>
          <w:bCs/>
          <w:noProof/>
          <w:sz w:val="20"/>
        </w:rPr>
        <w:t>[ i ]</w:t>
      </w:r>
      <w:r>
        <w:rPr>
          <w:rFonts w:eastAsia="SimSun"/>
          <w:b/>
          <w:bCs/>
          <w:noProof/>
          <w:sz w:val="20"/>
        </w:rPr>
        <w:t xml:space="preserve"> </w:t>
      </w:r>
      <w:r>
        <w:rPr>
          <w:rFonts w:eastAsia="SimSun"/>
          <w:bCs/>
          <w:noProof/>
          <w:sz w:val="20"/>
        </w:rPr>
        <w:t xml:space="preserve">specifies the shutter angle value in degrees </w:t>
      </w:r>
      <w:r w:rsidRPr="00AA7C69">
        <w:rPr>
          <w:rFonts w:eastAsia="SimSun"/>
          <w:bCs/>
          <w:noProof/>
          <w:sz w:val="20"/>
          <w:lang w:val="en-GB"/>
        </w:rPr>
        <w:t>when HighestTid is equal to i</w:t>
      </w:r>
      <w:r>
        <w:rPr>
          <w:rFonts w:eastAsia="SimSun"/>
          <w:bCs/>
          <w:noProof/>
          <w:sz w:val="20"/>
        </w:rPr>
        <w:t>.</w:t>
      </w:r>
      <w:r w:rsidRPr="00EB3B3B">
        <w:rPr>
          <w:rFonts w:eastAsia="SimSun"/>
          <w:bCs/>
          <w:noProof/>
          <w:sz w:val="20"/>
        </w:rPr>
        <w:t xml:space="preserve"> </w:t>
      </w:r>
      <w:r>
        <w:rPr>
          <w:rFonts w:eastAsia="SimSun"/>
          <w:bCs/>
          <w:noProof/>
          <w:sz w:val="20"/>
        </w:rPr>
        <w:t>The value of sub_layer</w:t>
      </w:r>
      <w:r w:rsidRPr="00AA7C69">
        <w:rPr>
          <w:rFonts w:eastAsia="SimSun"/>
          <w:bCs/>
          <w:noProof/>
          <w:sz w:val="20"/>
        </w:rPr>
        <w:t>_shutter_angle</w:t>
      </w:r>
      <w:r>
        <w:rPr>
          <w:rFonts w:eastAsia="SimSun"/>
          <w:bCs/>
          <w:noProof/>
          <w:sz w:val="20"/>
        </w:rPr>
        <w:t>[ i ] shall be in the range of 0 to 360.</w:t>
      </w:r>
    </w:p>
    <w:p w14:paraId="74B9477B" w14:textId="7CA5FCDF" w:rsidR="00374934" w:rsidRDefault="00374934" w:rsidP="00374934">
      <w:pPr>
        <w:pStyle w:val="Heading2"/>
        <w:rPr>
          <w:rFonts w:eastAsia="SimSun"/>
          <w:noProof/>
        </w:rPr>
      </w:pPr>
      <w:r>
        <w:rPr>
          <w:rFonts w:eastAsia="SimSun"/>
          <w:noProof/>
        </w:rPr>
        <w:t>AVC</w:t>
      </w:r>
    </w:p>
    <w:p w14:paraId="235416A8" w14:textId="22EED871" w:rsidR="00C343FD" w:rsidRDefault="00C343FD" w:rsidP="00C343FD">
      <w:pPr>
        <w:rPr>
          <w:rFonts w:eastAsia="SimSun"/>
          <w:b/>
          <w:noProof/>
          <w:sz w:val="20"/>
          <w:lang w:val="en-GB"/>
        </w:rPr>
      </w:pPr>
      <w:r w:rsidRPr="00C343FD">
        <w:rPr>
          <w:rFonts w:eastAsia="SimSun"/>
          <w:b/>
          <w:noProof/>
          <w:sz w:val="20"/>
          <w:lang w:val="en-GB"/>
        </w:rPr>
        <w:t>D</w:t>
      </w:r>
      <w:r>
        <w:rPr>
          <w:rFonts w:eastAsia="SimSun"/>
          <w:b/>
          <w:noProof/>
          <w:sz w:val="20"/>
          <w:lang w:val="en-GB"/>
        </w:rPr>
        <w:t>.1.1</w:t>
      </w:r>
      <w:r w:rsidRPr="003472B0">
        <w:rPr>
          <w:rFonts w:eastAsia="SimSun"/>
          <w:b/>
          <w:noProof/>
          <w:sz w:val="20"/>
          <w:lang w:val="en-GB"/>
        </w:rPr>
        <w:t xml:space="preserve"> </w:t>
      </w:r>
      <w:r>
        <w:rPr>
          <w:rFonts w:eastAsia="SimSun"/>
          <w:b/>
          <w:noProof/>
          <w:sz w:val="20"/>
          <w:lang w:val="en-GB"/>
        </w:rPr>
        <w:t>General SEI message syntax</w:t>
      </w:r>
    </w:p>
    <w:p w14:paraId="7FE0C583" w14:textId="77777777" w:rsidR="00A72091" w:rsidRDefault="00A72091" w:rsidP="00C343FD">
      <w:pPr>
        <w:rPr>
          <w:rFonts w:eastAsia="SimSun"/>
          <w:b/>
          <w:noProof/>
          <w:sz w:val="20"/>
          <w:lang w:val="en-GB"/>
        </w:rPr>
      </w:pPr>
    </w:p>
    <w:tbl>
      <w:tblPr>
        <w:tblW w:w="0" w:type="auto"/>
        <w:jc w:val="center"/>
        <w:tblLayout w:type="fixed"/>
        <w:tblLook w:val="0000" w:firstRow="0" w:lastRow="0" w:firstColumn="0" w:lastColumn="0" w:noHBand="0" w:noVBand="0"/>
      </w:tblPr>
      <w:tblGrid>
        <w:gridCol w:w="6700"/>
        <w:gridCol w:w="530"/>
        <w:gridCol w:w="1157"/>
      </w:tblGrid>
      <w:tr w:rsidR="00C343FD" w:rsidRPr="00C343FD" w14:paraId="29D3F5E2" w14:textId="77777777" w:rsidTr="00E54C0A">
        <w:trPr>
          <w:cantSplit/>
          <w:jc w:val="center"/>
        </w:trPr>
        <w:tc>
          <w:tcPr>
            <w:tcW w:w="6700" w:type="dxa"/>
            <w:tcBorders>
              <w:top w:val="single" w:sz="6" w:space="0" w:color="auto"/>
              <w:left w:val="single" w:sz="6" w:space="0" w:color="auto"/>
              <w:bottom w:val="single" w:sz="2" w:space="0" w:color="auto"/>
              <w:right w:val="single" w:sz="6" w:space="0" w:color="auto"/>
            </w:tcBorders>
          </w:tcPr>
          <w:p w14:paraId="5DE76577" w14:textId="77777777" w:rsidR="00C343FD" w:rsidRPr="00C343FD" w:rsidRDefault="00C343FD" w:rsidP="00C343FD">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sz w:val="20"/>
                <w:lang w:val="en-GB"/>
              </w:rPr>
            </w:pPr>
            <w:r w:rsidRPr="00C343FD">
              <w:rPr>
                <w:rFonts w:eastAsia="MS Mincho"/>
                <w:sz w:val="20"/>
                <w:lang w:val="en-GB"/>
              </w:rPr>
              <w:t>sei_payload( payloadType, payloadSize ) {</w:t>
            </w:r>
          </w:p>
        </w:tc>
        <w:tc>
          <w:tcPr>
            <w:tcW w:w="530" w:type="dxa"/>
            <w:tcBorders>
              <w:top w:val="single" w:sz="6" w:space="0" w:color="auto"/>
              <w:left w:val="single" w:sz="6" w:space="0" w:color="auto"/>
              <w:bottom w:val="single" w:sz="2" w:space="0" w:color="auto"/>
              <w:right w:val="single" w:sz="6" w:space="0" w:color="auto"/>
            </w:tcBorders>
          </w:tcPr>
          <w:p w14:paraId="112C5F79"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rFonts w:eastAsia="MS Mincho"/>
                <w:b/>
                <w:bCs/>
                <w:sz w:val="20"/>
                <w:lang w:val="en-GB"/>
              </w:rPr>
            </w:pPr>
            <w:r w:rsidRPr="00C343FD">
              <w:rPr>
                <w:rFonts w:eastAsia="MS Mincho"/>
                <w:b/>
                <w:bCs/>
                <w:sz w:val="20"/>
                <w:lang w:val="en-GB"/>
              </w:rPr>
              <w:t>C</w:t>
            </w:r>
          </w:p>
        </w:tc>
        <w:tc>
          <w:tcPr>
            <w:tcW w:w="1157" w:type="dxa"/>
            <w:tcBorders>
              <w:top w:val="single" w:sz="6" w:space="0" w:color="auto"/>
              <w:left w:val="single" w:sz="6" w:space="0" w:color="auto"/>
              <w:bottom w:val="single" w:sz="2" w:space="0" w:color="auto"/>
              <w:right w:val="single" w:sz="6" w:space="0" w:color="auto"/>
            </w:tcBorders>
          </w:tcPr>
          <w:p w14:paraId="6E57653E"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b/>
                <w:bCs/>
                <w:sz w:val="20"/>
                <w:lang w:val="en-GB"/>
              </w:rPr>
            </w:pPr>
            <w:r w:rsidRPr="00C343FD">
              <w:rPr>
                <w:rFonts w:eastAsia="MS Mincho"/>
                <w:b/>
                <w:bCs/>
                <w:sz w:val="20"/>
                <w:lang w:val="en-GB"/>
              </w:rPr>
              <w:t>Descriptor</w:t>
            </w:r>
          </w:p>
        </w:tc>
      </w:tr>
      <w:tr w:rsidR="00C343FD" w:rsidRPr="00C343FD" w14:paraId="6DACA140" w14:textId="77777777" w:rsidTr="00E54C0A">
        <w:trPr>
          <w:cantSplit/>
          <w:jc w:val="center"/>
        </w:trPr>
        <w:tc>
          <w:tcPr>
            <w:tcW w:w="6700" w:type="dxa"/>
            <w:tcBorders>
              <w:top w:val="single" w:sz="2" w:space="0" w:color="auto"/>
              <w:left w:val="single" w:sz="6" w:space="0" w:color="auto"/>
              <w:bottom w:val="single" w:sz="2" w:space="0" w:color="auto"/>
              <w:right w:val="single" w:sz="6" w:space="0" w:color="auto"/>
            </w:tcBorders>
          </w:tcPr>
          <w:p w14:paraId="7CE6611F" w14:textId="38269D1C" w:rsidR="00C343FD" w:rsidRPr="00DA15C5" w:rsidRDefault="00C343FD" w:rsidP="00DA15C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rPr>
            </w:pPr>
            <w:r w:rsidRPr="00C343FD">
              <w:rPr>
                <w:rFonts w:eastAsia="MS Mincho"/>
                <w:sz w:val="20"/>
                <w:lang w:val="en-GB"/>
              </w:rPr>
              <w:tab/>
            </w:r>
            <w:r>
              <w:rPr>
                <w:rFonts w:eastAsia="MS Mincho"/>
                <w:sz w:val="20"/>
                <w:lang w:val="en-GB"/>
              </w:rPr>
              <w:t>[…]</w:t>
            </w:r>
          </w:p>
        </w:tc>
        <w:tc>
          <w:tcPr>
            <w:tcW w:w="530" w:type="dxa"/>
            <w:tcBorders>
              <w:top w:val="single" w:sz="2" w:space="0" w:color="auto"/>
              <w:left w:val="single" w:sz="6" w:space="0" w:color="auto"/>
              <w:bottom w:val="single" w:sz="2" w:space="0" w:color="auto"/>
              <w:right w:val="single" w:sz="6" w:space="0" w:color="auto"/>
            </w:tcBorders>
          </w:tcPr>
          <w:p w14:paraId="2D28D20E"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rFonts w:eastAsia="MS Mincho"/>
                <w:sz w:val="20"/>
                <w:lang w:val="en-GB"/>
              </w:rPr>
            </w:pPr>
          </w:p>
        </w:tc>
        <w:tc>
          <w:tcPr>
            <w:tcW w:w="1157" w:type="dxa"/>
            <w:tcBorders>
              <w:top w:val="single" w:sz="2" w:space="0" w:color="auto"/>
              <w:left w:val="single" w:sz="6" w:space="0" w:color="auto"/>
              <w:bottom w:val="single" w:sz="2" w:space="0" w:color="auto"/>
              <w:right w:val="single" w:sz="6" w:space="0" w:color="auto"/>
            </w:tcBorders>
          </w:tcPr>
          <w:p w14:paraId="120F3D3A"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sz w:val="20"/>
                <w:lang w:val="en-GB"/>
              </w:rPr>
            </w:pPr>
          </w:p>
        </w:tc>
      </w:tr>
      <w:tr w:rsidR="00C343FD" w:rsidRPr="00C343FD" w14:paraId="07BB923D" w14:textId="77777777" w:rsidTr="00E54C0A">
        <w:trPr>
          <w:cantSplit/>
          <w:jc w:val="center"/>
        </w:trPr>
        <w:tc>
          <w:tcPr>
            <w:tcW w:w="6700" w:type="dxa"/>
            <w:tcBorders>
              <w:top w:val="single" w:sz="2" w:space="0" w:color="auto"/>
              <w:left w:val="single" w:sz="6" w:space="0" w:color="auto"/>
              <w:bottom w:val="single" w:sz="2" w:space="0" w:color="auto"/>
              <w:right w:val="single" w:sz="6" w:space="0" w:color="auto"/>
            </w:tcBorders>
          </w:tcPr>
          <w:p w14:paraId="4390DC36" w14:textId="6210682C" w:rsidR="00C343FD" w:rsidRPr="00DA15C5" w:rsidRDefault="00C343FD" w:rsidP="00DA15C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highlight w:val="yellow"/>
              </w:rPr>
            </w:pPr>
            <w:r w:rsidRPr="00C343FD">
              <w:rPr>
                <w:rFonts w:eastAsia="MS Mincho"/>
                <w:sz w:val="20"/>
                <w:highlight w:val="yellow"/>
                <w:lang w:val="en-GB"/>
              </w:rPr>
              <w:tab/>
            </w:r>
            <w:r w:rsidRPr="00DA15C5">
              <w:rPr>
                <w:rFonts w:eastAsia="MS Mincho"/>
                <w:sz w:val="20"/>
                <w:highlight w:val="yellow"/>
                <w:lang w:val="en-GB"/>
              </w:rPr>
              <w:t>else if( payloadType  = =  15</w:t>
            </w:r>
            <w:r w:rsidRPr="00A72091">
              <w:rPr>
                <w:rFonts w:eastAsia="MS Mincho"/>
                <w:sz w:val="20"/>
                <w:highlight w:val="yellow"/>
                <w:lang w:val="en-GB"/>
              </w:rPr>
              <w:t>3</w:t>
            </w:r>
            <w:r w:rsidRPr="00DA15C5">
              <w:rPr>
                <w:rFonts w:eastAsia="MS Mincho"/>
                <w:sz w:val="20"/>
                <w:highlight w:val="yellow"/>
                <w:lang w:val="en-GB"/>
              </w:rPr>
              <w:t>)</w:t>
            </w:r>
          </w:p>
        </w:tc>
        <w:tc>
          <w:tcPr>
            <w:tcW w:w="530" w:type="dxa"/>
            <w:tcBorders>
              <w:top w:val="single" w:sz="2" w:space="0" w:color="auto"/>
              <w:left w:val="single" w:sz="6" w:space="0" w:color="auto"/>
              <w:bottom w:val="single" w:sz="2" w:space="0" w:color="auto"/>
              <w:right w:val="single" w:sz="6" w:space="0" w:color="auto"/>
            </w:tcBorders>
          </w:tcPr>
          <w:p w14:paraId="275CDB0F"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rFonts w:eastAsia="MS Mincho"/>
                <w:sz w:val="20"/>
                <w:highlight w:val="yellow"/>
                <w:lang w:val="en-GB"/>
              </w:rPr>
            </w:pPr>
          </w:p>
        </w:tc>
        <w:tc>
          <w:tcPr>
            <w:tcW w:w="1157" w:type="dxa"/>
            <w:tcBorders>
              <w:top w:val="single" w:sz="2" w:space="0" w:color="auto"/>
              <w:left w:val="single" w:sz="6" w:space="0" w:color="auto"/>
              <w:bottom w:val="single" w:sz="2" w:space="0" w:color="auto"/>
              <w:right w:val="single" w:sz="6" w:space="0" w:color="auto"/>
            </w:tcBorders>
          </w:tcPr>
          <w:p w14:paraId="304CA751"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sz w:val="20"/>
                <w:highlight w:val="yellow"/>
                <w:lang w:val="en-GB"/>
              </w:rPr>
            </w:pPr>
          </w:p>
        </w:tc>
      </w:tr>
      <w:tr w:rsidR="00C343FD" w:rsidRPr="00C343FD" w14:paraId="5F04B3BA" w14:textId="77777777" w:rsidTr="00E54C0A">
        <w:trPr>
          <w:cantSplit/>
          <w:jc w:val="center"/>
        </w:trPr>
        <w:tc>
          <w:tcPr>
            <w:tcW w:w="6700" w:type="dxa"/>
            <w:tcBorders>
              <w:top w:val="single" w:sz="2" w:space="0" w:color="auto"/>
              <w:left w:val="single" w:sz="6" w:space="0" w:color="auto"/>
              <w:bottom w:val="single" w:sz="2" w:space="0" w:color="auto"/>
              <w:right w:val="single" w:sz="6" w:space="0" w:color="auto"/>
            </w:tcBorders>
          </w:tcPr>
          <w:p w14:paraId="41E5F066" w14:textId="2417969C" w:rsidR="00C343FD" w:rsidRPr="00DA15C5" w:rsidRDefault="00C343FD" w:rsidP="00DA15C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highlight w:val="yellow"/>
              </w:rPr>
            </w:pPr>
            <w:r w:rsidRPr="00C343FD">
              <w:rPr>
                <w:rFonts w:eastAsia="MS Mincho"/>
                <w:sz w:val="20"/>
                <w:highlight w:val="yellow"/>
                <w:lang w:val="en-GB"/>
              </w:rPr>
              <w:tab/>
            </w:r>
            <w:r w:rsidRPr="00DA15C5">
              <w:rPr>
                <w:rFonts w:eastAsia="MS Mincho"/>
                <w:sz w:val="20"/>
                <w:highlight w:val="yellow"/>
                <w:lang w:val="en-GB"/>
              </w:rPr>
              <w:tab/>
            </w:r>
            <w:r w:rsidRPr="00A72091">
              <w:rPr>
                <w:rFonts w:eastAsia="MS Mincho"/>
                <w:sz w:val="20"/>
                <w:highlight w:val="yellow"/>
                <w:lang w:val="en-GB"/>
              </w:rPr>
              <w:t>Shutter_angle</w:t>
            </w:r>
            <w:r w:rsidR="00A72091" w:rsidRPr="00A72091">
              <w:rPr>
                <w:rFonts w:eastAsia="MS Mincho"/>
                <w:sz w:val="20"/>
                <w:highlight w:val="yellow"/>
                <w:lang w:val="en-GB"/>
              </w:rPr>
              <w:t>_info</w:t>
            </w:r>
            <w:r w:rsidRPr="00DA15C5">
              <w:rPr>
                <w:rFonts w:eastAsia="MS Mincho"/>
                <w:sz w:val="20"/>
                <w:highlight w:val="yellow"/>
                <w:lang w:val="en-GB"/>
              </w:rPr>
              <w:t>( payloadSize )</w:t>
            </w:r>
          </w:p>
        </w:tc>
        <w:tc>
          <w:tcPr>
            <w:tcW w:w="530" w:type="dxa"/>
            <w:tcBorders>
              <w:top w:val="single" w:sz="2" w:space="0" w:color="auto"/>
              <w:left w:val="single" w:sz="6" w:space="0" w:color="auto"/>
              <w:bottom w:val="single" w:sz="2" w:space="0" w:color="auto"/>
              <w:right w:val="single" w:sz="6" w:space="0" w:color="auto"/>
            </w:tcBorders>
          </w:tcPr>
          <w:p w14:paraId="2D444269"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rFonts w:eastAsia="MS Mincho"/>
                <w:sz w:val="20"/>
                <w:highlight w:val="yellow"/>
                <w:lang w:val="en-GB"/>
              </w:rPr>
            </w:pPr>
            <w:r w:rsidRPr="00C343FD">
              <w:rPr>
                <w:rFonts w:eastAsia="MS Mincho"/>
                <w:sz w:val="20"/>
                <w:highlight w:val="yellow"/>
                <w:lang w:val="en-GB"/>
              </w:rPr>
              <w:t>5</w:t>
            </w:r>
          </w:p>
        </w:tc>
        <w:tc>
          <w:tcPr>
            <w:tcW w:w="1157" w:type="dxa"/>
            <w:tcBorders>
              <w:top w:val="single" w:sz="2" w:space="0" w:color="auto"/>
              <w:left w:val="single" w:sz="6" w:space="0" w:color="auto"/>
              <w:bottom w:val="single" w:sz="2" w:space="0" w:color="auto"/>
              <w:right w:val="single" w:sz="6" w:space="0" w:color="auto"/>
            </w:tcBorders>
          </w:tcPr>
          <w:p w14:paraId="2EB48951"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sz w:val="20"/>
                <w:highlight w:val="yellow"/>
                <w:lang w:val="en-GB"/>
              </w:rPr>
            </w:pPr>
          </w:p>
        </w:tc>
      </w:tr>
      <w:tr w:rsidR="00C343FD" w:rsidRPr="00C343FD" w14:paraId="3CE06A7E" w14:textId="77777777" w:rsidTr="00E54C0A">
        <w:trPr>
          <w:cantSplit/>
          <w:jc w:val="center"/>
        </w:trPr>
        <w:tc>
          <w:tcPr>
            <w:tcW w:w="6700" w:type="dxa"/>
            <w:tcBorders>
              <w:top w:val="single" w:sz="2" w:space="0" w:color="auto"/>
              <w:left w:val="single" w:sz="6" w:space="0" w:color="auto"/>
              <w:bottom w:val="single" w:sz="2" w:space="0" w:color="auto"/>
              <w:right w:val="single" w:sz="6" w:space="0" w:color="auto"/>
            </w:tcBorders>
          </w:tcPr>
          <w:p w14:paraId="19EEADE9" w14:textId="1594E9CF" w:rsidR="00C343FD" w:rsidRPr="00C343FD" w:rsidRDefault="00C343FD" w:rsidP="00DA15C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highlight w:val="yellow"/>
              </w:rPr>
            </w:pPr>
            <w:r w:rsidRPr="00C343FD">
              <w:rPr>
                <w:rFonts w:eastAsia="MS Mincho"/>
                <w:sz w:val="20"/>
                <w:highlight w:val="yellow"/>
                <w:lang w:val="en-GB"/>
              </w:rPr>
              <w:tab/>
            </w:r>
            <w:r w:rsidRPr="00A72091">
              <w:rPr>
                <w:rFonts w:eastAsia="MS Mincho"/>
                <w:sz w:val="20"/>
                <w:highlight w:val="yellow"/>
                <w:lang w:val="en-GB"/>
              </w:rPr>
              <w:t>[…]</w:t>
            </w:r>
          </w:p>
        </w:tc>
        <w:tc>
          <w:tcPr>
            <w:tcW w:w="530" w:type="dxa"/>
            <w:tcBorders>
              <w:top w:val="single" w:sz="2" w:space="0" w:color="auto"/>
              <w:left w:val="single" w:sz="6" w:space="0" w:color="auto"/>
              <w:bottom w:val="single" w:sz="2" w:space="0" w:color="auto"/>
              <w:right w:val="single" w:sz="6" w:space="0" w:color="auto"/>
            </w:tcBorders>
          </w:tcPr>
          <w:p w14:paraId="7492764B"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rFonts w:eastAsia="MS Mincho"/>
                <w:sz w:val="20"/>
                <w:highlight w:val="yellow"/>
                <w:lang w:val="en-GB"/>
              </w:rPr>
            </w:pPr>
          </w:p>
        </w:tc>
        <w:tc>
          <w:tcPr>
            <w:tcW w:w="1157" w:type="dxa"/>
            <w:tcBorders>
              <w:top w:val="single" w:sz="2" w:space="0" w:color="auto"/>
              <w:left w:val="single" w:sz="6" w:space="0" w:color="auto"/>
              <w:bottom w:val="single" w:sz="2" w:space="0" w:color="auto"/>
              <w:right w:val="single" w:sz="6" w:space="0" w:color="auto"/>
            </w:tcBorders>
          </w:tcPr>
          <w:p w14:paraId="31D1135B"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sz w:val="20"/>
                <w:highlight w:val="yellow"/>
                <w:lang w:val="en-GB"/>
              </w:rPr>
            </w:pPr>
          </w:p>
        </w:tc>
      </w:tr>
      <w:tr w:rsidR="00C343FD" w:rsidRPr="00C343FD" w14:paraId="62C16FF1" w14:textId="77777777" w:rsidTr="00E54C0A">
        <w:trPr>
          <w:cantSplit/>
          <w:jc w:val="center"/>
        </w:trPr>
        <w:tc>
          <w:tcPr>
            <w:tcW w:w="6700" w:type="dxa"/>
            <w:tcBorders>
              <w:top w:val="single" w:sz="2" w:space="0" w:color="auto"/>
              <w:left w:val="single" w:sz="6" w:space="0" w:color="auto"/>
              <w:bottom w:val="single" w:sz="2" w:space="0" w:color="auto"/>
              <w:right w:val="single" w:sz="6" w:space="0" w:color="auto"/>
            </w:tcBorders>
          </w:tcPr>
          <w:p w14:paraId="086234D9" w14:textId="77777777" w:rsidR="00C343FD" w:rsidRPr="00C343FD" w:rsidRDefault="00C343FD" w:rsidP="00C343FD">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sz w:val="20"/>
                <w:lang w:val="en-GB"/>
              </w:rPr>
            </w:pPr>
            <w:r w:rsidRPr="00C343FD">
              <w:rPr>
                <w:rFonts w:eastAsia="MS Mincho"/>
                <w:sz w:val="20"/>
                <w:lang w:val="en-GB"/>
              </w:rPr>
              <w:t>}</w:t>
            </w:r>
          </w:p>
        </w:tc>
        <w:tc>
          <w:tcPr>
            <w:tcW w:w="530" w:type="dxa"/>
            <w:tcBorders>
              <w:top w:val="single" w:sz="2" w:space="0" w:color="auto"/>
              <w:left w:val="single" w:sz="6" w:space="0" w:color="auto"/>
              <w:bottom w:val="single" w:sz="2" w:space="0" w:color="auto"/>
              <w:right w:val="single" w:sz="6" w:space="0" w:color="auto"/>
            </w:tcBorders>
          </w:tcPr>
          <w:p w14:paraId="3A9230D7"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rFonts w:eastAsia="MS Mincho"/>
                <w:sz w:val="20"/>
                <w:lang w:val="en-GB"/>
              </w:rPr>
            </w:pPr>
          </w:p>
        </w:tc>
        <w:tc>
          <w:tcPr>
            <w:tcW w:w="1157" w:type="dxa"/>
            <w:tcBorders>
              <w:top w:val="single" w:sz="2" w:space="0" w:color="auto"/>
              <w:left w:val="single" w:sz="6" w:space="0" w:color="auto"/>
              <w:bottom w:val="single" w:sz="2" w:space="0" w:color="auto"/>
              <w:right w:val="single" w:sz="6" w:space="0" w:color="auto"/>
            </w:tcBorders>
          </w:tcPr>
          <w:p w14:paraId="156870F0" w14:textId="77777777" w:rsidR="00C343FD" w:rsidRPr="00C343FD" w:rsidRDefault="00C343FD" w:rsidP="00C343F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sz w:val="20"/>
                <w:lang w:val="en-GB"/>
              </w:rPr>
            </w:pPr>
          </w:p>
        </w:tc>
      </w:tr>
    </w:tbl>
    <w:p w14:paraId="557C6F55" w14:textId="7790AC85" w:rsidR="00C343FD" w:rsidDel="00702CD8" w:rsidRDefault="00C343FD" w:rsidP="00C343FD">
      <w:pPr>
        <w:rPr>
          <w:del w:id="20" w:author="sean" w:date="2019-07-10T11:50:00Z"/>
          <w:rFonts w:eastAsia="SimSun"/>
          <w:b/>
          <w:noProof/>
          <w:sz w:val="20"/>
          <w:lang w:val="en-GB"/>
        </w:rPr>
      </w:pPr>
    </w:p>
    <w:p w14:paraId="72AA49D5" w14:textId="3FF22218" w:rsidR="00A72091" w:rsidRDefault="00A72091" w:rsidP="00A72091">
      <w:pPr>
        <w:rPr>
          <w:rFonts w:eastAsia="SimSun"/>
          <w:b/>
          <w:noProof/>
          <w:sz w:val="20"/>
          <w:lang w:val="en-GB"/>
        </w:rPr>
      </w:pPr>
      <w:r>
        <w:rPr>
          <w:rFonts w:eastAsia="Malgun Gothic"/>
          <w:noProof/>
          <w:sz w:val="20"/>
          <w:lang w:val="en-GB"/>
        </w:rPr>
        <w:t>D</w:t>
      </w:r>
      <w:r>
        <w:rPr>
          <w:rFonts w:eastAsia="SimSun"/>
          <w:b/>
          <w:noProof/>
          <w:sz w:val="20"/>
          <w:lang w:val="en-GB"/>
        </w:rPr>
        <w:t>.1.35.3</w:t>
      </w:r>
      <w:r w:rsidRPr="003472B0">
        <w:rPr>
          <w:rFonts w:eastAsia="SimSun"/>
          <w:b/>
          <w:sz w:val="20"/>
          <w:lang w:val="en-GB"/>
        </w:rPr>
        <w:t xml:space="preserve"> Shutter angle </w:t>
      </w:r>
      <w:r>
        <w:rPr>
          <w:rFonts w:eastAsia="SimSun"/>
          <w:b/>
          <w:noProof/>
          <w:sz w:val="20"/>
          <w:lang w:val="en-GB"/>
        </w:rPr>
        <w:t>information SEI message syntax</w:t>
      </w:r>
    </w:p>
    <w:p w14:paraId="09DF633F" w14:textId="77777777" w:rsidR="00A72091" w:rsidRDefault="00A72091" w:rsidP="00A72091">
      <w:pPr>
        <w:rPr>
          <w:rFonts w:eastAsia="SimSun"/>
          <w:b/>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A72091" w:rsidRPr="009819E3" w14:paraId="01847C50" w14:textId="77777777" w:rsidTr="00E54C0A">
        <w:trPr>
          <w:cantSplit/>
          <w:jc w:val="center"/>
        </w:trPr>
        <w:tc>
          <w:tcPr>
            <w:tcW w:w="7920" w:type="dxa"/>
          </w:tcPr>
          <w:p w14:paraId="59EF2CE5" w14:textId="77777777" w:rsidR="00A72091" w:rsidRPr="003472B0" w:rsidRDefault="00A72091" w:rsidP="00E54C0A">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sidRPr="003472B0">
              <w:rPr>
                <w:rFonts w:eastAsia="Malgun Gothic"/>
                <w:sz w:val="20"/>
                <w:lang w:val="en-CA"/>
              </w:rPr>
              <w:t>shutter_angle_</w:t>
            </w:r>
            <w:r>
              <w:rPr>
                <w:rFonts w:eastAsia="Malgun Gothic"/>
                <w:noProof/>
                <w:sz w:val="20"/>
                <w:lang w:val="en-CA"/>
              </w:rPr>
              <w:t xml:space="preserve">info </w:t>
            </w:r>
            <w:r w:rsidRPr="006337ED">
              <w:rPr>
                <w:rFonts w:eastAsia="Malgun Gothic"/>
                <w:noProof/>
                <w:sz w:val="20"/>
                <w:lang w:val="en-CA"/>
              </w:rPr>
              <w:t>( payloadSize ) {</w:t>
            </w:r>
            <w:r w:rsidRPr="006337ED">
              <w:rPr>
                <w:rFonts w:eastAsia="Malgun Gothic"/>
                <w:noProof/>
                <w:sz w:val="20"/>
                <w:lang w:val="en-GB"/>
              </w:rPr>
              <w:t xml:space="preserve"> </w:t>
            </w:r>
            <w:r w:rsidRPr="009819E3">
              <w:rPr>
                <w:rFonts w:eastAsia="Malgun Gothic"/>
                <w:noProof/>
                <w:sz w:val="20"/>
                <w:lang w:val="en-GB"/>
              </w:rPr>
              <w:t>( ) {</w:t>
            </w:r>
          </w:p>
        </w:tc>
        <w:tc>
          <w:tcPr>
            <w:tcW w:w="1157" w:type="dxa"/>
          </w:tcPr>
          <w:p w14:paraId="479A3232" w14:textId="77777777" w:rsidR="00A72091" w:rsidRPr="003472B0" w:rsidRDefault="00A72091" w:rsidP="00E54C0A">
            <w:pPr>
              <w:spacing w:before="20" w:after="40"/>
              <w:rPr>
                <w:rFonts w:eastAsia="Malgun Gothic"/>
                <w:sz w:val="20"/>
                <w:lang w:val="en-GB"/>
              </w:rPr>
            </w:pPr>
            <w:r w:rsidRPr="009819E3">
              <w:rPr>
                <w:rFonts w:eastAsia="Malgun Gothic"/>
                <w:b/>
                <w:bCs/>
                <w:noProof/>
                <w:sz w:val="20"/>
                <w:lang w:val="en-GB"/>
              </w:rPr>
              <w:t>Descriptor</w:t>
            </w:r>
          </w:p>
        </w:tc>
      </w:tr>
      <w:tr w:rsidR="00A72091" w:rsidRPr="003F3F11" w14:paraId="1B7FC9AD" w14:textId="77777777" w:rsidTr="00E54C0A">
        <w:trPr>
          <w:cantSplit/>
          <w:jc w:val="center"/>
        </w:trPr>
        <w:tc>
          <w:tcPr>
            <w:tcW w:w="7920" w:type="dxa"/>
          </w:tcPr>
          <w:p w14:paraId="52A1BBDD" w14:textId="77777777" w:rsidR="00A72091" w:rsidRPr="003472B0" w:rsidRDefault="00A72091" w:rsidP="00E54C0A">
            <w:pPr>
              <w:pStyle w:val="tablesyntax"/>
              <w:spacing w:before="20" w:after="40"/>
            </w:pPr>
            <w:r w:rsidRPr="003472B0">
              <w:lastRenderedPageBreak/>
              <w:tab/>
            </w:r>
            <w:r w:rsidRPr="003472B0">
              <w:rPr>
                <w:b/>
              </w:rPr>
              <w:t>fixed_shutter_angle_</w:t>
            </w:r>
            <w:r w:rsidRPr="003D42A9">
              <w:rPr>
                <w:b/>
                <w:bCs/>
                <w:noProof/>
              </w:rPr>
              <w:t>within_cvs_</w:t>
            </w:r>
            <w:r w:rsidRPr="003472B0">
              <w:rPr>
                <w:b/>
              </w:rPr>
              <w:t>flag</w:t>
            </w:r>
          </w:p>
        </w:tc>
        <w:tc>
          <w:tcPr>
            <w:tcW w:w="1157" w:type="dxa"/>
          </w:tcPr>
          <w:p w14:paraId="21B0ECF9" w14:textId="77777777" w:rsidR="00A72091" w:rsidRPr="003472B0" w:rsidRDefault="00A72091" w:rsidP="00E54C0A">
            <w:pPr>
              <w:pStyle w:val="tableheading"/>
              <w:overflowPunct/>
              <w:autoSpaceDE/>
              <w:autoSpaceDN/>
              <w:adjustRightInd/>
              <w:spacing w:before="20" w:after="40"/>
              <w:jc w:val="center"/>
              <w:textAlignment w:val="auto"/>
              <w:rPr>
                <w:b w:val="0"/>
              </w:rPr>
            </w:pPr>
            <w:r w:rsidRPr="003472B0">
              <w:rPr>
                <w:b w:val="0"/>
              </w:rPr>
              <w:t>u(1)</w:t>
            </w:r>
          </w:p>
        </w:tc>
      </w:tr>
      <w:tr w:rsidR="00A72091" w:rsidRPr="003F3F11" w14:paraId="405C6DA1" w14:textId="77777777" w:rsidTr="00E54C0A">
        <w:trPr>
          <w:cantSplit/>
          <w:jc w:val="center"/>
        </w:trPr>
        <w:tc>
          <w:tcPr>
            <w:tcW w:w="7920" w:type="dxa"/>
          </w:tcPr>
          <w:p w14:paraId="1068B4B0" w14:textId="77777777" w:rsidR="00A72091" w:rsidRPr="003472B0" w:rsidRDefault="00A72091" w:rsidP="00E54C0A">
            <w:pPr>
              <w:pStyle w:val="tablesyntax"/>
              <w:spacing w:before="20" w:after="40"/>
            </w:pPr>
            <w:r w:rsidRPr="003472B0">
              <w:tab/>
              <w:t>if (fixed_shutter_angle_</w:t>
            </w:r>
            <w:r w:rsidRPr="004512EA">
              <w:rPr>
                <w:bCs/>
                <w:noProof/>
              </w:rPr>
              <w:t>with</w:t>
            </w:r>
            <w:r>
              <w:rPr>
                <w:bCs/>
                <w:noProof/>
              </w:rPr>
              <w:t>in</w:t>
            </w:r>
            <w:r w:rsidRPr="003472B0">
              <w:t>_cvs_flag)</w:t>
            </w:r>
          </w:p>
        </w:tc>
        <w:tc>
          <w:tcPr>
            <w:tcW w:w="1157" w:type="dxa"/>
          </w:tcPr>
          <w:p w14:paraId="1BE87851" w14:textId="77777777" w:rsidR="00A72091" w:rsidRPr="003472B0" w:rsidRDefault="00A72091" w:rsidP="00E54C0A">
            <w:pPr>
              <w:pStyle w:val="tableheading"/>
              <w:overflowPunct/>
              <w:autoSpaceDE/>
              <w:autoSpaceDN/>
              <w:adjustRightInd/>
              <w:spacing w:before="20" w:after="40"/>
              <w:jc w:val="center"/>
              <w:textAlignment w:val="auto"/>
              <w:rPr>
                <w:b w:val="0"/>
              </w:rPr>
            </w:pPr>
          </w:p>
        </w:tc>
      </w:tr>
      <w:tr w:rsidR="00A72091" w:rsidRPr="003F3F11" w14:paraId="52F38AAA" w14:textId="77777777" w:rsidTr="00E54C0A">
        <w:trPr>
          <w:cantSplit/>
          <w:jc w:val="center"/>
        </w:trPr>
        <w:tc>
          <w:tcPr>
            <w:tcW w:w="7920" w:type="dxa"/>
          </w:tcPr>
          <w:p w14:paraId="34E687CA" w14:textId="77777777" w:rsidR="00A72091" w:rsidRPr="003472B0" w:rsidRDefault="00A72091" w:rsidP="00E54C0A">
            <w:pPr>
              <w:pStyle w:val="tablesyntax"/>
              <w:spacing w:before="20" w:after="40"/>
              <w:rPr>
                <w:b/>
              </w:rPr>
            </w:pPr>
            <w:r w:rsidRPr="003472B0">
              <w:tab/>
            </w:r>
            <w:r w:rsidRPr="003472B0">
              <w:tab/>
            </w:r>
            <w:r w:rsidRPr="003472B0">
              <w:rPr>
                <w:b/>
              </w:rPr>
              <w:t>fixed_shutter_angle</w:t>
            </w:r>
          </w:p>
        </w:tc>
        <w:tc>
          <w:tcPr>
            <w:tcW w:w="1157" w:type="dxa"/>
          </w:tcPr>
          <w:p w14:paraId="0AF4231B" w14:textId="77777777" w:rsidR="00A72091" w:rsidRPr="003472B0" w:rsidRDefault="00A72091" w:rsidP="00E54C0A">
            <w:pPr>
              <w:pStyle w:val="tableheading"/>
              <w:overflowPunct/>
              <w:autoSpaceDE/>
              <w:autoSpaceDN/>
              <w:adjustRightInd/>
              <w:spacing w:before="20" w:after="40"/>
              <w:jc w:val="center"/>
              <w:textAlignment w:val="auto"/>
              <w:rPr>
                <w:b w:val="0"/>
              </w:rPr>
            </w:pPr>
            <w:r w:rsidRPr="003472B0">
              <w:rPr>
                <w:b w:val="0"/>
              </w:rPr>
              <w:t>u(9)</w:t>
            </w:r>
          </w:p>
        </w:tc>
      </w:tr>
      <w:tr w:rsidR="00A72091" w:rsidRPr="003F3F11" w14:paraId="1497CA2E" w14:textId="77777777" w:rsidTr="00E54C0A">
        <w:trPr>
          <w:cantSplit/>
          <w:jc w:val="center"/>
        </w:trPr>
        <w:tc>
          <w:tcPr>
            <w:tcW w:w="7920" w:type="dxa"/>
          </w:tcPr>
          <w:p w14:paraId="641B7D03" w14:textId="77777777" w:rsidR="00A72091" w:rsidRPr="003472B0" w:rsidRDefault="00A72091" w:rsidP="00E54C0A">
            <w:pPr>
              <w:pStyle w:val="tablesyntax"/>
              <w:spacing w:before="20" w:after="40"/>
            </w:pPr>
            <w:r w:rsidRPr="003472B0">
              <w:tab/>
              <w:t>else {</w:t>
            </w:r>
          </w:p>
        </w:tc>
        <w:tc>
          <w:tcPr>
            <w:tcW w:w="1157" w:type="dxa"/>
          </w:tcPr>
          <w:p w14:paraId="0D97D374" w14:textId="77777777" w:rsidR="00A72091" w:rsidRPr="003472B0" w:rsidRDefault="00A72091" w:rsidP="00E54C0A">
            <w:pPr>
              <w:pStyle w:val="tableheading"/>
              <w:overflowPunct/>
              <w:autoSpaceDE/>
              <w:autoSpaceDN/>
              <w:adjustRightInd/>
              <w:spacing w:before="20" w:after="40"/>
              <w:jc w:val="center"/>
              <w:textAlignment w:val="auto"/>
              <w:rPr>
                <w:b w:val="0"/>
              </w:rPr>
            </w:pPr>
          </w:p>
        </w:tc>
      </w:tr>
      <w:tr w:rsidR="00A72091" w:rsidRPr="003F3F11" w14:paraId="7BAE0F62" w14:textId="77777777" w:rsidTr="00E54C0A">
        <w:trPr>
          <w:cantSplit/>
          <w:jc w:val="center"/>
        </w:trPr>
        <w:tc>
          <w:tcPr>
            <w:tcW w:w="7920" w:type="dxa"/>
          </w:tcPr>
          <w:p w14:paraId="1E3413AA" w14:textId="01FF9541" w:rsidR="00A72091" w:rsidRPr="003472B0" w:rsidRDefault="00A72091" w:rsidP="00E54C0A">
            <w:pPr>
              <w:pStyle w:val="tablesyntax"/>
              <w:spacing w:before="20" w:after="40"/>
            </w:pPr>
            <w:r w:rsidRPr="003472B0">
              <w:tab/>
            </w:r>
            <w:r w:rsidRPr="003472B0">
              <w:tab/>
              <w:t xml:space="preserve">for( i = 0; i  &lt;= </w:t>
            </w:r>
            <w:r w:rsidR="00BF18ED" w:rsidRPr="00BF18ED">
              <w:t>num_layers_minus1</w:t>
            </w:r>
            <w:r w:rsidRPr="003472B0">
              <w:t>; i++ ) {</w:t>
            </w:r>
          </w:p>
        </w:tc>
        <w:tc>
          <w:tcPr>
            <w:tcW w:w="1157" w:type="dxa"/>
          </w:tcPr>
          <w:p w14:paraId="4EE32923" w14:textId="77777777" w:rsidR="00A72091" w:rsidRPr="003472B0" w:rsidRDefault="00A72091" w:rsidP="00E54C0A">
            <w:pPr>
              <w:pStyle w:val="tableheading"/>
              <w:overflowPunct/>
              <w:autoSpaceDE/>
              <w:autoSpaceDN/>
              <w:adjustRightInd/>
              <w:spacing w:before="20" w:after="40"/>
              <w:textAlignment w:val="auto"/>
              <w:rPr>
                <w:b w:val="0"/>
              </w:rPr>
            </w:pPr>
          </w:p>
        </w:tc>
      </w:tr>
      <w:tr w:rsidR="00A72091" w:rsidRPr="003F3F11" w14:paraId="63A6AFA1" w14:textId="77777777" w:rsidTr="00E54C0A">
        <w:trPr>
          <w:cantSplit/>
          <w:jc w:val="center"/>
        </w:trPr>
        <w:tc>
          <w:tcPr>
            <w:tcW w:w="7920" w:type="dxa"/>
          </w:tcPr>
          <w:p w14:paraId="5F91237A" w14:textId="77777777" w:rsidR="00A72091" w:rsidRPr="003472B0" w:rsidRDefault="00A72091" w:rsidP="00E54C0A">
            <w:pPr>
              <w:pStyle w:val="tablesyntax"/>
            </w:pPr>
            <w:r w:rsidRPr="003472B0">
              <w:rPr>
                <w:b/>
              </w:rPr>
              <w:tab/>
            </w:r>
            <w:r w:rsidRPr="003472B0">
              <w:rPr>
                <w:b/>
              </w:rPr>
              <w:tab/>
            </w:r>
            <w:r w:rsidRPr="003472B0">
              <w:rPr>
                <w:b/>
              </w:rPr>
              <w:tab/>
              <w:t>sub_layer_shutter_angle</w:t>
            </w:r>
            <w:r w:rsidRPr="003472B0">
              <w:t>[ i ]</w:t>
            </w:r>
          </w:p>
        </w:tc>
        <w:tc>
          <w:tcPr>
            <w:tcW w:w="1157" w:type="dxa"/>
          </w:tcPr>
          <w:p w14:paraId="5E0AE958" w14:textId="77777777" w:rsidR="00A72091" w:rsidRPr="003472B0" w:rsidRDefault="00A72091" w:rsidP="00E54C0A">
            <w:pPr>
              <w:pStyle w:val="tableheading"/>
              <w:overflowPunct/>
              <w:autoSpaceDE/>
              <w:autoSpaceDN/>
              <w:adjustRightInd/>
              <w:spacing w:before="20" w:after="40"/>
              <w:jc w:val="center"/>
              <w:textAlignment w:val="auto"/>
              <w:rPr>
                <w:b w:val="0"/>
              </w:rPr>
            </w:pPr>
            <w:r w:rsidRPr="003472B0">
              <w:rPr>
                <w:b w:val="0"/>
              </w:rPr>
              <w:t>u(9)</w:t>
            </w:r>
          </w:p>
        </w:tc>
      </w:tr>
      <w:tr w:rsidR="00A72091" w:rsidRPr="003F3F11" w14:paraId="6DE4CFDF" w14:textId="77777777" w:rsidTr="00E54C0A">
        <w:trPr>
          <w:cantSplit/>
          <w:jc w:val="center"/>
        </w:trPr>
        <w:tc>
          <w:tcPr>
            <w:tcW w:w="7920" w:type="dxa"/>
          </w:tcPr>
          <w:p w14:paraId="0CACAB74" w14:textId="77777777" w:rsidR="00A72091" w:rsidRPr="003472B0" w:rsidRDefault="00A72091" w:rsidP="00E54C0A">
            <w:pPr>
              <w:pStyle w:val="tablesyntax"/>
              <w:rPr>
                <w:b/>
              </w:rPr>
            </w:pPr>
            <w:r w:rsidRPr="003472B0">
              <w:rPr>
                <w:b/>
              </w:rPr>
              <w:tab/>
              <w:t>}</w:t>
            </w:r>
          </w:p>
        </w:tc>
        <w:tc>
          <w:tcPr>
            <w:tcW w:w="1157" w:type="dxa"/>
          </w:tcPr>
          <w:p w14:paraId="573A2D33" w14:textId="77777777" w:rsidR="00A72091" w:rsidRPr="003472B0" w:rsidRDefault="00A72091" w:rsidP="00E54C0A">
            <w:pPr>
              <w:pStyle w:val="tableheading"/>
              <w:overflowPunct/>
              <w:autoSpaceDE/>
              <w:autoSpaceDN/>
              <w:adjustRightInd/>
              <w:spacing w:before="20" w:after="40"/>
              <w:jc w:val="center"/>
              <w:textAlignment w:val="auto"/>
              <w:rPr>
                <w:b w:val="0"/>
              </w:rPr>
            </w:pPr>
          </w:p>
        </w:tc>
      </w:tr>
      <w:tr w:rsidR="00A72091" w:rsidRPr="009819E3" w14:paraId="64974BF9" w14:textId="77777777" w:rsidTr="00E54C0A">
        <w:trPr>
          <w:cantSplit/>
          <w:jc w:val="center"/>
        </w:trPr>
        <w:tc>
          <w:tcPr>
            <w:tcW w:w="7920" w:type="dxa"/>
          </w:tcPr>
          <w:p w14:paraId="7E078FC0" w14:textId="77777777" w:rsidR="00A72091" w:rsidRPr="003472B0" w:rsidRDefault="00A72091" w:rsidP="00E54C0A">
            <w:pPr>
              <w:keepNext/>
              <w:keepLines/>
              <w:tabs>
                <w:tab w:val="left" w:pos="216"/>
                <w:tab w:val="left" w:pos="432"/>
                <w:tab w:val="left" w:pos="648"/>
                <w:tab w:val="left" w:pos="864"/>
                <w:tab w:val="left" w:pos="1296"/>
                <w:tab w:val="left" w:pos="1512"/>
                <w:tab w:val="left" w:pos="1728"/>
                <w:tab w:val="left" w:pos="1944"/>
              </w:tabs>
              <w:spacing w:before="20" w:after="40"/>
              <w:rPr>
                <w:b/>
              </w:rPr>
            </w:pPr>
            <w:r w:rsidRPr="003472B0">
              <w:rPr>
                <w:rFonts w:eastAsia="Malgun Gothic"/>
                <w:sz w:val="20"/>
                <w:lang w:val="en-GB"/>
              </w:rPr>
              <w:t>}</w:t>
            </w:r>
          </w:p>
        </w:tc>
        <w:tc>
          <w:tcPr>
            <w:tcW w:w="1157" w:type="dxa"/>
          </w:tcPr>
          <w:p w14:paraId="0322AEC4" w14:textId="77777777" w:rsidR="00A72091" w:rsidRPr="003472B0" w:rsidRDefault="00A72091" w:rsidP="00E54C0A">
            <w:pPr>
              <w:keepNext/>
              <w:keepLines/>
              <w:spacing w:before="20" w:after="40"/>
              <w:rPr>
                <w:b/>
              </w:rPr>
            </w:pPr>
          </w:p>
        </w:tc>
      </w:tr>
    </w:tbl>
    <w:p w14:paraId="5E092640" w14:textId="4E736D28" w:rsidR="00374934" w:rsidRDefault="00BC055D" w:rsidP="00374934">
      <w:pPr>
        <w:rPr>
          <w:rFonts w:eastAsia="SimSun"/>
          <w:b/>
          <w:noProof/>
          <w:sz w:val="20"/>
          <w:lang w:val="en-GB"/>
        </w:rPr>
      </w:pPr>
      <w:r>
        <w:rPr>
          <w:rFonts w:eastAsia="SimSun"/>
          <w:b/>
          <w:noProof/>
          <w:sz w:val="20"/>
          <w:lang w:val="en-GB"/>
        </w:rPr>
        <w:t>D</w:t>
      </w:r>
      <w:r w:rsidR="00374934">
        <w:rPr>
          <w:rFonts w:eastAsia="SimSun"/>
          <w:b/>
          <w:noProof/>
          <w:sz w:val="20"/>
          <w:lang w:val="en-GB"/>
        </w:rPr>
        <w:t>.</w:t>
      </w:r>
      <w:r>
        <w:rPr>
          <w:rFonts w:eastAsia="SimSun"/>
          <w:b/>
          <w:noProof/>
          <w:sz w:val="20"/>
          <w:lang w:val="en-GB"/>
        </w:rPr>
        <w:t>2</w:t>
      </w:r>
      <w:r w:rsidR="00374934">
        <w:rPr>
          <w:rFonts w:eastAsia="SimSun"/>
          <w:b/>
          <w:noProof/>
          <w:sz w:val="20"/>
          <w:lang w:val="en-GB"/>
        </w:rPr>
        <w:t>.</w:t>
      </w:r>
      <w:r w:rsidR="00A72091">
        <w:rPr>
          <w:rFonts w:eastAsia="SimSun"/>
          <w:b/>
          <w:noProof/>
          <w:sz w:val="20"/>
          <w:lang w:val="en-GB"/>
        </w:rPr>
        <w:t>35.3</w:t>
      </w:r>
      <w:r w:rsidR="00374934">
        <w:rPr>
          <w:rFonts w:eastAsia="SimSun"/>
          <w:b/>
          <w:noProof/>
          <w:sz w:val="20"/>
          <w:lang w:val="en-GB"/>
        </w:rPr>
        <w:t xml:space="preserve"> </w:t>
      </w:r>
      <w:r w:rsidR="00374934" w:rsidRPr="005128E5">
        <w:rPr>
          <w:rFonts w:eastAsia="SimSun"/>
          <w:b/>
          <w:noProof/>
          <w:sz w:val="20"/>
          <w:lang w:val="en-GB"/>
        </w:rPr>
        <w:t>Shutter</w:t>
      </w:r>
      <w:r w:rsidR="00374934">
        <w:rPr>
          <w:rFonts w:eastAsia="SimSun"/>
          <w:b/>
          <w:noProof/>
          <w:sz w:val="20"/>
          <w:lang w:val="en-GB"/>
        </w:rPr>
        <w:t xml:space="preserve"> angle </w:t>
      </w:r>
      <w:r w:rsidR="00374934" w:rsidRPr="003472B0">
        <w:rPr>
          <w:rFonts w:eastAsia="SimSun"/>
          <w:b/>
          <w:sz w:val="20"/>
          <w:lang w:val="en-GB"/>
        </w:rPr>
        <w:t xml:space="preserve">information </w:t>
      </w:r>
      <w:r w:rsidR="00374934">
        <w:rPr>
          <w:rFonts w:eastAsia="SimSun"/>
          <w:b/>
          <w:noProof/>
          <w:sz w:val="20"/>
          <w:lang w:val="en-GB"/>
        </w:rPr>
        <w:t>SEI message semantics</w:t>
      </w:r>
    </w:p>
    <w:p w14:paraId="200D459C" w14:textId="262D9318" w:rsidR="00374934" w:rsidRDefault="00374934" w:rsidP="00374934">
      <w:pPr>
        <w:rPr>
          <w:szCs w:val="22"/>
          <w:lang w:val="en-CA"/>
        </w:rPr>
      </w:pPr>
      <w:r>
        <w:rPr>
          <w:rFonts w:eastAsia="SimSun"/>
        </w:rPr>
        <w:t xml:space="preserve">This SEI message indicates </w:t>
      </w:r>
      <w:r w:rsidRPr="003472B0">
        <w:rPr>
          <w:rFonts w:eastAsia="SimSun"/>
        </w:rPr>
        <w:t xml:space="preserve">the </w:t>
      </w:r>
      <w:r>
        <w:rPr>
          <w:rFonts w:eastAsia="SimSun"/>
        </w:rPr>
        <w:t xml:space="preserve">shutter angle value associated with  each temporal sub-layer </w:t>
      </w:r>
      <w:r w:rsidRPr="00D61263">
        <w:rPr>
          <w:rFonts w:eastAsia="SimSun"/>
        </w:rPr>
        <w:t xml:space="preserve">for a progressive scanned </w:t>
      </w:r>
      <w:r w:rsidR="00CA44ED">
        <w:rPr>
          <w:rFonts w:eastAsia="SimSun"/>
        </w:rPr>
        <w:t>coded video sequence</w:t>
      </w:r>
      <w:r>
        <w:rPr>
          <w:rFonts w:eastAsia="SimSun"/>
        </w:rPr>
        <w:t xml:space="preserve"> (</w:t>
      </w:r>
      <w:r w:rsidR="0007508A" w:rsidRPr="008076AC">
        <w:t xml:space="preserve">field_pic_flag </w:t>
      </w:r>
      <w:r w:rsidRPr="003472B0">
        <w:t>equal to 0</w:t>
      </w:r>
      <w:r>
        <w:rPr>
          <w:noProof/>
        </w:rPr>
        <w:t>)</w:t>
      </w:r>
      <w:r>
        <w:rPr>
          <w:rFonts w:eastAsia="SimSun"/>
        </w:rPr>
        <w:t xml:space="preserve">. </w:t>
      </w:r>
      <w:r w:rsidRPr="00F67A6F">
        <w:rPr>
          <w:szCs w:val="22"/>
          <w:lang w:val="en-CA"/>
        </w:rPr>
        <w:t>Shutter angle</w:t>
      </w:r>
      <w:r>
        <w:rPr>
          <w:szCs w:val="22"/>
          <w:lang w:val="en-CA"/>
        </w:rPr>
        <w:t xml:space="preserve"> </w:t>
      </w:r>
      <w:r w:rsidRPr="00F67A6F">
        <w:rPr>
          <w:szCs w:val="22"/>
          <w:lang w:val="en-CA"/>
        </w:rPr>
        <w:t>is a term of art that indicates shutter speed relative to frame rate</w:t>
      </w:r>
      <w:r>
        <w:rPr>
          <w:szCs w:val="22"/>
          <w:lang w:val="en-CA"/>
        </w:rPr>
        <w:t>, which is equivalent to indicating exposure duration relative to frame duration, used while authoring the video content.</w:t>
      </w:r>
    </w:p>
    <w:p w14:paraId="38343BC7" w14:textId="77777777" w:rsidR="00374934" w:rsidRDefault="00374934" w:rsidP="003749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Cs w:val="22"/>
          <w:lang w:val="en-CA"/>
        </w:rPr>
      </w:pPr>
      <w:r w:rsidRPr="00512372">
        <w:rPr>
          <w:szCs w:val="22"/>
          <w:lang w:val="en-CA"/>
        </w:rPr>
        <w:t xml:space="preserve">This SEI message does not specify the measurement methodologies and procedures used for determining </w:t>
      </w:r>
      <w:r w:rsidRPr="003472B0">
        <w:rPr>
          <w:lang w:val="en-CA"/>
        </w:rPr>
        <w:t xml:space="preserve">shutter angle </w:t>
      </w:r>
      <w:r>
        <w:rPr>
          <w:szCs w:val="22"/>
          <w:lang w:val="en-CA"/>
        </w:rPr>
        <w:t>values n</w:t>
      </w:r>
      <w:r w:rsidRPr="00512372">
        <w:rPr>
          <w:szCs w:val="22"/>
          <w:lang w:val="en-CA"/>
        </w:rPr>
        <w:t xml:space="preserve">or any description of the </w:t>
      </w:r>
      <w:r>
        <w:rPr>
          <w:szCs w:val="22"/>
          <w:lang w:val="en-CA"/>
        </w:rPr>
        <w:t>authoring conditions</w:t>
      </w:r>
      <w:r w:rsidRPr="00512372">
        <w:rPr>
          <w:szCs w:val="22"/>
          <w:lang w:val="en-CA"/>
        </w:rPr>
        <w:t xml:space="preserve">. </w:t>
      </w:r>
    </w:p>
    <w:p w14:paraId="029DB0B2" w14:textId="731A64EA" w:rsidR="00374934" w:rsidRDefault="00374934" w:rsidP="00CA44ED">
      <w:pPr>
        <w:ind w:left="360"/>
        <w:rPr>
          <w:sz w:val="18"/>
          <w:szCs w:val="18"/>
          <w:lang w:val="en-CA"/>
        </w:rPr>
      </w:pPr>
      <w:r>
        <w:rPr>
          <w:szCs w:val="22"/>
          <w:lang w:val="en-CA"/>
        </w:rPr>
        <w:t xml:space="preserve"> </w:t>
      </w:r>
      <w:r w:rsidRPr="004512EA">
        <w:rPr>
          <w:sz w:val="18"/>
          <w:szCs w:val="18"/>
        </w:rPr>
        <w:t>NOTE </w:t>
      </w:r>
      <w:r>
        <w:rPr>
          <w:sz w:val="18"/>
          <w:szCs w:val="18"/>
        </w:rPr>
        <w:t>1</w:t>
      </w:r>
      <w:r w:rsidRPr="004512EA">
        <w:rPr>
          <w:sz w:val="18"/>
          <w:szCs w:val="18"/>
        </w:rPr>
        <w:t> – </w:t>
      </w:r>
      <w:r w:rsidRPr="004512EA">
        <w:rPr>
          <w:sz w:val="18"/>
          <w:szCs w:val="18"/>
          <w:lang w:val="en-CA"/>
        </w:rPr>
        <w:t xml:space="preserve">Shutter angle is expressed in degrees from 0 to 360 degrees.  A shutter angle of 180 degrees, for example, indicates that the exposure duration is ½ the frame duration. The use of degrees to measure relative exposure time </w:t>
      </w:r>
      <w:r>
        <w:rPr>
          <w:sz w:val="18"/>
          <w:szCs w:val="18"/>
          <w:lang w:val="en-CA"/>
        </w:rPr>
        <w:t xml:space="preserve">began </w:t>
      </w:r>
      <w:r w:rsidRPr="004512EA">
        <w:rPr>
          <w:sz w:val="18"/>
          <w:szCs w:val="18"/>
          <w:lang w:val="en-CA"/>
        </w:rPr>
        <w:t xml:space="preserve">when movie cameras used </w:t>
      </w:r>
      <w:r>
        <w:rPr>
          <w:sz w:val="18"/>
          <w:szCs w:val="18"/>
          <w:lang w:val="en-CA"/>
        </w:rPr>
        <w:t xml:space="preserve">mechanical </w:t>
      </w:r>
      <w:r w:rsidRPr="004512EA">
        <w:rPr>
          <w:sz w:val="18"/>
          <w:szCs w:val="18"/>
          <w:lang w:val="en-CA"/>
        </w:rPr>
        <w:t>rotating disk shutters</w:t>
      </w:r>
      <w:r>
        <w:rPr>
          <w:sz w:val="18"/>
          <w:szCs w:val="18"/>
          <w:lang w:val="en-CA"/>
        </w:rPr>
        <w:t>.</w:t>
      </w:r>
      <w:r w:rsidRPr="004512EA">
        <w:rPr>
          <w:sz w:val="18"/>
          <w:szCs w:val="18"/>
          <w:lang w:val="en-CA"/>
        </w:rPr>
        <w:t xml:space="preserve">  </w:t>
      </w:r>
    </w:p>
    <w:p w14:paraId="6BAF7FDE" w14:textId="63B74AB7" w:rsidR="0046341D" w:rsidRPr="003472B0" w:rsidRDefault="00374934" w:rsidP="0046341D">
      <w:pPr>
        <w:ind w:left="360"/>
        <w:jc w:val="left"/>
        <w:rPr>
          <w:ins w:id="21" w:author="sean" w:date="2019-07-10T11:33:00Z"/>
          <w:sz w:val="18"/>
          <w:lang w:val="en-CA"/>
        </w:rPr>
      </w:pPr>
      <w:r w:rsidRPr="00D61263">
        <w:rPr>
          <w:sz w:val="18"/>
          <w:szCs w:val="18"/>
        </w:rPr>
        <w:t>NOTE 2 – </w:t>
      </w:r>
      <w:r w:rsidRPr="004512EA">
        <w:rPr>
          <w:sz w:val="18"/>
          <w:szCs w:val="18"/>
          <w:lang w:val="en-CA"/>
        </w:rPr>
        <w:t>Shutter angle may be expressed as: shutter_angle = frame_rate * 360/shutter_speed</w:t>
      </w:r>
      <w:r>
        <w:rPr>
          <w:sz w:val="18"/>
          <w:szCs w:val="18"/>
          <w:lang w:val="en-CA"/>
        </w:rPr>
        <w:t xml:space="preserve">, </w:t>
      </w:r>
      <w:r w:rsidRPr="004512EA">
        <w:rPr>
          <w:sz w:val="18"/>
          <w:szCs w:val="18"/>
          <w:lang w:val="en-CA"/>
        </w:rPr>
        <w:t>where shutter_speed is the inverse of exposure duration and frame_rate is the inverse of frame duration.</w:t>
      </w:r>
      <w:r>
        <w:rPr>
          <w:sz w:val="18"/>
          <w:szCs w:val="18"/>
          <w:lang w:val="en-CA"/>
        </w:rPr>
        <w:t xml:space="preserve"> </w:t>
      </w:r>
      <w:ins w:id="22" w:author="sean" w:date="2019-07-10T11:33:00Z">
        <w:r w:rsidR="0046341D" w:rsidRPr="004512EA">
          <w:rPr>
            <w:sz w:val="18"/>
            <w:szCs w:val="18"/>
            <w:lang w:val="en-CA"/>
          </w:rPr>
          <w:t>frame_rate for the given temporal sub-layer Tid may</w:t>
        </w:r>
        <w:r w:rsidR="0046341D">
          <w:rPr>
            <w:sz w:val="18"/>
            <w:szCs w:val="18"/>
            <w:lang w:val="en-CA"/>
          </w:rPr>
          <w:t xml:space="preserve"> </w:t>
        </w:r>
        <w:r w:rsidR="0046341D" w:rsidRPr="004512EA">
          <w:rPr>
            <w:sz w:val="18"/>
            <w:szCs w:val="18"/>
            <w:lang w:val="en-CA"/>
          </w:rPr>
          <w:t xml:space="preserve">be indicated by the </w:t>
        </w:r>
      </w:ins>
      <w:ins w:id="23" w:author="sean" w:date="2019-07-10T11:46:00Z">
        <w:r w:rsidR="0046341D" w:rsidRPr="0046341D">
          <w:rPr>
            <w:b/>
            <w:bCs/>
            <w:sz w:val="18"/>
            <w:szCs w:val="18"/>
            <w:lang w:val="en-CA"/>
            <w:rPrChange w:id="24" w:author="sean" w:date="2019-07-10T11:46:00Z">
              <w:rPr>
                <w:bCs/>
                <w:sz w:val="18"/>
                <w:szCs w:val="18"/>
                <w:lang w:val="en-CA"/>
              </w:rPr>
            </w:rPrChange>
          </w:rPr>
          <w:t>vui_ext_</w:t>
        </w:r>
      </w:ins>
      <w:ins w:id="25" w:author="sean" w:date="2019-07-10T11:33:00Z">
        <w:r w:rsidR="0046341D" w:rsidRPr="004512EA">
          <w:rPr>
            <w:b/>
            <w:bCs/>
            <w:sz w:val="18"/>
            <w:szCs w:val="18"/>
            <w:lang w:val="en-CA"/>
          </w:rPr>
          <w:t>num_units_</w:t>
        </w:r>
        <w:r w:rsidR="0046341D" w:rsidRPr="003472B0">
          <w:rPr>
            <w:b/>
            <w:sz w:val="18"/>
            <w:lang w:val="en-CA"/>
          </w:rPr>
          <w:t>in</w:t>
        </w:r>
        <w:r w:rsidR="0046341D" w:rsidRPr="004512EA">
          <w:rPr>
            <w:b/>
            <w:bCs/>
            <w:sz w:val="18"/>
            <w:szCs w:val="18"/>
            <w:lang w:val="en-CA"/>
          </w:rPr>
          <w:t>_tick</w:t>
        </w:r>
      </w:ins>
      <w:ins w:id="26" w:author="sean" w:date="2019-07-10T11:45:00Z">
        <w:r w:rsidR="0046341D" w:rsidRPr="004512EA">
          <w:rPr>
            <w:sz w:val="18"/>
            <w:szCs w:val="18"/>
            <w:lang w:val="en-CA"/>
          </w:rPr>
          <w:t>[Tid]</w:t>
        </w:r>
        <w:r w:rsidR="0046341D">
          <w:rPr>
            <w:sz w:val="18"/>
            <w:szCs w:val="18"/>
            <w:lang w:val="en-CA"/>
          </w:rPr>
          <w:t xml:space="preserve"> and</w:t>
        </w:r>
      </w:ins>
      <w:ins w:id="27" w:author="sean" w:date="2019-07-10T11:33:00Z">
        <w:r w:rsidR="0046341D" w:rsidRPr="004512EA">
          <w:rPr>
            <w:sz w:val="18"/>
            <w:szCs w:val="18"/>
            <w:lang w:val="en-CA"/>
          </w:rPr>
          <w:t xml:space="preserve"> </w:t>
        </w:r>
      </w:ins>
      <w:ins w:id="28" w:author="sean" w:date="2019-07-10T11:46:00Z">
        <w:r w:rsidR="0046341D" w:rsidRPr="0046341D">
          <w:rPr>
            <w:b/>
            <w:bCs/>
            <w:sz w:val="18"/>
            <w:szCs w:val="18"/>
            <w:lang w:val="en-CA"/>
            <w:rPrChange w:id="29" w:author="sean" w:date="2019-07-10T11:46:00Z">
              <w:rPr>
                <w:bCs/>
                <w:sz w:val="18"/>
                <w:szCs w:val="18"/>
                <w:lang w:val="en-CA"/>
              </w:rPr>
            </w:rPrChange>
          </w:rPr>
          <w:t>vui_ext_</w:t>
        </w:r>
      </w:ins>
      <w:ins w:id="30" w:author="sean" w:date="2019-07-10T11:33:00Z">
        <w:r w:rsidR="0046341D" w:rsidRPr="004512EA">
          <w:rPr>
            <w:b/>
            <w:bCs/>
            <w:sz w:val="18"/>
            <w:szCs w:val="18"/>
            <w:lang w:val="en-CA"/>
          </w:rPr>
          <w:t>time_scale</w:t>
        </w:r>
      </w:ins>
      <w:ins w:id="31" w:author="sean" w:date="2019-07-10T11:45:00Z">
        <w:r w:rsidR="0046341D" w:rsidRPr="004512EA">
          <w:rPr>
            <w:sz w:val="18"/>
            <w:szCs w:val="18"/>
            <w:lang w:val="en-CA"/>
          </w:rPr>
          <w:t>[Tid]</w:t>
        </w:r>
      </w:ins>
      <w:ins w:id="32" w:author="sean" w:date="2019-07-10T11:33:00Z">
        <w:r w:rsidR="0046341D">
          <w:rPr>
            <w:sz w:val="18"/>
            <w:szCs w:val="18"/>
            <w:lang w:val="en-CA"/>
          </w:rPr>
          <w:t>. For example,</w:t>
        </w:r>
        <w:r w:rsidR="0046341D" w:rsidRPr="004512EA">
          <w:rPr>
            <w:sz w:val="18"/>
            <w:szCs w:val="18"/>
            <w:lang w:val="en-CA"/>
          </w:rPr>
          <w:t xml:space="preserve"> when </w:t>
        </w:r>
      </w:ins>
      <w:ins w:id="33" w:author="sean" w:date="2019-07-10T11:45:00Z">
        <w:r w:rsidR="0046341D" w:rsidRPr="0046341D">
          <w:rPr>
            <w:bCs/>
            <w:sz w:val="18"/>
            <w:szCs w:val="18"/>
            <w:lang w:val="en-CA"/>
          </w:rPr>
          <w:t>vui_ext_fixed_frame_rate_flag</w:t>
        </w:r>
        <w:r w:rsidR="0046341D" w:rsidRPr="004512EA">
          <w:rPr>
            <w:sz w:val="18"/>
            <w:szCs w:val="18"/>
            <w:lang w:val="en-CA"/>
          </w:rPr>
          <w:t>[Tid]</w:t>
        </w:r>
        <w:r w:rsidR="0046341D">
          <w:rPr>
            <w:sz w:val="18"/>
            <w:szCs w:val="18"/>
            <w:lang w:val="en-CA"/>
          </w:rPr>
          <w:t xml:space="preserve"> </w:t>
        </w:r>
      </w:ins>
      <w:ins w:id="34" w:author="sean" w:date="2019-07-10T11:33:00Z">
        <w:r w:rsidR="0046341D" w:rsidRPr="004512EA">
          <w:rPr>
            <w:sz w:val="18"/>
            <w:szCs w:val="18"/>
            <w:lang w:val="en-CA"/>
          </w:rPr>
          <w:t>is equal to 1</w:t>
        </w:r>
      </w:ins>
      <w:ins w:id="35" w:author="sean" w:date="2019-07-10T11:49:00Z">
        <w:r w:rsidR="00702CD8">
          <w:rPr>
            <w:sz w:val="18"/>
            <w:szCs w:val="18"/>
            <w:lang w:val="en-CA"/>
          </w:rPr>
          <w:t xml:space="preserve">, the frame rate for </w:t>
        </w:r>
        <w:r w:rsidR="00702CD8" w:rsidRPr="0046341D">
          <w:rPr>
            <w:sz w:val="18"/>
            <w:szCs w:val="18"/>
            <w:lang w:val="en-CA"/>
          </w:rPr>
          <w:t>temporal sub-layer Tid</w:t>
        </w:r>
        <w:r w:rsidR="00702CD8">
          <w:rPr>
            <w:sz w:val="18"/>
            <w:szCs w:val="18"/>
            <w:lang w:val="en-CA"/>
          </w:rPr>
          <w:t xml:space="preserve"> may be indicated by</w:t>
        </w:r>
        <w:r w:rsidR="00702CD8" w:rsidRPr="0046341D">
          <w:rPr>
            <w:sz w:val="18"/>
            <w:szCs w:val="18"/>
            <w:lang w:val="en-CA"/>
          </w:rPr>
          <w:t xml:space="preserve"> </w:t>
        </w:r>
      </w:ins>
      <w:ins w:id="36" w:author="sean" w:date="2019-07-10T11:33:00Z">
        <w:r w:rsidR="0046341D" w:rsidRPr="004512EA">
          <w:rPr>
            <w:sz w:val="18"/>
            <w:szCs w:val="18"/>
            <w:lang w:val="en-CA"/>
          </w:rPr>
          <w:t xml:space="preserve">frame_rate = </w:t>
        </w:r>
      </w:ins>
      <w:ins w:id="37" w:author="sean" w:date="2019-07-10T11:46:00Z">
        <w:r w:rsidR="0046341D" w:rsidRPr="0046341D">
          <w:rPr>
            <w:bCs/>
            <w:sz w:val="18"/>
            <w:szCs w:val="18"/>
            <w:lang w:val="en-CA"/>
          </w:rPr>
          <w:t>vui_ext_</w:t>
        </w:r>
      </w:ins>
      <w:ins w:id="38" w:author="sean" w:date="2019-07-10T11:33:00Z">
        <w:r w:rsidR="0046341D" w:rsidRPr="004512EA">
          <w:rPr>
            <w:sz w:val="18"/>
            <w:szCs w:val="18"/>
            <w:lang w:val="en-CA"/>
          </w:rPr>
          <w:t>time_scale</w:t>
        </w:r>
      </w:ins>
      <w:ins w:id="39" w:author="sean" w:date="2019-07-10T11:47:00Z">
        <w:r w:rsidR="0046341D" w:rsidRPr="004512EA">
          <w:rPr>
            <w:sz w:val="18"/>
            <w:szCs w:val="18"/>
            <w:lang w:val="en-CA"/>
          </w:rPr>
          <w:t>[Tid]</w:t>
        </w:r>
      </w:ins>
      <w:ins w:id="40" w:author="sean" w:date="2019-07-10T11:33:00Z">
        <w:r w:rsidR="0046341D" w:rsidRPr="004512EA">
          <w:rPr>
            <w:sz w:val="18"/>
            <w:szCs w:val="18"/>
            <w:lang w:val="en-CA"/>
          </w:rPr>
          <w:t> /</w:t>
        </w:r>
        <w:r w:rsidR="0046341D" w:rsidRPr="004512EA">
          <w:rPr>
            <w:b/>
            <w:bCs/>
            <w:sz w:val="18"/>
            <w:szCs w:val="18"/>
            <w:lang w:val="en-CA"/>
          </w:rPr>
          <w:t> </w:t>
        </w:r>
      </w:ins>
      <w:ins w:id="41" w:author="sean" w:date="2019-07-10T11:46:00Z">
        <w:r w:rsidR="0046341D" w:rsidRPr="0046341D">
          <w:rPr>
            <w:bCs/>
            <w:sz w:val="18"/>
            <w:szCs w:val="18"/>
            <w:lang w:val="en-CA"/>
          </w:rPr>
          <w:t>vui_ext_</w:t>
        </w:r>
      </w:ins>
      <w:ins w:id="42" w:author="sean" w:date="2019-07-10T11:33:00Z">
        <w:r w:rsidR="0046341D" w:rsidRPr="004512EA">
          <w:rPr>
            <w:bCs/>
            <w:sz w:val="18"/>
            <w:szCs w:val="18"/>
            <w:lang w:val="en-CA"/>
          </w:rPr>
          <w:t>num_units_in_tick</w:t>
        </w:r>
      </w:ins>
      <w:ins w:id="43" w:author="sean" w:date="2019-07-10T11:47:00Z">
        <w:r w:rsidR="0046341D" w:rsidRPr="004512EA">
          <w:rPr>
            <w:sz w:val="18"/>
            <w:szCs w:val="18"/>
            <w:lang w:val="en-CA"/>
          </w:rPr>
          <w:t>[Tid]</w:t>
        </w:r>
      </w:ins>
      <w:ins w:id="44" w:author="sean" w:date="2019-07-10T11:33:00Z">
        <w:r w:rsidR="0046341D" w:rsidRPr="004512EA">
          <w:rPr>
            <w:noProof/>
            <w:sz w:val="18"/>
            <w:szCs w:val="18"/>
            <w:lang w:val="en-CA"/>
          </w:rPr>
          <w:t xml:space="preserve"> </w:t>
        </w:r>
        <w:r w:rsidR="0046341D" w:rsidRPr="003472B0">
          <w:rPr>
            <w:sz w:val="18"/>
            <w:lang w:val="en-CA"/>
          </w:rPr>
          <w:t>.</w:t>
        </w:r>
      </w:ins>
    </w:p>
    <w:p w14:paraId="76904293" w14:textId="09BA4B17" w:rsidR="00374934" w:rsidRPr="003472B0" w:rsidDel="00702CD8" w:rsidRDefault="00374934" w:rsidP="00374934">
      <w:pPr>
        <w:ind w:left="360"/>
        <w:jc w:val="left"/>
        <w:rPr>
          <w:del w:id="45" w:author="sean" w:date="2019-07-10T11:49:00Z"/>
          <w:sz w:val="18"/>
          <w:lang w:val="en-CA"/>
        </w:rPr>
      </w:pPr>
    </w:p>
    <w:p w14:paraId="1756FE2A" w14:textId="7CD1EE21" w:rsidR="00374934" w:rsidRPr="00EF48F7" w:rsidRDefault="00374934" w:rsidP="00374934">
      <w:pPr>
        <w:rPr>
          <w:lang w:val="en-GB"/>
        </w:rPr>
      </w:pPr>
      <w:r w:rsidRPr="00EF48F7">
        <w:rPr>
          <w:rFonts w:eastAsia="SimSun"/>
          <w:b/>
          <w:noProof/>
          <w:sz w:val="20"/>
          <w:lang w:val="en-GB"/>
        </w:rPr>
        <w:t>fixed_</w:t>
      </w:r>
      <w:r w:rsidRPr="00EF48F7">
        <w:rPr>
          <w:rFonts w:eastAsia="SimSun"/>
          <w:b/>
          <w:bCs/>
          <w:noProof/>
          <w:sz w:val="20"/>
        </w:rPr>
        <w:t>shutter_angle</w:t>
      </w:r>
      <w:r w:rsidRPr="00EF48F7">
        <w:rPr>
          <w:rFonts w:eastAsia="SimSun"/>
          <w:b/>
          <w:noProof/>
          <w:sz w:val="20"/>
          <w:lang w:val="en-GB"/>
        </w:rPr>
        <w:t>_within_cvs_flag</w:t>
      </w:r>
      <w:r>
        <w:rPr>
          <w:rFonts w:eastAsia="SimSun"/>
          <w:b/>
          <w:noProof/>
          <w:sz w:val="20"/>
          <w:lang w:val="en-GB"/>
        </w:rPr>
        <w:t xml:space="preserve"> </w:t>
      </w:r>
      <w:r>
        <w:rPr>
          <w:rFonts w:eastAsia="SimSun"/>
          <w:noProof/>
          <w:sz w:val="20"/>
          <w:lang w:val="en-GB"/>
        </w:rPr>
        <w:t xml:space="preserve">equal to 1 specifies that shutter angle value is the same for all temporal sub-layers in the </w:t>
      </w:r>
      <w:r w:rsidR="00CA44ED" w:rsidRPr="005E230F">
        <w:rPr>
          <w:rFonts w:eastAsia="SimSun"/>
          <w:noProof/>
          <w:sz w:val="20"/>
          <w:lang w:val="en-GB"/>
        </w:rPr>
        <w:t>coded video sequence</w:t>
      </w:r>
      <w:r>
        <w:rPr>
          <w:rFonts w:eastAsia="SimSun"/>
          <w:noProof/>
          <w:sz w:val="20"/>
          <w:lang w:val="en-GB"/>
        </w:rPr>
        <w:t xml:space="preserve">. </w:t>
      </w:r>
      <w:r w:rsidRPr="003472B0">
        <w:rPr>
          <w:rFonts w:eastAsia="SimSun"/>
          <w:noProof/>
          <w:sz w:val="20"/>
          <w:lang w:val="en-GB"/>
        </w:rPr>
        <w:t>fixed_</w:t>
      </w:r>
      <w:r w:rsidRPr="00CA44ED">
        <w:rPr>
          <w:rFonts w:eastAsia="SimSun"/>
          <w:noProof/>
          <w:sz w:val="20"/>
          <w:lang w:val="en-GB"/>
        </w:rPr>
        <w:t>shutter_angle</w:t>
      </w:r>
      <w:r w:rsidRPr="003472B0">
        <w:rPr>
          <w:rFonts w:eastAsia="SimSun"/>
          <w:noProof/>
          <w:sz w:val="20"/>
          <w:lang w:val="en-GB"/>
        </w:rPr>
        <w:t>_within_cvs_flag</w:t>
      </w:r>
      <w:r w:rsidRPr="00CA44ED">
        <w:rPr>
          <w:rFonts w:eastAsia="SimSun"/>
          <w:noProof/>
          <w:sz w:val="20"/>
          <w:lang w:val="en-GB"/>
        </w:rPr>
        <w:t xml:space="preserve"> </w:t>
      </w:r>
      <w:r>
        <w:rPr>
          <w:rFonts w:eastAsia="SimSun"/>
          <w:noProof/>
          <w:sz w:val="20"/>
          <w:lang w:val="en-GB"/>
        </w:rPr>
        <w:t xml:space="preserve">equal to 0 specifies that shutter angle value may not be the same for all temporal sub-layers in the </w:t>
      </w:r>
      <w:r w:rsidR="00CA44ED" w:rsidRPr="00CA44ED">
        <w:rPr>
          <w:rFonts w:eastAsia="SimSun"/>
          <w:noProof/>
          <w:sz w:val="20"/>
          <w:lang w:val="en-GB"/>
        </w:rPr>
        <w:t>coded video sequence</w:t>
      </w:r>
      <w:r>
        <w:rPr>
          <w:rFonts w:eastAsia="SimSun"/>
          <w:noProof/>
          <w:sz w:val="20"/>
          <w:lang w:val="en-GB"/>
        </w:rPr>
        <w:t xml:space="preserve">. </w:t>
      </w:r>
    </w:p>
    <w:p w14:paraId="7F6145EE" w14:textId="77777777" w:rsidR="00374934" w:rsidRPr="003472B0" w:rsidRDefault="00374934" w:rsidP="00374934">
      <w:pPr>
        <w:rPr>
          <w:b/>
        </w:rPr>
      </w:pPr>
      <w:r w:rsidRPr="00EF48F7">
        <w:rPr>
          <w:rFonts w:eastAsia="SimSun"/>
          <w:b/>
          <w:noProof/>
          <w:sz w:val="20"/>
          <w:lang w:val="en-GB"/>
        </w:rPr>
        <w:t>fixed_</w:t>
      </w:r>
      <w:r w:rsidRPr="00EF48F7">
        <w:rPr>
          <w:rFonts w:eastAsia="SimSun"/>
          <w:b/>
          <w:bCs/>
          <w:noProof/>
          <w:sz w:val="20"/>
        </w:rPr>
        <w:t>shutter_angle</w:t>
      </w:r>
      <w:r>
        <w:rPr>
          <w:rFonts w:eastAsia="SimSun"/>
          <w:b/>
          <w:bCs/>
          <w:noProof/>
          <w:sz w:val="20"/>
        </w:rPr>
        <w:t xml:space="preserve"> </w:t>
      </w:r>
      <w:r>
        <w:rPr>
          <w:rFonts w:eastAsia="SimSun"/>
          <w:bCs/>
          <w:noProof/>
          <w:sz w:val="20"/>
        </w:rPr>
        <w:t xml:space="preserve">specifies the shutter angle value in degrees. The value of </w:t>
      </w:r>
      <w:r w:rsidRPr="00AA7C69">
        <w:rPr>
          <w:rFonts w:eastAsia="SimSun"/>
          <w:bCs/>
          <w:noProof/>
          <w:sz w:val="20"/>
        </w:rPr>
        <w:t>fixed_shutter_angle</w:t>
      </w:r>
      <w:r>
        <w:rPr>
          <w:rFonts w:eastAsia="SimSun"/>
          <w:bCs/>
          <w:noProof/>
          <w:sz w:val="20"/>
        </w:rPr>
        <w:t xml:space="preserve"> shall be in the range of 0 to 360. </w:t>
      </w:r>
    </w:p>
    <w:p w14:paraId="51C4AFE6" w14:textId="77777777" w:rsidR="00374934" w:rsidRDefault="00374934" w:rsidP="00374934">
      <w:pPr>
        <w:rPr>
          <w:rFonts w:eastAsia="SimSun"/>
          <w:bCs/>
          <w:noProof/>
          <w:sz w:val="20"/>
        </w:rPr>
      </w:pPr>
      <w:r>
        <w:rPr>
          <w:rFonts w:eastAsia="SimSun"/>
          <w:b/>
          <w:noProof/>
          <w:sz w:val="20"/>
        </w:rPr>
        <w:t>sub_layer</w:t>
      </w:r>
      <w:r w:rsidRPr="00EF48F7">
        <w:rPr>
          <w:rFonts w:eastAsia="SimSun"/>
          <w:b/>
          <w:noProof/>
          <w:sz w:val="20"/>
          <w:lang w:val="en-GB"/>
        </w:rPr>
        <w:t>_</w:t>
      </w:r>
      <w:r w:rsidRPr="00EF48F7">
        <w:rPr>
          <w:rFonts w:eastAsia="SimSun"/>
          <w:b/>
          <w:bCs/>
          <w:noProof/>
          <w:sz w:val="20"/>
        </w:rPr>
        <w:t>shutter_angle</w:t>
      </w:r>
      <w:r w:rsidRPr="00AA7C69">
        <w:rPr>
          <w:rFonts w:eastAsia="SimSun"/>
          <w:bCs/>
          <w:noProof/>
          <w:sz w:val="20"/>
        </w:rPr>
        <w:t>[ i ]</w:t>
      </w:r>
      <w:r>
        <w:rPr>
          <w:rFonts w:eastAsia="SimSun"/>
          <w:b/>
          <w:bCs/>
          <w:noProof/>
          <w:sz w:val="20"/>
        </w:rPr>
        <w:t xml:space="preserve"> </w:t>
      </w:r>
      <w:r>
        <w:rPr>
          <w:rFonts w:eastAsia="SimSun"/>
          <w:bCs/>
          <w:noProof/>
          <w:sz w:val="20"/>
        </w:rPr>
        <w:t xml:space="preserve">specifies the shutter angle value in degrees </w:t>
      </w:r>
      <w:r w:rsidRPr="00AA7C69">
        <w:rPr>
          <w:rFonts w:eastAsia="SimSun"/>
          <w:bCs/>
          <w:noProof/>
          <w:sz w:val="20"/>
          <w:lang w:val="en-GB"/>
        </w:rPr>
        <w:t>when HighestTid is equal to i</w:t>
      </w:r>
      <w:r>
        <w:rPr>
          <w:rFonts w:eastAsia="SimSun"/>
          <w:bCs/>
          <w:noProof/>
          <w:sz w:val="20"/>
        </w:rPr>
        <w:t>.</w:t>
      </w:r>
      <w:r w:rsidRPr="00EB3B3B">
        <w:rPr>
          <w:rFonts w:eastAsia="SimSun"/>
          <w:bCs/>
          <w:noProof/>
          <w:sz w:val="20"/>
        </w:rPr>
        <w:t xml:space="preserve"> </w:t>
      </w:r>
      <w:r>
        <w:rPr>
          <w:rFonts w:eastAsia="SimSun"/>
          <w:bCs/>
          <w:noProof/>
          <w:sz w:val="20"/>
        </w:rPr>
        <w:t>The value of sub_layer</w:t>
      </w:r>
      <w:r w:rsidRPr="00AA7C69">
        <w:rPr>
          <w:rFonts w:eastAsia="SimSun"/>
          <w:bCs/>
          <w:noProof/>
          <w:sz w:val="20"/>
        </w:rPr>
        <w:t>_shutter_angle</w:t>
      </w:r>
      <w:r>
        <w:rPr>
          <w:rFonts w:eastAsia="SimSun"/>
          <w:bCs/>
          <w:noProof/>
          <w:sz w:val="20"/>
        </w:rPr>
        <w:t>[ i ] shall be in the range of 0 to 360.</w:t>
      </w:r>
      <w:bookmarkStart w:id="46" w:name="_GoBack"/>
      <w:bookmarkEnd w:id="46"/>
    </w:p>
    <w:p w14:paraId="26631B87" w14:textId="77777777" w:rsidR="009060C0" w:rsidRDefault="009060C0" w:rsidP="009060C0">
      <w:pPr>
        <w:pStyle w:val="Heading1"/>
        <w:rPr>
          <w:lang w:val="en-CA"/>
        </w:rPr>
      </w:pPr>
      <w:r>
        <w:rPr>
          <w:lang w:val="en-CA"/>
        </w:rPr>
        <w:t>Conclusion</w:t>
      </w:r>
    </w:p>
    <w:p w14:paraId="4323DCC4" w14:textId="52512401" w:rsidR="009060C0" w:rsidRPr="00240EC4" w:rsidRDefault="009060C0" w:rsidP="009060C0">
      <w:pPr>
        <w:rPr>
          <w:lang w:val="en-CA"/>
        </w:rPr>
      </w:pPr>
      <w:r>
        <w:rPr>
          <w:lang w:val="en-CA"/>
        </w:rPr>
        <w:t xml:space="preserve">This contribution proposes a shutter angle information SEI message for HEVC and AVC. </w:t>
      </w:r>
      <w:r>
        <w:rPr>
          <w:szCs w:val="22"/>
          <w:lang w:val="en-CA"/>
        </w:rPr>
        <w:t>Shutter angle information can be particularly useful when different temporal sub-layers have different effective shutter angles.  Shutter angle information may be used by display or other post-decode processes to achieve a consistent or other desired look for</w:t>
      </w:r>
      <w:r>
        <w:rPr>
          <w:noProof/>
          <w:lang w:val="en-GB"/>
        </w:rPr>
        <w:t xml:space="preserve"> bitstreams extraced at different frame rates</w:t>
      </w:r>
      <w:r>
        <w:rPr>
          <w:szCs w:val="22"/>
          <w:lang w:val="en-CA"/>
        </w:rPr>
        <w:t xml:space="preserve">. </w:t>
      </w:r>
    </w:p>
    <w:p w14:paraId="51D9130F" w14:textId="77777777" w:rsidR="009060C0" w:rsidRDefault="009060C0" w:rsidP="009060C0">
      <w:pPr>
        <w:pStyle w:val="Heading1"/>
        <w:rPr>
          <w:lang w:val="en-CA"/>
        </w:rPr>
      </w:pPr>
      <w:r>
        <w:rPr>
          <w:lang w:val="en-CA"/>
        </w:rPr>
        <w:t>References</w:t>
      </w:r>
    </w:p>
    <w:p w14:paraId="0FBD07B6" w14:textId="77777777" w:rsidR="009060C0" w:rsidRPr="004A795B" w:rsidRDefault="009060C0" w:rsidP="009060C0">
      <w:pPr>
        <w:pStyle w:val="ListParagraph"/>
        <w:numPr>
          <w:ilvl w:val="0"/>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lang w:val="en-CA"/>
        </w:rPr>
      </w:pPr>
      <w:bookmarkStart w:id="47" w:name="_Ref11327355"/>
      <w:bookmarkStart w:id="48" w:name="_Ref11327333"/>
      <w:bookmarkStart w:id="49" w:name="_Ref534209408"/>
      <w:bookmarkStart w:id="50" w:name="_Ref517792508"/>
      <w:r w:rsidRPr="004A244F">
        <w:rPr>
          <w:lang w:val="en-CA"/>
        </w:rPr>
        <w:t xml:space="preserve"> </w:t>
      </w:r>
      <w:r w:rsidRPr="004A244F">
        <w:t>C</w:t>
      </w:r>
      <w:r>
        <w:t>.</w:t>
      </w:r>
      <w:r w:rsidRPr="004A244F">
        <w:t xml:space="preserve"> Carbonara ; J</w:t>
      </w:r>
      <w:r>
        <w:t>.</w:t>
      </w:r>
      <w:r w:rsidRPr="004A244F">
        <w:t xml:space="preserve"> DeFilippis ; M</w:t>
      </w:r>
      <w:r>
        <w:t>.</w:t>
      </w:r>
      <w:r w:rsidRPr="004A244F">
        <w:t xml:space="preserve"> Korpi</w:t>
      </w:r>
      <w:r>
        <w:t>, “</w:t>
      </w:r>
      <w:r w:rsidRPr="004A244F">
        <w:t>High Frame Rate Capture and Production</w:t>
      </w:r>
      <w:r>
        <w:t xml:space="preserve">”, </w:t>
      </w:r>
      <w:r w:rsidRPr="004A244F">
        <w:t>SMPTE 2015 Annual Technical Conference and Exhibition</w:t>
      </w:r>
      <w:r>
        <w:t>, Oct. 2015</w:t>
      </w:r>
    </w:p>
    <w:p w14:paraId="08E15C28" w14:textId="77777777" w:rsidR="009060C0" w:rsidRDefault="009060C0" w:rsidP="009060C0">
      <w:pPr>
        <w:pStyle w:val="ListParagraph"/>
        <w:numPr>
          <w:ilvl w:val="0"/>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lang w:val="en-CA"/>
        </w:rPr>
      </w:pPr>
      <w:bookmarkStart w:id="51" w:name="_Ref11770354"/>
      <w:bookmarkEnd w:id="47"/>
      <w:bookmarkEnd w:id="48"/>
      <w:bookmarkEnd w:id="49"/>
      <w:bookmarkEnd w:id="50"/>
      <w:r>
        <w:rPr>
          <w:lang w:val="en-CA"/>
        </w:rPr>
        <w:t>A. Segall, S. Deshpande, M. Hannuksela, “</w:t>
      </w:r>
      <w:r w:rsidRPr="004A795B">
        <w:rPr>
          <w:lang w:val="en-CA"/>
        </w:rPr>
        <w:t>On Frame Rate Support and Extraction in VVC</w:t>
      </w:r>
      <w:r>
        <w:rPr>
          <w:lang w:val="en-CA"/>
        </w:rPr>
        <w:t>”, JVET-M0579, Marrakech, Morocco, Jan., 2019</w:t>
      </w:r>
      <w:bookmarkEnd w:id="51"/>
    </w:p>
    <w:p w14:paraId="4899111E" w14:textId="77777777" w:rsidR="009060C0" w:rsidRPr="004A244F" w:rsidRDefault="009060C0" w:rsidP="009060C0">
      <w:pPr>
        <w:pStyle w:val="ListParagraph"/>
        <w:numPr>
          <w:ilvl w:val="0"/>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lang w:val="en-CA"/>
        </w:rPr>
      </w:pPr>
      <w:bookmarkStart w:id="52" w:name="_Ref11953199"/>
      <w:r w:rsidRPr="003D784C">
        <w:rPr>
          <w:lang w:val="en-CA"/>
        </w:rPr>
        <w:t>“ATSC Standard: Video – HEVC”, Advanced Television Systems Committee, A/341:201</w:t>
      </w:r>
      <w:r>
        <w:rPr>
          <w:lang w:val="en-CA"/>
        </w:rPr>
        <w:t>9</w:t>
      </w:r>
      <w:r w:rsidRPr="003D784C">
        <w:rPr>
          <w:lang w:val="en-CA"/>
        </w:rPr>
        <w:t xml:space="preserve">, </w:t>
      </w:r>
      <w:r>
        <w:rPr>
          <w:lang w:val="en-CA"/>
        </w:rPr>
        <w:t>14</w:t>
      </w:r>
      <w:r w:rsidRPr="003D784C">
        <w:rPr>
          <w:lang w:val="en-CA"/>
        </w:rPr>
        <w:t xml:space="preserve"> </w:t>
      </w:r>
      <w:r>
        <w:rPr>
          <w:lang w:val="en-CA"/>
        </w:rPr>
        <w:t>Feb</w:t>
      </w:r>
      <w:r w:rsidRPr="003D784C">
        <w:rPr>
          <w:lang w:val="en-CA"/>
        </w:rPr>
        <w:t>. 201</w:t>
      </w:r>
      <w:r>
        <w:rPr>
          <w:lang w:val="en-CA"/>
        </w:rPr>
        <w:t>9</w:t>
      </w:r>
      <w:bookmarkEnd w:id="52"/>
    </w:p>
    <w:p w14:paraId="33329AA5" w14:textId="77777777" w:rsidR="009060C0" w:rsidRPr="005B217D" w:rsidRDefault="009060C0" w:rsidP="009060C0">
      <w:pPr>
        <w:pStyle w:val="Heading1"/>
        <w:rPr>
          <w:lang w:val="en-CA"/>
        </w:rPr>
      </w:pPr>
      <w:r w:rsidRPr="005B217D">
        <w:rPr>
          <w:lang w:val="en-CA"/>
        </w:rPr>
        <w:t>Patent rights declaration(s)</w:t>
      </w:r>
    </w:p>
    <w:p w14:paraId="0618A025" w14:textId="3ACFB669" w:rsidR="007F1F8B" w:rsidRPr="009F176F" w:rsidRDefault="009060C0" w:rsidP="009234A5">
      <w:pPr>
        <w:rPr>
          <w:szCs w:val="22"/>
          <w:lang w:val="en-CA"/>
        </w:rPr>
      </w:pPr>
      <w:r w:rsidRPr="00C165F1">
        <w:rPr>
          <w:b/>
          <w:szCs w:val="22"/>
          <w:lang w:val="en-CA"/>
        </w:rPr>
        <w:t>Dolby Laboratories, Inc.</w:t>
      </w:r>
      <w:r>
        <w:rPr>
          <w:b/>
          <w:szCs w:val="22"/>
          <w:lang w:val="en-CA"/>
        </w:rPr>
        <w:t xml:space="preserve"> </w:t>
      </w:r>
      <w:r w:rsidRPr="005B217D">
        <w:rPr>
          <w:b/>
          <w:szCs w:val="22"/>
          <w:lang w:val="en-CA"/>
        </w:rPr>
        <w:t xml:space="preserve">may have current or pending patent rights relating to the technology described in this contribution and, conditioned on reciprocity, is prepared to grant licenses under reasonable and non-discriminatory terms as necessary for implementation of the resulting ITU-T </w:t>
      </w:r>
      <w:r w:rsidRPr="005B217D">
        <w:rPr>
          <w:b/>
          <w:szCs w:val="22"/>
          <w:lang w:val="en-CA"/>
        </w:rPr>
        <w:lastRenderedPageBreak/>
        <w:t>Recommendation | ISO/IEC International Standard (per box 2 of the ITU-T/ITU-R/ISO/IEC patent statement and licensing declaration form).</w:t>
      </w:r>
    </w:p>
    <w:sectPr w:rsidR="007F1F8B" w:rsidRPr="009F176F" w:rsidSect="00A01439">
      <w:footerReference w:type="default" r:id="rId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ABF79" w14:textId="77777777" w:rsidR="000F3905" w:rsidRDefault="000F3905">
      <w:r>
        <w:separator/>
      </w:r>
    </w:p>
  </w:endnote>
  <w:endnote w:type="continuationSeparator" w:id="0">
    <w:p w14:paraId="02E6044D" w14:textId="77777777" w:rsidR="000F3905" w:rsidRDefault="000F3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5AA17667" w:rsidR="00BE6274" w:rsidRPr="00806DFE" w:rsidRDefault="00BE6274"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A677E9">
      <w:rPr>
        <w:rStyle w:val="PageNumber"/>
        <w:noProof/>
      </w:rPr>
      <w:t>2019-07-08</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D5162" w14:textId="77777777" w:rsidR="000F3905" w:rsidRDefault="000F3905">
      <w:r>
        <w:separator/>
      </w:r>
    </w:p>
  </w:footnote>
  <w:footnote w:type="continuationSeparator" w:id="0">
    <w:p w14:paraId="0ABD6A4F" w14:textId="77777777" w:rsidR="000F3905" w:rsidRDefault="000F39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1745C1F"/>
    <w:multiLevelType w:val="hybridMultilevel"/>
    <w:tmpl w:val="6E16AF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2"/>
  </w:num>
  <w:num w:numId="12">
    <w:abstractNumId w:val="1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an">
    <w15:presenceInfo w15:providerId="None" w15:userId="se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4793B"/>
    <w:rsid w:val="00051457"/>
    <w:rsid w:val="00065039"/>
    <w:rsid w:val="0007508A"/>
    <w:rsid w:val="0007614F"/>
    <w:rsid w:val="000B0C0F"/>
    <w:rsid w:val="000B1C6B"/>
    <w:rsid w:val="000B4FF9"/>
    <w:rsid w:val="000C09AC"/>
    <w:rsid w:val="000C52BA"/>
    <w:rsid w:val="000E00F3"/>
    <w:rsid w:val="000E16A8"/>
    <w:rsid w:val="000F1148"/>
    <w:rsid w:val="000F158C"/>
    <w:rsid w:val="000F2A36"/>
    <w:rsid w:val="000F3905"/>
    <w:rsid w:val="000F6C4F"/>
    <w:rsid w:val="00102F3D"/>
    <w:rsid w:val="00106A1B"/>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816E9"/>
    <w:rsid w:val="00291E36"/>
    <w:rsid w:val="00292257"/>
    <w:rsid w:val="002A54E0"/>
    <w:rsid w:val="002B1595"/>
    <w:rsid w:val="002B191D"/>
    <w:rsid w:val="002D0AF6"/>
    <w:rsid w:val="002D16A2"/>
    <w:rsid w:val="002F164D"/>
    <w:rsid w:val="002F664D"/>
    <w:rsid w:val="00306206"/>
    <w:rsid w:val="00317D85"/>
    <w:rsid w:val="00327C56"/>
    <w:rsid w:val="003315A1"/>
    <w:rsid w:val="003373EC"/>
    <w:rsid w:val="00342FF4"/>
    <w:rsid w:val="00346148"/>
    <w:rsid w:val="003669EA"/>
    <w:rsid w:val="003706CC"/>
    <w:rsid w:val="00374934"/>
    <w:rsid w:val="00377710"/>
    <w:rsid w:val="003811E9"/>
    <w:rsid w:val="003A2D8E"/>
    <w:rsid w:val="003A7CE6"/>
    <w:rsid w:val="003B0479"/>
    <w:rsid w:val="003B228E"/>
    <w:rsid w:val="003B5C2A"/>
    <w:rsid w:val="003C20E4"/>
    <w:rsid w:val="003D6342"/>
    <w:rsid w:val="003E6F90"/>
    <w:rsid w:val="003F5D0F"/>
    <w:rsid w:val="00414101"/>
    <w:rsid w:val="004234F0"/>
    <w:rsid w:val="00433DDB"/>
    <w:rsid w:val="00437619"/>
    <w:rsid w:val="0044322A"/>
    <w:rsid w:val="0046341D"/>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D35ED"/>
    <w:rsid w:val="005E1AC6"/>
    <w:rsid w:val="005E230F"/>
    <w:rsid w:val="005F6F1B"/>
    <w:rsid w:val="00624B33"/>
    <w:rsid w:val="0063041A"/>
    <w:rsid w:val="00630AA2"/>
    <w:rsid w:val="00646707"/>
    <w:rsid w:val="00646B4E"/>
    <w:rsid w:val="00657F7E"/>
    <w:rsid w:val="00662E58"/>
    <w:rsid w:val="00664DCF"/>
    <w:rsid w:val="00690C02"/>
    <w:rsid w:val="00694514"/>
    <w:rsid w:val="006B20FE"/>
    <w:rsid w:val="006B3D46"/>
    <w:rsid w:val="006C5D39"/>
    <w:rsid w:val="006D6D9B"/>
    <w:rsid w:val="006E2810"/>
    <w:rsid w:val="006E5417"/>
    <w:rsid w:val="007023DE"/>
    <w:rsid w:val="00702CD8"/>
    <w:rsid w:val="00712F60"/>
    <w:rsid w:val="00720E3B"/>
    <w:rsid w:val="0074393F"/>
    <w:rsid w:val="00745F6B"/>
    <w:rsid w:val="00755276"/>
    <w:rsid w:val="0075585E"/>
    <w:rsid w:val="00770571"/>
    <w:rsid w:val="007768FF"/>
    <w:rsid w:val="007824D3"/>
    <w:rsid w:val="00796EE3"/>
    <w:rsid w:val="007A7D29"/>
    <w:rsid w:val="007B49C6"/>
    <w:rsid w:val="007B4AB8"/>
    <w:rsid w:val="007D0BBD"/>
    <w:rsid w:val="007D1181"/>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9060C0"/>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F176F"/>
    <w:rsid w:val="009F496B"/>
    <w:rsid w:val="00A01439"/>
    <w:rsid w:val="00A029ED"/>
    <w:rsid w:val="00A02E61"/>
    <w:rsid w:val="00A05CFF"/>
    <w:rsid w:val="00A13048"/>
    <w:rsid w:val="00A46843"/>
    <w:rsid w:val="00A56B97"/>
    <w:rsid w:val="00A6093D"/>
    <w:rsid w:val="00A64AEE"/>
    <w:rsid w:val="00A677E9"/>
    <w:rsid w:val="00A72091"/>
    <w:rsid w:val="00A767DC"/>
    <w:rsid w:val="00A76A6D"/>
    <w:rsid w:val="00A83253"/>
    <w:rsid w:val="00AA6E84"/>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C055D"/>
    <w:rsid w:val="00BC10BA"/>
    <w:rsid w:val="00BC5AFD"/>
    <w:rsid w:val="00BC6413"/>
    <w:rsid w:val="00BD5566"/>
    <w:rsid w:val="00BE086E"/>
    <w:rsid w:val="00BE6274"/>
    <w:rsid w:val="00BF18ED"/>
    <w:rsid w:val="00C04F43"/>
    <w:rsid w:val="00C0609D"/>
    <w:rsid w:val="00C115AB"/>
    <w:rsid w:val="00C26CCB"/>
    <w:rsid w:val="00C30249"/>
    <w:rsid w:val="00C33ADC"/>
    <w:rsid w:val="00C343FD"/>
    <w:rsid w:val="00C3723B"/>
    <w:rsid w:val="00C41B7A"/>
    <w:rsid w:val="00C42466"/>
    <w:rsid w:val="00C428A9"/>
    <w:rsid w:val="00C606C9"/>
    <w:rsid w:val="00C80288"/>
    <w:rsid w:val="00C84003"/>
    <w:rsid w:val="00C90650"/>
    <w:rsid w:val="00C97D78"/>
    <w:rsid w:val="00CA44ED"/>
    <w:rsid w:val="00CC2AAE"/>
    <w:rsid w:val="00CC5A42"/>
    <w:rsid w:val="00CD0EAB"/>
    <w:rsid w:val="00CE5E02"/>
    <w:rsid w:val="00CF34DB"/>
    <w:rsid w:val="00CF558F"/>
    <w:rsid w:val="00D010C0"/>
    <w:rsid w:val="00D073E2"/>
    <w:rsid w:val="00D23BB6"/>
    <w:rsid w:val="00D446EC"/>
    <w:rsid w:val="00D51BF0"/>
    <w:rsid w:val="00D55942"/>
    <w:rsid w:val="00D6590B"/>
    <w:rsid w:val="00D70594"/>
    <w:rsid w:val="00D77FDB"/>
    <w:rsid w:val="00D807BF"/>
    <w:rsid w:val="00D81879"/>
    <w:rsid w:val="00D82FCC"/>
    <w:rsid w:val="00D90FB8"/>
    <w:rsid w:val="00DA15C5"/>
    <w:rsid w:val="00DA17FC"/>
    <w:rsid w:val="00DA7887"/>
    <w:rsid w:val="00DB2C26"/>
    <w:rsid w:val="00DD0051"/>
    <w:rsid w:val="00DD02F4"/>
    <w:rsid w:val="00DE6B43"/>
    <w:rsid w:val="00E11923"/>
    <w:rsid w:val="00E262D4"/>
    <w:rsid w:val="00E36250"/>
    <w:rsid w:val="00E410C8"/>
    <w:rsid w:val="00E54511"/>
    <w:rsid w:val="00E61DAC"/>
    <w:rsid w:val="00E72B80"/>
    <w:rsid w:val="00E75FE3"/>
    <w:rsid w:val="00E86C4C"/>
    <w:rsid w:val="00E907A3"/>
    <w:rsid w:val="00EA36FE"/>
    <w:rsid w:val="00EA5AE0"/>
    <w:rsid w:val="00EB7AB1"/>
    <w:rsid w:val="00EE7CD8"/>
    <w:rsid w:val="00EF48CC"/>
    <w:rsid w:val="00EF75D4"/>
    <w:rsid w:val="00EF77AB"/>
    <w:rsid w:val="00F00801"/>
    <w:rsid w:val="00F36C4E"/>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9060C0"/>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9060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00"/>
      <w:jc w:val="left"/>
      <w:textAlignment w:val="auto"/>
    </w:pPr>
    <w:rPr>
      <w:rFonts w:eastAsia="SimSun"/>
      <w:i/>
      <w:iCs/>
      <w:color w:val="44546A" w:themeColor="text2"/>
      <w:sz w:val="18"/>
      <w:szCs w:val="18"/>
      <w:lang w:val="en-CA"/>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9060C0"/>
    <w:rPr>
      <w:rFonts w:eastAsia="SimSun"/>
      <w:i/>
      <w:iCs/>
      <w:color w:val="44546A" w:themeColor="text2"/>
      <w:sz w:val="18"/>
      <w:szCs w:val="18"/>
      <w:lang w:val="en-CA"/>
    </w:rPr>
  </w:style>
  <w:style w:type="paragraph" w:customStyle="1" w:styleId="tableheading">
    <w:name w:val="table heading"/>
    <w:basedOn w:val="Normal"/>
    <w:rsid w:val="009060C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GB"/>
    </w:rPr>
  </w:style>
  <w:style w:type="paragraph" w:customStyle="1" w:styleId="tablesyntax">
    <w:name w:val="table syntax"/>
    <w:basedOn w:val="Normal"/>
    <w:link w:val="tablesyntaxChar"/>
    <w:rsid w:val="009060C0"/>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eastAsia="Malgun Gothic"/>
      <w:sz w:val="20"/>
      <w:lang w:val="en-GB"/>
    </w:rPr>
  </w:style>
  <w:style w:type="character" w:customStyle="1" w:styleId="tablesyntaxChar">
    <w:name w:val="table syntax Char"/>
    <w:link w:val="tablesyntax"/>
    <w:locked/>
    <w:rsid w:val="009060C0"/>
    <w:rPr>
      <w:rFonts w:eastAsia="Malgun Gothic"/>
      <w:lang w:val="en-GB"/>
    </w:rPr>
  </w:style>
  <w:style w:type="character" w:styleId="CommentReference">
    <w:name w:val="annotation reference"/>
    <w:basedOn w:val="DefaultParagraphFont"/>
    <w:rsid w:val="00374934"/>
    <w:rPr>
      <w:sz w:val="16"/>
      <w:szCs w:val="16"/>
    </w:rPr>
  </w:style>
  <w:style w:type="paragraph" w:styleId="CommentText">
    <w:name w:val="annotation text"/>
    <w:basedOn w:val="Normal"/>
    <w:link w:val="CommentTextChar"/>
    <w:rsid w:val="00374934"/>
    <w:rPr>
      <w:sz w:val="20"/>
    </w:rPr>
  </w:style>
  <w:style w:type="character" w:customStyle="1" w:styleId="CommentTextChar">
    <w:name w:val="Comment Text Char"/>
    <w:basedOn w:val="DefaultParagraphFont"/>
    <w:link w:val="CommentText"/>
    <w:rsid w:val="00374934"/>
  </w:style>
  <w:style w:type="paragraph" w:styleId="CommentSubject">
    <w:name w:val="annotation subject"/>
    <w:basedOn w:val="CommentText"/>
    <w:next w:val="CommentText"/>
    <w:link w:val="CommentSubjectChar"/>
    <w:rsid w:val="00374934"/>
    <w:rPr>
      <w:b/>
      <w:bCs/>
    </w:rPr>
  </w:style>
  <w:style w:type="character" w:customStyle="1" w:styleId="CommentSubjectChar">
    <w:name w:val="Comment Subject Char"/>
    <w:basedOn w:val="CommentTextChar"/>
    <w:link w:val="CommentSubject"/>
    <w:rsid w:val="003749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77769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1730</Words>
  <Characters>9864</Characters>
  <Application>Microsoft Office Word</Application>
  <DocSecurity>0</DocSecurity>
  <Lines>82</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11571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sean</cp:lastModifiedBy>
  <cp:revision>3</cp:revision>
  <cp:lastPrinted>1900-01-01T08:00:00Z</cp:lastPrinted>
  <dcterms:created xsi:type="dcterms:W3CDTF">2019-07-10T09:31:00Z</dcterms:created>
  <dcterms:modified xsi:type="dcterms:W3CDTF">2019-07-10T09:50:00Z</dcterms:modified>
</cp:coreProperties>
</file>