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120"/>
        <w:gridCol w:w="3240"/>
      </w:tblGrid>
      <w:tr w:rsidR="00E61DAC" w:rsidRPr="009F176F" w14:paraId="682016BC" w14:textId="77777777" w:rsidTr="00E410C8">
        <w:tc>
          <w:tcPr>
            <w:tcW w:w="6120" w:type="dxa"/>
          </w:tcPr>
          <w:p w14:paraId="09A510B1" w14:textId="3D170D46" w:rsidR="006C5D39" w:rsidRPr="009F176F" w:rsidRDefault="005379F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b/>
                <w:noProof/>
                <w:szCs w:val="22"/>
                <w:lang w:val="en-CA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9C45207" wp14:editId="3D428C8F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FB8232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9F176F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58752" behindDoc="0" locked="0" layoutInCell="1" allowOverlap="1" wp14:anchorId="7B8BC549" wp14:editId="5373547E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F176F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57728" behindDoc="0" locked="0" layoutInCell="1" allowOverlap="1" wp14:anchorId="3C1C6D58" wp14:editId="04603D24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9F176F">
              <w:rPr>
                <w:b/>
                <w:szCs w:val="22"/>
                <w:lang w:val="en-CA"/>
              </w:rPr>
              <w:t xml:space="preserve">Joint </w:t>
            </w:r>
            <w:r w:rsidR="006C5D39" w:rsidRPr="009F176F">
              <w:rPr>
                <w:b/>
                <w:szCs w:val="22"/>
                <w:lang w:val="en-CA"/>
              </w:rPr>
              <w:t>Collaborative</w:t>
            </w:r>
            <w:r w:rsidR="00E61DAC" w:rsidRPr="009F176F">
              <w:rPr>
                <w:b/>
                <w:szCs w:val="22"/>
                <w:lang w:val="en-CA"/>
              </w:rPr>
              <w:t xml:space="preserve"> Team </w:t>
            </w:r>
            <w:r w:rsidR="006C5D39" w:rsidRPr="009F176F">
              <w:rPr>
                <w:b/>
                <w:szCs w:val="22"/>
                <w:lang w:val="en-CA"/>
              </w:rPr>
              <w:t>on Video Coding (JCT-VC)</w:t>
            </w:r>
          </w:p>
          <w:p w14:paraId="1C7E1086" w14:textId="77777777" w:rsidR="00E61DAC" w:rsidRPr="009F176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b/>
                <w:szCs w:val="22"/>
                <w:lang w:val="en-CA"/>
              </w:rPr>
              <w:t xml:space="preserve">of </w:t>
            </w:r>
            <w:r w:rsidR="007F1F8B" w:rsidRPr="009F176F">
              <w:rPr>
                <w:b/>
                <w:szCs w:val="22"/>
                <w:lang w:val="en-CA"/>
              </w:rPr>
              <w:t>ITU-T SG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16 WP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3 and ISO/IEC JTC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1/SC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29/WG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11</w:t>
            </w:r>
          </w:p>
          <w:p w14:paraId="2B4C9D54" w14:textId="5ECAC4B6" w:rsidR="00E61DAC" w:rsidRPr="009F176F" w:rsidRDefault="00B51186" w:rsidP="005D35E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lang w:val="en-CA"/>
              </w:rPr>
              <w:t>36th Meeting: Gothenburg, SE, 6–12 July 2019</w:t>
            </w:r>
          </w:p>
        </w:tc>
        <w:tc>
          <w:tcPr>
            <w:tcW w:w="3240" w:type="dxa"/>
          </w:tcPr>
          <w:p w14:paraId="353C5F48" w14:textId="092BC500" w:rsidR="008A4B4C" w:rsidRPr="009F176F" w:rsidRDefault="00E61DAC" w:rsidP="005D35E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9F176F">
              <w:rPr>
                <w:lang w:val="en-CA"/>
              </w:rPr>
              <w:t>Document</w:t>
            </w:r>
            <w:r w:rsidR="006C5D39" w:rsidRPr="009F176F">
              <w:rPr>
                <w:lang w:val="en-CA"/>
              </w:rPr>
              <w:t>: JC</w:t>
            </w:r>
            <w:r w:rsidRPr="009F176F">
              <w:rPr>
                <w:lang w:val="en-CA"/>
              </w:rPr>
              <w:t>T</w:t>
            </w:r>
            <w:r w:rsidR="006C5D39" w:rsidRPr="009F176F">
              <w:rPr>
                <w:lang w:val="en-CA"/>
              </w:rPr>
              <w:t>VC</w:t>
            </w:r>
            <w:r w:rsidRPr="009F176F">
              <w:rPr>
                <w:lang w:val="en-CA"/>
              </w:rPr>
              <w:t>-</w:t>
            </w:r>
            <w:r w:rsidR="00975472" w:rsidRPr="009F176F">
              <w:rPr>
                <w:lang w:val="en-CA"/>
              </w:rPr>
              <w:t>A</w:t>
            </w:r>
            <w:r w:rsidR="00B51186" w:rsidRPr="009F176F">
              <w:rPr>
                <w:lang w:val="en-CA"/>
              </w:rPr>
              <w:t>J</w:t>
            </w:r>
            <w:r w:rsidR="00776D7D">
              <w:rPr>
                <w:lang w:val="en-CA"/>
              </w:rPr>
              <w:t>0022</w:t>
            </w:r>
            <w:ins w:id="0" w:author="Chad Fogg" w:date="2019-07-06T09:30:00Z">
              <w:r w:rsidR="00C30531">
                <w:rPr>
                  <w:lang w:val="en-CA"/>
                </w:rPr>
                <w:t>r1</w:t>
              </w:r>
            </w:ins>
          </w:p>
        </w:tc>
      </w:tr>
    </w:tbl>
    <w:p w14:paraId="32151260" w14:textId="77777777" w:rsidR="00E61DAC" w:rsidRPr="009F176F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762"/>
        <w:gridCol w:w="900"/>
        <w:gridCol w:w="3240"/>
      </w:tblGrid>
      <w:tr w:rsidR="00E61DAC" w:rsidRPr="009F176F" w14:paraId="3B4E2EE3" w14:textId="77777777" w:rsidTr="00E410C8">
        <w:tc>
          <w:tcPr>
            <w:tcW w:w="1458" w:type="dxa"/>
          </w:tcPr>
          <w:p w14:paraId="6D6EABD0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7902" w:type="dxa"/>
            <w:gridSpan w:val="3"/>
          </w:tcPr>
          <w:p w14:paraId="49C23A94" w14:textId="5A0EEABA" w:rsidR="00E61DAC" w:rsidRPr="009F176F" w:rsidRDefault="0028376A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Presentation info SEI message proposal for 8K UHD coded as 4K applications</w:t>
            </w:r>
          </w:p>
        </w:tc>
      </w:tr>
      <w:tr w:rsidR="00E61DAC" w:rsidRPr="009F176F" w14:paraId="0A1ECD37" w14:textId="77777777" w:rsidTr="00E410C8">
        <w:tc>
          <w:tcPr>
            <w:tcW w:w="1458" w:type="dxa"/>
          </w:tcPr>
          <w:p w14:paraId="41697C41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7902" w:type="dxa"/>
            <w:gridSpan w:val="3"/>
          </w:tcPr>
          <w:p w14:paraId="06D08F86" w14:textId="3C6EFFC0" w:rsidR="00E61DAC" w:rsidRPr="009F176F" w:rsidRDefault="00646B4E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t>Input d</w:t>
            </w:r>
            <w:r w:rsidR="00E61DAC" w:rsidRPr="009F176F">
              <w:rPr>
                <w:szCs w:val="22"/>
                <w:lang w:val="en-CA"/>
              </w:rPr>
              <w:t xml:space="preserve">ocument to </w:t>
            </w:r>
            <w:r w:rsidR="00AE341B" w:rsidRPr="009F176F">
              <w:rPr>
                <w:szCs w:val="22"/>
                <w:lang w:val="en-CA"/>
              </w:rPr>
              <w:t>JCT-VC</w:t>
            </w:r>
          </w:p>
        </w:tc>
      </w:tr>
      <w:tr w:rsidR="00E61DAC" w:rsidRPr="009F176F" w14:paraId="47CDA43F" w14:textId="77777777" w:rsidTr="00E410C8">
        <w:tc>
          <w:tcPr>
            <w:tcW w:w="1458" w:type="dxa"/>
          </w:tcPr>
          <w:p w14:paraId="5AB38009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7902" w:type="dxa"/>
            <w:gridSpan w:val="3"/>
          </w:tcPr>
          <w:p w14:paraId="3343B6EE" w14:textId="4DF4C4A3" w:rsidR="00E61DAC" w:rsidRPr="009F176F" w:rsidRDefault="00E61DAC" w:rsidP="005E1AC6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t>Proposal</w:t>
            </w:r>
          </w:p>
        </w:tc>
      </w:tr>
      <w:tr w:rsidR="00E61DAC" w:rsidRPr="009F176F" w14:paraId="11A48DDC" w14:textId="77777777" w:rsidTr="00E410C8">
        <w:tc>
          <w:tcPr>
            <w:tcW w:w="1458" w:type="dxa"/>
          </w:tcPr>
          <w:p w14:paraId="3722F248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Author(s) or</w:t>
            </w:r>
            <w:r w:rsidRPr="009F176F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62" w:type="dxa"/>
          </w:tcPr>
          <w:p w14:paraId="52B5957D" w14:textId="049DF906" w:rsidR="00E61DAC" w:rsidRPr="009F176F" w:rsidRDefault="00776D7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C. Fogg</w:t>
            </w:r>
            <w:r w:rsidR="00E61DAC" w:rsidRPr="009F176F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 xml:space="preserve"> </w:t>
            </w:r>
            <w:r w:rsidR="00E61DAC" w:rsidRPr="009F176F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 xml:space="preserve"> </w:t>
            </w:r>
            <w:r w:rsidR="00E61DAC" w:rsidRPr="009F176F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 xml:space="preserve"> </w:t>
            </w:r>
          </w:p>
        </w:tc>
        <w:tc>
          <w:tcPr>
            <w:tcW w:w="900" w:type="dxa"/>
          </w:tcPr>
          <w:p w14:paraId="1B34B461" w14:textId="77777777" w:rsidR="00E61DAC" w:rsidRPr="009F176F" w:rsidRDefault="00E61DAC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br/>
              <w:t>Tel:</w:t>
            </w:r>
            <w:r w:rsidRPr="009F176F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240" w:type="dxa"/>
          </w:tcPr>
          <w:p w14:paraId="4FF8AA28" w14:textId="760AFEAD" w:rsidR="00E61DAC" w:rsidRPr="009F176F" w:rsidRDefault="00E61DAC" w:rsidP="005952A5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br/>
            </w:r>
            <w:r w:rsidRPr="009F176F">
              <w:rPr>
                <w:szCs w:val="22"/>
                <w:lang w:val="en-CA"/>
              </w:rPr>
              <w:br/>
            </w:r>
            <w:r w:rsidR="00776D7D">
              <w:rPr>
                <w:szCs w:val="22"/>
                <w:lang w:val="en-CA"/>
              </w:rPr>
              <w:t>chadfogg@gmail.com</w:t>
            </w:r>
          </w:p>
        </w:tc>
      </w:tr>
      <w:tr w:rsidR="00E61DAC" w:rsidRPr="009F176F" w14:paraId="508325BE" w14:textId="77777777" w:rsidTr="00E410C8">
        <w:tc>
          <w:tcPr>
            <w:tcW w:w="1458" w:type="dxa"/>
          </w:tcPr>
          <w:p w14:paraId="70E2F5C7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7902" w:type="dxa"/>
            <w:gridSpan w:val="3"/>
          </w:tcPr>
          <w:p w14:paraId="4DFBD0B9" w14:textId="73F18900" w:rsidR="00E61DAC" w:rsidRPr="009F176F" w:rsidRDefault="00776D7D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MovieLabs</w:t>
            </w:r>
            <w:proofErr w:type="spellEnd"/>
          </w:p>
        </w:tc>
      </w:tr>
    </w:tbl>
    <w:p w14:paraId="524BD060" w14:textId="77777777" w:rsidR="00E61DAC" w:rsidRPr="009F176F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9F176F">
        <w:rPr>
          <w:szCs w:val="22"/>
          <w:u w:val="single"/>
          <w:lang w:val="en-CA"/>
        </w:rPr>
        <w:t>_____________________________</w:t>
      </w:r>
    </w:p>
    <w:p w14:paraId="4185D15C" w14:textId="77777777" w:rsidR="00275BCF" w:rsidRPr="009F176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9F176F">
        <w:rPr>
          <w:lang w:val="en-CA"/>
        </w:rPr>
        <w:t>Abstract</w:t>
      </w:r>
    </w:p>
    <w:p w14:paraId="1A03D0C8" w14:textId="407E1E72" w:rsidR="00D6070D" w:rsidRDefault="00776D7D" w:rsidP="009234A5">
      <w:pPr>
        <w:rPr>
          <w:szCs w:val="22"/>
          <w:lang w:val="en-CA"/>
        </w:rPr>
      </w:pPr>
      <w:r>
        <w:rPr>
          <w:szCs w:val="22"/>
          <w:lang w:val="en-CA"/>
        </w:rPr>
        <w:t xml:space="preserve">This proposal </w:t>
      </w:r>
      <w:r w:rsidR="00720371">
        <w:rPr>
          <w:szCs w:val="22"/>
          <w:lang w:val="en-CA"/>
        </w:rPr>
        <w:t xml:space="preserve">introduces </w:t>
      </w:r>
      <w:ins w:id="1" w:author="Chad Fogg" w:date="2019-07-06T09:30:00Z">
        <w:r w:rsidR="00C30531">
          <w:rPr>
            <w:szCs w:val="22"/>
            <w:lang w:val="en-CA"/>
          </w:rPr>
          <w:t xml:space="preserve">two </w:t>
        </w:r>
        <w:proofErr w:type="gramStart"/>
        <w:r w:rsidR="00C30531">
          <w:rPr>
            <w:szCs w:val="22"/>
            <w:lang w:val="en-CA"/>
          </w:rPr>
          <w:t>alternative</w:t>
        </w:r>
        <w:proofErr w:type="gramEnd"/>
        <w:r w:rsidR="00C30531">
          <w:rPr>
            <w:szCs w:val="22"/>
            <w:lang w:val="en-CA"/>
          </w:rPr>
          <w:t xml:space="preserve"> </w:t>
        </w:r>
      </w:ins>
      <w:del w:id="2" w:author="Chad Fogg" w:date="2019-07-06T09:30:00Z">
        <w:r w:rsidDel="00C30531">
          <w:rPr>
            <w:szCs w:val="22"/>
            <w:lang w:val="en-CA"/>
          </w:rPr>
          <w:delText>a</w:delText>
        </w:r>
        <w:r w:rsidR="00720371" w:rsidDel="00C30531">
          <w:rPr>
            <w:szCs w:val="22"/>
            <w:lang w:val="en-CA"/>
          </w:rPr>
          <w:delText xml:space="preserve"> </w:delText>
        </w:r>
      </w:del>
      <w:r w:rsidR="00720371">
        <w:rPr>
          <w:szCs w:val="22"/>
          <w:lang w:val="en-CA"/>
        </w:rPr>
        <w:t xml:space="preserve">presentation info </w:t>
      </w:r>
      <w:r>
        <w:rPr>
          <w:szCs w:val="22"/>
          <w:lang w:val="en-CA"/>
        </w:rPr>
        <w:t>SEI message</w:t>
      </w:r>
      <w:ins w:id="3" w:author="Chad Fogg" w:date="2019-07-06T09:30:00Z">
        <w:r w:rsidR="00C30531">
          <w:rPr>
            <w:szCs w:val="22"/>
            <w:lang w:val="en-CA"/>
          </w:rPr>
          <w:t>s</w:t>
        </w:r>
      </w:ins>
      <w:r>
        <w:rPr>
          <w:szCs w:val="22"/>
          <w:lang w:val="en-CA"/>
        </w:rPr>
        <w:t xml:space="preserve"> </w:t>
      </w:r>
      <w:r w:rsidR="004A7226">
        <w:rPr>
          <w:szCs w:val="22"/>
          <w:lang w:val="en-CA"/>
        </w:rPr>
        <w:t xml:space="preserve">for AVC and HEVC (and future VVC) </w:t>
      </w:r>
      <w:r>
        <w:rPr>
          <w:szCs w:val="22"/>
          <w:lang w:val="en-CA"/>
        </w:rPr>
        <w:t>that</w:t>
      </w:r>
      <w:r w:rsidR="00720371">
        <w:rPr>
          <w:szCs w:val="22"/>
          <w:lang w:val="en-CA"/>
        </w:rPr>
        <w:t xml:space="preserve"> can be used to</w:t>
      </w:r>
      <w:r>
        <w:rPr>
          <w:szCs w:val="22"/>
          <w:lang w:val="en-CA"/>
        </w:rPr>
        <w:t xml:space="preserve"> indicate </w:t>
      </w:r>
      <w:r w:rsidR="00D6070D">
        <w:rPr>
          <w:szCs w:val="22"/>
          <w:lang w:val="en-CA"/>
        </w:rPr>
        <w:t>that the coded bitstream is intended for display at a level of service greater than indicated by</w:t>
      </w:r>
      <w:r w:rsidR="00096969">
        <w:rPr>
          <w:szCs w:val="22"/>
          <w:lang w:val="en-CA"/>
        </w:rPr>
        <w:t xml:space="preserve"> the</w:t>
      </w:r>
      <w:r w:rsidR="00D6070D">
        <w:rPr>
          <w:szCs w:val="22"/>
          <w:lang w:val="en-CA"/>
        </w:rPr>
        <w:t xml:space="preserve"> level and resolution </w:t>
      </w:r>
      <w:r w:rsidR="00127410">
        <w:rPr>
          <w:szCs w:val="22"/>
          <w:lang w:val="en-CA"/>
        </w:rPr>
        <w:t>signalled in</w:t>
      </w:r>
      <w:r w:rsidR="00D6070D">
        <w:rPr>
          <w:szCs w:val="22"/>
          <w:lang w:val="en-CA"/>
        </w:rPr>
        <w:t xml:space="preserve"> the sequence parameter set. For example, this proposed </w:t>
      </w:r>
      <w:r w:rsidR="00127410">
        <w:rPr>
          <w:szCs w:val="22"/>
          <w:lang w:val="en-CA"/>
        </w:rPr>
        <w:t>SEI message</w:t>
      </w:r>
      <w:r w:rsidR="00D6070D">
        <w:rPr>
          <w:szCs w:val="22"/>
          <w:lang w:val="en-CA"/>
        </w:rPr>
        <w:t xml:space="preserve"> </w:t>
      </w:r>
      <w:r w:rsidR="00096969">
        <w:rPr>
          <w:szCs w:val="22"/>
          <w:lang w:val="en-CA"/>
        </w:rPr>
        <w:t>could</w:t>
      </w:r>
      <w:r w:rsidR="00D6070D">
        <w:rPr>
          <w:szCs w:val="22"/>
          <w:lang w:val="en-CA"/>
        </w:rPr>
        <w:t xml:space="preserve"> convey tha</w:t>
      </w:r>
      <w:r w:rsidR="00127410">
        <w:rPr>
          <w:szCs w:val="22"/>
          <w:lang w:val="en-CA"/>
        </w:rPr>
        <w:t>t</w:t>
      </w:r>
      <w:r w:rsidR="00720371">
        <w:rPr>
          <w:szCs w:val="22"/>
          <w:lang w:val="en-CA"/>
        </w:rPr>
        <w:t xml:space="preserve"> </w:t>
      </w:r>
      <w:r w:rsidR="00127410">
        <w:rPr>
          <w:szCs w:val="22"/>
          <w:lang w:val="en-CA"/>
        </w:rPr>
        <w:t xml:space="preserve">the intended presentation of the content is </w:t>
      </w:r>
      <w:r w:rsidR="00D6070D">
        <w:rPr>
          <w:szCs w:val="22"/>
          <w:lang w:val="en-CA"/>
        </w:rPr>
        <w:t>8K</w:t>
      </w:r>
      <w:r w:rsidR="00127410">
        <w:rPr>
          <w:szCs w:val="22"/>
          <w:lang w:val="en-CA"/>
        </w:rPr>
        <w:t xml:space="preserve">, </w:t>
      </w:r>
      <w:r w:rsidR="00720371">
        <w:rPr>
          <w:szCs w:val="22"/>
          <w:lang w:val="en-CA"/>
        </w:rPr>
        <w:t xml:space="preserve">while the bitstream conforms to level 5.x ("4K") and therefore can then be decoded by legacy level 5.x IRDs (integrated receiver decoders). In this use scenario, the decoded output </w:t>
      </w:r>
      <w:r w:rsidR="00127410">
        <w:rPr>
          <w:szCs w:val="22"/>
          <w:lang w:val="en-CA"/>
        </w:rPr>
        <w:t>picture</w:t>
      </w:r>
      <w:r w:rsidR="00720371">
        <w:rPr>
          <w:szCs w:val="22"/>
          <w:lang w:val="en-CA"/>
        </w:rPr>
        <w:t>s</w:t>
      </w:r>
      <w:r w:rsidR="00127410">
        <w:rPr>
          <w:szCs w:val="22"/>
          <w:lang w:val="en-CA"/>
        </w:rPr>
        <w:t xml:space="preserve"> should be upscaled by an indicated factor (2x in this example)</w:t>
      </w:r>
      <w:r w:rsidR="00720371">
        <w:rPr>
          <w:szCs w:val="22"/>
          <w:lang w:val="en-CA"/>
        </w:rPr>
        <w:t xml:space="preserve">, in an </w:t>
      </w:r>
      <w:r w:rsidR="00D6070D">
        <w:rPr>
          <w:szCs w:val="22"/>
          <w:lang w:val="en-CA"/>
        </w:rPr>
        <w:t xml:space="preserve">IRD </w:t>
      </w:r>
      <w:r w:rsidR="00127410">
        <w:rPr>
          <w:szCs w:val="22"/>
          <w:lang w:val="en-CA"/>
        </w:rPr>
        <w:t xml:space="preserve">display </w:t>
      </w:r>
      <w:r w:rsidR="00720371">
        <w:rPr>
          <w:szCs w:val="22"/>
          <w:lang w:val="en-CA"/>
        </w:rPr>
        <w:t xml:space="preserve">with </w:t>
      </w:r>
      <w:r w:rsidR="00127410">
        <w:rPr>
          <w:szCs w:val="22"/>
          <w:lang w:val="en-CA"/>
        </w:rPr>
        <w:t>HDMI 2.1 "8K" output,</w:t>
      </w:r>
      <w:r w:rsidR="00D6070D">
        <w:rPr>
          <w:szCs w:val="22"/>
          <w:lang w:val="en-CA"/>
        </w:rPr>
        <w:t xml:space="preserve"> or by the display device</w:t>
      </w:r>
      <w:r w:rsidR="00096969">
        <w:rPr>
          <w:szCs w:val="22"/>
          <w:lang w:val="en-CA"/>
        </w:rPr>
        <w:t xml:space="preserve"> itself</w:t>
      </w:r>
      <w:r w:rsidR="00D6070D">
        <w:rPr>
          <w:szCs w:val="22"/>
          <w:lang w:val="en-CA"/>
        </w:rPr>
        <w:t>.</w:t>
      </w:r>
      <w:r w:rsidR="00096969">
        <w:rPr>
          <w:szCs w:val="22"/>
          <w:lang w:val="en-CA"/>
        </w:rPr>
        <w:t xml:space="preserve"> </w:t>
      </w:r>
    </w:p>
    <w:p w14:paraId="635C57EC" w14:textId="77777777" w:rsidR="00776D7D" w:rsidRPr="009F176F" w:rsidRDefault="00776D7D" w:rsidP="009234A5">
      <w:pPr>
        <w:rPr>
          <w:szCs w:val="22"/>
          <w:lang w:val="en-CA"/>
        </w:rPr>
      </w:pPr>
    </w:p>
    <w:p w14:paraId="430C72DA" w14:textId="6055EF3B" w:rsidR="00745F6B" w:rsidRPr="009F176F" w:rsidRDefault="00D6070D" w:rsidP="00E11923">
      <w:pPr>
        <w:pStyle w:val="Heading1"/>
        <w:rPr>
          <w:lang w:val="en-CA"/>
        </w:rPr>
      </w:pPr>
      <w:r>
        <w:rPr>
          <w:lang w:val="en-CA"/>
        </w:rPr>
        <w:t>Background</w:t>
      </w:r>
    </w:p>
    <w:p w14:paraId="4F9EE166" w14:textId="36B108A3" w:rsidR="00E61DAC" w:rsidRDefault="00D6070D" w:rsidP="004234F0">
      <w:pPr>
        <w:rPr>
          <w:szCs w:val="22"/>
          <w:lang w:val="en-CA"/>
        </w:rPr>
      </w:pPr>
      <w:r>
        <w:rPr>
          <w:szCs w:val="22"/>
          <w:lang w:val="en-CA"/>
        </w:rPr>
        <w:t xml:space="preserve">At NAB 2019, broadcast vendors demonstrated coding "8K" Super-UHD video services </w:t>
      </w:r>
      <w:r w:rsidR="001420D7">
        <w:rPr>
          <w:szCs w:val="22"/>
          <w:lang w:val="en-CA"/>
        </w:rPr>
        <w:t>with</w:t>
      </w:r>
      <w:r>
        <w:rPr>
          <w:szCs w:val="22"/>
          <w:lang w:val="en-CA"/>
        </w:rPr>
        <w:t xml:space="preserve"> "4K" UHD-compatible video </w:t>
      </w:r>
      <w:r w:rsidR="001420D7">
        <w:rPr>
          <w:szCs w:val="22"/>
          <w:lang w:val="en-CA"/>
        </w:rPr>
        <w:t xml:space="preserve">distribution </w:t>
      </w:r>
      <w:r>
        <w:rPr>
          <w:szCs w:val="22"/>
          <w:lang w:val="en-CA"/>
        </w:rPr>
        <w:t xml:space="preserve">bitstreams, relying upon post-decode upscaling process to re-scale the decoded video to the source "8K" resolution.  </w:t>
      </w:r>
      <w:r w:rsidR="001420D7">
        <w:rPr>
          <w:szCs w:val="22"/>
          <w:lang w:val="en-CA"/>
        </w:rPr>
        <w:t>At</w:t>
      </w:r>
      <w:r w:rsidR="00096969">
        <w:rPr>
          <w:szCs w:val="22"/>
          <w:lang w:val="en-CA"/>
        </w:rPr>
        <w:t xml:space="preserve"> the "8K Association" seminar at NAB 2019 [1]</w:t>
      </w:r>
      <w:r w:rsidR="001420D7">
        <w:rPr>
          <w:szCs w:val="22"/>
          <w:lang w:val="en-CA"/>
        </w:rPr>
        <w:t xml:space="preserve">, it was </w:t>
      </w:r>
      <w:r w:rsidR="00096969">
        <w:rPr>
          <w:szCs w:val="22"/>
          <w:lang w:val="en-CA"/>
        </w:rPr>
        <w:t xml:space="preserve">proposed </w:t>
      </w:r>
      <w:r w:rsidR="004A7226">
        <w:rPr>
          <w:szCs w:val="22"/>
          <w:lang w:val="en-CA"/>
        </w:rPr>
        <w:t xml:space="preserve">by some 8K proponents </w:t>
      </w:r>
      <w:r w:rsidR="00096969">
        <w:rPr>
          <w:szCs w:val="22"/>
          <w:lang w:val="en-CA"/>
        </w:rPr>
        <w:t>that 8K capture and display, with 4K coded transmissio</w:t>
      </w:r>
      <w:r w:rsidR="007B60EF">
        <w:rPr>
          <w:szCs w:val="22"/>
          <w:lang w:val="en-CA"/>
        </w:rPr>
        <w:t>n</w:t>
      </w:r>
      <w:r w:rsidR="001420D7">
        <w:rPr>
          <w:szCs w:val="22"/>
          <w:lang w:val="en-CA"/>
        </w:rPr>
        <w:t>,</w:t>
      </w:r>
      <w:r w:rsidR="00096969">
        <w:rPr>
          <w:szCs w:val="22"/>
          <w:lang w:val="en-CA"/>
        </w:rPr>
        <w:t xml:space="preserve"> </w:t>
      </w:r>
      <w:r w:rsidR="00F047EB">
        <w:rPr>
          <w:szCs w:val="22"/>
          <w:lang w:val="en-CA"/>
        </w:rPr>
        <w:t>is</w:t>
      </w:r>
      <w:r w:rsidR="00096969">
        <w:rPr>
          <w:szCs w:val="22"/>
          <w:lang w:val="en-CA"/>
        </w:rPr>
        <w:t xml:space="preserve"> sufficient</w:t>
      </w:r>
      <w:r w:rsidR="00F047EB">
        <w:rPr>
          <w:szCs w:val="22"/>
          <w:lang w:val="en-CA"/>
        </w:rPr>
        <w:t xml:space="preserve"> </w:t>
      </w:r>
      <w:r w:rsidR="00096969">
        <w:rPr>
          <w:szCs w:val="22"/>
          <w:lang w:val="en-CA"/>
        </w:rPr>
        <w:t xml:space="preserve">to </w:t>
      </w:r>
      <w:r w:rsidR="00F047EB">
        <w:rPr>
          <w:szCs w:val="22"/>
          <w:lang w:val="en-CA"/>
        </w:rPr>
        <w:t>convey</w:t>
      </w:r>
      <w:r w:rsidR="00096969">
        <w:rPr>
          <w:szCs w:val="22"/>
          <w:lang w:val="en-CA"/>
        </w:rPr>
        <w:t xml:space="preserve"> the 8K experience</w:t>
      </w:r>
      <w:r w:rsidR="00F047EB">
        <w:rPr>
          <w:szCs w:val="22"/>
          <w:lang w:val="en-CA"/>
        </w:rPr>
        <w:t xml:space="preserve"> intended by content creators and service operators</w:t>
      </w:r>
      <w:r w:rsidR="00096969">
        <w:rPr>
          <w:szCs w:val="22"/>
          <w:lang w:val="en-CA"/>
        </w:rPr>
        <w:t xml:space="preserve">. </w:t>
      </w:r>
      <w:r w:rsidR="004A7226">
        <w:rPr>
          <w:szCs w:val="22"/>
          <w:lang w:val="en-CA"/>
        </w:rPr>
        <w:t xml:space="preserve"> Currently there is no mechanism in AVC, HEVC (and VVC draft) bitstreams to convey an intended higher level of display service than what is supported by legacy or deployed decoders.</w:t>
      </w:r>
    </w:p>
    <w:p w14:paraId="084338E2" w14:textId="6D147C28" w:rsidR="00D6070D" w:rsidRDefault="00D6070D" w:rsidP="004234F0">
      <w:pPr>
        <w:rPr>
          <w:szCs w:val="22"/>
          <w:lang w:val="en-CA"/>
        </w:rPr>
      </w:pPr>
    </w:p>
    <w:p w14:paraId="09B29380" w14:textId="28FBCC1E" w:rsidR="00D6070D" w:rsidRPr="009F176F" w:rsidRDefault="00D6070D" w:rsidP="00D6070D">
      <w:pPr>
        <w:pStyle w:val="Heading1"/>
        <w:rPr>
          <w:lang w:val="en-CA"/>
        </w:rPr>
      </w:pPr>
      <w:r>
        <w:rPr>
          <w:lang w:val="en-CA"/>
        </w:rPr>
        <w:t>Proposal</w:t>
      </w:r>
    </w:p>
    <w:p w14:paraId="3A947CA9" w14:textId="77777777" w:rsidR="00C30531" w:rsidRDefault="00C30531" w:rsidP="00096969">
      <w:pPr>
        <w:rPr>
          <w:ins w:id="4" w:author="Chad Fogg" w:date="2019-07-06T09:33:00Z"/>
          <w:szCs w:val="22"/>
          <w:lang w:val="en-CA"/>
        </w:rPr>
      </w:pPr>
    </w:p>
    <w:p w14:paraId="3E99E44B" w14:textId="31984B7B" w:rsidR="00096969" w:rsidRDefault="00096969" w:rsidP="00096969">
      <w:pPr>
        <w:rPr>
          <w:szCs w:val="22"/>
          <w:lang w:val="en-CA"/>
        </w:rPr>
      </w:pPr>
      <w:r>
        <w:rPr>
          <w:szCs w:val="22"/>
          <w:lang w:val="en-CA"/>
        </w:rPr>
        <w:t>No particular scaling mechanism is suggested in this proposal. Instead, only an indicator that the program or content conveyed within the bitstream is intended for a higher-resolution service than would otherwise be inferred from the sequence parameter set and level indicators.</w:t>
      </w:r>
    </w:p>
    <w:p w14:paraId="0B8131F8" w14:textId="6D7F241A" w:rsidR="00096969" w:rsidRDefault="00096969" w:rsidP="00096969">
      <w:pPr>
        <w:rPr>
          <w:szCs w:val="22"/>
          <w:lang w:val="en-CA"/>
        </w:rPr>
      </w:pPr>
    </w:p>
    <w:p w14:paraId="222D23D1" w14:textId="77777777" w:rsidR="00C30531" w:rsidRDefault="00C30531" w:rsidP="00C30531">
      <w:pPr>
        <w:pStyle w:val="Heading2"/>
        <w:rPr>
          <w:lang w:val="en-CA"/>
        </w:rPr>
      </w:pPr>
      <w:r>
        <w:rPr>
          <w:lang w:val="en-CA"/>
        </w:rPr>
        <w:t>proposed presentation info SEI message syntax</w:t>
      </w:r>
    </w:p>
    <w:p w14:paraId="38C3E098" w14:textId="77777777" w:rsidR="00C30531" w:rsidRPr="004A7226" w:rsidRDefault="00C30531" w:rsidP="00C30531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89"/>
        <w:gridCol w:w="1388"/>
      </w:tblGrid>
      <w:tr w:rsidR="00C30531" w:rsidRPr="00A75F7B" w14:paraId="3310B38D" w14:textId="77777777" w:rsidTr="00830FB3">
        <w:trPr>
          <w:cantSplit/>
          <w:jc w:val="center"/>
        </w:trPr>
        <w:tc>
          <w:tcPr>
            <w:tcW w:w="7689" w:type="dxa"/>
          </w:tcPr>
          <w:p w14:paraId="4D8BEEA0" w14:textId="77777777" w:rsidR="00C30531" w:rsidRPr="00A75F7B" w:rsidRDefault="00C30531" w:rsidP="00830FB3">
            <w:pPr>
              <w:pStyle w:val="tablesyntax"/>
              <w:spacing w:before="20" w:after="40"/>
            </w:pPr>
            <w:proofErr w:type="spellStart"/>
            <w:r>
              <w:lastRenderedPageBreak/>
              <w:t>presentation_</w:t>
            </w:r>
            <w:proofErr w:type="gramStart"/>
            <w:r>
              <w:t>info</w:t>
            </w:r>
            <w:proofErr w:type="spellEnd"/>
            <w:r w:rsidRPr="00A75F7B">
              <w:t>( </w:t>
            </w:r>
            <w:proofErr w:type="spellStart"/>
            <w:r w:rsidRPr="00A75F7B">
              <w:t>payloadSize</w:t>
            </w:r>
            <w:proofErr w:type="spellEnd"/>
            <w:proofErr w:type="gramEnd"/>
            <w:r w:rsidRPr="00A75F7B">
              <w:t> ) {</w:t>
            </w:r>
          </w:p>
        </w:tc>
        <w:tc>
          <w:tcPr>
            <w:tcW w:w="1388" w:type="dxa"/>
          </w:tcPr>
          <w:p w14:paraId="0C4E4DF0" w14:textId="77777777" w:rsidR="00C30531" w:rsidRPr="00A75F7B" w:rsidRDefault="00C30531" w:rsidP="00830FB3">
            <w:pPr>
              <w:keepNext/>
              <w:keepLines/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</w:rPr>
            </w:pPr>
            <w:r w:rsidRPr="00A75F7B">
              <w:rPr>
                <w:rFonts w:eastAsia="Malgun Gothic"/>
                <w:b/>
                <w:bCs/>
              </w:rPr>
              <w:t>Descriptor</w:t>
            </w:r>
          </w:p>
        </w:tc>
      </w:tr>
      <w:tr w:rsidR="00C30531" w:rsidRPr="00A75F7B" w14:paraId="6DADA8E8" w14:textId="77777777" w:rsidTr="00830FB3">
        <w:trPr>
          <w:cantSplit/>
          <w:jc w:val="center"/>
        </w:trPr>
        <w:tc>
          <w:tcPr>
            <w:tcW w:w="7689" w:type="dxa"/>
          </w:tcPr>
          <w:p w14:paraId="22C4E704" w14:textId="77777777" w:rsidR="00C30531" w:rsidRPr="00A75F7B" w:rsidRDefault="00C30531" w:rsidP="00830FB3">
            <w:pPr>
              <w:pStyle w:val="tablesyntax"/>
              <w:spacing w:before="20" w:after="40"/>
            </w:pPr>
            <w:r w:rsidRPr="00A75F7B">
              <w:rPr>
                <w:noProof/>
                <w:lang w:eastAsia="zh-CN"/>
              </w:rPr>
              <w:tab/>
            </w:r>
            <w:r>
              <w:rPr>
                <w:b/>
                <w:noProof/>
                <w:lang w:eastAsia="zh-CN"/>
              </w:rPr>
              <w:t>presentation_info_</w:t>
            </w:r>
            <w:r w:rsidRPr="00A75F7B">
              <w:rPr>
                <w:b/>
                <w:bCs/>
                <w:noProof/>
                <w:lang w:eastAsia="zh-CN"/>
              </w:rPr>
              <w:t>cancel_flag</w:t>
            </w:r>
          </w:p>
        </w:tc>
        <w:tc>
          <w:tcPr>
            <w:tcW w:w="1388" w:type="dxa"/>
          </w:tcPr>
          <w:p w14:paraId="76DF402B" w14:textId="77777777" w:rsidR="00C30531" w:rsidRPr="00A75F7B" w:rsidRDefault="00C30531" w:rsidP="00830FB3">
            <w:pPr>
              <w:keepNext/>
              <w:keepLines/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</w:rPr>
            </w:pPr>
            <w:r w:rsidRPr="00A75F7B">
              <w:rPr>
                <w:rFonts w:eastAsia="Malgun Gothic"/>
                <w:noProof/>
                <w:lang w:eastAsia="zh-CN"/>
              </w:rPr>
              <w:t>u(1)</w:t>
            </w:r>
          </w:p>
        </w:tc>
      </w:tr>
      <w:tr w:rsidR="00C30531" w:rsidRPr="00A75F7B" w14:paraId="19F12477" w14:textId="77777777" w:rsidTr="00830FB3">
        <w:trPr>
          <w:cantSplit/>
          <w:jc w:val="center"/>
        </w:trPr>
        <w:tc>
          <w:tcPr>
            <w:tcW w:w="7689" w:type="dxa"/>
          </w:tcPr>
          <w:p w14:paraId="3A35ACB7" w14:textId="77777777" w:rsidR="00C30531" w:rsidRPr="00A75F7B" w:rsidRDefault="00C30531" w:rsidP="00830FB3">
            <w:pPr>
              <w:pStyle w:val="tablesyntax"/>
              <w:spacing w:before="20" w:after="40"/>
              <w:rPr>
                <w:noProof/>
                <w:lang w:eastAsia="zh-CN"/>
              </w:rPr>
            </w:pPr>
            <w:r w:rsidRPr="00A75F7B">
              <w:rPr>
                <w:noProof/>
              </w:rPr>
              <w:tab/>
              <w:t>if( !</w:t>
            </w:r>
            <w:r>
              <w:rPr>
                <w:noProof/>
              </w:rPr>
              <w:t>presentation_info</w:t>
            </w:r>
            <w:r w:rsidRPr="00A75F7B">
              <w:rPr>
                <w:noProof/>
                <w:lang w:eastAsia="zh-CN"/>
              </w:rPr>
              <w:t>_</w:t>
            </w:r>
            <w:r w:rsidRPr="00A75F7B">
              <w:rPr>
                <w:bCs/>
                <w:noProof/>
                <w:lang w:eastAsia="zh-CN"/>
              </w:rPr>
              <w:t>cancel_flag )</w:t>
            </w:r>
            <w:r>
              <w:rPr>
                <w:bCs/>
                <w:noProof/>
                <w:lang w:eastAsia="zh-CN"/>
              </w:rPr>
              <w:t xml:space="preserve"> {</w:t>
            </w:r>
          </w:p>
        </w:tc>
        <w:tc>
          <w:tcPr>
            <w:tcW w:w="1388" w:type="dxa"/>
          </w:tcPr>
          <w:p w14:paraId="382FB9A1" w14:textId="77777777" w:rsidR="00C30531" w:rsidRPr="00A75F7B" w:rsidRDefault="00C30531" w:rsidP="00830FB3">
            <w:pPr>
              <w:keepNext/>
              <w:keepLines/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noProof/>
                <w:lang w:eastAsia="zh-CN"/>
              </w:rPr>
            </w:pPr>
          </w:p>
        </w:tc>
      </w:tr>
      <w:tr w:rsidR="00C30531" w:rsidRPr="00A75F7B" w14:paraId="58DF5AD7" w14:textId="77777777" w:rsidTr="00830FB3">
        <w:trPr>
          <w:cantSplit/>
          <w:jc w:val="center"/>
        </w:trPr>
        <w:tc>
          <w:tcPr>
            <w:tcW w:w="7689" w:type="dxa"/>
          </w:tcPr>
          <w:p w14:paraId="5310ADF0" w14:textId="77777777" w:rsidR="00C30531" w:rsidRPr="00A75F7B" w:rsidRDefault="00C30531" w:rsidP="00830FB3">
            <w:pPr>
              <w:pStyle w:val="tablesyntax"/>
              <w:spacing w:before="20" w:after="40"/>
              <w:rPr>
                <w:noProof/>
              </w:rPr>
            </w:pPr>
            <w:r w:rsidRPr="00A75F7B">
              <w:rPr>
                <w:noProof/>
                <w:lang w:eastAsia="zh-CN"/>
              </w:rPr>
              <w:tab/>
            </w:r>
            <w:r>
              <w:rPr>
                <w:noProof/>
                <w:lang w:eastAsia="zh-CN"/>
              </w:rPr>
              <w:t xml:space="preserve">    </w:t>
            </w:r>
            <w:r>
              <w:rPr>
                <w:b/>
                <w:noProof/>
                <w:lang w:eastAsia="zh-CN"/>
              </w:rPr>
              <w:t>presentation_info</w:t>
            </w:r>
            <w:r w:rsidRPr="00A75F7B">
              <w:rPr>
                <w:b/>
                <w:noProof/>
                <w:lang w:eastAsia="zh-CN"/>
              </w:rPr>
              <w:t>_</w:t>
            </w:r>
            <w:r w:rsidRPr="00A75F7B">
              <w:rPr>
                <w:b/>
                <w:bCs/>
                <w:noProof/>
                <w:lang w:eastAsia="zh-CN"/>
              </w:rPr>
              <w:t>persistence_flag</w:t>
            </w:r>
          </w:p>
        </w:tc>
        <w:tc>
          <w:tcPr>
            <w:tcW w:w="1388" w:type="dxa"/>
          </w:tcPr>
          <w:p w14:paraId="41EDBFAE" w14:textId="77777777" w:rsidR="00C30531" w:rsidRPr="00A75F7B" w:rsidRDefault="00C30531" w:rsidP="00830FB3">
            <w:pPr>
              <w:keepNext/>
              <w:keepLines/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noProof/>
                <w:lang w:eastAsia="zh-CN"/>
              </w:rPr>
            </w:pPr>
            <w:r w:rsidRPr="00A75F7B">
              <w:rPr>
                <w:rFonts w:eastAsia="Malgun Gothic"/>
                <w:noProof/>
                <w:lang w:eastAsia="zh-CN"/>
              </w:rPr>
              <w:t>u(1)</w:t>
            </w:r>
          </w:p>
        </w:tc>
      </w:tr>
      <w:tr w:rsidR="00C30531" w:rsidRPr="00A75F7B" w14:paraId="7AB8110D" w14:textId="77777777" w:rsidTr="00830FB3">
        <w:trPr>
          <w:cantSplit/>
          <w:jc w:val="center"/>
        </w:trPr>
        <w:tc>
          <w:tcPr>
            <w:tcW w:w="7689" w:type="dxa"/>
          </w:tcPr>
          <w:p w14:paraId="0BACC1C6" w14:textId="77777777" w:rsidR="00C30531" w:rsidRPr="00A75F7B" w:rsidRDefault="00C30531" w:rsidP="00830FB3">
            <w:pPr>
              <w:pStyle w:val="tablesyntax"/>
              <w:spacing w:before="20" w:after="40"/>
              <w:rPr>
                <w:noProof/>
                <w:lang w:eastAsia="zh-CN"/>
              </w:rPr>
            </w:pPr>
            <w:r>
              <w:rPr>
                <w:b/>
                <w:bCs/>
                <w:noProof/>
              </w:rPr>
              <w:t xml:space="preserve">        presentation</w:t>
            </w:r>
            <w:r w:rsidRPr="009E05BE">
              <w:rPr>
                <w:b/>
                <w:bCs/>
                <w:noProof/>
              </w:rPr>
              <w:t>_</w:t>
            </w:r>
            <w:r>
              <w:rPr>
                <w:b/>
                <w:bCs/>
                <w:noProof/>
              </w:rPr>
              <w:t>scaling_factor_numerator</w:t>
            </w:r>
          </w:p>
        </w:tc>
        <w:tc>
          <w:tcPr>
            <w:tcW w:w="1388" w:type="dxa"/>
          </w:tcPr>
          <w:p w14:paraId="7D929055" w14:textId="77777777" w:rsidR="00C30531" w:rsidRPr="00A75F7B" w:rsidRDefault="00C30531" w:rsidP="00830FB3">
            <w:pPr>
              <w:keepNext/>
              <w:keepLines/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noProof/>
                <w:lang w:eastAsia="zh-CN"/>
              </w:rPr>
            </w:pPr>
            <w:r w:rsidRPr="009E05BE">
              <w:rPr>
                <w:noProof/>
              </w:rPr>
              <w:t>ue(v)</w:t>
            </w:r>
          </w:p>
        </w:tc>
      </w:tr>
      <w:tr w:rsidR="00C30531" w:rsidRPr="00A75F7B" w14:paraId="791C5FA0" w14:textId="77777777" w:rsidTr="00830FB3">
        <w:trPr>
          <w:cantSplit/>
          <w:jc w:val="center"/>
        </w:trPr>
        <w:tc>
          <w:tcPr>
            <w:tcW w:w="7689" w:type="dxa"/>
          </w:tcPr>
          <w:p w14:paraId="02730973" w14:textId="77777777" w:rsidR="00C30531" w:rsidRPr="00A75F7B" w:rsidRDefault="00C30531" w:rsidP="00830FB3">
            <w:pPr>
              <w:pStyle w:val="tablesyntax"/>
              <w:spacing w:before="20" w:after="40"/>
              <w:rPr>
                <w:noProof/>
                <w:lang w:eastAsia="zh-CN"/>
              </w:rPr>
            </w:pPr>
            <w:r>
              <w:rPr>
                <w:noProof/>
                <w:lang w:eastAsia="zh-CN"/>
              </w:rPr>
              <w:t xml:space="preserve">        </w:t>
            </w:r>
            <w:r w:rsidRPr="009E05BE">
              <w:rPr>
                <w:b/>
                <w:bCs/>
                <w:noProof/>
              </w:rPr>
              <w:t>p</w:t>
            </w:r>
            <w:r>
              <w:rPr>
                <w:b/>
                <w:bCs/>
                <w:noProof/>
              </w:rPr>
              <w:t>resentation</w:t>
            </w:r>
            <w:r w:rsidRPr="009E05BE">
              <w:rPr>
                <w:b/>
                <w:bCs/>
                <w:noProof/>
              </w:rPr>
              <w:t>_</w:t>
            </w:r>
            <w:r>
              <w:rPr>
                <w:b/>
                <w:bCs/>
                <w:noProof/>
              </w:rPr>
              <w:t>scaling_factor_denominator</w:t>
            </w:r>
          </w:p>
        </w:tc>
        <w:tc>
          <w:tcPr>
            <w:tcW w:w="1388" w:type="dxa"/>
          </w:tcPr>
          <w:p w14:paraId="123E3FA5" w14:textId="77777777" w:rsidR="00C30531" w:rsidRPr="00A75F7B" w:rsidRDefault="00C30531" w:rsidP="00830FB3">
            <w:pPr>
              <w:keepNext/>
              <w:keepLines/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noProof/>
                <w:lang w:eastAsia="zh-CN"/>
              </w:rPr>
            </w:pPr>
            <w:r w:rsidRPr="009E05BE">
              <w:rPr>
                <w:noProof/>
              </w:rPr>
              <w:t>ue(v)</w:t>
            </w:r>
          </w:p>
        </w:tc>
      </w:tr>
      <w:tr w:rsidR="00C30531" w:rsidRPr="00A75F7B" w14:paraId="7AB3FB48" w14:textId="77777777" w:rsidTr="00830FB3">
        <w:trPr>
          <w:cantSplit/>
          <w:jc w:val="center"/>
        </w:trPr>
        <w:tc>
          <w:tcPr>
            <w:tcW w:w="7689" w:type="dxa"/>
          </w:tcPr>
          <w:p w14:paraId="508D874B" w14:textId="77777777" w:rsidR="00C30531" w:rsidRPr="00A75F7B" w:rsidRDefault="00C30531" w:rsidP="00830FB3">
            <w:pPr>
              <w:pStyle w:val="tablesyntax"/>
              <w:spacing w:before="20" w:after="40"/>
            </w:pPr>
            <w:r w:rsidRPr="00A75F7B">
              <w:tab/>
            </w:r>
            <w:r w:rsidRPr="00A75F7B">
              <w:rPr>
                <w:color w:val="000000"/>
              </w:rPr>
              <w:t>}</w:t>
            </w:r>
          </w:p>
        </w:tc>
        <w:tc>
          <w:tcPr>
            <w:tcW w:w="1388" w:type="dxa"/>
          </w:tcPr>
          <w:p w14:paraId="608C1FFC" w14:textId="77777777" w:rsidR="00C30531" w:rsidRPr="00A75F7B" w:rsidRDefault="00C30531" w:rsidP="00830FB3">
            <w:pPr>
              <w:keepNext/>
              <w:keepLines/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</w:rPr>
            </w:pPr>
          </w:p>
        </w:tc>
      </w:tr>
      <w:tr w:rsidR="00C30531" w:rsidRPr="00A75F7B" w14:paraId="789E4E32" w14:textId="77777777" w:rsidTr="00830FB3">
        <w:trPr>
          <w:cantSplit/>
          <w:jc w:val="center"/>
        </w:trPr>
        <w:tc>
          <w:tcPr>
            <w:tcW w:w="7689" w:type="dxa"/>
          </w:tcPr>
          <w:p w14:paraId="65BBF935" w14:textId="77777777" w:rsidR="00C30531" w:rsidRPr="00A75F7B" w:rsidRDefault="00C30531" w:rsidP="00830FB3">
            <w:pPr>
              <w:pStyle w:val="tablesyntax"/>
              <w:spacing w:before="20" w:after="40"/>
            </w:pPr>
            <w:r w:rsidRPr="00A75F7B">
              <w:t>}</w:t>
            </w:r>
          </w:p>
        </w:tc>
        <w:tc>
          <w:tcPr>
            <w:tcW w:w="1388" w:type="dxa"/>
          </w:tcPr>
          <w:p w14:paraId="7754506D" w14:textId="77777777" w:rsidR="00C30531" w:rsidRPr="00A75F7B" w:rsidRDefault="00C30531" w:rsidP="00830FB3">
            <w:pPr>
              <w:keepNext/>
              <w:keepLines/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</w:rPr>
            </w:pPr>
          </w:p>
        </w:tc>
      </w:tr>
    </w:tbl>
    <w:p w14:paraId="6C2AC3E1" w14:textId="77777777" w:rsidR="00C30531" w:rsidRDefault="00C30531" w:rsidP="00C30531">
      <w:pPr>
        <w:rPr>
          <w:szCs w:val="22"/>
          <w:lang w:val="en-CA"/>
        </w:rPr>
      </w:pPr>
    </w:p>
    <w:p w14:paraId="3FA98859" w14:textId="77777777" w:rsidR="00C30531" w:rsidRDefault="00C30531" w:rsidP="00C30531">
      <w:pPr>
        <w:pStyle w:val="Heading2"/>
        <w:rPr>
          <w:lang w:val="en-CA"/>
        </w:rPr>
      </w:pPr>
      <w:r>
        <w:rPr>
          <w:lang w:val="en-CA"/>
        </w:rPr>
        <w:t>proposed presentation info SEI message semantics</w:t>
      </w:r>
    </w:p>
    <w:p w14:paraId="65E090AD" w14:textId="77777777" w:rsidR="00C30531" w:rsidRDefault="00C30531" w:rsidP="00C30531">
      <w:pPr>
        <w:rPr>
          <w:b/>
          <w:bCs/>
          <w:szCs w:val="22"/>
          <w:lang w:val="en-CA"/>
        </w:rPr>
      </w:pPr>
    </w:p>
    <w:p w14:paraId="731B2E96" w14:textId="77777777" w:rsidR="00C30531" w:rsidRPr="003F3F11" w:rsidRDefault="00C30531" w:rsidP="00C30531">
      <w:pPr>
        <w:rPr>
          <w:noProof/>
        </w:rPr>
      </w:pPr>
      <w:r>
        <w:rPr>
          <w:b/>
          <w:noProof/>
          <w:lang w:eastAsia="zh-CN"/>
        </w:rPr>
        <w:t>presentation_info_</w:t>
      </w:r>
      <w:r w:rsidRPr="00A75F7B">
        <w:rPr>
          <w:b/>
          <w:bCs/>
          <w:noProof/>
          <w:lang w:eastAsia="zh-CN"/>
        </w:rPr>
        <w:t>cancel_flag</w:t>
      </w:r>
      <w:r w:rsidRPr="003F3F11">
        <w:rPr>
          <w:noProof/>
        </w:rPr>
        <w:t xml:space="preserve"> equal to 1 indicates that the </w:t>
      </w:r>
      <w:r>
        <w:rPr>
          <w:noProof/>
        </w:rPr>
        <w:t xml:space="preserve">presentaion info </w:t>
      </w:r>
      <w:r w:rsidRPr="003F3F11">
        <w:rPr>
          <w:noProof/>
        </w:rPr>
        <w:t xml:space="preserve">SEI message cancels the persistence of any previous </w:t>
      </w:r>
      <w:r>
        <w:t>presentation info</w:t>
      </w:r>
      <w:r w:rsidRPr="003F3F11">
        <w:rPr>
          <w:rFonts w:eastAsia="Malgun Gothic"/>
          <w:noProof/>
          <w:lang w:eastAsia="ko-KR"/>
        </w:rPr>
        <w:t xml:space="preserve"> </w:t>
      </w:r>
      <w:r w:rsidRPr="003F3F11">
        <w:rPr>
          <w:noProof/>
        </w:rPr>
        <w:t xml:space="preserve">SEI message in output order. </w:t>
      </w:r>
      <w:r>
        <w:rPr>
          <w:noProof/>
        </w:rPr>
        <w:t>presentation_info_cancel_flag</w:t>
      </w:r>
      <w:r w:rsidRPr="003F3F11">
        <w:rPr>
          <w:noProof/>
        </w:rPr>
        <w:t xml:space="preserve"> equal to 0 indicates that </w:t>
      </w:r>
      <w:r>
        <w:t>presentation information</w:t>
      </w:r>
      <w:r w:rsidRPr="003F3F11">
        <w:rPr>
          <w:noProof/>
        </w:rPr>
        <w:t xml:space="preserve"> follows.</w:t>
      </w:r>
    </w:p>
    <w:p w14:paraId="74D7265A" w14:textId="77777777" w:rsidR="00C30531" w:rsidRPr="003F3F11" w:rsidRDefault="00C30531" w:rsidP="00C30531">
      <w:pPr>
        <w:rPr>
          <w:noProof/>
        </w:rPr>
      </w:pPr>
      <w:r>
        <w:rPr>
          <w:b/>
          <w:noProof/>
        </w:rPr>
        <w:t>presentation_info</w:t>
      </w:r>
      <w:r w:rsidRPr="003F3F11">
        <w:rPr>
          <w:b/>
          <w:noProof/>
        </w:rPr>
        <w:t>_persistence_flag</w:t>
      </w:r>
      <w:r w:rsidRPr="003F3F11">
        <w:rPr>
          <w:noProof/>
        </w:rPr>
        <w:t xml:space="preserve"> specifies the persistence of the </w:t>
      </w:r>
      <w:r>
        <w:t>presentation info</w:t>
      </w:r>
      <w:r w:rsidRPr="003F3F11">
        <w:rPr>
          <w:rFonts w:eastAsia="Malgun Gothic"/>
          <w:noProof/>
          <w:lang w:eastAsia="ko-KR"/>
        </w:rPr>
        <w:t xml:space="preserve"> </w:t>
      </w:r>
      <w:r w:rsidRPr="003F3F11">
        <w:rPr>
          <w:noProof/>
        </w:rPr>
        <w:t>SEI message for the current layer.</w:t>
      </w:r>
    </w:p>
    <w:p w14:paraId="7CE74041" w14:textId="77777777" w:rsidR="00C30531" w:rsidRPr="003F3F11" w:rsidRDefault="00C30531" w:rsidP="00C30531">
      <w:pPr>
        <w:rPr>
          <w:noProof/>
        </w:rPr>
      </w:pPr>
      <w:r w:rsidRPr="007B60EF">
        <w:rPr>
          <w:bCs/>
          <w:noProof/>
        </w:rPr>
        <w:t>presentation_info_persistence_flag</w:t>
      </w:r>
      <w:r w:rsidRPr="003F3F11">
        <w:rPr>
          <w:noProof/>
        </w:rPr>
        <w:t xml:space="preserve"> equal to 0 specifies that the </w:t>
      </w:r>
      <w:r>
        <w:t>presentation info</w:t>
      </w:r>
      <w:r w:rsidRPr="003F3F11">
        <w:rPr>
          <w:rFonts w:eastAsia="Malgun Gothic"/>
          <w:noProof/>
          <w:lang w:eastAsia="ko-KR"/>
        </w:rPr>
        <w:t xml:space="preserve"> </w:t>
      </w:r>
      <w:r w:rsidRPr="003F3F11">
        <w:rPr>
          <w:noProof/>
        </w:rPr>
        <w:t>SEI message applies to the current decoded picture only.</w:t>
      </w:r>
    </w:p>
    <w:p w14:paraId="4E98FDAA" w14:textId="77777777" w:rsidR="00C30531" w:rsidRDefault="00C30531" w:rsidP="00C30531">
      <w:pPr>
        <w:rPr>
          <w:b/>
          <w:bCs/>
          <w:szCs w:val="22"/>
          <w:lang w:val="en-CA"/>
        </w:rPr>
      </w:pPr>
    </w:p>
    <w:p w14:paraId="5E484CEE" w14:textId="77777777" w:rsidR="00C30531" w:rsidRDefault="00C30531" w:rsidP="00C30531">
      <w:pPr>
        <w:rPr>
          <w:szCs w:val="22"/>
          <w:lang w:val="en-CA"/>
        </w:rPr>
      </w:pPr>
      <w:proofErr w:type="spellStart"/>
      <w:r w:rsidRPr="00F10E29">
        <w:rPr>
          <w:b/>
          <w:bCs/>
          <w:szCs w:val="22"/>
          <w:lang w:val="en-CA"/>
        </w:rPr>
        <w:t>presentation_scaling_numerator</w:t>
      </w:r>
      <w:proofErr w:type="spellEnd"/>
      <w:r>
        <w:rPr>
          <w:szCs w:val="22"/>
          <w:lang w:val="en-CA"/>
        </w:rPr>
        <w:t xml:space="preserve"> specifies the numerator of the variable </w:t>
      </w:r>
      <w:proofErr w:type="spellStart"/>
      <w:r>
        <w:rPr>
          <w:szCs w:val="22"/>
          <w:lang w:val="en-CA"/>
        </w:rPr>
        <w:t>PresentationScalingFactor</w:t>
      </w:r>
      <w:proofErr w:type="spellEnd"/>
      <w:r>
        <w:rPr>
          <w:szCs w:val="22"/>
          <w:lang w:val="en-CA"/>
        </w:rPr>
        <w:t>.</w:t>
      </w:r>
    </w:p>
    <w:p w14:paraId="16BC2F10" w14:textId="77777777" w:rsidR="00C30531" w:rsidRDefault="00C30531" w:rsidP="00C30531">
      <w:pPr>
        <w:rPr>
          <w:szCs w:val="22"/>
          <w:lang w:val="en-CA"/>
        </w:rPr>
      </w:pPr>
    </w:p>
    <w:p w14:paraId="4C66422B" w14:textId="77777777" w:rsidR="00C30531" w:rsidRDefault="00C30531" w:rsidP="00C30531">
      <w:pPr>
        <w:rPr>
          <w:szCs w:val="22"/>
          <w:lang w:val="en-CA"/>
        </w:rPr>
      </w:pPr>
      <w:proofErr w:type="spellStart"/>
      <w:r w:rsidRPr="00F10E29">
        <w:rPr>
          <w:b/>
          <w:bCs/>
          <w:szCs w:val="22"/>
          <w:lang w:val="en-CA"/>
        </w:rPr>
        <w:t>presentation_scaling_denominator</w:t>
      </w:r>
      <w:proofErr w:type="spellEnd"/>
      <w:r>
        <w:rPr>
          <w:szCs w:val="22"/>
          <w:lang w:val="en-CA"/>
        </w:rPr>
        <w:t xml:space="preserve"> specifies the </w:t>
      </w:r>
      <w:r w:rsidRPr="003F3F11">
        <w:rPr>
          <w:noProof/>
        </w:rPr>
        <w:t xml:space="preserve">denominator </w:t>
      </w:r>
      <w:r>
        <w:rPr>
          <w:szCs w:val="22"/>
          <w:lang w:val="en-CA"/>
        </w:rPr>
        <w:t xml:space="preserve">of the variable </w:t>
      </w:r>
      <w:proofErr w:type="spellStart"/>
      <w:r>
        <w:rPr>
          <w:szCs w:val="22"/>
          <w:lang w:val="en-CA"/>
        </w:rPr>
        <w:t>PresentationScalingFactor</w:t>
      </w:r>
      <w:proofErr w:type="spellEnd"/>
      <w:r>
        <w:rPr>
          <w:szCs w:val="22"/>
          <w:lang w:val="en-CA"/>
        </w:rPr>
        <w:t>.</w:t>
      </w:r>
    </w:p>
    <w:p w14:paraId="0A053ECC" w14:textId="77777777" w:rsidR="00C30531" w:rsidRDefault="00C30531" w:rsidP="00C30531">
      <w:pPr>
        <w:rPr>
          <w:szCs w:val="22"/>
          <w:lang w:val="en-CA"/>
        </w:rPr>
      </w:pPr>
    </w:p>
    <w:p w14:paraId="0646BD0E" w14:textId="77777777" w:rsidR="00C30531" w:rsidRDefault="00C30531" w:rsidP="00C30531">
      <w:pPr>
        <w:rPr>
          <w:szCs w:val="22"/>
          <w:lang w:val="en-CA"/>
        </w:rPr>
      </w:pPr>
      <w:r>
        <w:rPr>
          <w:szCs w:val="22"/>
          <w:lang w:val="en-CA"/>
        </w:rPr>
        <w:t xml:space="preserve">When </w:t>
      </w:r>
      <w:proofErr w:type="spellStart"/>
      <w:r>
        <w:rPr>
          <w:szCs w:val="22"/>
          <w:lang w:val="en-CA"/>
        </w:rPr>
        <w:t>presentation_scaling_denominator</w:t>
      </w:r>
      <w:proofErr w:type="spellEnd"/>
      <w:r>
        <w:rPr>
          <w:szCs w:val="22"/>
          <w:lang w:val="en-CA"/>
        </w:rPr>
        <w:t xml:space="preserve"> is not equal to 0, the variable </w:t>
      </w:r>
      <w:proofErr w:type="spellStart"/>
      <w:r>
        <w:rPr>
          <w:szCs w:val="22"/>
          <w:lang w:val="en-CA"/>
        </w:rPr>
        <w:t>PresentationScalingFactor</w:t>
      </w:r>
      <w:proofErr w:type="spellEnd"/>
      <w:r>
        <w:rPr>
          <w:szCs w:val="22"/>
          <w:lang w:val="en-CA"/>
        </w:rPr>
        <w:t xml:space="preserve"> is derived as follows:</w:t>
      </w:r>
    </w:p>
    <w:p w14:paraId="62CF6440" w14:textId="77777777" w:rsidR="00C30531" w:rsidRDefault="00C30531" w:rsidP="00C30531">
      <w:pPr>
        <w:rPr>
          <w:szCs w:val="22"/>
          <w:lang w:val="en-CA"/>
        </w:rPr>
      </w:pPr>
    </w:p>
    <w:p w14:paraId="4945E4DC" w14:textId="77777777" w:rsidR="00C30531" w:rsidRDefault="00C30531" w:rsidP="00C30531">
      <w:pPr>
        <w:rPr>
          <w:szCs w:val="22"/>
          <w:lang w:val="en-CA"/>
        </w:rPr>
      </w:pPr>
      <w:proofErr w:type="spellStart"/>
      <w:r>
        <w:rPr>
          <w:szCs w:val="22"/>
          <w:lang w:val="en-CA"/>
        </w:rPr>
        <w:t>PresentationScalingFactor</w:t>
      </w:r>
      <w:proofErr w:type="spellEnd"/>
      <w:r>
        <w:rPr>
          <w:szCs w:val="22"/>
          <w:lang w:val="en-CA"/>
        </w:rPr>
        <w:t xml:space="preserve"> = </w:t>
      </w:r>
      <w:proofErr w:type="spellStart"/>
      <w:r w:rsidRPr="00F10E29">
        <w:rPr>
          <w:szCs w:val="22"/>
          <w:lang w:val="en-CA"/>
        </w:rPr>
        <w:t>presentation_scaling_</w:t>
      </w:r>
      <w:proofErr w:type="gramStart"/>
      <w:r w:rsidRPr="00F10E29">
        <w:rPr>
          <w:szCs w:val="22"/>
          <w:lang w:val="en-CA"/>
        </w:rPr>
        <w:t>numerator</w:t>
      </w:r>
      <w:proofErr w:type="spellEnd"/>
      <w:r w:rsidRPr="00F10E29">
        <w:rPr>
          <w:szCs w:val="22"/>
          <w:lang w:val="en-CA"/>
        </w:rPr>
        <w:t xml:space="preserve"> </w:t>
      </w:r>
      <w:r w:rsidRPr="00F10E29">
        <w:rPr>
          <w:noProof/>
        </w:rPr>
        <w:t xml:space="preserve"> </w:t>
      </w:r>
      <w:r w:rsidRPr="00F10E29">
        <w:t>÷</w:t>
      </w:r>
      <w:proofErr w:type="gramEnd"/>
      <w:r w:rsidRPr="00F10E29">
        <w:t xml:space="preserve"> </w:t>
      </w:r>
      <w:proofErr w:type="spellStart"/>
      <w:r w:rsidRPr="00F10E29">
        <w:rPr>
          <w:szCs w:val="22"/>
          <w:lang w:val="en-CA"/>
        </w:rPr>
        <w:t>presentation_scaling_denominator</w:t>
      </w:r>
      <w:proofErr w:type="spellEnd"/>
    </w:p>
    <w:p w14:paraId="19699E32" w14:textId="77777777" w:rsidR="00C30531" w:rsidRDefault="00C30531" w:rsidP="00C30531">
      <w:pPr>
        <w:rPr>
          <w:szCs w:val="22"/>
          <w:lang w:val="en-CA"/>
        </w:rPr>
      </w:pPr>
    </w:p>
    <w:p w14:paraId="03E6A894" w14:textId="77777777" w:rsidR="00C30531" w:rsidRDefault="00C30531" w:rsidP="00C30531">
      <w:pPr>
        <w:rPr>
          <w:szCs w:val="22"/>
          <w:lang w:val="en-CA"/>
        </w:rPr>
      </w:pPr>
      <w:r>
        <w:rPr>
          <w:szCs w:val="22"/>
          <w:lang w:val="en-CA"/>
        </w:rPr>
        <w:t xml:space="preserve">The intended presentation picture is scaled by </w:t>
      </w:r>
      <w:proofErr w:type="spellStart"/>
      <w:r>
        <w:rPr>
          <w:szCs w:val="22"/>
          <w:lang w:val="en-CA"/>
        </w:rPr>
        <w:t>PresentationScalingFactor</w:t>
      </w:r>
      <w:proofErr w:type="spellEnd"/>
      <w:r>
        <w:rPr>
          <w:szCs w:val="22"/>
          <w:lang w:val="en-CA"/>
        </w:rPr>
        <w:t xml:space="preserve"> times the conformance cropping window in clause 7.4.3.2.1.</w:t>
      </w:r>
    </w:p>
    <w:p w14:paraId="4198E8F0" w14:textId="77777777" w:rsidR="00C30531" w:rsidRDefault="00C30531" w:rsidP="00096969">
      <w:pPr>
        <w:rPr>
          <w:szCs w:val="22"/>
          <w:lang w:val="en-CA"/>
        </w:rPr>
      </w:pPr>
    </w:p>
    <w:p w14:paraId="0FCC745A" w14:textId="1C6BDD87" w:rsidR="00C30531" w:rsidRDefault="00C30531" w:rsidP="00096969">
      <w:pPr>
        <w:rPr>
          <w:ins w:id="5" w:author="Chad Fogg" w:date="2019-07-06T09:35:00Z"/>
          <w:szCs w:val="22"/>
          <w:lang w:val="en-CA"/>
        </w:rPr>
      </w:pPr>
    </w:p>
    <w:p w14:paraId="711E4F6B" w14:textId="24320F76" w:rsidR="00C30531" w:rsidRDefault="00C30531" w:rsidP="00096969">
      <w:pPr>
        <w:rPr>
          <w:ins w:id="6" w:author="Chad Fogg" w:date="2019-07-06T09:35:00Z"/>
          <w:szCs w:val="22"/>
          <w:lang w:val="en-CA"/>
        </w:rPr>
      </w:pPr>
    </w:p>
    <w:p w14:paraId="2F87ECB9" w14:textId="55C2365F" w:rsidR="00C30531" w:rsidRDefault="00C30531" w:rsidP="00096969">
      <w:pPr>
        <w:rPr>
          <w:ins w:id="7" w:author="Chad Fogg" w:date="2019-07-06T09:35:00Z"/>
          <w:szCs w:val="22"/>
          <w:lang w:val="en-CA"/>
        </w:rPr>
      </w:pPr>
    </w:p>
    <w:p w14:paraId="16ACB494" w14:textId="5C064848" w:rsidR="00C30531" w:rsidRDefault="00C30531" w:rsidP="00096969">
      <w:pPr>
        <w:rPr>
          <w:ins w:id="8" w:author="Chad Fogg" w:date="2019-07-06T09:35:00Z"/>
          <w:szCs w:val="22"/>
          <w:lang w:val="en-CA"/>
        </w:rPr>
      </w:pPr>
    </w:p>
    <w:p w14:paraId="780FCD0B" w14:textId="0797A2F0" w:rsidR="00C30531" w:rsidRDefault="00C30531" w:rsidP="00096969">
      <w:pPr>
        <w:rPr>
          <w:ins w:id="9" w:author="Chad Fogg" w:date="2019-07-06T09:35:00Z"/>
          <w:szCs w:val="22"/>
          <w:lang w:val="en-CA"/>
        </w:rPr>
      </w:pPr>
    </w:p>
    <w:p w14:paraId="5F527826" w14:textId="10CAA32B" w:rsidR="00C30531" w:rsidRDefault="00C30531" w:rsidP="00096969">
      <w:pPr>
        <w:rPr>
          <w:ins w:id="10" w:author="Chad Fogg" w:date="2019-07-06T09:35:00Z"/>
          <w:szCs w:val="22"/>
          <w:lang w:val="en-CA"/>
        </w:rPr>
      </w:pPr>
    </w:p>
    <w:p w14:paraId="48E25D98" w14:textId="77777777" w:rsidR="00C30531" w:rsidRDefault="00C30531" w:rsidP="00096969">
      <w:pPr>
        <w:rPr>
          <w:szCs w:val="22"/>
          <w:lang w:val="en-CA"/>
        </w:rPr>
      </w:pPr>
    </w:p>
    <w:p w14:paraId="4934242F" w14:textId="3C290CB2" w:rsidR="00127410" w:rsidDel="00C30531" w:rsidRDefault="00F10E29" w:rsidP="00127410">
      <w:pPr>
        <w:pStyle w:val="Heading2"/>
        <w:rPr>
          <w:moveFrom w:id="11" w:author="Chad Fogg" w:date="2019-07-06T09:34:00Z"/>
          <w:lang w:val="en-CA"/>
        </w:rPr>
      </w:pPr>
      <w:moveFromRangeStart w:id="12" w:author="Chad Fogg" w:date="2019-07-06T09:34:00Z" w:name="move13298072"/>
      <w:moveFrom w:id="13" w:author="Chad Fogg" w:date="2019-07-06T09:34:00Z">
        <w:r w:rsidDel="00C30531">
          <w:rPr>
            <w:lang w:val="en-CA"/>
          </w:rPr>
          <w:lastRenderedPageBreak/>
          <w:t>proposed</w:t>
        </w:r>
        <w:r w:rsidR="00127410" w:rsidDel="00C30531">
          <w:rPr>
            <w:lang w:val="en-CA"/>
          </w:rPr>
          <w:t xml:space="preserve"> presentation info</w:t>
        </w:r>
        <w:r w:rsidDel="00C30531">
          <w:rPr>
            <w:lang w:val="en-CA"/>
          </w:rPr>
          <w:t xml:space="preserve"> </w:t>
        </w:r>
        <w:r w:rsidR="00127410" w:rsidDel="00C30531">
          <w:rPr>
            <w:lang w:val="en-CA"/>
          </w:rPr>
          <w:t xml:space="preserve">SEI message </w:t>
        </w:r>
        <w:r w:rsidDel="00C30531">
          <w:rPr>
            <w:lang w:val="en-CA"/>
          </w:rPr>
          <w:t>syntax</w:t>
        </w:r>
      </w:moveFrom>
    </w:p>
    <w:moveFromRangeEnd w:id="12"/>
    <w:p w14:paraId="0DD8CB21" w14:textId="49554256" w:rsidR="00C30531" w:rsidDel="00C30531" w:rsidRDefault="00C30531" w:rsidP="00B664CD">
      <w:pPr>
        <w:pStyle w:val="Heading2"/>
        <w:rPr>
          <w:del w:id="14" w:author="Chad Fogg" w:date="2019-07-06T09:34:00Z"/>
          <w:moveTo w:id="15" w:author="Chad Fogg" w:date="2019-07-06T09:34:00Z"/>
          <w:lang w:val="en-CA"/>
        </w:rPr>
        <w:pPrChange w:id="16" w:author="Chad Fogg" w:date="2019-07-06T09:34:00Z">
          <w:pPr>
            <w:pStyle w:val="Heading2"/>
          </w:pPr>
        </w:pPrChange>
      </w:pPr>
      <w:moveToRangeStart w:id="17" w:author="Chad Fogg" w:date="2019-07-06T09:34:00Z" w:name="move13298072"/>
      <w:moveTo w:id="18" w:author="Chad Fogg" w:date="2019-07-06T09:34:00Z">
        <w:del w:id="19" w:author="Chad Fogg" w:date="2019-07-06T09:34:00Z">
          <w:r w:rsidRPr="00C30531" w:rsidDel="00C30531">
            <w:rPr>
              <w:lang w:val="en-CA"/>
            </w:rPr>
            <w:delText>proposed</w:delText>
          </w:r>
        </w:del>
      </w:moveTo>
      <w:ins w:id="20" w:author="Chad Fogg" w:date="2019-07-06T09:34:00Z">
        <w:r w:rsidRPr="00C30531">
          <w:rPr>
            <w:lang w:val="en-CA"/>
          </w:rPr>
          <w:t xml:space="preserve">mastering display viewing info SEI message </w:t>
        </w:r>
      </w:ins>
      <w:moveTo w:id="21" w:author="Chad Fogg" w:date="2019-07-06T09:34:00Z">
        <w:del w:id="22" w:author="Chad Fogg" w:date="2019-07-06T09:34:00Z">
          <w:r w:rsidDel="00C30531">
            <w:rPr>
              <w:lang w:val="en-CA"/>
            </w:rPr>
            <w:delText xml:space="preserve"> presentation info SEI message syntax</w:delText>
          </w:r>
        </w:del>
      </w:moveTo>
    </w:p>
    <w:moveToRangeEnd w:id="17"/>
    <w:p w14:paraId="54A0D6ED" w14:textId="77777777" w:rsidR="004A7226" w:rsidRPr="00C30531" w:rsidRDefault="004A7226" w:rsidP="00B664CD">
      <w:pPr>
        <w:pStyle w:val="Heading2"/>
        <w:rPr>
          <w:lang w:val="en-CA"/>
        </w:rPr>
        <w:pPrChange w:id="23" w:author="Chad Fogg" w:date="2019-07-06T09:34:00Z">
          <w:pPr/>
        </w:pPrChange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5"/>
        <w:gridCol w:w="1530"/>
      </w:tblGrid>
      <w:tr w:rsidR="001420D7" w:rsidRPr="00A75F7B" w:rsidDel="00C30531" w14:paraId="42AFDC5C" w14:textId="2A7095CC" w:rsidTr="001D1834">
        <w:trPr>
          <w:cantSplit/>
          <w:jc w:val="center"/>
        </w:trPr>
        <w:tc>
          <w:tcPr>
            <w:tcW w:w="5215" w:type="dxa"/>
          </w:tcPr>
          <w:p w14:paraId="1F148E98" w14:textId="4AA36F4E" w:rsidR="001420D7" w:rsidRPr="00A75F7B" w:rsidDel="00C30531" w:rsidRDefault="00087214" w:rsidP="0064440A">
            <w:pPr>
              <w:pStyle w:val="tablesyntax"/>
              <w:spacing w:before="20" w:after="40"/>
              <w:rPr>
                <w:moveFrom w:id="24" w:author="Chad Fogg" w:date="2019-07-06T09:35:00Z"/>
              </w:rPr>
            </w:pPr>
            <w:moveFromRangeStart w:id="25" w:author="Chad Fogg" w:date="2019-07-06T09:35:00Z" w:name="move13298117"/>
            <w:moveFrom w:id="26" w:author="Chad Fogg" w:date="2019-07-06T09:35:00Z">
              <w:r w:rsidDel="00C30531">
                <w:t>mastering_display</w:t>
              </w:r>
              <w:r w:rsidR="00F10E29" w:rsidDel="00C30531">
                <w:t>_</w:t>
              </w:r>
              <w:r w:rsidDel="00C30531">
                <w:t>viewing_</w:t>
              </w:r>
              <w:r w:rsidR="00F10E29" w:rsidDel="00C30531">
                <w:t>info</w:t>
              </w:r>
              <w:r w:rsidR="001420D7" w:rsidRPr="00A75F7B" w:rsidDel="00C30531">
                <w:t>( payloadSize ) {</w:t>
              </w:r>
            </w:moveFrom>
          </w:p>
        </w:tc>
        <w:tc>
          <w:tcPr>
            <w:tcW w:w="1530" w:type="dxa"/>
          </w:tcPr>
          <w:p w14:paraId="72AF1B1B" w14:textId="2A8E26BB" w:rsidR="001420D7" w:rsidRPr="00A75F7B" w:rsidDel="00C30531" w:rsidRDefault="001420D7" w:rsidP="0064440A">
            <w:pPr>
              <w:keepNext/>
              <w:keepLines/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moveFrom w:id="27" w:author="Chad Fogg" w:date="2019-07-06T09:35:00Z"/>
                <w:rFonts w:eastAsia="Malgun Gothic"/>
                <w:bCs/>
              </w:rPr>
            </w:pPr>
            <w:moveFrom w:id="28" w:author="Chad Fogg" w:date="2019-07-06T09:35:00Z">
              <w:r w:rsidRPr="00A75F7B" w:rsidDel="00C30531">
                <w:rPr>
                  <w:rFonts w:eastAsia="Malgun Gothic"/>
                  <w:b/>
                  <w:bCs/>
                </w:rPr>
                <w:t>Descriptor</w:t>
              </w:r>
            </w:moveFrom>
          </w:p>
        </w:tc>
      </w:tr>
      <w:tr w:rsidR="001420D7" w:rsidRPr="00A75F7B" w:rsidDel="00C30531" w14:paraId="57D3E833" w14:textId="7E6FEFD1" w:rsidTr="001D1834">
        <w:trPr>
          <w:cantSplit/>
          <w:jc w:val="center"/>
        </w:trPr>
        <w:tc>
          <w:tcPr>
            <w:tcW w:w="5215" w:type="dxa"/>
          </w:tcPr>
          <w:p w14:paraId="6FA59182" w14:textId="603C20FF" w:rsidR="001420D7" w:rsidRPr="00A75F7B" w:rsidDel="00C30531" w:rsidRDefault="001420D7" w:rsidP="0064440A">
            <w:pPr>
              <w:pStyle w:val="tablesyntax"/>
              <w:spacing w:before="20" w:after="40"/>
              <w:rPr>
                <w:moveFrom w:id="29" w:author="Chad Fogg" w:date="2019-07-06T09:35:00Z"/>
              </w:rPr>
            </w:pPr>
            <w:moveFrom w:id="30" w:author="Chad Fogg" w:date="2019-07-06T09:35:00Z">
              <w:r w:rsidRPr="00A75F7B" w:rsidDel="00C30531">
                <w:rPr>
                  <w:noProof/>
                  <w:lang w:eastAsia="zh-CN"/>
                </w:rPr>
                <w:tab/>
              </w:r>
              <w:r w:rsidR="00087214" w:rsidDel="00C30531">
                <w:rPr>
                  <w:b/>
                  <w:noProof/>
                  <w:lang w:eastAsia="zh-CN"/>
                </w:rPr>
                <w:t>mastering</w:t>
              </w:r>
              <w:r w:rsidDel="00C30531">
                <w:rPr>
                  <w:b/>
                  <w:noProof/>
                  <w:lang w:eastAsia="zh-CN"/>
                </w:rPr>
                <w:t>_</w:t>
              </w:r>
              <w:r w:rsidR="00087214" w:rsidDel="00C30531">
                <w:rPr>
                  <w:b/>
                  <w:noProof/>
                  <w:lang w:eastAsia="zh-CN"/>
                </w:rPr>
                <w:t>display_viewing_</w:t>
              </w:r>
              <w:r w:rsidDel="00C30531">
                <w:rPr>
                  <w:b/>
                  <w:noProof/>
                  <w:lang w:eastAsia="zh-CN"/>
                </w:rPr>
                <w:t>info_</w:t>
              </w:r>
              <w:r w:rsidRPr="00A75F7B" w:rsidDel="00C30531">
                <w:rPr>
                  <w:b/>
                  <w:bCs/>
                  <w:noProof/>
                  <w:lang w:eastAsia="zh-CN"/>
                </w:rPr>
                <w:t>cancel_flag</w:t>
              </w:r>
            </w:moveFrom>
          </w:p>
        </w:tc>
        <w:tc>
          <w:tcPr>
            <w:tcW w:w="1530" w:type="dxa"/>
          </w:tcPr>
          <w:p w14:paraId="3DCC0B22" w14:textId="642BC6A1" w:rsidR="001420D7" w:rsidRPr="00A75F7B" w:rsidDel="00C30531" w:rsidRDefault="001420D7" w:rsidP="0064440A">
            <w:pPr>
              <w:keepNext/>
              <w:keepLines/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moveFrom w:id="31" w:author="Chad Fogg" w:date="2019-07-06T09:35:00Z"/>
                <w:rFonts w:eastAsia="Malgun Gothic"/>
                <w:bCs/>
              </w:rPr>
            </w:pPr>
            <w:moveFrom w:id="32" w:author="Chad Fogg" w:date="2019-07-06T09:35:00Z">
              <w:r w:rsidRPr="00A75F7B" w:rsidDel="00C30531">
                <w:rPr>
                  <w:rFonts w:eastAsia="Malgun Gothic"/>
                  <w:noProof/>
                  <w:lang w:eastAsia="zh-CN"/>
                </w:rPr>
                <w:t>u(1)</w:t>
              </w:r>
            </w:moveFrom>
          </w:p>
        </w:tc>
      </w:tr>
      <w:tr w:rsidR="001420D7" w:rsidRPr="00A75F7B" w:rsidDel="00C30531" w14:paraId="2D5CA14D" w14:textId="69ECB672" w:rsidTr="001D1834">
        <w:trPr>
          <w:cantSplit/>
          <w:jc w:val="center"/>
        </w:trPr>
        <w:tc>
          <w:tcPr>
            <w:tcW w:w="5215" w:type="dxa"/>
          </w:tcPr>
          <w:p w14:paraId="777FC5FD" w14:textId="3102A450" w:rsidR="001420D7" w:rsidRPr="00A75F7B" w:rsidDel="00C30531" w:rsidRDefault="001420D7" w:rsidP="0064440A">
            <w:pPr>
              <w:pStyle w:val="tablesyntax"/>
              <w:spacing w:before="20" w:after="40"/>
              <w:rPr>
                <w:moveFrom w:id="33" w:author="Chad Fogg" w:date="2019-07-06T09:35:00Z"/>
                <w:noProof/>
                <w:lang w:eastAsia="zh-CN"/>
              </w:rPr>
            </w:pPr>
            <w:moveFrom w:id="34" w:author="Chad Fogg" w:date="2019-07-06T09:35:00Z">
              <w:r w:rsidRPr="00A75F7B" w:rsidDel="00C30531">
                <w:rPr>
                  <w:noProof/>
                </w:rPr>
                <w:tab/>
                <w:t>if( !</w:t>
              </w:r>
              <w:r w:rsidR="00087214" w:rsidDel="00C30531">
                <w:rPr>
                  <w:noProof/>
                </w:rPr>
                <w:t>mastering_display_viewing</w:t>
              </w:r>
              <w:r w:rsidDel="00C30531">
                <w:rPr>
                  <w:noProof/>
                </w:rPr>
                <w:t>_info</w:t>
              </w:r>
              <w:r w:rsidRPr="00A75F7B" w:rsidDel="00C30531">
                <w:rPr>
                  <w:noProof/>
                  <w:lang w:eastAsia="zh-CN"/>
                </w:rPr>
                <w:t>_</w:t>
              </w:r>
              <w:r w:rsidRPr="00A75F7B" w:rsidDel="00C30531">
                <w:rPr>
                  <w:bCs/>
                  <w:noProof/>
                  <w:lang w:eastAsia="zh-CN"/>
                </w:rPr>
                <w:t>cancel_flag )</w:t>
              </w:r>
              <w:r w:rsidDel="00C30531">
                <w:rPr>
                  <w:bCs/>
                  <w:noProof/>
                  <w:lang w:eastAsia="zh-CN"/>
                </w:rPr>
                <w:t xml:space="preserve"> {</w:t>
              </w:r>
            </w:moveFrom>
          </w:p>
        </w:tc>
        <w:tc>
          <w:tcPr>
            <w:tcW w:w="1530" w:type="dxa"/>
          </w:tcPr>
          <w:p w14:paraId="7BDB7677" w14:textId="4D66558C" w:rsidR="001420D7" w:rsidRPr="00A75F7B" w:rsidDel="00C30531" w:rsidRDefault="001420D7" w:rsidP="0064440A">
            <w:pPr>
              <w:keepNext/>
              <w:keepLines/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moveFrom w:id="35" w:author="Chad Fogg" w:date="2019-07-06T09:35:00Z"/>
                <w:rFonts w:eastAsia="Malgun Gothic"/>
                <w:noProof/>
                <w:lang w:eastAsia="zh-CN"/>
              </w:rPr>
            </w:pPr>
          </w:p>
        </w:tc>
      </w:tr>
      <w:tr w:rsidR="001420D7" w:rsidRPr="00A75F7B" w:rsidDel="00C30531" w14:paraId="0DCB0D98" w14:textId="5E7C3450" w:rsidTr="001D1834">
        <w:trPr>
          <w:cantSplit/>
          <w:jc w:val="center"/>
        </w:trPr>
        <w:tc>
          <w:tcPr>
            <w:tcW w:w="5215" w:type="dxa"/>
          </w:tcPr>
          <w:p w14:paraId="55A4DA5E" w14:textId="098A1353" w:rsidR="001420D7" w:rsidRPr="00A75F7B" w:rsidDel="00C30531" w:rsidRDefault="001420D7" w:rsidP="0064440A">
            <w:pPr>
              <w:pStyle w:val="tablesyntax"/>
              <w:spacing w:before="20" w:after="40"/>
              <w:rPr>
                <w:moveFrom w:id="36" w:author="Chad Fogg" w:date="2019-07-06T09:35:00Z"/>
                <w:noProof/>
              </w:rPr>
            </w:pPr>
            <w:moveFrom w:id="37" w:author="Chad Fogg" w:date="2019-07-06T09:35:00Z">
              <w:r w:rsidRPr="00A75F7B" w:rsidDel="00C30531">
                <w:rPr>
                  <w:noProof/>
                  <w:lang w:eastAsia="zh-CN"/>
                </w:rPr>
                <w:tab/>
              </w:r>
              <w:r w:rsidDel="00C30531">
                <w:rPr>
                  <w:noProof/>
                  <w:lang w:eastAsia="zh-CN"/>
                </w:rPr>
                <w:t xml:space="preserve">    </w:t>
              </w:r>
              <w:r w:rsidR="00087214" w:rsidDel="00C30531">
                <w:rPr>
                  <w:b/>
                  <w:noProof/>
                  <w:lang w:eastAsia="zh-CN"/>
                </w:rPr>
                <w:t>mastering_display_viewing</w:t>
              </w:r>
              <w:r w:rsidDel="00C30531">
                <w:rPr>
                  <w:b/>
                  <w:noProof/>
                  <w:lang w:eastAsia="zh-CN"/>
                </w:rPr>
                <w:t>_info</w:t>
              </w:r>
              <w:r w:rsidRPr="00A75F7B" w:rsidDel="00C30531">
                <w:rPr>
                  <w:b/>
                  <w:noProof/>
                  <w:lang w:eastAsia="zh-CN"/>
                </w:rPr>
                <w:t>_</w:t>
              </w:r>
              <w:r w:rsidRPr="00A75F7B" w:rsidDel="00C30531">
                <w:rPr>
                  <w:b/>
                  <w:bCs/>
                  <w:noProof/>
                  <w:lang w:eastAsia="zh-CN"/>
                </w:rPr>
                <w:t>persistence_flag</w:t>
              </w:r>
            </w:moveFrom>
          </w:p>
        </w:tc>
        <w:tc>
          <w:tcPr>
            <w:tcW w:w="1530" w:type="dxa"/>
          </w:tcPr>
          <w:p w14:paraId="305A285C" w14:textId="491C51D5" w:rsidR="001420D7" w:rsidRPr="00A75F7B" w:rsidDel="00C30531" w:rsidRDefault="001420D7" w:rsidP="0064440A">
            <w:pPr>
              <w:keepNext/>
              <w:keepLines/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moveFrom w:id="38" w:author="Chad Fogg" w:date="2019-07-06T09:35:00Z"/>
                <w:rFonts w:eastAsia="Malgun Gothic"/>
                <w:noProof/>
                <w:lang w:eastAsia="zh-CN"/>
              </w:rPr>
            </w:pPr>
            <w:moveFrom w:id="39" w:author="Chad Fogg" w:date="2019-07-06T09:35:00Z">
              <w:r w:rsidRPr="00A75F7B" w:rsidDel="00C30531">
                <w:rPr>
                  <w:rFonts w:eastAsia="Malgun Gothic"/>
                  <w:noProof/>
                  <w:lang w:eastAsia="zh-CN"/>
                </w:rPr>
                <w:t>u(1)</w:t>
              </w:r>
            </w:moveFrom>
          </w:p>
        </w:tc>
      </w:tr>
      <w:tr w:rsidR="001420D7" w:rsidRPr="00A75F7B" w:rsidDel="00C30531" w14:paraId="69CC6F35" w14:textId="7C1E7409" w:rsidTr="001D1834">
        <w:trPr>
          <w:cantSplit/>
          <w:jc w:val="center"/>
        </w:trPr>
        <w:tc>
          <w:tcPr>
            <w:tcW w:w="5215" w:type="dxa"/>
          </w:tcPr>
          <w:p w14:paraId="64C5D59A" w14:textId="1656BC60" w:rsidR="001420D7" w:rsidRPr="00A75F7B" w:rsidDel="00C30531" w:rsidRDefault="001420D7" w:rsidP="0064440A">
            <w:pPr>
              <w:pStyle w:val="tablesyntax"/>
              <w:spacing w:before="20" w:after="40"/>
              <w:rPr>
                <w:moveFrom w:id="40" w:author="Chad Fogg" w:date="2019-07-06T09:35:00Z"/>
                <w:noProof/>
                <w:lang w:eastAsia="zh-CN"/>
              </w:rPr>
            </w:pPr>
            <w:moveFrom w:id="41" w:author="Chad Fogg" w:date="2019-07-06T09:35:00Z">
              <w:r w:rsidDel="00C30531">
                <w:rPr>
                  <w:b/>
                  <w:bCs/>
                  <w:noProof/>
                </w:rPr>
                <w:t xml:space="preserve">        </w:t>
              </w:r>
              <w:r w:rsidR="00087214" w:rsidDel="00C30531">
                <w:rPr>
                  <w:b/>
                  <w:bCs/>
                  <w:noProof/>
                </w:rPr>
                <w:t>mastering_display_horizontal_viewing_angle</w:t>
              </w:r>
            </w:moveFrom>
          </w:p>
        </w:tc>
        <w:tc>
          <w:tcPr>
            <w:tcW w:w="1530" w:type="dxa"/>
          </w:tcPr>
          <w:p w14:paraId="14A06EEE" w14:textId="5076E43A" w:rsidR="001420D7" w:rsidRPr="00A75F7B" w:rsidDel="00C30531" w:rsidRDefault="001420D7" w:rsidP="0064440A">
            <w:pPr>
              <w:keepNext/>
              <w:keepLines/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moveFrom w:id="42" w:author="Chad Fogg" w:date="2019-07-06T09:35:00Z"/>
                <w:rFonts w:eastAsia="Malgun Gothic"/>
                <w:noProof/>
                <w:lang w:eastAsia="zh-CN"/>
              </w:rPr>
            </w:pPr>
            <w:moveFrom w:id="43" w:author="Chad Fogg" w:date="2019-07-06T09:35:00Z">
              <w:r w:rsidRPr="009E05BE" w:rsidDel="00C30531">
                <w:rPr>
                  <w:noProof/>
                </w:rPr>
                <w:t>ue(v)</w:t>
              </w:r>
            </w:moveFrom>
          </w:p>
        </w:tc>
      </w:tr>
      <w:tr w:rsidR="001420D7" w:rsidRPr="00A75F7B" w:rsidDel="00C30531" w14:paraId="3D2D779E" w14:textId="7F30A253" w:rsidTr="001D1834">
        <w:trPr>
          <w:cantSplit/>
          <w:jc w:val="center"/>
        </w:trPr>
        <w:tc>
          <w:tcPr>
            <w:tcW w:w="5215" w:type="dxa"/>
          </w:tcPr>
          <w:p w14:paraId="108FD33A" w14:textId="45067755" w:rsidR="001420D7" w:rsidRPr="00A75F7B" w:rsidDel="00C30531" w:rsidRDefault="001420D7" w:rsidP="0064440A">
            <w:pPr>
              <w:pStyle w:val="tablesyntax"/>
              <w:spacing w:before="20" w:after="40"/>
              <w:rPr>
                <w:moveFrom w:id="44" w:author="Chad Fogg" w:date="2019-07-06T09:35:00Z"/>
              </w:rPr>
            </w:pPr>
            <w:moveFrom w:id="45" w:author="Chad Fogg" w:date="2019-07-06T09:35:00Z">
              <w:r w:rsidRPr="00A75F7B" w:rsidDel="00C30531">
                <w:tab/>
              </w:r>
              <w:r w:rsidRPr="00A75F7B" w:rsidDel="00C30531">
                <w:rPr>
                  <w:color w:val="000000"/>
                </w:rPr>
                <w:t>}</w:t>
              </w:r>
            </w:moveFrom>
          </w:p>
        </w:tc>
        <w:tc>
          <w:tcPr>
            <w:tcW w:w="1530" w:type="dxa"/>
          </w:tcPr>
          <w:p w14:paraId="78A71715" w14:textId="241CC7FB" w:rsidR="001420D7" w:rsidRPr="00A75F7B" w:rsidDel="00C30531" w:rsidRDefault="001420D7" w:rsidP="0064440A">
            <w:pPr>
              <w:keepNext/>
              <w:keepLines/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moveFrom w:id="46" w:author="Chad Fogg" w:date="2019-07-06T09:35:00Z"/>
                <w:rFonts w:eastAsia="Malgun Gothic"/>
                <w:bCs/>
              </w:rPr>
            </w:pPr>
          </w:p>
        </w:tc>
      </w:tr>
      <w:tr w:rsidR="001420D7" w:rsidRPr="00A75F7B" w:rsidDel="00C30531" w14:paraId="2A9B9ED2" w14:textId="6375AC66" w:rsidTr="001D1834">
        <w:trPr>
          <w:cantSplit/>
          <w:jc w:val="center"/>
        </w:trPr>
        <w:tc>
          <w:tcPr>
            <w:tcW w:w="5215" w:type="dxa"/>
          </w:tcPr>
          <w:p w14:paraId="1452ACF6" w14:textId="5C7C59E8" w:rsidR="001420D7" w:rsidRPr="00A75F7B" w:rsidDel="00C30531" w:rsidRDefault="001420D7" w:rsidP="0064440A">
            <w:pPr>
              <w:pStyle w:val="tablesyntax"/>
              <w:spacing w:before="20" w:after="40"/>
              <w:rPr>
                <w:moveFrom w:id="47" w:author="Chad Fogg" w:date="2019-07-06T09:35:00Z"/>
              </w:rPr>
            </w:pPr>
            <w:moveFrom w:id="48" w:author="Chad Fogg" w:date="2019-07-06T09:35:00Z">
              <w:r w:rsidRPr="00A75F7B" w:rsidDel="00C30531">
                <w:t>}</w:t>
              </w:r>
            </w:moveFrom>
          </w:p>
        </w:tc>
        <w:tc>
          <w:tcPr>
            <w:tcW w:w="1530" w:type="dxa"/>
          </w:tcPr>
          <w:p w14:paraId="42C21490" w14:textId="29920FD2" w:rsidR="001420D7" w:rsidRPr="00A75F7B" w:rsidDel="00C30531" w:rsidRDefault="001420D7" w:rsidP="0064440A">
            <w:pPr>
              <w:keepNext/>
              <w:keepLines/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moveFrom w:id="49" w:author="Chad Fogg" w:date="2019-07-06T09:35:00Z"/>
                <w:rFonts w:eastAsia="Malgun Gothic"/>
                <w:bCs/>
              </w:rPr>
            </w:pPr>
          </w:p>
        </w:tc>
      </w:tr>
      <w:moveFromRangeEnd w:id="25"/>
    </w:tbl>
    <w:p w14:paraId="2FCB2343" w14:textId="40C58D1B" w:rsidR="001420D7" w:rsidDel="00C30531" w:rsidRDefault="001420D7" w:rsidP="00096969">
      <w:pPr>
        <w:rPr>
          <w:del w:id="50" w:author="Chad Fogg" w:date="2019-07-06T09:35:00Z"/>
          <w:szCs w:val="22"/>
          <w:lang w:val="en-CA"/>
        </w:rPr>
      </w:pPr>
    </w:p>
    <w:p w14:paraId="75C30FE2" w14:textId="7EE4DAE4" w:rsidR="00F10E29" w:rsidDel="00C30531" w:rsidRDefault="00F10E29" w:rsidP="00F10E29">
      <w:pPr>
        <w:pStyle w:val="Heading2"/>
        <w:rPr>
          <w:del w:id="51" w:author="Chad Fogg" w:date="2019-07-06T09:35:00Z"/>
          <w:lang w:val="en-CA"/>
        </w:rPr>
      </w:pPr>
      <w:del w:id="52" w:author="Chad Fogg" w:date="2019-07-06T09:35:00Z">
        <w:r w:rsidDel="00C30531">
          <w:rPr>
            <w:lang w:val="en-CA"/>
          </w:rPr>
          <w:delText xml:space="preserve">proposed </w:delText>
        </w:r>
        <w:r w:rsidR="00127410" w:rsidDel="00C30531">
          <w:rPr>
            <w:lang w:val="en-CA"/>
          </w:rPr>
          <w:delText xml:space="preserve">presentation info SEI message </w:delText>
        </w:r>
        <w:r w:rsidDel="00C30531">
          <w:rPr>
            <w:lang w:val="en-CA"/>
          </w:rPr>
          <w:delText>semantics</w:delText>
        </w:r>
      </w:del>
    </w:p>
    <w:p w14:paraId="0E5CE5F6" w14:textId="07142A81" w:rsidR="00F10E29" w:rsidRDefault="00F10E29" w:rsidP="00F10E29">
      <w:pPr>
        <w:rPr>
          <w:ins w:id="53" w:author="Chad Fogg" w:date="2019-07-06T09:34:00Z"/>
          <w:b/>
          <w:bCs/>
          <w:szCs w:val="22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5"/>
        <w:gridCol w:w="1530"/>
      </w:tblGrid>
      <w:tr w:rsidR="00C30531" w:rsidRPr="00A75F7B" w14:paraId="6A153DAF" w14:textId="77777777" w:rsidTr="00830FB3">
        <w:trPr>
          <w:cantSplit/>
          <w:jc w:val="center"/>
        </w:trPr>
        <w:tc>
          <w:tcPr>
            <w:tcW w:w="5215" w:type="dxa"/>
          </w:tcPr>
          <w:p w14:paraId="65D02B7F" w14:textId="77777777" w:rsidR="00C30531" w:rsidRPr="00A75F7B" w:rsidRDefault="00C30531" w:rsidP="00830FB3">
            <w:pPr>
              <w:pStyle w:val="tablesyntax"/>
              <w:spacing w:before="20" w:after="40"/>
              <w:rPr>
                <w:moveTo w:id="54" w:author="Chad Fogg" w:date="2019-07-06T09:35:00Z"/>
              </w:rPr>
            </w:pPr>
            <w:moveToRangeStart w:id="55" w:author="Chad Fogg" w:date="2019-07-06T09:35:00Z" w:name="move13298117"/>
            <w:proofErr w:type="spellStart"/>
            <w:moveTo w:id="56" w:author="Chad Fogg" w:date="2019-07-06T09:35:00Z">
              <w:r>
                <w:t>mastering_display_viewing_</w:t>
              </w:r>
              <w:proofErr w:type="gramStart"/>
              <w:r>
                <w:t>info</w:t>
              </w:r>
              <w:proofErr w:type="spellEnd"/>
              <w:r w:rsidRPr="00A75F7B">
                <w:t>( </w:t>
              </w:r>
              <w:proofErr w:type="spellStart"/>
              <w:r w:rsidRPr="00A75F7B">
                <w:t>payloadSize</w:t>
              </w:r>
              <w:proofErr w:type="spellEnd"/>
              <w:proofErr w:type="gramEnd"/>
              <w:r w:rsidRPr="00A75F7B">
                <w:t> ) {</w:t>
              </w:r>
            </w:moveTo>
          </w:p>
        </w:tc>
        <w:tc>
          <w:tcPr>
            <w:tcW w:w="1530" w:type="dxa"/>
          </w:tcPr>
          <w:p w14:paraId="7E2199C6" w14:textId="77777777" w:rsidR="00C30531" w:rsidRPr="00A75F7B" w:rsidRDefault="00C30531" w:rsidP="00830FB3">
            <w:pPr>
              <w:keepNext/>
              <w:keepLines/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moveTo w:id="57" w:author="Chad Fogg" w:date="2019-07-06T09:35:00Z"/>
                <w:rFonts w:eastAsia="Malgun Gothic"/>
                <w:bCs/>
              </w:rPr>
            </w:pPr>
            <w:moveTo w:id="58" w:author="Chad Fogg" w:date="2019-07-06T09:35:00Z">
              <w:r w:rsidRPr="00A75F7B">
                <w:rPr>
                  <w:rFonts w:eastAsia="Malgun Gothic"/>
                  <w:b/>
                  <w:bCs/>
                </w:rPr>
                <w:t>Descriptor</w:t>
              </w:r>
            </w:moveTo>
          </w:p>
        </w:tc>
      </w:tr>
      <w:tr w:rsidR="00C30531" w:rsidRPr="00A75F7B" w14:paraId="211011D4" w14:textId="77777777" w:rsidTr="00830FB3">
        <w:trPr>
          <w:cantSplit/>
          <w:jc w:val="center"/>
        </w:trPr>
        <w:tc>
          <w:tcPr>
            <w:tcW w:w="5215" w:type="dxa"/>
          </w:tcPr>
          <w:p w14:paraId="4BEC4D0C" w14:textId="77777777" w:rsidR="00C30531" w:rsidRPr="00A75F7B" w:rsidRDefault="00C30531" w:rsidP="00830FB3">
            <w:pPr>
              <w:pStyle w:val="tablesyntax"/>
              <w:spacing w:before="20" w:after="40"/>
              <w:rPr>
                <w:moveTo w:id="59" w:author="Chad Fogg" w:date="2019-07-06T09:35:00Z"/>
              </w:rPr>
            </w:pPr>
            <w:moveTo w:id="60" w:author="Chad Fogg" w:date="2019-07-06T09:35:00Z">
              <w:r w:rsidRPr="00A75F7B">
                <w:rPr>
                  <w:noProof/>
                  <w:lang w:eastAsia="zh-CN"/>
                </w:rPr>
                <w:tab/>
              </w:r>
              <w:r>
                <w:rPr>
                  <w:b/>
                  <w:noProof/>
                  <w:lang w:eastAsia="zh-CN"/>
                </w:rPr>
                <w:t>mastering_display_viewing_info_</w:t>
              </w:r>
              <w:r w:rsidRPr="00A75F7B">
                <w:rPr>
                  <w:b/>
                  <w:bCs/>
                  <w:noProof/>
                  <w:lang w:eastAsia="zh-CN"/>
                </w:rPr>
                <w:t>cancel_flag</w:t>
              </w:r>
            </w:moveTo>
          </w:p>
        </w:tc>
        <w:tc>
          <w:tcPr>
            <w:tcW w:w="1530" w:type="dxa"/>
          </w:tcPr>
          <w:p w14:paraId="4354A378" w14:textId="77777777" w:rsidR="00C30531" w:rsidRPr="00A75F7B" w:rsidRDefault="00C30531" w:rsidP="00830FB3">
            <w:pPr>
              <w:keepNext/>
              <w:keepLines/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moveTo w:id="61" w:author="Chad Fogg" w:date="2019-07-06T09:35:00Z"/>
                <w:rFonts w:eastAsia="Malgun Gothic"/>
                <w:bCs/>
              </w:rPr>
            </w:pPr>
            <w:moveTo w:id="62" w:author="Chad Fogg" w:date="2019-07-06T09:35:00Z">
              <w:r w:rsidRPr="00A75F7B">
                <w:rPr>
                  <w:rFonts w:eastAsia="Malgun Gothic"/>
                  <w:noProof/>
                  <w:lang w:eastAsia="zh-CN"/>
                </w:rPr>
                <w:t>u(1)</w:t>
              </w:r>
            </w:moveTo>
          </w:p>
        </w:tc>
      </w:tr>
      <w:tr w:rsidR="00C30531" w:rsidRPr="00A75F7B" w14:paraId="6627C05E" w14:textId="77777777" w:rsidTr="00830FB3">
        <w:trPr>
          <w:cantSplit/>
          <w:jc w:val="center"/>
        </w:trPr>
        <w:tc>
          <w:tcPr>
            <w:tcW w:w="5215" w:type="dxa"/>
          </w:tcPr>
          <w:p w14:paraId="0088C6B0" w14:textId="77777777" w:rsidR="00C30531" w:rsidRPr="00A75F7B" w:rsidRDefault="00C30531" w:rsidP="00830FB3">
            <w:pPr>
              <w:pStyle w:val="tablesyntax"/>
              <w:spacing w:before="20" w:after="40"/>
              <w:rPr>
                <w:moveTo w:id="63" w:author="Chad Fogg" w:date="2019-07-06T09:35:00Z"/>
                <w:noProof/>
                <w:lang w:eastAsia="zh-CN"/>
              </w:rPr>
            </w:pPr>
            <w:moveTo w:id="64" w:author="Chad Fogg" w:date="2019-07-06T09:35:00Z">
              <w:r w:rsidRPr="00A75F7B">
                <w:rPr>
                  <w:noProof/>
                </w:rPr>
                <w:tab/>
                <w:t>if( !</w:t>
              </w:r>
              <w:r>
                <w:rPr>
                  <w:noProof/>
                </w:rPr>
                <w:t>mastering_display_viewing_info</w:t>
              </w:r>
              <w:r w:rsidRPr="00A75F7B">
                <w:rPr>
                  <w:noProof/>
                  <w:lang w:eastAsia="zh-CN"/>
                </w:rPr>
                <w:t>_</w:t>
              </w:r>
              <w:r w:rsidRPr="00A75F7B">
                <w:rPr>
                  <w:bCs/>
                  <w:noProof/>
                  <w:lang w:eastAsia="zh-CN"/>
                </w:rPr>
                <w:t>cancel_flag )</w:t>
              </w:r>
              <w:r>
                <w:rPr>
                  <w:bCs/>
                  <w:noProof/>
                  <w:lang w:eastAsia="zh-CN"/>
                </w:rPr>
                <w:t xml:space="preserve"> {</w:t>
              </w:r>
            </w:moveTo>
          </w:p>
        </w:tc>
        <w:tc>
          <w:tcPr>
            <w:tcW w:w="1530" w:type="dxa"/>
          </w:tcPr>
          <w:p w14:paraId="1A3B0B28" w14:textId="77777777" w:rsidR="00C30531" w:rsidRPr="00A75F7B" w:rsidRDefault="00C30531" w:rsidP="00830FB3">
            <w:pPr>
              <w:keepNext/>
              <w:keepLines/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moveTo w:id="65" w:author="Chad Fogg" w:date="2019-07-06T09:35:00Z"/>
                <w:rFonts w:eastAsia="Malgun Gothic"/>
                <w:noProof/>
                <w:lang w:eastAsia="zh-CN"/>
              </w:rPr>
            </w:pPr>
          </w:p>
        </w:tc>
      </w:tr>
      <w:tr w:rsidR="00C30531" w:rsidRPr="00A75F7B" w14:paraId="1739685C" w14:textId="77777777" w:rsidTr="00830FB3">
        <w:trPr>
          <w:cantSplit/>
          <w:jc w:val="center"/>
        </w:trPr>
        <w:tc>
          <w:tcPr>
            <w:tcW w:w="5215" w:type="dxa"/>
          </w:tcPr>
          <w:p w14:paraId="1E0BBC64" w14:textId="77777777" w:rsidR="00C30531" w:rsidRPr="00A75F7B" w:rsidRDefault="00C30531" w:rsidP="00830FB3">
            <w:pPr>
              <w:pStyle w:val="tablesyntax"/>
              <w:spacing w:before="20" w:after="40"/>
              <w:rPr>
                <w:moveTo w:id="66" w:author="Chad Fogg" w:date="2019-07-06T09:35:00Z"/>
                <w:noProof/>
              </w:rPr>
            </w:pPr>
            <w:moveTo w:id="67" w:author="Chad Fogg" w:date="2019-07-06T09:35:00Z">
              <w:r w:rsidRPr="00A75F7B">
                <w:rPr>
                  <w:noProof/>
                  <w:lang w:eastAsia="zh-CN"/>
                </w:rPr>
                <w:tab/>
              </w:r>
              <w:r>
                <w:rPr>
                  <w:noProof/>
                  <w:lang w:eastAsia="zh-CN"/>
                </w:rPr>
                <w:t xml:space="preserve">    </w:t>
              </w:r>
              <w:r>
                <w:rPr>
                  <w:b/>
                  <w:noProof/>
                  <w:lang w:eastAsia="zh-CN"/>
                </w:rPr>
                <w:t>mastering_display_viewing_info</w:t>
              </w:r>
              <w:r w:rsidRPr="00A75F7B">
                <w:rPr>
                  <w:b/>
                  <w:noProof/>
                  <w:lang w:eastAsia="zh-CN"/>
                </w:rPr>
                <w:t>_</w:t>
              </w:r>
              <w:r w:rsidRPr="00A75F7B">
                <w:rPr>
                  <w:b/>
                  <w:bCs/>
                  <w:noProof/>
                  <w:lang w:eastAsia="zh-CN"/>
                </w:rPr>
                <w:t>persistence_flag</w:t>
              </w:r>
            </w:moveTo>
          </w:p>
        </w:tc>
        <w:tc>
          <w:tcPr>
            <w:tcW w:w="1530" w:type="dxa"/>
          </w:tcPr>
          <w:p w14:paraId="43470937" w14:textId="77777777" w:rsidR="00C30531" w:rsidRPr="00A75F7B" w:rsidRDefault="00C30531" w:rsidP="00830FB3">
            <w:pPr>
              <w:keepNext/>
              <w:keepLines/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moveTo w:id="68" w:author="Chad Fogg" w:date="2019-07-06T09:35:00Z"/>
                <w:rFonts w:eastAsia="Malgun Gothic"/>
                <w:noProof/>
                <w:lang w:eastAsia="zh-CN"/>
              </w:rPr>
            </w:pPr>
            <w:moveTo w:id="69" w:author="Chad Fogg" w:date="2019-07-06T09:35:00Z">
              <w:r w:rsidRPr="00A75F7B">
                <w:rPr>
                  <w:rFonts w:eastAsia="Malgun Gothic"/>
                  <w:noProof/>
                  <w:lang w:eastAsia="zh-CN"/>
                </w:rPr>
                <w:t>u(1)</w:t>
              </w:r>
            </w:moveTo>
          </w:p>
        </w:tc>
      </w:tr>
      <w:tr w:rsidR="00C30531" w:rsidRPr="00A75F7B" w14:paraId="6FCE5AED" w14:textId="77777777" w:rsidTr="00830FB3">
        <w:trPr>
          <w:cantSplit/>
          <w:jc w:val="center"/>
        </w:trPr>
        <w:tc>
          <w:tcPr>
            <w:tcW w:w="5215" w:type="dxa"/>
          </w:tcPr>
          <w:p w14:paraId="1065620C" w14:textId="77777777" w:rsidR="00C30531" w:rsidRPr="00A75F7B" w:rsidRDefault="00C30531" w:rsidP="00830FB3">
            <w:pPr>
              <w:pStyle w:val="tablesyntax"/>
              <w:spacing w:before="20" w:after="40"/>
              <w:rPr>
                <w:moveTo w:id="70" w:author="Chad Fogg" w:date="2019-07-06T09:35:00Z"/>
                <w:noProof/>
                <w:lang w:eastAsia="zh-CN"/>
              </w:rPr>
            </w:pPr>
            <w:moveTo w:id="71" w:author="Chad Fogg" w:date="2019-07-06T09:35:00Z">
              <w:r>
                <w:rPr>
                  <w:b/>
                  <w:bCs/>
                  <w:noProof/>
                </w:rPr>
                <w:t xml:space="preserve">        mastering_display_horizontal_viewing_angle</w:t>
              </w:r>
            </w:moveTo>
          </w:p>
        </w:tc>
        <w:tc>
          <w:tcPr>
            <w:tcW w:w="1530" w:type="dxa"/>
          </w:tcPr>
          <w:p w14:paraId="1C6F2AEC" w14:textId="77777777" w:rsidR="00C30531" w:rsidRPr="00A75F7B" w:rsidRDefault="00C30531" w:rsidP="00830FB3">
            <w:pPr>
              <w:keepNext/>
              <w:keepLines/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moveTo w:id="72" w:author="Chad Fogg" w:date="2019-07-06T09:35:00Z"/>
                <w:rFonts w:eastAsia="Malgun Gothic"/>
                <w:noProof/>
                <w:lang w:eastAsia="zh-CN"/>
              </w:rPr>
            </w:pPr>
            <w:moveTo w:id="73" w:author="Chad Fogg" w:date="2019-07-06T09:35:00Z">
              <w:r w:rsidRPr="009E05BE">
                <w:rPr>
                  <w:noProof/>
                </w:rPr>
                <w:t>ue(v)</w:t>
              </w:r>
            </w:moveTo>
          </w:p>
        </w:tc>
      </w:tr>
      <w:tr w:rsidR="00C30531" w:rsidRPr="00A75F7B" w14:paraId="2770306A" w14:textId="77777777" w:rsidTr="00830FB3">
        <w:trPr>
          <w:cantSplit/>
          <w:jc w:val="center"/>
        </w:trPr>
        <w:tc>
          <w:tcPr>
            <w:tcW w:w="5215" w:type="dxa"/>
          </w:tcPr>
          <w:p w14:paraId="5A8322F8" w14:textId="77777777" w:rsidR="00C30531" w:rsidRPr="00A75F7B" w:rsidRDefault="00C30531" w:rsidP="00830FB3">
            <w:pPr>
              <w:pStyle w:val="tablesyntax"/>
              <w:spacing w:before="20" w:after="40"/>
              <w:rPr>
                <w:moveTo w:id="74" w:author="Chad Fogg" w:date="2019-07-06T09:35:00Z"/>
              </w:rPr>
            </w:pPr>
            <w:moveTo w:id="75" w:author="Chad Fogg" w:date="2019-07-06T09:35:00Z">
              <w:r w:rsidRPr="00A75F7B">
                <w:tab/>
              </w:r>
              <w:r w:rsidRPr="00A75F7B">
                <w:rPr>
                  <w:color w:val="000000"/>
                </w:rPr>
                <w:t>}</w:t>
              </w:r>
            </w:moveTo>
          </w:p>
        </w:tc>
        <w:tc>
          <w:tcPr>
            <w:tcW w:w="1530" w:type="dxa"/>
          </w:tcPr>
          <w:p w14:paraId="73E15B15" w14:textId="77777777" w:rsidR="00C30531" w:rsidRPr="00A75F7B" w:rsidRDefault="00C30531" w:rsidP="00830FB3">
            <w:pPr>
              <w:keepNext/>
              <w:keepLines/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moveTo w:id="76" w:author="Chad Fogg" w:date="2019-07-06T09:35:00Z"/>
                <w:rFonts w:eastAsia="Malgun Gothic"/>
                <w:bCs/>
              </w:rPr>
            </w:pPr>
          </w:p>
        </w:tc>
      </w:tr>
      <w:tr w:rsidR="00C30531" w:rsidRPr="00A75F7B" w14:paraId="099D2FCD" w14:textId="77777777" w:rsidTr="00830FB3">
        <w:trPr>
          <w:cantSplit/>
          <w:jc w:val="center"/>
        </w:trPr>
        <w:tc>
          <w:tcPr>
            <w:tcW w:w="5215" w:type="dxa"/>
          </w:tcPr>
          <w:p w14:paraId="15FE08AF" w14:textId="77777777" w:rsidR="00C30531" w:rsidRPr="00A75F7B" w:rsidRDefault="00C30531" w:rsidP="00830FB3">
            <w:pPr>
              <w:pStyle w:val="tablesyntax"/>
              <w:spacing w:before="20" w:after="40"/>
              <w:rPr>
                <w:moveTo w:id="77" w:author="Chad Fogg" w:date="2019-07-06T09:35:00Z"/>
              </w:rPr>
            </w:pPr>
            <w:moveTo w:id="78" w:author="Chad Fogg" w:date="2019-07-06T09:35:00Z">
              <w:r w:rsidRPr="00A75F7B">
                <w:t>}</w:t>
              </w:r>
            </w:moveTo>
          </w:p>
        </w:tc>
        <w:tc>
          <w:tcPr>
            <w:tcW w:w="1530" w:type="dxa"/>
          </w:tcPr>
          <w:p w14:paraId="4D9FE190" w14:textId="77777777" w:rsidR="00C30531" w:rsidRPr="00A75F7B" w:rsidRDefault="00C30531" w:rsidP="00830FB3">
            <w:pPr>
              <w:keepNext/>
              <w:keepLines/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moveTo w:id="79" w:author="Chad Fogg" w:date="2019-07-06T09:35:00Z"/>
                <w:rFonts w:eastAsia="Malgun Gothic"/>
                <w:bCs/>
              </w:rPr>
            </w:pPr>
          </w:p>
        </w:tc>
      </w:tr>
      <w:moveToRangeEnd w:id="55"/>
    </w:tbl>
    <w:p w14:paraId="2BAF4026" w14:textId="77777777" w:rsidR="00C30531" w:rsidRDefault="00C30531" w:rsidP="00F10E29">
      <w:pPr>
        <w:rPr>
          <w:b/>
          <w:bCs/>
          <w:szCs w:val="22"/>
          <w:lang w:val="en-CA"/>
        </w:rPr>
      </w:pPr>
    </w:p>
    <w:p w14:paraId="70AEF3DA" w14:textId="422C9AC3" w:rsidR="007B60EF" w:rsidRPr="003F3F11" w:rsidDel="00C30531" w:rsidRDefault="00087214" w:rsidP="007B60EF">
      <w:pPr>
        <w:rPr>
          <w:moveFrom w:id="80" w:author="Chad Fogg" w:date="2019-07-06T09:35:00Z"/>
          <w:noProof/>
        </w:rPr>
      </w:pPr>
      <w:moveFromRangeStart w:id="81" w:author="Chad Fogg" w:date="2019-07-06T09:35:00Z" w:name="move13298135"/>
      <w:moveFrom w:id="82" w:author="Chad Fogg" w:date="2019-07-06T09:35:00Z">
        <w:r w:rsidDel="00C30531">
          <w:rPr>
            <w:b/>
            <w:noProof/>
            <w:lang w:eastAsia="zh-CN"/>
          </w:rPr>
          <w:t>mastering_display_viewing_info_</w:t>
        </w:r>
        <w:r w:rsidRPr="00A75F7B" w:rsidDel="00C30531">
          <w:rPr>
            <w:b/>
            <w:bCs/>
            <w:noProof/>
            <w:lang w:eastAsia="zh-CN"/>
          </w:rPr>
          <w:t>cancel_flag</w:t>
        </w:r>
        <w:r w:rsidRPr="003F3F11" w:rsidDel="00C30531">
          <w:rPr>
            <w:noProof/>
          </w:rPr>
          <w:t xml:space="preserve"> </w:t>
        </w:r>
        <w:r w:rsidR="007B60EF" w:rsidRPr="003F3F11" w:rsidDel="00C30531">
          <w:rPr>
            <w:noProof/>
          </w:rPr>
          <w:t xml:space="preserve">equal to 1 indicates that the </w:t>
        </w:r>
        <w:r w:rsidR="00127410" w:rsidDel="00C30531">
          <w:rPr>
            <w:noProof/>
          </w:rPr>
          <w:t xml:space="preserve">presentaion info </w:t>
        </w:r>
        <w:r w:rsidR="007B60EF" w:rsidRPr="003F3F11" w:rsidDel="00C30531">
          <w:rPr>
            <w:noProof/>
          </w:rPr>
          <w:t xml:space="preserve">SEI message cancels the persistence of any previous </w:t>
        </w:r>
        <w:r w:rsidR="007B60EF" w:rsidDel="00C30531">
          <w:t>presentation info</w:t>
        </w:r>
        <w:r w:rsidR="007B60EF" w:rsidRPr="003F3F11" w:rsidDel="00C30531">
          <w:rPr>
            <w:rFonts w:eastAsia="Malgun Gothic"/>
            <w:noProof/>
            <w:lang w:eastAsia="ko-KR"/>
          </w:rPr>
          <w:t xml:space="preserve"> </w:t>
        </w:r>
        <w:r w:rsidR="007B60EF" w:rsidRPr="003F3F11" w:rsidDel="00C30531">
          <w:rPr>
            <w:noProof/>
          </w:rPr>
          <w:t xml:space="preserve">SEI message in output order. </w:t>
        </w:r>
        <w:r w:rsidR="007B60EF" w:rsidDel="00C30531">
          <w:rPr>
            <w:noProof/>
          </w:rPr>
          <w:t>presentation_info_cancel_flag</w:t>
        </w:r>
        <w:r w:rsidR="007B60EF" w:rsidRPr="003F3F11" w:rsidDel="00C30531">
          <w:rPr>
            <w:noProof/>
          </w:rPr>
          <w:t xml:space="preserve"> equal to 0 indicates that </w:t>
        </w:r>
        <w:r w:rsidR="007B60EF" w:rsidDel="00C30531">
          <w:t>presentation information</w:t>
        </w:r>
        <w:r w:rsidR="007B60EF" w:rsidRPr="003F3F11" w:rsidDel="00C30531">
          <w:rPr>
            <w:noProof/>
          </w:rPr>
          <w:t xml:space="preserve"> follows.</w:t>
        </w:r>
      </w:moveFrom>
    </w:p>
    <w:p w14:paraId="02CDEE0E" w14:textId="24BDA3B7" w:rsidR="007B60EF" w:rsidRPr="003F3F11" w:rsidDel="00C30531" w:rsidRDefault="00087214" w:rsidP="007B60EF">
      <w:pPr>
        <w:rPr>
          <w:moveFrom w:id="83" w:author="Chad Fogg" w:date="2019-07-06T09:35:00Z"/>
          <w:noProof/>
        </w:rPr>
      </w:pPr>
      <w:moveFrom w:id="84" w:author="Chad Fogg" w:date="2019-07-06T09:35:00Z">
        <w:r w:rsidDel="00C30531">
          <w:rPr>
            <w:b/>
            <w:noProof/>
            <w:lang w:eastAsia="zh-CN"/>
          </w:rPr>
          <w:t>mastering_display_viewing_info</w:t>
        </w:r>
        <w:r w:rsidRPr="00A75F7B" w:rsidDel="00C30531">
          <w:rPr>
            <w:b/>
            <w:noProof/>
            <w:lang w:eastAsia="zh-CN"/>
          </w:rPr>
          <w:t>_</w:t>
        </w:r>
        <w:r w:rsidRPr="00A75F7B" w:rsidDel="00C30531">
          <w:rPr>
            <w:b/>
            <w:bCs/>
            <w:noProof/>
            <w:lang w:eastAsia="zh-CN"/>
          </w:rPr>
          <w:t>persistence_flag</w:t>
        </w:r>
        <w:r w:rsidRPr="003F3F11" w:rsidDel="00C30531">
          <w:rPr>
            <w:noProof/>
          </w:rPr>
          <w:t xml:space="preserve"> </w:t>
        </w:r>
        <w:r w:rsidR="007B60EF" w:rsidRPr="003F3F11" w:rsidDel="00C30531">
          <w:rPr>
            <w:noProof/>
          </w:rPr>
          <w:t xml:space="preserve">specifies the persistence of the </w:t>
        </w:r>
        <w:r w:rsidR="007B60EF" w:rsidDel="00C30531">
          <w:t>presentation info</w:t>
        </w:r>
        <w:r w:rsidR="007B60EF" w:rsidRPr="003F3F11" w:rsidDel="00C30531">
          <w:rPr>
            <w:rFonts w:eastAsia="Malgun Gothic"/>
            <w:noProof/>
            <w:lang w:eastAsia="ko-KR"/>
          </w:rPr>
          <w:t xml:space="preserve"> </w:t>
        </w:r>
        <w:r w:rsidR="007B60EF" w:rsidRPr="003F3F11" w:rsidDel="00C30531">
          <w:rPr>
            <w:noProof/>
          </w:rPr>
          <w:t>SEI message for the current layer.</w:t>
        </w:r>
      </w:moveFrom>
    </w:p>
    <w:p w14:paraId="31324C4E" w14:textId="23FE32B7" w:rsidR="007B60EF" w:rsidRPr="003F3F11" w:rsidDel="00C30531" w:rsidRDefault="00087214" w:rsidP="007B60EF">
      <w:pPr>
        <w:rPr>
          <w:moveFrom w:id="85" w:author="Chad Fogg" w:date="2019-07-06T09:35:00Z"/>
          <w:noProof/>
        </w:rPr>
      </w:pPr>
      <w:moveFrom w:id="86" w:author="Chad Fogg" w:date="2019-07-06T09:35:00Z">
        <w:r w:rsidRPr="00087214" w:rsidDel="00C30531">
          <w:rPr>
            <w:bCs/>
            <w:noProof/>
            <w:lang w:eastAsia="zh-CN"/>
          </w:rPr>
          <w:t>mastering_display_viewing_info_persistence_flag</w:t>
        </w:r>
        <w:r w:rsidRPr="007B60EF" w:rsidDel="00C30531">
          <w:rPr>
            <w:bCs/>
            <w:noProof/>
          </w:rPr>
          <w:t xml:space="preserve"> </w:t>
        </w:r>
        <w:r w:rsidR="007B60EF" w:rsidRPr="007B60EF" w:rsidDel="00C30531">
          <w:rPr>
            <w:bCs/>
            <w:noProof/>
          </w:rPr>
          <w:t>flag</w:t>
        </w:r>
        <w:r w:rsidR="007B60EF" w:rsidRPr="003F3F11" w:rsidDel="00C30531">
          <w:rPr>
            <w:noProof/>
          </w:rPr>
          <w:t xml:space="preserve"> equal to 0 specifies that the </w:t>
        </w:r>
        <w:r w:rsidR="007B60EF" w:rsidDel="00C30531">
          <w:t>presentation info</w:t>
        </w:r>
        <w:r w:rsidR="007B60EF" w:rsidRPr="003F3F11" w:rsidDel="00C30531">
          <w:rPr>
            <w:rFonts w:eastAsia="Malgun Gothic"/>
            <w:noProof/>
            <w:lang w:eastAsia="ko-KR"/>
          </w:rPr>
          <w:t xml:space="preserve"> </w:t>
        </w:r>
        <w:r w:rsidR="007B60EF" w:rsidRPr="003F3F11" w:rsidDel="00C30531">
          <w:rPr>
            <w:noProof/>
          </w:rPr>
          <w:t>SEI message applies to the current decoded picture only.</w:t>
        </w:r>
      </w:moveFrom>
    </w:p>
    <w:p w14:paraId="6C4D6880" w14:textId="69EC696D" w:rsidR="007B60EF" w:rsidDel="00C30531" w:rsidRDefault="007B60EF" w:rsidP="00F10E29">
      <w:pPr>
        <w:rPr>
          <w:moveFrom w:id="87" w:author="Chad Fogg" w:date="2019-07-06T09:35:00Z"/>
          <w:b/>
          <w:bCs/>
          <w:szCs w:val="22"/>
          <w:lang w:val="en-CA"/>
        </w:rPr>
      </w:pPr>
    </w:p>
    <w:p w14:paraId="59525CE6" w14:textId="1D896184" w:rsidR="00C30531" w:rsidRPr="003F3F11" w:rsidRDefault="00087214" w:rsidP="00C30531">
      <w:pPr>
        <w:rPr>
          <w:moveTo w:id="88" w:author="Chad Fogg" w:date="2019-07-06T09:35:00Z"/>
          <w:noProof/>
        </w:rPr>
      </w:pPr>
      <w:moveFrom w:id="89" w:author="Chad Fogg" w:date="2019-07-06T09:35:00Z">
        <w:r w:rsidDel="00C30531">
          <w:rPr>
            <w:b/>
            <w:bCs/>
            <w:noProof/>
          </w:rPr>
          <w:t>mastering_display_horizontal_viewing_angle</w:t>
        </w:r>
        <w:r w:rsidDel="00C30531">
          <w:rPr>
            <w:szCs w:val="22"/>
            <w:lang w:val="en-CA"/>
          </w:rPr>
          <w:t xml:space="preserve"> </w:t>
        </w:r>
        <w:r w:rsidR="00F10E29" w:rsidDel="00C30531">
          <w:rPr>
            <w:szCs w:val="22"/>
            <w:lang w:val="en-CA"/>
          </w:rPr>
          <w:t xml:space="preserve">specifies the </w:t>
        </w:r>
        <w:r w:rsidDel="00C30531">
          <w:rPr>
            <w:szCs w:val="22"/>
            <w:lang w:val="en-CA"/>
          </w:rPr>
          <w:t>ideal horizontal viewing angle of the mastering display used during the</w:t>
        </w:r>
        <w:r w:rsidR="00F10E29" w:rsidDel="00C30531">
          <w:rPr>
            <w:szCs w:val="22"/>
            <w:lang w:val="en-CA"/>
          </w:rPr>
          <w:t xml:space="preserve"> </w:t>
        </w:r>
        <w:r w:rsidDel="00C30531">
          <w:rPr>
            <w:szCs w:val="22"/>
            <w:lang w:val="en-CA"/>
          </w:rPr>
          <w:t>content authoring, mastering, or approval process</w:t>
        </w:r>
        <w:r w:rsidR="00F10E29" w:rsidDel="00C30531">
          <w:rPr>
            <w:szCs w:val="22"/>
            <w:lang w:val="en-CA"/>
          </w:rPr>
          <w:t>.</w:t>
        </w:r>
      </w:moveFrom>
      <w:bookmarkStart w:id="90" w:name="_GoBack"/>
      <w:bookmarkEnd w:id="90"/>
      <w:moveFromRangeEnd w:id="81"/>
      <w:moveToRangeStart w:id="91" w:author="Chad Fogg" w:date="2019-07-06T09:35:00Z" w:name="move13298135"/>
      <w:moveTo w:id="92" w:author="Chad Fogg" w:date="2019-07-06T09:35:00Z">
        <w:r w:rsidR="00C30531">
          <w:rPr>
            <w:b/>
            <w:noProof/>
            <w:lang w:eastAsia="zh-CN"/>
          </w:rPr>
          <w:t>mastering_display_viewing_info_</w:t>
        </w:r>
        <w:r w:rsidR="00C30531" w:rsidRPr="00A75F7B">
          <w:rPr>
            <w:b/>
            <w:bCs/>
            <w:noProof/>
            <w:lang w:eastAsia="zh-CN"/>
          </w:rPr>
          <w:t>cancel_flag</w:t>
        </w:r>
        <w:r w:rsidR="00C30531" w:rsidRPr="003F3F11">
          <w:rPr>
            <w:noProof/>
          </w:rPr>
          <w:t xml:space="preserve"> equal to 1 indicates that the </w:t>
        </w:r>
        <w:r w:rsidR="00C30531">
          <w:rPr>
            <w:noProof/>
          </w:rPr>
          <w:t xml:space="preserve">presentaion info </w:t>
        </w:r>
        <w:r w:rsidR="00C30531" w:rsidRPr="003F3F11">
          <w:rPr>
            <w:noProof/>
          </w:rPr>
          <w:t xml:space="preserve">SEI message cancels the persistence of any previous </w:t>
        </w:r>
        <w:r w:rsidR="00C30531">
          <w:t>presentation info</w:t>
        </w:r>
        <w:r w:rsidR="00C30531" w:rsidRPr="003F3F11">
          <w:rPr>
            <w:rFonts w:eastAsia="Malgun Gothic"/>
            <w:noProof/>
            <w:lang w:eastAsia="ko-KR"/>
          </w:rPr>
          <w:t xml:space="preserve"> </w:t>
        </w:r>
        <w:r w:rsidR="00C30531" w:rsidRPr="003F3F11">
          <w:rPr>
            <w:noProof/>
          </w:rPr>
          <w:t xml:space="preserve">SEI message in output order. </w:t>
        </w:r>
        <w:r w:rsidR="00C30531">
          <w:rPr>
            <w:noProof/>
          </w:rPr>
          <w:t>presentation_info_cancel_flag</w:t>
        </w:r>
        <w:r w:rsidR="00C30531" w:rsidRPr="003F3F11">
          <w:rPr>
            <w:noProof/>
          </w:rPr>
          <w:t xml:space="preserve"> equal to 0 indicates that </w:t>
        </w:r>
        <w:r w:rsidR="00C30531">
          <w:t>presentation information</w:t>
        </w:r>
        <w:r w:rsidR="00C30531" w:rsidRPr="003F3F11">
          <w:rPr>
            <w:noProof/>
          </w:rPr>
          <w:t xml:space="preserve"> follows.</w:t>
        </w:r>
      </w:moveTo>
    </w:p>
    <w:p w14:paraId="47C2C975" w14:textId="77777777" w:rsidR="00C30531" w:rsidRPr="003F3F11" w:rsidRDefault="00C30531" w:rsidP="00C30531">
      <w:pPr>
        <w:rPr>
          <w:moveTo w:id="93" w:author="Chad Fogg" w:date="2019-07-06T09:35:00Z"/>
          <w:noProof/>
        </w:rPr>
      </w:pPr>
      <w:moveTo w:id="94" w:author="Chad Fogg" w:date="2019-07-06T09:35:00Z">
        <w:r>
          <w:rPr>
            <w:b/>
            <w:noProof/>
            <w:lang w:eastAsia="zh-CN"/>
          </w:rPr>
          <w:t>mastering_display_viewing_info</w:t>
        </w:r>
        <w:r w:rsidRPr="00A75F7B">
          <w:rPr>
            <w:b/>
            <w:noProof/>
            <w:lang w:eastAsia="zh-CN"/>
          </w:rPr>
          <w:t>_</w:t>
        </w:r>
        <w:r w:rsidRPr="00A75F7B">
          <w:rPr>
            <w:b/>
            <w:bCs/>
            <w:noProof/>
            <w:lang w:eastAsia="zh-CN"/>
          </w:rPr>
          <w:t>persistence_flag</w:t>
        </w:r>
        <w:r w:rsidRPr="003F3F11">
          <w:rPr>
            <w:noProof/>
          </w:rPr>
          <w:t xml:space="preserve"> specifies the persistence of the </w:t>
        </w:r>
        <w:r>
          <w:t>presentation info</w:t>
        </w:r>
        <w:r w:rsidRPr="003F3F11">
          <w:rPr>
            <w:rFonts w:eastAsia="Malgun Gothic"/>
            <w:noProof/>
            <w:lang w:eastAsia="ko-KR"/>
          </w:rPr>
          <w:t xml:space="preserve"> </w:t>
        </w:r>
        <w:r w:rsidRPr="003F3F11">
          <w:rPr>
            <w:noProof/>
          </w:rPr>
          <w:t>SEI message for the current layer.</w:t>
        </w:r>
      </w:moveTo>
    </w:p>
    <w:p w14:paraId="16B7688B" w14:textId="77777777" w:rsidR="00C30531" w:rsidRPr="003F3F11" w:rsidRDefault="00C30531" w:rsidP="00C30531">
      <w:pPr>
        <w:rPr>
          <w:moveTo w:id="95" w:author="Chad Fogg" w:date="2019-07-06T09:35:00Z"/>
          <w:noProof/>
        </w:rPr>
      </w:pPr>
      <w:moveTo w:id="96" w:author="Chad Fogg" w:date="2019-07-06T09:35:00Z">
        <w:r w:rsidRPr="00087214">
          <w:rPr>
            <w:bCs/>
            <w:noProof/>
            <w:lang w:eastAsia="zh-CN"/>
          </w:rPr>
          <w:t>mastering_display_viewing_info_persistence_flag</w:t>
        </w:r>
        <w:r w:rsidRPr="007B60EF">
          <w:rPr>
            <w:bCs/>
            <w:noProof/>
          </w:rPr>
          <w:t xml:space="preserve"> flag</w:t>
        </w:r>
        <w:r w:rsidRPr="003F3F11">
          <w:rPr>
            <w:noProof/>
          </w:rPr>
          <w:t xml:space="preserve"> equal to 0 specifies that the </w:t>
        </w:r>
        <w:r>
          <w:t>presentation info</w:t>
        </w:r>
        <w:r w:rsidRPr="003F3F11">
          <w:rPr>
            <w:rFonts w:eastAsia="Malgun Gothic"/>
            <w:noProof/>
            <w:lang w:eastAsia="ko-KR"/>
          </w:rPr>
          <w:t xml:space="preserve"> </w:t>
        </w:r>
        <w:r w:rsidRPr="003F3F11">
          <w:rPr>
            <w:noProof/>
          </w:rPr>
          <w:t>SEI message applies to the current decoded picture only.</w:t>
        </w:r>
      </w:moveTo>
    </w:p>
    <w:p w14:paraId="15326A93" w14:textId="77777777" w:rsidR="00C30531" w:rsidRDefault="00C30531" w:rsidP="00C30531">
      <w:pPr>
        <w:rPr>
          <w:moveTo w:id="97" w:author="Chad Fogg" w:date="2019-07-06T09:35:00Z"/>
          <w:b/>
          <w:bCs/>
          <w:szCs w:val="22"/>
          <w:lang w:val="en-CA"/>
        </w:rPr>
      </w:pPr>
    </w:p>
    <w:p w14:paraId="77067548" w14:textId="4A2F4738" w:rsidR="00F10E29" w:rsidRDefault="00C30531" w:rsidP="00C30531">
      <w:pPr>
        <w:rPr>
          <w:szCs w:val="22"/>
          <w:lang w:val="en-CA"/>
        </w:rPr>
      </w:pPr>
      <w:moveTo w:id="98" w:author="Chad Fogg" w:date="2019-07-06T09:35:00Z">
        <w:r>
          <w:rPr>
            <w:b/>
            <w:bCs/>
            <w:noProof/>
          </w:rPr>
          <w:t>mastering_display_horizontal_viewing_angle</w:t>
        </w:r>
        <w:r>
          <w:rPr>
            <w:szCs w:val="22"/>
            <w:lang w:val="en-CA"/>
          </w:rPr>
          <w:t xml:space="preserve"> specifies the ideal horizontal viewing angle of the mastering display used during the content authoring, mastering, or approval process.</w:t>
        </w:r>
      </w:moveTo>
      <w:moveToRangeEnd w:id="91"/>
    </w:p>
    <w:p w14:paraId="4DCE3DDF" w14:textId="4162D913" w:rsidR="00F10E29" w:rsidRDefault="00F10E29" w:rsidP="00F10E29">
      <w:pPr>
        <w:rPr>
          <w:ins w:id="99" w:author="Chad Fogg" w:date="2019-07-06T09:31:00Z"/>
          <w:szCs w:val="22"/>
          <w:lang w:val="en-CA"/>
        </w:rPr>
      </w:pPr>
    </w:p>
    <w:p w14:paraId="7D9B4C31" w14:textId="49C6DFD9" w:rsidR="00C30531" w:rsidRDefault="00C30531" w:rsidP="00F10E29">
      <w:pPr>
        <w:rPr>
          <w:ins w:id="100" w:author="Chad Fogg" w:date="2019-07-06T09:31:00Z"/>
          <w:szCs w:val="22"/>
          <w:lang w:val="en-CA"/>
        </w:rPr>
      </w:pPr>
    </w:p>
    <w:p w14:paraId="6D865EF9" w14:textId="56F659D0" w:rsidR="00C30531" w:rsidRDefault="00C30531" w:rsidP="00F10E29">
      <w:pPr>
        <w:rPr>
          <w:ins w:id="101" w:author="Chad Fogg" w:date="2019-07-06T09:31:00Z"/>
          <w:szCs w:val="22"/>
          <w:lang w:val="en-CA"/>
        </w:rPr>
      </w:pPr>
    </w:p>
    <w:p w14:paraId="43E05502" w14:textId="77777777" w:rsidR="00C30531" w:rsidRDefault="00C30531" w:rsidP="00F10E29">
      <w:pPr>
        <w:rPr>
          <w:szCs w:val="22"/>
          <w:lang w:val="en-CA"/>
        </w:rPr>
      </w:pPr>
    </w:p>
    <w:p w14:paraId="44EA0AA7" w14:textId="0FF02AD0" w:rsidR="00D6070D" w:rsidRPr="004A7226" w:rsidRDefault="00096969" w:rsidP="004234F0">
      <w:pPr>
        <w:pStyle w:val="Heading1"/>
        <w:rPr>
          <w:lang w:val="en-CA"/>
        </w:rPr>
      </w:pPr>
      <w:r>
        <w:rPr>
          <w:lang w:val="en-CA"/>
        </w:rPr>
        <w:t>References</w:t>
      </w:r>
    </w:p>
    <w:p w14:paraId="50E68CF6" w14:textId="14750CAF" w:rsidR="00096969" w:rsidRPr="009F176F" w:rsidRDefault="00096969" w:rsidP="004234F0">
      <w:pPr>
        <w:rPr>
          <w:szCs w:val="22"/>
          <w:lang w:val="en-CA"/>
        </w:rPr>
      </w:pPr>
      <w:r>
        <w:rPr>
          <w:szCs w:val="22"/>
          <w:lang w:val="en-CA"/>
        </w:rPr>
        <w:t xml:space="preserve">[1] </w:t>
      </w:r>
      <w:hyperlink r:id="rId9" w:history="1">
        <w:r w:rsidRPr="00096969">
          <w:rPr>
            <w:rStyle w:val="Hyperlink"/>
            <w:szCs w:val="22"/>
            <w:lang w:val="en-CA"/>
          </w:rPr>
          <w:t>http://8kassociation.com</w:t>
        </w:r>
      </w:hyperlink>
    </w:p>
    <w:p w14:paraId="6AF2CBE0" w14:textId="77777777" w:rsidR="00F10E29" w:rsidRPr="009F176F" w:rsidRDefault="00F10E29" w:rsidP="009234A5">
      <w:pPr>
        <w:rPr>
          <w:szCs w:val="22"/>
          <w:lang w:val="en-CA"/>
        </w:rPr>
      </w:pPr>
    </w:p>
    <w:p w14:paraId="4EBF97D7" w14:textId="77777777" w:rsidR="001F2594" w:rsidRPr="009F176F" w:rsidRDefault="001F2594" w:rsidP="00E11923">
      <w:pPr>
        <w:pStyle w:val="Heading1"/>
        <w:rPr>
          <w:lang w:val="en-CA"/>
        </w:rPr>
      </w:pPr>
      <w:r w:rsidRPr="009F176F">
        <w:rPr>
          <w:lang w:val="en-CA"/>
        </w:rPr>
        <w:t>Patent rights declaration</w:t>
      </w:r>
      <w:r w:rsidR="00B94B06" w:rsidRPr="009F176F">
        <w:rPr>
          <w:lang w:val="en-CA"/>
        </w:rPr>
        <w:t>(s)</w:t>
      </w:r>
    </w:p>
    <w:p w14:paraId="24CD168B" w14:textId="77777777" w:rsidR="00776D7D" w:rsidRDefault="00776D7D" w:rsidP="00806DFE">
      <w:pPr>
        <w:rPr>
          <w:szCs w:val="22"/>
          <w:lang w:val="en-CA"/>
        </w:rPr>
      </w:pPr>
    </w:p>
    <w:p w14:paraId="0618A025" w14:textId="23D9A342" w:rsidR="007F1F8B" w:rsidRPr="004A7226" w:rsidRDefault="00776D7D" w:rsidP="009234A5">
      <w:pPr>
        <w:rPr>
          <w:b/>
          <w:lang w:val="en-CA"/>
        </w:rPr>
      </w:pPr>
      <w:proofErr w:type="spellStart"/>
      <w:r>
        <w:rPr>
          <w:b/>
          <w:lang w:val="en-CA"/>
        </w:rPr>
        <w:t>MovieLabs</w:t>
      </w:r>
      <w:proofErr w:type="spellEnd"/>
      <w:r w:rsidR="005801A2" w:rsidRPr="009F176F">
        <w:rPr>
          <w:b/>
          <w:lang w:val="en-CA"/>
        </w:rPr>
        <w:t xml:space="preserve"> does not have any current or pending patent rights relating to the technology described in this contribution.</w:t>
      </w:r>
    </w:p>
    <w:sectPr w:rsidR="007F1F8B" w:rsidRPr="004A7226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262EFD" w14:textId="77777777" w:rsidR="001A7C3D" w:rsidRDefault="001A7C3D">
      <w:r>
        <w:separator/>
      </w:r>
    </w:p>
  </w:endnote>
  <w:endnote w:type="continuationSeparator" w:id="0">
    <w:p w14:paraId="1D8B6E4F" w14:textId="77777777" w:rsidR="001A7C3D" w:rsidRDefault="001A7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3D92E" w14:textId="21D7F5AA" w:rsidR="000B4FF9" w:rsidRPr="00806DFE" w:rsidRDefault="000B4FF9" w:rsidP="002D16A2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806DFE">
      <w:tab/>
      <w:t xml:space="preserve">Page: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PAGE </w:instrText>
    </w:r>
    <w:r w:rsidRPr="00806DFE">
      <w:rPr>
        <w:rStyle w:val="PageNumber"/>
      </w:rPr>
      <w:fldChar w:fldCharType="separate"/>
    </w:r>
    <w:r w:rsidR="005D35ED">
      <w:rPr>
        <w:rStyle w:val="PageNumber"/>
        <w:noProof/>
      </w:rPr>
      <w:t>1</w:t>
    </w:r>
    <w:r w:rsidRPr="00806DFE">
      <w:rPr>
        <w:rStyle w:val="PageNumber"/>
      </w:rPr>
      <w:fldChar w:fldCharType="end"/>
    </w:r>
    <w:r w:rsidRPr="00806DFE">
      <w:rPr>
        <w:rStyle w:val="PageNumber"/>
      </w:rPr>
      <w:tab/>
      <w:t xml:space="preserve">Date Saved: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SAVEDATE  \@ "yyyy-MM-dd"  \* MERGEFORMAT </w:instrText>
    </w:r>
    <w:r w:rsidRPr="00806DFE">
      <w:rPr>
        <w:rStyle w:val="PageNumber"/>
      </w:rPr>
      <w:fldChar w:fldCharType="separate"/>
    </w:r>
    <w:r w:rsidR="00C30531">
      <w:rPr>
        <w:rStyle w:val="PageNumber"/>
        <w:noProof/>
      </w:rPr>
      <w:t>2019-07-03</w:t>
    </w:r>
    <w:r w:rsidRPr="00806DF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33D88" w14:textId="77777777" w:rsidR="001A7C3D" w:rsidRDefault="001A7C3D">
      <w:r>
        <w:separator/>
      </w:r>
    </w:p>
  </w:footnote>
  <w:footnote w:type="continuationSeparator" w:id="0">
    <w:p w14:paraId="1D5E3B4A" w14:textId="77777777" w:rsidR="001A7C3D" w:rsidRDefault="001A7C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had Fogg">
    <w15:presenceInfo w15:providerId="Windows Live" w15:userId="8e1380b60a59dbd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3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D39"/>
    <w:rsid w:val="0001553A"/>
    <w:rsid w:val="00023A2A"/>
    <w:rsid w:val="000308A3"/>
    <w:rsid w:val="000458BC"/>
    <w:rsid w:val="00045C41"/>
    <w:rsid w:val="00046C03"/>
    <w:rsid w:val="00051457"/>
    <w:rsid w:val="00065039"/>
    <w:rsid w:val="0007614F"/>
    <w:rsid w:val="00087214"/>
    <w:rsid w:val="00096969"/>
    <w:rsid w:val="000B0C0F"/>
    <w:rsid w:val="000B1C6B"/>
    <w:rsid w:val="000B4FF9"/>
    <w:rsid w:val="000C09AC"/>
    <w:rsid w:val="000E00F3"/>
    <w:rsid w:val="000F1148"/>
    <w:rsid w:val="000F158C"/>
    <w:rsid w:val="000F2A36"/>
    <w:rsid w:val="000F6C4F"/>
    <w:rsid w:val="00102F3D"/>
    <w:rsid w:val="00124E38"/>
    <w:rsid w:val="0012580B"/>
    <w:rsid w:val="00127410"/>
    <w:rsid w:val="00131F90"/>
    <w:rsid w:val="0013526E"/>
    <w:rsid w:val="001420D7"/>
    <w:rsid w:val="00146152"/>
    <w:rsid w:val="00165B71"/>
    <w:rsid w:val="00167C47"/>
    <w:rsid w:val="00171371"/>
    <w:rsid w:val="00175A24"/>
    <w:rsid w:val="0018104A"/>
    <w:rsid w:val="00187E58"/>
    <w:rsid w:val="001A297E"/>
    <w:rsid w:val="001A368E"/>
    <w:rsid w:val="001A7329"/>
    <w:rsid w:val="001A792F"/>
    <w:rsid w:val="001A7C3D"/>
    <w:rsid w:val="001B208E"/>
    <w:rsid w:val="001B4E28"/>
    <w:rsid w:val="001C16B9"/>
    <w:rsid w:val="001C3525"/>
    <w:rsid w:val="001C3AFB"/>
    <w:rsid w:val="001D1834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66F06"/>
    <w:rsid w:val="00275BCF"/>
    <w:rsid w:val="0028376A"/>
    <w:rsid w:val="00291E36"/>
    <w:rsid w:val="00292257"/>
    <w:rsid w:val="002A54E0"/>
    <w:rsid w:val="002B1595"/>
    <w:rsid w:val="002B191D"/>
    <w:rsid w:val="002D0AF6"/>
    <w:rsid w:val="002D16A2"/>
    <w:rsid w:val="002F164D"/>
    <w:rsid w:val="002F664D"/>
    <w:rsid w:val="00306206"/>
    <w:rsid w:val="00317D85"/>
    <w:rsid w:val="00327C56"/>
    <w:rsid w:val="003315A1"/>
    <w:rsid w:val="003373EC"/>
    <w:rsid w:val="00342FF4"/>
    <w:rsid w:val="00346148"/>
    <w:rsid w:val="003669EA"/>
    <w:rsid w:val="003706CC"/>
    <w:rsid w:val="00377710"/>
    <w:rsid w:val="003811E9"/>
    <w:rsid w:val="003A2D8E"/>
    <w:rsid w:val="003A7CE6"/>
    <w:rsid w:val="003B0479"/>
    <w:rsid w:val="003B228E"/>
    <w:rsid w:val="003B5C2A"/>
    <w:rsid w:val="003C20E4"/>
    <w:rsid w:val="003D6342"/>
    <w:rsid w:val="003E6F90"/>
    <w:rsid w:val="003F5D0F"/>
    <w:rsid w:val="00414101"/>
    <w:rsid w:val="004234F0"/>
    <w:rsid w:val="00433DDB"/>
    <w:rsid w:val="00437619"/>
    <w:rsid w:val="00465A1E"/>
    <w:rsid w:val="00482535"/>
    <w:rsid w:val="004870D3"/>
    <w:rsid w:val="004A2A63"/>
    <w:rsid w:val="004A7226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379F2"/>
    <w:rsid w:val="00550540"/>
    <w:rsid w:val="00550A66"/>
    <w:rsid w:val="00567EC7"/>
    <w:rsid w:val="00570013"/>
    <w:rsid w:val="005801A2"/>
    <w:rsid w:val="005952A5"/>
    <w:rsid w:val="005A33A1"/>
    <w:rsid w:val="005B217D"/>
    <w:rsid w:val="005C385F"/>
    <w:rsid w:val="005D35ED"/>
    <w:rsid w:val="005E1AC6"/>
    <w:rsid w:val="005F6F1B"/>
    <w:rsid w:val="00624B33"/>
    <w:rsid w:val="0063041A"/>
    <w:rsid w:val="00630AA2"/>
    <w:rsid w:val="00637C3D"/>
    <w:rsid w:val="00646707"/>
    <w:rsid w:val="00646B4E"/>
    <w:rsid w:val="00657F7E"/>
    <w:rsid w:val="00662E58"/>
    <w:rsid w:val="00664DCF"/>
    <w:rsid w:val="00690C02"/>
    <w:rsid w:val="006B20FE"/>
    <w:rsid w:val="006B3D46"/>
    <w:rsid w:val="006C5D39"/>
    <w:rsid w:val="006D6D9B"/>
    <w:rsid w:val="006E2810"/>
    <w:rsid w:val="006E5417"/>
    <w:rsid w:val="007023DE"/>
    <w:rsid w:val="00712F60"/>
    <w:rsid w:val="00720371"/>
    <w:rsid w:val="00720E3B"/>
    <w:rsid w:val="0074393F"/>
    <w:rsid w:val="00745F6B"/>
    <w:rsid w:val="00755276"/>
    <w:rsid w:val="0075585E"/>
    <w:rsid w:val="00770571"/>
    <w:rsid w:val="007768FF"/>
    <w:rsid w:val="00776D7D"/>
    <w:rsid w:val="007824D3"/>
    <w:rsid w:val="00796EE3"/>
    <w:rsid w:val="007A7D29"/>
    <w:rsid w:val="007B4AB8"/>
    <w:rsid w:val="007B60EF"/>
    <w:rsid w:val="007D1181"/>
    <w:rsid w:val="007E01A3"/>
    <w:rsid w:val="007F1F8B"/>
    <w:rsid w:val="007F67A1"/>
    <w:rsid w:val="00806DFE"/>
    <w:rsid w:val="00811C05"/>
    <w:rsid w:val="008206C8"/>
    <w:rsid w:val="00844F73"/>
    <w:rsid w:val="00855232"/>
    <w:rsid w:val="008637CF"/>
    <w:rsid w:val="0086387C"/>
    <w:rsid w:val="00874A6C"/>
    <w:rsid w:val="00876C65"/>
    <w:rsid w:val="008A4B4C"/>
    <w:rsid w:val="008A4DDA"/>
    <w:rsid w:val="008C239F"/>
    <w:rsid w:val="008D59CB"/>
    <w:rsid w:val="008E480C"/>
    <w:rsid w:val="00907757"/>
    <w:rsid w:val="009212B0"/>
    <w:rsid w:val="00921FA1"/>
    <w:rsid w:val="009234A5"/>
    <w:rsid w:val="00933453"/>
    <w:rsid w:val="009335AE"/>
    <w:rsid w:val="009336F7"/>
    <w:rsid w:val="0093636C"/>
    <w:rsid w:val="009374A7"/>
    <w:rsid w:val="00955F6D"/>
    <w:rsid w:val="00975472"/>
    <w:rsid w:val="009816BA"/>
    <w:rsid w:val="0098551D"/>
    <w:rsid w:val="0099518F"/>
    <w:rsid w:val="009A523D"/>
    <w:rsid w:val="009B02A1"/>
    <w:rsid w:val="009B24FC"/>
    <w:rsid w:val="009C01FD"/>
    <w:rsid w:val="009F176F"/>
    <w:rsid w:val="009F496B"/>
    <w:rsid w:val="00A01439"/>
    <w:rsid w:val="00A029ED"/>
    <w:rsid w:val="00A02E61"/>
    <w:rsid w:val="00A05CFF"/>
    <w:rsid w:val="00A13048"/>
    <w:rsid w:val="00A46843"/>
    <w:rsid w:val="00A56B97"/>
    <w:rsid w:val="00A6093D"/>
    <w:rsid w:val="00A64AEE"/>
    <w:rsid w:val="00A767DC"/>
    <w:rsid w:val="00A76A6D"/>
    <w:rsid w:val="00A83253"/>
    <w:rsid w:val="00AA6E84"/>
    <w:rsid w:val="00AD05A8"/>
    <w:rsid w:val="00AD577E"/>
    <w:rsid w:val="00AD607E"/>
    <w:rsid w:val="00AE341B"/>
    <w:rsid w:val="00B07CA7"/>
    <w:rsid w:val="00B1279A"/>
    <w:rsid w:val="00B4194A"/>
    <w:rsid w:val="00B51186"/>
    <w:rsid w:val="00B5222E"/>
    <w:rsid w:val="00B53179"/>
    <w:rsid w:val="00B600CD"/>
    <w:rsid w:val="00B61C96"/>
    <w:rsid w:val="00B73A2A"/>
    <w:rsid w:val="00B94B06"/>
    <w:rsid w:val="00B94C28"/>
    <w:rsid w:val="00BC10BA"/>
    <w:rsid w:val="00BC5AFD"/>
    <w:rsid w:val="00BD5566"/>
    <w:rsid w:val="00BE086E"/>
    <w:rsid w:val="00C01D32"/>
    <w:rsid w:val="00C04F43"/>
    <w:rsid w:val="00C0609D"/>
    <w:rsid w:val="00C115AB"/>
    <w:rsid w:val="00C26CCB"/>
    <w:rsid w:val="00C30249"/>
    <w:rsid w:val="00C30531"/>
    <w:rsid w:val="00C33ADC"/>
    <w:rsid w:val="00C3723B"/>
    <w:rsid w:val="00C42466"/>
    <w:rsid w:val="00C428A9"/>
    <w:rsid w:val="00C606C9"/>
    <w:rsid w:val="00C80288"/>
    <w:rsid w:val="00C84003"/>
    <w:rsid w:val="00C90650"/>
    <w:rsid w:val="00C97D78"/>
    <w:rsid w:val="00CC2AAE"/>
    <w:rsid w:val="00CC5A42"/>
    <w:rsid w:val="00CD0EAB"/>
    <w:rsid w:val="00CE5E02"/>
    <w:rsid w:val="00CF34DB"/>
    <w:rsid w:val="00CF558F"/>
    <w:rsid w:val="00D010C0"/>
    <w:rsid w:val="00D073E2"/>
    <w:rsid w:val="00D23BB6"/>
    <w:rsid w:val="00D446EC"/>
    <w:rsid w:val="00D51BF0"/>
    <w:rsid w:val="00D55942"/>
    <w:rsid w:val="00D6070D"/>
    <w:rsid w:val="00D6590B"/>
    <w:rsid w:val="00D77FDB"/>
    <w:rsid w:val="00D807BF"/>
    <w:rsid w:val="00D81879"/>
    <w:rsid w:val="00D82FCC"/>
    <w:rsid w:val="00D90FB8"/>
    <w:rsid w:val="00DA17FC"/>
    <w:rsid w:val="00DA7887"/>
    <w:rsid w:val="00DB2C26"/>
    <w:rsid w:val="00DD0051"/>
    <w:rsid w:val="00DD02F4"/>
    <w:rsid w:val="00DE6B43"/>
    <w:rsid w:val="00E11923"/>
    <w:rsid w:val="00E262D4"/>
    <w:rsid w:val="00E36250"/>
    <w:rsid w:val="00E410C8"/>
    <w:rsid w:val="00E54511"/>
    <w:rsid w:val="00E61DAC"/>
    <w:rsid w:val="00E72B80"/>
    <w:rsid w:val="00E75FE3"/>
    <w:rsid w:val="00E86C4C"/>
    <w:rsid w:val="00E907A3"/>
    <w:rsid w:val="00EA5AE0"/>
    <w:rsid w:val="00EB7AB1"/>
    <w:rsid w:val="00EE7CD8"/>
    <w:rsid w:val="00EF48CC"/>
    <w:rsid w:val="00EF75D4"/>
    <w:rsid w:val="00EF77AB"/>
    <w:rsid w:val="00F00801"/>
    <w:rsid w:val="00F047EB"/>
    <w:rsid w:val="00F10E29"/>
    <w:rsid w:val="00F711F1"/>
    <w:rsid w:val="00F73032"/>
    <w:rsid w:val="00F848FC"/>
    <w:rsid w:val="00F84DC0"/>
    <w:rsid w:val="00F9282A"/>
    <w:rsid w:val="00F96BAD"/>
    <w:rsid w:val="00FA139D"/>
    <w:rsid w:val="00FB0E84"/>
    <w:rsid w:val="00FD01C2"/>
    <w:rsid w:val="00FD6831"/>
    <w:rsid w:val="00FE07CF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AECF47"/>
  <w15:chartTrackingRefBased/>
  <w15:docId w15:val="{F3971392-89E4-4B0B-8369-8AE2877D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6D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96969"/>
    <w:rPr>
      <w:color w:val="605E5C"/>
      <w:shd w:val="clear" w:color="auto" w:fill="E1DFDD"/>
    </w:rPr>
  </w:style>
  <w:style w:type="paragraph" w:customStyle="1" w:styleId="tablesyntax">
    <w:name w:val="table syntax"/>
    <w:basedOn w:val="Normal"/>
    <w:link w:val="tablesyntaxChar"/>
    <w:rsid w:val="001420D7"/>
    <w:pPr>
      <w:keepNext/>
      <w:keepLines/>
      <w:tabs>
        <w:tab w:val="clear" w:pos="360"/>
        <w:tab w:val="clear" w:pos="72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</w:tabs>
      <w:spacing w:before="0"/>
      <w:jc w:val="left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1420D7"/>
    <w:rPr>
      <w:rFonts w:eastAsia="Malgun Gothic"/>
      <w:lang w:val="en-GB"/>
    </w:rPr>
  </w:style>
  <w:style w:type="paragraph" w:customStyle="1" w:styleId="tablecell">
    <w:name w:val="table cell"/>
    <w:basedOn w:val="Normal"/>
    <w:rsid w:val="001420D7"/>
    <w:pPr>
      <w:keepNext/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spacing w:before="0" w:after="60"/>
    </w:pPr>
    <w:rPr>
      <w:rFonts w:eastAsia="Malgun Gothic"/>
      <w:sz w:val="20"/>
      <w:lang w:val="en-GB"/>
    </w:rPr>
  </w:style>
  <w:style w:type="paragraph" w:styleId="Revision">
    <w:name w:val="Revision"/>
    <w:hidden/>
    <w:uiPriority w:val="99"/>
    <w:semiHidden/>
    <w:rsid w:val="00C30531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8kassociatio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914</Words>
  <Characters>5215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6117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Chad Fogg</cp:lastModifiedBy>
  <cp:revision>21</cp:revision>
  <cp:lastPrinted>1900-01-01T08:00:00Z</cp:lastPrinted>
  <dcterms:created xsi:type="dcterms:W3CDTF">2018-08-09T13:59:00Z</dcterms:created>
  <dcterms:modified xsi:type="dcterms:W3CDTF">2019-07-06T07:35:00Z</dcterms:modified>
</cp:coreProperties>
</file>