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BD04D9" w14:paraId="682016BC" w14:textId="77777777" w:rsidTr="00E410C8">
        <w:tc>
          <w:tcPr>
            <w:tcW w:w="6120" w:type="dxa"/>
          </w:tcPr>
          <w:p w14:paraId="09A510B1" w14:textId="3D170D46" w:rsidR="006C5D39" w:rsidRPr="00BD04D9" w:rsidRDefault="005379F2" w:rsidP="00C97D78">
            <w:pPr>
              <w:tabs>
                <w:tab w:val="left" w:pos="7200"/>
              </w:tabs>
              <w:spacing w:before="0"/>
              <w:rPr>
                <w:b/>
                <w:szCs w:val="22"/>
              </w:rPr>
            </w:pPr>
            <w:r w:rsidRPr="00BD04D9">
              <w:rPr>
                <w:b/>
                <w:noProof/>
                <w:szCs w:val="22"/>
                <w:lang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D566C7"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q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x8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CZ&#10;Vi6U8qEAALCsBAAOAAAAAAAAAAAAAAAAAC4CAABkcnMvZTJvRG9jLnhtbFBLAQItABQABgAIAAAA&#10;IQBFf8AY3QAAAAgBAAAPAAAAAAAAAAAAAAAAAEykAABkcnMvZG93bnJldi54bWxQSwUGAAAAAAQA&#10;BADzAAAAVq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BD04D9">
              <w:rPr>
                <w:b/>
                <w:noProof/>
                <w:szCs w:val="22"/>
                <w:lang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BD04D9">
              <w:rPr>
                <w:b/>
                <w:noProof/>
                <w:szCs w:val="22"/>
                <w:lang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BD04D9">
              <w:rPr>
                <w:b/>
                <w:szCs w:val="22"/>
              </w:rPr>
              <w:t xml:space="preserve">Joint </w:t>
            </w:r>
            <w:r w:rsidR="006C5D39" w:rsidRPr="00BD04D9">
              <w:rPr>
                <w:b/>
                <w:szCs w:val="22"/>
              </w:rPr>
              <w:t>Collaborative</w:t>
            </w:r>
            <w:r w:rsidR="00E61DAC" w:rsidRPr="00BD04D9">
              <w:rPr>
                <w:b/>
                <w:szCs w:val="22"/>
              </w:rPr>
              <w:t xml:space="preserve"> Team </w:t>
            </w:r>
            <w:r w:rsidR="006C5D39" w:rsidRPr="00BD04D9">
              <w:rPr>
                <w:b/>
                <w:szCs w:val="22"/>
              </w:rPr>
              <w:t>on Video Coding (JCT-VC)</w:t>
            </w:r>
          </w:p>
          <w:p w14:paraId="1C7E1086" w14:textId="77777777" w:rsidR="00E61DAC" w:rsidRPr="00BD04D9" w:rsidRDefault="00E54511" w:rsidP="00C97D78">
            <w:pPr>
              <w:tabs>
                <w:tab w:val="left" w:pos="7200"/>
              </w:tabs>
              <w:spacing w:before="0"/>
              <w:rPr>
                <w:b/>
                <w:szCs w:val="22"/>
              </w:rPr>
            </w:pPr>
            <w:r w:rsidRPr="00BD04D9">
              <w:rPr>
                <w:b/>
                <w:szCs w:val="22"/>
              </w:rPr>
              <w:t xml:space="preserve">of </w:t>
            </w:r>
            <w:r w:rsidR="007F1F8B" w:rsidRPr="00BD04D9">
              <w:rPr>
                <w:b/>
                <w:szCs w:val="22"/>
              </w:rPr>
              <w:t>ITU-T SG</w:t>
            </w:r>
            <w:r w:rsidR="005E1AC6" w:rsidRPr="00BD04D9">
              <w:rPr>
                <w:b/>
                <w:szCs w:val="22"/>
              </w:rPr>
              <w:t> </w:t>
            </w:r>
            <w:r w:rsidR="007F1F8B" w:rsidRPr="00BD04D9">
              <w:rPr>
                <w:b/>
                <w:szCs w:val="22"/>
              </w:rPr>
              <w:t>16 WP</w:t>
            </w:r>
            <w:r w:rsidR="005E1AC6" w:rsidRPr="00BD04D9">
              <w:rPr>
                <w:b/>
                <w:szCs w:val="22"/>
              </w:rPr>
              <w:t> </w:t>
            </w:r>
            <w:r w:rsidR="007F1F8B" w:rsidRPr="00BD04D9">
              <w:rPr>
                <w:b/>
                <w:szCs w:val="22"/>
              </w:rPr>
              <w:t>3 and ISO/IEC JTC</w:t>
            </w:r>
            <w:r w:rsidR="005E1AC6" w:rsidRPr="00BD04D9">
              <w:rPr>
                <w:b/>
                <w:szCs w:val="22"/>
              </w:rPr>
              <w:t> </w:t>
            </w:r>
            <w:r w:rsidR="007F1F8B" w:rsidRPr="00BD04D9">
              <w:rPr>
                <w:b/>
                <w:szCs w:val="22"/>
              </w:rPr>
              <w:t>1/SC</w:t>
            </w:r>
            <w:r w:rsidR="005E1AC6" w:rsidRPr="00BD04D9">
              <w:rPr>
                <w:b/>
                <w:szCs w:val="22"/>
              </w:rPr>
              <w:t> </w:t>
            </w:r>
            <w:r w:rsidR="007F1F8B" w:rsidRPr="00BD04D9">
              <w:rPr>
                <w:b/>
                <w:szCs w:val="22"/>
              </w:rPr>
              <w:t>29/WG</w:t>
            </w:r>
            <w:r w:rsidR="005E1AC6" w:rsidRPr="00BD04D9">
              <w:rPr>
                <w:b/>
                <w:szCs w:val="22"/>
              </w:rPr>
              <w:t> </w:t>
            </w:r>
            <w:r w:rsidR="007F1F8B" w:rsidRPr="00BD04D9">
              <w:rPr>
                <w:b/>
                <w:szCs w:val="22"/>
              </w:rPr>
              <w:t>11</w:t>
            </w:r>
          </w:p>
          <w:p w14:paraId="2B4C9D54" w14:textId="7BCDE1E6" w:rsidR="00E61DAC" w:rsidRPr="00BD04D9" w:rsidRDefault="00855232" w:rsidP="005D35ED">
            <w:pPr>
              <w:tabs>
                <w:tab w:val="left" w:pos="7200"/>
              </w:tabs>
              <w:spacing w:before="0"/>
              <w:rPr>
                <w:b/>
                <w:szCs w:val="22"/>
              </w:rPr>
            </w:pPr>
            <w:r w:rsidRPr="00BD04D9">
              <w:t>3</w:t>
            </w:r>
            <w:r w:rsidR="00A029ED" w:rsidRPr="00BD04D9">
              <w:t>5</w:t>
            </w:r>
            <w:r w:rsidR="005D35ED" w:rsidRPr="00BD04D9">
              <w:t>th</w:t>
            </w:r>
            <w:r w:rsidR="00A767DC" w:rsidRPr="00BD04D9">
              <w:t xml:space="preserve"> Meeting: </w:t>
            </w:r>
            <w:r w:rsidR="00A029ED" w:rsidRPr="00BD04D9">
              <w:t>Geneva</w:t>
            </w:r>
            <w:r w:rsidR="00D81879" w:rsidRPr="00BD04D9">
              <w:t xml:space="preserve">, </w:t>
            </w:r>
            <w:r w:rsidR="00A029ED" w:rsidRPr="00BD04D9">
              <w:t>CH</w:t>
            </w:r>
            <w:r w:rsidR="00D81879" w:rsidRPr="00BD04D9">
              <w:t xml:space="preserve">, </w:t>
            </w:r>
            <w:r w:rsidR="005D35ED" w:rsidRPr="00BD04D9">
              <w:t>2</w:t>
            </w:r>
            <w:r w:rsidR="00A029ED" w:rsidRPr="00BD04D9">
              <w:t>2</w:t>
            </w:r>
            <w:r w:rsidR="00D81879" w:rsidRPr="00BD04D9">
              <w:t>–</w:t>
            </w:r>
            <w:r w:rsidR="00A029ED" w:rsidRPr="00BD04D9">
              <w:t>27</w:t>
            </w:r>
            <w:r w:rsidR="00D81879" w:rsidRPr="00BD04D9">
              <w:t xml:space="preserve"> </w:t>
            </w:r>
            <w:r w:rsidR="00A029ED" w:rsidRPr="00BD04D9">
              <w:t>March</w:t>
            </w:r>
            <w:r w:rsidR="00975472" w:rsidRPr="00BD04D9">
              <w:t xml:space="preserve"> 201</w:t>
            </w:r>
            <w:r w:rsidR="005D35ED" w:rsidRPr="00BD04D9">
              <w:t>9</w:t>
            </w:r>
          </w:p>
        </w:tc>
        <w:tc>
          <w:tcPr>
            <w:tcW w:w="3240" w:type="dxa"/>
          </w:tcPr>
          <w:p w14:paraId="353C5F48" w14:textId="1C3A3FC8" w:rsidR="008A4B4C" w:rsidRPr="00BD04D9" w:rsidRDefault="00E61DAC" w:rsidP="005D35ED">
            <w:pPr>
              <w:tabs>
                <w:tab w:val="left" w:pos="7200"/>
              </w:tabs>
              <w:rPr>
                <w:u w:val="single"/>
              </w:rPr>
            </w:pPr>
            <w:r w:rsidRPr="00BD04D9">
              <w:t>Document</w:t>
            </w:r>
            <w:r w:rsidR="006C5D39" w:rsidRPr="00BD04D9">
              <w:t>: JC</w:t>
            </w:r>
            <w:r w:rsidRPr="00BD04D9">
              <w:t>T</w:t>
            </w:r>
            <w:r w:rsidR="006C5D39" w:rsidRPr="00BD04D9">
              <w:t>VC</w:t>
            </w:r>
            <w:r w:rsidRPr="00BD04D9">
              <w:t>-</w:t>
            </w:r>
            <w:r w:rsidR="00975472" w:rsidRPr="00BD04D9">
              <w:t>A</w:t>
            </w:r>
            <w:r w:rsidR="00A029ED" w:rsidRPr="00BD04D9">
              <w:t>I</w:t>
            </w:r>
            <w:r w:rsidR="008A4914">
              <w:t>0023</w:t>
            </w:r>
            <w:ins w:id="0" w:author="JCTVC-AI0023-v2" w:date="2019-03-21T15:53:00Z">
              <w:r w:rsidR="00DE0CB8">
                <w:t>-v2</w:t>
              </w:r>
            </w:ins>
          </w:p>
        </w:tc>
      </w:tr>
    </w:tbl>
    <w:p w14:paraId="32151260" w14:textId="77777777" w:rsidR="00E61DAC" w:rsidRPr="00BD04D9" w:rsidRDefault="00E61DAC" w:rsidP="00531AE9">
      <w:pPr>
        <w:spacing w:before="0"/>
      </w:pPr>
    </w:p>
    <w:tbl>
      <w:tblPr>
        <w:tblW w:w="0" w:type="auto"/>
        <w:tblLayout w:type="fixed"/>
        <w:tblLook w:val="0000" w:firstRow="0" w:lastRow="0" w:firstColumn="0" w:lastColumn="0" w:noHBand="0" w:noVBand="0"/>
      </w:tblPr>
      <w:tblGrid>
        <w:gridCol w:w="1458"/>
        <w:gridCol w:w="3762"/>
        <w:gridCol w:w="900"/>
        <w:gridCol w:w="3240"/>
      </w:tblGrid>
      <w:tr w:rsidR="00E61DAC" w:rsidRPr="00BD04D9" w14:paraId="3B4E2EE3" w14:textId="77777777" w:rsidTr="00E410C8">
        <w:tc>
          <w:tcPr>
            <w:tcW w:w="1458" w:type="dxa"/>
          </w:tcPr>
          <w:p w14:paraId="6D6EABD0" w14:textId="77777777" w:rsidR="00E61DAC" w:rsidRPr="00BD04D9" w:rsidRDefault="00E61DAC">
            <w:pPr>
              <w:spacing w:before="60" w:after="60"/>
              <w:rPr>
                <w:i/>
                <w:szCs w:val="22"/>
              </w:rPr>
            </w:pPr>
            <w:r w:rsidRPr="00BD04D9">
              <w:rPr>
                <w:i/>
                <w:szCs w:val="22"/>
              </w:rPr>
              <w:t>Title:</w:t>
            </w:r>
          </w:p>
        </w:tc>
        <w:tc>
          <w:tcPr>
            <w:tcW w:w="7902" w:type="dxa"/>
            <w:gridSpan w:val="3"/>
          </w:tcPr>
          <w:p w14:paraId="49C23A94" w14:textId="5604DAD9" w:rsidR="00E61DAC" w:rsidRPr="00BD04D9" w:rsidRDefault="002B6F85">
            <w:pPr>
              <w:spacing w:before="60" w:after="60"/>
              <w:rPr>
                <w:b/>
                <w:szCs w:val="22"/>
              </w:rPr>
            </w:pPr>
            <w:r>
              <w:rPr>
                <w:b/>
                <w:szCs w:val="22"/>
              </w:rPr>
              <w:t xml:space="preserve">Encoder-only </w:t>
            </w:r>
            <w:r w:rsidR="005B1C5D" w:rsidRPr="00BD04D9">
              <w:rPr>
                <w:b/>
                <w:szCs w:val="22"/>
              </w:rPr>
              <w:t>GOP</w:t>
            </w:r>
            <w:r>
              <w:rPr>
                <w:b/>
                <w:szCs w:val="22"/>
              </w:rPr>
              <w:t>-b</w:t>
            </w:r>
            <w:r w:rsidR="005B1C5D" w:rsidRPr="00BD04D9">
              <w:rPr>
                <w:b/>
                <w:szCs w:val="22"/>
              </w:rPr>
              <w:t xml:space="preserve">ased </w:t>
            </w:r>
            <w:r>
              <w:rPr>
                <w:b/>
                <w:szCs w:val="22"/>
              </w:rPr>
              <w:t>t</w:t>
            </w:r>
            <w:r w:rsidR="005B1C5D" w:rsidRPr="00BD04D9">
              <w:rPr>
                <w:b/>
                <w:szCs w:val="22"/>
              </w:rPr>
              <w:t xml:space="preserve">emporal </w:t>
            </w:r>
            <w:r>
              <w:rPr>
                <w:b/>
                <w:szCs w:val="22"/>
              </w:rPr>
              <w:t>f</w:t>
            </w:r>
            <w:r w:rsidR="005B1C5D" w:rsidRPr="00BD04D9">
              <w:rPr>
                <w:b/>
                <w:szCs w:val="22"/>
              </w:rPr>
              <w:t>ilter</w:t>
            </w:r>
          </w:p>
        </w:tc>
      </w:tr>
      <w:tr w:rsidR="00E61DAC" w:rsidRPr="00BD04D9" w14:paraId="0A1ECD37" w14:textId="77777777" w:rsidTr="00E410C8">
        <w:tc>
          <w:tcPr>
            <w:tcW w:w="1458" w:type="dxa"/>
          </w:tcPr>
          <w:p w14:paraId="41697C41" w14:textId="77777777" w:rsidR="00E61DAC" w:rsidRPr="00BD04D9" w:rsidRDefault="00E61DAC">
            <w:pPr>
              <w:spacing w:before="60" w:after="60"/>
              <w:rPr>
                <w:i/>
                <w:szCs w:val="22"/>
              </w:rPr>
            </w:pPr>
            <w:r w:rsidRPr="00BD04D9">
              <w:rPr>
                <w:i/>
                <w:szCs w:val="22"/>
              </w:rPr>
              <w:t>Status:</w:t>
            </w:r>
          </w:p>
        </w:tc>
        <w:tc>
          <w:tcPr>
            <w:tcW w:w="7902" w:type="dxa"/>
            <w:gridSpan w:val="3"/>
          </w:tcPr>
          <w:p w14:paraId="06D08F86" w14:textId="5060174B" w:rsidR="00E61DAC" w:rsidRPr="00BD04D9" w:rsidRDefault="00646B4E">
            <w:pPr>
              <w:spacing w:before="60" w:after="60"/>
              <w:rPr>
                <w:szCs w:val="22"/>
              </w:rPr>
            </w:pPr>
            <w:r w:rsidRPr="00BD04D9">
              <w:rPr>
                <w:szCs w:val="22"/>
              </w:rPr>
              <w:t>Input d</w:t>
            </w:r>
            <w:r w:rsidR="00E61DAC" w:rsidRPr="00BD04D9">
              <w:rPr>
                <w:szCs w:val="22"/>
              </w:rPr>
              <w:t xml:space="preserve">ocument to </w:t>
            </w:r>
            <w:r w:rsidR="00AE341B" w:rsidRPr="00BD04D9">
              <w:rPr>
                <w:szCs w:val="22"/>
              </w:rPr>
              <w:t>JCT-VC</w:t>
            </w:r>
          </w:p>
        </w:tc>
      </w:tr>
      <w:tr w:rsidR="00E61DAC" w:rsidRPr="00BD04D9" w14:paraId="47CDA43F" w14:textId="77777777" w:rsidTr="00E410C8">
        <w:tc>
          <w:tcPr>
            <w:tcW w:w="1458" w:type="dxa"/>
          </w:tcPr>
          <w:p w14:paraId="5AB38009" w14:textId="77777777" w:rsidR="00E61DAC" w:rsidRPr="00BD04D9" w:rsidRDefault="00E61DAC">
            <w:pPr>
              <w:spacing w:before="60" w:after="60"/>
              <w:rPr>
                <w:i/>
                <w:szCs w:val="22"/>
              </w:rPr>
            </w:pPr>
            <w:r w:rsidRPr="00BD04D9">
              <w:rPr>
                <w:i/>
                <w:szCs w:val="22"/>
              </w:rPr>
              <w:t>Purpose:</w:t>
            </w:r>
          </w:p>
        </w:tc>
        <w:tc>
          <w:tcPr>
            <w:tcW w:w="7902" w:type="dxa"/>
            <w:gridSpan w:val="3"/>
          </w:tcPr>
          <w:p w14:paraId="3343B6EE" w14:textId="36A50E06" w:rsidR="00E61DAC" w:rsidRPr="00BD04D9" w:rsidRDefault="00E61DAC" w:rsidP="005E1AC6">
            <w:pPr>
              <w:spacing w:before="60" w:after="60"/>
              <w:rPr>
                <w:szCs w:val="22"/>
              </w:rPr>
            </w:pPr>
            <w:r w:rsidRPr="00BD04D9">
              <w:rPr>
                <w:szCs w:val="22"/>
              </w:rPr>
              <w:t>Proposal</w:t>
            </w:r>
          </w:p>
        </w:tc>
      </w:tr>
      <w:tr w:rsidR="00E61DAC" w:rsidRPr="00BD04D9" w14:paraId="11A48DDC" w14:textId="77777777" w:rsidTr="00E410C8">
        <w:tc>
          <w:tcPr>
            <w:tcW w:w="1458" w:type="dxa"/>
          </w:tcPr>
          <w:p w14:paraId="3722F248" w14:textId="77777777" w:rsidR="00E61DAC" w:rsidRPr="00BD04D9" w:rsidRDefault="00E61DAC">
            <w:pPr>
              <w:spacing w:before="60" w:after="60"/>
              <w:rPr>
                <w:i/>
                <w:szCs w:val="22"/>
              </w:rPr>
            </w:pPr>
            <w:r w:rsidRPr="00BD04D9">
              <w:rPr>
                <w:i/>
                <w:szCs w:val="22"/>
              </w:rPr>
              <w:t>Author(s) or</w:t>
            </w:r>
            <w:r w:rsidRPr="00BD04D9">
              <w:rPr>
                <w:i/>
                <w:szCs w:val="22"/>
              </w:rPr>
              <w:br/>
              <w:t>Contact(s):</w:t>
            </w:r>
          </w:p>
        </w:tc>
        <w:tc>
          <w:tcPr>
            <w:tcW w:w="3762" w:type="dxa"/>
          </w:tcPr>
          <w:p w14:paraId="52B5957D" w14:textId="37E78367" w:rsidR="00E61DAC" w:rsidRPr="00FC57FD" w:rsidRDefault="00CB2150">
            <w:pPr>
              <w:spacing w:before="60" w:after="60"/>
              <w:rPr>
                <w:szCs w:val="22"/>
                <w:lang w:val="sv-SE"/>
              </w:rPr>
            </w:pPr>
            <w:r w:rsidRPr="00FC57FD">
              <w:rPr>
                <w:szCs w:val="22"/>
                <w:lang w:val="sv-SE"/>
              </w:rPr>
              <w:t>P</w:t>
            </w:r>
            <w:r w:rsidR="00417F8A" w:rsidRPr="00FC57FD">
              <w:rPr>
                <w:szCs w:val="22"/>
                <w:lang w:val="sv-SE"/>
              </w:rPr>
              <w:t xml:space="preserve">. </w:t>
            </w:r>
            <w:r w:rsidRPr="00FC57FD">
              <w:rPr>
                <w:szCs w:val="22"/>
                <w:lang w:val="sv-SE"/>
              </w:rPr>
              <w:t>Wennersten</w:t>
            </w:r>
            <w:r w:rsidR="000A5EB9">
              <w:rPr>
                <w:szCs w:val="22"/>
                <w:lang w:val="sv-SE"/>
              </w:rPr>
              <w:br/>
            </w:r>
            <w:r w:rsidRPr="00FC57FD">
              <w:rPr>
                <w:szCs w:val="22"/>
                <w:lang w:val="sv-SE"/>
              </w:rPr>
              <w:t>J</w:t>
            </w:r>
            <w:r w:rsidR="00417F8A" w:rsidRPr="00FC57FD">
              <w:rPr>
                <w:szCs w:val="22"/>
                <w:lang w:val="sv-SE"/>
              </w:rPr>
              <w:t xml:space="preserve">. </w:t>
            </w:r>
            <w:r w:rsidRPr="00FC57FD">
              <w:rPr>
                <w:szCs w:val="22"/>
                <w:lang w:val="sv-SE"/>
              </w:rPr>
              <w:t>Östrand</w:t>
            </w:r>
            <w:r w:rsidR="00E61DAC" w:rsidRPr="00FC57FD">
              <w:rPr>
                <w:szCs w:val="22"/>
                <w:lang w:val="sv-SE"/>
              </w:rPr>
              <w:br/>
            </w:r>
            <w:r w:rsidR="005660D9" w:rsidRPr="00FC57FD">
              <w:rPr>
                <w:szCs w:val="22"/>
                <w:lang w:val="sv-SE"/>
              </w:rPr>
              <w:t>R</w:t>
            </w:r>
            <w:r w:rsidR="001460C1" w:rsidRPr="00FC57FD">
              <w:rPr>
                <w:szCs w:val="22"/>
                <w:lang w:val="sv-SE"/>
              </w:rPr>
              <w:t>.</w:t>
            </w:r>
            <w:r w:rsidR="005660D9" w:rsidRPr="00FC57FD">
              <w:rPr>
                <w:szCs w:val="22"/>
                <w:lang w:val="sv-SE"/>
              </w:rPr>
              <w:t xml:space="preserve"> Sjöberg</w:t>
            </w:r>
            <w:r w:rsidR="00E61DAC" w:rsidRPr="00FC57FD">
              <w:rPr>
                <w:szCs w:val="22"/>
                <w:lang w:val="sv-SE"/>
              </w:rPr>
              <w:br/>
            </w:r>
            <w:r w:rsidR="00E61DAC" w:rsidRPr="00FC57FD">
              <w:rPr>
                <w:szCs w:val="22"/>
                <w:lang w:val="sv-SE"/>
              </w:rPr>
              <w:br/>
            </w:r>
          </w:p>
        </w:tc>
        <w:tc>
          <w:tcPr>
            <w:tcW w:w="900" w:type="dxa"/>
          </w:tcPr>
          <w:p w14:paraId="1B34B461" w14:textId="32DE6A9A" w:rsidR="00E61DAC" w:rsidRPr="00BD04D9" w:rsidRDefault="00E61DAC">
            <w:pPr>
              <w:spacing w:before="60" w:after="60"/>
              <w:rPr>
                <w:szCs w:val="22"/>
              </w:rPr>
            </w:pPr>
            <w:r w:rsidRPr="00BD04D9">
              <w:rPr>
                <w:szCs w:val="22"/>
              </w:rPr>
              <w:t>Email:</w:t>
            </w:r>
          </w:p>
        </w:tc>
        <w:tc>
          <w:tcPr>
            <w:tcW w:w="3240" w:type="dxa"/>
          </w:tcPr>
          <w:p w14:paraId="4FF8AA28" w14:textId="3AE5A8CE" w:rsidR="00E61DAC" w:rsidRPr="00BD04D9" w:rsidRDefault="00B92A46" w:rsidP="005952A5">
            <w:pPr>
              <w:spacing w:before="60" w:after="60"/>
              <w:rPr>
                <w:szCs w:val="22"/>
              </w:rPr>
            </w:pPr>
            <w:r w:rsidRPr="00BD04D9">
              <w:rPr>
                <w:szCs w:val="22"/>
              </w:rPr>
              <w:t>per.wennersten@ericsson.com</w:t>
            </w:r>
          </w:p>
        </w:tc>
      </w:tr>
      <w:tr w:rsidR="00E61DAC" w:rsidRPr="00BD04D9" w14:paraId="508325BE" w14:textId="77777777" w:rsidTr="00E410C8">
        <w:tc>
          <w:tcPr>
            <w:tcW w:w="1458" w:type="dxa"/>
          </w:tcPr>
          <w:p w14:paraId="70E2F5C7" w14:textId="77777777" w:rsidR="00E61DAC" w:rsidRPr="00BD04D9" w:rsidRDefault="00E61DAC">
            <w:pPr>
              <w:spacing w:before="60" w:after="60"/>
              <w:rPr>
                <w:i/>
                <w:szCs w:val="22"/>
              </w:rPr>
            </w:pPr>
            <w:r w:rsidRPr="00BD04D9">
              <w:rPr>
                <w:i/>
                <w:szCs w:val="22"/>
              </w:rPr>
              <w:t>Source:</w:t>
            </w:r>
          </w:p>
        </w:tc>
        <w:tc>
          <w:tcPr>
            <w:tcW w:w="7902" w:type="dxa"/>
            <w:gridSpan w:val="3"/>
          </w:tcPr>
          <w:p w14:paraId="4DFBD0B9" w14:textId="1B0076E5" w:rsidR="00E61DAC" w:rsidRPr="00BD04D9" w:rsidRDefault="009C2FC4">
            <w:pPr>
              <w:spacing w:before="60" w:after="60"/>
              <w:rPr>
                <w:szCs w:val="22"/>
              </w:rPr>
            </w:pPr>
            <w:r w:rsidRPr="00BD04D9">
              <w:rPr>
                <w:szCs w:val="22"/>
              </w:rPr>
              <w:t>Ericsson</w:t>
            </w:r>
          </w:p>
        </w:tc>
      </w:tr>
    </w:tbl>
    <w:p w14:paraId="524BD060" w14:textId="77777777" w:rsidR="00E61DAC" w:rsidRPr="00BD04D9" w:rsidRDefault="00E61DAC">
      <w:pPr>
        <w:tabs>
          <w:tab w:val="right" w:pos="9360"/>
        </w:tabs>
        <w:spacing w:before="120" w:after="240"/>
        <w:jc w:val="center"/>
        <w:rPr>
          <w:szCs w:val="22"/>
        </w:rPr>
      </w:pPr>
      <w:r w:rsidRPr="00BD04D9">
        <w:rPr>
          <w:szCs w:val="22"/>
          <w:u w:val="single"/>
        </w:rPr>
        <w:t>_____________________________</w:t>
      </w:r>
    </w:p>
    <w:p w14:paraId="4185D15C" w14:textId="77777777" w:rsidR="00275BCF" w:rsidRPr="00BD04D9" w:rsidRDefault="00275BCF" w:rsidP="009234A5">
      <w:pPr>
        <w:pStyle w:val="Heading1"/>
        <w:numPr>
          <w:ilvl w:val="0"/>
          <w:numId w:val="0"/>
        </w:numPr>
        <w:ind w:left="432" w:hanging="432"/>
      </w:pPr>
      <w:r w:rsidRPr="00BD04D9">
        <w:t>Abstract</w:t>
      </w:r>
    </w:p>
    <w:p w14:paraId="00EAF2A5" w14:textId="40ABD37E" w:rsidR="002B6F85" w:rsidRDefault="00E453CB" w:rsidP="009234A5">
      <w:bookmarkStart w:id="1" w:name="_GoBack"/>
      <w:bookmarkEnd w:id="1"/>
      <w:r w:rsidRPr="00BD04D9">
        <w:t xml:space="preserve">This contribution </w:t>
      </w:r>
      <w:r w:rsidR="003E1E8C" w:rsidRPr="00BD04D9">
        <w:t>proposes</w:t>
      </w:r>
      <w:r w:rsidRPr="00BD04D9">
        <w:t xml:space="preserve"> a</w:t>
      </w:r>
      <w:r w:rsidR="00647AFE">
        <w:t>n encoder</w:t>
      </w:r>
      <w:r w:rsidR="002B6F85">
        <w:t>-only</w:t>
      </w:r>
      <w:r w:rsidRPr="00BD04D9">
        <w:t xml:space="preserve"> </w:t>
      </w:r>
      <w:r w:rsidR="0022352D" w:rsidRPr="00BD04D9">
        <w:t>temporal filter</w:t>
      </w:r>
      <w:r w:rsidR="00500F74" w:rsidRPr="00BD04D9">
        <w:t xml:space="preserve">. </w:t>
      </w:r>
      <w:r w:rsidR="00950A3C" w:rsidRPr="00BD04D9">
        <w:t>The filter</w:t>
      </w:r>
      <w:r w:rsidR="00721BAE" w:rsidRPr="00BD04D9">
        <w:t>ing</w:t>
      </w:r>
      <w:r w:rsidR="00950A3C" w:rsidRPr="00BD04D9">
        <w:t xml:space="preserve"> is </w:t>
      </w:r>
      <w:r w:rsidR="00721BAE" w:rsidRPr="00BD04D9">
        <w:t xml:space="preserve">done </w:t>
      </w:r>
      <w:r w:rsidR="00246C54">
        <w:t xml:space="preserve">at the </w:t>
      </w:r>
      <w:r w:rsidR="00950A3C" w:rsidRPr="00BD04D9">
        <w:t xml:space="preserve">encoder </w:t>
      </w:r>
      <w:r w:rsidR="00721BAE" w:rsidRPr="00BD04D9">
        <w:t xml:space="preserve">side </w:t>
      </w:r>
      <w:r w:rsidR="00647AFE">
        <w:t>as a pre-processing step</w:t>
      </w:r>
      <w:r w:rsidR="00835667" w:rsidRPr="00BD04D9">
        <w:t>.</w:t>
      </w:r>
      <w:r w:rsidR="005958CA" w:rsidRPr="00BD04D9">
        <w:t xml:space="preserve"> </w:t>
      </w:r>
      <w:r w:rsidR="0037338D">
        <w:t>Source p</w:t>
      </w:r>
      <w:r w:rsidR="006F0027" w:rsidRPr="00BD04D9">
        <w:t>icture</w:t>
      </w:r>
      <w:r w:rsidR="007363B5" w:rsidRPr="00BD04D9">
        <w:t xml:space="preserve">s before and after the selected </w:t>
      </w:r>
      <w:r w:rsidR="006F0027" w:rsidRPr="00BD04D9">
        <w:t>picture</w:t>
      </w:r>
      <w:r w:rsidR="002A158E" w:rsidRPr="00BD04D9">
        <w:t xml:space="preserve"> </w:t>
      </w:r>
      <w:r w:rsidR="00347BC6">
        <w:t>to encode</w:t>
      </w:r>
      <w:r w:rsidR="001D2F9E">
        <w:t xml:space="preserve"> </w:t>
      </w:r>
      <w:r w:rsidR="002A158E" w:rsidRPr="00BD04D9">
        <w:t xml:space="preserve">are </w:t>
      </w:r>
      <w:r w:rsidR="0002691C">
        <w:t>read</w:t>
      </w:r>
      <w:r w:rsidR="0002691C" w:rsidRPr="00BD04D9">
        <w:t xml:space="preserve"> </w:t>
      </w:r>
      <w:r w:rsidR="002A158E" w:rsidRPr="00BD04D9">
        <w:t xml:space="preserve">and </w:t>
      </w:r>
      <w:r w:rsidR="0002691C">
        <w:t xml:space="preserve">a </w:t>
      </w:r>
      <w:proofErr w:type="gramStart"/>
      <w:r w:rsidR="0002691C">
        <w:t>block based</w:t>
      </w:r>
      <w:proofErr w:type="gramEnd"/>
      <w:r w:rsidR="0002691C">
        <w:t xml:space="preserve"> </w:t>
      </w:r>
      <w:r w:rsidR="002A158E" w:rsidRPr="00BD04D9">
        <w:t xml:space="preserve">motion </w:t>
      </w:r>
      <w:r w:rsidR="0002691C">
        <w:t xml:space="preserve">compensation method </w:t>
      </w:r>
      <w:r w:rsidR="0002691C" w:rsidRPr="00BD04D9">
        <w:t>relative to the selected picture</w:t>
      </w:r>
      <w:r w:rsidR="0002691C">
        <w:t xml:space="preserve"> is applied on those source pictures</w:t>
      </w:r>
      <w:r w:rsidR="007C6118" w:rsidRPr="00BD04D9">
        <w:t xml:space="preserve">. </w:t>
      </w:r>
      <w:r w:rsidR="0002691C">
        <w:t>S</w:t>
      </w:r>
      <w:r w:rsidR="00AA4F25">
        <w:t>ample</w:t>
      </w:r>
      <w:r w:rsidR="0002691C">
        <w:t>s</w:t>
      </w:r>
      <w:r w:rsidR="00AA4F25" w:rsidRPr="00BD04D9">
        <w:t xml:space="preserve"> </w:t>
      </w:r>
      <w:r w:rsidR="00C223D4" w:rsidRPr="00BD04D9">
        <w:t xml:space="preserve">in the </w:t>
      </w:r>
      <w:r w:rsidR="00D63FFE" w:rsidRPr="00BD04D9">
        <w:t>selected</w:t>
      </w:r>
      <w:r w:rsidR="00C223D4" w:rsidRPr="00BD04D9">
        <w:t xml:space="preserve"> </w:t>
      </w:r>
      <w:r w:rsidR="006F0027" w:rsidRPr="00BD04D9">
        <w:t>picture</w:t>
      </w:r>
      <w:r w:rsidR="00C223D4" w:rsidRPr="00BD04D9">
        <w:t xml:space="preserve"> </w:t>
      </w:r>
      <w:r w:rsidR="0002691C">
        <w:t>are</w:t>
      </w:r>
      <w:r w:rsidR="00C223D4" w:rsidRPr="00BD04D9">
        <w:t xml:space="preserve"> temporally filtered using </w:t>
      </w:r>
      <w:r w:rsidR="00AA4F25">
        <w:t>sample</w:t>
      </w:r>
      <w:r w:rsidR="00347BC6">
        <w:t xml:space="preserve"> value</w:t>
      </w:r>
      <w:r w:rsidR="00C223D4" w:rsidRPr="00BD04D9">
        <w:t xml:space="preserve">s </w:t>
      </w:r>
      <w:r w:rsidR="00347BC6">
        <w:t>after</w:t>
      </w:r>
      <w:r w:rsidR="00AA4F25" w:rsidRPr="00BD04D9">
        <w:t xml:space="preserve"> </w:t>
      </w:r>
      <w:r w:rsidR="00AA4F25">
        <w:t>motion compensat</w:t>
      </w:r>
      <w:r w:rsidR="00347BC6">
        <w:t>ion</w:t>
      </w:r>
      <w:r w:rsidR="004B332F" w:rsidRPr="00BD04D9">
        <w:t>.</w:t>
      </w:r>
    </w:p>
    <w:p w14:paraId="3EDD8E60" w14:textId="202CFC8A" w:rsidR="002B6F85" w:rsidRDefault="006B527A" w:rsidP="009234A5">
      <w:r w:rsidRPr="00BD04D9">
        <w:t xml:space="preserve">The overall filter strength is set depending on </w:t>
      </w:r>
      <w:r w:rsidR="00347BC6">
        <w:t xml:space="preserve">the </w:t>
      </w:r>
      <w:r w:rsidR="00BA11E5" w:rsidRPr="00BD04D9">
        <w:t>temporal sub layer</w:t>
      </w:r>
      <w:r w:rsidR="00347BC6">
        <w:t xml:space="preserve"> of the selected picture</w:t>
      </w:r>
      <w:r w:rsidR="00236E8F">
        <w:t xml:space="preserve"> as well as the QP</w:t>
      </w:r>
      <w:r w:rsidR="00BA11E5" w:rsidRPr="00BD04D9">
        <w:t xml:space="preserve">. </w:t>
      </w:r>
      <w:r w:rsidR="0002691C">
        <w:t>Only pi</w:t>
      </w:r>
      <w:r w:rsidR="006F0027" w:rsidRPr="00BD04D9">
        <w:t>cture</w:t>
      </w:r>
      <w:r w:rsidR="00FF290F" w:rsidRPr="00BD04D9">
        <w:t xml:space="preserve">s at temporal sub layers </w:t>
      </w:r>
      <w:r w:rsidR="0002691C">
        <w:t xml:space="preserve">0 and 1 </w:t>
      </w:r>
      <w:r w:rsidR="00E5226D" w:rsidRPr="00BD04D9">
        <w:t>are</w:t>
      </w:r>
      <w:r w:rsidR="00FF290F" w:rsidRPr="00BD04D9">
        <w:t xml:space="preserve"> </w:t>
      </w:r>
      <w:r w:rsidR="00347BC6">
        <w:t>filtered</w:t>
      </w:r>
      <w:r w:rsidR="0002691C">
        <w:t xml:space="preserve"> and pictures of layer 0 are filter by a stronger filter than pictures of layer 1</w:t>
      </w:r>
      <w:r w:rsidR="00FF290F" w:rsidRPr="00BD04D9">
        <w:t xml:space="preserve">. </w:t>
      </w:r>
      <w:r w:rsidR="0092247D" w:rsidRPr="00BD04D9">
        <w:t xml:space="preserve">The </w:t>
      </w:r>
      <w:r w:rsidR="0034060B" w:rsidRPr="00BD04D9">
        <w:t xml:space="preserve">per </w:t>
      </w:r>
      <w:r w:rsidR="00AA4F25">
        <w:t>sample</w:t>
      </w:r>
      <w:r w:rsidR="0034060B" w:rsidRPr="00BD04D9">
        <w:t xml:space="preserve"> </w:t>
      </w:r>
      <w:r w:rsidR="0092247D" w:rsidRPr="00BD04D9">
        <w:t xml:space="preserve">filter strength is adjusted depending on the difference between </w:t>
      </w:r>
      <w:r w:rsidR="0034060B" w:rsidRPr="00BD04D9">
        <w:t xml:space="preserve">the </w:t>
      </w:r>
      <w:r w:rsidR="00AA4F25">
        <w:t>sample</w:t>
      </w:r>
      <w:r w:rsidR="008E1737" w:rsidRPr="00BD04D9">
        <w:t xml:space="preserve"> value in the selected </w:t>
      </w:r>
      <w:r w:rsidR="006F0027" w:rsidRPr="00BD04D9">
        <w:t>picture</w:t>
      </w:r>
      <w:r w:rsidR="008E1737" w:rsidRPr="00BD04D9">
        <w:t xml:space="preserve"> and the </w:t>
      </w:r>
      <w:r w:rsidR="003E76C6">
        <w:t xml:space="preserve">co-located samples in </w:t>
      </w:r>
      <w:r w:rsidR="0037338D">
        <w:t>motion compensated</w:t>
      </w:r>
      <w:r w:rsidR="0037338D" w:rsidRPr="00BD04D9">
        <w:t xml:space="preserve"> </w:t>
      </w:r>
      <w:r w:rsidR="006F0027" w:rsidRPr="00BD04D9">
        <w:t>picture</w:t>
      </w:r>
      <w:r w:rsidR="003E76C6">
        <w:t>s</w:t>
      </w:r>
      <w:r w:rsidR="008E1737" w:rsidRPr="00BD04D9">
        <w:t xml:space="preserve"> so that small differences</w:t>
      </w:r>
      <w:r w:rsidR="00290380" w:rsidRPr="00BD04D9">
        <w:t xml:space="preserve"> </w:t>
      </w:r>
      <w:r w:rsidR="00722B20" w:rsidRPr="00BD04D9">
        <w:t xml:space="preserve">between a </w:t>
      </w:r>
      <w:r w:rsidR="0037338D">
        <w:t>motion compensated</w:t>
      </w:r>
      <w:r w:rsidR="0037338D" w:rsidRPr="00BD04D9">
        <w:t xml:space="preserve"> </w:t>
      </w:r>
      <w:r w:rsidR="006F0027" w:rsidRPr="00BD04D9">
        <w:t>picture</w:t>
      </w:r>
      <w:r w:rsidR="00722B20" w:rsidRPr="00BD04D9">
        <w:t xml:space="preserve"> and the selected </w:t>
      </w:r>
      <w:r w:rsidR="006F0027" w:rsidRPr="00BD04D9">
        <w:t>picture</w:t>
      </w:r>
      <w:r w:rsidR="00722B20" w:rsidRPr="00BD04D9">
        <w:t xml:space="preserve"> are </w:t>
      </w:r>
      <w:r w:rsidR="003E76C6">
        <w:t xml:space="preserve">filtered </w:t>
      </w:r>
      <w:r w:rsidR="0037338D">
        <w:t xml:space="preserve">more </w:t>
      </w:r>
      <w:r w:rsidR="003E76C6">
        <w:t xml:space="preserve">strongly </w:t>
      </w:r>
      <w:r w:rsidR="00290380" w:rsidRPr="00BD04D9">
        <w:t xml:space="preserve">than </w:t>
      </w:r>
      <w:r w:rsidR="00342A67" w:rsidRPr="00BD04D9">
        <w:t>larger differences.</w:t>
      </w:r>
    </w:p>
    <w:p w14:paraId="5C6252B9" w14:textId="281D5C4B" w:rsidR="00263398" w:rsidRDefault="002A5035" w:rsidP="009234A5">
      <w:r w:rsidRPr="00BD04D9">
        <w:t>The</w:t>
      </w:r>
      <w:r w:rsidR="00FB742A" w:rsidRPr="00BD04D9">
        <w:t xml:space="preserve"> method was reportedly tested under HM-16.20 RA</w:t>
      </w:r>
      <w:r w:rsidR="0017547D" w:rsidRPr="00BD04D9">
        <w:t>, LDB and LDP</w:t>
      </w:r>
      <w:r w:rsidR="00FB742A" w:rsidRPr="00BD04D9">
        <w:t xml:space="preserve"> common test configurations. The </w:t>
      </w:r>
      <w:r w:rsidR="003E76C6">
        <w:t xml:space="preserve">average </w:t>
      </w:r>
      <w:r w:rsidR="001B008F" w:rsidRPr="00BD04D9">
        <w:t xml:space="preserve">Y/U/V </w:t>
      </w:r>
      <w:r w:rsidR="00BF1509" w:rsidRPr="00BD04D9">
        <w:t xml:space="preserve">BD-rates </w:t>
      </w:r>
      <w:r w:rsidR="00FB742A" w:rsidRPr="00BD04D9">
        <w:t xml:space="preserve">are reported to be </w:t>
      </w:r>
      <w:r w:rsidR="00824E60" w:rsidRPr="00DE0F0E">
        <w:rPr>
          <w:noProof/>
          <w:lang w:val="en-CA"/>
        </w:rPr>
        <w:t>−</w:t>
      </w:r>
      <w:r w:rsidR="00211260">
        <w:t>4</w:t>
      </w:r>
      <w:r w:rsidR="00853B5C" w:rsidRPr="00BD04D9">
        <w:t>.</w:t>
      </w:r>
      <w:r w:rsidR="00211260">
        <w:t>5</w:t>
      </w:r>
      <w:r w:rsidR="00853B5C" w:rsidRPr="00BD04D9">
        <w:t>%</w:t>
      </w:r>
      <w:r w:rsidR="006D0EDA" w:rsidRPr="00BD04D9">
        <w:t>/</w:t>
      </w:r>
      <w:r w:rsidR="00824E60" w:rsidRPr="00DE0F0E">
        <w:rPr>
          <w:noProof/>
          <w:lang w:val="en-CA"/>
        </w:rPr>
        <w:t>−</w:t>
      </w:r>
      <w:r w:rsidR="00D6429F">
        <w:t>6</w:t>
      </w:r>
      <w:r w:rsidR="006D0EDA" w:rsidRPr="00BD04D9">
        <w:t>.</w:t>
      </w:r>
      <w:r w:rsidR="00D6429F">
        <w:t>4</w:t>
      </w:r>
      <w:r w:rsidR="006D0EDA" w:rsidRPr="00BD04D9">
        <w:t>%/</w:t>
      </w:r>
      <w:r w:rsidR="00824E60" w:rsidRPr="00DE0F0E">
        <w:rPr>
          <w:noProof/>
          <w:lang w:val="en-CA"/>
        </w:rPr>
        <w:t>−</w:t>
      </w:r>
      <w:r w:rsidR="00D6429F">
        <w:t>5</w:t>
      </w:r>
      <w:r w:rsidR="006D0EDA" w:rsidRPr="00BD04D9">
        <w:t>.</w:t>
      </w:r>
      <w:r w:rsidR="00D6429F">
        <w:t>9</w:t>
      </w:r>
      <w:r w:rsidR="006D0EDA" w:rsidRPr="00BD04D9">
        <w:t>%</w:t>
      </w:r>
      <w:r w:rsidR="00853B5C" w:rsidRPr="00BD04D9">
        <w:t xml:space="preserve"> </w:t>
      </w:r>
      <w:r w:rsidR="006F0027" w:rsidRPr="00BD04D9">
        <w:t>(</w:t>
      </w:r>
      <w:r w:rsidR="00853B5C" w:rsidRPr="00BD04D9">
        <w:t>RA</w:t>
      </w:r>
      <w:r w:rsidR="006F0027" w:rsidRPr="00BD04D9">
        <w:t>)</w:t>
      </w:r>
      <w:r w:rsidR="001B008F" w:rsidRPr="00BD04D9">
        <w:t xml:space="preserve">, </w:t>
      </w:r>
      <w:r w:rsidR="00824E60" w:rsidRPr="00DE0F0E">
        <w:rPr>
          <w:noProof/>
          <w:lang w:val="en-CA"/>
        </w:rPr>
        <w:t>−</w:t>
      </w:r>
      <w:r w:rsidR="006C38BE">
        <w:t>3</w:t>
      </w:r>
      <w:r w:rsidR="00D57B4D" w:rsidRPr="00BD04D9">
        <w:t>.</w:t>
      </w:r>
      <w:r w:rsidR="006C38BE">
        <w:t>3</w:t>
      </w:r>
      <w:r w:rsidR="00D57B4D" w:rsidRPr="00BD04D9">
        <w:t>%/</w:t>
      </w:r>
      <w:r w:rsidR="00824E60" w:rsidRPr="00DE0F0E">
        <w:rPr>
          <w:noProof/>
          <w:lang w:val="en-CA"/>
        </w:rPr>
        <w:t>−</w:t>
      </w:r>
      <w:r w:rsidR="006C38BE">
        <w:t>4</w:t>
      </w:r>
      <w:r w:rsidR="00FD28AA">
        <w:t>.5</w:t>
      </w:r>
      <w:r w:rsidR="00D57B4D" w:rsidRPr="00BD04D9">
        <w:t>%/</w:t>
      </w:r>
      <w:r w:rsidR="00824E60" w:rsidRPr="00DE0F0E">
        <w:rPr>
          <w:noProof/>
          <w:lang w:val="en-CA"/>
        </w:rPr>
        <w:t>−</w:t>
      </w:r>
      <w:r w:rsidR="006C38BE">
        <w:t>5</w:t>
      </w:r>
      <w:r w:rsidR="00D57B4D" w:rsidRPr="00BD04D9">
        <w:t>.</w:t>
      </w:r>
      <w:r w:rsidR="006C38BE">
        <w:t>3</w:t>
      </w:r>
      <w:r w:rsidR="00D57B4D" w:rsidRPr="00BD04D9">
        <w:t>% (LD</w:t>
      </w:r>
      <w:r w:rsidR="00506436" w:rsidRPr="00BD04D9">
        <w:t>B)</w:t>
      </w:r>
      <w:r w:rsidR="00EC1720" w:rsidRPr="00BD04D9">
        <w:t xml:space="preserve"> and </w:t>
      </w:r>
      <w:r w:rsidR="00824E60" w:rsidRPr="00DE0F0E">
        <w:rPr>
          <w:noProof/>
          <w:lang w:val="en-CA"/>
        </w:rPr>
        <w:t>−</w:t>
      </w:r>
      <w:r w:rsidR="005B2542">
        <w:t>5</w:t>
      </w:r>
      <w:r w:rsidR="00EC1720" w:rsidRPr="00BD04D9">
        <w:t>.</w:t>
      </w:r>
      <w:r w:rsidR="005B2542">
        <w:t>0</w:t>
      </w:r>
      <w:r w:rsidR="00EC1720" w:rsidRPr="00BD04D9">
        <w:t>%/</w:t>
      </w:r>
      <w:r w:rsidR="00824E60" w:rsidRPr="00DE0F0E">
        <w:rPr>
          <w:noProof/>
          <w:lang w:val="en-CA"/>
        </w:rPr>
        <w:t>−</w:t>
      </w:r>
      <w:r w:rsidR="005B2542">
        <w:t>6</w:t>
      </w:r>
      <w:r w:rsidR="00EC1720" w:rsidRPr="00BD04D9">
        <w:t>.</w:t>
      </w:r>
      <w:r w:rsidR="005B2542">
        <w:t>0</w:t>
      </w:r>
      <w:r w:rsidR="00EC1720" w:rsidRPr="00BD04D9">
        <w:t>%/</w:t>
      </w:r>
      <w:r w:rsidR="00824E60" w:rsidRPr="00DE0F0E">
        <w:rPr>
          <w:noProof/>
          <w:lang w:val="en-CA"/>
        </w:rPr>
        <w:t>−</w:t>
      </w:r>
      <w:r w:rsidR="005B2542">
        <w:t>6</w:t>
      </w:r>
      <w:r w:rsidR="00B67827" w:rsidRPr="00BD04D9">
        <w:t>.</w:t>
      </w:r>
      <w:r w:rsidR="005B2542">
        <w:t>3</w:t>
      </w:r>
      <w:r w:rsidR="00B67827" w:rsidRPr="00BD04D9">
        <w:t>%</w:t>
      </w:r>
      <w:r w:rsidR="005C715D" w:rsidRPr="00BD04D9">
        <w:t xml:space="preserve"> (LDP)</w:t>
      </w:r>
      <w:ins w:id="2" w:author="JCTVC-AI0023-v2" w:date="2019-03-21T15:57:00Z">
        <w:r w:rsidR="00565917">
          <w:t xml:space="preserve"> when allowing a 2</w:t>
        </w:r>
      </w:ins>
      <w:ins w:id="3" w:author="JCTVC-AI0023-v2" w:date="2019-03-21T15:59:00Z">
        <w:r w:rsidR="00565917">
          <w:t>-</w:t>
        </w:r>
      </w:ins>
      <w:ins w:id="4" w:author="JCTVC-AI0023-v2" w:date="2019-03-21T15:57:00Z">
        <w:r w:rsidR="00565917">
          <w:t>picture look-ahead</w:t>
        </w:r>
      </w:ins>
      <w:r w:rsidR="00853B5C" w:rsidRPr="00BD04D9">
        <w:t>.</w:t>
      </w:r>
      <w:r w:rsidR="00347BC6">
        <w:t xml:space="preserve"> </w:t>
      </w:r>
      <w:ins w:id="5" w:author="JCTVC-AI0023-v2" w:date="2019-03-21T15:56:00Z">
        <w:r w:rsidR="00565917">
          <w:t xml:space="preserve">For </w:t>
        </w:r>
      </w:ins>
      <w:ins w:id="6" w:author="JCTVC-AI0023-v2" w:date="2019-03-21T15:57:00Z">
        <w:r w:rsidR="00565917">
          <w:t xml:space="preserve">no look ahead, the RD-rates </w:t>
        </w:r>
      </w:ins>
      <w:ins w:id="7" w:author="JCTVC-AI0023-v2" w:date="2019-03-21T15:59:00Z">
        <w:r w:rsidR="00565917">
          <w:t xml:space="preserve">for LD </w:t>
        </w:r>
      </w:ins>
      <w:ins w:id="8" w:author="JCTVC-AI0023-v2" w:date="2019-03-21T15:58:00Z">
        <w:r w:rsidR="00565917">
          <w:t>are reported as</w:t>
        </w:r>
      </w:ins>
      <w:ins w:id="9" w:author="JCTVC-AI0023-v2" w:date="2019-03-21T15:56:00Z">
        <w:r w:rsidR="00565917">
          <w:t xml:space="preserve"> </w:t>
        </w:r>
        <w:r w:rsidR="00565917" w:rsidRPr="00DE0F0E">
          <w:rPr>
            <w:noProof/>
            <w:lang w:val="en-CA"/>
          </w:rPr>
          <w:t>−</w:t>
        </w:r>
        <w:r w:rsidR="00565917">
          <w:t>0</w:t>
        </w:r>
        <w:r w:rsidR="00565917" w:rsidRPr="00BD04D9">
          <w:t>.</w:t>
        </w:r>
        <w:r w:rsidR="00565917">
          <w:t>2</w:t>
        </w:r>
        <w:r w:rsidR="00565917" w:rsidRPr="00BD04D9">
          <w:t>%/</w:t>
        </w:r>
        <w:r w:rsidR="00565917" w:rsidRPr="00DE0F0E">
          <w:rPr>
            <w:noProof/>
            <w:lang w:val="en-CA"/>
          </w:rPr>
          <w:t>−</w:t>
        </w:r>
        <w:r w:rsidR="00565917">
          <w:t>0.9</w:t>
        </w:r>
        <w:r w:rsidR="00565917" w:rsidRPr="00BD04D9">
          <w:t>%/</w:t>
        </w:r>
        <w:r w:rsidR="00565917" w:rsidRPr="00DE0F0E">
          <w:rPr>
            <w:noProof/>
            <w:lang w:val="en-CA"/>
          </w:rPr>
          <w:t>−</w:t>
        </w:r>
        <w:r w:rsidR="00565917">
          <w:t>1</w:t>
        </w:r>
        <w:r w:rsidR="00565917">
          <w:t>.5</w:t>
        </w:r>
        <w:r w:rsidR="00565917" w:rsidRPr="00BD04D9">
          <w:t xml:space="preserve">% (LDB) and </w:t>
        </w:r>
        <w:r w:rsidR="00565917" w:rsidRPr="00DE0F0E">
          <w:rPr>
            <w:noProof/>
            <w:lang w:val="en-CA"/>
          </w:rPr>
          <w:t>−</w:t>
        </w:r>
        <w:r w:rsidR="00565917">
          <w:t>1</w:t>
        </w:r>
        <w:r w:rsidR="00565917" w:rsidRPr="00BD04D9">
          <w:t>.</w:t>
        </w:r>
        <w:r w:rsidR="00565917">
          <w:t>4</w:t>
        </w:r>
        <w:r w:rsidR="00565917" w:rsidRPr="00BD04D9">
          <w:t>%/</w:t>
        </w:r>
        <w:r w:rsidR="00565917" w:rsidRPr="00DE0F0E">
          <w:rPr>
            <w:noProof/>
            <w:lang w:val="en-CA"/>
          </w:rPr>
          <w:t>−</w:t>
        </w:r>
        <w:r w:rsidR="00565917">
          <w:t>1</w:t>
        </w:r>
        <w:r w:rsidR="00565917" w:rsidRPr="00BD04D9">
          <w:t>.</w:t>
        </w:r>
        <w:r w:rsidR="00565917">
          <w:t>8</w:t>
        </w:r>
        <w:r w:rsidR="00565917" w:rsidRPr="00BD04D9">
          <w:t>%/</w:t>
        </w:r>
        <w:r w:rsidR="00565917" w:rsidRPr="00DE0F0E">
          <w:rPr>
            <w:noProof/>
            <w:lang w:val="en-CA"/>
          </w:rPr>
          <w:t>−</w:t>
        </w:r>
        <w:r w:rsidR="00565917">
          <w:t>2</w:t>
        </w:r>
        <w:r w:rsidR="00565917" w:rsidRPr="00BD04D9">
          <w:t>.</w:t>
        </w:r>
        <w:r w:rsidR="00565917">
          <w:t>2</w:t>
        </w:r>
        <w:r w:rsidR="00565917" w:rsidRPr="00BD04D9">
          <w:t>% (LDP).</w:t>
        </w:r>
        <w:r w:rsidR="00565917">
          <w:t xml:space="preserve"> </w:t>
        </w:r>
      </w:ins>
      <w:del w:id="10" w:author="JCTVC-AI0023-v2" w:date="2019-03-21T15:59:00Z">
        <w:r w:rsidR="00347BC6" w:rsidDel="00565917">
          <w:delText xml:space="preserve">These </w:delText>
        </w:r>
      </w:del>
      <w:ins w:id="11" w:author="JCTVC-AI0023-v2" w:date="2019-03-21T15:59:00Z">
        <w:r w:rsidR="00565917">
          <w:t>All</w:t>
        </w:r>
        <w:r w:rsidR="00565917">
          <w:t xml:space="preserve"> </w:t>
        </w:r>
      </w:ins>
      <w:r w:rsidR="00347BC6">
        <w:t>BDR numbers were computed using unfiltered source sequences.</w:t>
      </w:r>
    </w:p>
    <w:p w14:paraId="5A31FD32" w14:textId="1EAA1AFB" w:rsidR="009E22A1" w:rsidRPr="00BD04D9" w:rsidRDefault="009E22A1" w:rsidP="009234A5">
      <w:r>
        <w:t>It is proposed to</w:t>
      </w:r>
      <w:r w:rsidRPr="00761371">
        <w:t xml:space="preserve"> adopt the proposed method into </w:t>
      </w:r>
      <w:r>
        <w:t>the</w:t>
      </w:r>
      <w:r w:rsidRPr="00761371">
        <w:t xml:space="preserve"> </w:t>
      </w:r>
      <w:r>
        <w:t>HM</w:t>
      </w:r>
      <w:r w:rsidRPr="00761371">
        <w:t xml:space="preserve"> </w:t>
      </w:r>
      <w:r>
        <w:t>software</w:t>
      </w:r>
      <w:r w:rsidRPr="00761371">
        <w:t>.</w:t>
      </w:r>
    </w:p>
    <w:p w14:paraId="430C72DA" w14:textId="44E5C5E2" w:rsidR="00745F6B" w:rsidRPr="00BD04D9" w:rsidRDefault="00745F6B" w:rsidP="00E11923">
      <w:pPr>
        <w:pStyle w:val="Heading1"/>
      </w:pPr>
      <w:r w:rsidRPr="00BD04D9">
        <w:t>Introduction</w:t>
      </w:r>
    </w:p>
    <w:p w14:paraId="5F059469" w14:textId="3636DE09" w:rsidR="00236E8F" w:rsidRDefault="00236E8F" w:rsidP="00F25DD0">
      <w:r>
        <w:t xml:space="preserve">The HM encoder minimizes the rate*lambda + distortion metric for each block. </w:t>
      </w:r>
    </w:p>
    <w:p w14:paraId="3DE553E1" w14:textId="7F53986E" w:rsidR="00F25DD0" w:rsidRDefault="00236E8F" w:rsidP="00F25DD0">
      <w:r>
        <w:t xml:space="preserve">If the next </w:t>
      </w:r>
      <w:r w:rsidR="00484546">
        <w:t xml:space="preserve">picture </w:t>
      </w:r>
      <w:r>
        <w:t xml:space="preserve">was identical, the coded block would likely be used un-modified for that </w:t>
      </w:r>
      <w:r w:rsidR="00484546">
        <w:t xml:space="preserve">picture </w:t>
      </w:r>
      <w:r>
        <w:t xml:space="preserve">as well. In this case, rate*lambda+2*distortion </w:t>
      </w:r>
      <w:r w:rsidR="00897517">
        <w:t xml:space="preserve">should be minimized </w:t>
      </w:r>
      <w:r>
        <w:t xml:space="preserve">instead. Equivalently, lambda could be changed. HM approximates this by setting different QPs at different temporal layers. </w:t>
      </w:r>
    </w:p>
    <w:p w14:paraId="1F166686" w14:textId="4C42CED7" w:rsidR="00236E8F" w:rsidRPr="00BD04D9" w:rsidRDefault="00236E8F" w:rsidP="00F25DD0">
      <w:r>
        <w:t xml:space="preserve">If the next </w:t>
      </w:r>
      <w:r w:rsidR="00484546">
        <w:t xml:space="preserve">picture </w:t>
      </w:r>
      <w:r>
        <w:t>differs only slightly, the coded block will still likely be used un-mod</w:t>
      </w:r>
      <w:r w:rsidR="008D76D6">
        <w:t>i</w:t>
      </w:r>
      <w:r>
        <w:t xml:space="preserve">fied for that </w:t>
      </w:r>
      <w:r w:rsidR="00484546">
        <w:t xml:space="preserve">picture </w:t>
      </w:r>
      <w:r>
        <w:t>as well. In this case, rate*lambda + distortion1 + distortion2</w:t>
      </w:r>
      <w:r w:rsidR="008D2733">
        <w:t xml:space="preserve"> should be minimized</w:t>
      </w:r>
      <w:r>
        <w:t>. Rather than calculat</w:t>
      </w:r>
      <w:r w:rsidR="002E545C">
        <w:t>ing</w:t>
      </w:r>
      <w:r>
        <w:t xml:space="preserve"> the two distortions separately, the distortion between the coded block and the average of the original versions of the two </w:t>
      </w:r>
      <w:r w:rsidR="00166E0F">
        <w:t xml:space="preserve">pictures </w:t>
      </w:r>
      <w:r w:rsidR="00756A6D">
        <w:t>can be calculated</w:t>
      </w:r>
      <w:r>
        <w:t xml:space="preserve">. This is the motivation for temporal filtering of the original </w:t>
      </w:r>
      <w:r w:rsidR="00166E0F">
        <w:t>pictures</w:t>
      </w:r>
      <w:r>
        <w:t xml:space="preserve">. </w:t>
      </w:r>
      <w:r w:rsidR="001D087E">
        <w:t>T</w:t>
      </w:r>
      <w:r>
        <w:t xml:space="preserve">he </w:t>
      </w:r>
      <w:r w:rsidR="001D087E">
        <w:t xml:space="preserve">filter </w:t>
      </w:r>
      <w:r>
        <w:t xml:space="preserve">strength drops off rapidly if the original images are different, as it is no longer likely that the </w:t>
      </w:r>
      <w:r w:rsidR="00DF7EFC">
        <w:t xml:space="preserve">blocks coded for the first </w:t>
      </w:r>
      <w:r w:rsidR="00166E0F">
        <w:t xml:space="preserve">picture </w:t>
      </w:r>
      <w:r w:rsidR="00DF7EFC">
        <w:t>will be re-used for the second.</w:t>
      </w:r>
    </w:p>
    <w:p w14:paraId="37B71C37" w14:textId="506A4504" w:rsidR="00DA3939" w:rsidRPr="00BD04D9" w:rsidRDefault="003A2ED2" w:rsidP="00DA3939">
      <w:pPr>
        <w:pStyle w:val="Heading1"/>
      </w:pPr>
      <w:r w:rsidRPr="00BD04D9">
        <w:lastRenderedPageBreak/>
        <w:t>Proposal</w:t>
      </w:r>
    </w:p>
    <w:p w14:paraId="03794DBF" w14:textId="491FBC72" w:rsidR="00312445" w:rsidRDefault="00312445" w:rsidP="00FC57FD">
      <w:pPr>
        <w:pStyle w:val="Heading2"/>
      </w:pPr>
      <w:r>
        <w:t>GOP Based Temporal Filter</w:t>
      </w:r>
    </w:p>
    <w:p w14:paraId="4EEA3E44" w14:textId="71F0CC5E" w:rsidR="002952F5" w:rsidRDefault="004F18CE" w:rsidP="004F18CE">
      <w:r w:rsidRPr="00BD04D9">
        <w:t>A temporal filter is introduced di</w:t>
      </w:r>
      <w:r w:rsidR="00A04192" w:rsidRPr="00BD04D9">
        <w:t xml:space="preserve">rectly </w:t>
      </w:r>
      <w:r w:rsidR="001A3A6D" w:rsidRPr="00BD04D9">
        <w:t xml:space="preserve">after </w:t>
      </w:r>
      <w:r w:rsidR="009C05FC" w:rsidRPr="00BD04D9">
        <w:t xml:space="preserve">reading </w:t>
      </w:r>
      <w:r w:rsidR="00B73DD7" w:rsidRPr="00BD04D9">
        <w:t xml:space="preserve">picture </w:t>
      </w:r>
      <w:r w:rsidR="009C05FC" w:rsidRPr="00BD04D9">
        <w:t xml:space="preserve">and before </w:t>
      </w:r>
      <w:r w:rsidR="002B6F85">
        <w:t>encoding</w:t>
      </w:r>
      <w:r w:rsidR="001A3A6D" w:rsidRPr="00BD04D9">
        <w:t>.</w:t>
      </w:r>
      <w:r w:rsidR="007B0275">
        <w:t xml:space="preserve"> </w:t>
      </w:r>
      <w:r w:rsidR="00D17D8C">
        <w:t xml:space="preserve">Below are the steps described in </w:t>
      </w:r>
      <w:r w:rsidR="00C96854">
        <w:t xml:space="preserve">more </w:t>
      </w:r>
      <w:r w:rsidR="00D17D8C">
        <w:t>detail.</w:t>
      </w:r>
    </w:p>
    <w:p w14:paraId="6B370ABC" w14:textId="3DDD2ED4" w:rsidR="00412ABC" w:rsidRDefault="00412ABC" w:rsidP="00412ABC">
      <w:r>
        <w:t xml:space="preserve">Step 1: Pictures are </w:t>
      </w:r>
      <w:r w:rsidR="002B6F85">
        <w:t>read by</w:t>
      </w:r>
      <w:r w:rsidR="00164FB7">
        <w:t xml:space="preserve"> the encoder</w:t>
      </w:r>
    </w:p>
    <w:p w14:paraId="39A3B506" w14:textId="4AE616AD" w:rsidR="00412ABC" w:rsidRDefault="00412ABC" w:rsidP="00412ABC">
      <w:r>
        <w:t xml:space="preserve">Step 2: If a picture </w:t>
      </w:r>
      <w:r w:rsidR="00DF7EFC">
        <w:t>is low enough in the coding hierarchy</w:t>
      </w:r>
      <w:r>
        <w:t xml:space="preserve">, it is </w:t>
      </w:r>
      <w:r w:rsidR="00B73234">
        <w:t>filtered before encoding</w:t>
      </w:r>
      <w:r>
        <w:t xml:space="preserve">. Otherwise the picture is </w:t>
      </w:r>
      <w:r w:rsidR="00B73234">
        <w:t>encoded without filtering</w:t>
      </w:r>
      <w:r>
        <w:t xml:space="preserve">. </w:t>
      </w:r>
      <w:r w:rsidR="00B81C1F">
        <w:t xml:space="preserve">RA </w:t>
      </w:r>
      <w:r w:rsidR="008A3F00">
        <w:t>pictures with POC % 8 == 0</w:t>
      </w:r>
      <w:r w:rsidR="00B73234">
        <w:t xml:space="preserve"> are filter</w:t>
      </w:r>
      <w:r w:rsidR="008C7223">
        <w:t>ed</w:t>
      </w:r>
      <w:r w:rsidR="00B73234">
        <w:t xml:space="preserve"> as well as</w:t>
      </w:r>
      <w:r w:rsidR="008A3F00">
        <w:t xml:space="preserve"> LD pictures with POC % 4 == 0</w:t>
      </w:r>
      <w:r w:rsidR="00B73234">
        <w:t>.</w:t>
      </w:r>
      <w:r w:rsidR="008A3F00">
        <w:t xml:space="preserve"> </w:t>
      </w:r>
      <w:r w:rsidR="00F530E3">
        <w:t xml:space="preserve">AI pictures are never </w:t>
      </w:r>
      <w:r w:rsidR="00B73234">
        <w:t>filtered</w:t>
      </w:r>
      <w:r w:rsidR="008A3F00">
        <w:t>.</w:t>
      </w:r>
    </w:p>
    <w:p w14:paraId="273E79BE" w14:textId="7800CDD3" w:rsidR="00B225F6" w:rsidRPr="00A30122" w:rsidRDefault="002B6F85" w:rsidP="00B225F6">
      <w:pPr>
        <w:pStyle w:val="BodyText"/>
        <w:rPr>
          <w:rFonts w:ascii="Times New Roman" w:hAnsi="Times New Roman"/>
          <w:spacing w:val="0"/>
          <w:sz w:val="22"/>
        </w:rPr>
      </w:pPr>
      <w:r>
        <w:rPr>
          <w:rFonts w:ascii="Times New Roman" w:hAnsi="Times New Roman"/>
          <w:spacing w:val="0"/>
          <w:sz w:val="22"/>
        </w:rPr>
        <w:t>The o</w:t>
      </w:r>
      <w:r w:rsidR="00B225F6" w:rsidRPr="00A30122">
        <w:rPr>
          <w:rFonts w:ascii="Times New Roman" w:hAnsi="Times New Roman"/>
          <w:spacing w:val="0"/>
          <w:sz w:val="22"/>
        </w:rPr>
        <w:t xml:space="preserve">verall filter strength, </w:t>
      </w:r>
      <m:oMath>
        <m:sSub>
          <m:sSubPr>
            <m:ctrlPr>
              <w:rPr>
                <w:rFonts w:ascii="Cambria Math" w:hAnsi="Cambria Math"/>
                <w:spacing w:val="0"/>
                <w:sz w:val="22"/>
              </w:rPr>
            </m:ctrlPr>
          </m:sSubPr>
          <m:e>
            <m:r>
              <w:rPr>
                <w:rFonts w:ascii="Cambria Math" w:hAnsi="Cambria Math"/>
                <w:spacing w:val="0"/>
                <w:sz w:val="22"/>
              </w:rPr>
              <m:t>s</m:t>
            </m:r>
          </m:e>
          <m:sub>
            <m:r>
              <w:rPr>
                <w:rFonts w:ascii="Cambria Math" w:hAnsi="Cambria Math"/>
                <w:spacing w:val="0"/>
                <w:sz w:val="22"/>
              </w:rPr>
              <m:t>o</m:t>
            </m:r>
          </m:sub>
        </m:sSub>
      </m:oMath>
      <w:r w:rsidR="00B225F6" w:rsidRPr="00A30122">
        <w:rPr>
          <w:rFonts w:ascii="Times New Roman" w:hAnsi="Times New Roman"/>
          <w:spacing w:val="0"/>
          <w:sz w:val="22"/>
        </w:rPr>
        <w:t>, is set according to the equation below for RA.</w:t>
      </w:r>
    </w:p>
    <w:p w14:paraId="22D143BE" w14:textId="77777777" w:rsidR="00B225F6" w:rsidRPr="00A30122" w:rsidRDefault="004B0718" w:rsidP="00B225F6">
      <w:pPr>
        <w:pStyle w:val="BodyText"/>
        <w:rPr>
          <w:rFonts w:ascii="Times New Roman" w:hAnsi="Times New Roman"/>
          <w:spacing w:val="0"/>
          <w:sz w:val="22"/>
        </w:rPr>
      </w:pPr>
      <m:oMathPara>
        <m:oMath>
          <m:sSub>
            <m:sSubPr>
              <m:ctrlPr>
                <w:rPr>
                  <w:rFonts w:ascii="Cambria Math" w:hAnsi="Cambria Math"/>
                  <w:spacing w:val="0"/>
                  <w:sz w:val="22"/>
                </w:rPr>
              </m:ctrlPr>
            </m:sSubPr>
            <m:e>
              <m:r>
                <w:rPr>
                  <w:rFonts w:ascii="Cambria Math" w:hAnsi="Cambria Math"/>
                  <w:spacing w:val="0"/>
                  <w:sz w:val="22"/>
                </w:rPr>
                <m:t>s</m:t>
              </m:r>
            </m:e>
            <m:sub>
              <m:r>
                <w:rPr>
                  <w:rFonts w:ascii="Cambria Math" w:hAnsi="Cambria Math"/>
                  <w:spacing w:val="0"/>
                  <w:sz w:val="22"/>
                </w:rPr>
                <m:t>o</m:t>
              </m:r>
            </m:sub>
          </m:sSub>
          <m:d>
            <m:dPr>
              <m:ctrlPr>
                <w:rPr>
                  <w:rFonts w:ascii="Cambria Math" w:hAnsi="Cambria Math"/>
                  <w:spacing w:val="0"/>
                  <w:sz w:val="22"/>
                </w:rPr>
              </m:ctrlPr>
            </m:dPr>
            <m:e>
              <m:r>
                <w:rPr>
                  <w:rFonts w:ascii="Cambria Math" w:hAnsi="Cambria Math"/>
                  <w:spacing w:val="0"/>
                  <w:sz w:val="22"/>
                </w:rPr>
                <m:t>n</m:t>
              </m:r>
            </m:e>
          </m:d>
          <m:r>
            <m:rPr>
              <m:sty m:val="p"/>
            </m:rPr>
            <w:rPr>
              <w:rFonts w:ascii="Cambria Math" w:hAnsi="Cambria Math"/>
              <w:spacing w:val="0"/>
              <w:sz w:val="22"/>
            </w:rPr>
            <m:t>=</m:t>
          </m:r>
          <m:d>
            <m:dPr>
              <m:begChr m:val="{"/>
              <m:endChr m:val=""/>
              <m:ctrlPr>
                <w:rPr>
                  <w:rFonts w:ascii="Cambria Math" w:hAnsi="Cambria Math"/>
                  <w:spacing w:val="0"/>
                  <w:sz w:val="22"/>
                </w:rPr>
              </m:ctrlPr>
            </m:dPr>
            <m:e>
              <m:eqArr>
                <m:eqArrPr>
                  <m:ctrlPr>
                    <w:rPr>
                      <w:rFonts w:ascii="Cambria Math" w:hAnsi="Cambria Math"/>
                      <w:spacing w:val="0"/>
                      <w:sz w:val="22"/>
                    </w:rPr>
                  </m:ctrlPr>
                </m:eqArrPr>
                <m:e>
                  <m:r>
                    <m:rPr>
                      <m:sty m:val="p"/>
                    </m:rPr>
                    <w:rPr>
                      <w:rFonts w:ascii="Cambria Math" w:hAnsi="Cambria Math"/>
                      <w:spacing w:val="0"/>
                      <w:sz w:val="22"/>
                    </w:rPr>
                    <m:t>1.5,  &amp;</m:t>
                  </m:r>
                  <m:r>
                    <w:rPr>
                      <w:rFonts w:ascii="Cambria Math" w:hAnsi="Cambria Math"/>
                      <w:spacing w:val="0"/>
                      <w:sz w:val="22"/>
                    </w:rPr>
                    <m:t>n</m:t>
                  </m:r>
                  <m:r>
                    <m:rPr>
                      <m:sty m:val="p"/>
                    </m:rPr>
                    <w:rPr>
                      <w:rFonts w:ascii="Cambria Math" w:hAnsi="Cambria Math"/>
                      <w:spacing w:val="0"/>
                      <w:sz w:val="22"/>
                    </w:rPr>
                    <m:t xml:space="preserve"> mod 16 = 0</m:t>
                  </m:r>
                </m:e>
                <m:e>
                  <m:r>
                    <m:rPr>
                      <m:sty m:val="p"/>
                    </m:rPr>
                    <w:rPr>
                      <w:rFonts w:ascii="Cambria Math" w:hAnsi="Cambria Math"/>
                      <w:spacing w:val="0"/>
                      <w:sz w:val="22"/>
                    </w:rPr>
                    <m:t>0.95,  &amp;</m:t>
                  </m:r>
                  <m:r>
                    <w:rPr>
                      <w:rFonts w:ascii="Cambria Math" w:hAnsi="Cambria Math"/>
                      <w:spacing w:val="0"/>
                      <w:sz w:val="22"/>
                    </w:rPr>
                    <m:t>n</m:t>
                  </m:r>
                  <m:r>
                    <m:rPr>
                      <m:sty m:val="p"/>
                    </m:rPr>
                    <w:rPr>
                      <w:rFonts w:ascii="Cambria Math" w:hAnsi="Cambria Math"/>
                      <w:spacing w:val="0"/>
                      <w:sz w:val="22"/>
                    </w:rPr>
                    <m:t xml:space="preserve"> mod 16 ≠ 0</m:t>
                  </m:r>
                </m:e>
              </m:eqArr>
            </m:e>
          </m:d>
        </m:oMath>
      </m:oMathPara>
    </w:p>
    <w:p w14:paraId="5C68457B" w14:textId="09ED5685" w:rsidR="00B225F6" w:rsidRDefault="00A16E85" w:rsidP="00412ABC">
      <w:r w:rsidRPr="00A30122">
        <w:t xml:space="preserve">where </w:t>
      </w:r>
      <m:oMath>
        <m:r>
          <w:rPr>
            <w:rFonts w:ascii="Cambria Math" w:hAnsi="Cambria Math"/>
          </w:rPr>
          <m:t>n</m:t>
        </m:r>
      </m:oMath>
      <w:r w:rsidRPr="00A30122">
        <w:t xml:space="preserve"> is the number of pictures </w:t>
      </w:r>
      <w:proofErr w:type="gramStart"/>
      <w:r w:rsidRPr="00A30122">
        <w:t>read</w:t>
      </w:r>
      <w:r w:rsidR="00B8326C">
        <w:t>.</w:t>
      </w:r>
      <w:proofErr w:type="gramEnd"/>
    </w:p>
    <w:p w14:paraId="5174C5AB" w14:textId="3A07B483" w:rsidR="00B8326C" w:rsidRDefault="00B8326C" w:rsidP="00412ABC">
      <w:r>
        <w:t xml:space="preserve">For </w:t>
      </w:r>
      <w:r w:rsidR="004D6B16">
        <w:t xml:space="preserve">the </w:t>
      </w:r>
      <w:r>
        <w:t>LD</w:t>
      </w:r>
      <w:r w:rsidR="00371654">
        <w:t xml:space="preserve"> case,</w:t>
      </w:r>
      <w:r>
        <w:t xml:space="preserve"> </w:t>
      </w:r>
      <m:oMath>
        <m:sSub>
          <m:sSubPr>
            <m:ctrlPr>
              <w:rPr>
                <w:rFonts w:ascii="Cambria Math" w:hAnsi="Cambria Math"/>
              </w:rPr>
            </m:ctrlPr>
          </m:sSubPr>
          <m:e>
            <m:r>
              <w:rPr>
                <w:rFonts w:ascii="Cambria Math" w:hAnsi="Cambria Math"/>
              </w:rPr>
              <m:t>s</m:t>
            </m:r>
          </m:e>
          <m:sub>
            <m:r>
              <w:rPr>
                <w:rFonts w:ascii="Cambria Math" w:hAnsi="Cambria Math"/>
              </w:rPr>
              <m:t>o</m:t>
            </m:r>
          </m:sub>
        </m:sSub>
        <m:d>
          <m:dPr>
            <m:ctrlPr>
              <w:rPr>
                <w:rFonts w:ascii="Cambria Math" w:hAnsi="Cambria Math"/>
              </w:rPr>
            </m:ctrlPr>
          </m:dPr>
          <m:e>
            <m:r>
              <w:rPr>
                <w:rFonts w:ascii="Cambria Math" w:hAnsi="Cambria Math"/>
              </w:rPr>
              <m:t>n</m:t>
            </m:r>
          </m:e>
        </m:d>
        <m:r>
          <m:rPr>
            <m:sty m:val="p"/>
          </m:rPr>
          <w:rPr>
            <w:rFonts w:ascii="Cambria Math" w:hAnsi="Cambria Math"/>
          </w:rPr>
          <m:t>=</m:t>
        </m:r>
        <m:eqArr>
          <m:eqArrPr>
            <m:ctrlPr>
              <w:rPr>
                <w:rFonts w:ascii="Cambria Math" w:hAnsi="Cambria Math"/>
              </w:rPr>
            </m:ctrlPr>
          </m:eqArrPr>
          <m:e>
            <m:r>
              <m:rPr>
                <m:sty m:val="p"/>
              </m:rPr>
              <w:rPr>
                <w:rFonts w:ascii="Cambria Math" w:hAnsi="Cambria Math"/>
              </w:rPr>
              <m:t>0.95</m:t>
            </m:r>
          </m:e>
        </m:eqArr>
      </m:oMath>
      <w:r w:rsidR="00371654">
        <w:t xml:space="preserve"> is used.</w:t>
      </w:r>
    </w:p>
    <w:p w14:paraId="58648237" w14:textId="05C6AE70" w:rsidR="00412ABC" w:rsidRDefault="00412ABC" w:rsidP="00412ABC">
      <w:r>
        <w:t xml:space="preserve">Step </w:t>
      </w:r>
      <w:r w:rsidR="00B73234">
        <w:t>3</w:t>
      </w:r>
      <w:r>
        <w:t xml:space="preserve">: </w:t>
      </w:r>
      <w:r w:rsidR="0037338D">
        <w:t xml:space="preserve">Two </w:t>
      </w:r>
      <w:r>
        <w:t>pictures before and/or after the selected picture (referred to as original picture further down) are read. In the edge cases e.g. if is the first picture or close to the last picture, only the available pictures are read.</w:t>
      </w:r>
    </w:p>
    <w:p w14:paraId="27AF318F" w14:textId="50FB9704" w:rsidR="00C3615B" w:rsidRDefault="00412ABC" w:rsidP="00412ABC">
      <w:r>
        <w:t xml:space="preserve">Step </w:t>
      </w:r>
      <w:r w:rsidR="00B73234">
        <w:t>4</w:t>
      </w:r>
      <w:r>
        <w:t>: Motion of the</w:t>
      </w:r>
      <w:r w:rsidR="00C3615B">
        <w:t xml:space="preserve"> read </w:t>
      </w:r>
      <w:r>
        <w:t>pictures</w:t>
      </w:r>
      <w:r w:rsidR="00C3615B">
        <w:t xml:space="preserve"> before and after,</w:t>
      </w:r>
      <w:r>
        <w:t xml:space="preserve"> relative to the original picture is estimated per </w:t>
      </w:r>
      <w:r w:rsidR="00DF7EFC">
        <w:t xml:space="preserve">8x8 </w:t>
      </w:r>
      <w:r>
        <w:t>picture block.</w:t>
      </w:r>
    </w:p>
    <w:p w14:paraId="33155566" w14:textId="77777777" w:rsidR="009C0ADB" w:rsidRDefault="000C1969" w:rsidP="00FC57FD">
      <w:pPr>
        <w:jc w:val="center"/>
        <w:rPr>
          <w:del w:id="12" w:author="JCTVC-AI0023-v2" w:date="2019-03-21T15:33:00Z"/>
        </w:rPr>
      </w:pPr>
      <w:del w:id="13" w:author="JCTVC-AI0023-v2" w:date="2019-03-21T15:33:00Z">
        <w:r>
          <w:rPr>
            <w:noProof/>
          </w:rPr>
          <mc:AlternateContent>
            <mc:Choice Requires="wps">
              <w:drawing>
                <wp:anchor distT="45720" distB="45720" distL="114300" distR="114300" simplePos="0" relativeHeight="251668992" behindDoc="0" locked="0" layoutInCell="1" allowOverlap="1" wp14:anchorId="547A040B" wp14:editId="67F9F99A">
                  <wp:simplePos x="0" y="0"/>
                  <wp:positionH relativeFrom="column">
                    <wp:posOffset>116840</wp:posOffset>
                  </wp:positionH>
                  <wp:positionV relativeFrom="paragraph">
                    <wp:posOffset>2554605</wp:posOffset>
                  </wp:positionV>
                  <wp:extent cx="6062980" cy="1404620"/>
                  <wp:effectExtent l="0" t="0" r="0" b="0"/>
                  <wp:wrapTopAndBottom/>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980" cy="1404620"/>
                          </a:xfrm>
                          <a:prstGeom prst="rect">
                            <a:avLst/>
                          </a:prstGeom>
                          <a:solidFill>
                            <a:srgbClr val="FFFFFF"/>
                          </a:solidFill>
                          <a:ln w="9525">
                            <a:noFill/>
                            <a:miter lim="800000"/>
                            <a:headEnd/>
                            <a:tailEnd/>
                          </a:ln>
                        </wps:spPr>
                        <wps:txbx>
                          <w:txbxContent>
                            <w:p w14:paraId="492410D9" w14:textId="77777777" w:rsidR="004B0718" w:rsidRDefault="004B0718">
                              <w:pPr>
                                <w:rPr>
                                  <w:del w:id="14" w:author="JCTVC-AI0023-v2" w:date="2019-03-21T15:33:00Z"/>
                                </w:rPr>
                              </w:pPr>
                              <w:del w:id="15" w:author="JCTVC-AI0023-v2" w:date="2019-03-21T15:33:00Z">
                                <w:r>
                                  <w:delText>Figure 1 – The different layers of the hierarchical motion estimation. L0 is the original resolution. L1 is a subsampled version of L0. L2 is a subsampled version of L1. L-1 illustrates the up-sampled level achieved by interpolation of L0.</w:delText>
                                </w:r>
                              </w:del>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47A040B" id="_x0000_t202" coordsize="21600,21600" o:spt="202" path="m,l,21600r21600,l21600,xe">
                  <v:stroke joinstyle="miter"/>
                  <v:path gradientshapeok="t" o:connecttype="rect"/>
                </v:shapetype>
                <v:shape id="Text Box 2" o:spid="_x0000_s1026" type="#_x0000_t202" style="position:absolute;left:0;text-align:left;margin-left:9.2pt;margin-top:201.15pt;width:477.4pt;height:110.6pt;z-index:2516689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" stroked="f">
                  <v:textbox style="mso-fit-shape-to-text:t">
                    <w:txbxContent>
                      <w:p w14:paraId="492410D9" w14:textId="77777777" w:rsidR="004B0718" w:rsidRDefault="004B0718">
                        <w:pPr>
                          <w:rPr>
                            <w:del w:id="16" w:author="JCTVC-AI0023-v2" w:date="2019-03-21T15:33:00Z"/>
                          </w:rPr>
                        </w:pPr>
                        <w:del w:id="17" w:author="JCTVC-AI0023-v2" w:date="2019-03-21T15:33:00Z">
                          <w:r>
                            <w:delText>Figure 1 – The different layers of the hierarchical motion estimation. L0 is the original resolution. L1 is a subsampled version of L0. L2 is a subsampled version of L1. L-1 illustrates the up-sampled level achieved by interpolation of L0.</w:delText>
                          </w:r>
                        </w:del>
                      </w:p>
                    </w:txbxContent>
                  </v:textbox>
                  <w10:wrap type="topAndBottom"/>
                </v:shape>
              </w:pict>
            </mc:Fallback>
          </mc:AlternateContent>
        </w:r>
        <w:r w:rsidR="00EE2680">
          <w:rPr>
            <w:noProof/>
          </w:rPr>
          <w:drawing>
            <wp:inline distT="0" distB="0" distL="0" distR="0" wp14:anchorId="7BE98074" wp14:editId="47F1D77A">
              <wp:extent cx="1930400" cy="2253742"/>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ubsampling.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34872" cy="2258963"/>
                      </a:xfrm>
                      <a:prstGeom prst="rect">
                        <a:avLst/>
                      </a:prstGeom>
                    </pic:spPr>
                  </pic:pic>
                </a:graphicData>
              </a:graphic>
            </wp:inline>
          </w:drawing>
        </w:r>
      </w:del>
    </w:p>
    <w:p w14:paraId="698AFE73" w14:textId="5EDD6478" w:rsidR="009C0ADB" w:rsidRDefault="00CF140B" w:rsidP="00FC57FD">
      <w:pPr>
        <w:jc w:val="center"/>
        <w:rPr>
          <w:ins w:id="18" w:author="JCTVC-AI0023-v2" w:date="2019-03-21T15:33:00Z"/>
        </w:rPr>
      </w:pPr>
      <w:ins w:id="19" w:author="JCTVC-AI0023-v2" w:date="2019-03-21T15:33:00Z">
        <w:r>
          <w:rPr>
            <w:noProof/>
          </w:rPr>
          <w:lastRenderedPageBreak/>
          <mc:AlternateContent>
            <mc:Choice Requires="wps">
              <w:drawing>
                <wp:anchor distT="45720" distB="45720" distL="114300" distR="114300" simplePos="0" relativeHeight="251666944" behindDoc="0" locked="0" layoutInCell="1" allowOverlap="1" wp14:anchorId="692268F0" wp14:editId="05A82941">
                  <wp:simplePos x="0" y="0"/>
                  <wp:positionH relativeFrom="column">
                    <wp:posOffset>78740</wp:posOffset>
                  </wp:positionH>
                  <wp:positionV relativeFrom="paragraph">
                    <wp:posOffset>1973580</wp:posOffset>
                  </wp:positionV>
                  <wp:extent cx="6062980" cy="1404620"/>
                  <wp:effectExtent l="0" t="0" r="0" b="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980" cy="1404620"/>
                          </a:xfrm>
                          <a:prstGeom prst="rect">
                            <a:avLst/>
                          </a:prstGeom>
                          <a:solidFill>
                            <a:srgbClr val="FFFFFF"/>
                          </a:solidFill>
                          <a:ln w="9525">
                            <a:noFill/>
                            <a:miter lim="800000"/>
                            <a:headEnd/>
                            <a:tailEnd/>
                          </a:ln>
                        </wps:spPr>
                        <wps:txbx>
                          <w:txbxContent>
                            <w:p w14:paraId="7BEAE35A" w14:textId="3524937F" w:rsidR="004B0718" w:rsidRDefault="004B0718">
                              <w:pPr>
                                <w:rPr>
                                  <w:ins w:id="20" w:author="JCTVC-AI0023-v2" w:date="2019-03-21T15:33:00Z"/>
                                </w:rPr>
                              </w:pPr>
                              <w:ins w:id="21" w:author="JCTVC-AI0023-v2" w:date="2019-03-21T15:33:00Z">
                                <w:r>
                                  <w:t>Figure 1 – The different layers of the hierarchical motion estimation. L0 is the original resolution. L1 is a subsampled version of L0. L2 is a subsampled version of L1.</w:t>
                                </w:r>
                              </w:ins>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2268F0" id="_x0000_s1027" type="#_x0000_t202" style="position:absolute;left:0;text-align:left;margin-left:6.2pt;margin-top:155.4pt;width:477.4pt;height:110.6pt;z-index:2516669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" stroked="f">
                  <v:textbox style="mso-fit-shape-to-text:t">
                    <w:txbxContent>
                      <w:p w14:paraId="7BEAE35A" w14:textId="3524937F" w:rsidR="004B0718" w:rsidRDefault="004B0718">
                        <w:pPr>
                          <w:rPr>
                            <w:ins w:id="22" w:author="JCTVC-AI0023-v2" w:date="2019-03-21T15:33:00Z"/>
                          </w:rPr>
                        </w:pPr>
                        <w:ins w:id="23" w:author="JCTVC-AI0023-v2" w:date="2019-03-21T15:33:00Z">
                          <w:r>
                            <w:t>Figure 1 – The different layers of the hierarchical motion estimation. L0 is the original resolution. L1 is a subsampled version of L0. L2 is a subsampled version of L1.</w:t>
                          </w:r>
                        </w:ins>
                      </w:p>
                    </w:txbxContent>
                  </v:textbox>
                  <w10:wrap type="topAndBottom"/>
                </v:shape>
              </w:pict>
            </mc:Fallback>
          </mc:AlternateContent>
        </w:r>
        <w:r w:rsidR="00EE2680">
          <w:rPr>
            <w:noProof/>
          </w:rPr>
          <w:drawing>
            <wp:inline distT="0" distB="0" distL="0" distR="0" wp14:anchorId="79983A67" wp14:editId="52FEACAC">
              <wp:extent cx="1934872" cy="1796046"/>
              <wp:effectExtent l="0" t="0" r="825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ubsampling.PNG"/>
                      <pic:cNvPicPr/>
                    </pic:nvPicPr>
                    <pic:blipFill>
                      <a:blip r:embed="rId10">
                        <a:extLst>
                          <a:ext uri="{28A0092B-C50C-407E-A947-70E740481C1C}">
                            <a14:useLocalDpi xmlns:a14="http://schemas.microsoft.com/office/drawing/2010/main" val="0"/>
                          </a:ext>
                        </a:extLst>
                      </a:blip>
                      <a:stretch>
                        <a:fillRect/>
                      </a:stretch>
                    </pic:blipFill>
                    <pic:spPr>
                      <a:xfrm>
                        <a:off x="0" y="0"/>
                        <a:ext cx="1934872" cy="1796046"/>
                      </a:xfrm>
                      <a:prstGeom prst="rect">
                        <a:avLst/>
                      </a:prstGeom>
                    </pic:spPr>
                  </pic:pic>
                </a:graphicData>
              </a:graphic>
            </wp:inline>
          </w:drawing>
        </w:r>
      </w:ins>
    </w:p>
    <w:p w14:paraId="53E21769" w14:textId="23E44E8B" w:rsidR="00C3615B" w:rsidRDefault="00C76B3E" w:rsidP="00412ABC">
      <w:r>
        <w:t>A h</w:t>
      </w:r>
      <w:r w:rsidR="0092656A">
        <w:t>ierarchical</w:t>
      </w:r>
      <w:r w:rsidR="00C20500">
        <w:t xml:space="preserve"> motion </w:t>
      </w:r>
      <w:r w:rsidR="0092656A">
        <w:t xml:space="preserve">estimation </w:t>
      </w:r>
      <w:r w:rsidR="003E4FE8">
        <w:t xml:space="preserve">scheme </w:t>
      </w:r>
      <w:r w:rsidR="00640FB7">
        <w:t>is used</w:t>
      </w:r>
      <w:r w:rsidR="002C5EDA">
        <w:t xml:space="preserve"> and the </w:t>
      </w:r>
      <w:r w:rsidR="00BC6E18">
        <w:t>layers</w:t>
      </w:r>
      <w:r w:rsidR="002C5EDA">
        <w:t xml:space="preserve"> </w:t>
      </w:r>
      <w:del w:id="24" w:author="JCTVC-AI0023-v2" w:date="2019-03-21T15:33:00Z">
        <w:r w:rsidR="00C36B5E">
          <w:delText xml:space="preserve">L-1, </w:delText>
        </w:r>
      </w:del>
      <w:r w:rsidR="00C36B5E">
        <w:t xml:space="preserve">L0, L1 and L2, </w:t>
      </w:r>
      <w:r w:rsidR="002B6F85">
        <w:t>are</w:t>
      </w:r>
      <w:r w:rsidR="002C5EDA">
        <w:t xml:space="preserve"> illustrated in Figure 1.</w:t>
      </w:r>
      <w:r w:rsidR="00901833">
        <w:t xml:space="preserve"> </w:t>
      </w:r>
      <w:r w:rsidR="00C3615B">
        <w:t>Subsampled pictures are generated by averaging each 2x2 block for all read pictures</w:t>
      </w:r>
      <w:r w:rsidR="002E5FCE">
        <w:t xml:space="preserve"> and the original picture</w:t>
      </w:r>
      <w:r w:rsidR="00DD45CA">
        <w:t>, i.e. L1 in Figure 1</w:t>
      </w:r>
      <w:r w:rsidR="00C3615B">
        <w:t xml:space="preserve">. </w:t>
      </w:r>
      <w:r w:rsidR="002B6F85">
        <w:t xml:space="preserve">L2 is derived from L1 </w:t>
      </w:r>
      <w:r w:rsidR="001A4B31">
        <w:t>using the same subsampling method</w:t>
      </w:r>
      <w:r w:rsidR="002E5FCE">
        <w:t>.</w:t>
      </w:r>
    </w:p>
    <w:p w14:paraId="1ADC53A6" w14:textId="017EC2D2" w:rsidR="002E5FCE" w:rsidRDefault="002E5FCE" w:rsidP="00412ABC">
      <w:r>
        <w:t xml:space="preserve">First, motion estimation is done for each 16x16 block in </w:t>
      </w:r>
      <w:r w:rsidR="004D42F8">
        <w:t>L2</w:t>
      </w:r>
      <w:r>
        <w:t>.</w:t>
      </w:r>
      <w:r w:rsidR="00D61760">
        <w:t xml:space="preserve"> The </w:t>
      </w:r>
      <w:r w:rsidR="00B16681">
        <w:t xml:space="preserve">squared difference </w:t>
      </w:r>
      <w:r w:rsidR="00D61760">
        <w:t xml:space="preserve">is </w:t>
      </w:r>
      <w:r w:rsidR="00B16681">
        <w:t xml:space="preserve">calculated </w:t>
      </w:r>
      <w:r w:rsidR="00D61760">
        <w:t>for each selected m</w:t>
      </w:r>
      <w:r w:rsidR="00B16681">
        <w:t xml:space="preserve">otion vector and the motion vector corresponding to the smallest difference is selected. The selected motion vector is then used as initial value when estimating the motion in </w:t>
      </w:r>
      <w:r w:rsidR="00EB2A7B">
        <w:t>L1</w:t>
      </w:r>
      <w:r w:rsidR="00B16681">
        <w:t xml:space="preserve">. Then the same is done for estimating motion in </w:t>
      </w:r>
      <w:r w:rsidR="00EB2A7B">
        <w:t>L0</w:t>
      </w:r>
      <w:r w:rsidR="00B16681">
        <w:t xml:space="preserve">. As a final step, subpixel motion is estimated </w:t>
      </w:r>
      <w:r w:rsidR="00DF7EFC">
        <w:t xml:space="preserve">for each 8x8 block </w:t>
      </w:r>
      <w:r w:rsidR="00B16681">
        <w:t>by using an interpolation filter</w:t>
      </w:r>
      <w:r w:rsidR="00EB2A7B">
        <w:t xml:space="preserve"> </w:t>
      </w:r>
      <w:r w:rsidR="00503096">
        <w:t>on L0</w:t>
      </w:r>
      <w:r w:rsidR="00B16681">
        <w:t>.</w:t>
      </w:r>
    </w:p>
    <w:p w14:paraId="790C3D0C" w14:textId="770491D5" w:rsidR="00C3615B" w:rsidRDefault="002D3012" w:rsidP="00412ABC">
      <w:r>
        <w:rPr>
          <w:noProof/>
        </w:rPr>
        <mc:AlternateContent>
          <mc:Choice Requires="wps">
            <w:drawing>
              <wp:anchor distT="45720" distB="45720" distL="114300" distR="114300" simplePos="0" relativeHeight="251664896" behindDoc="0" locked="0" layoutInCell="1" allowOverlap="1" wp14:anchorId="4820002C" wp14:editId="0350975B">
                <wp:simplePos x="0" y="0"/>
                <wp:positionH relativeFrom="column">
                  <wp:posOffset>1629410</wp:posOffset>
                </wp:positionH>
                <wp:positionV relativeFrom="paragraph">
                  <wp:posOffset>397510</wp:posOffset>
                </wp:positionV>
                <wp:extent cx="2917825" cy="1404620"/>
                <wp:effectExtent l="0" t="0" r="15875" b="26035"/>
                <wp:wrapTopAndBottom/>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7825" cy="1404620"/>
                        </a:xfrm>
                        <a:prstGeom prst="rect">
                          <a:avLst/>
                        </a:prstGeom>
                        <a:solidFill>
                          <a:srgbClr val="FFFFFF"/>
                        </a:solidFill>
                        <a:ln w="9525">
                          <a:solidFill>
                            <a:srgbClr val="000000"/>
                          </a:solidFill>
                          <a:miter lim="800000"/>
                          <a:headEnd/>
                          <a:tailEnd/>
                        </a:ln>
                      </wps:spPr>
                      <wps:txbx>
                        <w:txbxContent>
                          <w:p w14:paraId="35B5025D" w14:textId="517CC55A" w:rsidR="004B0718" w:rsidRPr="00FC57FD" w:rsidRDefault="004B0718" w:rsidP="002D3012">
                            <w:pPr>
                              <w:rPr>
                                <w:rFonts w:ascii="Courier New" w:hAnsi="Courier New" w:cs="Courier New"/>
                                <w:sz w:val="20"/>
                              </w:rPr>
                            </w:pPr>
                            <w:r w:rsidRPr="00FC57FD">
                              <w:rPr>
                                <w:rFonts w:ascii="Courier New" w:hAnsi="Courier New" w:cs="Courier New"/>
                                <w:sz w:val="20"/>
                              </w:rPr>
                              <w:t xml:space="preserve">0:   </w:t>
                            </w:r>
                            <w:proofErr w:type="gramStart"/>
                            <w:r w:rsidRPr="00FC57FD">
                              <w:rPr>
                                <w:rFonts w:ascii="Courier New" w:hAnsi="Courier New" w:cs="Courier New"/>
                                <w:sz w:val="20"/>
                              </w:rPr>
                              <w:t xml:space="preserve">0,   </w:t>
                            </w:r>
                            <w:proofErr w:type="gramEnd"/>
                            <w:r w:rsidRPr="00FC57FD">
                              <w:rPr>
                                <w:rFonts w:ascii="Courier New" w:hAnsi="Courier New" w:cs="Courier New"/>
                                <w:sz w:val="20"/>
                              </w:rPr>
                              <w:t>0,  64,   0,   0,   0</w:t>
                            </w:r>
                          </w:p>
                          <w:p w14:paraId="7C2884AB" w14:textId="706B1E1A" w:rsidR="004B0718" w:rsidRPr="00FC57FD" w:rsidRDefault="004B0718" w:rsidP="002D3012">
                            <w:pPr>
                              <w:rPr>
                                <w:rFonts w:ascii="Courier New" w:hAnsi="Courier New" w:cs="Courier New"/>
                                <w:sz w:val="20"/>
                              </w:rPr>
                            </w:pPr>
                            <w:r w:rsidRPr="00FC57FD">
                              <w:rPr>
                                <w:rFonts w:ascii="Courier New" w:hAnsi="Courier New" w:cs="Courier New"/>
                                <w:sz w:val="20"/>
                              </w:rPr>
                              <w:t>1:   1</w:t>
                            </w:r>
                            <w:proofErr w:type="gramStart"/>
                            <w:r w:rsidRPr="00FC57FD">
                              <w:rPr>
                                <w:rFonts w:ascii="Courier New" w:hAnsi="Courier New" w:cs="Courier New"/>
                                <w:sz w:val="20"/>
                              </w:rPr>
                              <w:t>,  -</w:t>
                            </w:r>
                            <w:proofErr w:type="gramEnd"/>
                            <w:r w:rsidRPr="00FC57FD">
                              <w:rPr>
                                <w:rFonts w:ascii="Courier New" w:hAnsi="Courier New" w:cs="Courier New"/>
                                <w:sz w:val="20"/>
                              </w:rPr>
                              <w:t>3,  64,   4,  -2,   0</w:t>
                            </w:r>
                          </w:p>
                          <w:p w14:paraId="3976A0FD" w14:textId="2BF2235D" w:rsidR="004B0718" w:rsidRPr="00FC57FD" w:rsidRDefault="004B0718" w:rsidP="002D3012">
                            <w:pPr>
                              <w:rPr>
                                <w:rFonts w:ascii="Courier New" w:hAnsi="Courier New" w:cs="Courier New"/>
                                <w:sz w:val="20"/>
                              </w:rPr>
                            </w:pPr>
                            <w:r w:rsidRPr="00FC57FD">
                              <w:rPr>
                                <w:rFonts w:ascii="Courier New" w:hAnsi="Courier New" w:cs="Courier New"/>
                                <w:sz w:val="20"/>
                              </w:rPr>
                              <w:t>2:   1</w:t>
                            </w:r>
                            <w:proofErr w:type="gramStart"/>
                            <w:r w:rsidRPr="00FC57FD">
                              <w:rPr>
                                <w:rFonts w:ascii="Courier New" w:hAnsi="Courier New" w:cs="Courier New"/>
                                <w:sz w:val="20"/>
                              </w:rPr>
                              <w:t>,  -</w:t>
                            </w:r>
                            <w:proofErr w:type="gramEnd"/>
                            <w:r w:rsidRPr="00FC57FD">
                              <w:rPr>
                                <w:rFonts w:ascii="Courier New" w:hAnsi="Courier New" w:cs="Courier New"/>
                                <w:sz w:val="20"/>
                              </w:rPr>
                              <w:t>6,  62,   9,  -3,   1</w:t>
                            </w:r>
                          </w:p>
                          <w:p w14:paraId="170ACFF9" w14:textId="4CC78D08" w:rsidR="004B0718" w:rsidRPr="00FC57FD" w:rsidRDefault="004B0718" w:rsidP="002D3012">
                            <w:pPr>
                              <w:rPr>
                                <w:rFonts w:ascii="Courier New" w:hAnsi="Courier New" w:cs="Courier New"/>
                                <w:sz w:val="20"/>
                              </w:rPr>
                            </w:pPr>
                            <w:r w:rsidRPr="00FC57FD">
                              <w:rPr>
                                <w:rFonts w:ascii="Courier New" w:hAnsi="Courier New" w:cs="Courier New"/>
                                <w:sz w:val="20"/>
                              </w:rPr>
                              <w:t>3:   2</w:t>
                            </w:r>
                            <w:proofErr w:type="gramStart"/>
                            <w:r w:rsidRPr="00FC57FD">
                              <w:rPr>
                                <w:rFonts w:ascii="Courier New" w:hAnsi="Courier New" w:cs="Courier New"/>
                                <w:sz w:val="20"/>
                              </w:rPr>
                              <w:t>,  -</w:t>
                            </w:r>
                            <w:proofErr w:type="gramEnd"/>
                            <w:r w:rsidRPr="00FC57FD">
                              <w:rPr>
                                <w:rFonts w:ascii="Courier New" w:hAnsi="Courier New" w:cs="Courier New"/>
                                <w:sz w:val="20"/>
                              </w:rPr>
                              <w:t>8,  60,  14,  -5,   1</w:t>
                            </w:r>
                          </w:p>
                          <w:p w14:paraId="14D93091" w14:textId="573F519E" w:rsidR="004B0718" w:rsidRPr="00FC57FD" w:rsidRDefault="004B0718" w:rsidP="002D3012">
                            <w:pPr>
                              <w:rPr>
                                <w:rFonts w:ascii="Courier New" w:hAnsi="Courier New" w:cs="Courier New"/>
                                <w:sz w:val="20"/>
                              </w:rPr>
                            </w:pPr>
                            <w:r w:rsidRPr="00FC57FD">
                              <w:rPr>
                                <w:rFonts w:ascii="Courier New" w:hAnsi="Courier New" w:cs="Courier New"/>
                                <w:sz w:val="20"/>
                              </w:rPr>
                              <w:t>4:   2</w:t>
                            </w:r>
                            <w:proofErr w:type="gramStart"/>
                            <w:r w:rsidRPr="00FC57FD">
                              <w:rPr>
                                <w:rFonts w:ascii="Courier New" w:hAnsi="Courier New" w:cs="Courier New"/>
                                <w:sz w:val="20"/>
                              </w:rPr>
                              <w:t>,  -</w:t>
                            </w:r>
                            <w:proofErr w:type="gramEnd"/>
                            <w:r w:rsidRPr="00FC57FD">
                              <w:rPr>
                                <w:rFonts w:ascii="Courier New" w:hAnsi="Courier New" w:cs="Courier New"/>
                                <w:sz w:val="20"/>
                              </w:rPr>
                              <w:t>9,  57,  19,  -7,   2</w:t>
                            </w:r>
                          </w:p>
                          <w:p w14:paraId="6B28EB7D" w14:textId="11D75A9C" w:rsidR="004B0718" w:rsidRPr="00FC57FD" w:rsidRDefault="004B0718" w:rsidP="002D3012">
                            <w:pPr>
                              <w:rPr>
                                <w:rFonts w:ascii="Courier New" w:hAnsi="Courier New" w:cs="Courier New"/>
                                <w:sz w:val="20"/>
                              </w:rPr>
                            </w:pPr>
                            <w:r w:rsidRPr="00FC57FD">
                              <w:rPr>
                                <w:rFonts w:ascii="Courier New" w:hAnsi="Courier New" w:cs="Courier New"/>
                                <w:sz w:val="20"/>
                              </w:rPr>
                              <w:t>5:   3, -</w:t>
                            </w:r>
                            <w:proofErr w:type="gramStart"/>
                            <w:r w:rsidRPr="00FC57FD">
                              <w:rPr>
                                <w:rFonts w:ascii="Courier New" w:hAnsi="Courier New" w:cs="Courier New"/>
                                <w:sz w:val="20"/>
                              </w:rPr>
                              <w:t>10,  53</w:t>
                            </w:r>
                            <w:proofErr w:type="gramEnd"/>
                            <w:r w:rsidRPr="00FC57FD">
                              <w:rPr>
                                <w:rFonts w:ascii="Courier New" w:hAnsi="Courier New" w:cs="Courier New"/>
                                <w:sz w:val="20"/>
                              </w:rPr>
                              <w:t>,  24,  -8,   2</w:t>
                            </w:r>
                          </w:p>
                          <w:p w14:paraId="1BDEF8D3" w14:textId="7B50C792" w:rsidR="004B0718" w:rsidRPr="00FC57FD" w:rsidRDefault="004B0718" w:rsidP="002D3012">
                            <w:pPr>
                              <w:rPr>
                                <w:rFonts w:ascii="Courier New" w:hAnsi="Courier New" w:cs="Courier New"/>
                                <w:sz w:val="20"/>
                              </w:rPr>
                            </w:pPr>
                            <w:r w:rsidRPr="00FC57FD">
                              <w:rPr>
                                <w:rFonts w:ascii="Courier New" w:hAnsi="Courier New" w:cs="Courier New"/>
                                <w:sz w:val="20"/>
                              </w:rPr>
                              <w:t>6:   3, -</w:t>
                            </w:r>
                            <w:proofErr w:type="gramStart"/>
                            <w:r w:rsidRPr="00FC57FD">
                              <w:rPr>
                                <w:rFonts w:ascii="Courier New" w:hAnsi="Courier New" w:cs="Courier New"/>
                                <w:sz w:val="20"/>
                              </w:rPr>
                              <w:t>11,  50</w:t>
                            </w:r>
                            <w:proofErr w:type="gramEnd"/>
                            <w:r w:rsidRPr="00FC57FD">
                              <w:rPr>
                                <w:rFonts w:ascii="Courier New" w:hAnsi="Courier New" w:cs="Courier New"/>
                                <w:sz w:val="20"/>
                              </w:rPr>
                              <w:t>,  29,  -9,   2</w:t>
                            </w:r>
                          </w:p>
                          <w:p w14:paraId="53FC6508" w14:textId="138D4C1E" w:rsidR="004B0718" w:rsidRPr="00FC57FD" w:rsidRDefault="004B0718" w:rsidP="002D3012">
                            <w:pPr>
                              <w:rPr>
                                <w:rFonts w:ascii="Courier New" w:hAnsi="Courier New" w:cs="Courier New"/>
                                <w:sz w:val="20"/>
                              </w:rPr>
                            </w:pPr>
                            <w:r w:rsidRPr="00FC57FD">
                              <w:rPr>
                                <w:rFonts w:ascii="Courier New" w:hAnsi="Courier New" w:cs="Courier New"/>
                                <w:sz w:val="20"/>
                              </w:rPr>
                              <w:t>7:   3, -</w:t>
                            </w:r>
                            <w:proofErr w:type="gramStart"/>
                            <w:r w:rsidRPr="00FC57FD">
                              <w:rPr>
                                <w:rFonts w:ascii="Courier New" w:hAnsi="Courier New" w:cs="Courier New"/>
                                <w:sz w:val="20"/>
                              </w:rPr>
                              <w:t>11,  44</w:t>
                            </w:r>
                            <w:proofErr w:type="gramEnd"/>
                            <w:r w:rsidRPr="00FC57FD">
                              <w:rPr>
                                <w:rFonts w:ascii="Courier New" w:hAnsi="Courier New" w:cs="Courier New"/>
                                <w:sz w:val="20"/>
                              </w:rPr>
                              <w:t>,  35, -10,   3</w:t>
                            </w:r>
                          </w:p>
                          <w:p w14:paraId="14BCCE75" w14:textId="5D3D65C3" w:rsidR="004B0718" w:rsidRPr="00FC57FD" w:rsidRDefault="004B0718" w:rsidP="002D3012">
                            <w:pPr>
                              <w:rPr>
                                <w:rFonts w:ascii="Courier New" w:hAnsi="Courier New" w:cs="Courier New"/>
                                <w:sz w:val="20"/>
                              </w:rPr>
                            </w:pPr>
                            <w:r w:rsidRPr="00FC57FD">
                              <w:rPr>
                                <w:rFonts w:ascii="Courier New" w:hAnsi="Courier New" w:cs="Courier New"/>
                                <w:sz w:val="20"/>
                              </w:rPr>
                              <w:t>8:   1</w:t>
                            </w:r>
                            <w:proofErr w:type="gramStart"/>
                            <w:r w:rsidRPr="00FC57FD">
                              <w:rPr>
                                <w:rFonts w:ascii="Courier New" w:hAnsi="Courier New" w:cs="Courier New"/>
                                <w:sz w:val="20"/>
                              </w:rPr>
                              <w:t>,  -</w:t>
                            </w:r>
                            <w:proofErr w:type="gramEnd"/>
                            <w:r w:rsidRPr="00FC57FD">
                              <w:rPr>
                                <w:rFonts w:ascii="Courier New" w:hAnsi="Courier New" w:cs="Courier New"/>
                                <w:sz w:val="20"/>
                              </w:rPr>
                              <w:t>7,  38,  38,  -7,   1</w:t>
                            </w:r>
                          </w:p>
                          <w:p w14:paraId="2A491D38" w14:textId="1BF4DAFB" w:rsidR="004B0718" w:rsidRPr="00FC57FD" w:rsidRDefault="004B0718" w:rsidP="002D3012">
                            <w:pPr>
                              <w:rPr>
                                <w:rFonts w:ascii="Courier New" w:hAnsi="Courier New" w:cs="Courier New"/>
                                <w:sz w:val="20"/>
                              </w:rPr>
                            </w:pPr>
                            <w:r w:rsidRPr="00FC57FD">
                              <w:rPr>
                                <w:rFonts w:ascii="Courier New" w:hAnsi="Courier New" w:cs="Courier New"/>
                                <w:sz w:val="20"/>
                              </w:rPr>
                              <w:t>9:   3, -</w:t>
                            </w:r>
                            <w:proofErr w:type="gramStart"/>
                            <w:r w:rsidRPr="00FC57FD">
                              <w:rPr>
                                <w:rFonts w:ascii="Courier New" w:hAnsi="Courier New" w:cs="Courier New"/>
                                <w:sz w:val="20"/>
                              </w:rPr>
                              <w:t>10,  35</w:t>
                            </w:r>
                            <w:proofErr w:type="gramEnd"/>
                            <w:r w:rsidRPr="00FC57FD">
                              <w:rPr>
                                <w:rFonts w:ascii="Courier New" w:hAnsi="Courier New" w:cs="Courier New"/>
                                <w:sz w:val="20"/>
                              </w:rPr>
                              <w:t>,  44, -11,   3</w:t>
                            </w:r>
                          </w:p>
                          <w:p w14:paraId="51F2C875" w14:textId="53DA2F6B" w:rsidR="004B0718" w:rsidRPr="00FC57FD" w:rsidRDefault="004B0718" w:rsidP="002D3012">
                            <w:pPr>
                              <w:rPr>
                                <w:rFonts w:ascii="Courier New" w:hAnsi="Courier New" w:cs="Courier New"/>
                                <w:sz w:val="20"/>
                              </w:rPr>
                            </w:pPr>
                            <w:r w:rsidRPr="00FC57FD">
                              <w:rPr>
                                <w:rFonts w:ascii="Courier New" w:hAnsi="Courier New" w:cs="Courier New"/>
                                <w:sz w:val="20"/>
                              </w:rPr>
                              <w:t xml:space="preserve">10: </w:t>
                            </w:r>
                            <w:r>
                              <w:rPr>
                                <w:rFonts w:ascii="Courier New" w:hAnsi="Courier New" w:cs="Courier New"/>
                                <w:sz w:val="20"/>
                              </w:rPr>
                              <w:t xml:space="preserve"> </w:t>
                            </w:r>
                            <w:r w:rsidRPr="00FC57FD">
                              <w:rPr>
                                <w:rFonts w:ascii="Courier New" w:hAnsi="Courier New" w:cs="Courier New"/>
                                <w:sz w:val="20"/>
                              </w:rPr>
                              <w:t>2</w:t>
                            </w:r>
                            <w:proofErr w:type="gramStart"/>
                            <w:r w:rsidRPr="00FC57FD">
                              <w:rPr>
                                <w:rFonts w:ascii="Courier New" w:hAnsi="Courier New" w:cs="Courier New"/>
                                <w:sz w:val="20"/>
                              </w:rPr>
                              <w:t>,  -</w:t>
                            </w:r>
                            <w:proofErr w:type="gramEnd"/>
                            <w:r w:rsidRPr="00FC57FD">
                              <w:rPr>
                                <w:rFonts w:ascii="Courier New" w:hAnsi="Courier New" w:cs="Courier New"/>
                                <w:sz w:val="20"/>
                              </w:rPr>
                              <w:t>9,  29,  50, -11,   3</w:t>
                            </w:r>
                          </w:p>
                          <w:p w14:paraId="6A01058C" w14:textId="3A25B970" w:rsidR="004B0718" w:rsidRPr="00FC57FD" w:rsidRDefault="004B0718" w:rsidP="002D3012">
                            <w:pPr>
                              <w:rPr>
                                <w:rFonts w:ascii="Courier New" w:hAnsi="Courier New" w:cs="Courier New"/>
                                <w:sz w:val="20"/>
                              </w:rPr>
                            </w:pPr>
                            <w:r w:rsidRPr="00FC57FD">
                              <w:rPr>
                                <w:rFonts w:ascii="Courier New" w:hAnsi="Courier New" w:cs="Courier New"/>
                                <w:sz w:val="20"/>
                              </w:rPr>
                              <w:t xml:space="preserve">11: </w:t>
                            </w:r>
                            <w:r>
                              <w:rPr>
                                <w:rFonts w:ascii="Courier New" w:hAnsi="Courier New" w:cs="Courier New"/>
                                <w:sz w:val="20"/>
                              </w:rPr>
                              <w:t xml:space="preserve"> </w:t>
                            </w:r>
                            <w:r w:rsidRPr="00FC57FD">
                              <w:rPr>
                                <w:rFonts w:ascii="Courier New" w:hAnsi="Courier New" w:cs="Courier New"/>
                                <w:sz w:val="20"/>
                              </w:rPr>
                              <w:t>2</w:t>
                            </w:r>
                            <w:proofErr w:type="gramStart"/>
                            <w:r w:rsidRPr="00FC57FD">
                              <w:rPr>
                                <w:rFonts w:ascii="Courier New" w:hAnsi="Courier New" w:cs="Courier New"/>
                                <w:sz w:val="20"/>
                              </w:rPr>
                              <w:t>,  -</w:t>
                            </w:r>
                            <w:proofErr w:type="gramEnd"/>
                            <w:r w:rsidRPr="00FC57FD">
                              <w:rPr>
                                <w:rFonts w:ascii="Courier New" w:hAnsi="Courier New" w:cs="Courier New"/>
                                <w:sz w:val="20"/>
                              </w:rPr>
                              <w:t>8,  24,  53, -10,   3</w:t>
                            </w:r>
                          </w:p>
                          <w:p w14:paraId="443EABEB" w14:textId="606C8703" w:rsidR="004B0718" w:rsidRPr="00FC57FD" w:rsidRDefault="004B0718" w:rsidP="002D3012">
                            <w:pPr>
                              <w:rPr>
                                <w:rFonts w:ascii="Courier New" w:hAnsi="Courier New" w:cs="Courier New"/>
                                <w:sz w:val="20"/>
                              </w:rPr>
                            </w:pPr>
                            <w:r w:rsidRPr="00FC57FD">
                              <w:rPr>
                                <w:rFonts w:ascii="Courier New" w:hAnsi="Courier New" w:cs="Courier New"/>
                                <w:sz w:val="20"/>
                              </w:rPr>
                              <w:t xml:space="preserve">12: </w:t>
                            </w:r>
                            <w:r>
                              <w:rPr>
                                <w:rFonts w:ascii="Courier New" w:hAnsi="Courier New" w:cs="Courier New"/>
                                <w:sz w:val="20"/>
                              </w:rPr>
                              <w:t xml:space="preserve"> </w:t>
                            </w:r>
                            <w:r w:rsidRPr="00FC57FD">
                              <w:rPr>
                                <w:rFonts w:ascii="Courier New" w:hAnsi="Courier New" w:cs="Courier New"/>
                                <w:sz w:val="20"/>
                              </w:rPr>
                              <w:t>2</w:t>
                            </w:r>
                            <w:proofErr w:type="gramStart"/>
                            <w:r w:rsidRPr="00FC57FD">
                              <w:rPr>
                                <w:rFonts w:ascii="Courier New" w:hAnsi="Courier New" w:cs="Courier New"/>
                                <w:sz w:val="20"/>
                              </w:rPr>
                              <w:t>,  -</w:t>
                            </w:r>
                            <w:proofErr w:type="gramEnd"/>
                            <w:r w:rsidRPr="00FC57FD">
                              <w:rPr>
                                <w:rFonts w:ascii="Courier New" w:hAnsi="Courier New" w:cs="Courier New"/>
                                <w:sz w:val="20"/>
                              </w:rPr>
                              <w:t>7,  19,  57,  -9,   2</w:t>
                            </w:r>
                          </w:p>
                          <w:p w14:paraId="33562AF7" w14:textId="6F06FD9D" w:rsidR="004B0718" w:rsidRPr="00FC57FD" w:rsidRDefault="004B0718" w:rsidP="002D3012">
                            <w:pPr>
                              <w:rPr>
                                <w:rFonts w:ascii="Courier New" w:hAnsi="Courier New" w:cs="Courier New"/>
                                <w:sz w:val="20"/>
                              </w:rPr>
                            </w:pPr>
                            <w:r w:rsidRPr="00FC57FD">
                              <w:rPr>
                                <w:rFonts w:ascii="Courier New" w:hAnsi="Courier New" w:cs="Courier New"/>
                                <w:sz w:val="20"/>
                              </w:rPr>
                              <w:t xml:space="preserve">13: </w:t>
                            </w:r>
                            <w:r>
                              <w:rPr>
                                <w:rFonts w:ascii="Courier New" w:hAnsi="Courier New" w:cs="Courier New"/>
                                <w:sz w:val="20"/>
                              </w:rPr>
                              <w:t xml:space="preserve"> </w:t>
                            </w:r>
                            <w:r w:rsidRPr="00FC57FD">
                              <w:rPr>
                                <w:rFonts w:ascii="Courier New" w:hAnsi="Courier New" w:cs="Courier New"/>
                                <w:sz w:val="20"/>
                              </w:rPr>
                              <w:t>1</w:t>
                            </w:r>
                            <w:proofErr w:type="gramStart"/>
                            <w:r w:rsidRPr="00FC57FD">
                              <w:rPr>
                                <w:rFonts w:ascii="Courier New" w:hAnsi="Courier New" w:cs="Courier New"/>
                                <w:sz w:val="20"/>
                              </w:rPr>
                              <w:t>,  -</w:t>
                            </w:r>
                            <w:proofErr w:type="gramEnd"/>
                            <w:r w:rsidRPr="00FC57FD">
                              <w:rPr>
                                <w:rFonts w:ascii="Courier New" w:hAnsi="Courier New" w:cs="Courier New"/>
                                <w:sz w:val="20"/>
                              </w:rPr>
                              <w:t>5,  14,  60,  -8,   2</w:t>
                            </w:r>
                          </w:p>
                          <w:p w14:paraId="0BBB2258" w14:textId="797CFEFE" w:rsidR="004B0718" w:rsidRPr="00FC57FD" w:rsidRDefault="004B0718" w:rsidP="002D3012">
                            <w:pPr>
                              <w:rPr>
                                <w:rFonts w:ascii="Courier New" w:hAnsi="Courier New" w:cs="Courier New"/>
                                <w:sz w:val="20"/>
                              </w:rPr>
                            </w:pPr>
                            <w:r w:rsidRPr="00FC57FD">
                              <w:rPr>
                                <w:rFonts w:ascii="Courier New" w:hAnsi="Courier New" w:cs="Courier New"/>
                                <w:sz w:val="20"/>
                              </w:rPr>
                              <w:t xml:space="preserve">14: </w:t>
                            </w:r>
                            <w:r>
                              <w:rPr>
                                <w:rFonts w:ascii="Courier New" w:hAnsi="Courier New" w:cs="Courier New"/>
                                <w:sz w:val="20"/>
                              </w:rPr>
                              <w:t xml:space="preserve"> </w:t>
                            </w:r>
                            <w:r w:rsidRPr="00FC57FD">
                              <w:rPr>
                                <w:rFonts w:ascii="Courier New" w:hAnsi="Courier New" w:cs="Courier New"/>
                                <w:sz w:val="20"/>
                              </w:rPr>
                              <w:t>1</w:t>
                            </w:r>
                            <w:proofErr w:type="gramStart"/>
                            <w:r w:rsidRPr="00FC57FD">
                              <w:rPr>
                                <w:rFonts w:ascii="Courier New" w:hAnsi="Courier New" w:cs="Courier New"/>
                                <w:sz w:val="20"/>
                              </w:rPr>
                              <w:t>,  -</w:t>
                            </w:r>
                            <w:proofErr w:type="gramEnd"/>
                            <w:r w:rsidRPr="00FC57FD">
                              <w:rPr>
                                <w:rFonts w:ascii="Courier New" w:hAnsi="Courier New" w:cs="Courier New"/>
                                <w:sz w:val="20"/>
                              </w:rPr>
                              <w:t>3,   9,  62,  -6,   1</w:t>
                            </w:r>
                          </w:p>
                          <w:p w14:paraId="4408AE2B" w14:textId="3DC6974B" w:rsidR="004B0718" w:rsidRDefault="004B0718" w:rsidP="002D3012">
                            <w:r w:rsidRPr="00FC57FD">
                              <w:rPr>
                                <w:rFonts w:ascii="Courier New" w:hAnsi="Courier New" w:cs="Courier New"/>
                                <w:sz w:val="20"/>
                              </w:rPr>
                              <w:t xml:space="preserve">15: </w:t>
                            </w:r>
                            <w:r>
                              <w:rPr>
                                <w:rFonts w:ascii="Courier New" w:hAnsi="Courier New" w:cs="Courier New"/>
                                <w:sz w:val="20"/>
                              </w:rPr>
                              <w:t xml:space="preserve"> </w:t>
                            </w:r>
                            <w:r w:rsidRPr="00FC57FD">
                              <w:rPr>
                                <w:rFonts w:ascii="Courier New" w:hAnsi="Courier New" w:cs="Courier New"/>
                                <w:sz w:val="20"/>
                              </w:rPr>
                              <w:t>0</w:t>
                            </w:r>
                            <w:proofErr w:type="gramStart"/>
                            <w:r w:rsidRPr="00FC57FD">
                              <w:rPr>
                                <w:rFonts w:ascii="Courier New" w:hAnsi="Courier New" w:cs="Courier New"/>
                                <w:sz w:val="20"/>
                              </w:rPr>
                              <w:t>,  -</w:t>
                            </w:r>
                            <w:proofErr w:type="gramEnd"/>
                            <w:r w:rsidRPr="00FC57FD">
                              <w:rPr>
                                <w:rFonts w:ascii="Courier New" w:hAnsi="Courier New" w:cs="Courier New"/>
                                <w:sz w:val="20"/>
                              </w:rPr>
                              <w:t>2,   4,  64,  -3,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820002C" id="_x0000_s1028" type="#_x0000_t202" style="position:absolute;left:0;text-align:left;margin-left:128.3pt;margin-top:31.3pt;width:229.75pt;height:110.6pt;z-index:2516648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">
                <v:textbox style="mso-fit-shape-to-text:t">
                  <w:txbxContent>
                    <w:p w14:paraId="35B5025D" w14:textId="517CC55A" w:rsidR="004B0718" w:rsidRPr="00FC57FD" w:rsidRDefault="004B0718" w:rsidP="002D3012">
                      <w:pPr>
                        <w:rPr>
                          <w:rFonts w:ascii="Courier New" w:hAnsi="Courier New" w:cs="Courier New"/>
                          <w:sz w:val="20"/>
                        </w:rPr>
                      </w:pPr>
                      <w:r w:rsidRPr="00FC57FD">
                        <w:rPr>
                          <w:rFonts w:ascii="Courier New" w:hAnsi="Courier New" w:cs="Courier New"/>
                          <w:sz w:val="20"/>
                        </w:rPr>
                        <w:t xml:space="preserve">0:   </w:t>
                      </w:r>
                      <w:proofErr w:type="gramStart"/>
                      <w:r w:rsidRPr="00FC57FD">
                        <w:rPr>
                          <w:rFonts w:ascii="Courier New" w:hAnsi="Courier New" w:cs="Courier New"/>
                          <w:sz w:val="20"/>
                        </w:rPr>
                        <w:t xml:space="preserve">0,   </w:t>
                      </w:r>
                      <w:proofErr w:type="gramEnd"/>
                      <w:r w:rsidRPr="00FC57FD">
                        <w:rPr>
                          <w:rFonts w:ascii="Courier New" w:hAnsi="Courier New" w:cs="Courier New"/>
                          <w:sz w:val="20"/>
                        </w:rPr>
                        <w:t>0,  64,   0,   0,   0</w:t>
                      </w:r>
                    </w:p>
                    <w:p w14:paraId="7C2884AB" w14:textId="706B1E1A" w:rsidR="004B0718" w:rsidRPr="00FC57FD" w:rsidRDefault="004B0718" w:rsidP="002D3012">
                      <w:pPr>
                        <w:rPr>
                          <w:rFonts w:ascii="Courier New" w:hAnsi="Courier New" w:cs="Courier New"/>
                          <w:sz w:val="20"/>
                        </w:rPr>
                      </w:pPr>
                      <w:r w:rsidRPr="00FC57FD">
                        <w:rPr>
                          <w:rFonts w:ascii="Courier New" w:hAnsi="Courier New" w:cs="Courier New"/>
                          <w:sz w:val="20"/>
                        </w:rPr>
                        <w:t>1:   1</w:t>
                      </w:r>
                      <w:proofErr w:type="gramStart"/>
                      <w:r w:rsidRPr="00FC57FD">
                        <w:rPr>
                          <w:rFonts w:ascii="Courier New" w:hAnsi="Courier New" w:cs="Courier New"/>
                          <w:sz w:val="20"/>
                        </w:rPr>
                        <w:t>,  -</w:t>
                      </w:r>
                      <w:proofErr w:type="gramEnd"/>
                      <w:r w:rsidRPr="00FC57FD">
                        <w:rPr>
                          <w:rFonts w:ascii="Courier New" w:hAnsi="Courier New" w:cs="Courier New"/>
                          <w:sz w:val="20"/>
                        </w:rPr>
                        <w:t>3,  64,   4,  -2,   0</w:t>
                      </w:r>
                    </w:p>
                    <w:p w14:paraId="3976A0FD" w14:textId="2BF2235D" w:rsidR="004B0718" w:rsidRPr="00FC57FD" w:rsidRDefault="004B0718" w:rsidP="002D3012">
                      <w:pPr>
                        <w:rPr>
                          <w:rFonts w:ascii="Courier New" w:hAnsi="Courier New" w:cs="Courier New"/>
                          <w:sz w:val="20"/>
                        </w:rPr>
                      </w:pPr>
                      <w:r w:rsidRPr="00FC57FD">
                        <w:rPr>
                          <w:rFonts w:ascii="Courier New" w:hAnsi="Courier New" w:cs="Courier New"/>
                          <w:sz w:val="20"/>
                        </w:rPr>
                        <w:t>2:   1</w:t>
                      </w:r>
                      <w:proofErr w:type="gramStart"/>
                      <w:r w:rsidRPr="00FC57FD">
                        <w:rPr>
                          <w:rFonts w:ascii="Courier New" w:hAnsi="Courier New" w:cs="Courier New"/>
                          <w:sz w:val="20"/>
                        </w:rPr>
                        <w:t>,  -</w:t>
                      </w:r>
                      <w:proofErr w:type="gramEnd"/>
                      <w:r w:rsidRPr="00FC57FD">
                        <w:rPr>
                          <w:rFonts w:ascii="Courier New" w:hAnsi="Courier New" w:cs="Courier New"/>
                          <w:sz w:val="20"/>
                        </w:rPr>
                        <w:t>6,  62,   9,  -3,   1</w:t>
                      </w:r>
                    </w:p>
                    <w:p w14:paraId="170ACFF9" w14:textId="4CC78D08" w:rsidR="004B0718" w:rsidRPr="00FC57FD" w:rsidRDefault="004B0718" w:rsidP="002D3012">
                      <w:pPr>
                        <w:rPr>
                          <w:rFonts w:ascii="Courier New" w:hAnsi="Courier New" w:cs="Courier New"/>
                          <w:sz w:val="20"/>
                        </w:rPr>
                      </w:pPr>
                      <w:r w:rsidRPr="00FC57FD">
                        <w:rPr>
                          <w:rFonts w:ascii="Courier New" w:hAnsi="Courier New" w:cs="Courier New"/>
                          <w:sz w:val="20"/>
                        </w:rPr>
                        <w:t>3:   2</w:t>
                      </w:r>
                      <w:proofErr w:type="gramStart"/>
                      <w:r w:rsidRPr="00FC57FD">
                        <w:rPr>
                          <w:rFonts w:ascii="Courier New" w:hAnsi="Courier New" w:cs="Courier New"/>
                          <w:sz w:val="20"/>
                        </w:rPr>
                        <w:t>,  -</w:t>
                      </w:r>
                      <w:proofErr w:type="gramEnd"/>
                      <w:r w:rsidRPr="00FC57FD">
                        <w:rPr>
                          <w:rFonts w:ascii="Courier New" w:hAnsi="Courier New" w:cs="Courier New"/>
                          <w:sz w:val="20"/>
                        </w:rPr>
                        <w:t>8,  60,  14,  -5,   1</w:t>
                      </w:r>
                    </w:p>
                    <w:p w14:paraId="14D93091" w14:textId="573F519E" w:rsidR="004B0718" w:rsidRPr="00FC57FD" w:rsidRDefault="004B0718" w:rsidP="002D3012">
                      <w:pPr>
                        <w:rPr>
                          <w:rFonts w:ascii="Courier New" w:hAnsi="Courier New" w:cs="Courier New"/>
                          <w:sz w:val="20"/>
                        </w:rPr>
                      </w:pPr>
                      <w:r w:rsidRPr="00FC57FD">
                        <w:rPr>
                          <w:rFonts w:ascii="Courier New" w:hAnsi="Courier New" w:cs="Courier New"/>
                          <w:sz w:val="20"/>
                        </w:rPr>
                        <w:t>4:   2</w:t>
                      </w:r>
                      <w:proofErr w:type="gramStart"/>
                      <w:r w:rsidRPr="00FC57FD">
                        <w:rPr>
                          <w:rFonts w:ascii="Courier New" w:hAnsi="Courier New" w:cs="Courier New"/>
                          <w:sz w:val="20"/>
                        </w:rPr>
                        <w:t>,  -</w:t>
                      </w:r>
                      <w:proofErr w:type="gramEnd"/>
                      <w:r w:rsidRPr="00FC57FD">
                        <w:rPr>
                          <w:rFonts w:ascii="Courier New" w:hAnsi="Courier New" w:cs="Courier New"/>
                          <w:sz w:val="20"/>
                        </w:rPr>
                        <w:t>9,  57,  19,  -7,   2</w:t>
                      </w:r>
                    </w:p>
                    <w:p w14:paraId="6B28EB7D" w14:textId="11D75A9C" w:rsidR="004B0718" w:rsidRPr="00FC57FD" w:rsidRDefault="004B0718" w:rsidP="002D3012">
                      <w:pPr>
                        <w:rPr>
                          <w:rFonts w:ascii="Courier New" w:hAnsi="Courier New" w:cs="Courier New"/>
                          <w:sz w:val="20"/>
                        </w:rPr>
                      </w:pPr>
                      <w:r w:rsidRPr="00FC57FD">
                        <w:rPr>
                          <w:rFonts w:ascii="Courier New" w:hAnsi="Courier New" w:cs="Courier New"/>
                          <w:sz w:val="20"/>
                        </w:rPr>
                        <w:t>5:   3, -</w:t>
                      </w:r>
                      <w:proofErr w:type="gramStart"/>
                      <w:r w:rsidRPr="00FC57FD">
                        <w:rPr>
                          <w:rFonts w:ascii="Courier New" w:hAnsi="Courier New" w:cs="Courier New"/>
                          <w:sz w:val="20"/>
                        </w:rPr>
                        <w:t>10,  53</w:t>
                      </w:r>
                      <w:proofErr w:type="gramEnd"/>
                      <w:r w:rsidRPr="00FC57FD">
                        <w:rPr>
                          <w:rFonts w:ascii="Courier New" w:hAnsi="Courier New" w:cs="Courier New"/>
                          <w:sz w:val="20"/>
                        </w:rPr>
                        <w:t>,  24,  -8,   2</w:t>
                      </w:r>
                    </w:p>
                    <w:p w14:paraId="1BDEF8D3" w14:textId="7B50C792" w:rsidR="004B0718" w:rsidRPr="00FC57FD" w:rsidRDefault="004B0718" w:rsidP="002D3012">
                      <w:pPr>
                        <w:rPr>
                          <w:rFonts w:ascii="Courier New" w:hAnsi="Courier New" w:cs="Courier New"/>
                          <w:sz w:val="20"/>
                        </w:rPr>
                      </w:pPr>
                      <w:r w:rsidRPr="00FC57FD">
                        <w:rPr>
                          <w:rFonts w:ascii="Courier New" w:hAnsi="Courier New" w:cs="Courier New"/>
                          <w:sz w:val="20"/>
                        </w:rPr>
                        <w:t>6:   3, -</w:t>
                      </w:r>
                      <w:proofErr w:type="gramStart"/>
                      <w:r w:rsidRPr="00FC57FD">
                        <w:rPr>
                          <w:rFonts w:ascii="Courier New" w:hAnsi="Courier New" w:cs="Courier New"/>
                          <w:sz w:val="20"/>
                        </w:rPr>
                        <w:t>11,  50</w:t>
                      </w:r>
                      <w:proofErr w:type="gramEnd"/>
                      <w:r w:rsidRPr="00FC57FD">
                        <w:rPr>
                          <w:rFonts w:ascii="Courier New" w:hAnsi="Courier New" w:cs="Courier New"/>
                          <w:sz w:val="20"/>
                        </w:rPr>
                        <w:t>,  29,  -9,   2</w:t>
                      </w:r>
                    </w:p>
                    <w:p w14:paraId="53FC6508" w14:textId="138D4C1E" w:rsidR="004B0718" w:rsidRPr="00FC57FD" w:rsidRDefault="004B0718" w:rsidP="002D3012">
                      <w:pPr>
                        <w:rPr>
                          <w:rFonts w:ascii="Courier New" w:hAnsi="Courier New" w:cs="Courier New"/>
                          <w:sz w:val="20"/>
                        </w:rPr>
                      </w:pPr>
                      <w:r w:rsidRPr="00FC57FD">
                        <w:rPr>
                          <w:rFonts w:ascii="Courier New" w:hAnsi="Courier New" w:cs="Courier New"/>
                          <w:sz w:val="20"/>
                        </w:rPr>
                        <w:t>7:   3, -</w:t>
                      </w:r>
                      <w:proofErr w:type="gramStart"/>
                      <w:r w:rsidRPr="00FC57FD">
                        <w:rPr>
                          <w:rFonts w:ascii="Courier New" w:hAnsi="Courier New" w:cs="Courier New"/>
                          <w:sz w:val="20"/>
                        </w:rPr>
                        <w:t>11,  44</w:t>
                      </w:r>
                      <w:proofErr w:type="gramEnd"/>
                      <w:r w:rsidRPr="00FC57FD">
                        <w:rPr>
                          <w:rFonts w:ascii="Courier New" w:hAnsi="Courier New" w:cs="Courier New"/>
                          <w:sz w:val="20"/>
                        </w:rPr>
                        <w:t>,  35, -10,   3</w:t>
                      </w:r>
                    </w:p>
                    <w:p w14:paraId="14BCCE75" w14:textId="5D3D65C3" w:rsidR="004B0718" w:rsidRPr="00FC57FD" w:rsidRDefault="004B0718" w:rsidP="002D3012">
                      <w:pPr>
                        <w:rPr>
                          <w:rFonts w:ascii="Courier New" w:hAnsi="Courier New" w:cs="Courier New"/>
                          <w:sz w:val="20"/>
                        </w:rPr>
                      </w:pPr>
                      <w:r w:rsidRPr="00FC57FD">
                        <w:rPr>
                          <w:rFonts w:ascii="Courier New" w:hAnsi="Courier New" w:cs="Courier New"/>
                          <w:sz w:val="20"/>
                        </w:rPr>
                        <w:t>8:   1</w:t>
                      </w:r>
                      <w:proofErr w:type="gramStart"/>
                      <w:r w:rsidRPr="00FC57FD">
                        <w:rPr>
                          <w:rFonts w:ascii="Courier New" w:hAnsi="Courier New" w:cs="Courier New"/>
                          <w:sz w:val="20"/>
                        </w:rPr>
                        <w:t>,  -</w:t>
                      </w:r>
                      <w:proofErr w:type="gramEnd"/>
                      <w:r w:rsidRPr="00FC57FD">
                        <w:rPr>
                          <w:rFonts w:ascii="Courier New" w:hAnsi="Courier New" w:cs="Courier New"/>
                          <w:sz w:val="20"/>
                        </w:rPr>
                        <w:t>7,  38,  38,  -7,   1</w:t>
                      </w:r>
                    </w:p>
                    <w:p w14:paraId="2A491D38" w14:textId="1BF4DAFB" w:rsidR="004B0718" w:rsidRPr="00FC57FD" w:rsidRDefault="004B0718" w:rsidP="002D3012">
                      <w:pPr>
                        <w:rPr>
                          <w:rFonts w:ascii="Courier New" w:hAnsi="Courier New" w:cs="Courier New"/>
                          <w:sz w:val="20"/>
                        </w:rPr>
                      </w:pPr>
                      <w:r w:rsidRPr="00FC57FD">
                        <w:rPr>
                          <w:rFonts w:ascii="Courier New" w:hAnsi="Courier New" w:cs="Courier New"/>
                          <w:sz w:val="20"/>
                        </w:rPr>
                        <w:t>9:   3, -</w:t>
                      </w:r>
                      <w:proofErr w:type="gramStart"/>
                      <w:r w:rsidRPr="00FC57FD">
                        <w:rPr>
                          <w:rFonts w:ascii="Courier New" w:hAnsi="Courier New" w:cs="Courier New"/>
                          <w:sz w:val="20"/>
                        </w:rPr>
                        <w:t>10,  35</w:t>
                      </w:r>
                      <w:proofErr w:type="gramEnd"/>
                      <w:r w:rsidRPr="00FC57FD">
                        <w:rPr>
                          <w:rFonts w:ascii="Courier New" w:hAnsi="Courier New" w:cs="Courier New"/>
                          <w:sz w:val="20"/>
                        </w:rPr>
                        <w:t>,  44, -11,   3</w:t>
                      </w:r>
                    </w:p>
                    <w:p w14:paraId="51F2C875" w14:textId="53DA2F6B" w:rsidR="004B0718" w:rsidRPr="00FC57FD" w:rsidRDefault="004B0718" w:rsidP="002D3012">
                      <w:pPr>
                        <w:rPr>
                          <w:rFonts w:ascii="Courier New" w:hAnsi="Courier New" w:cs="Courier New"/>
                          <w:sz w:val="20"/>
                        </w:rPr>
                      </w:pPr>
                      <w:r w:rsidRPr="00FC57FD">
                        <w:rPr>
                          <w:rFonts w:ascii="Courier New" w:hAnsi="Courier New" w:cs="Courier New"/>
                          <w:sz w:val="20"/>
                        </w:rPr>
                        <w:t xml:space="preserve">10: </w:t>
                      </w:r>
                      <w:r>
                        <w:rPr>
                          <w:rFonts w:ascii="Courier New" w:hAnsi="Courier New" w:cs="Courier New"/>
                          <w:sz w:val="20"/>
                        </w:rPr>
                        <w:t xml:space="preserve"> </w:t>
                      </w:r>
                      <w:r w:rsidRPr="00FC57FD">
                        <w:rPr>
                          <w:rFonts w:ascii="Courier New" w:hAnsi="Courier New" w:cs="Courier New"/>
                          <w:sz w:val="20"/>
                        </w:rPr>
                        <w:t>2</w:t>
                      </w:r>
                      <w:proofErr w:type="gramStart"/>
                      <w:r w:rsidRPr="00FC57FD">
                        <w:rPr>
                          <w:rFonts w:ascii="Courier New" w:hAnsi="Courier New" w:cs="Courier New"/>
                          <w:sz w:val="20"/>
                        </w:rPr>
                        <w:t>,  -</w:t>
                      </w:r>
                      <w:proofErr w:type="gramEnd"/>
                      <w:r w:rsidRPr="00FC57FD">
                        <w:rPr>
                          <w:rFonts w:ascii="Courier New" w:hAnsi="Courier New" w:cs="Courier New"/>
                          <w:sz w:val="20"/>
                        </w:rPr>
                        <w:t>9,  29,  50, -11,   3</w:t>
                      </w:r>
                    </w:p>
                    <w:p w14:paraId="6A01058C" w14:textId="3A25B970" w:rsidR="004B0718" w:rsidRPr="00FC57FD" w:rsidRDefault="004B0718" w:rsidP="002D3012">
                      <w:pPr>
                        <w:rPr>
                          <w:rFonts w:ascii="Courier New" w:hAnsi="Courier New" w:cs="Courier New"/>
                          <w:sz w:val="20"/>
                        </w:rPr>
                      </w:pPr>
                      <w:r w:rsidRPr="00FC57FD">
                        <w:rPr>
                          <w:rFonts w:ascii="Courier New" w:hAnsi="Courier New" w:cs="Courier New"/>
                          <w:sz w:val="20"/>
                        </w:rPr>
                        <w:t xml:space="preserve">11: </w:t>
                      </w:r>
                      <w:r>
                        <w:rPr>
                          <w:rFonts w:ascii="Courier New" w:hAnsi="Courier New" w:cs="Courier New"/>
                          <w:sz w:val="20"/>
                        </w:rPr>
                        <w:t xml:space="preserve"> </w:t>
                      </w:r>
                      <w:r w:rsidRPr="00FC57FD">
                        <w:rPr>
                          <w:rFonts w:ascii="Courier New" w:hAnsi="Courier New" w:cs="Courier New"/>
                          <w:sz w:val="20"/>
                        </w:rPr>
                        <w:t>2</w:t>
                      </w:r>
                      <w:proofErr w:type="gramStart"/>
                      <w:r w:rsidRPr="00FC57FD">
                        <w:rPr>
                          <w:rFonts w:ascii="Courier New" w:hAnsi="Courier New" w:cs="Courier New"/>
                          <w:sz w:val="20"/>
                        </w:rPr>
                        <w:t>,  -</w:t>
                      </w:r>
                      <w:proofErr w:type="gramEnd"/>
                      <w:r w:rsidRPr="00FC57FD">
                        <w:rPr>
                          <w:rFonts w:ascii="Courier New" w:hAnsi="Courier New" w:cs="Courier New"/>
                          <w:sz w:val="20"/>
                        </w:rPr>
                        <w:t>8,  24,  53, -10,   3</w:t>
                      </w:r>
                    </w:p>
                    <w:p w14:paraId="443EABEB" w14:textId="606C8703" w:rsidR="004B0718" w:rsidRPr="00FC57FD" w:rsidRDefault="004B0718" w:rsidP="002D3012">
                      <w:pPr>
                        <w:rPr>
                          <w:rFonts w:ascii="Courier New" w:hAnsi="Courier New" w:cs="Courier New"/>
                          <w:sz w:val="20"/>
                        </w:rPr>
                      </w:pPr>
                      <w:r w:rsidRPr="00FC57FD">
                        <w:rPr>
                          <w:rFonts w:ascii="Courier New" w:hAnsi="Courier New" w:cs="Courier New"/>
                          <w:sz w:val="20"/>
                        </w:rPr>
                        <w:t xml:space="preserve">12: </w:t>
                      </w:r>
                      <w:r>
                        <w:rPr>
                          <w:rFonts w:ascii="Courier New" w:hAnsi="Courier New" w:cs="Courier New"/>
                          <w:sz w:val="20"/>
                        </w:rPr>
                        <w:t xml:space="preserve"> </w:t>
                      </w:r>
                      <w:r w:rsidRPr="00FC57FD">
                        <w:rPr>
                          <w:rFonts w:ascii="Courier New" w:hAnsi="Courier New" w:cs="Courier New"/>
                          <w:sz w:val="20"/>
                        </w:rPr>
                        <w:t>2</w:t>
                      </w:r>
                      <w:proofErr w:type="gramStart"/>
                      <w:r w:rsidRPr="00FC57FD">
                        <w:rPr>
                          <w:rFonts w:ascii="Courier New" w:hAnsi="Courier New" w:cs="Courier New"/>
                          <w:sz w:val="20"/>
                        </w:rPr>
                        <w:t>,  -</w:t>
                      </w:r>
                      <w:proofErr w:type="gramEnd"/>
                      <w:r w:rsidRPr="00FC57FD">
                        <w:rPr>
                          <w:rFonts w:ascii="Courier New" w:hAnsi="Courier New" w:cs="Courier New"/>
                          <w:sz w:val="20"/>
                        </w:rPr>
                        <w:t>7,  19,  57,  -9,   2</w:t>
                      </w:r>
                    </w:p>
                    <w:p w14:paraId="33562AF7" w14:textId="6F06FD9D" w:rsidR="004B0718" w:rsidRPr="00FC57FD" w:rsidRDefault="004B0718" w:rsidP="002D3012">
                      <w:pPr>
                        <w:rPr>
                          <w:rFonts w:ascii="Courier New" w:hAnsi="Courier New" w:cs="Courier New"/>
                          <w:sz w:val="20"/>
                        </w:rPr>
                      </w:pPr>
                      <w:r w:rsidRPr="00FC57FD">
                        <w:rPr>
                          <w:rFonts w:ascii="Courier New" w:hAnsi="Courier New" w:cs="Courier New"/>
                          <w:sz w:val="20"/>
                        </w:rPr>
                        <w:t xml:space="preserve">13: </w:t>
                      </w:r>
                      <w:r>
                        <w:rPr>
                          <w:rFonts w:ascii="Courier New" w:hAnsi="Courier New" w:cs="Courier New"/>
                          <w:sz w:val="20"/>
                        </w:rPr>
                        <w:t xml:space="preserve"> </w:t>
                      </w:r>
                      <w:r w:rsidRPr="00FC57FD">
                        <w:rPr>
                          <w:rFonts w:ascii="Courier New" w:hAnsi="Courier New" w:cs="Courier New"/>
                          <w:sz w:val="20"/>
                        </w:rPr>
                        <w:t>1</w:t>
                      </w:r>
                      <w:proofErr w:type="gramStart"/>
                      <w:r w:rsidRPr="00FC57FD">
                        <w:rPr>
                          <w:rFonts w:ascii="Courier New" w:hAnsi="Courier New" w:cs="Courier New"/>
                          <w:sz w:val="20"/>
                        </w:rPr>
                        <w:t>,  -</w:t>
                      </w:r>
                      <w:proofErr w:type="gramEnd"/>
                      <w:r w:rsidRPr="00FC57FD">
                        <w:rPr>
                          <w:rFonts w:ascii="Courier New" w:hAnsi="Courier New" w:cs="Courier New"/>
                          <w:sz w:val="20"/>
                        </w:rPr>
                        <w:t>5,  14,  60,  -8,   2</w:t>
                      </w:r>
                    </w:p>
                    <w:p w14:paraId="0BBB2258" w14:textId="797CFEFE" w:rsidR="004B0718" w:rsidRPr="00FC57FD" w:rsidRDefault="004B0718" w:rsidP="002D3012">
                      <w:pPr>
                        <w:rPr>
                          <w:rFonts w:ascii="Courier New" w:hAnsi="Courier New" w:cs="Courier New"/>
                          <w:sz w:val="20"/>
                        </w:rPr>
                      </w:pPr>
                      <w:r w:rsidRPr="00FC57FD">
                        <w:rPr>
                          <w:rFonts w:ascii="Courier New" w:hAnsi="Courier New" w:cs="Courier New"/>
                          <w:sz w:val="20"/>
                        </w:rPr>
                        <w:t xml:space="preserve">14: </w:t>
                      </w:r>
                      <w:r>
                        <w:rPr>
                          <w:rFonts w:ascii="Courier New" w:hAnsi="Courier New" w:cs="Courier New"/>
                          <w:sz w:val="20"/>
                        </w:rPr>
                        <w:t xml:space="preserve"> </w:t>
                      </w:r>
                      <w:r w:rsidRPr="00FC57FD">
                        <w:rPr>
                          <w:rFonts w:ascii="Courier New" w:hAnsi="Courier New" w:cs="Courier New"/>
                          <w:sz w:val="20"/>
                        </w:rPr>
                        <w:t>1</w:t>
                      </w:r>
                      <w:proofErr w:type="gramStart"/>
                      <w:r w:rsidRPr="00FC57FD">
                        <w:rPr>
                          <w:rFonts w:ascii="Courier New" w:hAnsi="Courier New" w:cs="Courier New"/>
                          <w:sz w:val="20"/>
                        </w:rPr>
                        <w:t>,  -</w:t>
                      </w:r>
                      <w:proofErr w:type="gramEnd"/>
                      <w:r w:rsidRPr="00FC57FD">
                        <w:rPr>
                          <w:rFonts w:ascii="Courier New" w:hAnsi="Courier New" w:cs="Courier New"/>
                          <w:sz w:val="20"/>
                        </w:rPr>
                        <w:t>3,   9,  62,  -6,   1</w:t>
                      </w:r>
                    </w:p>
                    <w:p w14:paraId="4408AE2B" w14:textId="3DC6974B" w:rsidR="004B0718" w:rsidRDefault="004B0718" w:rsidP="002D3012">
                      <w:r w:rsidRPr="00FC57FD">
                        <w:rPr>
                          <w:rFonts w:ascii="Courier New" w:hAnsi="Courier New" w:cs="Courier New"/>
                          <w:sz w:val="20"/>
                        </w:rPr>
                        <w:t xml:space="preserve">15: </w:t>
                      </w:r>
                      <w:r>
                        <w:rPr>
                          <w:rFonts w:ascii="Courier New" w:hAnsi="Courier New" w:cs="Courier New"/>
                          <w:sz w:val="20"/>
                        </w:rPr>
                        <w:t xml:space="preserve"> </w:t>
                      </w:r>
                      <w:r w:rsidRPr="00FC57FD">
                        <w:rPr>
                          <w:rFonts w:ascii="Courier New" w:hAnsi="Courier New" w:cs="Courier New"/>
                          <w:sz w:val="20"/>
                        </w:rPr>
                        <w:t>0</w:t>
                      </w:r>
                      <w:proofErr w:type="gramStart"/>
                      <w:r w:rsidRPr="00FC57FD">
                        <w:rPr>
                          <w:rFonts w:ascii="Courier New" w:hAnsi="Courier New" w:cs="Courier New"/>
                          <w:sz w:val="20"/>
                        </w:rPr>
                        <w:t>,  -</w:t>
                      </w:r>
                      <w:proofErr w:type="gramEnd"/>
                      <w:r w:rsidRPr="00FC57FD">
                        <w:rPr>
                          <w:rFonts w:ascii="Courier New" w:hAnsi="Courier New" w:cs="Courier New"/>
                          <w:sz w:val="20"/>
                        </w:rPr>
                        <w:t>2,   4,  64,  -3,   1</w:t>
                      </w:r>
                    </w:p>
                  </w:txbxContent>
                </v:textbox>
                <w10:wrap type="topAndBottom"/>
              </v:shape>
            </w:pict>
          </mc:Fallback>
        </mc:AlternateContent>
      </w:r>
      <w:r w:rsidR="00B16681">
        <w:t xml:space="preserve">The </w:t>
      </w:r>
      <w:r w:rsidR="00DF7EFC">
        <w:t>VTM</w:t>
      </w:r>
      <w:r w:rsidR="00B16681">
        <w:t xml:space="preserve"> </w:t>
      </w:r>
      <w:r w:rsidR="00374D52">
        <w:t xml:space="preserve">6-tap </w:t>
      </w:r>
      <w:r w:rsidR="00B16681">
        <w:t>interpolation filter was used:</w:t>
      </w:r>
    </w:p>
    <w:p w14:paraId="5CD3ABF1" w14:textId="79143FB3" w:rsidR="00412ABC" w:rsidRDefault="00412ABC" w:rsidP="00412ABC">
      <w:r>
        <w:t xml:space="preserve">Step </w:t>
      </w:r>
      <w:r w:rsidR="00B73234">
        <w:t>5</w:t>
      </w:r>
      <w:r>
        <w:t xml:space="preserve">: Motion compensation is applied on the pictures </w:t>
      </w:r>
      <w:r w:rsidR="002D3012">
        <w:t xml:space="preserve">before and after the original picture </w:t>
      </w:r>
      <w:r>
        <w:t xml:space="preserve">according to the best matching motion for each block. I.e. so that the </w:t>
      </w:r>
      <w:r w:rsidR="00AA4F25">
        <w:t>sample</w:t>
      </w:r>
      <w:r>
        <w:t xml:space="preserve"> coordinates of the original picture in each block have the best matching coordinates in the referenced pictures.</w:t>
      </w:r>
    </w:p>
    <w:p w14:paraId="08A60191" w14:textId="77777777" w:rsidR="00412ABC" w:rsidRDefault="00412ABC" w:rsidP="00412ABC">
      <w:pPr>
        <w:rPr>
          <w:del w:id="25" w:author="JCTVC-AI0023-v2" w:date="2019-03-21T15:33:00Z"/>
        </w:rPr>
      </w:pPr>
      <w:r>
        <w:lastRenderedPageBreak/>
        <w:t xml:space="preserve">Step </w:t>
      </w:r>
      <w:r w:rsidR="00FA4E99">
        <w:t>6</w:t>
      </w:r>
      <w:r>
        <w:t xml:space="preserve">: The </w:t>
      </w:r>
      <w:del w:id="26" w:author="JCTVC-AI0023-v2" w:date="2019-03-21T15:33:00Z">
        <w:r>
          <w:delText>overall temporal filter strength is set. Here the POC number</w:delText>
        </w:r>
        <w:r w:rsidR="00F63638">
          <w:delText xml:space="preserve"> is used to decide the filter strength</w:delText>
        </w:r>
        <w:r>
          <w:delText>.</w:delText>
        </w:r>
        <w:r w:rsidR="00D84886">
          <w:delText xml:space="preserve"> For RA every picture with POC % 16 == 0</w:delText>
        </w:r>
        <w:r w:rsidR="004C639E">
          <w:delText xml:space="preserve"> have higher overall filter strength than the other selected pictures. For LD the </w:delText>
        </w:r>
        <w:r w:rsidR="00B72F57">
          <w:delText>same filter strength is always used.</w:delText>
        </w:r>
      </w:del>
    </w:p>
    <w:p w14:paraId="3F781CAF" w14:textId="2B5E2472" w:rsidR="00412ABC" w:rsidRDefault="00412ABC" w:rsidP="00412ABC">
      <w:del w:id="27" w:author="JCTVC-AI0023-v2" w:date="2019-03-21T15:33:00Z">
        <w:r>
          <w:delText xml:space="preserve">Step </w:delText>
        </w:r>
        <w:r w:rsidR="00B73234">
          <w:delText>7</w:delText>
        </w:r>
        <w:r>
          <w:delText xml:space="preserve">: The </w:delText>
        </w:r>
      </w:del>
      <w:r w:rsidR="00AA4F25">
        <w:t>sample</w:t>
      </w:r>
      <w:r>
        <w:t>s of the processed one by one for the luma and</w:t>
      </w:r>
      <w:del w:id="28" w:author="JCTVC-AI0023-v2" w:date="2019-03-21T15:33:00Z">
        <w:r>
          <w:delText>/or</w:delText>
        </w:r>
      </w:del>
      <w:r>
        <w:t xml:space="preserve"> chroma channels</w:t>
      </w:r>
      <w:ins w:id="29" w:author="JCTVC-AI0023-v2" w:date="2019-03-21T15:33:00Z">
        <w:r w:rsidR="00230285">
          <w:t xml:space="preserve"> as described in the following steps</w:t>
        </w:r>
      </w:ins>
      <w:r>
        <w:t>.</w:t>
      </w:r>
    </w:p>
    <w:p w14:paraId="0EE7D6E8" w14:textId="55A8E9C7" w:rsidR="004633FE" w:rsidRPr="004633FE" w:rsidRDefault="00412ABC" w:rsidP="00581DB9">
      <w:r>
        <w:t xml:space="preserve">Step </w:t>
      </w:r>
      <w:del w:id="30" w:author="JCTVC-AI0023-v2" w:date="2019-03-21T15:33:00Z">
        <w:r w:rsidR="00B73234">
          <w:delText>8</w:delText>
        </w:r>
      </w:del>
      <w:ins w:id="31" w:author="JCTVC-AI0023-v2" w:date="2019-03-21T15:33:00Z">
        <w:r w:rsidR="00FA4E99">
          <w:t>7</w:t>
        </w:r>
      </w:ins>
      <w:r>
        <w:t xml:space="preserve">: </w:t>
      </w:r>
      <w:r w:rsidR="004633FE" w:rsidRPr="004633FE">
        <w:t xml:space="preserve">The new </w:t>
      </w:r>
      <w:r w:rsidR="00AA4F25">
        <w:t>sample</w:t>
      </w:r>
      <w:r w:rsidR="004633FE" w:rsidRPr="004633FE">
        <w:t xml:space="preserve"> value, </w:t>
      </w:r>
      <m:oMath>
        <m:sSub>
          <m:sSubPr>
            <m:ctrlPr>
              <w:rPr>
                <w:rFonts w:ascii="Cambria Math" w:hAnsi="Cambria Math"/>
              </w:rPr>
            </m:ctrlPr>
          </m:sSubPr>
          <m:e>
            <m:r>
              <w:rPr>
                <w:rFonts w:ascii="Cambria Math" w:hAnsi="Cambria Math"/>
              </w:rPr>
              <m:t>I</m:t>
            </m:r>
          </m:e>
          <m:sub>
            <m:r>
              <w:rPr>
                <w:rFonts w:ascii="Cambria Math" w:hAnsi="Cambria Math"/>
              </w:rPr>
              <m:t>n</m:t>
            </m:r>
          </m:sub>
        </m:sSub>
      </m:oMath>
      <w:r w:rsidR="004633FE" w:rsidRPr="004633FE">
        <w:t>, is calculated using the following formula.</w:t>
      </w:r>
    </w:p>
    <w:p w14:paraId="6F2C45A4" w14:textId="77777777" w:rsidR="004633FE" w:rsidRPr="004633FE" w:rsidRDefault="004B0718" w:rsidP="004633FE">
      <w:pPr>
        <w:pStyle w:val="BodyText"/>
        <w:rPr>
          <w:rFonts w:ascii="Times New Roman" w:hAnsi="Times New Roman"/>
          <w:spacing w:val="0"/>
          <w:sz w:val="22"/>
        </w:rPr>
      </w:pPr>
      <m:oMathPara>
        <m:oMath>
          <m:sSub>
            <m:sSubPr>
              <m:ctrlPr>
                <w:rPr>
                  <w:rFonts w:ascii="Cambria Math" w:hAnsi="Cambria Math"/>
                  <w:spacing w:val="0"/>
                  <w:sz w:val="22"/>
                </w:rPr>
              </m:ctrlPr>
            </m:sSubPr>
            <m:e>
              <m:r>
                <w:rPr>
                  <w:rFonts w:ascii="Cambria Math" w:hAnsi="Cambria Math"/>
                  <w:spacing w:val="0"/>
                  <w:sz w:val="22"/>
                </w:rPr>
                <m:t>I</m:t>
              </m:r>
            </m:e>
            <m:sub>
              <m:r>
                <w:rPr>
                  <w:rFonts w:ascii="Cambria Math" w:hAnsi="Cambria Math"/>
                  <w:spacing w:val="0"/>
                  <w:sz w:val="22"/>
                </w:rPr>
                <m:t>n</m:t>
              </m:r>
            </m:sub>
          </m:sSub>
          <m:r>
            <m:rPr>
              <m:sty m:val="p"/>
            </m:rPr>
            <w:rPr>
              <w:rFonts w:ascii="Cambria Math" w:hAnsi="Cambria Math"/>
              <w:spacing w:val="0"/>
              <w:sz w:val="22"/>
            </w:rPr>
            <m:t>=</m:t>
          </m:r>
          <m:f>
            <m:fPr>
              <m:ctrlPr>
                <w:rPr>
                  <w:rFonts w:ascii="Cambria Math" w:hAnsi="Cambria Math"/>
                  <w:spacing w:val="0"/>
                  <w:sz w:val="22"/>
                </w:rPr>
              </m:ctrlPr>
            </m:fPr>
            <m:num>
              <m:sSub>
                <m:sSubPr>
                  <m:ctrlPr>
                    <w:rPr>
                      <w:rFonts w:ascii="Cambria Math" w:hAnsi="Cambria Math"/>
                      <w:spacing w:val="0"/>
                      <w:sz w:val="22"/>
                    </w:rPr>
                  </m:ctrlPr>
                </m:sSubPr>
                <m:e>
                  <m:r>
                    <w:rPr>
                      <w:rFonts w:ascii="Cambria Math" w:hAnsi="Cambria Math"/>
                      <w:spacing w:val="0"/>
                      <w:sz w:val="22"/>
                    </w:rPr>
                    <m:t>I</m:t>
                  </m:r>
                </m:e>
                <m:sub>
                  <m:r>
                    <w:rPr>
                      <w:rFonts w:ascii="Cambria Math" w:hAnsi="Cambria Math"/>
                      <w:spacing w:val="0"/>
                      <w:sz w:val="22"/>
                    </w:rPr>
                    <m:t>o</m:t>
                  </m:r>
                </m:sub>
              </m:sSub>
              <m:r>
                <m:rPr>
                  <m:sty m:val="p"/>
                </m:rPr>
                <w:rPr>
                  <w:rFonts w:ascii="Cambria Math" w:hAnsi="Cambria Math"/>
                  <w:spacing w:val="0"/>
                  <w:sz w:val="22"/>
                </w:rPr>
                <m:t>+</m:t>
              </m:r>
              <m:nary>
                <m:naryPr>
                  <m:chr m:val="∑"/>
                  <m:limLoc m:val="undOvr"/>
                  <m:ctrlPr>
                    <w:rPr>
                      <w:rFonts w:ascii="Cambria Math" w:hAnsi="Cambria Math"/>
                      <w:spacing w:val="0"/>
                      <w:sz w:val="22"/>
                    </w:rPr>
                  </m:ctrlPr>
                </m:naryPr>
                <m:sub>
                  <m:r>
                    <w:rPr>
                      <w:rFonts w:ascii="Cambria Math" w:hAnsi="Cambria Math"/>
                      <w:spacing w:val="0"/>
                      <w:sz w:val="22"/>
                    </w:rPr>
                    <m:t>i</m:t>
                  </m:r>
                  <m:r>
                    <m:rPr>
                      <m:sty m:val="p"/>
                    </m:rPr>
                    <w:rPr>
                      <w:rFonts w:ascii="Cambria Math" w:hAnsi="Cambria Math"/>
                      <w:spacing w:val="0"/>
                      <w:sz w:val="22"/>
                    </w:rPr>
                    <m:t>=0</m:t>
                  </m:r>
                </m:sub>
                <m:sup>
                  <m:r>
                    <m:rPr>
                      <m:sty m:val="p"/>
                    </m:rPr>
                    <w:rPr>
                      <w:rFonts w:ascii="Cambria Math" w:hAnsi="Cambria Math"/>
                      <w:spacing w:val="0"/>
                      <w:sz w:val="22"/>
                    </w:rPr>
                    <m:t>3</m:t>
                  </m:r>
                </m:sup>
                <m:e>
                  <m:sSub>
                    <m:sSubPr>
                      <m:ctrlPr>
                        <w:rPr>
                          <w:rFonts w:ascii="Cambria Math" w:hAnsi="Cambria Math"/>
                          <w:spacing w:val="0"/>
                          <w:sz w:val="22"/>
                        </w:rPr>
                      </m:ctrlPr>
                    </m:sSubPr>
                    <m:e>
                      <m:r>
                        <w:rPr>
                          <w:rFonts w:ascii="Cambria Math" w:hAnsi="Cambria Math"/>
                          <w:spacing w:val="0"/>
                          <w:sz w:val="22"/>
                        </w:rPr>
                        <m:t>w</m:t>
                      </m:r>
                    </m:e>
                    <m:sub>
                      <m:r>
                        <w:rPr>
                          <w:rFonts w:ascii="Cambria Math" w:hAnsi="Cambria Math"/>
                          <w:spacing w:val="0"/>
                          <w:sz w:val="22"/>
                        </w:rPr>
                        <m:t>r</m:t>
                      </m:r>
                    </m:sub>
                  </m:sSub>
                  <m:r>
                    <m:rPr>
                      <m:sty m:val="p"/>
                    </m:rPr>
                    <w:rPr>
                      <w:rFonts w:ascii="Cambria Math" w:hAnsi="Cambria Math"/>
                      <w:spacing w:val="0"/>
                      <w:sz w:val="22"/>
                    </w:rPr>
                    <m:t>(</m:t>
                  </m:r>
                  <m:r>
                    <w:rPr>
                      <w:rFonts w:ascii="Cambria Math" w:hAnsi="Cambria Math"/>
                      <w:spacing w:val="0"/>
                      <w:sz w:val="22"/>
                    </w:rPr>
                    <m:t>i</m:t>
                  </m:r>
                  <m:r>
                    <m:rPr>
                      <m:sty m:val="p"/>
                    </m:rPr>
                    <w:rPr>
                      <w:rFonts w:ascii="Cambria Math" w:hAnsi="Cambria Math"/>
                      <w:spacing w:val="0"/>
                      <w:sz w:val="22"/>
                    </w:rPr>
                    <m:t>,</m:t>
                  </m:r>
                  <m:r>
                    <w:rPr>
                      <w:rFonts w:ascii="Cambria Math" w:hAnsi="Cambria Math"/>
                      <w:spacing w:val="0"/>
                      <w:sz w:val="22"/>
                    </w:rPr>
                    <m:t>a</m:t>
                  </m:r>
                  <m:r>
                    <m:rPr>
                      <m:sty m:val="p"/>
                    </m:rPr>
                    <w:rPr>
                      <w:rFonts w:ascii="Cambria Math" w:hAnsi="Cambria Math"/>
                      <w:spacing w:val="0"/>
                      <w:sz w:val="22"/>
                    </w:rPr>
                    <m:t>)</m:t>
                  </m:r>
                  <m:sSub>
                    <m:sSubPr>
                      <m:ctrlPr>
                        <w:rPr>
                          <w:rFonts w:ascii="Cambria Math" w:hAnsi="Cambria Math"/>
                          <w:spacing w:val="0"/>
                          <w:sz w:val="22"/>
                        </w:rPr>
                      </m:ctrlPr>
                    </m:sSubPr>
                    <m:e>
                      <m:r>
                        <w:rPr>
                          <w:rFonts w:ascii="Cambria Math" w:hAnsi="Cambria Math"/>
                          <w:spacing w:val="0"/>
                          <w:sz w:val="22"/>
                        </w:rPr>
                        <m:t>I</m:t>
                      </m:r>
                    </m:e>
                    <m:sub>
                      <m:r>
                        <w:rPr>
                          <w:rFonts w:ascii="Cambria Math" w:hAnsi="Cambria Math"/>
                          <w:spacing w:val="0"/>
                          <w:sz w:val="22"/>
                        </w:rPr>
                        <m:t>r</m:t>
                      </m:r>
                    </m:sub>
                  </m:sSub>
                  <m:r>
                    <m:rPr>
                      <m:sty m:val="p"/>
                    </m:rPr>
                    <w:rPr>
                      <w:rFonts w:ascii="Cambria Math" w:hAnsi="Cambria Math"/>
                      <w:spacing w:val="0"/>
                      <w:sz w:val="22"/>
                    </w:rPr>
                    <m:t>(</m:t>
                  </m:r>
                  <m:r>
                    <w:rPr>
                      <w:rFonts w:ascii="Cambria Math" w:hAnsi="Cambria Math"/>
                      <w:spacing w:val="0"/>
                      <w:sz w:val="22"/>
                    </w:rPr>
                    <m:t>i</m:t>
                  </m:r>
                  <m:r>
                    <m:rPr>
                      <m:sty m:val="p"/>
                    </m:rPr>
                    <w:rPr>
                      <w:rFonts w:ascii="Cambria Math" w:hAnsi="Cambria Math"/>
                      <w:spacing w:val="0"/>
                      <w:sz w:val="22"/>
                    </w:rPr>
                    <m:t>)</m:t>
                  </m:r>
                </m:e>
              </m:nary>
            </m:num>
            <m:den>
              <m:r>
                <m:rPr>
                  <m:sty m:val="p"/>
                </m:rPr>
                <w:rPr>
                  <w:rFonts w:ascii="Cambria Math" w:hAnsi="Cambria Math"/>
                  <w:spacing w:val="0"/>
                  <w:sz w:val="22"/>
                </w:rPr>
                <m:t>1+</m:t>
              </m:r>
              <m:nary>
                <m:naryPr>
                  <m:chr m:val="∑"/>
                  <m:limLoc m:val="undOvr"/>
                  <m:ctrlPr>
                    <w:rPr>
                      <w:rFonts w:ascii="Cambria Math" w:hAnsi="Cambria Math"/>
                      <w:spacing w:val="0"/>
                      <w:sz w:val="22"/>
                    </w:rPr>
                  </m:ctrlPr>
                </m:naryPr>
                <m:sub>
                  <m:r>
                    <w:rPr>
                      <w:rFonts w:ascii="Cambria Math" w:hAnsi="Cambria Math"/>
                      <w:spacing w:val="0"/>
                      <w:sz w:val="22"/>
                    </w:rPr>
                    <m:t>i</m:t>
                  </m:r>
                  <m:r>
                    <m:rPr>
                      <m:sty m:val="p"/>
                    </m:rPr>
                    <w:rPr>
                      <w:rFonts w:ascii="Cambria Math" w:hAnsi="Cambria Math"/>
                      <w:spacing w:val="0"/>
                      <w:sz w:val="22"/>
                    </w:rPr>
                    <m:t>=0</m:t>
                  </m:r>
                </m:sub>
                <m:sup>
                  <m:r>
                    <m:rPr>
                      <m:sty m:val="p"/>
                    </m:rPr>
                    <w:rPr>
                      <w:rFonts w:ascii="Cambria Math" w:hAnsi="Cambria Math"/>
                      <w:spacing w:val="0"/>
                      <w:sz w:val="22"/>
                    </w:rPr>
                    <m:t>3</m:t>
                  </m:r>
                </m:sup>
                <m:e>
                  <m:sSub>
                    <m:sSubPr>
                      <m:ctrlPr>
                        <w:rPr>
                          <w:rFonts w:ascii="Cambria Math" w:hAnsi="Cambria Math"/>
                          <w:spacing w:val="0"/>
                          <w:sz w:val="22"/>
                        </w:rPr>
                      </m:ctrlPr>
                    </m:sSubPr>
                    <m:e>
                      <m:r>
                        <w:rPr>
                          <w:rFonts w:ascii="Cambria Math" w:hAnsi="Cambria Math"/>
                          <w:spacing w:val="0"/>
                          <w:sz w:val="22"/>
                        </w:rPr>
                        <m:t>w</m:t>
                      </m:r>
                    </m:e>
                    <m:sub>
                      <m:r>
                        <w:rPr>
                          <w:rFonts w:ascii="Cambria Math" w:hAnsi="Cambria Math"/>
                          <w:spacing w:val="0"/>
                          <w:sz w:val="22"/>
                        </w:rPr>
                        <m:t>r</m:t>
                      </m:r>
                    </m:sub>
                  </m:sSub>
                  <m:r>
                    <m:rPr>
                      <m:sty m:val="p"/>
                    </m:rPr>
                    <w:rPr>
                      <w:rFonts w:ascii="Cambria Math" w:hAnsi="Cambria Math"/>
                      <w:spacing w:val="0"/>
                      <w:sz w:val="22"/>
                    </w:rPr>
                    <m:t>(</m:t>
                  </m:r>
                  <m:r>
                    <w:rPr>
                      <w:rFonts w:ascii="Cambria Math" w:hAnsi="Cambria Math"/>
                      <w:spacing w:val="0"/>
                      <w:sz w:val="22"/>
                    </w:rPr>
                    <m:t>i</m:t>
                  </m:r>
                  <m:r>
                    <m:rPr>
                      <m:sty m:val="p"/>
                    </m:rPr>
                    <w:rPr>
                      <w:rFonts w:ascii="Cambria Math" w:hAnsi="Cambria Math"/>
                      <w:spacing w:val="0"/>
                      <w:sz w:val="22"/>
                    </w:rPr>
                    <m:t>,</m:t>
                  </m:r>
                  <m:r>
                    <w:rPr>
                      <w:rFonts w:ascii="Cambria Math" w:hAnsi="Cambria Math"/>
                      <w:spacing w:val="0"/>
                      <w:sz w:val="22"/>
                    </w:rPr>
                    <m:t>a</m:t>
                  </m:r>
                  <m:r>
                    <m:rPr>
                      <m:sty m:val="p"/>
                    </m:rPr>
                    <w:rPr>
                      <w:rFonts w:ascii="Cambria Math" w:hAnsi="Cambria Math"/>
                      <w:spacing w:val="0"/>
                      <w:sz w:val="22"/>
                    </w:rPr>
                    <m:t>)</m:t>
                  </m:r>
                </m:e>
              </m:nary>
            </m:den>
          </m:f>
        </m:oMath>
      </m:oMathPara>
    </w:p>
    <w:p w14:paraId="107889BC" w14:textId="1822875A" w:rsidR="004633FE" w:rsidRPr="004633FE" w:rsidRDefault="004633FE" w:rsidP="004633FE">
      <w:pPr>
        <w:pStyle w:val="BodyText"/>
        <w:rPr>
          <w:rFonts w:ascii="Times New Roman" w:hAnsi="Times New Roman"/>
          <w:spacing w:val="0"/>
          <w:sz w:val="22"/>
        </w:rPr>
      </w:pPr>
      <w:r w:rsidRPr="004633FE">
        <w:rPr>
          <w:rFonts w:ascii="Times New Roman" w:hAnsi="Times New Roman"/>
          <w:spacing w:val="0"/>
          <w:sz w:val="22"/>
        </w:rPr>
        <w:t xml:space="preserve">Where </w:t>
      </w:r>
      <m:oMath>
        <m:sSub>
          <m:sSubPr>
            <m:ctrlPr>
              <w:rPr>
                <w:rFonts w:ascii="Cambria Math" w:hAnsi="Cambria Math"/>
                <w:spacing w:val="0"/>
                <w:sz w:val="22"/>
              </w:rPr>
            </m:ctrlPr>
          </m:sSubPr>
          <m:e>
            <m:r>
              <w:rPr>
                <w:rFonts w:ascii="Cambria Math" w:hAnsi="Cambria Math"/>
                <w:spacing w:val="0"/>
                <w:sz w:val="22"/>
              </w:rPr>
              <m:t>I</m:t>
            </m:r>
          </m:e>
          <m:sub>
            <m:r>
              <w:rPr>
                <w:rFonts w:ascii="Cambria Math" w:hAnsi="Cambria Math"/>
                <w:spacing w:val="0"/>
                <w:sz w:val="22"/>
              </w:rPr>
              <m:t>o</m:t>
            </m:r>
          </m:sub>
        </m:sSub>
        <m:r>
          <m:rPr>
            <m:sty m:val="p"/>
          </m:rPr>
          <w:rPr>
            <w:rFonts w:ascii="Cambria Math" w:hAnsi="Cambria Math"/>
            <w:spacing w:val="0"/>
            <w:sz w:val="22"/>
          </w:rPr>
          <m:t xml:space="preserve"> </m:t>
        </m:r>
      </m:oMath>
      <w:r w:rsidRPr="004633FE">
        <w:rPr>
          <w:rFonts w:ascii="Times New Roman" w:hAnsi="Times New Roman"/>
          <w:spacing w:val="0"/>
          <w:sz w:val="22"/>
        </w:rPr>
        <w:t xml:space="preserve">is the </w:t>
      </w:r>
      <w:r w:rsidR="00AA4F25">
        <w:rPr>
          <w:rFonts w:ascii="Times New Roman" w:hAnsi="Times New Roman"/>
          <w:spacing w:val="0"/>
          <w:sz w:val="22"/>
        </w:rPr>
        <w:t>sample</w:t>
      </w:r>
      <w:r w:rsidRPr="004633FE">
        <w:rPr>
          <w:rFonts w:ascii="Times New Roman" w:hAnsi="Times New Roman"/>
          <w:spacing w:val="0"/>
          <w:sz w:val="22"/>
        </w:rPr>
        <w:t xml:space="preserve"> value of the original </w:t>
      </w:r>
      <w:r w:rsidR="00AA4F25">
        <w:rPr>
          <w:rFonts w:ascii="Times New Roman" w:hAnsi="Times New Roman"/>
          <w:spacing w:val="0"/>
          <w:sz w:val="22"/>
        </w:rPr>
        <w:t>sample</w:t>
      </w:r>
      <w:r w:rsidRPr="004633FE">
        <w:rPr>
          <w:rFonts w:ascii="Times New Roman" w:hAnsi="Times New Roman"/>
          <w:spacing w:val="0"/>
          <w:sz w:val="22"/>
        </w:rPr>
        <w:t xml:space="preserve">, </w:t>
      </w:r>
      <m:oMath>
        <m:sSub>
          <m:sSubPr>
            <m:ctrlPr>
              <w:rPr>
                <w:rFonts w:ascii="Cambria Math" w:hAnsi="Cambria Math"/>
                <w:spacing w:val="0"/>
                <w:sz w:val="22"/>
              </w:rPr>
            </m:ctrlPr>
          </m:sSubPr>
          <m:e>
            <m:r>
              <w:rPr>
                <w:rFonts w:ascii="Cambria Math" w:hAnsi="Cambria Math"/>
                <w:spacing w:val="0"/>
                <w:sz w:val="22"/>
              </w:rPr>
              <m:t>I</m:t>
            </m:r>
          </m:e>
          <m:sub>
            <m:r>
              <w:rPr>
                <w:rFonts w:ascii="Cambria Math" w:hAnsi="Cambria Math"/>
                <w:spacing w:val="0"/>
                <w:sz w:val="22"/>
              </w:rPr>
              <m:t>r</m:t>
            </m:r>
          </m:sub>
        </m:sSub>
        <m:r>
          <m:rPr>
            <m:sty m:val="p"/>
          </m:rPr>
          <w:rPr>
            <w:rFonts w:ascii="Cambria Math" w:hAnsi="Cambria Math"/>
            <w:spacing w:val="0"/>
            <w:sz w:val="22"/>
          </w:rPr>
          <m:t>(</m:t>
        </m:r>
        <m:r>
          <w:rPr>
            <w:rFonts w:ascii="Cambria Math" w:hAnsi="Cambria Math"/>
            <w:spacing w:val="0"/>
            <w:sz w:val="22"/>
          </w:rPr>
          <m:t>i</m:t>
        </m:r>
        <m:r>
          <m:rPr>
            <m:sty m:val="p"/>
          </m:rPr>
          <w:rPr>
            <w:rFonts w:ascii="Cambria Math" w:hAnsi="Cambria Math"/>
            <w:spacing w:val="0"/>
            <w:sz w:val="22"/>
          </w:rPr>
          <m:t>)</m:t>
        </m:r>
      </m:oMath>
      <w:r w:rsidRPr="004633FE">
        <w:rPr>
          <w:rFonts w:ascii="Times New Roman" w:hAnsi="Times New Roman"/>
          <w:spacing w:val="0"/>
          <w:sz w:val="22"/>
        </w:rPr>
        <w:t xml:space="preserve"> is the intensity of the corresponding </w:t>
      </w:r>
      <w:r w:rsidR="00AA4F25">
        <w:rPr>
          <w:rFonts w:ascii="Times New Roman" w:hAnsi="Times New Roman"/>
          <w:spacing w:val="0"/>
          <w:sz w:val="22"/>
        </w:rPr>
        <w:t>sample</w:t>
      </w:r>
      <w:r w:rsidRPr="004633FE">
        <w:rPr>
          <w:rFonts w:ascii="Times New Roman" w:hAnsi="Times New Roman"/>
          <w:spacing w:val="0"/>
          <w:sz w:val="22"/>
        </w:rPr>
        <w:t xml:space="preserve"> of </w:t>
      </w:r>
      <w:r w:rsidR="002D3012">
        <w:rPr>
          <w:rFonts w:ascii="Times New Roman" w:hAnsi="Times New Roman"/>
          <w:spacing w:val="0"/>
          <w:sz w:val="22"/>
        </w:rPr>
        <w:t xml:space="preserve">motion compensated picture </w:t>
      </w:r>
      <m:oMath>
        <m:r>
          <w:rPr>
            <w:rFonts w:ascii="Cambria Math" w:hAnsi="Cambria Math"/>
            <w:spacing w:val="0"/>
            <w:sz w:val="22"/>
          </w:rPr>
          <m:t>i</m:t>
        </m:r>
        <m:r>
          <m:rPr>
            <m:sty m:val="p"/>
          </m:rPr>
          <w:rPr>
            <w:rFonts w:ascii="Cambria Math" w:hAnsi="Cambria Math"/>
            <w:spacing w:val="0"/>
            <w:sz w:val="22"/>
          </w:rPr>
          <m:t xml:space="preserve"> </m:t>
        </m:r>
      </m:oMath>
      <w:r w:rsidRPr="004633FE">
        <w:rPr>
          <w:rFonts w:ascii="Times New Roman" w:hAnsi="Times New Roman"/>
          <w:spacing w:val="0"/>
          <w:sz w:val="22"/>
        </w:rPr>
        <w:t xml:space="preserve">and </w:t>
      </w:r>
      <m:oMath>
        <m:sSub>
          <m:sSubPr>
            <m:ctrlPr>
              <w:rPr>
                <w:rFonts w:ascii="Cambria Math" w:hAnsi="Cambria Math"/>
                <w:spacing w:val="0"/>
                <w:sz w:val="22"/>
              </w:rPr>
            </m:ctrlPr>
          </m:sSubPr>
          <m:e>
            <m:r>
              <w:rPr>
                <w:rFonts w:ascii="Cambria Math" w:hAnsi="Cambria Math"/>
                <w:spacing w:val="0"/>
                <w:sz w:val="22"/>
              </w:rPr>
              <m:t>w</m:t>
            </m:r>
          </m:e>
          <m:sub>
            <m:r>
              <w:rPr>
                <w:rFonts w:ascii="Cambria Math" w:hAnsi="Cambria Math"/>
                <w:spacing w:val="0"/>
                <w:sz w:val="22"/>
              </w:rPr>
              <m:t>r</m:t>
            </m:r>
          </m:sub>
        </m:sSub>
        <m:r>
          <m:rPr>
            <m:sty m:val="p"/>
          </m:rPr>
          <w:rPr>
            <w:rFonts w:ascii="Cambria Math" w:hAnsi="Cambria Math"/>
            <w:spacing w:val="0"/>
            <w:sz w:val="22"/>
          </w:rPr>
          <m:t>(</m:t>
        </m:r>
        <m:r>
          <w:rPr>
            <w:rFonts w:ascii="Cambria Math" w:hAnsi="Cambria Math"/>
            <w:spacing w:val="0"/>
            <w:sz w:val="22"/>
          </w:rPr>
          <m:t>i</m:t>
        </m:r>
        <m:r>
          <m:rPr>
            <m:sty m:val="p"/>
          </m:rPr>
          <w:rPr>
            <w:rFonts w:ascii="Cambria Math" w:hAnsi="Cambria Math"/>
            <w:spacing w:val="0"/>
            <w:sz w:val="22"/>
          </w:rPr>
          <m:t>,</m:t>
        </m:r>
        <m:r>
          <w:rPr>
            <w:rFonts w:ascii="Cambria Math" w:hAnsi="Cambria Math"/>
            <w:spacing w:val="0"/>
            <w:sz w:val="22"/>
          </w:rPr>
          <m:t>a</m:t>
        </m:r>
        <m:r>
          <m:rPr>
            <m:sty m:val="p"/>
          </m:rPr>
          <w:rPr>
            <w:rFonts w:ascii="Cambria Math" w:hAnsi="Cambria Math"/>
            <w:spacing w:val="0"/>
            <w:sz w:val="22"/>
          </w:rPr>
          <m:t>)</m:t>
        </m:r>
      </m:oMath>
      <w:r w:rsidRPr="004633FE">
        <w:rPr>
          <w:rFonts w:ascii="Times New Roman" w:hAnsi="Times New Roman"/>
          <w:spacing w:val="0"/>
          <w:sz w:val="22"/>
        </w:rPr>
        <w:t xml:space="preserve"> is the weight of </w:t>
      </w:r>
      <w:r w:rsidR="002D3012">
        <w:rPr>
          <w:rFonts w:ascii="Times New Roman" w:hAnsi="Times New Roman"/>
          <w:spacing w:val="0"/>
          <w:sz w:val="22"/>
        </w:rPr>
        <w:t>motion compensated picture</w:t>
      </w:r>
      <w:r w:rsidR="002D3012" w:rsidRPr="004633FE">
        <w:rPr>
          <w:rFonts w:ascii="Times New Roman" w:hAnsi="Times New Roman"/>
          <w:spacing w:val="0"/>
          <w:sz w:val="22"/>
        </w:rPr>
        <w:t xml:space="preserve"> </w:t>
      </w:r>
      <m:oMath>
        <m:r>
          <w:rPr>
            <w:rFonts w:ascii="Cambria Math" w:hAnsi="Cambria Math"/>
            <w:spacing w:val="0"/>
            <w:sz w:val="22"/>
          </w:rPr>
          <m:t>i</m:t>
        </m:r>
      </m:oMath>
      <w:r w:rsidRPr="004633FE">
        <w:rPr>
          <w:rFonts w:ascii="Times New Roman" w:hAnsi="Times New Roman"/>
          <w:spacing w:val="0"/>
          <w:sz w:val="22"/>
        </w:rPr>
        <w:t xml:space="preserve"> when the number of available </w:t>
      </w:r>
      <w:proofErr w:type="gramStart"/>
      <w:r w:rsidR="002D3012">
        <w:rPr>
          <w:rFonts w:ascii="Times New Roman" w:hAnsi="Times New Roman"/>
          <w:spacing w:val="0"/>
          <w:sz w:val="22"/>
        </w:rPr>
        <w:t>motion</w:t>
      </w:r>
      <w:proofErr w:type="gramEnd"/>
      <w:r w:rsidR="002D3012">
        <w:rPr>
          <w:rFonts w:ascii="Times New Roman" w:hAnsi="Times New Roman"/>
          <w:spacing w:val="0"/>
          <w:sz w:val="22"/>
        </w:rPr>
        <w:t xml:space="preserve"> compensated picture</w:t>
      </w:r>
      <w:r w:rsidR="002D3012" w:rsidRPr="004633FE">
        <w:rPr>
          <w:rFonts w:ascii="Times New Roman" w:hAnsi="Times New Roman"/>
          <w:spacing w:val="0"/>
          <w:sz w:val="22"/>
        </w:rPr>
        <w:t xml:space="preserve">s </w:t>
      </w:r>
      <w:r w:rsidRPr="004633FE">
        <w:rPr>
          <w:rFonts w:ascii="Times New Roman" w:hAnsi="Times New Roman"/>
          <w:spacing w:val="0"/>
          <w:sz w:val="22"/>
        </w:rPr>
        <w:t xml:space="preserve">is </w:t>
      </w:r>
      <m:oMath>
        <m:r>
          <w:rPr>
            <w:rFonts w:ascii="Cambria Math" w:hAnsi="Cambria Math"/>
            <w:spacing w:val="0"/>
            <w:sz w:val="22"/>
          </w:rPr>
          <m:t>a</m:t>
        </m:r>
      </m:oMath>
      <w:r w:rsidRPr="004633FE">
        <w:rPr>
          <w:rFonts w:ascii="Times New Roman" w:hAnsi="Times New Roman"/>
          <w:spacing w:val="0"/>
          <w:sz w:val="22"/>
        </w:rPr>
        <w:t>.</w:t>
      </w:r>
    </w:p>
    <w:p w14:paraId="7B48AD29" w14:textId="77777777" w:rsidR="004633FE" w:rsidRPr="004633FE" w:rsidRDefault="004633FE" w:rsidP="004633FE">
      <w:pPr>
        <w:pStyle w:val="BodyText"/>
        <w:rPr>
          <w:rFonts w:ascii="Times New Roman" w:hAnsi="Times New Roman"/>
          <w:spacing w:val="0"/>
          <w:sz w:val="22"/>
        </w:rPr>
      </w:pPr>
      <w:r w:rsidRPr="004633FE">
        <w:rPr>
          <w:rFonts w:ascii="Times New Roman" w:hAnsi="Times New Roman"/>
          <w:spacing w:val="0"/>
          <w:sz w:val="22"/>
        </w:rPr>
        <w:t xml:space="preserve">In the luma channel, the weights, </w:t>
      </w:r>
      <m:oMath>
        <m:sSub>
          <m:sSubPr>
            <m:ctrlPr>
              <w:rPr>
                <w:rFonts w:ascii="Cambria Math" w:hAnsi="Cambria Math"/>
                <w:spacing w:val="0"/>
                <w:sz w:val="22"/>
              </w:rPr>
            </m:ctrlPr>
          </m:sSubPr>
          <m:e>
            <m:r>
              <w:rPr>
                <w:rFonts w:ascii="Cambria Math" w:hAnsi="Cambria Math"/>
                <w:spacing w:val="0"/>
                <w:sz w:val="22"/>
              </w:rPr>
              <m:t>w</m:t>
            </m:r>
          </m:e>
          <m:sub>
            <m:r>
              <w:rPr>
                <w:rFonts w:ascii="Cambria Math" w:hAnsi="Cambria Math"/>
                <w:spacing w:val="0"/>
                <w:sz w:val="22"/>
              </w:rPr>
              <m:t>r</m:t>
            </m:r>
          </m:sub>
        </m:sSub>
        <m:r>
          <m:rPr>
            <m:sty m:val="p"/>
          </m:rPr>
          <w:rPr>
            <w:rFonts w:ascii="Cambria Math" w:hAnsi="Cambria Math"/>
            <w:spacing w:val="0"/>
            <w:sz w:val="22"/>
          </w:rPr>
          <m:t>(</m:t>
        </m:r>
        <m:r>
          <w:rPr>
            <w:rFonts w:ascii="Cambria Math" w:hAnsi="Cambria Math"/>
            <w:spacing w:val="0"/>
            <w:sz w:val="22"/>
          </w:rPr>
          <m:t>i</m:t>
        </m:r>
        <m:r>
          <m:rPr>
            <m:sty m:val="p"/>
          </m:rPr>
          <w:rPr>
            <w:rFonts w:ascii="Cambria Math" w:hAnsi="Cambria Math"/>
            <w:spacing w:val="0"/>
            <w:sz w:val="22"/>
          </w:rPr>
          <m:t>,</m:t>
        </m:r>
        <m:r>
          <w:rPr>
            <w:rFonts w:ascii="Cambria Math" w:hAnsi="Cambria Math"/>
            <w:spacing w:val="0"/>
            <w:sz w:val="22"/>
          </w:rPr>
          <m:t>a</m:t>
        </m:r>
        <m:r>
          <m:rPr>
            <m:sty m:val="p"/>
          </m:rPr>
          <w:rPr>
            <w:rFonts w:ascii="Cambria Math" w:hAnsi="Cambria Math"/>
            <w:spacing w:val="0"/>
            <w:sz w:val="22"/>
          </w:rPr>
          <m:t>)</m:t>
        </m:r>
      </m:oMath>
      <w:r w:rsidRPr="004633FE">
        <w:rPr>
          <w:rFonts w:ascii="Times New Roman" w:hAnsi="Times New Roman"/>
          <w:spacing w:val="0"/>
          <w:sz w:val="22"/>
        </w:rPr>
        <w:t>, is defined as follows:</w:t>
      </w:r>
    </w:p>
    <w:p w14:paraId="2E28031E" w14:textId="09473515" w:rsidR="004633FE" w:rsidRPr="004633FE" w:rsidRDefault="004B0718" w:rsidP="004633FE">
      <w:pPr>
        <w:pStyle w:val="BodyText"/>
        <w:rPr>
          <w:rFonts w:ascii="Times New Roman" w:hAnsi="Times New Roman"/>
          <w:spacing w:val="0"/>
          <w:sz w:val="22"/>
        </w:rPr>
      </w:pPr>
      <m:oMathPara>
        <m:oMath>
          <m:sSub>
            <m:sSubPr>
              <m:ctrlPr>
                <w:rPr>
                  <w:rFonts w:ascii="Cambria Math" w:hAnsi="Cambria Math"/>
                  <w:spacing w:val="0"/>
                  <w:sz w:val="22"/>
                </w:rPr>
              </m:ctrlPr>
            </m:sSubPr>
            <m:e>
              <m:r>
                <w:rPr>
                  <w:rFonts w:ascii="Cambria Math" w:hAnsi="Cambria Math"/>
                  <w:spacing w:val="0"/>
                  <w:sz w:val="22"/>
                </w:rPr>
                <m:t>w</m:t>
              </m:r>
            </m:e>
            <m:sub>
              <m:r>
                <w:rPr>
                  <w:rFonts w:ascii="Cambria Math" w:hAnsi="Cambria Math"/>
                  <w:spacing w:val="0"/>
                  <w:sz w:val="22"/>
                </w:rPr>
                <m:t>r</m:t>
              </m:r>
            </m:sub>
          </m:sSub>
          <m:r>
            <m:rPr>
              <m:sty m:val="p"/>
            </m:rPr>
            <w:rPr>
              <w:rFonts w:ascii="Cambria Math" w:hAnsi="Cambria Math"/>
              <w:spacing w:val="0"/>
              <w:sz w:val="22"/>
            </w:rPr>
            <m:t>(</m:t>
          </m:r>
          <m:r>
            <w:rPr>
              <w:rFonts w:ascii="Cambria Math" w:hAnsi="Cambria Math"/>
              <w:spacing w:val="0"/>
              <w:sz w:val="22"/>
            </w:rPr>
            <m:t>i</m:t>
          </m:r>
          <m:r>
            <m:rPr>
              <m:sty m:val="p"/>
            </m:rPr>
            <w:rPr>
              <w:rFonts w:ascii="Cambria Math" w:hAnsi="Cambria Math"/>
              <w:spacing w:val="0"/>
              <w:sz w:val="22"/>
            </w:rPr>
            <m:t>,</m:t>
          </m:r>
          <m:r>
            <w:rPr>
              <w:rFonts w:ascii="Cambria Math" w:hAnsi="Cambria Math"/>
              <w:spacing w:val="0"/>
              <w:sz w:val="22"/>
            </w:rPr>
            <m:t>a</m:t>
          </m:r>
          <m:r>
            <m:rPr>
              <m:sty m:val="p"/>
            </m:rPr>
            <w:rPr>
              <w:rFonts w:ascii="Cambria Math" w:hAnsi="Cambria Math"/>
              <w:spacing w:val="0"/>
              <w:sz w:val="22"/>
            </w:rPr>
            <m:t>)=</m:t>
          </m:r>
          <m:sSub>
            <m:sSubPr>
              <m:ctrlPr>
                <w:rPr>
                  <w:rFonts w:ascii="Cambria Math" w:hAnsi="Cambria Math"/>
                  <w:spacing w:val="0"/>
                  <w:sz w:val="22"/>
                </w:rPr>
              </m:ctrlPr>
            </m:sSubPr>
            <m:e>
              <m:r>
                <w:rPr>
                  <w:rFonts w:ascii="Cambria Math" w:hAnsi="Cambria Math"/>
                  <w:spacing w:val="0"/>
                  <w:sz w:val="22"/>
                </w:rPr>
                <m:t>s</m:t>
              </m:r>
            </m:e>
            <m:sub>
              <m:r>
                <w:rPr>
                  <w:rFonts w:ascii="Cambria Math" w:hAnsi="Cambria Math"/>
                  <w:spacing w:val="0"/>
                  <w:sz w:val="22"/>
                </w:rPr>
                <m:t>l</m:t>
              </m:r>
            </m:sub>
          </m:sSub>
          <m:sSub>
            <m:sSubPr>
              <m:ctrlPr>
                <w:rPr>
                  <w:rFonts w:ascii="Cambria Math" w:hAnsi="Cambria Math"/>
                  <w:spacing w:val="0"/>
                  <w:sz w:val="22"/>
                </w:rPr>
              </m:ctrlPr>
            </m:sSubPr>
            <m:e>
              <m:r>
                <w:rPr>
                  <w:rFonts w:ascii="Cambria Math" w:hAnsi="Cambria Math"/>
                  <w:spacing w:val="0"/>
                  <w:sz w:val="22"/>
                </w:rPr>
                <m:t>s</m:t>
              </m:r>
            </m:e>
            <m:sub>
              <m:r>
                <w:rPr>
                  <w:rFonts w:ascii="Cambria Math" w:hAnsi="Cambria Math"/>
                  <w:spacing w:val="0"/>
                  <w:sz w:val="22"/>
                </w:rPr>
                <m:t>o</m:t>
              </m:r>
            </m:sub>
          </m:sSub>
          <m:r>
            <m:rPr>
              <m:sty m:val="p"/>
            </m:rPr>
            <w:rPr>
              <w:rFonts w:ascii="Cambria Math" w:hAnsi="Cambria Math"/>
              <w:spacing w:val="0"/>
              <w:sz w:val="22"/>
            </w:rPr>
            <m:t>(</m:t>
          </m:r>
          <m:r>
            <w:rPr>
              <w:rFonts w:ascii="Cambria Math" w:hAnsi="Cambria Math"/>
              <w:spacing w:val="0"/>
              <w:sz w:val="22"/>
            </w:rPr>
            <m:t>n</m:t>
          </m:r>
          <m:r>
            <m:rPr>
              <m:sty m:val="p"/>
            </m:rPr>
            <w:rPr>
              <w:rFonts w:ascii="Cambria Math" w:hAnsi="Cambria Math"/>
              <w:spacing w:val="0"/>
              <w:sz w:val="22"/>
            </w:rPr>
            <m:t>)</m:t>
          </m:r>
          <m:sSub>
            <m:sSubPr>
              <m:ctrlPr>
                <w:rPr>
                  <w:rFonts w:ascii="Cambria Math" w:hAnsi="Cambria Math"/>
                  <w:spacing w:val="0"/>
                  <w:sz w:val="22"/>
                </w:rPr>
              </m:ctrlPr>
            </m:sSubPr>
            <m:e>
              <m:r>
                <w:rPr>
                  <w:rFonts w:ascii="Cambria Math" w:hAnsi="Cambria Math"/>
                  <w:spacing w:val="0"/>
                  <w:sz w:val="22"/>
                </w:rPr>
                <m:t>s</m:t>
              </m:r>
            </m:e>
            <m:sub>
              <m:r>
                <w:rPr>
                  <w:rFonts w:ascii="Cambria Math" w:hAnsi="Cambria Math"/>
                  <w:spacing w:val="0"/>
                  <w:sz w:val="22"/>
                </w:rPr>
                <m:t>r</m:t>
              </m:r>
            </m:sub>
          </m:sSub>
          <m:r>
            <m:rPr>
              <m:sty m:val="p"/>
            </m:rPr>
            <w:rPr>
              <w:rFonts w:ascii="Cambria Math" w:hAnsi="Cambria Math"/>
              <w:spacing w:val="0"/>
              <w:sz w:val="22"/>
            </w:rPr>
            <m:t>(</m:t>
          </m:r>
          <m:r>
            <w:rPr>
              <w:rFonts w:ascii="Cambria Math" w:hAnsi="Cambria Math"/>
              <w:spacing w:val="0"/>
              <w:sz w:val="22"/>
            </w:rPr>
            <m:t>i</m:t>
          </m:r>
          <m:r>
            <m:rPr>
              <m:sty m:val="p"/>
            </m:rPr>
            <w:rPr>
              <w:rFonts w:ascii="Cambria Math" w:hAnsi="Cambria Math"/>
              <w:spacing w:val="0"/>
              <w:sz w:val="22"/>
            </w:rPr>
            <m:t>,</m:t>
          </m:r>
          <m:r>
            <w:rPr>
              <w:rFonts w:ascii="Cambria Math" w:hAnsi="Cambria Math"/>
              <w:spacing w:val="0"/>
              <w:sz w:val="22"/>
            </w:rPr>
            <m:t>a</m:t>
          </m:r>
          <m:r>
            <m:rPr>
              <m:sty m:val="p"/>
            </m:rPr>
            <w:rPr>
              <w:rFonts w:ascii="Cambria Math" w:hAnsi="Cambria Math"/>
              <w:spacing w:val="0"/>
              <w:sz w:val="22"/>
            </w:rPr>
            <m:t>)</m:t>
          </m:r>
          <m:sSup>
            <m:sSupPr>
              <m:ctrlPr>
                <w:rPr>
                  <w:rFonts w:ascii="Cambria Math" w:hAnsi="Cambria Math"/>
                  <w:spacing w:val="0"/>
                  <w:sz w:val="22"/>
                </w:rPr>
              </m:ctrlPr>
            </m:sSupPr>
            <m:e>
              <m:r>
                <w:rPr>
                  <w:rFonts w:ascii="Cambria Math" w:hAnsi="Cambria Math"/>
                  <w:spacing w:val="0"/>
                  <w:sz w:val="22"/>
                </w:rPr>
                <m:t>e</m:t>
              </m:r>
            </m:e>
            <m:sup>
              <m:r>
                <m:rPr>
                  <m:sty m:val="p"/>
                </m:rPr>
                <w:rPr>
                  <w:rFonts w:ascii="Cambria Math" w:hAnsi="Cambria Math"/>
                  <w:spacing w:val="0"/>
                  <w:sz w:val="22"/>
                </w:rPr>
                <m:t>-</m:t>
              </m:r>
              <m:f>
                <m:fPr>
                  <m:ctrlPr>
                    <w:rPr>
                      <w:rFonts w:ascii="Cambria Math" w:hAnsi="Cambria Math"/>
                      <w:spacing w:val="0"/>
                      <w:sz w:val="22"/>
                    </w:rPr>
                  </m:ctrlPr>
                </m:fPr>
                <m:num>
                  <m:sSup>
                    <m:sSupPr>
                      <m:ctrlPr>
                        <w:rPr>
                          <w:rFonts w:ascii="Cambria Math" w:hAnsi="Cambria Math"/>
                          <w:spacing w:val="0"/>
                          <w:sz w:val="22"/>
                        </w:rPr>
                      </m:ctrlPr>
                    </m:sSupPr>
                    <m:e>
                      <m:r>
                        <m:rPr>
                          <m:sty m:val="p"/>
                        </m:rPr>
                        <w:rPr>
                          <w:rFonts w:ascii="Cambria Math" w:hAnsi="Cambria Math"/>
                          <w:spacing w:val="0"/>
                          <w:sz w:val="22"/>
                        </w:rPr>
                        <m:t>∆</m:t>
                      </m:r>
                      <m:r>
                        <w:rPr>
                          <w:rFonts w:ascii="Cambria Math" w:hAnsi="Cambria Math"/>
                          <w:spacing w:val="0"/>
                          <w:sz w:val="22"/>
                        </w:rPr>
                        <m:t>I</m:t>
                      </m:r>
                      <m:r>
                        <m:rPr>
                          <m:sty m:val="p"/>
                        </m:rPr>
                        <w:rPr>
                          <w:rFonts w:ascii="Cambria Math" w:hAnsi="Cambria Math"/>
                          <w:spacing w:val="0"/>
                          <w:sz w:val="22"/>
                        </w:rPr>
                        <m:t>(</m:t>
                      </m:r>
                      <m:r>
                        <w:rPr>
                          <w:rFonts w:ascii="Cambria Math" w:hAnsi="Cambria Math"/>
                          <w:spacing w:val="0"/>
                          <w:sz w:val="22"/>
                        </w:rPr>
                        <m:t>i</m:t>
                      </m:r>
                      <m:r>
                        <m:rPr>
                          <m:sty m:val="p"/>
                        </m:rPr>
                        <w:rPr>
                          <w:rFonts w:ascii="Cambria Math" w:hAnsi="Cambria Math"/>
                          <w:spacing w:val="0"/>
                          <w:sz w:val="22"/>
                        </w:rPr>
                        <m:t>)</m:t>
                      </m:r>
                    </m:e>
                    <m:sup>
                      <m:r>
                        <m:rPr>
                          <m:sty m:val="p"/>
                        </m:rPr>
                        <w:rPr>
                          <w:rFonts w:ascii="Cambria Math" w:hAnsi="Cambria Math"/>
                          <w:spacing w:val="0"/>
                          <w:sz w:val="22"/>
                        </w:rPr>
                        <m:t>2</m:t>
                      </m:r>
                    </m:sup>
                  </m:sSup>
                </m:num>
                <m:den>
                  <m:r>
                    <m:rPr>
                      <m:sty m:val="p"/>
                    </m:rPr>
                    <w:rPr>
                      <w:rFonts w:ascii="Cambria Math" w:hAnsi="Cambria Math"/>
                      <w:spacing w:val="0"/>
                      <w:sz w:val="22"/>
                    </w:rPr>
                    <m:t>2</m:t>
                  </m:r>
                  <m:sSup>
                    <m:sSupPr>
                      <m:ctrlPr>
                        <w:rPr>
                          <w:rFonts w:ascii="Cambria Math" w:hAnsi="Cambria Math"/>
                          <w:spacing w:val="0"/>
                          <w:sz w:val="22"/>
                        </w:rPr>
                      </m:ctrlPr>
                    </m:sSupPr>
                    <m:e>
                      <m:sSub>
                        <m:sSubPr>
                          <m:ctrlPr>
                            <w:rPr>
                              <w:rFonts w:ascii="Cambria Math" w:hAnsi="Cambria Math"/>
                              <w:spacing w:val="0"/>
                              <w:sz w:val="22"/>
                            </w:rPr>
                          </m:ctrlPr>
                        </m:sSubPr>
                        <m:e>
                          <m:r>
                            <w:rPr>
                              <w:rFonts w:ascii="Cambria Math" w:hAnsi="Cambria Math"/>
                              <w:spacing w:val="0"/>
                              <w:sz w:val="22"/>
                            </w:rPr>
                            <m:t>σ</m:t>
                          </m:r>
                        </m:e>
                        <m:sub>
                          <m:r>
                            <w:rPr>
                              <w:rFonts w:ascii="Cambria Math" w:hAnsi="Cambria Math"/>
                              <w:spacing w:val="0"/>
                              <w:sz w:val="22"/>
                            </w:rPr>
                            <m:t>l</m:t>
                          </m:r>
                        </m:sub>
                      </m:sSub>
                      <m:r>
                        <m:rPr>
                          <m:sty m:val="p"/>
                        </m:rPr>
                        <w:rPr>
                          <w:rFonts w:ascii="Cambria Math" w:hAnsi="Cambria Math"/>
                          <w:spacing w:val="0"/>
                          <w:sz w:val="22"/>
                        </w:rPr>
                        <m:t>(</m:t>
                      </m:r>
                      <m:r>
                        <w:rPr>
                          <w:rFonts w:ascii="Cambria Math" w:hAnsi="Cambria Math"/>
                          <w:spacing w:val="0"/>
                          <w:sz w:val="22"/>
                        </w:rPr>
                        <m:t>QP</m:t>
                      </m:r>
                      <m:r>
                        <m:rPr>
                          <m:sty m:val="p"/>
                        </m:rPr>
                        <w:rPr>
                          <w:rFonts w:ascii="Cambria Math" w:hAnsi="Cambria Math"/>
                          <w:spacing w:val="0"/>
                          <w:sz w:val="22"/>
                        </w:rPr>
                        <m:t>)</m:t>
                      </m:r>
                    </m:e>
                    <m:sup>
                      <m:r>
                        <m:rPr>
                          <m:sty m:val="p"/>
                        </m:rPr>
                        <w:rPr>
                          <w:rFonts w:ascii="Cambria Math" w:hAnsi="Cambria Math"/>
                          <w:spacing w:val="0"/>
                          <w:sz w:val="22"/>
                        </w:rPr>
                        <m:t>2</m:t>
                      </m:r>
                    </m:sup>
                  </m:sSup>
                </m:den>
              </m:f>
            </m:sup>
          </m:sSup>
        </m:oMath>
      </m:oMathPara>
    </w:p>
    <w:p w14:paraId="500C6E3D" w14:textId="77777777" w:rsidR="004633FE" w:rsidRPr="004633FE" w:rsidRDefault="004633FE" w:rsidP="004633FE">
      <w:pPr>
        <w:pStyle w:val="BodyText"/>
        <w:rPr>
          <w:rFonts w:ascii="Times New Roman" w:hAnsi="Times New Roman"/>
          <w:spacing w:val="0"/>
          <w:sz w:val="22"/>
        </w:rPr>
      </w:pPr>
      <w:r w:rsidRPr="004633FE">
        <w:rPr>
          <w:rFonts w:ascii="Times New Roman" w:hAnsi="Times New Roman"/>
          <w:spacing w:val="0"/>
          <w:sz w:val="22"/>
        </w:rPr>
        <w:t>Where</w:t>
      </w:r>
    </w:p>
    <w:p w14:paraId="07EDF9EC" w14:textId="77777777" w:rsidR="004633FE" w:rsidRPr="004633FE" w:rsidRDefault="004B0718" w:rsidP="004633FE">
      <w:pPr>
        <w:pStyle w:val="BodyText"/>
        <w:rPr>
          <w:rFonts w:ascii="Times New Roman" w:hAnsi="Times New Roman"/>
          <w:spacing w:val="0"/>
          <w:sz w:val="22"/>
        </w:rPr>
      </w:pPr>
      <m:oMathPara>
        <m:oMath>
          <m:sSub>
            <m:sSubPr>
              <m:ctrlPr>
                <w:rPr>
                  <w:rFonts w:ascii="Cambria Math" w:hAnsi="Cambria Math"/>
                  <w:spacing w:val="0"/>
                  <w:sz w:val="22"/>
                </w:rPr>
              </m:ctrlPr>
            </m:sSubPr>
            <m:e>
              <m:r>
                <w:rPr>
                  <w:rFonts w:ascii="Cambria Math" w:hAnsi="Cambria Math"/>
                  <w:spacing w:val="0"/>
                  <w:sz w:val="22"/>
                </w:rPr>
                <m:t>s</m:t>
              </m:r>
            </m:e>
            <m:sub>
              <m:r>
                <w:rPr>
                  <w:rFonts w:ascii="Cambria Math" w:hAnsi="Cambria Math"/>
                  <w:spacing w:val="0"/>
                  <w:sz w:val="22"/>
                </w:rPr>
                <m:t>l</m:t>
              </m:r>
            </m:sub>
          </m:sSub>
          <m:r>
            <m:rPr>
              <m:sty m:val="p"/>
            </m:rPr>
            <w:rPr>
              <w:rFonts w:ascii="Cambria Math" w:hAnsi="Cambria Math"/>
              <w:spacing w:val="0"/>
              <w:sz w:val="22"/>
            </w:rPr>
            <m:t>=0.4</m:t>
          </m:r>
        </m:oMath>
      </m:oMathPara>
    </w:p>
    <w:p w14:paraId="4F998B74" w14:textId="77777777" w:rsidR="004633FE" w:rsidRPr="004633FE" w:rsidRDefault="004633FE" w:rsidP="004633FE"/>
    <w:p w14:paraId="5087CE3C" w14:textId="77777777" w:rsidR="004633FE" w:rsidRPr="004633FE" w:rsidRDefault="004B0718" w:rsidP="004633FE">
      <w:pPr>
        <w:pStyle w:val="BodyText"/>
        <w:rPr>
          <w:rFonts w:ascii="Times New Roman" w:hAnsi="Times New Roman"/>
          <w:spacing w:val="0"/>
          <w:sz w:val="22"/>
        </w:rPr>
      </w:pPr>
      <m:oMathPara>
        <m:oMath>
          <m:sSub>
            <m:sSubPr>
              <m:ctrlPr>
                <w:rPr>
                  <w:rFonts w:ascii="Cambria Math" w:hAnsi="Cambria Math"/>
                  <w:spacing w:val="0"/>
                  <w:sz w:val="22"/>
                </w:rPr>
              </m:ctrlPr>
            </m:sSubPr>
            <m:e>
              <m:r>
                <w:rPr>
                  <w:rFonts w:ascii="Cambria Math" w:hAnsi="Cambria Math"/>
                  <w:spacing w:val="0"/>
                  <w:sz w:val="22"/>
                </w:rPr>
                <m:t>s</m:t>
              </m:r>
            </m:e>
            <m:sub>
              <m:r>
                <w:rPr>
                  <w:rFonts w:ascii="Cambria Math" w:hAnsi="Cambria Math"/>
                  <w:spacing w:val="0"/>
                  <w:sz w:val="22"/>
                </w:rPr>
                <m:t>r</m:t>
              </m:r>
            </m:sub>
          </m:sSub>
          <m:d>
            <m:dPr>
              <m:ctrlPr>
                <w:rPr>
                  <w:rFonts w:ascii="Cambria Math" w:hAnsi="Cambria Math"/>
                  <w:spacing w:val="0"/>
                  <w:sz w:val="22"/>
                </w:rPr>
              </m:ctrlPr>
            </m:dPr>
            <m:e>
              <m:r>
                <w:rPr>
                  <w:rFonts w:ascii="Cambria Math" w:hAnsi="Cambria Math"/>
                  <w:spacing w:val="0"/>
                  <w:sz w:val="22"/>
                </w:rPr>
                <m:t>i</m:t>
              </m:r>
              <m:r>
                <m:rPr>
                  <m:sty m:val="p"/>
                </m:rPr>
                <w:rPr>
                  <w:rFonts w:ascii="Cambria Math" w:hAnsi="Cambria Math"/>
                  <w:spacing w:val="0"/>
                  <w:sz w:val="22"/>
                </w:rPr>
                <m:t>,2</m:t>
              </m:r>
            </m:e>
          </m:d>
          <m:r>
            <m:rPr>
              <m:sty m:val="p"/>
            </m:rPr>
            <w:rPr>
              <w:rFonts w:ascii="Cambria Math" w:hAnsi="Cambria Math"/>
              <w:spacing w:val="0"/>
              <w:sz w:val="22"/>
            </w:rPr>
            <m:t>=</m:t>
          </m:r>
          <m:d>
            <m:dPr>
              <m:begChr m:val="{"/>
              <m:endChr m:val=""/>
              <m:ctrlPr>
                <w:rPr>
                  <w:rFonts w:ascii="Cambria Math" w:hAnsi="Cambria Math"/>
                  <w:spacing w:val="0"/>
                  <w:sz w:val="22"/>
                </w:rPr>
              </m:ctrlPr>
            </m:dPr>
            <m:e>
              <m:eqArr>
                <m:eqArrPr>
                  <m:ctrlPr>
                    <w:rPr>
                      <w:rFonts w:ascii="Cambria Math" w:hAnsi="Cambria Math"/>
                      <w:spacing w:val="0"/>
                      <w:sz w:val="22"/>
                    </w:rPr>
                  </m:ctrlPr>
                </m:eqArrPr>
                <m:e>
                  <m:r>
                    <m:rPr>
                      <m:sty m:val="p"/>
                    </m:rPr>
                    <w:rPr>
                      <w:rFonts w:ascii="Cambria Math" w:hAnsi="Cambria Math"/>
                      <w:spacing w:val="0"/>
                      <w:sz w:val="22"/>
                    </w:rPr>
                    <m:t>1.2,  &amp;</m:t>
                  </m:r>
                  <m:r>
                    <w:rPr>
                      <w:rFonts w:ascii="Cambria Math" w:hAnsi="Cambria Math"/>
                      <w:spacing w:val="0"/>
                      <w:sz w:val="22"/>
                    </w:rPr>
                    <m:t>i</m:t>
                  </m:r>
                  <m:r>
                    <m:rPr>
                      <m:sty m:val="p"/>
                    </m:rPr>
                    <w:rPr>
                      <w:rFonts w:ascii="Cambria Math" w:hAnsi="Cambria Math"/>
                      <w:spacing w:val="0"/>
                      <w:sz w:val="22"/>
                    </w:rPr>
                    <m:t>=0</m:t>
                  </m:r>
                </m:e>
                <m:e>
                  <m:r>
                    <m:rPr>
                      <m:sty m:val="p"/>
                    </m:rPr>
                    <w:rPr>
                      <w:rFonts w:ascii="Cambria Math" w:hAnsi="Cambria Math"/>
                      <w:spacing w:val="0"/>
                      <w:sz w:val="22"/>
                    </w:rPr>
                    <m:t>1.0,  &amp;</m:t>
                  </m:r>
                  <m:r>
                    <w:rPr>
                      <w:rFonts w:ascii="Cambria Math" w:hAnsi="Cambria Math"/>
                      <w:spacing w:val="0"/>
                      <w:sz w:val="22"/>
                    </w:rPr>
                    <m:t>i</m:t>
                  </m:r>
                  <m:r>
                    <m:rPr>
                      <m:sty m:val="p"/>
                    </m:rPr>
                    <w:rPr>
                      <w:rFonts w:ascii="Cambria Math" w:hAnsi="Cambria Math"/>
                      <w:spacing w:val="0"/>
                      <w:sz w:val="22"/>
                    </w:rPr>
                    <m:t>=1</m:t>
                  </m:r>
                </m:e>
              </m:eqArr>
            </m:e>
          </m:d>
        </m:oMath>
      </m:oMathPara>
    </w:p>
    <w:p w14:paraId="04FFBF9F" w14:textId="663D8EED" w:rsidR="004633FE" w:rsidRPr="004633FE" w:rsidRDefault="004B0718" w:rsidP="004633FE">
      <w:pPr>
        <w:pStyle w:val="BodyText"/>
        <w:rPr>
          <w:rFonts w:ascii="Times New Roman" w:hAnsi="Times New Roman"/>
          <w:spacing w:val="0"/>
          <w:sz w:val="22"/>
        </w:rPr>
      </w:pPr>
      <m:oMathPara>
        <m:oMath>
          <m:sSub>
            <m:sSubPr>
              <m:ctrlPr>
                <w:rPr>
                  <w:rFonts w:ascii="Cambria Math" w:hAnsi="Cambria Math"/>
                  <w:spacing w:val="0"/>
                  <w:sz w:val="22"/>
                  <w:szCs w:val="22"/>
                </w:rPr>
              </m:ctrlPr>
            </m:sSubPr>
            <m:e>
              <m:r>
                <w:rPr>
                  <w:rFonts w:ascii="Cambria Math" w:hAnsi="Cambria Math"/>
                  <w:spacing w:val="0"/>
                  <w:sz w:val="22"/>
                  <w:szCs w:val="22"/>
                </w:rPr>
                <m:t>s</m:t>
              </m:r>
            </m:e>
            <m:sub>
              <m:r>
                <w:rPr>
                  <w:rFonts w:ascii="Cambria Math" w:hAnsi="Cambria Math"/>
                  <w:spacing w:val="0"/>
                  <w:sz w:val="22"/>
                  <w:szCs w:val="22"/>
                </w:rPr>
                <m:t>r</m:t>
              </m:r>
            </m:sub>
          </m:sSub>
          <m:d>
            <m:dPr>
              <m:ctrlPr>
                <w:rPr>
                  <w:rFonts w:ascii="Cambria Math" w:hAnsi="Cambria Math"/>
                  <w:spacing w:val="0"/>
                  <w:sz w:val="22"/>
                  <w:szCs w:val="22"/>
                </w:rPr>
              </m:ctrlPr>
            </m:dPr>
            <m:e>
              <m:r>
                <w:rPr>
                  <w:rFonts w:ascii="Cambria Math" w:hAnsi="Cambria Math"/>
                  <w:spacing w:val="0"/>
                  <w:sz w:val="22"/>
                  <w:szCs w:val="22"/>
                </w:rPr>
                <m:t>i</m:t>
              </m:r>
              <m:r>
                <m:rPr>
                  <m:sty m:val="p"/>
                </m:rPr>
                <w:rPr>
                  <w:rFonts w:ascii="Cambria Math" w:hAnsi="Cambria Math"/>
                  <w:spacing w:val="0"/>
                  <w:sz w:val="22"/>
                  <w:szCs w:val="22"/>
                </w:rPr>
                <m:t>,4</m:t>
              </m:r>
            </m:e>
          </m:d>
          <m:r>
            <m:rPr>
              <m:sty m:val="p"/>
            </m:rPr>
            <w:rPr>
              <w:rFonts w:ascii="Cambria Math" w:hAnsi="Cambria Math"/>
              <w:spacing w:val="0"/>
              <w:sz w:val="22"/>
              <w:szCs w:val="22"/>
            </w:rPr>
            <m:t>=</m:t>
          </m:r>
          <m:d>
            <m:dPr>
              <m:begChr m:val="{"/>
              <m:endChr m:val=""/>
              <m:ctrlPr>
                <w:rPr>
                  <w:rFonts w:ascii="Cambria Math" w:hAnsi="Cambria Math"/>
                  <w:spacing w:val="0"/>
                  <w:sz w:val="22"/>
                  <w:szCs w:val="22"/>
                </w:rPr>
              </m:ctrlPr>
            </m:dPr>
            <m:e>
              <m:eqArr>
                <m:eqArrPr>
                  <m:ctrlPr>
                    <w:rPr>
                      <w:rFonts w:ascii="Cambria Math" w:hAnsi="Cambria Math"/>
                      <w:spacing w:val="0"/>
                      <w:sz w:val="22"/>
                      <w:szCs w:val="22"/>
                    </w:rPr>
                  </m:ctrlPr>
                </m:eqArrPr>
                <m:e>
                  <m:r>
                    <w:rPr>
                      <w:rFonts w:ascii="Cambria Math" w:hAnsi="Cambria Math"/>
                      <w:spacing w:val="0"/>
                      <w:sz w:val="22"/>
                    </w:rPr>
                    <m:t>0.</m:t>
                  </m:r>
                  <m:r>
                    <w:ins w:id="32" w:author="JCTVC-AI0023-v2" w:date="2019-03-21T15:33:00Z">
                      <w:rPr>
                        <w:rFonts w:ascii="Cambria Math" w:hAnsi="Cambria Math"/>
                        <w:spacing w:val="0"/>
                        <w:sz w:val="22"/>
                        <w:szCs w:val="22"/>
                      </w:rPr>
                      <m:t>60,  i=0</m:t>
                    </w:ins>
                  </m:r>
                  <m:ctrlPr>
                    <w:ins w:id="33" w:author="JCTVC-AI0023-v2" w:date="2019-03-21T15:33:00Z">
                      <w:rPr>
                        <w:rFonts w:ascii="Cambria Math" w:eastAsia="Cambria Math" w:hAnsi="Cambria Math" w:cs="Cambria Math"/>
                        <w:sz w:val="22"/>
                        <w:szCs w:val="22"/>
                      </w:rPr>
                    </w:ins>
                  </m:ctrlPr>
                </m:e>
                <m:e>
                  <m:r>
                    <w:ins w:id="34" w:author="JCTVC-AI0023-v2" w:date="2019-03-21T15:33:00Z">
                      <m:rPr>
                        <m:sty m:val="p"/>
                      </m:rPr>
                      <w:rPr>
                        <w:rFonts w:ascii="Cambria Math" w:hAnsi="Cambria Math"/>
                        <w:spacing w:val="0"/>
                        <w:sz w:val="22"/>
                        <w:szCs w:val="22"/>
                      </w:rPr>
                      <m:t>0.</m:t>
                    </w:ins>
                  </m:r>
                  <m:r>
                    <m:rPr>
                      <m:sty m:val="p"/>
                    </m:rPr>
                    <w:rPr>
                      <w:rFonts w:ascii="Cambria Math" w:hAnsi="Cambria Math"/>
                      <w:spacing w:val="0"/>
                      <w:sz w:val="22"/>
                      <w:szCs w:val="22"/>
                    </w:rPr>
                    <m:t>85,  &amp;</m:t>
                  </m:r>
                  <m:d>
                    <m:dPr>
                      <m:begChr m:val="|"/>
                      <m:endChr m:val="|"/>
                      <m:ctrlPr>
                        <w:del w:id="35" w:author="JCTVC-AI0023-v2" w:date="2019-03-21T15:33:00Z">
                          <w:rPr>
                            <w:rFonts w:ascii="Cambria Math" w:hAnsi="Cambria Math"/>
                            <w:spacing w:val="0"/>
                            <w:sz w:val="22"/>
                          </w:rPr>
                        </w:del>
                      </m:ctrlPr>
                    </m:dPr>
                    <m:e>
                      <m:r>
                        <w:del w:id="36" w:author="JCTVC-AI0023-v2" w:date="2019-03-21T15:33:00Z">
                          <w:rPr>
                            <w:rFonts w:ascii="Cambria Math" w:hAnsi="Cambria Math"/>
                            <w:spacing w:val="0"/>
                            <w:sz w:val="22"/>
                          </w:rPr>
                          <m:t>i</m:t>
                        </w:del>
                      </m:r>
                      <m:r>
                        <w:del w:id="37" w:author="JCTVC-AI0023-v2" w:date="2019-03-21T15:33:00Z">
                          <m:rPr>
                            <m:sty m:val="p"/>
                          </m:rPr>
                          <w:rPr>
                            <w:rFonts w:ascii="Cambria Math" w:hAnsi="Cambria Math"/>
                            <w:spacing w:val="0"/>
                            <w:sz w:val="22"/>
                          </w:rPr>
                          <m:t>-1.5</m:t>
                        </w:del>
                      </m:r>
                    </m:e>
                  </m:d>
                  <m:r>
                    <w:del w:id="38" w:author="JCTVC-AI0023-v2" w:date="2019-03-21T15:33:00Z">
                      <m:rPr>
                        <m:sty m:val="p"/>
                      </m:rPr>
                      <w:rPr>
                        <w:rFonts w:ascii="Cambria Math" w:hAnsi="Cambria Math"/>
                        <w:spacing w:val="0"/>
                        <w:sz w:val="22"/>
                      </w:rPr>
                      <m:t>=</m:t>
                    </w:del>
                  </m:r>
                  <m:r>
                    <w:ins w:id="39" w:author="JCTVC-AI0023-v2" w:date="2019-03-21T15:33:00Z">
                      <m:rPr>
                        <m:sty m:val="p"/>
                      </m:rPr>
                      <w:rPr>
                        <w:rFonts w:ascii="Cambria Math" w:hAnsi="Cambria Math"/>
                        <w:spacing w:val="0"/>
                        <w:sz w:val="22"/>
                        <w:szCs w:val="22"/>
                      </w:rPr>
                      <m:t>i=1</m:t>
                    </w:ins>
                  </m:r>
                  <m:ctrlPr>
                    <w:ins w:id="40" w:author="JCTVC-AI0023-v2" w:date="2019-03-21T15:33:00Z">
                      <w:rPr>
                        <w:rFonts w:ascii="Cambria Math" w:hAnsi="Cambria Math"/>
                        <w:spacing w:val="0"/>
                        <w:sz w:val="22"/>
                        <w:szCs w:val="22"/>
                      </w:rPr>
                    </w:ins>
                  </m:ctrlPr>
                </m:e>
                <m:e>
                  <m:r>
                    <m:rPr>
                      <m:sty m:val="p"/>
                    </m:rPr>
                    <w:rPr>
                      <w:rFonts w:ascii="Cambria Math" w:hAnsi="Cambria Math"/>
                      <w:spacing w:val="0"/>
                      <w:sz w:val="22"/>
                      <w:szCs w:val="22"/>
                    </w:rPr>
                    <m:t>0.</m:t>
                  </m:r>
                  <m:r>
                    <w:del w:id="41" w:author="JCTVC-AI0023-v2" w:date="2019-03-21T15:33:00Z">
                      <m:rPr>
                        <m:sty m:val="p"/>
                      </m:rPr>
                      <w:rPr>
                        <w:rFonts w:ascii="Cambria Math" w:hAnsi="Cambria Math"/>
                        <w:spacing w:val="0"/>
                        <w:sz w:val="22"/>
                      </w:rPr>
                      <m:t>5</m:t>
                    </w:del>
                  </m:r>
                  <m:r>
                    <w:ins w:id="42" w:author="JCTVC-AI0023-v2" w:date="2019-03-21T15:33:00Z">
                      <m:rPr>
                        <m:sty m:val="p"/>
                      </m:rPr>
                      <w:rPr>
                        <w:rFonts w:ascii="Cambria Math" w:hAnsi="Cambria Math"/>
                        <w:spacing w:val="0"/>
                        <w:sz w:val="22"/>
                        <w:szCs w:val="22"/>
                      </w:rPr>
                      <m:t>85,  i=2</m:t>
                    </w:ins>
                  </m:r>
                  <m:ctrlPr>
                    <w:rPr>
                      <w:rFonts w:ascii="Cambria Math" w:hAnsi="Cambria Math"/>
                      <w:sz w:val="22"/>
                    </w:rPr>
                  </m:ctrlPr>
                </m:e>
                <m:e>
                  <m:r>
                    <w:rPr>
                      <w:rFonts w:ascii="Cambria Math" w:eastAsia="Cambria Math" w:hAnsi="Cambria Math"/>
                      <w:sz w:val="22"/>
                      <w:rPrChange w:id="43" w:author="JCTVC-AI0023-v2" w:date="2019-03-21T15:33:00Z">
                        <w:rPr>
                          <w:rFonts w:ascii="Cambria Math" w:eastAsia="Cambria Math" w:hAnsi="Cambria Math"/>
                          <w:spacing w:val="0"/>
                          <w:sz w:val="22"/>
                        </w:rPr>
                      </w:rPrChange>
                    </w:rPr>
                    <m:t xml:space="preserve">0.60,  </m:t>
                  </m:r>
                  <m:r>
                    <w:del w:id="44" w:author="JCTVC-AI0023-v2" w:date="2019-03-21T15:33:00Z">
                      <m:rPr>
                        <m:sty m:val="p"/>
                      </m:rPr>
                      <w:rPr>
                        <w:rFonts w:ascii="Cambria Math" w:hAnsi="Cambria Math"/>
                        <w:spacing w:val="0"/>
                        <w:sz w:val="22"/>
                      </w:rPr>
                      <m:t>&amp;</m:t>
                    </w:del>
                  </m:r>
                  <m:d>
                    <m:dPr>
                      <m:begChr m:val="|"/>
                      <m:endChr m:val="|"/>
                      <m:ctrlPr>
                        <w:del w:id="45" w:author="JCTVC-AI0023-v2" w:date="2019-03-21T15:33:00Z">
                          <w:rPr>
                            <w:rFonts w:ascii="Cambria Math" w:hAnsi="Cambria Math"/>
                            <w:spacing w:val="0"/>
                            <w:sz w:val="22"/>
                          </w:rPr>
                        </w:del>
                      </m:ctrlPr>
                    </m:dPr>
                    <m:e>
                      <m:r>
                        <w:del w:id="46" w:author="JCTVC-AI0023-v2" w:date="2019-03-21T15:33:00Z">
                          <w:rPr>
                            <w:rFonts w:ascii="Cambria Math" w:hAnsi="Cambria Math"/>
                            <w:spacing w:val="0"/>
                            <w:sz w:val="22"/>
                          </w:rPr>
                          <m:t>i</m:t>
                        </w:del>
                      </m:r>
                      <m:r>
                        <w:del w:id="47" w:author="JCTVC-AI0023-v2" w:date="2019-03-21T15:33:00Z">
                          <m:rPr>
                            <m:sty m:val="p"/>
                          </m:rPr>
                          <w:rPr>
                            <w:rFonts w:ascii="Cambria Math" w:hAnsi="Cambria Math"/>
                            <w:spacing w:val="0"/>
                            <w:sz w:val="22"/>
                          </w:rPr>
                          <m:t>-1.5</m:t>
                        </w:del>
                      </m:r>
                    </m:e>
                  </m:d>
                  <m:r>
                    <w:del w:id="48" w:author="JCTVC-AI0023-v2" w:date="2019-03-21T15:33:00Z">
                      <m:rPr>
                        <m:sty m:val="p"/>
                      </m:rPr>
                      <w:rPr>
                        <w:rFonts w:ascii="Cambria Math" w:hAnsi="Cambria Math"/>
                        <w:spacing w:val="0"/>
                        <w:sz w:val="22"/>
                      </w:rPr>
                      <m:t>=1.5</m:t>
                    </w:del>
                  </m:r>
                  <m:r>
                    <w:ins w:id="49" w:author="JCTVC-AI0023-v2" w:date="2019-03-21T15:33:00Z">
                      <w:rPr>
                        <w:rFonts w:ascii="Cambria Math" w:eastAsia="Cambria Math" w:hAnsi="Cambria Math" w:cs="Cambria Math"/>
                        <w:sz w:val="22"/>
                        <w:szCs w:val="22"/>
                      </w:rPr>
                      <m:t>i=3</m:t>
                    </w:ins>
                  </m:r>
                </m:e>
              </m:eqArr>
            </m:e>
          </m:d>
        </m:oMath>
      </m:oMathPara>
    </w:p>
    <w:p w14:paraId="6266F8D9" w14:textId="77777777" w:rsidR="004633FE" w:rsidRPr="004633FE" w:rsidRDefault="004633FE" w:rsidP="004633FE">
      <w:pPr>
        <w:pStyle w:val="BodyText"/>
        <w:rPr>
          <w:rFonts w:ascii="Times New Roman" w:hAnsi="Times New Roman"/>
          <w:spacing w:val="0"/>
          <w:sz w:val="22"/>
        </w:rPr>
      </w:pPr>
      <w:r w:rsidRPr="004633FE">
        <w:rPr>
          <w:rFonts w:ascii="Times New Roman" w:hAnsi="Times New Roman"/>
          <w:spacing w:val="0"/>
          <w:sz w:val="22"/>
        </w:rPr>
        <w:t xml:space="preserve">For all other cases of </w:t>
      </w:r>
      <m:oMath>
        <m:r>
          <w:rPr>
            <w:rFonts w:ascii="Cambria Math" w:hAnsi="Cambria Math"/>
            <w:spacing w:val="0"/>
            <w:sz w:val="22"/>
          </w:rPr>
          <m:t>i</m:t>
        </m:r>
      </m:oMath>
      <w:r w:rsidRPr="004633FE">
        <w:rPr>
          <w:rFonts w:ascii="Times New Roman" w:hAnsi="Times New Roman"/>
          <w:spacing w:val="0"/>
          <w:sz w:val="22"/>
        </w:rPr>
        <w:t xml:space="preserve">, and </w:t>
      </w:r>
      <m:oMath>
        <m:r>
          <w:rPr>
            <w:rFonts w:ascii="Cambria Math" w:hAnsi="Cambria Math"/>
            <w:spacing w:val="0"/>
            <w:sz w:val="22"/>
          </w:rPr>
          <m:t>a</m:t>
        </m:r>
      </m:oMath>
      <w:r w:rsidRPr="004633FE">
        <w:rPr>
          <w:rFonts w:ascii="Times New Roman" w:hAnsi="Times New Roman"/>
          <w:spacing w:val="0"/>
          <w:sz w:val="22"/>
        </w:rPr>
        <w:t xml:space="preserve">: </w:t>
      </w:r>
      <m:oMath>
        <m:sSub>
          <m:sSubPr>
            <m:ctrlPr>
              <w:rPr>
                <w:rFonts w:ascii="Cambria Math" w:hAnsi="Cambria Math"/>
                <w:spacing w:val="0"/>
                <w:sz w:val="22"/>
              </w:rPr>
            </m:ctrlPr>
          </m:sSubPr>
          <m:e>
            <m:r>
              <w:rPr>
                <w:rFonts w:ascii="Cambria Math" w:hAnsi="Cambria Math"/>
                <w:spacing w:val="0"/>
                <w:sz w:val="22"/>
              </w:rPr>
              <m:t>s</m:t>
            </m:r>
          </m:e>
          <m:sub>
            <m:r>
              <w:rPr>
                <w:rFonts w:ascii="Cambria Math" w:hAnsi="Cambria Math"/>
                <w:spacing w:val="0"/>
                <w:sz w:val="22"/>
              </w:rPr>
              <m:t>r</m:t>
            </m:r>
          </m:sub>
        </m:sSub>
        <m:r>
          <m:rPr>
            <m:sty m:val="p"/>
          </m:rPr>
          <w:rPr>
            <w:rFonts w:ascii="Cambria Math" w:hAnsi="Cambria Math"/>
            <w:spacing w:val="0"/>
            <w:sz w:val="22"/>
          </w:rPr>
          <m:t>(</m:t>
        </m:r>
        <m:r>
          <w:rPr>
            <w:rFonts w:ascii="Cambria Math" w:hAnsi="Cambria Math"/>
            <w:spacing w:val="0"/>
            <w:sz w:val="22"/>
          </w:rPr>
          <m:t>i</m:t>
        </m:r>
        <m:r>
          <m:rPr>
            <m:sty m:val="p"/>
          </m:rPr>
          <w:rPr>
            <w:rFonts w:ascii="Cambria Math" w:hAnsi="Cambria Math"/>
            <w:spacing w:val="0"/>
            <w:sz w:val="22"/>
          </w:rPr>
          <m:t>,</m:t>
        </m:r>
        <m:r>
          <w:rPr>
            <w:rFonts w:ascii="Cambria Math" w:hAnsi="Cambria Math"/>
            <w:spacing w:val="0"/>
            <w:sz w:val="22"/>
          </w:rPr>
          <m:t>a</m:t>
        </m:r>
        <m:r>
          <m:rPr>
            <m:sty m:val="p"/>
          </m:rPr>
          <w:rPr>
            <w:rFonts w:ascii="Cambria Math" w:hAnsi="Cambria Math"/>
            <w:spacing w:val="0"/>
            <w:sz w:val="22"/>
          </w:rPr>
          <m:t>)=0.3</m:t>
        </m:r>
      </m:oMath>
      <w:r w:rsidRPr="004633FE">
        <w:rPr>
          <w:rFonts w:ascii="Times New Roman" w:hAnsi="Times New Roman"/>
          <w:spacing w:val="0"/>
          <w:sz w:val="22"/>
        </w:rPr>
        <w:t xml:space="preserve"> </w:t>
      </w:r>
    </w:p>
    <w:p w14:paraId="23657E9E" w14:textId="77777777" w:rsidR="004633FE" w:rsidRPr="004633FE" w:rsidRDefault="004633FE" w:rsidP="004633FE">
      <w:pPr>
        <w:pStyle w:val="BodyText"/>
        <w:rPr>
          <w:rFonts w:ascii="Times New Roman" w:hAnsi="Times New Roman"/>
          <w:spacing w:val="0"/>
          <w:sz w:val="22"/>
        </w:rPr>
      </w:pPr>
    </w:p>
    <w:p w14:paraId="07B72874" w14:textId="0A9854FB" w:rsidR="004633FE" w:rsidRPr="004633FE" w:rsidRDefault="004B0718" w:rsidP="004633FE">
      <w:pPr>
        <w:pStyle w:val="BodyText"/>
        <w:rPr>
          <w:rFonts w:ascii="Times New Roman" w:hAnsi="Times New Roman"/>
          <w:spacing w:val="0"/>
          <w:sz w:val="22"/>
        </w:rPr>
      </w:pPr>
      <m:oMathPara>
        <m:oMath>
          <m:sSub>
            <m:sSubPr>
              <m:ctrlPr>
                <w:rPr>
                  <w:rFonts w:ascii="Cambria Math" w:hAnsi="Cambria Math"/>
                  <w:spacing w:val="0"/>
                  <w:sz w:val="22"/>
                </w:rPr>
              </m:ctrlPr>
            </m:sSubPr>
            <m:e>
              <m:r>
                <w:rPr>
                  <w:rFonts w:ascii="Cambria Math" w:hAnsi="Cambria Math"/>
                  <w:spacing w:val="0"/>
                  <w:sz w:val="22"/>
                </w:rPr>
                <m:t>σ</m:t>
              </m:r>
            </m:e>
            <m:sub>
              <m:r>
                <w:rPr>
                  <w:rFonts w:ascii="Cambria Math" w:hAnsi="Cambria Math"/>
                  <w:spacing w:val="0"/>
                  <w:sz w:val="22"/>
                </w:rPr>
                <m:t>l</m:t>
              </m:r>
            </m:sub>
          </m:sSub>
          <m:d>
            <m:dPr>
              <m:ctrlPr>
                <w:rPr>
                  <w:rFonts w:ascii="Cambria Math" w:hAnsi="Cambria Math"/>
                  <w:spacing w:val="0"/>
                  <w:sz w:val="22"/>
                </w:rPr>
              </m:ctrlPr>
            </m:dPr>
            <m:e>
              <m:r>
                <w:rPr>
                  <w:rFonts w:ascii="Cambria Math" w:hAnsi="Cambria Math"/>
                  <w:spacing w:val="0"/>
                  <w:sz w:val="22"/>
                </w:rPr>
                <m:t>QP</m:t>
              </m:r>
            </m:e>
          </m:d>
          <m:r>
            <m:rPr>
              <m:sty m:val="p"/>
            </m:rPr>
            <w:rPr>
              <w:rFonts w:ascii="Cambria Math" w:hAnsi="Cambria Math"/>
              <w:spacing w:val="0"/>
              <w:sz w:val="22"/>
            </w:rPr>
            <m:t>=3</m:t>
          </m:r>
          <m:r>
            <w:ins w:id="50" w:author="JCTVC-AI0023-v2" w:date="2019-03-21T15:35:00Z">
              <m:rPr>
                <m:sty m:val="p"/>
              </m:rPr>
              <w:rPr>
                <w:rFonts w:ascii="Cambria Math" w:hAnsi="Cambria Math"/>
                <w:spacing w:val="0"/>
                <w:sz w:val="22"/>
              </w:rPr>
              <m:t>*</m:t>
            </w:ins>
          </m:r>
          <m:r>
            <m:rPr>
              <m:sty m:val="p"/>
            </m:rPr>
            <w:rPr>
              <w:rFonts w:ascii="Cambria Math" w:hAnsi="Cambria Math"/>
              <w:spacing w:val="0"/>
              <w:sz w:val="22"/>
            </w:rPr>
            <m:t>(</m:t>
          </m:r>
          <m:r>
            <w:rPr>
              <w:rFonts w:ascii="Cambria Math" w:hAnsi="Cambria Math"/>
              <w:spacing w:val="0"/>
              <w:sz w:val="22"/>
            </w:rPr>
            <m:t>QP</m:t>
          </m:r>
          <m:r>
            <m:rPr>
              <m:sty m:val="p"/>
            </m:rPr>
            <w:rPr>
              <w:rFonts w:ascii="Cambria Math" w:hAnsi="Cambria Math"/>
              <w:spacing w:val="0"/>
              <w:sz w:val="22"/>
            </w:rPr>
            <m:t>-10)</m:t>
          </m:r>
        </m:oMath>
      </m:oMathPara>
    </w:p>
    <w:p w14:paraId="18978E55" w14:textId="77777777" w:rsidR="004633FE" w:rsidRPr="004633FE" w:rsidRDefault="004633FE" w:rsidP="004633FE">
      <w:pPr>
        <w:pStyle w:val="BodyText"/>
        <w:rPr>
          <w:rFonts w:ascii="Times New Roman" w:hAnsi="Times New Roman"/>
          <w:spacing w:val="0"/>
          <w:sz w:val="22"/>
        </w:rPr>
      </w:pPr>
      <m:oMathPara>
        <m:oMath>
          <m:r>
            <m:rPr>
              <m:sty m:val="p"/>
            </m:rPr>
            <w:rPr>
              <w:rFonts w:ascii="Cambria Math" w:hAnsi="Cambria Math"/>
              <w:spacing w:val="0"/>
              <w:sz w:val="22"/>
            </w:rPr>
            <m:t>∆</m:t>
          </m:r>
          <m:r>
            <w:rPr>
              <w:rFonts w:ascii="Cambria Math" w:hAnsi="Cambria Math"/>
              <w:spacing w:val="0"/>
              <w:sz w:val="22"/>
            </w:rPr>
            <m:t>I</m:t>
          </m:r>
          <m:r>
            <m:rPr>
              <m:sty m:val="p"/>
            </m:rPr>
            <w:rPr>
              <w:rFonts w:ascii="Cambria Math" w:hAnsi="Cambria Math"/>
              <w:spacing w:val="0"/>
              <w:sz w:val="22"/>
            </w:rPr>
            <m:t>(</m:t>
          </m:r>
          <m:r>
            <w:rPr>
              <w:rFonts w:ascii="Cambria Math" w:hAnsi="Cambria Math"/>
              <w:spacing w:val="0"/>
              <w:sz w:val="22"/>
            </w:rPr>
            <m:t>i</m:t>
          </m:r>
          <m:r>
            <m:rPr>
              <m:sty m:val="p"/>
            </m:rPr>
            <w:rPr>
              <w:rFonts w:ascii="Cambria Math" w:hAnsi="Cambria Math"/>
              <w:spacing w:val="0"/>
              <w:sz w:val="22"/>
            </w:rPr>
            <m:t>)=</m:t>
          </m:r>
          <m:sSub>
            <m:sSubPr>
              <m:ctrlPr>
                <w:rPr>
                  <w:rFonts w:ascii="Cambria Math" w:hAnsi="Cambria Math"/>
                  <w:spacing w:val="0"/>
                  <w:sz w:val="22"/>
                </w:rPr>
              </m:ctrlPr>
            </m:sSubPr>
            <m:e>
              <m:r>
                <w:rPr>
                  <w:rFonts w:ascii="Cambria Math" w:hAnsi="Cambria Math"/>
                  <w:spacing w:val="0"/>
                  <w:sz w:val="22"/>
                </w:rPr>
                <m:t>I</m:t>
              </m:r>
            </m:e>
            <m:sub>
              <m:r>
                <w:rPr>
                  <w:rFonts w:ascii="Cambria Math" w:hAnsi="Cambria Math"/>
                  <w:spacing w:val="0"/>
                  <w:sz w:val="22"/>
                </w:rPr>
                <m:t>r</m:t>
              </m:r>
            </m:sub>
          </m:sSub>
          <m:r>
            <m:rPr>
              <m:sty m:val="p"/>
            </m:rPr>
            <w:rPr>
              <w:rFonts w:ascii="Cambria Math" w:hAnsi="Cambria Math"/>
              <w:spacing w:val="0"/>
              <w:sz w:val="22"/>
            </w:rPr>
            <m:t>(</m:t>
          </m:r>
          <m:r>
            <w:rPr>
              <w:rFonts w:ascii="Cambria Math" w:hAnsi="Cambria Math"/>
              <w:spacing w:val="0"/>
              <w:sz w:val="22"/>
            </w:rPr>
            <m:t>i</m:t>
          </m:r>
          <m:r>
            <m:rPr>
              <m:sty m:val="p"/>
            </m:rPr>
            <w:rPr>
              <w:rFonts w:ascii="Cambria Math" w:hAnsi="Cambria Math"/>
              <w:spacing w:val="0"/>
              <w:sz w:val="22"/>
            </w:rPr>
            <m:t>)-</m:t>
          </m:r>
          <m:sSub>
            <m:sSubPr>
              <m:ctrlPr>
                <w:rPr>
                  <w:rFonts w:ascii="Cambria Math" w:hAnsi="Cambria Math"/>
                  <w:spacing w:val="0"/>
                  <w:sz w:val="22"/>
                </w:rPr>
              </m:ctrlPr>
            </m:sSubPr>
            <m:e>
              <m:r>
                <w:rPr>
                  <w:rFonts w:ascii="Cambria Math" w:hAnsi="Cambria Math"/>
                  <w:spacing w:val="0"/>
                  <w:sz w:val="22"/>
                </w:rPr>
                <m:t>I</m:t>
              </m:r>
            </m:e>
            <m:sub>
              <m:r>
                <w:rPr>
                  <w:rFonts w:ascii="Cambria Math" w:hAnsi="Cambria Math"/>
                  <w:spacing w:val="0"/>
                  <w:sz w:val="22"/>
                </w:rPr>
                <m:t>o</m:t>
              </m:r>
            </m:sub>
          </m:sSub>
        </m:oMath>
      </m:oMathPara>
    </w:p>
    <w:p w14:paraId="093C2275" w14:textId="77777777" w:rsidR="004633FE" w:rsidRPr="004633FE" w:rsidRDefault="004633FE" w:rsidP="004633FE">
      <w:pPr>
        <w:pStyle w:val="BodyText"/>
        <w:rPr>
          <w:rFonts w:ascii="Times New Roman" w:hAnsi="Times New Roman"/>
          <w:spacing w:val="0"/>
          <w:sz w:val="22"/>
        </w:rPr>
      </w:pPr>
      <w:r w:rsidRPr="004633FE">
        <w:rPr>
          <w:rFonts w:ascii="Times New Roman" w:hAnsi="Times New Roman"/>
          <w:spacing w:val="0"/>
          <w:sz w:val="22"/>
        </w:rPr>
        <w:t xml:space="preserve">For the chroma channels, the weights, </w:t>
      </w:r>
      <m:oMath>
        <m:sSub>
          <m:sSubPr>
            <m:ctrlPr>
              <w:rPr>
                <w:rFonts w:ascii="Cambria Math" w:hAnsi="Cambria Math"/>
                <w:spacing w:val="0"/>
                <w:sz w:val="22"/>
              </w:rPr>
            </m:ctrlPr>
          </m:sSubPr>
          <m:e>
            <m:r>
              <w:rPr>
                <w:rFonts w:ascii="Cambria Math" w:hAnsi="Cambria Math"/>
                <w:spacing w:val="0"/>
                <w:sz w:val="22"/>
              </w:rPr>
              <m:t>w</m:t>
            </m:r>
          </m:e>
          <m:sub>
            <m:r>
              <w:rPr>
                <w:rFonts w:ascii="Cambria Math" w:hAnsi="Cambria Math"/>
                <w:spacing w:val="0"/>
                <w:sz w:val="22"/>
              </w:rPr>
              <m:t>r</m:t>
            </m:r>
          </m:sub>
        </m:sSub>
        <m:r>
          <m:rPr>
            <m:sty m:val="p"/>
          </m:rPr>
          <w:rPr>
            <w:rFonts w:ascii="Cambria Math" w:hAnsi="Cambria Math"/>
            <w:spacing w:val="0"/>
            <w:sz w:val="22"/>
          </w:rPr>
          <m:t>(</m:t>
        </m:r>
        <m:r>
          <w:rPr>
            <w:rFonts w:ascii="Cambria Math" w:hAnsi="Cambria Math"/>
            <w:spacing w:val="0"/>
            <w:sz w:val="22"/>
          </w:rPr>
          <m:t>i</m:t>
        </m:r>
        <m:r>
          <m:rPr>
            <m:sty m:val="p"/>
          </m:rPr>
          <w:rPr>
            <w:rFonts w:ascii="Cambria Math" w:hAnsi="Cambria Math"/>
            <w:spacing w:val="0"/>
            <w:sz w:val="22"/>
          </w:rPr>
          <m:t>,</m:t>
        </m:r>
        <m:r>
          <w:rPr>
            <w:rFonts w:ascii="Cambria Math" w:hAnsi="Cambria Math"/>
            <w:spacing w:val="0"/>
            <w:sz w:val="22"/>
          </w:rPr>
          <m:t>a</m:t>
        </m:r>
        <m:r>
          <m:rPr>
            <m:sty m:val="p"/>
          </m:rPr>
          <w:rPr>
            <w:rFonts w:ascii="Cambria Math" w:hAnsi="Cambria Math"/>
            <w:spacing w:val="0"/>
            <w:sz w:val="22"/>
          </w:rPr>
          <m:t>)</m:t>
        </m:r>
      </m:oMath>
      <w:r w:rsidRPr="004633FE">
        <w:rPr>
          <w:rFonts w:ascii="Times New Roman" w:hAnsi="Times New Roman"/>
          <w:spacing w:val="0"/>
          <w:sz w:val="22"/>
        </w:rPr>
        <w:t>, is defined as follows:</w:t>
      </w:r>
    </w:p>
    <w:p w14:paraId="6302923B" w14:textId="77777777" w:rsidR="004633FE" w:rsidRPr="004633FE" w:rsidRDefault="004B0718" w:rsidP="004633FE">
      <w:pPr>
        <w:pStyle w:val="BodyText"/>
        <w:rPr>
          <w:rFonts w:ascii="Times New Roman" w:hAnsi="Times New Roman"/>
          <w:spacing w:val="0"/>
          <w:sz w:val="22"/>
        </w:rPr>
      </w:pPr>
      <m:oMathPara>
        <m:oMath>
          <m:sSub>
            <m:sSubPr>
              <m:ctrlPr>
                <w:rPr>
                  <w:rFonts w:ascii="Cambria Math" w:hAnsi="Cambria Math"/>
                  <w:spacing w:val="0"/>
                  <w:sz w:val="22"/>
                </w:rPr>
              </m:ctrlPr>
            </m:sSubPr>
            <m:e>
              <m:r>
                <w:rPr>
                  <w:rFonts w:ascii="Cambria Math" w:hAnsi="Cambria Math"/>
                  <w:spacing w:val="0"/>
                  <w:sz w:val="22"/>
                </w:rPr>
                <m:t>w</m:t>
              </m:r>
            </m:e>
            <m:sub>
              <m:r>
                <w:rPr>
                  <w:rFonts w:ascii="Cambria Math" w:hAnsi="Cambria Math"/>
                  <w:spacing w:val="0"/>
                  <w:sz w:val="22"/>
                </w:rPr>
                <m:t>r</m:t>
              </m:r>
            </m:sub>
          </m:sSub>
          <m:r>
            <m:rPr>
              <m:sty m:val="p"/>
            </m:rPr>
            <w:rPr>
              <w:rFonts w:ascii="Cambria Math" w:hAnsi="Cambria Math"/>
              <w:spacing w:val="0"/>
              <w:sz w:val="22"/>
            </w:rPr>
            <m:t>(</m:t>
          </m:r>
          <m:r>
            <w:rPr>
              <w:rFonts w:ascii="Cambria Math" w:hAnsi="Cambria Math"/>
              <w:spacing w:val="0"/>
              <w:sz w:val="22"/>
            </w:rPr>
            <m:t>i</m:t>
          </m:r>
          <m:r>
            <m:rPr>
              <m:sty m:val="p"/>
            </m:rPr>
            <w:rPr>
              <w:rFonts w:ascii="Cambria Math" w:hAnsi="Cambria Math"/>
              <w:spacing w:val="0"/>
              <w:sz w:val="22"/>
            </w:rPr>
            <m:t>,</m:t>
          </m:r>
          <m:r>
            <w:rPr>
              <w:rFonts w:ascii="Cambria Math" w:hAnsi="Cambria Math"/>
              <w:spacing w:val="0"/>
              <w:sz w:val="22"/>
            </w:rPr>
            <m:t>a</m:t>
          </m:r>
          <m:r>
            <m:rPr>
              <m:sty m:val="p"/>
            </m:rPr>
            <w:rPr>
              <w:rFonts w:ascii="Cambria Math" w:hAnsi="Cambria Math"/>
              <w:spacing w:val="0"/>
              <w:sz w:val="22"/>
            </w:rPr>
            <m:t>)=</m:t>
          </m:r>
          <m:sSub>
            <m:sSubPr>
              <m:ctrlPr>
                <w:rPr>
                  <w:rFonts w:ascii="Cambria Math" w:hAnsi="Cambria Math"/>
                  <w:spacing w:val="0"/>
                  <w:sz w:val="22"/>
                </w:rPr>
              </m:ctrlPr>
            </m:sSubPr>
            <m:e>
              <m:r>
                <w:rPr>
                  <w:rFonts w:ascii="Cambria Math" w:hAnsi="Cambria Math"/>
                  <w:spacing w:val="0"/>
                  <w:sz w:val="22"/>
                </w:rPr>
                <m:t>s</m:t>
              </m:r>
            </m:e>
            <m:sub>
              <m:r>
                <w:rPr>
                  <w:rFonts w:ascii="Cambria Math" w:hAnsi="Cambria Math"/>
                  <w:spacing w:val="0"/>
                  <w:sz w:val="22"/>
                </w:rPr>
                <m:t>c</m:t>
              </m:r>
            </m:sub>
          </m:sSub>
          <m:sSub>
            <m:sSubPr>
              <m:ctrlPr>
                <w:rPr>
                  <w:rFonts w:ascii="Cambria Math" w:hAnsi="Cambria Math"/>
                  <w:spacing w:val="0"/>
                  <w:sz w:val="22"/>
                </w:rPr>
              </m:ctrlPr>
            </m:sSubPr>
            <m:e>
              <m:r>
                <w:rPr>
                  <w:rFonts w:ascii="Cambria Math" w:hAnsi="Cambria Math"/>
                  <w:spacing w:val="0"/>
                  <w:sz w:val="22"/>
                </w:rPr>
                <m:t>s</m:t>
              </m:r>
            </m:e>
            <m:sub>
              <m:r>
                <w:rPr>
                  <w:rFonts w:ascii="Cambria Math" w:hAnsi="Cambria Math"/>
                  <w:spacing w:val="0"/>
                  <w:sz w:val="22"/>
                </w:rPr>
                <m:t>o</m:t>
              </m:r>
            </m:sub>
          </m:sSub>
          <m:r>
            <m:rPr>
              <m:sty m:val="p"/>
            </m:rPr>
            <w:rPr>
              <w:rFonts w:ascii="Cambria Math" w:hAnsi="Cambria Math"/>
              <w:spacing w:val="0"/>
              <w:sz w:val="22"/>
            </w:rPr>
            <m:t>(</m:t>
          </m:r>
          <m:r>
            <w:rPr>
              <w:rFonts w:ascii="Cambria Math" w:hAnsi="Cambria Math"/>
              <w:spacing w:val="0"/>
              <w:sz w:val="22"/>
            </w:rPr>
            <m:t>n</m:t>
          </m:r>
          <m:r>
            <m:rPr>
              <m:sty m:val="p"/>
            </m:rPr>
            <w:rPr>
              <w:rFonts w:ascii="Cambria Math" w:hAnsi="Cambria Math"/>
              <w:spacing w:val="0"/>
              <w:sz w:val="22"/>
            </w:rPr>
            <m:t>)</m:t>
          </m:r>
          <m:sSub>
            <m:sSubPr>
              <m:ctrlPr>
                <w:rPr>
                  <w:rFonts w:ascii="Cambria Math" w:hAnsi="Cambria Math"/>
                  <w:spacing w:val="0"/>
                  <w:sz w:val="22"/>
                </w:rPr>
              </m:ctrlPr>
            </m:sSubPr>
            <m:e>
              <m:r>
                <w:rPr>
                  <w:rFonts w:ascii="Cambria Math" w:hAnsi="Cambria Math"/>
                  <w:spacing w:val="0"/>
                  <w:sz w:val="22"/>
                </w:rPr>
                <m:t>s</m:t>
              </m:r>
            </m:e>
            <m:sub>
              <m:r>
                <w:rPr>
                  <w:rFonts w:ascii="Cambria Math" w:hAnsi="Cambria Math"/>
                  <w:spacing w:val="0"/>
                  <w:sz w:val="22"/>
                </w:rPr>
                <m:t>r</m:t>
              </m:r>
            </m:sub>
          </m:sSub>
          <m:r>
            <m:rPr>
              <m:sty m:val="p"/>
            </m:rPr>
            <w:rPr>
              <w:rFonts w:ascii="Cambria Math" w:hAnsi="Cambria Math"/>
              <w:spacing w:val="0"/>
              <w:sz w:val="22"/>
            </w:rPr>
            <m:t>(</m:t>
          </m:r>
          <m:r>
            <w:rPr>
              <w:rFonts w:ascii="Cambria Math" w:hAnsi="Cambria Math"/>
              <w:spacing w:val="0"/>
              <w:sz w:val="22"/>
            </w:rPr>
            <m:t>i</m:t>
          </m:r>
          <m:r>
            <m:rPr>
              <m:sty m:val="p"/>
            </m:rPr>
            <w:rPr>
              <w:rFonts w:ascii="Cambria Math" w:hAnsi="Cambria Math"/>
              <w:spacing w:val="0"/>
              <w:sz w:val="22"/>
            </w:rPr>
            <m:t>,</m:t>
          </m:r>
          <m:r>
            <w:rPr>
              <w:rFonts w:ascii="Cambria Math" w:hAnsi="Cambria Math"/>
              <w:spacing w:val="0"/>
              <w:sz w:val="22"/>
            </w:rPr>
            <m:t>a</m:t>
          </m:r>
          <m:r>
            <m:rPr>
              <m:sty m:val="p"/>
            </m:rPr>
            <w:rPr>
              <w:rFonts w:ascii="Cambria Math" w:hAnsi="Cambria Math"/>
              <w:spacing w:val="0"/>
              <w:sz w:val="22"/>
            </w:rPr>
            <m:t>)</m:t>
          </m:r>
          <m:sSup>
            <m:sSupPr>
              <m:ctrlPr>
                <w:rPr>
                  <w:rFonts w:ascii="Cambria Math" w:hAnsi="Cambria Math"/>
                  <w:spacing w:val="0"/>
                  <w:sz w:val="22"/>
                </w:rPr>
              </m:ctrlPr>
            </m:sSupPr>
            <m:e>
              <m:r>
                <w:rPr>
                  <w:rFonts w:ascii="Cambria Math" w:hAnsi="Cambria Math"/>
                  <w:spacing w:val="0"/>
                  <w:sz w:val="22"/>
                </w:rPr>
                <m:t>e</m:t>
              </m:r>
            </m:e>
            <m:sup>
              <m:r>
                <m:rPr>
                  <m:sty m:val="p"/>
                </m:rPr>
                <w:rPr>
                  <w:rFonts w:ascii="Cambria Math" w:hAnsi="Cambria Math"/>
                  <w:spacing w:val="0"/>
                  <w:sz w:val="22"/>
                </w:rPr>
                <m:t>-</m:t>
              </m:r>
              <m:f>
                <m:fPr>
                  <m:ctrlPr>
                    <w:rPr>
                      <w:rFonts w:ascii="Cambria Math" w:hAnsi="Cambria Math"/>
                      <w:spacing w:val="0"/>
                      <w:sz w:val="22"/>
                    </w:rPr>
                  </m:ctrlPr>
                </m:fPr>
                <m:num>
                  <m:sSup>
                    <m:sSupPr>
                      <m:ctrlPr>
                        <w:rPr>
                          <w:rFonts w:ascii="Cambria Math" w:hAnsi="Cambria Math"/>
                          <w:spacing w:val="0"/>
                          <w:sz w:val="22"/>
                        </w:rPr>
                      </m:ctrlPr>
                    </m:sSupPr>
                    <m:e>
                      <m:r>
                        <m:rPr>
                          <m:sty m:val="p"/>
                        </m:rPr>
                        <w:rPr>
                          <w:rFonts w:ascii="Cambria Math" w:hAnsi="Cambria Math"/>
                          <w:spacing w:val="0"/>
                          <w:sz w:val="22"/>
                        </w:rPr>
                        <m:t>∆</m:t>
                      </m:r>
                      <m:r>
                        <w:rPr>
                          <w:rFonts w:ascii="Cambria Math" w:hAnsi="Cambria Math"/>
                          <w:spacing w:val="0"/>
                          <w:sz w:val="22"/>
                        </w:rPr>
                        <m:t>I</m:t>
                      </m:r>
                      <m:r>
                        <m:rPr>
                          <m:sty m:val="p"/>
                        </m:rPr>
                        <w:rPr>
                          <w:rFonts w:ascii="Cambria Math" w:hAnsi="Cambria Math"/>
                          <w:spacing w:val="0"/>
                          <w:sz w:val="22"/>
                        </w:rPr>
                        <m:t>(</m:t>
                      </m:r>
                      <m:r>
                        <w:rPr>
                          <w:rFonts w:ascii="Cambria Math" w:hAnsi="Cambria Math"/>
                          <w:spacing w:val="0"/>
                          <w:sz w:val="22"/>
                        </w:rPr>
                        <m:t>i</m:t>
                      </m:r>
                      <m:r>
                        <m:rPr>
                          <m:sty m:val="p"/>
                        </m:rPr>
                        <w:rPr>
                          <w:rFonts w:ascii="Cambria Math" w:hAnsi="Cambria Math"/>
                          <w:spacing w:val="0"/>
                          <w:sz w:val="22"/>
                        </w:rPr>
                        <m:t>)</m:t>
                      </m:r>
                    </m:e>
                    <m:sup>
                      <m:r>
                        <m:rPr>
                          <m:sty m:val="p"/>
                        </m:rPr>
                        <w:rPr>
                          <w:rFonts w:ascii="Cambria Math" w:hAnsi="Cambria Math"/>
                          <w:spacing w:val="0"/>
                          <w:sz w:val="22"/>
                        </w:rPr>
                        <m:t>2</m:t>
                      </m:r>
                    </m:sup>
                  </m:sSup>
                </m:num>
                <m:den>
                  <m:r>
                    <m:rPr>
                      <m:sty m:val="p"/>
                    </m:rPr>
                    <w:rPr>
                      <w:rFonts w:ascii="Cambria Math" w:hAnsi="Cambria Math"/>
                      <w:spacing w:val="0"/>
                      <w:sz w:val="22"/>
                    </w:rPr>
                    <m:t>2</m:t>
                  </m:r>
                  <m:sSup>
                    <m:sSupPr>
                      <m:ctrlPr>
                        <w:rPr>
                          <w:rFonts w:ascii="Cambria Math" w:hAnsi="Cambria Math"/>
                          <w:spacing w:val="0"/>
                          <w:sz w:val="22"/>
                        </w:rPr>
                      </m:ctrlPr>
                    </m:sSupPr>
                    <m:e>
                      <m:sSub>
                        <m:sSubPr>
                          <m:ctrlPr>
                            <w:rPr>
                              <w:rFonts w:ascii="Cambria Math" w:hAnsi="Cambria Math"/>
                              <w:spacing w:val="0"/>
                              <w:sz w:val="22"/>
                            </w:rPr>
                          </m:ctrlPr>
                        </m:sSubPr>
                        <m:e>
                          <m:r>
                            <w:rPr>
                              <w:rFonts w:ascii="Cambria Math" w:hAnsi="Cambria Math"/>
                              <w:spacing w:val="0"/>
                              <w:sz w:val="22"/>
                            </w:rPr>
                            <m:t>σ</m:t>
                          </m:r>
                        </m:e>
                        <m:sub>
                          <m:r>
                            <w:rPr>
                              <w:rFonts w:ascii="Cambria Math" w:hAnsi="Cambria Math"/>
                              <w:spacing w:val="0"/>
                              <w:sz w:val="22"/>
                            </w:rPr>
                            <m:t>c</m:t>
                          </m:r>
                        </m:sub>
                      </m:sSub>
                    </m:e>
                    <m:sup>
                      <m:r>
                        <m:rPr>
                          <m:sty m:val="p"/>
                        </m:rPr>
                        <w:rPr>
                          <w:rFonts w:ascii="Cambria Math" w:hAnsi="Cambria Math"/>
                          <w:spacing w:val="0"/>
                          <w:sz w:val="22"/>
                        </w:rPr>
                        <m:t>2</m:t>
                      </m:r>
                    </m:sup>
                  </m:sSup>
                </m:den>
              </m:f>
            </m:sup>
          </m:sSup>
        </m:oMath>
      </m:oMathPara>
    </w:p>
    <w:p w14:paraId="74B0D652" w14:textId="77777777" w:rsidR="004633FE" w:rsidRPr="004633FE" w:rsidRDefault="004633FE" w:rsidP="004633FE">
      <w:pPr>
        <w:pStyle w:val="BodyText"/>
        <w:rPr>
          <w:rFonts w:ascii="Times New Roman" w:hAnsi="Times New Roman"/>
          <w:spacing w:val="0"/>
          <w:sz w:val="22"/>
        </w:rPr>
      </w:pPr>
      <w:r w:rsidRPr="004633FE">
        <w:rPr>
          <w:rFonts w:ascii="Times New Roman" w:hAnsi="Times New Roman"/>
          <w:spacing w:val="0"/>
          <w:sz w:val="22"/>
        </w:rPr>
        <w:t xml:space="preserve">Where </w:t>
      </w:r>
      <m:oMath>
        <m:sSub>
          <m:sSubPr>
            <m:ctrlPr>
              <w:rPr>
                <w:rFonts w:ascii="Cambria Math" w:hAnsi="Cambria Math"/>
                <w:spacing w:val="0"/>
                <w:sz w:val="22"/>
              </w:rPr>
            </m:ctrlPr>
          </m:sSubPr>
          <m:e>
            <m:r>
              <w:rPr>
                <w:rFonts w:ascii="Cambria Math" w:hAnsi="Cambria Math"/>
                <w:spacing w:val="0"/>
                <w:sz w:val="22"/>
              </w:rPr>
              <m:t>s</m:t>
            </m:r>
          </m:e>
          <m:sub>
            <m:r>
              <w:rPr>
                <w:rFonts w:ascii="Cambria Math" w:hAnsi="Cambria Math"/>
                <w:spacing w:val="0"/>
                <w:sz w:val="22"/>
              </w:rPr>
              <m:t>c</m:t>
            </m:r>
          </m:sub>
        </m:sSub>
        <m:r>
          <m:rPr>
            <m:sty m:val="p"/>
          </m:rPr>
          <w:rPr>
            <w:rFonts w:ascii="Cambria Math" w:hAnsi="Cambria Math"/>
            <w:spacing w:val="0"/>
            <w:sz w:val="22"/>
          </w:rPr>
          <m:t>=0.55</m:t>
        </m:r>
      </m:oMath>
      <w:r w:rsidRPr="004633FE">
        <w:rPr>
          <w:rFonts w:ascii="Times New Roman" w:hAnsi="Times New Roman"/>
          <w:spacing w:val="0"/>
          <w:sz w:val="22"/>
        </w:rPr>
        <w:t xml:space="preserve"> and </w:t>
      </w:r>
      <m:oMath>
        <m:sSub>
          <m:sSubPr>
            <m:ctrlPr>
              <w:rPr>
                <w:rFonts w:ascii="Cambria Math" w:hAnsi="Cambria Math"/>
                <w:spacing w:val="0"/>
                <w:sz w:val="22"/>
              </w:rPr>
            </m:ctrlPr>
          </m:sSubPr>
          <m:e>
            <m:r>
              <w:rPr>
                <w:rFonts w:ascii="Cambria Math" w:hAnsi="Cambria Math"/>
                <w:spacing w:val="0"/>
                <w:sz w:val="22"/>
              </w:rPr>
              <m:t>σ</m:t>
            </m:r>
          </m:e>
          <m:sub>
            <m:r>
              <w:rPr>
                <w:rFonts w:ascii="Cambria Math" w:hAnsi="Cambria Math"/>
                <w:spacing w:val="0"/>
                <w:sz w:val="22"/>
              </w:rPr>
              <m:t>c</m:t>
            </m:r>
          </m:sub>
        </m:sSub>
        <m:r>
          <m:rPr>
            <m:sty m:val="p"/>
          </m:rPr>
          <w:rPr>
            <w:rFonts w:ascii="Cambria Math" w:hAnsi="Cambria Math"/>
            <w:spacing w:val="0"/>
            <w:sz w:val="22"/>
          </w:rPr>
          <m:t>=30</m:t>
        </m:r>
      </m:oMath>
    </w:p>
    <w:p w14:paraId="49A3CF2A" w14:textId="77777777" w:rsidR="00B969DF" w:rsidRDefault="00B969DF" w:rsidP="00412ABC"/>
    <w:p w14:paraId="2B5CB435" w14:textId="62A1144E" w:rsidR="00412ABC" w:rsidRDefault="00412ABC" w:rsidP="00412ABC">
      <w:r>
        <w:t xml:space="preserve">Step </w:t>
      </w:r>
      <w:del w:id="51" w:author="JCTVC-AI0023-v2" w:date="2019-03-21T15:33:00Z">
        <w:r w:rsidR="00B73234">
          <w:delText>9</w:delText>
        </w:r>
      </w:del>
      <w:ins w:id="52" w:author="JCTVC-AI0023-v2" w:date="2019-03-21T15:33:00Z">
        <w:r w:rsidR="00FA4E99">
          <w:t>8</w:t>
        </w:r>
      </w:ins>
      <w:r>
        <w:t xml:space="preserve">: The filter is applied for the current </w:t>
      </w:r>
      <w:r w:rsidR="00AA4F25">
        <w:t>sample</w:t>
      </w:r>
      <w:r>
        <w:t xml:space="preserve">. The resulting </w:t>
      </w:r>
      <w:r w:rsidR="00AA4F25">
        <w:t>sample</w:t>
      </w:r>
      <w:r>
        <w:t xml:space="preserve"> value is stored separately.</w:t>
      </w:r>
    </w:p>
    <w:p w14:paraId="4F71E644" w14:textId="5894D7FD" w:rsidR="00055241" w:rsidRDefault="00412ABC" w:rsidP="00FD2795">
      <w:r>
        <w:t xml:space="preserve">Step </w:t>
      </w:r>
      <w:del w:id="53" w:author="JCTVC-AI0023-v2" w:date="2019-03-21T15:33:00Z">
        <w:r>
          <w:delText>1</w:delText>
        </w:r>
        <w:r w:rsidR="00B73234">
          <w:delText>0</w:delText>
        </w:r>
      </w:del>
      <w:ins w:id="54" w:author="JCTVC-AI0023-v2" w:date="2019-03-21T15:33:00Z">
        <w:r w:rsidR="00FA4E99">
          <w:t>9</w:t>
        </w:r>
      </w:ins>
      <w:r>
        <w:t xml:space="preserve">: The filtered picture is </w:t>
      </w:r>
      <w:r w:rsidR="00B73234">
        <w:t>encoded</w:t>
      </w:r>
      <w:r>
        <w:t>.</w:t>
      </w:r>
    </w:p>
    <w:p w14:paraId="71784CB0" w14:textId="7CDFED7F" w:rsidR="001D7DD8" w:rsidRPr="00B1042F" w:rsidRDefault="00B700E5" w:rsidP="00FC57FD">
      <w:pPr>
        <w:pStyle w:val="Heading2"/>
      </w:pPr>
      <w:r w:rsidRPr="00FC4975">
        <w:t>GOP c</w:t>
      </w:r>
      <w:r w:rsidRPr="00B55336">
        <w:t>onfiguration</w:t>
      </w:r>
      <w:r w:rsidRPr="00B1042F">
        <w:t xml:space="preserve"> change for random access</w:t>
      </w:r>
    </w:p>
    <w:p w14:paraId="3AFBACE3" w14:textId="0EA778BE" w:rsidR="004F18CE" w:rsidRDefault="00324280" w:rsidP="00F171D4">
      <w:r>
        <w:t>In addition to above</w:t>
      </w:r>
      <w:r w:rsidR="00C9091B">
        <w:t>,</w:t>
      </w:r>
      <w:r w:rsidR="00630BC9">
        <w:t xml:space="preserve"> a GOP configuration change is proposed </w:t>
      </w:r>
      <w:r w:rsidR="005C51CB">
        <w:t>since it</w:t>
      </w:r>
      <w:r w:rsidR="00E57005">
        <w:t xml:space="preserve"> improves the BD-rate</w:t>
      </w:r>
      <w:r w:rsidR="00F24C59">
        <w:t xml:space="preserve"> in this context</w:t>
      </w:r>
      <w:r w:rsidR="00630BC9">
        <w:t>.</w:t>
      </w:r>
    </w:p>
    <w:p w14:paraId="6CE8E966" w14:textId="35089E33" w:rsidR="00A87595" w:rsidRDefault="000338ED" w:rsidP="000338ED">
      <w:r>
        <w:lastRenderedPageBreak/>
        <w:t xml:space="preserve">In the file </w:t>
      </w:r>
      <w:proofErr w:type="spellStart"/>
      <w:r>
        <w:t>cfg</w:t>
      </w:r>
      <w:proofErr w:type="spellEnd"/>
      <w:r>
        <w:t>/</w:t>
      </w:r>
      <w:r w:rsidR="00A87595" w:rsidRPr="00A87595">
        <w:t>encoder_randomaccess_main10.cfg</w:t>
      </w:r>
      <w:r w:rsidR="008F13EE">
        <w:t>,</w:t>
      </w:r>
      <w:r>
        <w:t xml:space="preserve"> l</w:t>
      </w:r>
      <w:r w:rsidR="00CD6215">
        <w:t>ine 28 is changed to:</w:t>
      </w:r>
    </w:p>
    <w:p w14:paraId="6C1013F2" w14:textId="6B43A125" w:rsidR="00CD6215" w:rsidRPr="00FC57FD" w:rsidRDefault="00CD6215" w:rsidP="00F171D4">
      <w:pPr>
        <w:rPr>
          <w:rFonts w:ascii="Courier New" w:hAnsi="Courier New" w:cs="Courier New"/>
          <w:sz w:val="20"/>
        </w:rPr>
      </w:pPr>
      <w:r w:rsidRPr="00FC57FD">
        <w:rPr>
          <w:rFonts w:ascii="Courier New" w:hAnsi="Courier New" w:cs="Courier New"/>
          <w:sz w:val="20"/>
        </w:rPr>
        <w:t>Frame1:  B   16   -1       0.0                      0.0            0          0          1.0      0            0              0           2                3         -16 -24 -32            0</w:t>
      </w:r>
    </w:p>
    <w:p w14:paraId="1C89E5F4" w14:textId="2D3E0DC0" w:rsidR="008637EB" w:rsidRPr="00BD04D9" w:rsidRDefault="008637EB" w:rsidP="00F171D4">
      <w:r>
        <w:t xml:space="preserve">I.e. the QP is decreased </w:t>
      </w:r>
      <w:r w:rsidR="000338ED">
        <w:t xml:space="preserve">by 2 </w:t>
      </w:r>
      <w:r w:rsidR="00EC4E43">
        <w:t xml:space="preserve">for </w:t>
      </w:r>
      <w:r w:rsidR="00DF7EFC">
        <w:t>the lowest layer of B-frames</w:t>
      </w:r>
      <w:r w:rsidR="000338ED">
        <w:t>.</w:t>
      </w:r>
    </w:p>
    <w:p w14:paraId="30E157A4" w14:textId="77777777" w:rsidR="00556AAD" w:rsidRPr="00BD04D9" w:rsidRDefault="00556AAD" w:rsidP="00FD2795"/>
    <w:p w14:paraId="5C4AA1A7" w14:textId="02EFC616" w:rsidR="003A2ED2" w:rsidRDefault="003A2ED2" w:rsidP="003A2ED2">
      <w:pPr>
        <w:pStyle w:val="Heading1"/>
      </w:pPr>
      <w:r w:rsidRPr="00BD04D9">
        <w:t>Results</w:t>
      </w:r>
    </w:p>
    <w:p w14:paraId="438EFE1A" w14:textId="5EAC85EF" w:rsidR="006A5797" w:rsidRDefault="006A5797" w:rsidP="006A5797">
      <w:pPr>
        <w:rPr>
          <w:lang w:val="en-CA"/>
        </w:rPr>
      </w:pPr>
      <w:r>
        <w:rPr>
          <w:lang w:val="en-CA"/>
        </w:rPr>
        <w:t xml:space="preserve">Proposed method was implemented in and compared to HM-16.20. </w:t>
      </w:r>
      <w:r w:rsidR="009E22A1">
        <w:rPr>
          <w:lang w:val="en-CA"/>
        </w:rPr>
        <w:t>T</w:t>
      </w:r>
      <w:r>
        <w:rPr>
          <w:lang w:val="en-CA"/>
        </w:rPr>
        <w:t xml:space="preserve">he method is </w:t>
      </w:r>
      <w:r w:rsidR="009E22A1">
        <w:rPr>
          <w:lang w:val="en-CA"/>
        </w:rPr>
        <w:t>applied for RA and LD coding, and not to AI coding.</w:t>
      </w:r>
    </w:p>
    <w:p w14:paraId="0B05A442" w14:textId="77777777" w:rsidR="006A5797" w:rsidRPr="006A5797" w:rsidRDefault="006A5797" w:rsidP="006A5797"/>
    <w:tbl>
      <w:tblPr>
        <w:tblW w:w="4480" w:type="dxa"/>
        <w:tblCellMar>
          <w:left w:w="70" w:type="dxa"/>
          <w:right w:w="70" w:type="dxa"/>
        </w:tblCellMar>
        <w:tblLook w:val="04A0" w:firstRow="1" w:lastRow="0" w:firstColumn="1" w:lastColumn="0" w:noHBand="0" w:noVBand="1"/>
      </w:tblPr>
      <w:tblGrid>
        <w:gridCol w:w="1300"/>
        <w:gridCol w:w="1060"/>
        <w:gridCol w:w="1060"/>
        <w:gridCol w:w="1060"/>
      </w:tblGrid>
      <w:tr w:rsidR="00B3405E" w:rsidRPr="00BD04D9" w14:paraId="2B7A2E09" w14:textId="77777777" w:rsidTr="00050EA0">
        <w:trPr>
          <w:cantSplit/>
          <w:trHeight w:val="240"/>
        </w:trPr>
        <w:tc>
          <w:tcPr>
            <w:tcW w:w="1300" w:type="dxa"/>
            <w:tcBorders>
              <w:top w:val="nil"/>
              <w:left w:val="nil"/>
              <w:bottom w:val="nil"/>
              <w:right w:val="nil"/>
            </w:tcBorders>
            <w:shd w:val="clear" w:color="auto" w:fill="auto"/>
            <w:noWrap/>
            <w:vAlign w:val="bottom"/>
            <w:hideMark/>
          </w:tcPr>
          <w:p w14:paraId="41A19D15"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szCs w:val="24"/>
                <w:lang w:eastAsia="sv-SE"/>
              </w:rPr>
            </w:pPr>
          </w:p>
        </w:tc>
        <w:tc>
          <w:tcPr>
            <w:tcW w:w="3180" w:type="dxa"/>
            <w:gridSpan w:val="3"/>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D8CBEA2" w14:textId="31C8839D"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b/>
                <w:bCs/>
                <w:color w:val="000000"/>
                <w:sz w:val="18"/>
                <w:szCs w:val="18"/>
                <w:lang w:eastAsia="sv-SE"/>
              </w:rPr>
            </w:pPr>
            <w:r w:rsidRPr="008555D3">
              <w:rPr>
                <w:rFonts w:ascii="Arial" w:hAnsi="Arial" w:cs="Arial"/>
                <w:b/>
                <w:bCs/>
                <w:color w:val="000000"/>
                <w:sz w:val="18"/>
                <w:szCs w:val="18"/>
                <w:lang w:eastAsia="sv-SE"/>
              </w:rPr>
              <w:t>Random Access Main 10</w:t>
            </w:r>
            <w:r w:rsidR="007772DC">
              <w:rPr>
                <w:rFonts w:ascii="Arial" w:hAnsi="Arial" w:cs="Arial"/>
                <w:b/>
                <w:bCs/>
                <w:color w:val="000000"/>
                <w:sz w:val="18"/>
                <w:szCs w:val="18"/>
                <w:lang w:eastAsia="sv-SE"/>
              </w:rPr>
              <w:t xml:space="preserve"> (</w:t>
            </w:r>
            <w:r w:rsidR="00760861">
              <w:rPr>
                <w:rFonts w:ascii="Arial" w:hAnsi="Arial" w:cs="Arial"/>
                <w:b/>
                <w:bCs/>
                <w:color w:val="000000"/>
                <w:sz w:val="18"/>
                <w:szCs w:val="18"/>
                <w:lang w:eastAsia="sv-SE"/>
              </w:rPr>
              <w:t>CTC</w:t>
            </w:r>
            <w:r w:rsidR="007772DC">
              <w:rPr>
                <w:rFonts w:ascii="Arial" w:hAnsi="Arial" w:cs="Arial"/>
                <w:b/>
                <w:bCs/>
                <w:color w:val="000000"/>
                <w:sz w:val="18"/>
                <w:szCs w:val="18"/>
                <w:lang w:eastAsia="sv-SE"/>
              </w:rPr>
              <w:t>)</w:t>
            </w:r>
          </w:p>
        </w:tc>
      </w:tr>
      <w:tr w:rsidR="00556AAD" w:rsidRPr="00BD04D9" w14:paraId="376F4EB2" w14:textId="77777777" w:rsidTr="00050EA0">
        <w:trPr>
          <w:cantSplit/>
          <w:trHeight w:val="240"/>
        </w:trPr>
        <w:tc>
          <w:tcPr>
            <w:tcW w:w="1300" w:type="dxa"/>
            <w:tcBorders>
              <w:top w:val="nil"/>
              <w:left w:val="nil"/>
              <w:bottom w:val="nil"/>
              <w:right w:val="nil"/>
            </w:tcBorders>
            <w:shd w:val="clear" w:color="auto" w:fill="auto"/>
            <w:noWrap/>
            <w:vAlign w:val="bottom"/>
          </w:tcPr>
          <w:p w14:paraId="15FC62D1" w14:textId="77777777" w:rsidR="00556AAD" w:rsidRPr="00BD04D9" w:rsidRDefault="00556AAD"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szCs w:val="24"/>
                <w:lang w:eastAsia="sv-SE"/>
              </w:rPr>
            </w:pPr>
          </w:p>
        </w:tc>
        <w:tc>
          <w:tcPr>
            <w:tcW w:w="3180" w:type="dxa"/>
            <w:gridSpan w:val="3"/>
            <w:tcBorders>
              <w:top w:val="single" w:sz="8" w:space="0" w:color="auto"/>
              <w:left w:val="single" w:sz="8" w:space="0" w:color="auto"/>
              <w:bottom w:val="nil"/>
              <w:right w:val="single" w:sz="8" w:space="0" w:color="auto"/>
            </w:tcBorders>
            <w:shd w:val="clear" w:color="auto" w:fill="auto"/>
            <w:noWrap/>
            <w:vAlign w:val="bottom"/>
          </w:tcPr>
          <w:p w14:paraId="0E679943" w14:textId="61925C04" w:rsidR="00556AAD" w:rsidRPr="00BD04D9" w:rsidRDefault="00556AAD"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b/>
                <w:bCs/>
                <w:color w:val="000000"/>
                <w:sz w:val="18"/>
                <w:szCs w:val="18"/>
                <w:lang w:eastAsia="sv-SE"/>
              </w:rPr>
            </w:pPr>
            <w:r w:rsidRPr="00BD04D9">
              <w:rPr>
                <w:rFonts w:ascii="Arial" w:hAnsi="Arial" w:cs="Arial"/>
                <w:b/>
                <w:bCs/>
                <w:color w:val="000000"/>
                <w:sz w:val="18"/>
                <w:szCs w:val="18"/>
                <w:lang w:eastAsia="sv-SE"/>
              </w:rPr>
              <w:t>Over HM-16.20</w:t>
            </w:r>
          </w:p>
        </w:tc>
      </w:tr>
      <w:tr w:rsidR="00B3405E" w:rsidRPr="00BD04D9" w14:paraId="0C9B6A15" w14:textId="77777777" w:rsidTr="00050EA0">
        <w:trPr>
          <w:cantSplit/>
          <w:trHeight w:val="255"/>
        </w:trPr>
        <w:tc>
          <w:tcPr>
            <w:tcW w:w="1300" w:type="dxa"/>
            <w:tcBorders>
              <w:top w:val="nil"/>
              <w:left w:val="nil"/>
              <w:bottom w:val="nil"/>
              <w:right w:val="single" w:sz="8" w:space="0" w:color="auto"/>
            </w:tcBorders>
            <w:shd w:val="clear" w:color="auto" w:fill="auto"/>
            <w:noWrap/>
            <w:vAlign w:val="bottom"/>
            <w:hideMark/>
          </w:tcPr>
          <w:p w14:paraId="0944D94D"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b/>
                <w:bCs/>
                <w:color w:val="000000"/>
                <w:sz w:val="18"/>
                <w:szCs w:val="18"/>
                <w:lang w:eastAsia="sv-SE"/>
              </w:rPr>
            </w:pPr>
          </w:p>
        </w:tc>
        <w:tc>
          <w:tcPr>
            <w:tcW w:w="1060" w:type="dxa"/>
            <w:tcBorders>
              <w:top w:val="nil"/>
              <w:left w:val="single" w:sz="8" w:space="0" w:color="auto"/>
              <w:bottom w:val="single" w:sz="8" w:space="0" w:color="auto"/>
              <w:right w:val="nil"/>
            </w:tcBorders>
            <w:shd w:val="clear" w:color="auto" w:fill="auto"/>
            <w:noWrap/>
            <w:vAlign w:val="bottom"/>
            <w:hideMark/>
          </w:tcPr>
          <w:p w14:paraId="464F5FB3"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555D3">
              <w:rPr>
                <w:rFonts w:ascii="Arial" w:hAnsi="Arial" w:cs="Arial"/>
                <w:color w:val="000000"/>
                <w:sz w:val="18"/>
                <w:szCs w:val="18"/>
                <w:lang w:eastAsia="sv-SE"/>
              </w:rPr>
              <w:t>Y</w:t>
            </w:r>
          </w:p>
        </w:tc>
        <w:tc>
          <w:tcPr>
            <w:tcW w:w="1060" w:type="dxa"/>
            <w:tcBorders>
              <w:top w:val="nil"/>
              <w:left w:val="nil"/>
              <w:bottom w:val="single" w:sz="8" w:space="0" w:color="auto"/>
              <w:right w:val="nil"/>
            </w:tcBorders>
            <w:shd w:val="clear" w:color="auto" w:fill="auto"/>
            <w:noWrap/>
            <w:vAlign w:val="bottom"/>
            <w:hideMark/>
          </w:tcPr>
          <w:p w14:paraId="6E172EAA"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555D3">
              <w:rPr>
                <w:rFonts w:ascii="Arial" w:hAnsi="Arial" w:cs="Arial"/>
                <w:color w:val="000000"/>
                <w:sz w:val="18"/>
                <w:szCs w:val="18"/>
                <w:lang w:eastAsia="sv-SE"/>
              </w:rPr>
              <w:t>U</w:t>
            </w:r>
          </w:p>
        </w:tc>
        <w:tc>
          <w:tcPr>
            <w:tcW w:w="1060" w:type="dxa"/>
            <w:tcBorders>
              <w:top w:val="nil"/>
              <w:left w:val="nil"/>
              <w:bottom w:val="single" w:sz="8" w:space="0" w:color="auto"/>
              <w:right w:val="single" w:sz="8" w:space="0" w:color="auto"/>
            </w:tcBorders>
            <w:shd w:val="clear" w:color="auto" w:fill="auto"/>
            <w:noWrap/>
            <w:vAlign w:val="bottom"/>
            <w:hideMark/>
          </w:tcPr>
          <w:p w14:paraId="0A662B65"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555D3">
              <w:rPr>
                <w:rFonts w:ascii="Arial" w:hAnsi="Arial" w:cs="Arial"/>
                <w:color w:val="000000"/>
                <w:sz w:val="18"/>
                <w:szCs w:val="18"/>
                <w:lang w:eastAsia="sv-SE"/>
              </w:rPr>
              <w:t>V</w:t>
            </w:r>
          </w:p>
        </w:tc>
      </w:tr>
      <w:tr w:rsidR="00842C5A" w:rsidRPr="00BD04D9" w14:paraId="566E10A3" w14:textId="77777777" w:rsidTr="00842C5A">
        <w:trPr>
          <w:cantSplit/>
          <w:trHeight w:val="255"/>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14:paraId="4141576F" w14:textId="77777777"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A1</w:t>
            </w:r>
          </w:p>
        </w:tc>
        <w:tc>
          <w:tcPr>
            <w:tcW w:w="1060" w:type="dxa"/>
            <w:tcBorders>
              <w:top w:val="single" w:sz="8" w:space="0" w:color="auto"/>
              <w:left w:val="single" w:sz="8" w:space="0" w:color="auto"/>
              <w:bottom w:val="nil"/>
              <w:right w:val="nil"/>
            </w:tcBorders>
            <w:shd w:val="clear" w:color="auto" w:fill="auto"/>
            <w:noWrap/>
          </w:tcPr>
          <w:p w14:paraId="666E6AA9" w14:textId="06A288EC"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-3</w:t>
            </w:r>
            <w:r w:rsidR="00897F4E">
              <w:rPr>
                <w:rFonts w:ascii="Arial" w:hAnsi="Arial" w:cs="Arial"/>
                <w:sz w:val="18"/>
                <w:szCs w:val="18"/>
                <w:lang w:eastAsia="sv-SE"/>
              </w:rPr>
              <w:t>.</w:t>
            </w:r>
            <w:ins w:id="55" w:author="JCTVC-AI0023-v2" w:date="2019-03-21T15:39:00Z">
              <w:r w:rsidR="004B0718">
                <w:rPr>
                  <w:rFonts w:ascii="Arial" w:hAnsi="Arial" w:cs="Arial"/>
                  <w:sz w:val="18"/>
                  <w:szCs w:val="18"/>
                  <w:lang w:eastAsia="sv-SE"/>
                </w:rPr>
                <w:t>1</w:t>
              </w:r>
            </w:ins>
            <w:del w:id="56" w:author="JCTVC-AI0023-v2" w:date="2019-03-21T15:39:00Z">
              <w:r w:rsidR="001852A7" w:rsidRPr="008555D3" w:rsidDel="004B0718">
                <w:rPr>
                  <w:rFonts w:ascii="Arial" w:hAnsi="Arial" w:cs="Arial"/>
                  <w:sz w:val="18"/>
                  <w:szCs w:val="18"/>
                  <w:lang w:eastAsia="sv-SE"/>
                </w:rPr>
                <w:delText>2</w:delText>
              </w:r>
            </w:del>
            <w:r w:rsidRPr="004B0718">
              <w:rPr>
                <w:rFonts w:ascii="Arial" w:hAnsi="Arial"/>
                <w:sz w:val="18"/>
              </w:rPr>
              <w:t>%</w:t>
            </w:r>
          </w:p>
        </w:tc>
        <w:tc>
          <w:tcPr>
            <w:tcW w:w="1060" w:type="dxa"/>
            <w:tcBorders>
              <w:top w:val="single" w:sz="8" w:space="0" w:color="auto"/>
              <w:left w:val="nil"/>
              <w:bottom w:val="nil"/>
              <w:right w:val="nil"/>
            </w:tcBorders>
            <w:shd w:val="clear" w:color="auto" w:fill="auto"/>
            <w:noWrap/>
          </w:tcPr>
          <w:p w14:paraId="34FECAE2" w14:textId="5AEEBBC0"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-5</w:t>
            </w:r>
            <w:r w:rsidR="00897F4E">
              <w:rPr>
                <w:rFonts w:ascii="Arial" w:hAnsi="Arial" w:cs="Arial"/>
                <w:sz w:val="18"/>
                <w:szCs w:val="18"/>
                <w:lang w:eastAsia="sv-SE"/>
              </w:rPr>
              <w:t>.</w:t>
            </w:r>
            <w:r w:rsidRPr="004B0718">
              <w:rPr>
                <w:rFonts w:ascii="Arial" w:hAnsi="Arial"/>
                <w:sz w:val="18"/>
              </w:rPr>
              <w:t>4%</w:t>
            </w:r>
          </w:p>
        </w:tc>
        <w:tc>
          <w:tcPr>
            <w:tcW w:w="1060" w:type="dxa"/>
            <w:tcBorders>
              <w:top w:val="single" w:sz="8" w:space="0" w:color="auto"/>
              <w:left w:val="nil"/>
              <w:bottom w:val="nil"/>
              <w:right w:val="single" w:sz="8" w:space="0" w:color="auto"/>
            </w:tcBorders>
            <w:shd w:val="clear" w:color="auto" w:fill="auto"/>
            <w:noWrap/>
          </w:tcPr>
          <w:p w14:paraId="2DBA12C0" w14:textId="13A5A658"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-4</w:t>
            </w:r>
            <w:r w:rsidR="00897F4E">
              <w:rPr>
                <w:rFonts w:ascii="Arial" w:hAnsi="Arial" w:cs="Arial"/>
                <w:sz w:val="18"/>
                <w:szCs w:val="18"/>
                <w:lang w:eastAsia="sv-SE"/>
              </w:rPr>
              <w:t>.</w:t>
            </w:r>
            <w:r w:rsidRPr="004B0718">
              <w:rPr>
                <w:rFonts w:ascii="Arial" w:hAnsi="Arial"/>
                <w:sz w:val="18"/>
              </w:rPr>
              <w:t>7%</w:t>
            </w:r>
          </w:p>
        </w:tc>
      </w:tr>
      <w:tr w:rsidR="00842C5A" w:rsidRPr="00BD04D9" w14:paraId="4A1269C9" w14:textId="77777777" w:rsidTr="00842C5A">
        <w:trPr>
          <w:cantSplit/>
          <w:trHeight w:val="240"/>
        </w:trPr>
        <w:tc>
          <w:tcPr>
            <w:tcW w:w="1300" w:type="dxa"/>
            <w:tcBorders>
              <w:top w:val="nil"/>
              <w:left w:val="single" w:sz="8" w:space="0" w:color="auto"/>
              <w:bottom w:val="nil"/>
              <w:right w:val="single" w:sz="8" w:space="0" w:color="auto"/>
            </w:tcBorders>
            <w:shd w:val="clear" w:color="auto" w:fill="auto"/>
            <w:noWrap/>
            <w:vAlign w:val="bottom"/>
            <w:hideMark/>
          </w:tcPr>
          <w:p w14:paraId="57812297" w14:textId="77777777"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A2</w:t>
            </w:r>
          </w:p>
        </w:tc>
        <w:tc>
          <w:tcPr>
            <w:tcW w:w="1060" w:type="dxa"/>
            <w:tcBorders>
              <w:top w:val="nil"/>
              <w:left w:val="single" w:sz="8" w:space="0" w:color="auto"/>
              <w:bottom w:val="nil"/>
              <w:right w:val="nil"/>
            </w:tcBorders>
            <w:shd w:val="clear" w:color="auto" w:fill="auto"/>
            <w:noWrap/>
          </w:tcPr>
          <w:p w14:paraId="368051F4" w14:textId="54EB3F88"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-6</w:t>
            </w:r>
            <w:r w:rsidR="00897F4E">
              <w:rPr>
                <w:rFonts w:ascii="Arial" w:hAnsi="Arial" w:cs="Arial"/>
                <w:sz w:val="18"/>
                <w:szCs w:val="18"/>
                <w:lang w:eastAsia="sv-SE"/>
              </w:rPr>
              <w:t>.</w:t>
            </w:r>
            <w:r w:rsidRPr="004B0718">
              <w:rPr>
                <w:rFonts w:ascii="Arial" w:hAnsi="Arial"/>
                <w:sz w:val="18"/>
              </w:rPr>
              <w:t>0%</w:t>
            </w:r>
          </w:p>
        </w:tc>
        <w:tc>
          <w:tcPr>
            <w:tcW w:w="1060" w:type="dxa"/>
            <w:tcBorders>
              <w:top w:val="nil"/>
              <w:left w:val="nil"/>
              <w:bottom w:val="nil"/>
              <w:right w:val="nil"/>
            </w:tcBorders>
            <w:shd w:val="clear" w:color="auto" w:fill="auto"/>
            <w:noWrap/>
          </w:tcPr>
          <w:p w14:paraId="73D4D48E" w14:textId="5D3F86D2"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-8</w:t>
            </w:r>
            <w:r w:rsidR="00897F4E">
              <w:rPr>
                <w:rFonts w:ascii="Arial" w:hAnsi="Arial" w:cs="Arial"/>
                <w:sz w:val="18"/>
                <w:szCs w:val="18"/>
                <w:lang w:eastAsia="sv-SE"/>
              </w:rPr>
              <w:t>.</w:t>
            </w:r>
            <w:ins w:id="57" w:author="JCTVC-AI0023-v2" w:date="2019-03-21T15:39:00Z">
              <w:r w:rsidR="004B0718">
                <w:rPr>
                  <w:rFonts w:ascii="Arial" w:hAnsi="Arial" w:cs="Arial"/>
                  <w:sz w:val="18"/>
                  <w:szCs w:val="18"/>
                  <w:lang w:eastAsia="sv-SE"/>
                </w:rPr>
                <w:t>5</w:t>
              </w:r>
            </w:ins>
            <w:del w:id="58" w:author="JCTVC-AI0023-v2" w:date="2019-03-21T15:39:00Z">
              <w:r w:rsidR="001852A7" w:rsidRPr="008555D3" w:rsidDel="004B0718">
                <w:rPr>
                  <w:rFonts w:ascii="Arial" w:hAnsi="Arial" w:cs="Arial"/>
                  <w:sz w:val="18"/>
                  <w:szCs w:val="18"/>
                  <w:lang w:eastAsia="sv-SE"/>
                </w:rPr>
                <w:delText>6</w:delText>
              </w:r>
            </w:del>
            <w:r w:rsidRPr="004B0718">
              <w:rPr>
                <w:rFonts w:ascii="Arial" w:hAnsi="Arial"/>
                <w:sz w:val="18"/>
              </w:rPr>
              <w:t>%</w:t>
            </w:r>
          </w:p>
        </w:tc>
        <w:tc>
          <w:tcPr>
            <w:tcW w:w="1060" w:type="dxa"/>
            <w:tcBorders>
              <w:top w:val="nil"/>
              <w:left w:val="nil"/>
              <w:bottom w:val="nil"/>
              <w:right w:val="single" w:sz="8" w:space="0" w:color="auto"/>
            </w:tcBorders>
            <w:shd w:val="clear" w:color="auto" w:fill="auto"/>
            <w:noWrap/>
          </w:tcPr>
          <w:p w14:paraId="46EB4066" w14:textId="3FC34CD4"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-8</w:t>
            </w:r>
            <w:r w:rsidR="00897F4E">
              <w:rPr>
                <w:rFonts w:ascii="Arial" w:hAnsi="Arial" w:cs="Arial"/>
                <w:sz w:val="18"/>
                <w:szCs w:val="18"/>
                <w:lang w:eastAsia="sv-SE"/>
              </w:rPr>
              <w:t>.</w:t>
            </w:r>
            <w:r w:rsidRPr="004B0718">
              <w:rPr>
                <w:rFonts w:ascii="Arial" w:hAnsi="Arial"/>
                <w:sz w:val="18"/>
              </w:rPr>
              <w:t>4%</w:t>
            </w:r>
          </w:p>
        </w:tc>
      </w:tr>
      <w:tr w:rsidR="00842C5A" w:rsidRPr="00BD04D9" w14:paraId="650BC3D8" w14:textId="77777777" w:rsidTr="00842C5A">
        <w:trPr>
          <w:cantSplit/>
          <w:trHeight w:val="240"/>
        </w:trPr>
        <w:tc>
          <w:tcPr>
            <w:tcW w:w="1300" w:type="dxa"/>
            <w:tcBorders>
              <w:top w:val="nil"/>
              <w:left w:val="single" w:sz="8" w:space="0" w:color="auto"/>
              <w:bottom w:val="nil"/>
              <w:right w:val="single" w:sz="8" w:space="0" w:color="auto"/>
            </w:tcBorders>
            <w:shd w:val="clear" w:color="auto" w:fill="auto"/>
            <w:noWrap/>
            <w:vAlign w:val="bottom"/>
            <w:hideMark/>
          </w:tcPr>
          <w:p w14:paraId="3F7130F7" w14:textId="77777777"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B</w:t>
            </w:r>
          </w:p>
        </w:tc>
        <w:tc>
          <w:tcPr>
            <w:tcW w:w="1060" w:type="dxa"/>
            <w:tcBorders>
              <w:top w:val="nil"/>
              <w:left w:val="single" w:sz="8" w:space="0" w:color="auto"/>
              <w:bottom w:val="nil"/>
              <w:right w:val="nil"/>
            </w:tcBorders>
            <w:shd w:val="clear" w:color="auto" w:fill="auto"/>
            <w:noWrap/>
          </w:tcPr>
          <w:p w14:paraId="5267BA66" w14:textId="426728F2"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-6</w:t>
            </w:r>
            <w:r w:rsidR="00897F4E">
              <w:rPr>
                <w:rFonts w:ascii="Arial" w:hAnsi="Arial" w:cs="Arial"/>
                <w:sz w:val="18"/>
                <w:szCs w:val="18"/>
                <w:lang w:eastAsia="sv-SE"/>
              </w:rPr>
              <w:t>.</w:t>
            </w:r>
            <w:r w:rsidRPr="004B0718">
              <w:rPr>
                <w:rFonts w:ascii="Arial" w:hAnsi="Arial"/>
                <w:sz w:val="18"/>
              </w:rPr>
              <w:t>8%</w:t>
            </w:r>
          </w:p>
        </w:tc>
        <w:tc>
          <w:tcPr>
            <w:tcW w:w="1060" w:type="dxa"/>
            <w:tcBorders>
              <w:top w:val="nil"/>
              <w:left w:val="nil"/>
              <w:bottom w:val="nil"/>
              <w:right w:val="nil"/>
            </w:tcBorders>
            <w:shd w:val="clear" w:color="auto" w:fill="auto"/>
            <w:noWrap/>
          </w:tcPr>
          <w:p w14:paraId="7066CED1" w14:textId="0A9AB425"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-8</w:t>
            </w:r>
            <w:r w:rsidR="00897F4E">
              <w:rPr>
                <w:rFonts w:ascii="Arial" w:hAnsi="Arial" w:cs="Arial"/>
                <w:sz w:val="18"/>
                <w:szCs w:val="18"/>
                <w:lang w:eastAsia="sv-SE"/>
              </w:rPr>
              <w:t>.</w:t>
            </w:r>
            <w:r w:rsidRPr="004B0718">
              <w:rPr>
                <w:rFonts w:ascii="Arial" w:hAnsi="Arial"/>
                <w:sz w:val="18"/>
              </w:rPr>
              <w:t>4%</w:t>
            </w:r>
          </w:p>
        </w:tc>
        <w:tc>
          <w:tcPr>
            <w:tcW w:w="1060" w:type="dxa"/>
            <w:tcBorders>
              <w:top w:val="nil"/>
              <w:left w:val="nil"/>
              <w:bottom w:val="nil"/>
              <w:right w:val="single" w:sz="8" w:space="0" w:color="auto"/>
            </w:tcBorders>
            <w:shd w:val="clear" w:color="auto" w:fill="auto"/>
            <w:noWrap/>
          </w:tcPr>
          <w:p w14:paraId="33191A1E" w14:textId="6BFD95F4"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-7</w:t>
            </w:r>
            <w:r w:rsidR="00897F4E">
              <w:rPr>
                <w:rFonts w:ascii="Arial" w:hAnsi="Arial" w:cs="Arial"/>
                <w:sz w:val="18"/>
                <w:szCs w:val="18"/>
                <w:lang w:eastAsia="sv-SE"/>
              </w:rPr>
              <w:t>.</w:t>
            </w:r>
            <w:r w:rsidRPr="004B0718">
              <w:rPr>
                <w:rFonts w:ascii="Arial" w:hAnsi="Arial"/>
                <w:sz w:val="18"/>
              </w:rPr>
              <w:t>5%</w:t>
            </w:r>
          </w:p>
        </w:tc>
      </w:tr>
      <w:tr w:rsidR="00842C5A" w:rsidRPr="00BD04D9" w14:paraId="0AD727E4" w14:textId="77777777" w:rsidTr="00842C5A">
        <w:trPr>
          <w:cantSplit/>
          <w:trHeight w:val="240"/>
        </w:trPr>
        <w:tc>
          <w:tcPr>
            <w:tcW w:w="1300" w:type="dxa"/>
            <w:tcBorders>
              <w:top w:val="nil"/>
              <w:left w:val="single" w:sz="8" w:space="0" w:color="auto"/>
              <w:bottom w:val="nil"/>
              <w:right w:val="single" w:sz="8" w:space="0" w:color="auto"/>
            </w:tcBorders>
            <w:shd w:val="clear" w:color="auto" w:fill="auto"/>
            <w:noWrap/>
            <w:vAlign w:val="bottom"/>
            <w:hideMark/>
          </w:tcPr>
          <w:p w14:paraId="0F65123C" w14:textId="77777777"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C</w:t>
            </w:r>
          </w:p>
        </w:tc>
        <w:tc>
          <w:tcPr>
            <w:tcW w:w="1060" w:type="dxa"/>
            <w:tcBorders>
              <w:top w:val="nil"/>
              <w:left w:val="nil"/>
              <w:bottom w:val="nil"/>
              <w:right w:val="nil"/>
            </w:tcBorders>
            <w:shd w:val="clear" w:color="auto" w:fill="auto"/>
            <w:noWrap/>
          </w:tcPr>
          <w:p w14:paraId="56DF6695" w14:textId="7A6E996A"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4B0718">
              <w:rPr>
                <w:rFonts w:ascii="Arial" w:hAnsi="Arial"/>
                <w:color w:val="000000"/>
                <w:sz w:val="18"/>
              </w:rPr>
              <w:t>-1</w:t>
            </w:r>
            <w:r w:rsidR="00897F4E">
              <w:rPr>
                <w:rFonts w:ascii="Arial" w:hAnsi="Arial" w:cs="Arial"/>
                <w:color w:val="000000"/>
                <w:sz w:val="18"/>
                <w:szCs w:val="18"/>
                <w:lang w:eastAsia="sv-SE"/>
              </w:rPr>
              <w:t>.</w:t>
            </w:r>
            <w:r w:rsidRPr="004B0718">
              <w:rPr>
                <w:rFonts w:ascii="Arial" w:hAnsi="Arial"/>
                <w:color w:val="000000"/>
                <w:sz w:val="18"/>
              </w:rPr>
              <w:t>4%</w:t>
            </w:r>
          </w:p>
        </w:tc>
        <w:tc>
          <w:tcPr>
            <w:tcW w:w="1060" w:type="dxa"/>
            <w:tcBorders>
              <w:top w:val="nil"/>
              <w:left w:val="nil"/>
              <w:bottom w:val="nil"/>
              <w:right w:val="nil"/>
            </w:tcBorders>
            <w:shd w:val="clear" w:color="auto" w:fill="auto"/>
            <w:noWrap/>
          </w:tcPr>
          <w:p w14:paraId="536F567E" w14:textId="00006761"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4B0718">
              <w:rPr>
                <w:rFonts w:ascii="Arial" w:hAnsi="Arial"/>
                <w:color w:val="000000"/>
                <w:sz w:val="18"/>
              </w:rPr>
              <w:t>-2</w:t>
            </w:r>
            <w:r w:rsidR="00897F4E">
              <w:rPr>
                <w:rFonts w:ascii="Arial" w:hAnsi="Arial" w:cs="Arial"/>
                <w:color w:val="000000"/>
                <w:sz w:val="18"/>
                <w:szCs w:val="18"/>
                <w:lang w:eastAsia="sv-SE"/>
              </w:rPr>
              <w:t>.</w:t>
            </w:r>
            <w:r w:rsidRPr="004B0718">
              <w:rPr>
                <w:rFonts w:ascii="Arial" w:hAnsi="Arial"/>
                <w:color w:val="000000"/>
                <w:sz w:val="18"/>
              </w:rPr>
              <w:t>9%</w:t>
            </w:r>
          </w:p>
        </w:tc>
        <w:tc>
          <w:tcPr>
            <w:tcW w:w="1060" w:type="dxa"/>
            <w:tcBorders>
              <w:top w:val="nil"/>
              <w:left w:val="nil"/>
              <w:bottom w:val="nil"/>
              <w:right w:val="single" w:sz="8" w:space="0" w:color="auto"/>
            </w:tcBorders>
            <w:shd w:val="clear" w:color="auto" w:fill="auto"/>
            <w:noWrap/>
          </w:tcPr>
          <w:p w14:paraId="7155FCFB" w14:textId="2A8AAF0F"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4B0718">
              <w:rPr>
                <w:rFonts w:ascii="Arial" w:hAnsi="Arial"/>
                <w:color w:val="000000"/>
                <w:sz w:val="18"/>
              </w:rPr>
              <w:t>-2</w:t>
            </w:r>
            <w:r w:rsidR="00897F4E">
              <w:rPr>
                <w:rFonts w:ascii="Arial" w:hAnsi="Arial" w:cs="Arial"/>
                <w:color w:val="000000"/>
                <w:sz w:val="18"/>
                <w:szCs w:val="18"/>
                <w:lang w:eastAsia="sv-SE"/>
              </w:rPr>
              <w:t>.</w:t>
            </w:r>
            <w:r w:rsidRPr="004B0718">
              <w:rPr>
                <w:rFonts w:ascii="Arial" w:hAnsi="Arial"/>
                <w:color w:val="000000"/>
                <w:sz w:val="18"/>
              </w:rPr>
              <w:t>8%</w:t>
            </w:r>
          </w:p>
        </w:tc>
      </w:tr>
      <w:tr w:rsidR="00842C5A" w:rsidRPr="00BD04D9" w14:paraId="1F4C9278" w14:textId="77777777" w:rsidTr="00842C5A">
        <w:trPr>
          <w:cantSplit/>
          <w:trHeight w:val="255"/>
        </w:trPr>
        <w:tc>
          <w:tcPr>
            <w:tcW w:w="1300" w:type="dxa"/>
            <w:tcBorders>
              <w:top w:val="nil"/>
              <w:left w:val="single" w:sz="8" w:space="0" w:color="auto"/>
              <w:bottom w:val="nil"/>
              <w:right w:val="single" w:sz="8" w:space="0" w:color="auto"/>
            </w:tcBorders>
            <w:shd w:val="clear" w:color="auto" w:fill="auto"/>
            <w:noWrap/>
            <w:vAlign w:val="bottom"/>
            <w:hideMark/>
          </w:tcPr>
          <w:p w14:paraId="7B220F4B" w14:textId="77777777"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E</w:t>
            </w:r>
          </w:p>
        </w:tc>
        <w:tc>
          <w:tcPr>
            <w:tcW w:w="1060" w:type="dxa"/>
            <w:tcBorders>
              <w:top w:val="nil"/>
              <w:left w:val="nil"/>
              <w:bottom w:val="nil"/>
              <w:right w:val="nil"/>
            </w:tcBorders>
            <w:shd w:val="clear" w:color="auto" w:fill="auto"/>
            <w:noWrap/>
            <w:hideMark/>
          </w:tcPr>
          <w:p w14:paraId="686C6AAD" w14:textId="5CA3419C" w:rsidR="00794820" w:rsidRPr="008555D3" w:rsidRDefault="001852A7"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555D3">
              <w:rPr>
                <w:rFonts w:ascii="Arial" w:hAnsi="Arial" w:cs="Arial"/>
                <w:color w:val="000000"/>
                <w:sz w:val="18"/>
                <w:szCs w:val="18"/>
                <w:lang w:eastAsia="sv-SE"/>
              </w:rPr>
              <w:t> </w:t>
            </w:r>
          </w:p>
        </w:tc>
        <w:tc>
          <w:tcPr>
            <w:tcW w:w="1060" w:type="dxa"/>
            <w:tcBorders>
              <w:top w:val="nil"/>
              <w:left w:val="nil"/>
              <w:bottom w:val="nil"/>
              <w:right w:val="nil"/>
            </w:tcBorders>
            <w:shd w:val="clear" w:color="auto" w:fill="auto"/>
            <w:noWrap/>
            <w:hideMark/>
          </w:tcPr>
          <w:p w14:paraId="22456323" w14:textId="7E18E25F" w:rsidR="00794820" w:rsidRPr="008555D3" w:rsidRDefault="001852A7"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555D3">
              <w:rPr>
                <w:rFonts w:ascii="Arial" w:hAnsi="Arial" w:cs="Arial"/>
                <w:color w:val="000000"/>
                <w:sz w:val="18"/>
                <w:szCs w:val="18"/>
                <w:lang w:eastAsia="sv-SE"/>
              </w:rPr>
              <w:t> </w:t>
            </w:r>
          </w:p>
        </w:tc>
        <w:tc>
          <w:tcPr>
            <w:tcW w:w="1060" w:type="dxa"/>
            <w:tcBorders>
              <w:top w:val="nil"/>
              <w:left w:val="nil"/>
              <w:bottom w:val="nil"/>
              <w:right w:val="single" w:sz="8" w:space="0" w:color="auto"/>
            </w:tcBorders>
            <w:shd w:val="clear" w:color="auto" w:fill="auto"/>
            <w:noWrap/>
            <w:hideMark/>
          </w:tcPr>
          <w:p w14:paraId="5AF90BF5" w14:textId="1BB15B83" w:rsidR="00794820" w:rsidRPr="008555D3" w:rsidRDefault="001852A7"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555D3">
              <w:rPr>
                <w:rFonts w:ascii="Arial" w:hAnsi="Arial" w:cs="Arial"/>
                <w:color w:val="000000"/>
                <w:sz w:val="18"/>
                <w:szCs w:val="18"/>
                <w:lang w:eastAsia="sv-SE"/>
              </w:rPr>
              <w:t> </w:t>
            </w:r>
          </w:p>
        </w:tc>
      </w:tr>
      <w:tr w:rsidR="00842C5A" w:rsidRPr="00BD04D9" w14:paraId="355AE631" w14:textId="77777777" w:rsidTr="00842C5A">
        <w:trPr>
          <w:cantSplit/>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14:paraId="579BBE9D" w14:textId="77777777"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b/>
                <w:bCs/>
                <w:color w:val="000000"/>
                <w:sz w:val="18"/>
                <w:szCs w:val="18"/>
                <w:lang w:eastAsia="sv-SE"/>
              </w:rPr>
            </w:pPr>
            <w:r w:rsidRPr="008555D3">
              <w:rPr>
                <w:rFonts w:ascii="Arial" w:hAnsi="Arial" w:cs="Arial"/>
                <w:b/>
                <w:bCs/>
                <w:color w:val="000000"/>
                <w:sz w:val="18"/>
                <w:szCs w:val="18"/>
                <w:lang w:eastAsia="sv-SE"/>
              </w:rPr>
              <w:t>Overall</w:t>
            </w:r>
          </w:p>
        </w:tc>
        <w:tc>
          <w:tcPr>
            <w:tcW w:w="1060" w:type="dxa"/>
            <w:tcBorders>
              <w:top w:val="single" w:sz="8" w:space="0" w:color="auto"/>
              <w:left w:val="nil"/>
              <w:bottom w:val="nil"/>
              <w:right w:val="nil"/>
            </w:tcBorders>
            <w:shd w:val="clear" w:color="auto" w:fill="auto"/>
            <w:noWrap/>
          </w:tcPr>
          <w:p w14:paraId="13AAE5B4" w14:textId="256A9C7B"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-4</w:t>
            </w:r>
            <w:r w:rsidR="00897F4E">
              <w:rPr>
                <w:rFonts w:ascii="Arial" w:hAnsi="Arial" w:cs="Arial"/>
                <w:sz w:val="18"/>
                <w:szCs w:val="18"/>
                <w:lang w:eastAsia="sv-SE"/>
              </w:rPr>
              <w:t>.</w:t>
            </w:r>
            <w:r w:rsidRPr="004B0718">
              <w:rPr>
                <w:rFonts w:ascii="Arial" w:hAnsi="Arial"/>
                <w:sz w:val="18"/>
              </w:rPr>
              <w:t>5%</w:t>
            </w:r>
          </w:p>
        </w:tc>
        <w:tc>
          <w:tcPr>
            <w:tcW w:w="1060" w:type="dxa"/>
            <w:tcBorders>
              <w:top w:val="single" w:sz="8" w:space="0" w:color="auto"/>
              <w:left w:val="nil"/>
              <w:bottom w:val="nil"/>
              <w:right w:val="nil"/>
            </w:tcBorders>
            <w:shd w:val="clear" w:color="auto" w:fill="auto"/>
            <w:noWrap/>
          </w:tcPr>
          <w:p w14:paraId="1E3AD9BF" w14:textId="6D095503"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-6</w:t>
            </w:r>
            <w:r w:rsidR="00897F4E">
              <w:rPr>
                <w:rFonts w:ascii="Arial" w:hAnsi="Arial" w:cs="Arial"/>
                <w:sz w:val="18"/>
                <w:szCs w:val="18"/>
                <w:lang w:eastAsia="sv-SE"/>
              </w:rPr>
              <w:t>.</w:t>
            </w:r>
            <w:ins w:id="59" w:author="JCTVC-AI0023-v2" w:date="2019-03-21T15:39:00Z">
              <w:r w:rsidR="004B0718">
                <w:rPr>
                  <w:rFonts w:ascii="Arial" w:hAnsi="Arial" w:cs="Arial"/>
                  <w:sz w:val="18"/>
                  <w:szCs w:val="18"/>
                  <w:lang w:eastAsia="sv-SE"/>
                </w:rPr>
                <w:t>3</w:t>
              </w:r>
            </w:ins>
            <w:del w:id="60" w:author="JCTVC-AI0023-v2" w:date="2019-03-21T15:39:00Z">
              <w:r w:rsidR="001852A7" w:rsidRPr="008555D3" w:rsidDel="004B0718">
                <w:rPr>
                  <w:rFonts w:ascii="Arial" w:hAnsi="Arial" w:cs="Arial"/>
                  <w:sz w:val="18"/>
                  <w:szCs w:val="18"/>
                  <w:lang w:eastAsia="sv-SE"/>
                </w:rPr>
                <w:delText>4</w:delText>
              </w:r>
            </w:del>
            <w:r w:rsidRPr="004B0718">
              <w:rPr>
                <w:rFonts w:ascii="Arial" w:hAnsi="Arial"/>
                <w:sz w:val="18"/>
              </w:rPr>
              <w:t>%</w:t>
            </w:r>
          </w:p>
        </w:tc>
        <w:tc>
          <w:tcPr>
            <w:tcW w:w="1060" w:type="dxa"/>
            <w:tcBorders>
              <w:top w:val="single" w:sz="8" w:space="0" w:color="auto"/>
              <w:left w:val="nil"/>
              <w:bottom w:val="nil"/>
              <w:right w:val="single" w:sz="8" w:space="0" w:color="auto"/>
            </w:tcBorders>
            <w:shd w:val="clear" w:color="auto" w:fill="auto"/>
            <w:noWrap/>
          </w:tcPr>
          <w:p w14:paraId="52C0466F" w14:textId="13061641"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-5</w:t>
            </w:r>
            <w:r w:rsidR="00897F4E">
              <w:rPr>
                <w:rFonts w:ascii="Arial" w:hAnsi="Arial" w:cs="Arial"/>
                <w:sz w:val="18"/>
                <w:szCs w:val="18"/>
                <w:lang w:eastAsia="sv-SE"/>
              </w:rPr>
              <w:t>.</w:t>
            </w:r>
            <w:r w:rsidRPr="004B0718">
              <w:rPr>
                <w:rFonts w:ascii="Arial" w:hAnsi="Arial"/>
                <w:sz w:val="18"/>
              </w:rPr>
              <w:t>9%</w:t>
            </w:r>
          </w:p>
        </w:tc>
      </w:tr>
      <w:tr w:rsidR="00842C5A" w:rsidRPr="00BD04D9" w14:paraId="2529E58E" w14:textId="77777777" w:rsidTr="00842C5A">
        <w:trPr>
          <w:cantSplit/>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14:paraId="7B3DC5C8" w14:textId="77777777"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 </w:t>
            </w:r>
          </w:p>
        </w:tc>
        <w:tc>
          <w:tcPr>
            <w:tcW w:w="1060" w:type="dxa"/>
            <w:tcBorders>
              <w:top w:val="nil"/>
              <w:left w:val="nil"/>
              <w:bottom w:val="single" w:sz="8" w:space="0" w:color="auto"/>
              <w:right w:val="nil"/>
            </w:tcBorders>
            <w:shd w:val="clear" w:color="auto" w:fill="auto"/>
            <w:noWrap/>
          </w:tcPr>
          <w:p w14:paraId="5BDDBBD8" w14:textId="6B906A24"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808080"/>
                <w:sz w:val="18"/>
                <w:szCs w:val="18"/>
                <w:lang w:eastAsia="sv-SE"/>
              </w:rPr>
            </w:pPr>
            <w:r w:rsidRPr="004B0718">
              <w:rPr>
                <w:rFonts w:ascii="Arial" w:hAnsi="Arial"/>
                <w:color w:val="808080"/>
                <w:sz w:val="18"/>
              </w:rPr>
              <w:t>-4</w:t>
            </w:r>
            <w:r w:rsidR="00897F4E">
              <w:rPr>
                <w:rFonts w:ascii="Arial" w:hAnsi="Arial" w:cs="Arial"/>
                <w:color w:val="808080"/>
                <w:sz w:val="18"/>
                <w:szCs w:val="18"/>
                <w:lang w:eastAsia="sv-SE"/>
              </w:rPr>
              <w:t>.</w:t>
            </w:r>
            <w:r w:rsidRPr="004B0718">
              <w:rPr>
                <w:rFonts w:ascii="Arial" w:hAnsi="Arial"/>
                <w:color w:val="808080"/>
                <w:sz w:val="18"/>
              </w:rPr>
              <w:t>7%</w:t>
            </w:r>
          </w:p>
        </w:tc>
        <w:tc>
          <w:tcPr>
            <w:tcW w:w="1060" w:type="dxa"/>
            <w:tcBorders>
              <w:top w:val="nil"/>
              <w:left w:val="nil"/>
              <w:bottom w:val="single" w:sz="8" w:space="0" w:color="auto"/>
              <w:right w:val="nil"/>
            </w:tcBorders>
            <w:shd w:val="clear" w:color="auto" w:fill="auto"/>
            <w:noWrap/>
          </w:tcPr>
          <w:p w14:paraId="647C3E29" w14:textId="1E44DF91"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808080"/>
                <w:sz w:val="18"/>
                <w:szCs w:val="18"/>
                <w:lang w:eastAsia="sv-SE"/>
              </w:rPr>
            </w:pPr>
            <w:r w:rsidRPr="004B0718">
              <w:rPr>
                <w:rFonts w:ascii="Arial" w:hAnsi="Arial"/>
                <w:color w:val="808080"/>
                <w:sz w:val="18"/>
              </w:rPr>
              <w:t>-6</w:t>
            </w:r>
            <w:r w:rsidR="00897F4E">
              <w:rPr>
                <w:rFonts w:ascii="Arial" w:hAnsi="Arial" w:cs="Arial"/>
                <w:color w:val="808080"/>
                <w:sz w:val="18"/>
                <w:szCs w:val="18"/>
                <w:lang w:eastAsia="sv-SE"/>
              </w:rPr>
              <w:t>.</w:t>
            </w:r>
            <w:r w:rsidRPr="004B0718">
              <w:rPr>
                <w:rFonts w:ascii="Arial" w:hAnsi="Arial"/>
                <w:color w:val="808080"/>
                <w:sz w:val="18"/>
              </w:rPr>
              <w:t>5%</w:t>
            </w:r>
          </w:p>
        </w:tc>
        <w:tc>
          <w:tcPr>
            <w:tcW w:w="1060" w:type="dxa"/>
            <w:tcBorders>
              <w:top w:val="nil"/>
              <w:left w:val="nil"/>
              <w:bottom w:val="single" w:sz="8" w:space="0" w:color="auto"/>
              <w:right w:val="single" w:sz="8" w:space="0" w:color="auto"/>
            </w:tcBorders>
            <w:shd w:val="clear" w:color="auto" w:fill="auto"/>
            <w:noWrap/>
          </w:tcPr>
          <w:p w14:paraId="0D698BEE" w14:textId="53417426"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808080"/>
                <w:sz w:val="18"/>
                <w:szCs w:val="18"/>
                <w:lang w:eastAsia="sv-SE"/>
              </w:rPr>
            </w:pPr>
            <w:r w:rsidRPr="004B0718">
              <w:rPr>
                <w:rFonts w:ascii="Arial" w:hAnsi="Arial"/>
                <w:color w:val="808080"/>
                <w:sz w:val="18"/>
              </w:rPr>
              <w:t>-5</w:t>
            </w:r>
            <w:r w:rsidR="00897F4E">
              <w:rPr>
                <w:rFonts w:ascii="Arial" w:hAnsi="Arial" w:cs="Arial"/>
                <w:color w:val="808080"/>
                <w:sz w:val="18"/>
                <w:szCs w:val="18"/>
                <w:lang w:eastAsia="sv-SE"/>
              </w:rPr>
              <w:t>.</w:t>
            </w:r>
            <w:r w:rsidRPr="004B0718">
              <w:rPr>
                <w:rFonts w:ascii="Arial" w:hAnsi="Arial"/>
                <w:color w:val="808080"/>
                <w:sz w:val="18"/>
              </w:rPr>
              <w:t>9%</w:t>
            </w:r>
          </w:p>
        </w:tc>
      </w:tr>
      <w:tr w:rsidR="00842C5A" w:rsidRPr="00BD04D9" w14:paraId="7795497A" w14:textId="77777777" w:rsidTr="00842C5A">
        <w:trPr>
          <w:cantSplit/>
          <w:trHeight w:val="255"/>
        </w:trPr>
        <w:tc>
          <w:tcPr>
            <w:tcW w:w="1300" w:type="dxa"/>
            <w:tcBorders>
              <w:top w:val="nil"/>
              <w:left w:val="single" w:sz="8" w:space="0" w:color="auto"/>
              <w:bottom w:val="nil"/>
              <w:right w:val="single" w:sz="8" w:space="0" w:color="auto"/>
            </w:tcBorders>
            <w:shd w:val="clear" w:color="auto" w:fill="auto"/>
            <w:noWrap/>
            <w:vAlign w:val="bottom"/>
            <w:hideMark/>
          </w:tcPr>
          <w:p w14:paraId="535845FC" w14:textId="77777777"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D</w:t>
            </w:r>
          </w:p>
        </w:tc>
        <w:tc>
          <w:tcPr>
            <w:tcW w:w="1060" w:type="dxa"/>
            <w:tcBorders>
              <w:top w:val="nil"/>
              <w:left w:val="nil"/>
              <w:bottom w:val="nil"/>
              <w:right w:val="nil"/>
            </w:tcBorders>
            <w:shd w:val="clear" w:color="auto" w:fill="auto"/>
            <w:noWrap/>
          </w:tcPr>
          <w:p w14:paraId="2470AD4E" w14:textId="1111B1AC"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4B0718">
              <w:rPr>
                <w:rFonts w:ascii="Arial" w:hAnsi="Arial"/>
                <w:color w:val="000000"/>
                <w:sz w:val="18"/>
              </w:rPr>
              <w:t>0</w:t>
            </w:r>
            <w:r w:rsidR="00897F4E">
              <w:rPr>
                <w:rFonts w:ascii="Arial" w:hAnsi="Arial" w:cs="Arial"/>
                <w:color w:val="000000"/>
                <w:sz w:val="18"/>
                <w:szCs w:val="18"/>
                <w:lang w:eastAsia="sv-SE"/>
              </w:rPr>
              <w:t>.</w:t>
            </w:r>
            <w:r w:rsidRPr="004B0718">
              <w:rPr>
                <w:rFonts w:ascii="Arial" w:hAnsi="Arial"/>
                <w:color w:val="000000"/>
                <w:sz w:val="18"/>
              </w:rPr>
              <w:t>6%</w:t>
            </w:r>
          </w:p>
        </w:tc>
        <w:tc>
          <w:tcPr>
            <w:tcW w:w="1060" w:type="dxa"/>
            <w:tcBorders>
              <w:top w:val="nil"/>
              <w:left w:val="nil"/>
              <w:bottom w:val="nil"/>
              <w:right w:val="nil"/>
            </w:tcBorders>
            <w:shd w:val="clear" w:color="auto" w:fill="auto"/>
            <w:noWrap/>
          </w:tcPr>
          <w:p w14:paraId="11B55757" w14:textId="2D5C1618"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4B0718">
              <w:rPr>
                <w:rFonts w:ascii="Arial" w:hAnsi="Arial"/>
                <w:color w:val="000000"/>
                <w:sz w:val="18"/>
              </w:rPr>
              <w:t>-2</w:t>
            </w:r>
            <w:r w:rsidR="00897F4E">
              <w:rPr>
                <w:rFonts w:ascii="Arial" w:hAnsi="Arial" w:cs="Arial"/>
                <w:color w:val="000000"/>
                <w:sz w:val="18"/>
                <w:szCs w:val="18"/>
                <w:lang w:eastAsia="sv-SE"/>
              </w:rPr>
              <w:t>.</w:t>
            </w:r>
            <w:ins w:id="61" w:author="JCTVC-AI0023-v2" w:date="2019-03-21T15:39:00Z">
              <w:r w:rsidR="004B0718">
                <w:rPr>
                  <w:rFonts w:ascii="Arial" w:hAnsi="Arial" w:cs="Arial"/>
                  <w:color w:val="000000"/>
                  <w:sz w:val="18"/>
                  <w:szCs w:val="18"/>
                  <w:lang w:eastAsia="sv-SE"/>
                </w:rPr>
                <w:t>1</w:t>
              </w:r>
            </w:ins>
            <w:del w:id="62" w:author="JCTVC-AI0023-v2" w:date="2019-03-21T15:39:00Z">
              <w:r w:rsidR="001852A7" w:rsidRPr="008555D3" w:rsidDel="004B0718">
                <w:rPr>
                  <w:rFonts w:ascii="Arial" w:hAnsi="Arial" w:cs="Arial"/>
                  <w:color w:val="000000"/>
                  <w:sz w:val="18"/>
                  <w:szCs w:val="18"/>
                  <w:lang w:eastAsia="sv-SE"/>
                </w:rPr>
                <w:delText>3</w:delText>
              </w:r>
            </w:del>
            <w:r w:rsidRPr="004B0718">
              <w:rPr>
                <w:rFonts w:ascii="Arial" w:hAnsi="Arial"/>
                <w:color w:val="000000"/>
                <w:sz w:val="18"/>
              </w:rPr>
              <w:t>%</w:t>
            </w:r>
          </w:p>
        </w:tc>
        <w:tc>
          <w:tcPr>
            <w:tcW w:w="1060" w:type="dxa"/>
            <w:tcBorders>
              <w:top w:val="nil"/>
              <w:left w:val="nil"/>
              <w:bottom w:val="nil"/>
              <w:right w:val="single" w:sz="8" w:space="0" w:color="auto"/>
            </w:tcBorders>
            <w:shd w:val="clear" w:color="auto" w:fill="auto"/>
            <w:noWrap/>
          </w:tcPr>
          <w:p w14:paraId="74E45B73" w14:textId="4194A39D"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4B0718">
              <w:rPr>
                <w:rFonts w:ascii="Arial" w:hAnsi="Arial"/>
                <w:color w:val="000000"/>
                <w:sz w:val="18"/>
              </w:rPr>
              <w:t>-2</w:t>
            </w:r>
            <w:r w:rsidR="00897F4E">
              <w:rPr>
                <w:rFonts w:ascii="Arial" w:hAnsi="Arial" w:cs="Arial"/>
                <w:color w:val="000000"/>
                <w:sz w:val="18"/>
                <w:szCs w:val="18"/>
                <w:lang w:eastAsia="sv-SE"/>
              </w:rPr>
              <w:t>.</w:t>
            </w:r>
            <w:ins w:id="63" w:author="JCTVC-AI0023-v2" w:date="2019-03-21T15:39:00Z">
              <w:r w:rsidR="004B0718">
                <w:rPr>
                  <w:rFonts w:ascii="Arial" w:hAnsi="Arial" w:cs="Arial"/>
                  <w:color w:val="000000"/>
                  <w:sz w:val="18"/>
                  <w:szCs w:val="18"/>
                  <w:lang w:eastAsia="sv-SE"/>
                </w:rPr>
                <w:t>8</w:t>
              </w:r>
            </w:ins>
            <w:del w:id="64" w:author="JCTVC-AI0023-v2" w:date="2019-03-21T15:39:00Z">
              <w:r w:rsidR="001852A7" w:rsidRPr="008555D3" w:rsidDel="004B0718">
                <w:rPr>
                  <w:rFonts w:ascii="Arial" w:hAnsi="Arial" w:cs="Arial"/>
                  <w:color w:val="000000"/>
                  <w:sz w:val="18"/>
                  <w:szCs w:val="18"/>
                  <w:lang w:eastAsia="sv-SE"/>
                </w:rPr>
                <w:delText>7</w:delText>
              </w:r>
            </w:del>
            <w:r w:rsidRPr="004B0718">
              <w:rPr>
                <w:rFonts w:ascii="Arial" w:hAnsi="Arial"/>
                <w:color w:val="000000"/>
                <w:sz w:val="18"/>
              </w:rPr>
              <w:t>%</w:t>
            </w:r>
          </w:p>
        </w:tc>
      </w:tr>
      <w:tr w:rsidR="00842C5A" w:rsidRPr="00BD04D9" w14:paraId="6F582D66" w14:textId="77777777" w:rsidTr="00842C5A">
        <w:trPr>
          <w:cantSplit/>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14:paraId="3530D385" w14:textId="77777777"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sz w:val="18"/>
                <w:szCs w:val="18"/>
                <w:lang w:eastAsia="sv-SE"/>
              </w:rPr>
            </w:pPr>
            <w:r w:rsidRPr="008555D3">
              <w:rPr>
                <w:rFonts w:ascii="Arial" w:hAnsi="Arial" w:cs="Arial"/>
                <w:sz w:val="18"/>
                <w:szCs w:val="18"/>
                <w:lang w:eastAsia="sv-SE"/>
              </w:rPr>
              <w:t>Class F</w:t>
            </w:r>
          </w:p>
        </w:tc>
        <w:tc>
          <w:tcPr>
            <w:tcW w:w="1060" w:type="dxa"/>
            <w:tcBorders>
              <w:top w:val="nil"/>
              <w:left w:val="nil"/>
              <w:bottom w:val="single" w:sz="8" w:space="0" w:color="auto"/>
              <w:right w:val="nil"/>
            </w:tcBorders>
            <w:shd w:val="clear" w:color="auto" w:fill="auto"/>
            <w:noWrap/>
          </w:tcPr>
          <w:p w14:paraId="492CA0D2" w14:textId="56CA074C"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-0</w:t>
            </w:r>
            <w:r w:rsidR="00897F4E">
              <w:rPr>
                <w:rFonts w:ascii="Arial" w:hAnsi="Arial" w:cs="Arial"/>
                <w:sz w:val="18"/>
                <w:szCs w:val="18"/>
                <w:lang w:eastAsia="sv-SE"/>
              </w:rPr>
              <w:t>.</w:t>
            </w:r>
            <w:r w:rsidRPr="004B0718">
              <w:rPr>
                <w:rFonts w:ascii="Arial" w:hAnsi="Arial"/>
                <w:sz w:val="18"/>
              </w:rPr>
              <w:t>7%</w:t>
            </w:r>
          </w:p>
        </w:tc>
        <w:tc>
          <w:tcPr>
            <w:tcW w:w="1060" w:type="dxa"/>
            <w:tcBorders>
              <w:top w:val="nil"/>
              <w:left w:val="nil"/>
              <w:bottom w:val="single" w:sz="8" w:space="0" w:color="auto"/>
              <w:right w:val="nil"/>
            </w:tcBorders>
            <w:shd w:val="clear" w:color="auto" w:fill="auto"/>
            <w:noWrap/>
          </w:tcPr>
          <w:p w14:paraId="502261F1" w14:textId="5521A8A5"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-0</w:t>
            </w:r>
            <w:r w:rsidR="00897F4E">
              <w:rPr>
                <w:rFonts w:ascii="Arial" w:hAnsi="Arial" w:cs="Arial"/>
                <w:sz w:val="18"/>
                <w:szCs w:val="18"/>
                <w:lang w:eastAsia="sv-SE"/>
              </w:rPr>
              <w:t>.</w:t>
            </w:r>
            <w:ins w:id="65" w:author="JCTVC-AI0023-v2" w:date="2019-03-21T15:39:00Z">
              <w:r w:rsidR="004B0718">
                <w:rPr>
                  <w:rFonts w:ascii="Arial" w:hAnsi="Arial" w:cs="Arial"/>
                  <w:sz w:val="18"/>
                  <w:szCs w:val="18"/>
                  <w:lang w:eastAsia="sv-SE"/>
                </w:rPr>
                <w:t>8</w:t>
              </w:r>
            </w:ins>
            <w:del w:id="66" w:author="JCTVC-AI0023-v2" w:date="2019-03-21T15:39:00Z">
              <w:r w:rsidR="001852A7" w:rsidRPr="008555D3" w:rsidDel="004B0718">
                <w:rPr>
                  <w:rFonts w:ascii="Arial" w:hAnsi="Arial" w:cs="Arial"/>
                  <w:sz w:val="18"/>
                  <w:szCs w:val="18"/>
                  <w:lang w:eastAsia="sv-SE"/>
                </w:rPr>
                <w:delText>9</w:delText>
              </w:r>
            </w:del>
            <w:r w:rsidRPr="004B0718">
              <w:rPr>
                <w:rFonts w:ascii="Arial" w:hAnsi="Arial"/>
                <w:sz w:val="18"/>
              </w:rPr>
              <w:t>%</w:t>
            </w:r>
          </w:p>
        </w:tc>
        <w:tc>
          <w:tcPr>
            <w:tcW w:w="1060" w:type="dxa"/>
            <w:tcBorders>
              <w:top w:val="nil"/>
              <w:left w:val="nil"/>
              <w:bottom w:val="single" w:sz="8" w:space="0" w:color="auto"/>
              <w:right w:val="single" w:sz="8" w:space="0" w:color="auto"/>
            </w:tcBorders>
            <w:shd w:val="clear" w:color="auto" w:fill="auto"/>
            <w:noWrap/>
          </w:tcPr>
          <w:p w14:paraId="52144998" w14:textId="6F20EF70"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-1</w:t>
            </w:r>
            <w:r w:rsidR="00897F4E">
              <w:rPr>
                <w:rFonts w:ascii="Arial" w:hAnsi="Arial" w:cs="Arial"/>
                <w:sz w:val="18"/>
                <w:szCs w:val="18"/>
                <w:lang w:eastAsia="sv-SE"/>
              </w:rPr>
              <w:t>.</w:t>
            </w:r>
            <w:ins w:id="67" w:author="JCTVC-AI0023-v2" w:date="2019-03-21T15:39:00Z">
              <w:r w:rsidR="004B0718">
                <w:rPr>
                  <w:rFonts w:ascii="Arial" w:hAnsi="Arial" w:cs="Arial"/>
                  <w:sz w:val="18"/>
                  <w:szCs w:val="18"/>
                  <w:lang w:eastAsia="sv-SE"/>
                </w:rPr>
                <w:t>0</w:t>
              </w:r>
            </w:ins>
            <w:del w:id="68" w:author="JCTVC-AI0023-v2" w:date="2019-03-21T15:39:00Z">
              <w:r w:rsidR="001852A7" w:rsidRPr="008555D3" w:rsidDel="004B0718">
                <w:rPr>
                  <w:rFonts w:ascii="Arial" w:hAnsi="Arial" w:cs="Arial"/>
                  <w:sz w:val="18"/>
                  <w:szCs w:val="18"/>
                  <w:lang w:eastAsia="sv-SE"/>
                </w:rPr>
                <w:delText>1</w:delText>
              </w:r>
            </w:del>
            <w:r w:rsidRPr="004B0718">
              <w:rPr>
                <w:rFonts w:ascii="Arial" w:hAnsi="Arial"/>
                <w:sz w:val="18"/>
              </w:rPr>
              <w:t>%</w:t>
            </w:r>
          </w:p>
        </w:tc>
      </w:tr>
      <w:tr w:rsidR="00842C5A" w:rsidRPr="00BD04D9" w14:paraId="398DDC1B" w14:textId="77777777" w:rsidTr="00842C5A">
        <w:trPr>
          <w:cantSplit/>
          <w:trHeight w:val="240"/>
        </w:trPr>
        <w:tc>
          <w:tcPr>
            <w:tcW w:w="1300" w:type="dxa"/>
            <w:tcBorders>
              <w:top w:val="nil"/>
              <w:left w:val="single" w:sz="8" w:space="0" w:color="auto"/>
              <w:bottom w:val="nil"/>
              <w:right w:val="single" w:sz="8" w:space="0" w:color="auto"/>
            </w:tcBorders>
            <w:shd w:val="clear" w:color="auto" w:fill="auto"/>
            <w:noWrap/>
            <w:vAlign w:val="bottom"/>
            <w:hideMark/>
          </w:tcPr>
          <w:p w14:paraId="24D29273" w14:textId="77777777"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 xml:space="preserve">Enc </w:t>
            </w:r>
            <w:proofErr w:type="gramStart"/>
            <w:r w:rsidRPr="008555D3">
              <w:rPr>
                <w:rFonts w:ascii="Arial" w:hAnsi="Arial" w:cs="Arial"/>
                <w:color w:val="000000"/>
                <w:sz w:val="18"/>
                <w:szCs w:val="18"/>
                <w:lang w:eastAsia="sv-SE"/>
              </w:rPr>
              <w:t>Time[</w:t>
            </w:r>
            <w:proofErr w:type="gramEnd"/>
            <w:r w:rsidRPr="008555D3">
              <w:rPr>
                <w:rFonts w:ascii="Arial" w:hAnsi="Arial" w:cs="Arial"/>
                <w:color w:val="000000"/>
                <w:sz w:val="18"/>
                <w:szCs w:val="18"/>
                <w:lang w:eastAsia="sv-SE"/>
              </w:rPr>
              <w:t>%]</w:t>
            </w:r>
          </w:p>
        </w:tc>
        <w:tc>
          <w:tcPr>
            <w:tcW w:w="3180" w:type="dxa"/>
            <w:gridSpan w:val="3"/>
            <w:tcBorders>
              <w:top w:val="single" w:sz="8" w:space="0" w:color="auto"/>
              <w:left w:val="single" w:sz="8" w:space="0" w:color="auto"/>
              <w:bottom w:val="nil"/>
              <w:right w:val="single" w:sz="8" w:space="0" w:color="auto"/>
            </w:tcBorders>
            <w:shd w:val="clear" w:color="auto" w:fill="auto"/>
            <w:noWrap/>
          </w:tcPr>
          <w:p w14:paraId="363565C4" w14:textId="3CB49FF5" w:rsidR="00794820" w:rsidRPr="008555D3" w:rsidRDefault="004B0718"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ins w:id="69" w:author="JCTVC-AI0023-v2" w:date="2019-03-21T15:40:00Z">
              <w:r>
                <w:rPr>
                  <w:rFonts w:ascii="Arial" w:hAnsi="Arial" w:cs="Arial"/>
                  <w:color w:val="000000"/>
                  <w:sz w:val="18"/>
                  <w:szCs w:val="18"/>
                  <w:lang w:eastAsia="sv-SE"/>
                </w:rPr>
                <w:t>104%</w:t>
              </w:r>
            </w:ins>
            <w:del w:id="70" w:author="JCTVC-AI0023-v2" w:date="2019-03-21T15:39:00Z">
              <w:r w:rsidR="001852A7" w:rsidDel="004B0718">
                <w:rPr>
                  <w:rFonts w:ascii="Arial" w:hAnsi="Arial" w:cs="Arial"/>
                  <w:color w:val="000000"/>
                  <w:sz w:val="18"/>
                  <w:szCs w:val="18"/>
                  <w:lang w:eastAsia="sv-SE"/>
                </w:rPr>
                <w:delText>-</w:delText>
              </w:r>
            </w:del>
          </w:p>
        </w:tc>
      </w:tr>
      <w:tr w:rsidR="00794820" w:rsidRPr="00BD04D9" w14:paraId="345E540C" w14:textId="77777777" w:rsidTr="004B0718">
        <w:trPr>
          <w:cantSplit/>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14:paraId="1241D1BA" w14:textId="77777777" w:rsidR="00794820" w:rsidRPr="008555D3" w:rsidRDefault="00794820"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 xml:space="preserve">Dec </w:t>
            </w:r>
            <w:proofErr w:type="gramStart"/>
            <w:r w:rsidRPr="008555D3">
              <w:rPr>
                <w:rFonts w:ascii="Arial" w:hAnsi="Arial" w:cs="Arial"/>
                <w:color w:val="000000"/>
                <w:sz w:val="18"/>
                <w:szCs w:val="18"/>
                <w:lang w:eastAsia="sv-SE"/>
              </w:rPr>
              <w:t>Time[</w:t>
            </w:r>
            <w:proofErr w:type="gramEnd"/>
            <w:r w:rsidRPr="008555D3">
              <w:rPr>
                <w:rFonts w:ascii="Arial" w:hAnsi="Arial" w:cs="Arial"/>
                <w:color w:val="000000"/>
                <w:sz w:val="18"/>
                <w:szCs w:val="18"/>
                <w:lang w:eastAsia="sv-SE"/>
              </w:rPr>
              <w:t>%]</w:t>
            </w:r>
          </w:p>
        </w:tc>
        <w:tc>
          <w:tcPr>
            <w:tcW w:w="3180" w:type="dxa"/>
            <w:gridSpan w:val="3"/>
            <w:tcBorders>
              <w:top w:val="nil"/>
              <w:left w:val="single" w:sz="8" w:space="0" w:color="auto"/>
              <w:bottom w:val="single" w:sz="8" w:space="0" w:color="auto"/>
              <w:right w:val="single" w:sz="8" w:space="0" w:color="auto"/>
            </w:tcBorders>
            <w:shd w:val="clear" w:color="auto" w:fill="auto"/>
            <w:noWrap/>
            <w:vAlign w:val="bottom"/>
          </w:tcPr>
          <w:p w14:paraId="5A6A2019" w14:textId="63CACE90" w:rsidR="00794820" w:rsidRPr="008555D3" w:rsidRDefault="004B0718" w:rsidP="0079482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ins w:id="71" w:author="JCTVC-AI0023-v2" w:date="2019-03-21T15:40:00Z">
              <w:r>
                <w:rPr>
                  <w:rFonts w:ascii="Arial" w:hAnsi="Arial" w:cs="Arial"/>
                  <w:color w:val="000000"/>
                  <w:sz w:val="18"/>
                  <w:szCs w:val="18"/>
                  <w:lang w:eastAsia="sv-SE"/>
                </w:rPr>
                <w:t>100%</w:t>
              </w:r>
            </w:ins>
            <w:del w:id="72" w:author="JCTVC-AI0023-v2" w:date="2019-03-21T15:40:00Z">
              <w:r w:rsidR="001852A7" w:rsidDel="004B0718">
                <w:rPr>
                  <w:rFonts w:ascii="Arial" w:hAnsi="Arial" w:cs="Arial"/>
                  <w:color w:val="000000"/>
                  <w:sz w:val="18"/>
                  <w:szCs w:val="18"/>
                  <w:lang w:eastAsia="sv-SE"/>
                </w:rPr>
                <w:delText>-</w:delText>
              </w:r>
            </w:del>
          </w:p>
        </w:tc>
      </w:tr>
      <w:tr w:rsidR="00B3405E" w:rsidRPr="00BD04D9" w14:paraId="328EC2CC" w14:textId="77777777" w:rsidTr="00CB15FE">
        <w:trPr>
          <w:cantSplit/>
          <w:trHeight w:val="255"/>
        </w:trPr>
        <w:tc>
          <w:tcPr>
            <w:tcW w:w="1300" w:type="dxa"/>
            <w:tcBorders>
              <w:top w:val="nil"/>
              <w:left w:val="nil"/>
              <w:bottom w:val="nil"/>
              <w:right w:val="nil"/>
            </w:tcBorders>
            <w:shd w:val="clear" w:color="auto" w:fill="auto"/>
            <w:noWrap/>
            <w:vAlign w:val="bottom"/>
            <w:hideMark/>
          </w:tcPr>
          <w:p w14:paraId="21CB2F98"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p>
        </w:tc>
        <w:tc>
          <w:tcPr>
            <w:tcW w:w="1060" w:type="dxa"/>
            <w:tcBorders>
              <w:top w:val="nil"/>
              <w:left w:val="nil"/>
              <w:bottom w:val="single" w:sz="8" w:space="0" w:color="auto"/>
              <w:right w:val="nil"/>
            </w:tcBorders>
            <w:shd w:val="clear" w:color="auto" w:fill="auto"/>
            <w:noWrap/>
            <w:vAlign w:val="bottom"/>
            <w:hideMark/>
          </w:tcPr>
          <w:p w14:paraId="7A48D9E6"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eastAsia="sv-SE"/>
              </w:rPr>
            </w:pPr>
          </w:p>
        </w:tc>
        <w:tc>
          <w:tcPr>
            <w:tcW w:w="1060" w:type="dxa"/>
            <w:tcBorders>
              <w:top w:val="nil"/>
              <w:left w:val="nil"/>
              <w:bottom w:val="single" w:sz="8" w:space="0" w:color="auto"/>
              <w:right w:val="nil"/>
            </w:tcBorders>
            <w:shd w:val="clear" w:color="auto" w:fill="auto"/>
            <w:noWrap/>
            <w:vAlign w:val="bottom"/>
            <w:hideMark/>
          </w:tcPr>
          <w:p w14:paraId="57DC4B7B"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eastAsia="sv-SE"/>
              </w:rPr>
            </w:pPr>
          </w:p>
        </w:tc>
        <w:tc>
          <w:tcPr>
            <w:tcW w:w="1060" w:type="dxa"/>
            <w:tcBorders>
              <w:top w:val="nil"/>
              <w:left w:val="nil"/>
              <w:bottom w:val="single" w:sz="8" w:space="0" w:color="auto"/>
              <w:right w:val="nil"/>
            </w:tcBorders>
            <w:shd w:val="clear" w:color="auto" w:fill="auto"/>
            <w:noWrap/>
            <w:vAlign w:val="bottom"/>
            <w:hideMark/>
          </w:tcPr>
          <w:p w14:paraId="3948A27F"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eastAsia="sv-SE"/>
              </w:rPr>
            </w:pPr>
          </w:p>
        </w:tc>
      </w:tr>
      <w:tr w:rsidR="00B3405E" w:rsidRPr="00BD04D9" w14:paraId="1BE9EA61" w14:textId="77777777" w:rsidTr="00CB15FE">
        <w:trPr>
          <w:cantSplit/>
          <w:trHeight w:val="240"/>
        </w:trPr>
        <w:tc>
          <w:tcPr>
            <w:tcW w:w="1300" w:type="dxa"/>
            <w:tcBorders>
              <w:top w:val="nil"/>
              <w:left w:val="nil"/>
              <w:bottom w:val="nil"/>
              <w:right w:val="nil"/>
            </w:tcBorders>
            <w:shd w:val="clear" w:color="auto" w:fill="auto"/>
            <w:noWrap/>
            <w:vAlign w:val="bottom"/>
            <w:hideMark/>
          </w:tcPr>
          <w:p w14:paraId="29D3CBBA"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eastAsia="sv-SE"/>
              </w:rPr>
            </w:pPr>
          </w:p>
        </w:tc>
        <w:tc>
          <w:tcPr>
            <w:tcW w:w="318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2667AEB" w14:textId="77777777" w:rsidR="005E0CE6"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73" w:author="JCTVC-AI0023-v2" w:date="2019-03-21T15:47:00Z"/>
                <w:rFonts w:ascii="Arial" w:hAnsi="Arial" w:cs="Arial"/>
                <w:b/>
                <w:bCs/>
                <w:color w:val="000000"/>
                <w:sz w:val="18"/>
                <w:szCs w:val="18"/>
                <w:lang w:eastAsia="sv-SE"/>
              </w:rPr>
            </w:pPr>
            <w:r w:rsidRPr="008555D3">
              <w:rPr>
                <w:rFonts w:ascii="Arial" w:hAnsi="Arial" w:cs="Arial"/>
                <w:b/>
                <w:bCs/>
                <w:color w:val="000000"/>
                <w:sz w:val="18"/>
                <w:szCs w:val="18"/>
                <w:lang w:eastAsia="sv-SE"/>
              </w:rPr>
              <w:t>Low delay B Main 10</w:t>
            </w:r>
          </w:p>
          <w:p w14:paraId="2900B9F0" w14:textId="72FDE8E6" w:rsidR="00B3405E" w:rsidRPr="008555D3" w:rsidRDefault="005E0CE6"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b/>
                <w:bCs/>
                <w:color w:val="000000"/>
                <w:sz w:val="18"/>
                <w:szCs w:val="18"/>
                <w:lang w:eastAsia="sv-SE"/>
              </w:rPr>
            </w:pPr>
            <w:ins w:id="74" w:author="JCTVC-AI0023-v2" w:date="2019-03-21T15:47:00Z">
              <w:r>
                <w:rPr>
                  <w:rFonts w:ascii="Arial" w:hAnsi="Arial" w:cs="Arial"/>
                  <w:b/>
                  <w:bCs/>
                  <w:color w:val="000000"/>
                  <w:sz w:val="18"/>
                  <w:szCs w:val="18"/>
                  <w:lang w:eastAsia="sv-SE"/>
                </w:rPr>
                <w:t>2 picture look-ahead</w:t>
              </w:r>
            </w:ins>
            <w:del w:id="75" w:author="JCTVC-AI0023-v2" w:date="2019-03-21T15:47:00Z">
              <w:r w:rsidR="00760861" w:rsidDel="005E0CE6">
                <w:rPr>
                  <w:rFonts w:ascii="Arial" w:hAnsi="Arial" w:cs="Arial"/>
                  <w:b/>
                  <w:bCs/>
                  <w:color w:val="000000"/>
                  <w:sz w:val="18"/>
                  <w:szCs w:val="18"/>
                  <w:lang w:eastAsia="sv-SE"/>
                </w:rPr>
                <w:delText xml:space="preserve"> (CTC)</w:delText>
              </w:r>
            </w:del>
          </w:p>
        </w:tc>
      </w:tr>
      <w:tr w:rsidR="00CB15FE" w:rsidRPr="00BD04D9" w14:paraId="081AC133" w14:textId="77777777" w:rsidTr="00CB15FE">
        <w:trPr>
          <w:cantSplit/>
          <w:trHeight w:val="240"/>
        </w:trPr>
        <w:tc>
          <w:tcPr>
            <w:tcW w:w="1300" w:type="dxa"/>
            <w:tcBorders>
              <w:top w:val="nil"/>
              <w:left w:val="nil"/>
              <w:bottom w:val="nil"/>
              <w:right w:val="nil"/>
            </w:tcBorders>
            <w:shd w:val="clear" w:color="auto" w:fill="auto"/>
            <w:noWrap/>
            <w:vAlign w:val="bottom"/>
          </w:tcPr>
          <w:p w14:paraId="28AFED02" w14:textId="77777777" w:rsidR="00CB15FE" w:rsidRPr="00BD04D9" w:rsidRDefault="00CB15F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eastAsia="sv-SE"/>
              </w:rPr>
            </w:pPr>
          </w:p>
        </w:tc>
        <w:tc>
          <w:tcPr>
            <w:tcW w:w="3180" w:type="dxa"/>
            <w:gridSpan w:val="3"/>
            <w:tcBorders>
              <w:top w:val="single" w:sz="8" w:space="0" w:color="auto"/>
              <w:left w:val="single" w:sz="8" w:space="0" w:color="auto"/>
              <w:bottom w:val="nil"/>
              <w:right w:val="single" w:sz="4" w:space="0" w:color="auto"/>
            </w:tcBorders>
            <w:shd w:val="clear" w:color="auto" w:fill="auto"/>
            <w:noWrap/>
            <w:vAlign w:val="bottom"/>
          </w:tcPr>
          <w:p w14:paraId="0024353B" w14:textId="29335479" w:rsidR="00CB15FE" w:rsidRPr="00BD04D9" w:rsidRDefault="00CB15F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b/>
                <w:bCs/>
                <w:color w:val="000000"/>
                <w:sz w:val="18"/>
                <w:szCs w:val="18"/>
                <w:lang w:eastAsia="sv-SE"/>
              </w:rPr>
            </w:pPr>
            <w:r w:rsidRPr="00BD04D9">
              <w:rPr>
                <w:rFonts w:ascii="Arial" w:hAnsi="Arial" w:cs="Arial"/>
                <w:b/>
                <w:bCs/>
                <w:color w:val="000000"/>
                <w:sz w:val="18"/>
                <w:szCs w:val="18"/>
                <w:lang w:eastAsia="sv-SE"/>
              </w:rPr>
              <w:t>Over HM-16.20</w:t>
            </w:r>
          </w:p>
        </w:tc>
      </w:tr>
      <w:tr w:rsidR="00B3405E" w:rsidRPr="00BD04D9" w14:paraId="331CA552" w14:textId="77777777" w:rsidTr="00CB15FE">
        <w:trPr>
          <w:cantSplit/>
          <w:trHeight w:val="255"/>
        </w:trPr>
        <w:tc>
          <w:tcPr>
            <w:tcW w:w="1300" w:type="dxa"/>
            <w:tcBorders>
              <w:top w:val="nil"/>
              <w:left w:val="nil"/>
              <w:bottom w:val="nil"/>
              <w:right w:val="single" w:sz="4" w:space="0" w:color="auto"/>
            </w:tcBorders>
            <w:shd w:val="clear" w:color="auto" w:fill="auto"/>
            <w:noWrap/>
            <w:vAlign w:val="bottom"/>
            <w:hideMark/>
          </w:tcPr>
          <w:p w14:paraId="77D15BEF"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b/>
                <w:bCs/>
                <w:color w:val="000000"/>
                <w:sz w:val="18"/>
                <w:szCs w:val="18"/>
                <w:lang w:eastAsia="sv-SE"/>
              </w:rPr>
            </w:pPr>
          </w:p>
        </w:tc>
        <w:tc>
          <w:tcPr>
            <w:tcW w:w="1060" w:type="dxa"/>
            <w:tcBorders>
              <w:top w:val="nil"/>
              <w:left w:val="single" w:sz="4" w:space="0" w:color="auto"/>
              <w:bottom w:val="single" w:sz="8" w:space="0" w:color="auto"/>
              <w:right w:val="nil"/>
            </w:tcBorders>
            <w:shd w:val="clear" w:color="auto" w:fill="auto"/>
            <w:noWrap/>
            <w:vAlign w:val="bottom"/>
            <w:hideMark/>
          </w:tcPr>
          <w:p w14:paraId="15CC3D03"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555D3">
              <w:rPr>
                <w:rFonts w:ascii="Arial" w:hAnsi="Arial" w:cs="Arial"/>
                <w:color w:val="000000"/>
                <w:sz w:val="18"/>
                <w:szCs w:val="18"/>
                <w:lang w:eastAsia="sv-SE"/>
              </w:rPr>
              <w:t>Y</w:t>
            </w:r>
          </w:p>
        </w:tc>
        <w:tc>
          <w:tcPr>
            <w:tcW w:w="1060" w:type="dxa"/>
            <w:tcBorders>
              <w:top w:val="nil"/>
              <w:left w:val="nil"/>
              <w:bottom w:val="nil"/>
              <w:right w:val="nil"/>
            </w:tcBorders>
            <w:shd w:val="clear" w:color="auto" w:fill="auto"/>
            <w:noWrap/>
            <w:vAlign w:val="bottom"/>
            <w:hideMark/>
          </w:tcPr>
          <w:p w14:paraId="574D5602"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555D3">
              <w:rPr>
                <w:rFonts w:ascii="Arial" w:hAnsi="Arial" w:cs="Arial"/>
                <w:color w:val="000000"/>
                <w:sz w:val="18"/>
                <w:szCs w:val="18"/>
                <w:lang w:eastAsia="sv-SE"/>
              </w:rPr>
              <w:t>U</w:t>
            </w:r>
          </w:p>
        </w:tc>
        <w:tc>
          <w:tcPr>
            <w:tcW w:w="1060" w:type="dxa"/>
            <w:tcBorders>
              <w:top w:val="nil"/>
              <w:left w:val="nil"/>
              <w:bottom w:val="nil"/>
              <w:right w:val="single" w:sz="8" w:space="0" w:color="auto"/>
            </w:tcBorders>
            <w:shd w:val="clear" w:color="auto" w:fill="auto"/>
            <w:noWrap/>
            <w:vAlign w:val="bottom"/>
            <w:hideMark/>
          </w:tcPr>
          <w:p w14:paraId="4CE9743A"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555D3">
              <w:rPr>
                <w:rFonts w:ascii="Arial" w:hAnsi="Arial" w:cs="Arial"/>
                <w:color w:val="000000"/>
                <w:sz w:val="18"/>
                <w:szCs w:val="18"/>
                <w:lang w:eastAsia="sv-SE"/>
              </w:rPr>
              <w:t>V</w:t>
            </w:r>
          </w:p>
        </w:tc>
      </w:tr>
      <w:tr w:rsidR="00B3405E" w:rsidRPr="00BD04D9" w14:paraId="669DB9D1" w14:textId="77777777" w:rsidTr="00CB15FE">
        <w:trPr>
          <w:cantSplit/>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14:paraId="6CFF02DE"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A1</w:t>
            </w:r>
          </w:p>
        </w:tc>
        <w:tc>
          <w:tcPr>
            <w:tcW w:w="1060" w:type="dxa"/>
            <w:tcBorders>
              <w:top w:val="single" w:sz="8" w:space="0" w:color="auto"/>
              <w:left w:val="nil"/>
              <w:bottom w:val="nil"/>
              <w:right w:val="nil"/>
            </w:tcBorders>
            <w:shd w:val="clear" w:color="auto" w:fill="auto"/>
            <w:noWrap/>
            <w:vAlign w:val="bottom"/>
            <w:hideMark/>
          </w:tcPr>
          <w:p w14:paraId="05DFF495" w14:textId="77777777" w:rsidR="00B3405E" w:rsidRPr="00897F4E"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color w:val="000000"/>
                <w:sz w:val="18"/>
                <w:szCs w:val="18"/>
                <w:lang w:eastAsia="sv-SE"/>
              </w:rPr>
              <w:t> </w:t>
            </w:r>
          </w:p>
        </w:tc>
        <w:tc>
          <w:tcPr>
            <w:tcW w:w="1060" w:type="dxa"/>
            <w:tcBorders>
              <w:top w:val="single" w:sz="8" w:space="0" w:color="auto"/>
              <w:left w:val="nil"/>
              <w:bottom w:val="nil"/>
              <w:right w:val="nil"/>
            </w:tcBorders>
            <w:shd w:val="clear" w:color="auto" w:fill="auto"/>
            <w:noWrap/>
            <w:vAlign w:val="bottom"/>
            <w:hideMark/>
          </w:tcPr>
          <w:p w14:paraId="7BB6A96E" w14:textId="77777777" w:rsidR="00B3405E" w:rsidRPr="00897F4E"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color w:val="000000"/>
                <w:sz w:val="18"/>
                <w:szCs w:val="18"/>
                <w:lang w:eastAsia="sv-SE"/>
              </w:rPr>
              <w:t> </w:t>
            </w:r>
          </w:p>
        </w:tc>
        <w:tc>
          <w:tcPr>
            <w:tcW w:w="1060" w:type="dxa"/>
            <w:tcBorders>
              <w:top w:val="single" w:sz="8" w:space="0" w:color="auto"/>
              <w:left w:val="nil"/>
              <w:bottom w:val="nil"/>
              <w:right w:val="single" w:sz="8" w:space="0" w:color="auto"/>
            </w:tcBorders>
            <w:shd w:val="clear" w:color="auto" w:fill="auto"/>
            <w:noWrap/>
            <w:vAlign w:val="bottom"/>
            <w:hideMark/>
          </w:tcPr>
          <w:p w14:paraId="298ECEBC" w14:textId="77777777" w:rsidR="00B3405E" w:rsidRPr="00897F4E"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color w:val="000000"/>
                <w:sz w:val="18"/>
                <w:szCs w:val="18"/>
                <w:lang w:eastAsia="sv-SE"/>
              </w:rPr>
              <w:t> </w:t>
            </w:r>
          </w:p>
        </w:tc>
      </w:tr>
      <w:tr w:rsidR="00B3405E" w:rsidRPr="00BD04D9" w14:paraId="58079F08" w14:textId="77777777" w:rsidTr="00556AAD">
        <w:trPr>
          <w:cantSplit/>
          <w:trHeight w:val="240"/>
        </w:trPr>
        <w:tc>
          <w:tcPr>
            <w:tcW w:w="1300" w:type="dxa"/>
            <w:tcBorders>
              <w:top w:val="nil"/>
              <w:left w:val="single" w:sz="8" w:space="0" w:color="auto"/>
              <w:bottom w:val="nil"/>
              <w:right w:val="single" w:sz="8" w:space="0" w:color="auto"/>
            </w:tcBorders>
            <w:shd w:val="clear" w:color="auto" w:fill="auto"/>
            <w:noWrap/>
            <w:vAlign w:val="bottom"/>
            <w:hideMark/>
          </w:tcPr>
          <w:p w14:paraId="4BEE779E"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A2</w:t>
            </w:r>
          </w:p>
        </w:tc>
        <w:tc>
          <w:tcPr>
            <w:tcW w:w="1060" w:type="dxa"/>
            <w:tcBorders>
              <w:top w:val="nil"/>
              <w:left w:val="nil"/>
              <w:bottom w:val="nil"/>
              <w:right w:val="nil"/>
            </w:tcBorders>
            <w:shd w:val="clear" w:color="auto" w:fill="auto"/>
            <w:noWrap/>
            <w:vAlign w:val="bottom"/>
            <w:hideMark/>
          </w:tcPr>
          <w:p w14:paraId="4700C242" w14:textId="77777777" w:rsidR="00B3405E" w:rsidRPr="00897F4E"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color w:val="000000"/>
                <w:sz w:val="18"/>
                <w:szCs w:val="18"/>
                <w:lang w:eastAsia="sv-SE"/>
              </w:rPr>
              <w:t> </w:t>
            </w:r>
          </w:p>
        </w:tc>
        <w:tc>
          <w:tcPr>
            <w:tcW w:w="1060" w:type="dxa"/>
            <w:tcBorders>
              <w:top w:val="nil"/>
              <w:left w:val="nil"/>
              <w:bottom w:val="nil"/>
              <w:right w:val="nil"/>
            </w:tcBorders>
            <w:shd w:val="clear" w:color="auto" w:fill="auto"/>
            <w:noWrap/>
            <w:vAlign w:val="bottom"/>
            <w:hideMark/>
          </w:tcPr>
          <w:p w14:paraId="032930ED" w14:textId="77777777" w:rsidR="00B3405E" w:rsidRPr="00897F4E"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color w:val="000000"/>
                <w:sz w:val="18"/>
                <w:szCs w:val="18"/>
                <w:lang w:eastAsia="sv-SE"/>
              </w:rPr>
              <w:t> </w:t>
            </w:r>
          </w:p>
        </w:tc>
        <w:tc>
          <w:tcPr>
            <w:tcW w:w="1060" w:type="dxa"/>
            <w:tcBorders>
              <w:top w:val="nil"/>
              <w:left w:val="nil"/>
              <w:bottom w:val="nil"/>
              <w:right w:val="single" w:sz="8" w:space="0" w:color="auto"/>
            </w:tcBorders>
            <w:shd w:val="clear" w:color="auto" w:fill="auto"/>
            <w:noWrap/>
            <w:vAlign w:val="bottom"/>
            <w:hideMark/>
          </w:tcPr>
          <w:p w14:paraId="5E46AA7E" w14:textId="77777777" w:rsidR="00B3405E" w:rsidRPr="00897F4E"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color w:val="000000"/>
                <w:sz w:val="18"/>
                <w:szCs w:val="18"/>
                <w:lang w:eastAsia="sv-SE"/>
              </w:rPr>
              <w:t> </w:t>
            </w:r>
          </w:p>
        </w:tc>
      </w:tr>
      <w:tr w:rsidR="0052346D" w:rsidRPr="00BD04D9" w14:paraId="40F6F576" w14:textId="77777777" w:rsidTr="00050EA0">
        <w:trPr>
          <w:cantSplit/>
          <w:trHeight w:val="240"/>
        </w:trPr>
        <w:tc>
          <w:tcPr>
            <w:tcW w:w="1300" w:type="dxa"/>
            <w:tcBorders>
              <w:top w:val="nil"/>
              <w:left w:val="single" w:sz="8" w:space="0" w:color="auto"/>
              <w:bottom w:val="nil"/>
              <w:right w:val="single" w:sz="8" w:space="0" w:color="auto"/>
            </w:tcBorders>
            <w:shd w:val="clear" w:color="auto" w:fill="auto"/>
            <w:noWrap/>
            <w:vAlign w:val="bottom"/>
            <w:hideMark/>
          </w:tcPr>
          <w:p w14:paraId="376CDF08" w14:textId="77777777" w:rsidR="0052346D" w:rsidRPr="008555D3"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B</w:t>
            </w:r>
          </w:p>
        </w:tc>
        <w:tc>
          <w:tcPr>
            <w:tcW w:w="1060" w:type="dxa"/>
            <w:tcBorders>
              <w:top w:val="nil"/>
              <w:left w:val="nil"/>
              <w:bottom w:val="nil"/>
              <w:right w:val="nil"/>
            </w:tcBorders>
            <w:shd w:val="clear" w:color="auto" w:fill="auto"/>
            <w:noWrap/>
          </w:tcPr>
          <w:p w14:paraId="2F4B61E8" w14:textId="2FB2F965"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4B0718">
              <w:rPr>
                <w:rFonts w:ascii="Arial" w:hAnsi="Arial"/>
                <w:sz w:val="18"/>
              </w:rPr>
              <w:t>-</w:t>
            </w:r>
            <w:r w:rsidR="0077302F" w:rsidRPr="00897F4E">
              <w:rPr>
                <w:rFonts w:ascii="Arial" w:hAnsi="Arial" w:cs="Arial"/>
                <w:sz w:val="18"/>
                <w:szCs w:val="18"/>
              </w:rPr>
              <w:t>4</w:t>
            </w:r>
            <w:r w:rsidR="00897F4E">
              <w:rPr>
                <w:rFonts w:ascii="Arial" w:hAnsi="Arial" w:cs="Arial"/>
                <w:sz w:val="18"/>
                <w:szCs w:val="18"/>
              </w:rPr>
              <w:t>.</w:t>
            </w:r>
            <w:r w:rsidR="0077302F" w:rsidRPr="00897F4E">
              <w:rPr>
                <w:rFonts w:ascii="Arial" w:hAnsi="Arial" w:cs="Arial"/>
                <w:sz w:val="18"/>
                <w:szCs w:val="18"/>
              </w:rPr>
              <w:t>2</w:t>
            </w:r>
            <w:r w:rsidRPr="004B0718">
              <w:rPr>
                <w:rFonts w:ascii="Arial" w:hAnsi="Arial"/>
                <w:sz w:val="18"/>
              </w:rPr>
              <w:t>%</w:t>
            </w:r>
          </w:p>
        </w:tc>
        <w:tc>
          <w:tcPr>
            <w:tcW w:w="1060" w:type="dxa"/>
            <w:tcBorders>
              <w:top w:val="nil"/>
              <w:left w:val="nil"/>
              <w:bottom w:val="nil"/>
              <w:right w:val="nil"/>
            </w:tcBorders>
            <w:shd w:val="clear" w:color="auto" w:fill="auto"/>
            <w:noWrap/>
          </w:tcPr>
          <w:p w14:paraId="79F7DDBD" w14:textId="00166373"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w:t>
            </w:r>
            <w:r w:rsidR="0077302F" w:rsidRPr="00897F4E">
              <w:rPr>
                <w:rFonts w:ascii="Arial" w:hAnsi="Arial" w:cs="Arial"/>
                <w:sz w:val="18"/>
                <w:szCs w:val="18"/>
              </w:rPr>
              <w:t>5</w:t>
            </w:r>
            <w:r w:rsidR="00897F4E">
              <w:rPr>
                <w:rFonts w:ascii="Arial" w:hAnsi="Arial" w:cs="Arial"/>
                <w:sz w:val="18"/>
                <w:szCs w:val="18"/>
              </w:rPr>
              <w:t>.</w:t>
            </w:r>
            <w:r w:rsidR="0077302F" w:rsidRPr="00897F4E">
              <w:rPr>
                <w:rFonts w:ascii="Arial" w:hAnsi="Arial" w:cs="Arial"/>
                <w:sz w:val="18"/>
                <w:szCs w:val="18"/>
              </w:rPr>
              <w:t>1</w:t>
            </w:r>
            <w:r w:rsidRPr="004B0718">
              <w:rPr>
                <w:rFonts w:ascii="Arial" w:hAnsi="Arial"/>
                <w:sz w:val="18"/>
              </w:rPr>
              <w:t>%</w:t>
            </w:r>
          </w:p>
        </w:tc>
        <w:tc>
          <w:tcPr>
            <w:tcW w:w="1060" w:type="dxa"/>
            <w:tcBorders>
              <w:top w:val="nil"/>
              <w:left w:val="nil"/>
              <w:bottom w:val="nil"/>
              <w:right w:val="single" w:sz="8" w:space="0" w:color="auto"/>
            </w:tcBorders>
            <w:shd w:val="clear" w:color="auto" w:fill="auto"/>
            <w:noWrap/>
          </w:tcPr>
          <w:p w14:paraId="3502A168" w14:textId="75F1D863"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w:t>
            </w:r>
            <w:r w:rsidR="0077302F" w:rsidRPr="00897F4E">
              <w:rPr>
                <w:rFonts w:ascii="Arial" w:hAnsi="Arial" w:cs="Arial"/>
                <w:sz w:val="18"/>
                <w:szCs w:val="18"/>
              </w:rPr>
              <w:t>6</w:t>
            </w:r>
            <w:r w:rsidR="00897F4E">
              <w:rPr>
                <w:rFonts w:ascii="Arial" w:hAnsi="Arial" w:cs="Arial"/>
                <w:sz w:val="18"/>
                <w:szCs w:val="18"/>
              </w:rPr>
              <w:t>.</w:t>
            </w:r>
            <w:r w:rsidRPr="004B0718">
              <w:rPr>
                <w:rFonts w:ascii="Arial" w:hAnsi="Arial"/>
                <w:sz w:val="18"/>
              </w:rPr>
              <w:t>1%</w:t>
            </w:r>
          </w:p>
        </w:tc>
      </w:tr>
      <w:tr w:rsidR="0052346D" w:rsidRPr="00BD04D9" w14:paraId="6014A891" w14:textId="77777777" w:rsidTr="00050EA0">
        <w:trPr>
          <w:cantSplit/>
          <w:trHeight w:val="240"/>
        </w:trPr>
        <w:tc>
          <w:tcPr>
            <w:tcW w:w="1300" w:type="dxa"/>
            <w:tcBorders>
              <w:top w:val="nil"/>
              <w:left w:val="single" w:sz="8" w:space="0" w:color="auto"/>
              <w:bottom w:val="nil"/>
              <w:right w:val="single" w:sz="8" w:space="0" w:color="auto"/>
            </w:tcBorders>
            <w:shd w:val="clear" w:color="auto" w:fill="auto"/>
            <w:noWrap/>
            <w:vAlign w:val="bottom"/>
            <w:hideMark/>
          </w:tcPr>
          <w:p w14:paraId="5D33922C" w14:textId="77777777" w:rsidR="0052346D" w:rsidRPr="008555D3"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C</w:t>
            </w:r>
          </w:p>
        </w:tc>
        <w:tc>
          <w:tcPr>
            <w:tcW w:w="1060" w:type="dxa"/>
            <w:tcBorders>
              <w:top w:val="nil"/>
              <w:left w:val="nil"/>
              <w:bottom w:val="nil"/>
              <w:right w:val="nil"/>
            </w:tcBorders>
            <w:shd w:val="clear" w:color="auto" w:fill="auto"/>
            <w:noWrap/>
          </w:tcPr>
          <w:p w14:paraId="69EE9F29" w14:textId="5A075536" w:rsidR="0052346D" w:rsidRPr="00897F4E" w:rsidRDefault="0077302F"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w:t>
            </w:r>
            <w:r w:rsidR="0052346D" w:rsidRPr="004B0718">
              <w:rPr>
                <w:rFonts w:ascii="Arial" w:hAnsi="Arial"/>
                <w:sz w:val="18"/>
              </w:rPr>
              <w:t>1</w:t>
            </w:r>
            <w:r w:rsidR="00897F4E">
              <w:rPr>
                <w:rFonts w:ascii="Arial" w:hAnsi="Arial" w:cs="Arial"/>
                <w:sz w:val="18"/>
                <w:szCs w:val="18"/>
              </w:rPr>
              <w:t>.</w:t>
            </w:r>
            <w:r w:rsidRPr="00897F4E">
              <w:rPr>
                <w:rFonts w:ascii="Arial" w:hAnsi="Arial" w:cs="Arial"/>
                <w:sz w:val="18"/>
                <w:szCs w:val="18"/>
              </w:rPr>
              <w:t>3</w:t>
            </w:r>
            <w:r w:rsidR="0052346D" w:rsidRPr="004B0718">
              <w:rPr>
                <w:rFonts w:ascii="Arial" w:hAnsi="Arial"/>
                <w:sz w:val="18"/>
              </w:rPr>
              <w:t>%</w:t>
            </w:r>
          </w:p>
        </w:tc>
        <w:tc>
          <w:tcPr>
            <w:tcW w:w="1060" w:type="dxa"/>
            <w:tcBorders>
              <w:top w:val="nil"/>
              <w:left w:val="nil"/>
              <w:bottom w:val="nil"/>
              <w:right w:val="nil"/>
            </w:tcBorders>
            <w:shd w:val="clear" w:color="auto" w:fill="auto"/>
            <w:noWrap/>
          </w:tcPr>
          <w:p w14:paraId="025CE601" w14:textId="665CDAD9" w:rsidR="0052346D" w:rsidRPr="00897F4E" w:rsidRDefault="0077302F"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-2</w:t>
            </w:r>
            <w:r w:rsidR="00897F4E">
              <w:rPr>
                <w:rFonts w:ascii="Arial" w:hAnsi="Arial" w:cs="Arial"/>
                <w:sz w:val="18"/>
                <w:szCs w:val="18"/>
              </w:rPr>
              <w:t>.</w:t>
            </w:r>
            <w:r w:rsidRPr="00897F4E">
              <w:rPr>
                <w:rFonts w:ascii="Arial" w:hAnsi="Arial" w:cs="Arial"/>
                <w:sz w:val="18"/>
                <w:szCs w:val="18"/>
              </w:rPr>
              <w:t>3</w:t>
            </w:r>
            <w:r w:rsidR="0052346D" w:rsidRPr="004B0718">
              <w:rPr>
                <w:rFonts w:ascii="Arial" w:hAnsi="Arial"/>
                <w:sz w:val="18"/>
              </w:rPr>
              <w:t>%</w:t>
            </w:r>
          </w:p>
        </w:tc>
        <w:tc>
          <w:tcPr>
            <w:tcW w:w="1060" w:type="dxa"/>
            <w:tcBorders>
              <w:top w:val="nil"/>
              <w:left w:val="nil"/>
              <w:bottom w:val="nil"/>
              <w:right w:val="single" w:sz="8" w:space="0" w:color="auto"/>
            </w:tcBorders>
            <w:shd w:val="clear" w:color="auto" w:fill="auto"/>
            <w:noWrap/>
          </w:tcPr>
          <w:p w14:paraId="40F05C60" w14:textId="134495B2" w:rsidR="0052346D" w:rsidRPr="00897F4E" w:rsidRDefault="0077302F"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-3</w:t>
            </w:r>
            <w:r w:rsidR="00897F4E">
              <w:rPr>
                <w:rFonts w:ascii="Arial" w:hAnsi="Arial" w:cs="Arial"/>
                <w:sz w:val="18"/>
                <w:szCs w:val="18"/>
              </w:rPr>
              <w:t>.</w:t>
            </w:r>
            <w:r w:rsidRPr="00897F4E">
              <w:rPr>
                <w:rFonts w:ascii="Arial" w:hAnsi="Arial" w:cs="Arial"/>
                <w:sz w:val="18"/>
                <w:szCs w:val="18"/>
              </w:rPr>
              <w:t>3</w:t>
            </w:r>
            <w:r w:rsidR="0052346D" w:rsidRPr="004B0718">
              <w:rPr>
                <w:rFonts w:ascii="Arial" w:hAnsi="Arial"/>
                <w:sz w:val="18"/>
              </w:rPr>
              <w:t>%</w:t>
            </w:r>
          </w:p>
        </w:tc>
      </w:tr>
      <w:tr w:rsidR="0052346D" w:rsidRPr="00BD04D9" w14:paraId="6D14F250" w14:textId="77777777" w:rsidTr="00050EA0">
        <w:trPr>
          <w:cantSplit/>
          <w:trHeight w:val="255"/>
        </w:trPr>
        <w:tc>
          <w:tcPr>
            <w:tcW w:w="1300" w:type="dxa"/>
            <w:tcBorders>
              <w:top w:val="nil"/>
              <w:left w:val="single" w:sz="8" w:space="0" w:color="auto"/>
              <w:bottom w:val="nil"/>
              <w:right w:val="single" w:sz="8" w:space="0" w:color="auto"/>
            </w:tcBorders>
            <w:shd w:val="clear" w:color="auto" w:fill="auto"/>
            <w:noWrap/>
            <w:vAlign w:val="bottom"/>
            <w:hideMark/>
          </w:tcPr>
          <w:p w14:paraId="13939D6B" w14:textId="77777777" w:rsidR="0052346D" w:rsidRPr="008555D3"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E</w:t>
            </w:r>
          </w:p>
        </w:tc>
        <w:tc>
          <w:tcPr>
            <w:tcW w:w="1060" w:type="dxa"/>
            <w:tcBorders>
              <w:top w:val="nil"/>
              <w:left w:val="nil"/>
              <w:bottom w:val="nil"/>
              <w:right w:val="nil"/>
            </w:tcBorders>
            <w:shd w:val="clear" w:color="auto" w:fill="auto"/>
            <w:noWrap/>
          </w:tcPr>
          <w:p w14:paraId="01DA4AE5" w14:textId="492F7F7E"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4B0718">
              <w:rPr>
                <w:rFonts w:ascii="Arial" w:hAnsi="Arial"/>
                <w:sz w:val="18"/>
              </w:rPr>
              <w:t>-</w:t>
            </w:r>
            <w:r w:rsidR="0077302F" w:rsidRPr="00897F4E">
              <w:rPr>
                <w:rFonts w:ascii="Arial" w:hAnsi="Arial" w:cs="Arial"/>
                <w:sz w:val="18"/>
                <w:szCs w:val="18"/>
              </w:rPr>
              <w:t>4</w:t>
            </w:r>
            <w:r w:rsidR="00897F4E">
              <w:rPr>
                <w:rFonts w:ascii="Arial" w:hAnsi="Arial" w:cs="Arial"/>
                <w:sz w:val="18"/>
                <w:szCs w:val="18"/>
              </w:rPr>
              <w:t>.</w:t>
            </w:r>
            <w:r w:rsidR="0077302F" w:rsidRPr="00897F4E">
              <w:rPr>
                <w:rFonts w:ascii="Arial" w:hAnsi="Arial" w:cs="Arial"/>
                <w:sz w:val="18"/>
                <w:szCs w:val="18"/>
              </w:rPr>
              <w:t>5</w:t>
            </w:r>
            <w:r w:rsidRPr="004B0718">
              <w:rPr>
                <w:rFonts w:ascii="Arial" w:hAnsi="Arial"/>
                <w:sz w:val="18"/>
              </w:rPr>
              <w:t>%</w:t>
            </w:r>
          </w:p>
        </w:tc>
        <w:tc>
          <w:tcPr>
            <w:tcW w:w="1060" w:type="dxa"/>
            <w:tcBorders>
              <w:top w:val="nil"/>
              <w:left w:val="nil"/>
              <w:bottom w:val="nil"/>
              <w:right w:val="nil"/>
            </w:tcBorders>
            <w:shd w:val="clear" w:color="auto" w:fill="auto"/>
            <w:noWrap/>
          </w:tcPr>
          <w:p w14:paraId="2E77EE16" w14:textId="3E3AD698"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4B0718">
              <w:rPr>
                <w:rFonts w:ascii="Arial" w:hAnsi="Arial"/>
                <w:sz w:val="18"/>
              </w:rPr>
              <w:t>-</w:t>
            </w:r>
            <w:r w:rsidR="0077302F" w:rsidRPr="00897F4E">
              <w:rPr>
                <w:rFonts w:ascii="Arial" w:hAnsi="Arial" w:cs="Arial"/>
                <w:sz w:val="18"/>
                <w:szCs w:val="18"/>
              </w:rPr>
              <w:t>6</w:t>
            </w:r>
            <w:r w:rsidR="00897F4E">
              <w:rPr>
                <w:rFonts w:ascii="Arial" w:hAnsi="Arial" w:cs="Arial"/>
                <w:sz w:val="18"/>
                <w:szCs w:val="18"/>
              </w:rPr>
              <w:t>.</w:t>
            </w:r>
            <w:r w:rsidRPr="004B0718">
              <w:rPr>
                <w:rFonts w:ascii="Arial" w:hAnsi="Arial"/>
                <w:sz w:val="18"/>
              </w:rPr>
              <w:t>3%</w:t>
            </w:r>
          </w:p>
        </w:tc>
        <w:tc>
          <w:tcPr>
            <w:tcW w:w="1060" w:type="dxa"/>
            <w:tcBorders>
              <w:top w:val="nil"/>
              <w:left w:val="nil"/>
              <w:bottom w:val="nil"/>
              <w:right w:val="single" w:sz="8" w:space="0" w:color="auto"/>
            </w:tcBorders>
            <w:shd w:val="clear" w:color="auto" w:fill="auto"/>
            <w:noWrap/>
          </w:tcPr>
          <w:p w14:paraId="49F592FE" w14:textId="72476C8B"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w:t>
            </w:r>
            <w:r w:rsidR="0077302F" w:rsidRPr="00897F4E">
              <w:rPr>
                <w:rFonts w:ascii="Arial" w:hAnsi="Arial" w:cs="Arial"/>
                <w:sz w:val="18"/>
                <w:szCs w:val="18"/>
              </w:rPr>
              <w:t>6</w:t>
            </w:r>
            <w:r w:rsidR="00897F4E">
              <w:rPr>
                <w:rFonts w:ascii="Arial" w:hAnsi="Arial" w:cs="Arial"/>
                <w:sz w:val="18"/>
                <w:szCs w:val="18"/>
              </w:rPr>
              <w:t>.</w:t>
            </w:r>
            <w:r w:rsidR="0077302F" w:rsidRPr="00897F4E">
              <w:rPr>
                <w:rFonts w:ascii="Arial" w:hAnsi="Arial" w:cs="Arial"/>
                <w:sz w:val="18"/>
                <w:szCs w:val="18"/>
              </w:rPr>
              <w:t>7</w:t>
            </w:r>
            <w:r w:rsidRPr="004B0718">
              <w:rPr>
                <w:rFonts w:ascii="Arial" w:hAnsi="Arial"/>
                <w:sz w:val="18"/>
              </w:rPr>
              <w:t>%</w:t>
            </w:r>
          </w:p>
        </w:tc>
      </w:tr>
      <w:tr w:rsidR="0052346D" w:rsidRPr="00BD04D9" w14:paraId="44B9B7D3" w14:textId="77777777" w:rsidTr="00050EA0">
        <w:trPr>
          <w:cantSplit/>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14:paraId="57A0D14F" w14:textId="77777777" w:rsidR="0052346D" w:rsidRPr="008555D3"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b/>
                <w:bCs/>
                <w:color w:val="000000"/>
                <w:sz w:val="18"/>
                <w:szCs w:val="18"/>
                <w:lang w:eastAsia="sv-SE"/>
              </w:rPr>
            </w:pPr>
            <w:r w:rsidRPr="008555D3">
              <w:rPr>
                <w:rFonts w:ascii="Arial" w:hAnsi="Arial" w:cs="Arial"/>
                <w:b/>
                <w:bCs/>
                <w:color w:val="000000"/>
                <w:sz w:val="18"/>
                <w:szCs w:val="18"/>
                <w:lang w:eastAsia="sv-SE"/>
              </w:rPr>
              <w:t>Overall</w:t>
            </w:r>
          </w:p>
        </w:tc>
        <w:tc>
          <w:tcPr>
            <w:tcW w:w="1060" w:type="dxa"/>
            <w:tcBorders>
              <w:top w:val="single" w:sz="8" w:space="0" w:color="auto"/>
              <w:left w:val="nil"/>
              <w:bottom w:val="nil"/>
              <w:right w:val="nil"/>
            </w:tcBorders>
            <w:shd w:val="clear" w:color="auto" w:fill="auto"/>
            <w:noWrap/>
          </w:tcPr>
          <w:p w14:paraId="42BF9A81" w14:textId="391BFCD8"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4B0718">
              <w:rPr>
                <w:rFonts w:ascii="Arial" w:hAnsi="Arial"/>
                <w:sz w:val="18"/>
              </w:rPr>
              <w:t>-</w:t>
            </w:r>
            <w:r w:rsidR="0077302F" w:rsidRPr="00897F4E">
              <w:rPr>
                <w:rFonts w:ascii="Arial" w:hAnsi="Arial" w:cs="Arial"/>
                <w:sz w:val="18"/>
                <w:szCs w:val="18"/>
              </w:rPr>
              <w:t>3</w:t>
            </w:r>
            <w:r w:rsidR="00897F4E">
              <w:rPr>
                <w:rFonts w:ascii="Arial" w:hAnsi="Arial" w:cs="Arial"/>
                <w:sz w:val="18"/>
                <w:szCs w:val="18"/>
              </w:rPr>
              <w:t>.</w:t>
            </w:r>
            <w:r w:rsidR="0077302F" w:rsidRPr="00897F4E">
              <w:rPr>
                <w:rFonts w:ascii="Arial" w:hAnsi="Arial" w:cs="Arial"/>
                <w:sz w:val="18"/>
                <w:szCs w:val="18"/>
              </w:rPr>
              <w:t>3</w:t>
            </w:r>
            <w:r w:rsidRPr="004B0718">
              <w:rPr>
                <w:rFonts w:ascii="Arial" w:hAnsi="Arial"/>
                <w:sz w:val="18"/>
              </w:rPr>
              <w:t>%</w:t>
            </w:r>
          </w:p>
        </w:tc>
        <w:tc>
          <w:tcPr>
            <w:tcW w:w="1060" w:type="dxa"/>
            <w:tcBorders>
              <w:top w:val="single" w:sz="8" w:space="0" w:color="auto"/>
              <w:left w:val="nil"/>
              <w:bottom w:val="nil"/>
              <w:right w:val="nil"/>
            </w:tcBorders>
            <w:shd w:val="clear" w:color="auto" w:fill="auto"/>
            <w:noWrap/>
          </w:tcPr>
          <w:p w14:paraId="4B971A1C" w14:textId="01BFB720"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4B0718">
              <w:rPr>
                <w:rFonts w:ascii="Arial" w:hAnsi="Arial"/>
                <w:sz w:val="18"/>
              </w:rPr>
              <w:t>-</w:t>
            </w:r>
            <w:r w:rsidR="0077302F" w:rsidRPr="00897F4E">
              <w:rPr>
                <w:rFonts w:ascii="Arial" w:hAnsi="Arial" w:cs="Arial"/>
                <w:sz w:val="18"/>
                <w:szCs w:val="18"/>
              </w:rPr>
              <w:t>4</w:t>
            </w:r>
            <w:r w:rsidR="00897F4E">
              <w:rPr>
                <w:rFonts w:ascii="Arial" w:hAnsi="Arial" w:cs="Arial"/>
                <w:sz w:val="18"/>
                <w:szCs w:val="18"/>
              </w:rPr>
              <w:t>.</w:t>
            </w:r>
            <w:r w:rsidR="0077302F" w:rsidRPr="00897F4E">
              <w:rPr>
                <w:rFonts w:ascii="Arial" w:hAnsi="Arial" w:cs="Arial"/>
                <w:sz w:val="18"/>
                <w:szCs w:val="18"/>
              </w:rPr>
              <w:t>5</w:t>
            </w:r>
            <w:r w:rsidRPr="004B0718">
              <w:rPr>
                <w:rFonts w:ascii="Arial" w:hAnsi="Arial"/>
                <w:sz w:val="18"/>
              </w:rPr>
              <w:t>%</w:t>
            </w:r>
          </w:p>
        </w:tc>
        <w:tc>
          <w:tcPr>
            <w:tcW w:w="1060" w:type="dxa"/>
            <w:tcBorders>
              <w:top w:val="single" w:sz="8" w:space="0" w:color="auto"/>
              <w:left w:val="nil"/>
              <w:bottom w:val="nil"/>
              <w:right w:val="single" w:sz="8" w:space="0" w:color="auto"/>
            </w:tcBorders>
            <w:shd w:val="clear" w:color="auto" w:fill="auto"/>
            <w:noWrap/>
          </w:tcPr>
          <w:p w14:paraId="7ED17671" w14:textId="32E0F322"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4B0718">
              <w:rPr>
                <w:rFonts w:ascii="Arial" w:hAnsi="Arial"/>
                <w:sz w:val="18"/>
              </w:rPr>
              <w:t>-5</w:t>
            </w:r>
            <w:r w:rsidR="00897F4E">
              <w:rPr>
                <w:rFonts w:ascii="Arial" w:hAnsi="Arial" w:cs="Arial"/>
                <w:sz w:val="18"/>
                <w:szCs w:val="18"/>
              </w:rPr>
              <w:t>.</w:t>
            </w:r>
            <w:r w:rsidR="0077302F" w:rsidRPr="00897F4E">
              <w:rPr>
                <w:rFonts w:ascii="Arial" w:hAnsi="Arial" w:cs="Arial"/>
                <w:sz w:val="18"/>
                <w:szCs w:val="18"/>
              </w:rPr>
              <w:t>3</w:t>
            </w:r>
            <w:r w:rsidRPr="004B0718">
              <w:rPr>
                <w:rFonts w:ascii="Arial" w:hAnsi="Arial"/>
                <w:sz w:val="18"/>
              </w:rPr>
              <w:t>%</w:t>
            </w:r>
          </w:p>
        </w:tc>
      </w:tr>
      <w:tr w:rsidR="0052346D" w:rsidRPr="00BD04D9" w14:paraId="283A0EF1" w14:textId="77777777" w:rsidTr="00050EA0">
        <w:trPr>
          <w:cantSplit/>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14:paraId="23CDED59" w14:textId="77777777" w:rsidR="0052346D" w:rsidRPr="008555D3"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 </w:t>
            </w:r>
          </w:p>
        </w:tc>
        <w:tc>
          <w:tcPr>
            <w:tcW w:w="1060" w:type="dxa"/>
            <w:tcBorders>
              <w:top w:val="nil"/>
              <w:left w:val="nil"/>
              <w:bottom w:val="single" w:sz="8" w:space="0" w:color="auto"/>
              <w:right w:val="nil"/>
            </w:tcBorders>
            <w:shd w:val="clear" w:color="auto" w:fill="auto"/>
            <w:noWrap/>
          </w:tcPr>
          <w:p w14:paraId="17AACE4F" w14:textId="7ADC3525"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808080"/>
                <w:sz w:val="18"/>
                <w:szCs w:val="18"/>
                <w:lang w:eastAsia="sv-SE"/>
              </w:rPr>
            </w:pPr>
            <w:r w:rsidRPr="004B0718">
              <w:rPr>
                <w:rFonts w:ascii="Arial" w:hAnsi="Arial"/>
                <w:sz w:val="18"/>
              </w:rPr>
              <w:t>-3</w:t>
            </w:r>
            <w:r w:rsidR="00897F4E">
              <w:rPr>
                <w:rFonts w:ascii="Arial" w:hAnsi="Arial" w:cs="Arial"/>
                <w:sz w:val="18"/>
                <w:szCs w:val="18"/>
              </w:rPr>
              <w:t>.</w:t>
            </w:r>
            <w:r w:rsidR="0077302F" w:rsidRPr="00897F4E">
              <w:rPr>
                <w:rFonts w:ascii="Arial" w:hAnsi="Arial" w:cs="Arial"/>
                <w:sz w:val="18"/>
                <w:szCs w:val="18"/>
              </w:rPr>
              <w:t>4</w:t>
            </w:r>
            <w:r w:rsidRPr="004B0718">
              <w:rPr>
                <w:rFonts w:ascii="Arial" w:hAnsi="Arial"/>
                <w:sz w:val="18"/>
              </w:rPr>
              <w:t>%</w:t>
            </w:r>
          </w:p>
        </w:tc>
        <w:tc>
          <w:tcPr>
            <w:tcW w:w="1060" w:type="dxa"/>
            <w:tcBorders>
              <w:top w:val="nil"/>
              <w:left w:val="nil"/>
              <w:bottom w:val="single" w:sz="8" w:space="0" w:color="auto"/>
              <w:right w:val="nil"/>
            </w:tcBorders>
            <w:shd w:val="clear" w:color="auto" w:fill="auto"/>
            <w:noWrap/>
          </w:tcPr>
          <w:p w14:paraId="0EB97A67" w14:textId="6CEFBC75"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808080"/>
                <w:sz w:val="18"/>
                <w:szCs w:val="18"/>
                <w:lang w:eastAsia="sv-SE"/>
              </w:rPr>
            </w:pPr>
            <w:r w:rsidRPr="004B0718">
              <w:rPr>
                <w:rFonts w:ascii="Arial" w:hAnsi="Arial"/>
                <w:sz w:val="18"/>
              </w:rPr>
              <w:t>-</w:t>
            </w:r>
            <w:r w:rsidR="0077302F" w:rsidRPr="00897F4E">
              <w:rPr>
                <w:rFonts w:ascii="Arial" w:hAnsi="Arial" w:cs="Arial"/>
                <w:sz w:val="18"/>
                <w:szCs w:val="18"/>
              </w:rPr>
              <w:t>4</w:t>
            </w:r>
            <w:r w:rsidR="00897F4E">
              <w:rPr>
                <w:rFonts w:ascii="Arial" w:hAnsi="Arial" w:cs="Arial"/>
                <w:sz w:val="18"/>
                <w:szCs w:val="18"/>
              </w:rPr>
              <w:t>.</w:t>
            </w:r>
            <w:r w:rsidR="0077302F" w:rsidRPr="00897F4E">
              <w:rPr>
                <w:rFonts w:ascii="Arial" w:hAnsi="Arial" w:cs="Arial"/>
                <w:sz w:val="18"/>
                <w:szCs w:val="18"/>
              </w:rPr>
              <w:t>5</w:t>
            </w:r>
            <w:r w:rsidRPr="004B0718">
              <w:rPr>
                <w:rFonts w:ascii="Arial" w:hAnsi="Arial"/>
                <w:sz w:val="18"/>
              </w:rPr>
              <w:t>%</w:t>
            </w:r>
          </w:p>
        </w:tc>
        <w:tc>
          <w:tcPr>
            <w:tcW w:w="1060" w:type="dxa"/>
            <w:tcBorders>
              <w:top w:val="nil"/>
              <w:left w:val="nil"/>
              <w:bottom w:val="single" w:sz="8" w:space="0" w:color="auto"/>
              <w:right w:val="single" w:sz="8" w:space="0" w:color="auto"/>
            </w:tcBorders>
            <w:shd w:val="clear" w:color="auto" w:fill="auto"/>
            <w:noWrap/>
          </w:tcPr>
          <w:p w14:paraId="7C9982C1" w14:textId="441DC39F"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808080"/>
                <w:sz w:val="18"/>
                <w:szCs w:val="18"/>
                <w:lang w:eastAsia="sv-SE"/>
              </w:rPr>
            </w:pPr>
            <w:r w:rsidRPr="004B0718">
              <w:rPr>
                <w:rFonts w:ascii="Arial" w:hAnsi="Arial"/>
                <w:sz w:val="18"/>
              </w:rPr>
              <w:t>-</w:t>
            </w:r>
            <w:r w:rsidR="0077302F" w:rsidRPr="00897F4E">
              <w:rPr>
                <w:rFonts w:ascii="Arial" w:hAnsi="Arial" w:cs="Arial"/>
                <w:sz w:val="18"/>
                <w:szCs w:val="18"/>
              </w:rPr>
              <w:t>5</w:t>
            </w:r>
            <w:r w:rsidR="00897F4E">
              <w:rPr>
                <w:rFonts w:ascii="Arial" w:hAnsi="Arial" w:cs="Arial"/>
                <w:sz w:val="18"/>
                <w:szCs w:val="18"/>
              </w:rPr>
              <w:t>.</w:t>
            </w:r>
            <w:r w:rsidRPr="004B0718">
              <w:rPr>
                <w:rFonts w:ascii="Arial" w:hAnsi="Arial"/>
                <w:sz w:val="18"/>
              </w:rPr>
              <w:t>4%</w:t>
            </w:r>
          </w:p>
        </w:tc>
      </w:tr>
      <w:tr w:rsidR="0052346D" w:rsidRPr="00BD04D9" w14:paraId="05F1D15F" w14:textId="77777777" w:rsidTr="00050EA0">
        <w:trPr>
          <w:cantSplit/>
          <w:trHeight w:val="240"/>
        </w:trPr>
        <w:tc>
          <w:tcPr>
            <w:tcW w:w="1300" w:type="dxa"/>
            <w:tcBorders>
              <w:top w:val="nil"/>
              <w:left w:val="single" w:sz="8" w:space="0" w:color="auto"/>
              <w:bottom w:val="nil"/>
              <w:right w:val="single" w:sz="8" w:space="0" w:color="auto"/>
            </w:tcBorders>
            <w:shd w:val="clear" w:color="auto" w:fill="auto"/>
            <w:noWrap/>
            <w:vAlign w:val="bottom"/>
            <w:hideMark/>
          </w:tcPr>
          <w:p w14:paraId="565BEB85" w14:textId="77777777" w:rsidR="0052346D" w:rsidRPr="008555D3"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D</w:t>
            </w:r>
          </w:p>
        </w:tc>
        <w:tc>
          <w:tcPr>
            <w:tcW w:w="1060" w:type="dxa"/>
            <w:tcBorders>
              <w:top w:val="nil"/>
              <w:left w:val="nil"/>
              <w:bottom w:val="nil"/>
              <w:right w:val="nil"/>
            </w:tcBorders>
            <w:shd w:val="clear" w:color="auto" w:fill="auto"/>
            <w:noWrap/>
          </w:tcPr>
          <w:p w14:paraId="3562368E" w14:textId="44E692FD" w:rsidR="0052346D" w:rsidRPr="00897F4E" w:rsidRDefault="0077302F"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-0</w:t>
            </w:r>
            <w:r w:rsidR="00897F4E">
              <w:rPr>
                <w:rFonts w:ascii="Arial" w:hAnsi="Arial" w:cs="Arial"/>
                <w:sz w:val="18"/>
                <w:szCs w:val="18"/>
              </w:rPr>
              <w:t>.</w:t>
            </w:r>
            <w:r w:rsidR="0052346D" w:rsidRPr="004B0718">
              <w:rPr>
                <w:rFonts w:ascii="Arial" w:hAnsi="Arial"/>
                <w:sz w:val="18"/>
              </w:rPr>
              <w:t>1%</w:t>
            </w:r>
          </w:p>
        </w:tc>
        <w:tc>
          <w:tcPr>
            <w:tcW w:w="1060" w:type="dxa"/>
            <w:tcBorders>
              <w:top w:val="nil"/>
              <w:left w:val="nil"/>
              <w:bottom w:val="nil"/>
              <w:right w:val="nil"/>
            </w:tcBorders>
            <w:shd w:val="clear" w:color="auto" w:fill="auto"/>
            <w:noWrap/>
          </w:tcPr>
          <w:p w14:paraId="13D3A8E0" w14:textId="5CA1C0C9" w:rsidR="0052346D" w:rsidRPr="00897F4E" w:rsidRDefault="0077302F"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-3</w:t>
            </w:r>
            <w:r w:rsidR="00897F4E">
              <w:rPr>
                <w:rFonts w:ascii="Arial" w:hAnsi="Arial" w:cs="Arial"/>
                <w:sz w:val="18"/>
                <w:szCs w:val="18"/>
              </w:rPr>
              <w:t>.</w:t>
            </w:r>
            <w:r w:rsidR="0052346D" w:rsidRPr="004B0718">
              <w:rPr>
                <w:rFonts w:ascii="Arial" w:hAnsi="Arial"/>
                <w:sz w:val="18"/>
              </w:rPr>
              <w:t>0%</w:t>
            </w:r>
          </w:p>
        </w:tc>
        <w:tc>
          <w:tcPr>
            <w:tcW w:w="1060" w:type="dxa"/>
            <w:tcBorders>
              <w:top w:val="nil"/>
              <w:left w:val="nil"/>
              <w:bottom w:val="nil"/>
              <w:right w:val="single" w:sz="8" w:space="0" w:color="auto"/>
            </w:tcBorders>
            <w:shd w:val="clear" w:color="auto" w:fill="auto"/>
            <w:noWrap/>
          </w:tcPr>
          <w:p w14:paraId="3A025133" w14:textId="446DC6CC" w:rsidR="0052346D" w:rsidRPr="00897F4E" w:rsidRDefault="0077302F"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-3</w:t>
            </w:r>
            <w:r w:rsidR="00897F4E">
              <w:rPr>
                <w:rFonts w:ascii="Arial" w:hAnsi="Arial" w:cs="Arial"/>
                <w:sz w:val="18"/>
                <w:szCs w:val="18"/>
              </w:rPr>
              <w:t>.</w:t>
            </w:r>
            <w:r w:rsidRPr="00897F4E">
              <w:rPr>
                <w:rFonts w:ascii="Arial" w:hAnsi="Arial" w:cs="Arial"/>
                <w:sz w:val="18"/>
                <w:szCs w:val="18"/>
              </w:rPr>
              <w:t>6</w:t>
            </w:r>
            <w:r w:rsidR="0052346D" w:rsidRPr="004B0718">
              <w:rPr>
                <w:rFonts w:ascii="Arial" w:hAnsi="Arial"/>
                <w:sz w:val="18"/>
              </w:rPr>
              <w:t>%</w:t>
            </w:r>
          </w:p>
        </w:tc>
      </w:tr>
      <w:tr w:rsidR="0052346D" w:rsidRPr="00BD04D9" w14:paraId="79899EB1" w14:textId="77777777" w:rsidTr="00050EA0">
        <w:trPr>
          <w:cantSplit/>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14:paraId="28F9D3B3" w14:textId="77777777" w:rsidR="0052346D" w:rsidRPr="008555D3"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sz w:val="18"/>
                <w:szCs w:val="18"/>
                <w:lang w:eastAsia="sv-SE"/>
              </w:rPr>
            </w:pPr>
            <w:r w:rsidRPr="008555D3">
              <w:rPr>
                <w:rFonts w:ascii="Arial" w:hAnsi="Arial" w:cs="Arial"/>
                <w:sz w:val="18"/>
                <w:szCs w:val="18"/>
                <w:lang w:eastAsia="sv-SE"/>
              </w:rPr>
              <w:t>Class F</w:t>
            </w:r>
          </w:p>
        </w:tc>
        <w:tc>
          <w:tcPr>
            <w:tcW w:w="1060" w:type="dxa"/>
            <w:tcBorders>
              <w:top w:val="nil"/>
              <w:left w:val="nil"/>
              <w:bottom w:val="single" w:sz="8" w:space="0" w:color="auto"/>
              <w:right w:val="nil"/>
            </w:tcBorders>
            <w:shd w:val="clear" w:color="auto" w:fill="auto"/>
            <w:noWrap/>
          </w:tcPr>
          <w:p w14:paraId="3C73327E" w14:textId="4270498A" w:rsidR="0052346D" w:rsidRPr="00897F4E" w:rsidRDefault="0077302F"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-0</w:t>
            </w:r>
            <w:r w:rsidR="00897F4E">
              <w:rPr>
                <w:rFonts w:ascii="Arial" w:hAnsi="Arial" w:cs="Arial"/>
                <w:sz w:val="18"/>
                <w:szCs w:val="18"/>
              </w:rPr>
              <w:t>.</w:t>
            </w:r>
            <w:r w:rsidRPr="00897F4E">
              <w:rPr>
                <w:rFonts w:ascii="Arial" w:hAnsi="Arial" w:cs="Arial"/>
                <w:sz w:val="18"/>
                <w:szCs w:val="18"/>
              </w:rPr>
              <w:t>7</w:t>
            </w:r>
            <w:r w:rsidR="0052346D" w:rsidRPr="004B0718">
              <w:rPr>
                <w:rFonts w:ascii="Arial" w:hAnsi="Arial"/>
                <w:sz w:val="18"/>
              </w:rPr>
              <w:t>%</w:t>
            </w:r>
          </w:p>
        </w:tc>
        <w:tc>
          <w:tcPr>
            <w:tcW w:w="1060" w:type="dxa"/>
            <w:tcBorders>
              <w:top w:val="nil"/>
              <w:left w:val="nil"/>
              <w:bottom w:val="single" w:sz="8" w:space="0" w:color="auto"/>
              <w:right w:val="nil"/>
            </w:tcBorders>
            <w:shd w:val="clear" w:color="auto" w:fill="auto"/>
            <w:noWrap/>
          </w:tcPr>
          <w:p w14:paraId="2A64EED5" w14:textId="68C20D45" w:rsidR="0052346D" w:rsidRPr="00897F4E" w:rsidRDefault="0077302F"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-1</w:t>
            </w:r>
            <w:r w:rsidR="00897F4E">
              <w:rPr>
                <w:rFonts w:ascii="Arial" w:hAnsi="Arial" w:cs="Arial"/>
                <w:sz w:val="18"/>
                <w:szCs w:val="18"/>
              </w:rPr>
              <w:t>.</w:t>
            </w:r>
            <w:r w:rsidRPr="00897F4E">
              <w:rPr>
                <w:rFonts w:ascii="Arial" w:hAnsi="Arial" w:cs="Arial"/>
                <w:sz w:val="18"/>
                <w:szCs w:val="18"/>
              </w:rPr>
              <w:t>1</w:t>
            </w:r>
            <w:r w:rsidR="0052346D" w:rsidRPr="004B0718">
              <w:rPr>
                <w:rFonts w:ascii="Arial" w:hAnsi="Arial"/>
                <w:sz w:val="18"/>
              </w:rPr>
              <w:t>%</w:t>
            </w:r>
          </w:p>
        </w:tc>
        <w:tc>
          <w:tcPr>
            <w:tcW w:w="1060" w:type="dxa"/>
            <w:tcBorders>
              <w:top w:val="nil"/>
              <w:left w:val="nil"/>
              <w:bottom w:val="single" w:sz="8" w:space="0" w:color="auto"/>
              <w:right w:val="single" w:sz="8" w:space="0" w:color="auto"/>
            </w:tcBorders>
            <w:shd w:val="clear" w:color="auto" w:fill="auto"/>
            <w:noWrap/>
          </w:tcPr>
          <w:p w14:paraId="7D2B19CC" w14:textId="7783FD9C" w:rsidR="0052346D" w:rsidRPr="00897F4E" w:rsidRDefault="0077302F"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w:t>
            </w:r>
            <w:r w:rsidR="0052346D" w:rsidRPr="004B0718">
              <w:rPr>
                <w:rFonts w:ascii="Arial" w:hAnsi="Arial"/>
                <w:sz w:val="18"/>
              </w:rPr>
              <w:t>1</w:t>
            </w:r>
            <w:r w:rsidR="00897F4E">
              <w:rPr>
                <w:rFonts w:ascii="Arial" w:hAnsi="Arial" w:cs="Arial"/>
                <w:sz w:val="18"/>
                <w:szCs w:val="18"/>
              </w:rPr>
              <w:t>.</w:t>
            </w:r>
            <w:r w:rsidRPr="00897F4E">
              <w:rPr>
                <w:rFonts w:ascii="Arial" w:hAnsi="Arial" w:cs="Arial"/>
                <w:sz w:val="18"/>
                <w:szCs w:val="18"/>
              </w:rPr>
              <w:t>4</w:t>
            </w:r>
            <w:r w:rsidR="0052346D" w:rsidRPr="004B0718">
              <w:rPr>
                <w:rFonts w:ascii="Arial" w:hAnsi="Arial"/>
                <w:sz w:val="18"/>
              </w:rPr>
              <w:t>%</w:t>
            </w:r>
          </w:p>
        </w:tc>
      </w:tr>
      <w:tr w:rsidR="0052346D" w:rsidRPr="00BD04D9" w14:paraId="420CC177" w14:textId="77777777" w:rsidTr="00050EA0">
        <w:trPr>
          <w:cantSplit/>
          <w:trHeight w:val="240"/>
        </w:trPr>
        <w:tc>
          <w:tcPr>
            <w:tcW w:w="1300" w:type="dxa"/>
            <w:tcBorders>
              <w:top w:val="nil"/>
              <w:left w:val="single" w:sz="8" w:space="0" w:color="auto"/>
              <w:bottom w:val="nil"/>
              <w:right w:val="single" w:sz="8" w:space="0" w:color="auto"/>
            </w:tcBorders>
            <w:shd w:val="clear" w:color="auto" w:fill="auto"/>
            <w:noWrap/>
            <w:vAlign w:val="bottom"/>
            <w:hideMark/>
          </w:tcPr>
          <w:p w14:paraId="2F99E89C" w14:textId="77777777" w:rsidR="0052346D" w:rsidRPr="008555D3"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 xml:space="preserve">Enc </w:t>
            </w:r>
            <w:proofErr w:type="gramStart"/>
            <w:r w:rsidRPr="008555D3">
              <w:rPr>
                <w:rFonts w:ascii="Arial" w:hAnsi="Arial" w:cs="Arial"/>
                <w:color w:val="000000"/>
                <w:sz w:val="18"/>
                <w:szCs w:val="18"/>
                <w:lang w:eastAsia="sv-SE"/>
              </w:rPr>
              <w:t>Time[</w:t>
            </w:r>
            <w:proofErr w:type="gramEnd"/>
            <w:r w:rsidRPr="008555D3">
              <w:rPr>
                <w:rFonts w:ascii="Arial" w:hAnsi="Arial" w:cs="Arial"/>
                <w:color w:val="000000"/>
                <w:sz w:val="18"/>
                <w:szCs w:val="18"/>
                <w:lang w:eastAsia="sv-SE"/>
              </w:rPr>
              <w:t>%]</w:t>
            </w:r>
          </w:p>
        </w:tc>
        <w:tc>
          <w:tcPr>
            <w:tcW w:w="3180" w:type="dxa"/>
            <w:gridSpan w:val="3"/>
            <w:tcBorders>
              <w:top w:val="single" w:sz="8" w:space="0" w:color="auto"/>
              <w:left w:val="single" w:sz="8" w:space="0" w:color="auto"/>
              <w:bottom w:val="nil"/>
              <w:right w:val="single" w:sz="8" w:space="0" w:color="auto"/>
            </w:tcBorders>
            <w:shd w:val="clear" w:color="auto" w:fill="auto"/>
            <w:noWrap/>
          </w:tcPr>
          <w:p w14:paraId="6C3ED8B6" w14:textId="1DA538F1" w:rsidR="0052346D" w:rsidRPr="00897F4E" w:rsidRDefault="0077302F"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104</w:t>
            </w:r>
            <w:r w:rsidR="0052346D" w:rsidRPr="004B0718">
              <w:rPr>
                <w:rFonts w:ascii="Arial" w:hAnsi="Arial"/>
                <w:sz w:val="18"/>
              </w:rPr>
              <w:t>%</w:t>
            </w:r>
          </w:p>
        </w:tc>
      </w:tr>
      <w:tr w:rsidR="0052346D" w:rsidRPr="00BD04D9" w14:paraId="6A3E5357" w14:textId="77777777" w:rsidTr="00050EA0">
        <w:trPr>
          <w:cantSplit/>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14:paraId="7E66DC1A" w14:textId="77777777" w:rsidR="0052346D" w:rsidRPr="008555D3"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 xml:space="preserve">Dec </w:t>
            </w:r>
            <w:proofErr w:type="gramStart"/>
            <w:r w:rsidRPr="008555D3">
              <w:rPr>
                <w:rFonts w:ascii="Arial" w:hAnsi="Arial" w:cs="Arial"/>
                <w:color w:val="000000"/>
                <w:sz w:val="18"/>
                <w:szCs w:val="18"/>
                <w:lang w:eastAsia="sv-SE"/>
              </w:rPr>
              <w:t>Time[</w:t>
            </w:r>
            <w:proofErr w:type="gramEnd"/>
            <w:r w:rsidRPr="008555D3">
              <w:rPr>
                <w:rFonts w:ascii="Arial" w:hAnsi="Arial" w:cs="Arial"/>
                <w:color w:val="000000"/>
                <w:sz w:val="18"/>
                <w:szCs w:val="18"/>
                <w:lang w:eastAsia="sv-SE"/>
              </w:rPr>
              <w:t>%]</w:t>
            </w:r>
          </w:p>
        </w:tc>
        <w:tc>
          <w:tcPr>
            <w:tcW w:w="3180" w:type="dxa"/>
            <w:gridSpan w:val="3"/>
            <w:tcBorders>
              <w:top w:val="nil"/>
              <w:left w:val="single" w:sz="8" w:space="0" w:color="auto"/>
              <w:bottom w:val="single" w:sz="8" w:space="0" w:color="auto"/>
              <w:right w:val="single" w:sz="8" w:space="0" w:color="auto"/>
            </w:tcBorders>
            <w:shd w:val="clear" w:color="auto" w:fill="auto"/>
            <w:noWrap/>
          </w:tcPr>
          <w:p w14:paraId="437E959C" w14:textId="66864559" w:rsidR="0052346D" w:rsidRPr="00897F4E" w:rsidRDefault="0077302F"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99</w:t>
            </w:r>
            <w:r w:rsidR="0052346D" w:rsidRPr="004B0718">
              <w:rPr>
                <w:rFonts w:ascii="Arial" w:hAnsi="Arial"/>
                <w:sz w:val="18"/>
              </w:rPr>
              <w:t>%</w:t>
            </w:r>
          </w:p>
        </w:tc>
      </w:tr>
      <w:tr w:rsidR="00B3405E" w:rsidRPr="00BD04D9" w14:paraId="2A7601D9" w14:textId="77777777" w:rsidTr="00CB15FE">
        <w:trPr>
          <w:cantSplit/>
          <w:trHeight w:val="255"/>
        </w:trPr>
        <w:tc>
          <w:tcPr>
            <w:tcW w:w="1300" w:type="dxa"/>
            <w:tcBorders>
              <w:top w:val="nil"/>
              <w:left w:val="nil"/>
              <w:bottom w:val="nil"/>
              <w:right w:val="nil"/>
            </w:tcBorders>
            <w:shd w:val="clear" w:color="auto" w:fill="auto"/>
            <w:noWrap/>
            <w:vAlign w:val="bottom"/>
            <w:hideMark/>
          </w:tcPr>
          <w:p w14:paraId="7410305B"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p>
        </w:tc>
        <w:tc>
          <w:tcPr>
            <w:tcW w:w="1060" w:type="dxa"/>
            <w:tcBorders>
              <w:top w:val="nil"/>
              <w:left w:val="nil"/>
              <w:bottom w:val="single" w:sz="8" w:space="0" w:color="auto"/>
              <w:right w:val="nil"/>
            </w:tcBorders>
            <w:shd w:val="clear" w:color="auto" w:fill="auto"/>
            <w:noWrap/>
            <w:vAlign w:val="bottom"/>
            <w:hideMark/>
          </w:tcPr>
          <w:p w14:paraId="26CA647B"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eastAsia="sv-SE"/>
              </w:rPr>
            </w:pPr>
          </w:p>
        </w:tc>
        <w:tc>
          <w:tcPr>
            <w:tcW w:w="1060" w:type="dxa"/>
            <w:tcBorders>
              <w:top w:val="nil"/>
              <w:left w:val="nil"/>
              <w:bottom w:val="single" w:sz="8" w:space="0" w:color="auto"/>
              <w:right w:val="nil"/>
            </w:tcBorders>
            <w:shd w:val="clear" w:color="auto" w:fill="auto"/>
            <w:noWrap/>
            <w:vAlign w:val="bottom"/>
            <w:hideMark/>
          </w:tcPr>
          <w:p w14:paraId="3D7D9734"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eastAsia="sv-SE"/>
              </w:rPr>
            </w:pPr>
          </w:p>
        </w:tc>
        <w:tc>
          <w:tcPr>
            <w:tcW w:w="1060" w:type="dxa"/>
            <w:tcBorders>
              <w:top w:val="nil"/>
              <w:left w:val="nil"/>
              <w:bottom w:val="single" w:sz="8" w:space="0" w:color="auto"/>
              <w:right w:val="nil"/>
            </w:tcBorders>
            <w:shd w:val="clear" w:color="auto" w:fill="auto"/>
            <w:noWrap/>
            <w:vAlign w:val="bottom"/>
            <w:hideMark/>
          </w:tcPr>
          <w:p w14:paraId="161E7B89"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eastAsia="sv-SE"/>
              </w:rPr>
            </w:pPr>
          </w:p>
        </w:tc>
      </w:tr>
      <w:tr w:rsidR="00B3405E" w:rsidRPr="00BD04D9" w14:paraId="3320E671" w14:textId="77777777" w:rsidTr="00CB15FE">
        <w:trPr>
          <w:cantSplit/>
          <w:trHeight w:val="240"/>
        </w:trPr>
        <w:tc>
          <w:tcPr>
            <w:tcW w:w="1300" w:type="dxa"/>
            <w:tcBorders>
              <w:top w:val="nil"/>
              <w:left w:val="nil"/>
              <w:bottom w:val="nil"/>
              <w:right w:val="nil"/>
            </w:tcBorders>
            <w:shd w:val="clear" w:color="auto" w:fill="auto"/>
            <w:noWrap/>
            <w:vAlign w:val="bottom"/>
            <w:hideMark/>
          </w:tcPr>
          <w:p w14:paraId="0C31BBD3"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eastAsia="sv-SE"/>
              </w:rPr>
            </w:pPr>
          </w:p>
        </w:tc>
        <w:tc>
          <w:tcPr>
            <w:tcW w:w="3180" w:type="dxa"/>
            <w:gridSpan w:val="3"/>
            <w:tcBorders>
              <w:top w:val="single" w:sz="8" w:space="0" w:color="auto"/>
              <w:left w:val="single" w:sz="8" w:space="0" w:color="auto"/>
              <w:bottom w:val="nil"/>
              <w:right w:val="single" w:sz="4" w:space="0" w:color="auto"/>
            </w:tcBorders>
            <w:shd w:val="clear" w:color="auto" w:fill="auto"/>
            <w:noWrap/>
            <w:vAlign w:val="bottom"/>
            <w:hideMark/>
          </w:tcPr>
          <w:p w14:paraId="2A2E6398" w14:textId="77777777" w:rsidR="00B3405E"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76" w:author="JCTVC-AI0023-v2" w:date="2019-03-21T15:47:00Z"/>
                <w:rFonts w:ascii="Arial" w:hAnsi="Arial" w:cs="Arial"/>
                <w:b/>
                <w:bCs/>
                <w:color w:val="000000"/>
                <w:sz w:val="18"/>
                <w:szCs w:val="18"/>
                <w:lang w:eastAsia="sv-SE"/>
              </w:rPr>
            </w:pPr>
            <w:r w:rsidRPr="008555D3">
              <w:rPr>
                <w:rFonts w:ascii="Arial" w:hAnsi="Arial" w:cs="Arial"/>
                <w:b/>
                <w:bCs/>
                <w:color w:val="000000"/>
                <w:sz w:val="18"/>
                <w:szCs w:val="18"/>
                <w:lang w:eastAsia="sv-SE"/>
              </w:rPr>
              <w:t>Low delay P Main 10</w:t>
            </w:r>
            <w:del w:id="77" w:author="JCTVC-AI0023-v2" w:date="2019-03-21T15:47:00Z">
              <w:r w:rsidR="00760861" w:rsidDel="005E0CE6">
                <w:rPr>
                  <w:rFonts w:ascii="Arial" w:hAnsi="Arial" w:cs="Arial"/>
                  <w:b/>
                  <w:bCs/>
                  <w:color w:val="000000"/>
                  <w:sz w:val="18"/>
                  <w:szCs w:val="18"/>
                  <w:lang w:eastAsia="sv-SE"/>
                </w:rPr>
                <w:delText xml:space="preserve"> (CTC)</w:delText>
              </w:r>
            </w:del>
          </w:p>
          <w:p w14:paraId="5E4FB6B3" w14:textId="0098D841" w:rsidR="005E0CE6" w:rsidRPr="008555D3" w:rsidRDefault="005E0CE6"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b/>
                <w:bCs/>
                <w:color w:val="000000"/>
                <w:sz w:val="18"/>
                <w:szCs w:val="18"/>
                <w:lang w:eastAsia="sv-SE"/>
              </w:rPr>
            </w:pPr>
            <w:ins w:id="78" w:author="JCTVC-AI0023-v2" w:date="2019-03-21T15:47:00Z">
              <w:r>
                <w:rPr>
                  <w:rFonts w:ascii="Arial" w:hAnsi="Arial" w:cs="Arial"/>
                  <w:b/>
                  <w:bCs/>
                  <w:color w:val="000000"/>
                  <w:sz w:val="18"/>
                  <w:szCs w:val="18"/>
                  <w:lang w:eastAsia="sv-SE"/>
                </w:rPr>
                <w:t>2 picture look-ahead</w:t>
              </w:r>
            </w:ins>
          </w:p>
        </w:tc>
      </w:tr>
      <w:tr w:rsidR="00CB15FE" w:rsidRPr="00BD04D9" w14:paraId="4589FECA" w14:textId="77777777" w:rsidTr="00CB15FE">
        <w:trPr>
          <w:cantSplit/>
          <w:trHeight w:val="240"/>
        </w:trPr>
        <w:tc>
          <w:tcPr>
            <w:tcW w:w="1300" w:type="dxa"/>
            <w:tcBorders>
              <w:top w:val="nil"/>
              <w:left w:val="nil"/>
              <w:bottom w:val="nil"/>
              <w:right w:val="nil"/>
            </w:tcBorders>
            <w:shd w:val="clear" w:color="auto" w:fill="auto"/>
            <w:noWrap/>
            <w:vAlign w:val="bottom"/>
          </w:tcPr>
          <w:p w14:paraId="4FA5DBE1" w14:textId="77777777" w:rsidR="00CB15FE" w:rsidRPr="00BD04D9" w:rsidRDefault="00CB15F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eastAsia="sv-SE"/>
              </w:rPr>
            </w:pPr>
          </w:p>
        </w:tc>
        <w:tc>
          <w:tcPr>
            <w:tcW w:w="3180" w:type="dxa"/>
            <w:gridSpan w:val="3"/>
            <w:tcBorders>
              <w:top w:val="single" w:sz="8" w:space="0" w:color="auto"/>
              <w:left w:val="single" w:sz="8" w:space="0" w:color="auto"/>
              <w:bottom w:val="nil"/>
              <w:right w:val="single" w:sz="4" w:space="0" w:color="auto"/>
            </w:tcBorders>
            <w:shd w:val="clear" w:color="auto" w:fill="auto"/>
            <w:noWrap/>
            <w:vAlign w:val="bottom"/>
          </w:tcPr>
          <w:p w14:paraId="28F120F4" w14:textId="74DA47B1" w:rsidR="00CB15FE" w:rsidRPr="00BD04D9" w:rsidRDefault="00CB15F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b/>
                <w:bCs/>
                <w:color w:val="000000"/>
                <w:sz w:val="18"/>
                <w:szCs w:val="18"/>
                <w:lang w:eastAsia="sv-SE"/>
              </w:rPr>
            </w:pPr>
            <w:r w:rsidRPr="00BD04D9">
              <w:rPr>
                <w:rFonts w:ascii="Arial" w:hAnsi="Arial" w:cs="Arial"/>
                <w:b/>
                <w:bCs/>
                <w:color w:val="000000"/>
                <w:sz w:val="18"/>
                <w:szCs w:val="18"/>
                <w:lang w:eastAsia="sv-SE"/>
              </w:rPr>
              <w:t>Over HM-16.20</w:t>
            </w:r>
          </w:p>
        </w:tc>
      </w:tr>
      <w:tr w:rsidR="00B3405E" w:rsidRPr="00BD04D9" w14:paraId="2F8DFFA5" w14:textId="77777777" w:rsidTr="00CB15FE">
        <w:trPr>
          <w:cantSplit/>
          <w:trHeight w:val="255"/>
        </w:trPr>
        <w:tc>
          <w:tcPr>
            <w:tcW w:w="1300" w:type="dxa"/>
            <w:tcBorders>
              <w:top w:val="nil"/>
              <w:left w:val="nil"/>
              <w:bottom w:val="nil"/>
              <w:right w:val="single" w:sz="4" w:space="0" w:color="auto"/>
            </w:tcBorders>
            <w:shd w:val="clear" w:color="auto" w:fill="auto"/>
            <w:noWrap/>
            <w:vAlign w:val="bottom"/>
            <w:hideMark/>
          </w:tcPr>
          <w:p w14:paraId="103548BB"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b/>
                <w:bCs/>
                <w:color w:val="000000"/>
                <w:sz w:val="18"/>
                <w:szCs w:val="18"/>
                <w:lang w:eastAsia="sv-SE"/>
              </w:rPr>
            </w:pPr>
          </w:p>
        </w:tc>
        <w:tc>
          <w:tcPr>
            <w:tcW w:w="1060" w:type="dxa"/>
            <w:tcBorders>
              <w:top w:val="nil"/>
              <w:left w:val="single" w:sz="4" w:space="0" w:color="auto"/>
              <w:bottom w:val="single" w:sz="8" w:space="0" w:color="auto"/>
              <w:right w:val="nil"/>
            </w:tcBorders>
            <w:shd w:val="clear" w:color="auto" w:fill="auto"/>
            <w:noWrap/>
            <w:vAlign w:val="bottom"/>
            <w:hideMark/>
          </w:tcPr>
          <w:p w14:paraId="1B96FA1A"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555D3">
              <w:rPr>
                <w:rFonts w:ascii="Arial" w:hAnsi="Arial" w:cs="Arial"/>
                <w:color w:val="000000"/>
                <w:sz w:val="18"/>
                <w:szCs w:val="18"/>
                <w:lang w:eastAsia="sv-SE"/>
              </w:rPr>
              <w:t>Y</w:t>
            </w:r>
          </w:p>
        </w:tc>
        <w:tc>
          <w:tcPr>
            <w:tcW w:w="1060" w:type="dxa"/>
            <w:tcBorders>
              <w:top w:val="nil"/>
              <w:left w:val="nil"/>
              <w:bottom w:val="nil"/>
              <w:right w:val="nil"/>
            </w:tcBorders>
            <w:shd w:val="clear" w:color="auto" w:fill="auto"/>
            <w:noWrap/>
            <w:vAlign w:val="bottom"/>
            <w:hideMark/>
          </w:tcPr>
          <w:p w14:paraId="0A0570C5"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555D3">
              <w:rPr>
                <w:rFonts w:ascii="Arial" w:hAnsi="Arial" w:cs="Arial"/>
                <w:color w:val="000000"/>
                <w:sz w:val="18"/>
                <w:szCs w:val="18"/>
                <w:lang w:eastAsia="sv-SE"/>
              </w:rPr>
              <w:t>U</w:t>
            </w:r>
          </w:p>
        </w:tc>
        <w:tc>
          <w:tcPr>
            <w:tcW w:w="1060" w:type="dxa"/>
            <w:tcBorders>
              <w:top w:val="nil"/>
              <w:left w:val="nil"/>
              <w:bottom w:val="nil"/>
              <w:right w:val="single" w:sz="8" w:space="0" w:color="auto"/>
            </w:tcBorders>
            <w:shd w:val="clear" w:color="auto" w:fill="auto"/>
            <w:noWrap/>
            <w:vAlign w:val="bottom"/>
            <w:hideMark/>
          </w:tcPr>
          <w:p w14:paraId="0DC3E752"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555D3">
              <w:rPr>
                <w:rFonts w:ascii="Arial" w:hAnsi="Arial" w:cs="Arial"/>
                <w:color w:val="000000"/>
                <w:sz w:val="18"/>
                <w:szCs w:val="18"/>
                <w:lang w:eastAsia="sv-SE"/>
              </w:rPr>
              <w:t>V</w:t>
            </w:r>
          </w:p>
        </w:tc>
      </w:tr>
      <w:tr w:rsidR="00B3405E" w:rsidRPr="00BD04D9" w14:paraId="0E26628B" w14:textId="77777777" w:rsidTr="00CB15FE">
        <w:trPr>
          <w:cantSplit/>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14:paraId="75952206"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A1</w:t>
            </w:r>
          </w:p>
        </w:tc>
        <w:tc>
          <w:tcPr>
            <w:tcW w:w="1060" w:type="dxa"/>
            <w:tcBorders>
              <w:top w:val="single" w:sz="8" w:space="0" w:color="auto"/>
              <w:left w:val="nil"/>
              <w:bottom w:val="nil"/>
              <w:right w:val="nil"/>
            </w:tcBorders>
            <w:shd w:val="clear" w:color="auto" w:fill="auto"/>
            <w:noWrap/>
            <w:vAlign w:val="bottom"/>
            <w:hideMark/>
          </w:tcPr>
          <w:p w14:paraId="6770C087" w14:textId="77777777" w:rsidR="00B3405E" w:rsidRPr="00897F4E"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color w:val="000000"/>
                <w:sz w:val="18"/>
                <w:szCs w:val="18"/>
                <w:lang w:eastAsia="sv-SE"/>
              </w:rPr>
              <w:t> </w:t>
            </w:r>
          </w:p>
        </w:tc>
        <w:tc>
          <w:tcPr>
            <w:tcW w:w="1060" w:type="dxa"/>
            <w:tcBorders>
              <w:top w:val="single" w:sz="8" w:space="0" w:color="auto"/>
              <w:left w:val="nil"/>
              <w:bottom w:val="nil"/>
              <w:right w:val="nil"/>
            </w:tcBorders>
            <w:shd w:val="clear" w:color="auto" w:fill="auto"/>
            <w:noWrap/>
            <w:vAlign w:val="bottom"/>
            <w:hideMark/>
          </w:tcPr>
          <w:p w14:paraId="6B96E12B" w14:textId="77777777" w:rsidR="00B3405E" w:rsidRPr="00897F4E"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color w:val="000000"/>
                <w:sz w:val="18"/>
                <w:szCs w:val="18"/>
                <w:lang w:eastAsia="sv-SE"/>
              </w:rPr>
              <w:t> </w:t>
            </w:r>
          </w:p>
        </w:tc>
        <w:tc>
          <w:tcPr>
            <w:tcW w:w="1060" w:type="dxa"/>
            <w:tcBorders>
              <w:top w:val="single" w:sz="8" w:space="0" w:color="auto"/>
              <w:left w:val="nil"/>
              <w:bottom w:val="nil"/>
              <w:right w:val="single" w:sz="8" w:space="0" w:color="auto"/>
            </w:tcBorders>
            <w:shd w:val="clear" w:color="auto" w:fill="auto"/>
            <w:noWrap/>
            <w:vAlign w:val="bottom"/>
            <w:hideMark/>
          </w:tcPr>
          <w:p w14:paraId="16491E91" w14:textId="77777777" w:rsidR="00B3405E" w:rsidRPr="00897F4E"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color w:val="000000"/>
                <w:sz w:val="18"/>
                <w:szCs w:val="18"/>
                <w:lang w:eastAsia="sv-SE"/>
              </w:rPr>
              <w:t> </w:t>
            </w:r>
          </w:p>
        </w:tc>
      </w:tr>
      <w:tr w:rsidR="00B3405E" w:rsidRPr="00BD04D9" w14:paraId="3A6BEC48" w14:textId="77777777" w:rsidTr="00556AAD">
        <w:trPr>
          <w:cantSplit/>
          <w:trHeight w:val="240"/>
        </w:trPr>
        <w:tc>
          <w:tcPr>
            <w:tcW w:w="1300" w:type="dxa"/>
            <w:tcBorders>
              <w:top w:val="nil"/>
              <w:left w:val="single" w:sz="8" w:space="0" w:color="auto"/>
              <w:bottom w:val="nil"/>
              <w:right w:val="single" w:sz="8" w:space="0" w:color="auto"/>
            </w:tcBorders>
            <w:shd w:val="clear" w:color="auto" w:fill="auto"/>
            <w:noWrap/>
            <w:vAlign w:val="bottom"/>
            <w:hideMark/>
          </w:tcPr>
          <w:p w14:paraId="719F1502" w14:textId="77777777" w:rsidR="00B3405E" w:rsidRPr="008555D3"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A2</w:t>
            </w:r>
          </w:p>
        </w:tc>
        <w:tc>
          <w:tcPr>
            <w:tcW w:w="1060" w:type="dxa"/>
            <w:tcBorders>
              <w:top w:val="nil"/>
              <w:left w:val="nil"/>
              <w:bottom w:val="nil"/>
              <w:right w:val="nil"/>
            </w:tcBorders>
            <w:shd w:val="clear" w:color="auto" w:fill="auto"/>
            <w:noWrap/>
            <w:vAlign w:val="bottom"/>
            <w:hideMark/>
          </w:tcPr>
          <w:p w14:paraId="7121F8E8" w14:textId="77777777" w:rsidR="00B3405E" w:rsidRPr="00897F4E"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color w:val="000000"/>
                <w:sz w:val="18"/>
                <w:szCs w:val="18"/>
                <w:lang w:eastAsia="sv-SE"/>
              </w:rPr>
              <w:t> </w:t>
            </w:r>
          </w:p>
        </w:tc>
        <w:tc>
          <w:tcPr>
            <w:tcW w:w="1060" w:type="dxa"/>
            <w:tcBorders>
              <w:top w:val="nil"/>
              <w:left w:val="nil"/>
              <w:bottom w:val="nil"/>
              <w:right w:val="nil"/>
            </w:tcBorders>
            <w:shd w:val="clear" w:color="auto" w:fill="auto"/>
            <w:noWrap/>
            <w:vAlign w:val="bottom"/>
            <w:hideMark/>
          </w:tcPr>
          <w:p w14:paraId="3F56C7CE" w14:textId="77777777" w:rsidR="00B3405E" w:rsidRPr="00897F4E"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color w:val="000000"/>
                <w:sz w:val="18"/>
                <w:szCs w:val="18"/>
                <w:lang w:eastAsia="sv-SE"/>
              </w:rPr>
              <w:t> </w:t>
            </w:r>
          </w:p>
        </w:tc>
        <w:tc>
          <w:tcPr>
            <w:tcW w:w="1060" w:type="dxa"/>
            <w:tcBorders>
              <w:top w:val="nil"/>
              <w:left w:val="nil"/>
              <w:bottom w:val="nil"/>
              <w:right w:val="single" w:sz="8" w:space="0" w:color="auto"/>
            </w:tcBorders>
            <w:shd w:val="clear" w:color="auto" w:fill="auto"/>
            <w:noWrap/>
            <w:vAlign w:val="bottom"/>
            <w:hideMark/>
          </w:tcPr>
          <w:p w14:paraId="7F3BF67C" w14:textId="77777777" w:rsidR="00B3405E" w:rsidRPr="00897F4E" w:rsidRDefault="00B3405E" w:rsidP="008555D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color w:val="000000"/>
                <w:sz w:val="18"/>
                <w:szCs w:val="18"/>
                <w:lang w:eastAsia="sv-SE"/>
              </w:rPr>
              <w:t> </w:t>
            </w:r>
          </w:p>
        </w:tc>
      </w:tr>
      <w:tr w:rsidR="0052346D" w:rsidRPr="00BD04D9" w14:paraId="4ECC9E52" w14:textId="77777777" w:rsidTr="00050EA0">
        <w:trPr>
          <w:cantSplit/>
          <w:trHeight w:val="240"/>
        </w:trPr>
        <w:tc>
          <w:tcPr>
            <w:tcW w:w="1300" w:type="dxa"/>
            <w:tcBorders>
              <w:top w:val="nil"/>
              <w:left w:val="single" w:sz="8" w:space="0" w:color="auto"/>
              <w:bottom w:val="nil"/>
              <w:right w:val="single" w:sz="8" w:space="0" w:color="auto"/>
            </w:tcBorders>
            <w:shd w:val="clear" w:color="auto" w:fill="auto"/>
            <w:noWrap/>
            <w:vAlign w:val="bottom"/>
            <w:hideMark/>
          </w:tcPr>
          <w:p w14:paraId="59545C19" w14:textId="77777777" w:rsidR="0052346D" w:rsidRPr="008555D3"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B</w:t>
            </w:r>
          </w:p>
        </w:tc>
        <w:tc>
          <w:tcPr>
            <w:tcW w:w="1060" w:type="dxa"/>
            <w:tcBorders>
              <w:top w:val="nil"/>
              <w:left w:val="single" w:sz="8" w:space="0" w:color="auto"/>
              <w:bottom w:val="nil"/>
              <w:right w:val="nil"/>
            </w:tcBorders>
            <w:shd w:val="clear" w:color="auto" w:fill="auto"/>
            <w:noWrap/>
          </w:tcPr>
          <w:p w14:paraId="0F8A87B2" w14:textId="481F5254"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w:t>
            </w:r>
            <w:r w:rsidR="00DF33D9" w:rsidRPr="00897F4E">
              <w:rPr>
                <w:rFonts w:ascii="Arial" w:hAnsi="Arial" w:cs="Arial"/>
                <w:sz w:val="18"/>
                <w:szCs w:val="18"/>
              </w:rPr>
              <w:t>6</w:t>
            </w:r>
            <w:r w:rsidR="00897F4E">
              <w:rPr>
                <w:rFonts w:ascii="Arial" w:hAnsi="Arial" w:cs="Arial"/>
                <w:sz w:val="18"/>
                <w:szCs w:val="18"/>
              </w:rPr>
              <w:t>.</w:t>
            </w:r>
            <w:r w:rsidR="00DF33D9" w:rsidRPr="00897F4E">
              <w:rPr>
                <w:rFonts w:ascii="Arial" w:hAnsi="Arial" w:cs="Arial"/>
                <w:sz w:val="18"/>
                <w:szCs w:val="18"/>
              </w:rPr>
              <w:t>6</w:t>
            </w:r>
            <w:r w:rsidRPr="004B0718">
              <w:rPr>
                <w:rFonts w:ascii="Arial" w:hAnsi="Arial"/>
                <w:sz w:val="18"/>
              </w:rPr>
              <w:t>%</w:t>
            </w:r>
          </w:p>
        </w:tc>
        <w:tc>
          <w:tcPr>
            <w:tcW w:w="1060" w:type="dxa"/>
            <w:tcBorders>
              <w:top w:val="nil"/>
              <w:left w:val="nil"/>
              <w:bottom w:val="nil"/>
              <w:right w:val="nil"/>
            </w:tcBorders>
            <w:shd w:val="clear" w:color="auto" w:fill="auto"/>
            <w:noWrap/>
          </w:tcPr>
          <w:p w14:paraId="508480F1" w14:textId="74A6490A"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w:t>
            </w:r>
            <w:r w:rsidR="00DF33D9" w:rsidRPr="00897F4E">
              <w:rPr>
                <w:rFonts w:ascii="Arial" w:hAnsi="Arial" w:cs="Arial"/>
                <w:sz w:val="18"/>
                <w:szCs w:val="18"/>
              </w:rPr>
              <w:t>7</w:t>
            </w:r>
            <w:r w:rsidR="00897F4E">
              <w:rPr>
                <w:rFonts w:ascii="Arial" w:hAnsi="Arial" w:cs="Arial"/>
                <w:sz w:val="18"/>
                <w:szCs w:val="18"/>
              </w:rPr>
              <w:t>.</w:t>
            </w:r>
            <w:r w:rsidR="00DF33D9" w:rsidRPr="00897F4E">
              <w:rPr>
                <w:rFonts w:ascii="Arial" w:hAnsi="Arial" w:cs="Arial"/>
                <w:sz w:val="18"/>
                <w:szCs w:val="18"/>
              </w:rPr>
              <w:t>1</w:t>
            </w:r>
            <w:r w:rsidRPr="004B0718">
              <w:rPr>
                <w:rFonts w:ascii="Arial" w:hAnsi="Arial"/>
                <w:sz w:val="18"/>
              </w:rPr>
              <w:t>%</w:t>
            </w:r>
          </w:p>
        </w:tc>
        <w:tc>
          <w:tcPr>
            <w:tcW w:w="1060" w:type="dxa"/>
            <w:tcBorders>
              <w:top w:val="nil"/>
              <w:left w:val="nil"/>
              <w:bottom w:val="nil"/>
              <w:right w:val="single" w:sz="8" w:space="0" w:color="auto"/>
            </w:tcBorders>
            <w:shd w:val="clear" w:color="auto" w:fill="auto"/>
            <w:noWrap/>
          </w:tcPr>
          <w:p w14:paraId="0653901F" w14:textId="2A4CED62"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w:t>
            </w:r>
            <w:r w:rsidR="00DF33D9" w:rsidRPr="00897F4E">
              <w:rPr>
                <w:rFonts w:ascii="Arial" w:hAnsi="Arial" w:cs="Arial"/>
                <w:sz w:val="18"/>
                <w:szCs w:val="18"/>
              </w:rPr>
              <w:t>7</w:t>
            </w:r>
            <w:r w:rsidR="00897F4E">
              <w:rPr>
                <w:rFonts w:ascii="Arial" w:hAnsi="Arial" w:cs="Arial"/>
                <w:sz w:val="18"/>
                <w:szCs w:val="18"/>
              </w:rPr>
              <w:t>.</w:t>
            </w:r>
            <w:r w:rsidR="00DF33D9" w:rsidRPr="00897F4E">
              <w:rPr>
                <w:rFonts w:ascii="Arial" w:hAnsi="Arial" w:cs="Arial"/>
                <w:sz w:val="18"/>
                <w:szCs w:val="18"/>
              </w:rPr>
              <w:t>8</w:t>
            </w:r>
            <w:r w:rsidRPr="004B0718">
              <w:rPr>
                <w:rFonts w:ascii="Arial" w:hAnsi="Arial"/>
                <w:sz w:val="18"/>
              </w:rPr>
              <w:t>%</w:t>
            </w:r>
          </w:p>
        </w:tc>
      </w:tr>
      <w:tr w:rsidR="0052346D" w:rsidRPr="00BD04D9" w14:paraId="71EBA382" w14:textId="77777777" w:rsidTr="00050EA0">
        <w:trPr>
          <w:cantSplit/>
          <w:trHeight w:val="240"/>
        </w:trPr>
        <w:tc>
          <w:tcPr>
            <w:tcW w:w="1300" w:type="dxa"/>
            <w:tcBorders>
              <w:top w:val="nil"/>
              <w:left w:val="single" w:sz="8" w:space="0" w:color="auto"/>
              <w:bottom w:val="nil"/>
              <w:right w:val="single" w:sz="8" w:space="0" w:color="auto"/>
            </w:tcBorders>
            <w:shd w:val="clear" w:color="auto" w:fill="auto"/>
            <w:noWrap/>
            <w:vAlign w:val="bottom"/>
            <w:hideMark/>
          </w:tcPr>
          <w:p w14:paraId="1AE29E50" w14:textId="77777777" w:rsidR="0052346D" w:rsidRPr="008555D3"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C</w:t>
            </w:r>
          </w:p>
        </w:tc>
        <w:tc>
          <w:tcPr>
            <w:tcW w:w="1060" w:type="dxa"/>
            <w:tcBorders>
              <w:top w:val="nil"/>
              <w:left w:val="nil"/>
              <w:bottom w:val="nil"/>
              <w:right w:val="nil"/>
            </w:tcBorders>
            <w:shd w:val="clear" w:color="auto" w:fill="auto"/>
            <w:noWrap/>
          </w:tcPr>
          <w:p w14:paraId="7AAEBAFB" w14:textId="6904B78C" w:rsidR="0052346D" w:rsidRPr="00897F4E" w:rsidRDefault="00DF33D9"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-2</w:t>
            </w:r>
            <w:r w:rsidR="00897F4E">
              <w:rPr>
                <w:rFonts w:ascii="Arial" w:hAnsi="Arial" w:cs="Arial"/>
                <w:sz w:val="18"/>
                <w:szCs w:val="18"/>
              </w:rPr>
              <w:t>.</w:t>
            </w:r>
            <w:r w:rsidR="0052346D" w:rsidRPr="004B0718">
              <w:rPr>
                <w:rFonts w:ascii="Arial" w:hAnsi="Arial"/>
                <w:sz w:val="18"/>
              </w:rPr>
              <w:t>1%</w:t>
            </w:r>
          </w:p>
        </w:tc>
        <w:tc>
          <w:tcPr>
            <w:tcW w:w="1060" w:type="dxa"/>
            <w:tcBorders>
              <w:top w:val="nil"/>
              <w:left w:val="nil"/>
              <w:bottom w:val="nil"/>
              <w:right w:val="nil"/>
            </w:tcBorders>
            <w:shd w:val="clear" w:color="auto" w:fill="auto"/>
            <w:noWrap/>
          </w:tcPr>
          <w:p w14:paraId="1C483588" w14:textId="7502655A" w:rsidR="0052346D" w:rsidRPr="00897F4E" w:rsidRDefault="00DF33D9"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-2</w:t>
            </w:r>
            <w:r w:rsidR="00897F4E">
              <w:rPr>
                <w:rFonts w:ascii="Arial" w:hAnsi="Arial" w:cs="Arial"/>
                <w:sz w:val="18"/>
                <w:szCs w:val="18"/>
              </w:rPr>
              <w:t>.</w:t>
            </w:r>
            <w:r w:rsidRPr="00897F4E">
              <w:rPr>
                <w:rFonts w:ascii="Arial" w:hAnsi="Arial" w:cs="Arial"/>
                <w:sz w:val="18"/>
                <w:szCs w:val="18"/>
              </w:rPr>
              <w:t>9</w:t>
            </w:r>
            <w:r w:rsidR="0052346D" w:rsidRPr="004B0718">
              <w:rPr>
                <w:rFonts w:ascii="Arial" w:hAnsi="Arial"/>
                <w:sz w:val="18"/>
              </w:rPr>
              <w:t>%</w:t>
            </w:r>
          </w:p>
        </w:tc>
        <w:tc>
          <w:tcPr>
            <w:tcW w:w="1060" w:type="dxa"/>
            <w:tcBorders>
              <w:top w:val="nil"/>
              <w:left w:val="nil"/>
              <w:bottom w:val="nil"/>
              <w:right w:val="single" w:sz="8" w:space="0" w:color="auto"/>
            </w:tcBorders>
            <w:shd w:val="clear" w:color="auto" w:fill="auto"/>
            <w:noWrap/>
          </w:tcPr>
          <w:p w14:paraId="193A701C" w14:textId="77F71252" w:rsidR="0052346D" w:rsidRPr="00897F4E" w:rsidRDefault="00DF33D9"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-3</w:t>
            </w:r>
            <w:r w:rsidR="00897F4E">
              <w:rPr>
                <w:rFonts w:ascii="Arial" w:hAnsi="Arial" w:cs="Arial"/>
                <w:sz w:val="18"/>
                <w:szCs w:val="18"/>
              </w:rPr>
              <w:t>.</w:t>
            </w:r>
            <w:r w:rsidR="0052346D" w:rsidRPr="004B0718">
              <w:rPr>
                <w:rFonts w:ascii="Arial" w:hAnsi="Arial"/>
                <w:sz w:val="18"/>
              </w:rPr>
              <w:t>4%</w:t>
            </w:r>
          </w:p>
        </w:tc>
      </w:tr>
      <w:tr w:rsidR="0052346D" w:rsidRPr="00BD04D9" w14:paraId="58CB057B" w14:textId="77777777" w:rsidTr="00050EA0">
        <w:trPr>
          <w:cantSplit/>
          <w:trHeight w:val="255"/>
        </w:trPr>
        <w:tc>
          <w:tcPr>
            <w:tcW w:w="1300" w:type="dxa"/>
            <w:tcBorders>
              <w:top w:val="nil"/>
              <w:left w:val="single" w:sz="8" w:space="0" w:color="auto"/>
              <w:bottom w:val="nil"/>
              <w:right w:val="single" w:sz="8" w:space="0" w:color="auto"/>
            </w:tcBorders>
            <w:shd w:val="clear" w:color="auto" w:fill="auto"/>
            <w:noWrap/>
            <w:vAlign w:val="bottom"/>
            <w:hideMark/>
          </w:tcPr>
          <w:p w14:paraId="77EC9B0C" w14:textId="77777777" w:rsidR="0052346D" w:rsidRPr="008555D3"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E</w:t>
            </w:r>
          </w:p>
        </w:tc>
        <w:tc>
          <w:tcPr>
            <w:tcW w:w="1060" w:type="dxa"/>
            <w:tcBorders>
              <w:top w:val="nil"/>
              <w:left w:val="single" w:sz="8" w:space="0" w:color="auto"/>
              <w:bottom w:val="nil"/>
              <w:right w:val="nil"/>
            </w:tcBorders>
            <w:shd w:val="clear" w:color="auto" w:fill="auto"/>
            <w:noWrap/>
          </w:tcPr>
          <w:p w14:paraId="76A87B77" w14:textId="5C86D1E4"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w:t>
            </w:r>
            <w:r w:rsidR="00DF33D9" w:rsidRPr="00897F4E">
              <w:rPr>
                <w:rFonts w:ascii="Arial" w:hAnsi="Arial" w:cs="Arial"/>
                <w:sz w:val="18"/>
                <w:szCs w:val="18"/>
              </w:rPr>
              <w:t>6</w:t>
            </w:r>
            <w:r w:rsidR="00897F4E">
              <w:rPr>
                <w:rFonts w:ascii="Arial" w:hAnsi="Arial" w:cs="Arial"/>
                <w:sz w:val="18"/>
                <w:szCs w:val="18"/>
              </w:rPr>
              <w:t>.</w:t>
            </w:r>
            <w:r w:rsidRPr="004B0718">
              <w:rPr>
                <w:rFonts w:ascii="Arial" w:hAnsi="Arial"/>
                <w:sz w:val="18"/>
              </w:rPr>
              <w:t>2%</w:t>
            </w:r>
          </w:p>
        </w:tc>
        <w:tc>
          <w:tcPr>
            <w:tcW w:w="1060" w:type="dxa"/>
            <w:tcBorders>
              <w:top w:val="nil"/>
              <w:left w:val="nil"/>
              <w:bottom w:val="nil"/>
              <w:right w:val="nil"/>
            </w:tcBorders>
            <w:shd w:val="clear" w:color="auto" w:fill="auto"/>
            <w:noWrap/>
          </w:tcPr>
          <w:p w14:paraId="3895899B" w14:textId="3B2F0CA4"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w:t>
            </w:r>
            <w:r w:rsidR="00DF33D9" w:rsidRPr="00897F4E">
              <w:rPr>
                <w:rFonts w:ascii="Arial" w:hAnsi="Arial" w:cs="Arial"/>
                <w:sz w:val="18"/>
                <w:szCs w:val="18"/>
              </w:rPr>
              <w:t>8</w:t>
            </w:r>
            <w:r w:rsidR="00897F4E">
              <w:rPr>
                <w:rFonts w:ascii="Arial" w:hAnsi="Arial" w:cs="Arial"/>
                <w:sz w:val="18"/>
                <w:szCs w:val="18"/>
              </w:rPr>
              <w:t>.</w:t>
            </w:r>
            <w:r w:rsidR="00DF33D9" w:rsidRPr="00897F4E">
              <w:rPr>
                <w:rFonts w:ascii="Arial" w:hAnsi="Arial" w:cs="Arial"/>
                <w:sz w:val="18"/>
                <w:szCs w:val="18"/>
              </w:rPr>
              <w:t>1</w:t>
            </w:r>
            <w:r w:rsidRPr="004B0718">
              <w:rPr>
                <w:rFonts w:ascii="Arial" w:hAnsi="Arial"/>
                <w:sz w:val="18"/>
              </w:rPr>
              <w:t>%</w:t>
            </w:r>
          </w:p>
        </w:tc>
        <w:tc>
          <w:tcPr>
            <w:tcW w:w="1060" w:type="dxa"/>
            <w:tcBorders>
              <w:top w:val="nil"/>
              <w:left w:val="nil"/>
              <w:bottom w:val="nil"/>
              <w:right w:val="single" w:sz="8" w:space="0" w:color="auto"/>
            </w:tcBorders>
            <w:shd w:val="clear" w:color="auto" w:fill="auto"/>
            <w:noWrap/>
          </w:tcPr>
          <w:p w14:paraId="5BCCBF12" w14:textId="1704D03D"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w:t>
            </w:r>
            <w:r w:rsidR="00DF33D9" w:rsidRPr="00897F4E">
              <w:rPr>
                <w:rFonts w:ascii="Arial" w:hAnsi="Arial" w:cs="Arial"/>
                <w:sz w:val="18"/>
                <w:szCs w:val="18"/>
              </w:rPr>
              <w:t>7</w:t>
            </w:r>
            <w:r w:rsidR="00897F4E">
              <w:rPr>
                <w:rFonts w:ascii="Arial" w:hAnsi="Arial" w:cs="Arial"/>
                <w:sz w:val="18"/>
                <w:szCs w:val="18"/>
              </w:rPr>
              <w:t>.</w:t>
            </w:r>
            <w:r w:rsidR="00DF33D9" w:rsidRPr="00897F4E">
              <w:rPr>
                <w:rFonts w:ascii="Arial" w:hAnsi="Arial" w:cs="Arial"/>
                <w:sz w:val="18"/>
                <w:szCs w:val="18"/>
              </w:rPr>
              <w:t>8</w:t>
            </w:r>
            <w:r w:rsidRPr="004B0718">
              <w:rPr>
                <w:rFonts w:ascii="Arial" w:hAnsi="Arial"/>
                <w:sz w:val="18"/>
              </w:rPr>
              <w:t>%</w:t>
            </w:r>
          </w:p>
        </w:tc>
      </w:tr>
      <w:tr w:rsidR="0052346D" w:rsidRPr="00BD04D9" w14:paraId="110BCE29" w14:textId="77777777" w:rsidTr="00050EA0">
        <w:trPr>
          <w:cantSplit/>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14:paraId="7F9E27C1" w14:textId="77777777" w:rsidR="0052346D" w:rsidRPr="008555D3"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b/>
                <w:bCs/>
                <w:color w:val="000000"/>
                <w:sz w:val="18"/>
                <w:szCs w:val="18"/>
                <w:lang w:eastAsia="sv-SE"/>
              </w:rPr>
            </w:pPr>
            <w:r w:rsidRPr="008555D3">
              <w:rPr>
                <w:rFonts w:ascii="Arial" w:hAnsi="Arial" w:cs="Arial"/>
                <w:b/>
                <w:bCs/>
                <w:color w:val="000000"/>
                <w:sz w:val="18"/>
                <w:szCs w:val="18"/>
                <w:lang w:eastAsia="sv-SE"/>
              </w:rPr>
              <w:t>Overall</w:t>
            </w:r>
          </w:p>
        </w:tc>
        <w:tc>
          <w:tcPr>
            <w:tcW w:w="1060" w:type="dxa"/>
            <w:tcBorders>
              <w:top w:val="single" w:sz="8" w:space="0" w:color="auto"/>
              <w:left w:val="nil"/>
              <w:bottom w:val="nil"/>
              <w:right w:val="nil"/>
            </w:tcBorders>
            <w:shd w:val="clear" w:color="auto" w:fill="auto"/>
            <w:noWrap/>
          </w:tcPr>
          <w:p w14:paraId="5BCEC713" w14:textId="2EB573C7"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4B0718">
              <w:rPr>
                <w:rFonts w:ascii="Arial" w:hAnsi="Arial"/>
                <w:sz w:val="18"/>
              </w:rPr>
              <w:t>-</w:t>
            </w:r>
            <w:r w:rsidR="00DF33D9" w:rsidRPr="00897F4E">
              <w:rPr>
                <w:rFonts w:ascii="Arial" w:hAnsi="Arial" w:cs="Arial"/>
                <w:sz w:val="18"/>
                <w:szCs w:val="18"/>
              </w:rPr>
              <w:t>5</w:t>
            </w:r>
            <w:r w:rsidR="00897F4E">
              <w:rPr>
                <w:rFonts w:ascii="Arial" w:hAnsi="Arial" w:cs="Arial"/>
                <w:sz w:val="18"/>
                <w:szCs w:val="18"/>
              </w:rPr>
              <w:t>.</w:t>
            </w:r>
            <w:r w:rsidR="00DF33D9" w:rsidRPr="00897F4E">
              <w:rPr>
                <w:rFonts w:ascii="Arial" w:hAnsi="Arial" w:cs="Arial"/>
                <w:sz w:val="18"/>
                <w:szCs w:val="18"/>
              </w:rPr>
              <w:t>0</w:t>
            </w:r>
            <w:r w:rsidRPr="004B0718">
              <w:rPr>
                <w:rFonts w:ascii="Arial" w:hAnsi="Arial"/>
                <w:sz w:val="18"/>
              </w:rPr>
              <w:t>%</w:t>
            </w:r>
          </w:p>
        </w:tc>
        <w:tc>
          <w:tcPr>
            <w:tcW w:w="1060" w:type="dxa"/>
            <w:tcBorders>
              <w:top w:val="single" w:sz="8" w:space="0" w:color="auto"/>
              <w:left w:val="nil"/>
              <w:bottom w:val="nil"/>
              <w:right w:val="nil"/>
            </w:tcBorders>
            <w:shd w:val="clear" w:color="auto" w:fill="auto"/>
            <w:noWrap/>
          </w:tcPr>
          <w:p w14:paraId="26B8102D" w14:textId="022754F1"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w:t>
            </w:r>
            <w:r w:rsidR="00DF33D9" w:rsidRPr="00897F4E">
              <w:rPr>
                <w:rFonts w:ascii="Arial" w:hAnsi="Arial" w:cs="Arial"/>
                <w:sz w:val="18"/>
                <w:szCs w:val="18"/>
              </w:rPr>
              <w:t>6</w:t>
            </w:r>
            <w:r w:rsidR="00897F4E">
              <w:rPr>
                <w:rFonts w:ascii="Arial" w:hAnsi="Arial" w:cs="Arial"/>
                <w:sz w:val="18"/>
                <w:szCs w:val="18"/>
              </w:rPr>
              <w:t>.</w:t>
            </w:r>
            <w:r w:rsidR="00DF33D9" w:rsidRPr="00897F4E">
              <w:rPr>
                <w:rFonts w:ascii="Arial" w:hAnsi="Arial" w:cs="Arial"/>
                <w:sz w:val="18"/>
                <w:szCs w:val="18"/>
              </w:rPr>
              <w:t>0</w:t>
            </w:r>
            <w:r w:rsidRPr="004B0718">
              <w:rPr>
                <w:rFonts w:ascii="Arial" w:hAnsi="Arial"/>
                <w:sz w:val="18"/>
              </w:rPr>
              <w:t>%</w:t>
            </w:r>
          </w:p>
        </w:tc>
        <w:tc>
          <w:tcPr>
            <w:tcW w:w="1060" w:type="dxa"/>
            <w:tcBorders>
              <w:top w:val="single" w:sz="8" w:space="0" w:color="auto"/>
              <w:left w:val="nil"/>
              <w:bottom w:val="nil"/>
              <w:right w:val="single" w:sz="8" w:space="0" w:color="auto"/>
            </w:tcBorders>
            <w:shd w:val="clear" w:color="auto" w:fill="auto"/>
            <w:noWrap/>
          </w:tcPr>
          <w:p w14:paraId="7E5153E1" w14:textId="39F24524"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4B0718">
              <w:rPr>
                <w:rFonts w:ascii="Arial" w:hAnsi="Arial"/>
                <w:sz w:val="18"/>
              </w:rPr>
              <w:t>-</w:t>
            </w:r>
            <w:r w:rsidR="00DF33D9" w:rsidRPr="00897F4E">
              <w:rPr>
                <w:rFonts w:ascii="Arial" w:hAnsi="Arial" w:cs="Arial"/>
                <w:sz w:val="18"/>
                <w:szCs w:val="18"/>
              </w:rPr>
              <w:t>6</w:t>
            </w:r>
            <w:r w:rsidR="00897F4E">
              <w:rPr>
                <w:rFonts w:ascii="Arial" w:hAnsi="Arial" w:cs="Arial"/>
                <w:sz w:val="18"/>
                <w:szCs w:val="18"/>
              </w:rPr>
              <w:t>.</w:t>
            </w:r>
            <w:r w:rsidR="00DF33D9" w:rsidRPr="00897F4E">
              <w:rPr>
                <w:rFonts w:ascii="Arial" w:hAnsi="Arial" w:cs="Arial"/>
                <w:sz w:val="18"/>
                <w:szCs w:val="18"/>
              </w:rPr>
              <w:t>3</w:t>
            </w:r>
            <w:r w:rsidRPr="004B0718">
              <w:rPr>
                <w:rFonts w:ascii="Arial" w:hAnsi="Arial"/>
                <w:sz w:val="18"/>
              </w:rPr>
              <w:t>%</w:t>
            </w:r>
          </w:p>
        </w:tc>
      </w:tr>
      <w:tr w:rsidR="0052346D" w:rsidRPr="00BD04D9" w14:paraId="4373563E" w14:textId="77777777" w:rsidTr="00050EA0">
        <w:trPr>
          <w:cantSplit/>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14:paraId="0CF0B245" w14:textId="77777777" w:rsidR="0052346D" w:rsidRPr="008555D3"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 </w:t>
            </w:r>
          </w:p>
        </w:tc>
        <w:tc>
          <w:tcPr>
            <w:tcW w:w="1060" w:type="dxa"/>
            <w:tcBorders>
              <w:top w:val="nil"/>
              <w:left w:val="nil"/>
              <w:bottom w:val="single" w:sz="8" w:space="0" w:color="auto"/>
              <w:right w:val="nil"/>
            </w:tcBorders>
            <w:shd w:val="clear" w:color="auto" w:fill="auto"/>
            <w:noWrap/>
          </w:tcPr>
          <w:p w14:paraId="4306A272" w14:textId="1E535AA3"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808080"/>
                <w:sz w:val="18"/>
                <w:szCs w:val="18"/>
                <w:lang w:eastAsia="sv-SE"/>
              </w:rPr>
            </w:pPr>
            <w:r w:rsidRPr="004B0718">
              <w:rPr>
                <w:rFonts w:ascii="Arial" w:hAnsi="Arial"/>
                <w:sz w:val="18"/>
              </w:rPr>
              <w:t>-</w:t>
            </w:r>
            <w:r w:rsidR="00DF33D9" w:rsidRPr="00897F4E">
              <w:rPr>
                <w:rFonts w:ascii="Arial" w:hAnsi="Arial" w:cs="Arial"/>
                <w:sz w:val="18"/>
                <w:szCs w:val="18"/>
              </w:rPr>
              <w:t>5</w:t>
            </w:r>
            <w:r w:rsidR="00897F4E">
              <w:rPr>
                <w:rFonts w:ascii="Arial" w:hAnsi="Arial" w:cs="Arial"/>
                <w:sz w:val="18"/>
                <w:szCs w:val="18"/>
              </w:rPr>
              <w:t>.</w:t>
            </w:r>
            <w:r w:rsidR="00DF33D9" w:rsidRPr="00897F4E">
              <w:rPr>
                <w:rFonts w:ascii="Arial" w:hAnsi="Arial" w:cs="Arial"/>
                <w:sz w:val="18"/>
                <w:szCs w:val="18"/>
              </w:rPr>
              <w:t>2</w:t>
            </w:r>
            <w:r w:rsidRPr="004B0718">
              <w:rPr>
                <w:rFonts w:ascii="Arial" w:hAnsi="Arial"/>
                <w:sz w:val="18"/>
              </w:rPr>
              <w:t>%</w:t>
            </w:r>
          </w:p>
        </w:tc>
        <w:tc>
          <w:tcPr>
            <w:tcW w:w="1060" w:type="dxa"/>
            <w:tcBorders>
              <w:top w:val="nil"/>
              <w:left w:val="nil"/>
              <w:bottom w:val="single" w:sz="8" w:space="0" w:color="auto"/>
              <w:right w:val="nil"/>
            </w:tcBorders>
            <w:shd w:val="clear" w:color="auto" w:fill="auto"/>
            <w:noWrap/>
          </w:tcPr>
          <w:p w14:paraId="7092BE29" w14:textId="7EC8E08C"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808080"/>
                <w:sz w:val="18"/>
                <w:szCs w:val="18"/>
                <w:lang w:eastAsia="sv-SE"/>
              </w:rPr>
            </w:pPr>
            <w:r w:rsidRPr="004B0718">
              <w:rPr>
                <w:rFonts w:ascii="Arial" w:hAnsi="Arial"/>
                <w:sz w:val="18"/>
              </w:rPr>
              <w:t>-</w:t>
            </w:r>
            <w:r w:rsidR="00DF33D9" w:rsidRPr="00897F4E">
              <w:rPr>
                <w:rFonts w:ascii="Arial" w:hAnsi="Arial" w:cs="Arial"/>
                <w:sz w:val="18"/>
                <w:szCs w:val="18"/>
              </w:rPr>
              <w:t>5</w:t>
            </w:r>
            <w:r w:rsidR="00897F4E">
              <w:rPr>
                <w:rFonts w:ascii="Arial" w:hAnsi="Arial" w:cs="Arial"/>
                <w:sz w:val="18"/>
                <w:szCs w:val="18"/>
              </w:rPr>
              <w:t>.</w:t>
            </w:r>
            <w:r w:rsidR="00DF33D9" w:rsidRPr="00897F4E">
              <w:rPr>
                <w:rFonts w:ascii="Arial" w:hAnsi="Arial" w:cs="Arial"/>
                <w:sz w:val="18"/>
                <w:szCs w:val="18"/>
              </w:rPr>
              <w:t>9</w:t>
            </w:r>
            <w:r w:rsidRPr="004B0718">
              <w:rPr>
                <w:rFonts w:ascii="Arial" w:hAnsi="Arial"/>
                <w:sz w:val="18"/>
              </w:rPr>
              <w:t>%</w:t>
            </w:r>
          </w:p>
        </w:tc>
        <w:tc>
          <w:tcPr>
            <w:tcW w:w="1060" w:type="dxa"/>
            <w:tcBorders>
              <w:top w:val="nil"/>
              <w:left w:val="nil"/>
              <w:bottom w:val="single" w:sz="8" w:space="0" w:color="auto"/>
              <w:right w:val="single" w:sz="8" w:space="0" w:color="auto"/>
            </w:tcBorders>
            <w:shd w:val="clear" w:color="auto" w:fill="auto"/>
            <w:noWrap/>
          </w:tcPr>
          <w:p w14:paraId="4896276D" w14:textId="7B5B6A0B" w:rsidR="0052346D" w:rsidRPr="00897F4E"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808080"/>
                <w:sz w:val="18"/>
                <w:szCs w:val="18"/>
                <w:lang w:eastAsia="sv-SE"/>
              </w:rPr>
            </w:pPr>
            <w:r w:rsidRPr="004B0718">
              <w:rPr>
                <w:rFonts w:ascii="Arial" w:hAnsi="Arial"/>
                <w:sz w:val="18"/>
              </w:rPr>
              <w:t>-</w:t>
            </w:r>
            <w:r w:rsidR="00DF33D9" w:rsidRPr="00897F4E">
              <w:rPr>
                <w:rFonts w:ascii="Arial" w:hAnsi="Arial" w:cs="Arial"/>
                <w:sz w:val="18"/>
                <w:szCs w:val="18"/>
              </w:rPr>
              <w:t>6</w:t>
            </w:r>
            <w:r w:rsidR="00897F4E">
              <w:rPr>
                <w:rFonts w:ascii="Arial" w:hAnsi="Arial" w:cs="Arial"/>
                <w:sz w:val="18"/>
                <w:szCs w:val="18"/>
              </w:rPr>
              <w:t>.</w:t>
            </w:r>
            <w:r w:rsidR="00DF33D9" w:rsidRPr="00897F4E">
              <w:rPr>
                <w:rFonts w:ascii="Arial" w:hAnsi="Arial" w:cs="Arial"/>
                <w:sz w:val="18"/>
                <w:szCs w:val="18"/>
              </w:rPr>
              <w:t>3</w:t>
            </w:r>
            <w:r w:rsidRPr="004B0718">
              <w:rPr>
                <w:rFonts w:ascii="Arial" w:hAnsi="Arial"/>
                <w:sz w:val="18"/>
              </w:rPr>
              <w:t>%</w:t>
            </w:r>
          </w:p>
        </w:tc>
      </w:tr>
      <w:tr w:rsidR="0052346D" w:rsidRPr="00BD04D9" w14:paraId="5A82E02F" w14:textId="77777777" w:rsidTr="00050EA0">
        <w:trPr>
          <w:cantSplit/>
          <w:trHeight w:val="240"/>
        </w:trPr>
        <w:tc>
          <w:tcPr>
            <w:tcW w:w="1300" w:type="dxa"/>
            <w:tcBorders>
              <w:top w:val="nil"/>
              <w:left w:val="single" w:sz="8" w:space="0" w:color="auto"/>
              <w:bottom w:val="nil"/>
              <w:right w:val="single" w:sz="8" w:space="0" w:color="auto"/>
            </w:tcBorders>
            <w:shd w:val="clear" w:color="auto" w:fill="auto"/>
            <w:noWrap/>
            <w:vAlign w:val="bottom"/>
            <w:hideMark/>
          </w:tcPr>
          <w:p w14:paraId="3AC0539A" w14:textId="77777777" w:rsidR="0052346D" w:rsidRPr="008555D3"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D</w:t>
            </w:r>
          </w:p>
        </w:tc>
        <w:tc>
          <w:tcPr>
            <w:tcW w:w="1060" w:type="dxa"/>
            <w:tcBorders>
              <w:top w:val="nil"/>
              <w:left w:val="nil"/>
              <w:bottom w:val="nil"/>
              <w:right w:val="nil"/>
            </w:tcBorders>
            <w:shd w:val="clear" w:color="auto" w:fill="auto"/>
            <w:noWrap/>
          </w:tcPr>
          <w:p w14:paraId="17524BEF" w14:textId="7D002CB1" w:rsidR="0052346D" w:rsidRPr="00897F4E" w:rsidRDefault="00DF33D9"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-1</w:t>
            </w:r>
            <w:r w:rsidR="00897F4E">
              <w:rPr>
                <w:rFonts w:ascii="Arial" w:hAnsi="Arial" w:cs="Arial"/>
                <w:sz w:val="18"/>
                <w:szCs w:val="18"/>
              </w:rPr>
              <w:t>.</w:t>
            </w:r>
            <w:r w:rsidRPr="00897F4E">
              <w:rPr>
                <w:rFonts w:ascii="Arial" w:hAnsi="Arial" w:cs="Arial"/>
                <w:sz w:val="18"/>
                <w:szCs w:val="18"/>
              </w:rPr>
              <w:t>0</w:t>
            </w:r>
            <w:r w:rsidR="0052346D" w:rsidRPr="004B0718">
              <w:rPr>
                <w:rFonts w:ascii="Arial" w:hAnsi="Arial"/>
                <w:sz w:val="18"/>
              </w:rPr>
              <w:t>%</w:t>
            </w:r>
          </w:p>
        </w:tc>
        <w:tc>
          <w:tcPr>
            <w:tcW w:w="1060" w:type="dxa"/>
            <w:tcBorders>
              <w:top w:val="nil"/>
              <w:left w:val="nil"/>
              <w:bottom w:val="nil"/>
              <w:right w:val="nil"/>
            </w:tcBorders>
            <w:shd w:val="clear" w:color="auto" w:fill="auto"/>
            <w:noWrap/>
          </w:tcPr>
          <w:p w14:paraId="4B37D488" w14:textId="0ABF7685" w:rsidR="0052346D" w:rsidRPr="00897F4E" w:rsidRDefault="00DF33D9"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-3</w:t>
            </w:r>
            <w:r w:rsidR="00897F4E">
              <w:rPr>
                <w:rFonts w:ascii="Arial" w:hAnsi="Arial" w:cs="Arial"/>
                <w:sz w:val="18"/>
                <w:szCs w:val="18"/>
              </w:rPr>
              <w:t>.</w:t>
            </w:r>
            <w:r w:rsidRPr="00897F4E">
              <w:rPr>
                <w:rFonts w:ascii="Arial" w:hAnsi="Arial" w:cs="Arial"/>
                <w:sz w:val="18"/>
                <w:szCs w:val="18"/>
              </w:rPr>
              <w:t>2</w:t>
            </w:r>
            <w:r w:rsidR="0052346D" w:rsidRPr="004B0718">
              <w:rPr>
                <w:rFonts w:ascii="Arial" w:hAnsi="Arial"/>
                <w:sz w:val="18"/>
              </w:rPr>
              <w:t>%</w:t>
            </w:r>
          </w:p>
        </w:tc>
        <w:tc>
          <w:tcPr>
            <w:tcW w:w="1060" w:type="dxa"/>
            <w:tcBorders>
              <w:top w:val="nil"/>
              <w:left w:val="nil"/>
              <w:bottom w:val="nil"/>
              <w:right w:val="single" w:sz="8" w:space="0" w:color="auto"/>
            </w:tcBorders>
            <w:shd w:val="clear" w:color="auto" w:fill="auto"/>
            <w:noWrap/>
          </w:tcPr>
          <w:p w14:paraId="37E154E6" w14:textId="6E32754D" w:rsidR="0052346D" w:rsidRPr="00897F4E" w:rsidRDefault="00DF33D9"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w:t>
            </w:r>
            <w:r w:rsidR="0052346D" w:rsidRPr="004B0718">
              <w:rPr>
                <w:rFonts w:ascii="Arial" w:hAnsi="Arial"/>
                <w:sz w:val="18"/>
              </w:rPr>
              <w:t>4</w:t>
            </w:r>
            <w:r w:rsidR="00897F4E">
              <w:rPr>
                <w:rFonts w:ascii="Arial" w:hAnsi="Arial" w:cs="Arial"/>
                <w:sz w:val="18"/>
                <w:szCs w:val="18"/>
              </w:rPr>
              <w:t>.</w:t>
            </w:r>
            <w:r w:rsidRPr="00897F4E">
              <w:rPr>
                <w:rFonts w:ascii="Arial" w:hAnsi="Arial" w:cs="Arial"/>
                <w:sz w:val="18"/>
                <w:szCs w:val="18"/>
              </w:rPr>
              <w:t>2</w:t>
            </w:r>
            <w:r w:rsidR="0052346D" w:rsidRPr="004B0718">
              <w:rPr>
                <w:rFonts w:ascii="Arial" w:hAnsi="Arial"/>
                <w:sz w:val="18"/>
              </w:rPr>
              <w:t>%</w:t>
            </w:r>
          </w:p>
        </w:tc>
      </w:tr>
      <w:tr w:rsidR="0052346D" w:rsidRPr="00BD04D9" w14:paraId="5DBE73D4" w14:textId="77777777" w:rsidTr="00050EA0">
        <w:trPr>
          <w:cantSplit/>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14:paraId="69DF42BD" w14:textId="77777777" w:rsidR="0052346D" w:rsidRPr="008555D3"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sz w:val="18"/>
                <w:szCs w:val="18"/>
                <w:lang w:eastAsia="sv-SE"/>
              </w:rPr>
            </w:pPr>
            <w:r w:rsidRPr="008555D3">
              <w:rPr>
                <w:rFonts w:ascii="Arial" w:hAnsi="Arial" w:cs="Arial"/>
                <w:sz w:val="18"/>
                <w:szCs w:val="18"/>
                <w:lang w:eastAsia="sv-SE"/>
              </w:rPr>
              <w:t>Class F</w:t>
            </w:r>
          </w:p>
        </w:tc>
        <w:tc>
          <w:tcPr>
            <w:tcW w:w="1060" w:type="dxa"/>
            <w:tcBorders>
              <w:top w:val="nil"/>
              <w:left w:val="nil"/>
              <w:bottom w:val="single" w:sz="8" w:space="0" w:color="auto"/>
              <w:right w:val="nil"/>
            </w:tcBorders>
            <w:shd w:val="clear" w:color="auto" w:fill="auto"/>
            <w:noWrap/>
          </w:tcPr>
          <w:p w14:paraId="265D520A" w14:textId="20CAF287" w:rsidR="0052346D" w:rsidRPr="00897F4E" w:rsidRDefault="00DF33D9"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w:t>
            </w:r>
            <w:r w:rsidR="0052346D" w:rsidRPr="004B0718">
              <w:rPr>
                <w:rFonts w:ascii="Arial" w:hAnsi="Arial"/>
                <w:sz w:val="18"/>
              </w:rPr>
              <w:t>1</w:t>
            </w:r>
            <w:r w:rsidR="00897F4E">
              <w:rPr>
                <w:rFonts w:ascii="Arial" w:hAnsi="Arial" w:cs="Arial"/>
                <w:sz w:val="18"/>
                <w:szCs w:val="18"/>
              </w:rPr>
              <w:t>.</w:t>
            </w:r>
            <w:r w:rsidR="0052346D" w:rsidRPr="004B0718">
              <w:rPr>
                <w:rFonts w:ascii="Arial" w:hAnsi="Arial"/>
                <w:sz w:val="18"/>
              </w:rPr>
              <w:t>0%</w:t>
            </w:r>
          </w:p>
        </w:tc>
        <w:tc>
          <w:tcPr>
            <w:tcW w:w="1060" w:type="dxa"/>
            <w:tcBorders>
              <w:top w:val="nil"/>
              <w:left w:val="nil"/>
              <w:bottom w:val="single" w:sz="8" w:space="0" w:color="auto"/>
              <w:right w:val="nil"/>
            </w:tcBorders>
            <w:shd w:val="clear" w:color="auto" w:fill="auto"/>
            <w:noWrap/>
          </w:tcPr>
          <w:p w14:paraId="65210559" w14:textId="24C6D9B8" w:rsidR="0052346D" w:rsidRPr="00897F4E" w:rsidRDefault="00DF33D9"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w:t>
            </w:r>
            <w:r w:rsidR="0052346D" w:rsidRPr="004B0718">
              <w:rPr>
                <w:rFonts w:ascii="Arial" w:hAnsi="Arial"/>
                <w:sz w:val="18"/>
              </w:rPr>
              <w:t>1</w:t>
            </w:r>
            <w:r w:rsidR="00897F4E">
              <w:rPr>
                <w:rFonts w:ascii="Arial" w:hAnsi="Arial" w:cs="Arial"/>
                <w:sz w:val="18"/>
                <w:szCs w:val="18"/>
              </w:rPr>
              <w:t>.</w:t>
            </w:r>
            <w:r w:rsidR="0052346D" w:rsidRPr="004B0718">
              <w:rPr>
                <w:rFonts w:ascii="Arial" w:hAnsi="Arial"/>
                <w:sz w:val="18"/>
              </w:rPr>
              <w:t>4%</w:t>
            </w:r>
          </w:p>
        </w:tc>
        <w:tc>
          <w:tcPr>
            <w:tcW w:w="1060" w:type="dxa"/>
            <w:tcBorders>
              <w:top w:val="nil"/>
              <w:left w:val="nil"/>
              <w:bottom w:val="single" w:sz="8" w:space="0" w:color="auto"/>
              <w:right w:val="single" w:sz="8" w:space="0" w:color="auto"/>
            </w:tcBorders>
            <w:shd w:val="clear" w:color="auto" w:fill="auto"/>
            <w:noWrap/>
          </w:tcPr>
          <w:p w14:paraId="3ED71E9E" w14:textId="7B9B35EA" w:rsidR="0052346D" w:rsidRPr="00897F4E" w:rsidRDefault="00DF33D9"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w:t>
            </w:r>
            <w:r w:rsidR="0052346D" w:rsidRPr="004B0718">
              <w:rPr>
                <w:rFonts w:ascii="Arial" w:hAnsi="Arial"/>
                <w:sz w:val="18"/>
              </w:rPr>
              <w:t>1</w:t>
            </w:r>
            <w:r w:rsidR="00897F4E">
              <w:rPr>
                <w:rFonts w:ascii="Arial" w:hAnsi="Arial" w:cs="Arial"/>
                <w:sz w:val="18"/>
                <w:szCs w:val="18"/>
              </w:rPr>
              <w:t>.</w:t>
            </w:r>
            <w:r w:rsidR="0052346D" w:rsidRPr="004B0718">
              <w:rPr>
                <w:rFonts w:ascii="Arial" w:hAnsi="Arial"/>
                <w:sz w:val="18"/>
              </w:rPr>
              <w:t>1%</w:t>
            </w:r>
          </w:p>
        </w:tc>
      </w:tr>
      <w:tr w:rsidR="0052346D" w:rsidRPr="00BD04D9" w14:paraId="0C2BF0D8" w14:textId="77777777" w:rsidTr="00050EA0">
        <w:trPr>
          <w:cantSplit/>
          <w:trHeight w:val="240"/>
        </w:trPr>
        <w:tc>
          <w:tcPr>
            <w:tcW w:w="1300" w:type="dxa"/>
            <w:tcBorders>
              <w:top w:val="nil"/>
              <w:left w:val="single" w:sz="8" w:space="0" w:color="auto"/>
              <w:bottom w:val="nil"/>
              <w:right w:val="single" w:sz="8" w:space="0" w:color="auto"/>
            </w:tcBorders>
            <w:shd w:val="clear" w:color="auto" w:fill="auto"/>
            <w:noWrap/>
            <w:vAlign w:val="bottom"/>
            <w:hideMark/>
          </w:tcPr>
          <w:p w14:paraId="6E6E8373" w14:textId="77777777" w:rsidR="0052346D" w:rsidRPr="008555D3"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 xml:space="preserve">Enc </w:t>
            </w:r>
            <w:proofErr w:type="gramStart"/>
            <w:r w:rsidRPr="008555D3">
              <w:rPr>
                <w:rFonts w:ascii="Arial" w:hAnsi="Arial" w:cs="Arial"/>
                <w:color w:val="000000"/>
                <w:sz w:val="18"/>
                <w:szCs w:val="18"/>
                <w:lang w:eastAsia="sv-SE"/>
              </w:rPr>
              <w:t>Time[</w:t>
            </w:r>
            <w:proofErr w:type="gramEnd"/>
            <w:r w:rsidRPr="008555D3">
              <w:rPr>
                <w:rFonts w:ascii="Arial" w:hAnsi="Arial" w:cs="Arial"/>
                <w:color w:val="000000"/>
                <w:sz w:val="18"/>
                <w:szCs w:val="18"/>
                <w:lang w:eastAsia="sv-SE"/>
              </w:rPr>
              <w:t>%]</w:t>
            </w:r>
          </w:p>
        </w:tc>
        <w:tc>
          <w:tcPr>
            <w:tcW w:w="3180" w:type="dxa"/>
            <w:gridSpan w:val="3"/>
            <w:tcBorders>
              <w:top w:val="single" w:sz="8" w:space="0" w:color="auto"/>
              <w:left w:val="single" w:sz="8" w:space="0" w:color="auto"/>
              <w:bottom w:val="nil"/>
              <w:right w:val="single" w:sz="8" w:space="0" w:color="auto"/>
            </w:tcBorders>
            <w:shd w:val="clear" w:color="auto" w:fill="auto"/>
            <w:noWrap/>
          </w:tcPr>
          <w:p w14:paraId="77BF97B5" w14:textId="0C705C8E" w:rsidR="0052346D" w:rsidRPr="00897F4E" w:rsidRDefault="00DF33D9"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106</w:t>
            </w:r>
            <w:r w:rsidR="0052346D" w:rsidRPr="004B0718">
              <w:rPr>
                <w:rFonts w:ascii="Arial" w:hAnsi="Arial"/>
                <w:sz w:val="18"/>
              </w:rPr>
              <w:t>%</w:t>
            </w:r>
          </w:p>
        </w:tc>
      </w:tr>
      <w:tr w:rsidR="0052346D" w:rsidRPr="00BD04D9" w14:paraId="148330E8" w14:textId="77777777" w:rsidTr="00050EA0">
        <w:trPr>
          <w:cantSplit/>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14:paraId="0CC34C23" w14:textId="77777777" w:rsidR="0052346D" w:rsidRPr="008555D3" w:rsidRDefault="0052346D"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 xml:space="preserve">Dec </w:t>
            </w:r>
            <w:proofErr w:type="gramStart"/>
            <w:r w:rsidRPr="008555D3">
              <w:rPr>
                <w:rFonts w:ascii="Arial" w:hAnsi="Arial" w:cs="Arial"/>
                <w:color w:val="000000"/>
                <w:sz w:val="18"/>
                <w:szCs w:val="18"/>
                <w:lang w:eastAsia="sv-SE"/>
              </w:rPr>
              <w:t>Time[</w:t>
            </w:r>
            <w:proofErr w:type="gramEnd"/>
            <w:r w:rsidRPr="008555D3">
              <w:rPr>
                <w:rFonts w:ascii="Arial" w:hAnsi="Arial" w:cs="Arial"/>
                <w:color w:val="000000"/>
                <w:sz w:val="18"/>
                <w:szCs w:val="18"/>
                <w:lang w:eastAsia="sv-SE"/>
              </w:rPr>
              <w:t>%]</w:t>
            </w:r>
          </w:p>
        </w:tc>
        <w:tc>
          <w:tcPr>
            <w:tcW w:w="3180" w:type="dxa"/>
            <w:gridSpan w:val="3"/>
            <w:tcBorders>
              <w:top w:val="nil"/>
              <w:left w:val="single" w:sz="8" w:space="0" w:color="auto"/>
              <w:bottom w:val="single" w:sz="8" w:space="0" w:color="auto"/>
              <w:right w:val="single" w:sz="8" w:space="0" w:color="auto"/>
            </w:tcBorders>
            <w:shd w:val="clear" w:color="auto" w:fill="auto"/>
            <w:noWrap/>
          </w:tcPr>
          <w:p w14:paraId="05C93F04" w14:textId="4D9B6184" w:rsidR="0052346D" w:rsidRPr="00897F4E" w:rsidRDefault="00DF33D9" w:rsidP="005234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96</w:t>
            </w:r>
            <w:r w:rsidR="0052346D" w:rsidRPr="004B0718">
              <w:rPr>
                <w:rFonts w:ascii="Arial" w:hAnsi="Arial"/>
                <w:sz w:val="18"/>
              </w:rPr>
              <w:t>%</w:t>
            </w:r>
          </w:p>
        </w:tc>
      </w:tr>
    </w:tbl>
    <w:p w14:paraId="36285843" w14:textId="14EB3EE6" w:rsidR="003A2ED2" w:rsidRDefault="003A2ED2" w:rsidP="003A2ED2">
      <w:pPr>
        <w:rPr>
          <w:ins w:id="79" w:author="JCTVC-AI0023-v2" w:date="2019-03-21T15:46:00Z"/>
          <w:szCs w:val="22"/>
        </w:rPr>
      </w:pPr>
    </w:p>
    <w:tbl>
      <w:tblPr>
        <w:tblW w:w="4480" w:type="dxa"/>
        <w:tblCellMar>
          <w:left w:w="70" w:type="dxa"/>
          <w:right w:w="70" w:type="dxa"/>
        </w:tblCellMar>
        <w:tblLook w:val="04A0" w:firstRow="1" w:lastRow="0" w:firstColumn="1" w:lastColumn="0" w:noHBand="0" w:noVBand="1"/>
      </w:tblPr>
      <w:tblGrid>
        <w:gridCol w:w="1300"/>
        <w:gridCol w:w="1060"/>
        <w:gridCol w:w="1060"/>
        <w:gridCol w:w="1060"/>
      </w:tblGrid>
      <w:tr w:rsidR="005E0CE6" w:rsidRPr="008555D3" w14:paraId="6DFC50AF" w14:textId="77777777" w:rsidTr="002135D6">
        <w:trPr>
          <w:cantSplit/>
          <w:trHeight w:val="240"/>
          <w:ins w:id="80" w:author="JCTVC-AI0023-v2" w:date="2019-03-21T15:46:00Z"/>
        </w:trPr>
        <w:tc>
          <w:tcPr>
            <w:tcW w:w="1300" w:type="dxa"/>
            <w:tcBorders>
              <w:top w:val="nil"/>
              <w:left w:val="nil"/>
              <w:bottom w:val="nil"/>
              <w:right w:val="nil"/>
            </w:tcBorders>
            <w:shd w:val="clear" w:color="auto" w:fill="auto"/>
            <w:noWrap/>
            <w:vAlign w:val="bottom"/>
            <w:hideMark/>
          </w:tcPr>
          <w:p w14:paraId="3EA84013"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81" w:author="JCTVC-AI0023-v2" w:date="2019-03-21T15:46:00Z"/>
                <w:sz w:val="20"/>
                <w:lang w:eastAsia="sv-SE"/>
              </w:rPr>
            </w:pPr>
          </w:p>
        </w:tc>
        <w:tc>
          <w:tcPr>
            <w:tcW w:w="318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58212B7" w14:textId="77777777" w:rsidR="005E0CE6"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82" w:author="JCTVC-AI0023-v2" w:date="2019-03-21T15:46:00Z"/>
                <w:rFonts w:ascii="Arial" w:hAnsi="Arial" w:cs="Arial"/>
                <w:b/>
                <w:bCs/>
                <w:color w:val="000000"/>
                <w:sz w:val="18"/>
                <w:szCs w:val="18"/>
                <w:lang w:eastAsia="sv-SE"/>
              </w:rPr>
            </w:pPr>
            <w:ins w:id="83" w:author="JCTVC-AI0023-v2" w:date="2019-03-21T15:46:00Z">
              <w:r w:rsidRPr="008555D3">
                <w:rPr>
                  <w:rFonts w:ascii="Arial" w:hAnsi="Arial" w:cs="Arial"/>
                  <w:b/>
                  <w:bCs/>
                  <w:color w:val="000000"/>
                  <w:sz w:val="18"/>
                  <w:szCs w:val="18"/>
                  <w:lang w:eastAsia="sv-SE"/>
                </w:rPr>
                <w:t>Low delay B Main 10</w:t>
              </w:r>
              <w:r>
                <w:rPr>
                  <w:rFonts w:ascii="Arial" w:hAnsi="Arial" w:cs="Arial"/>
                  <w:b/>
                  <w:bCs/>
                  <w:color w:val="000000"/>
                  <w:sz w:val="18"/>
                  <w:szCs w:val="18"/>
                  <w:lang w:eastAsia="sv-SE"/>
                </w:rPr>
                <w:t xml:space="preserve"> (CTC)</w:t>
              </w:r>
            </w:ins>
          </w:p>
          <w:p w14:paraId="57AEF510" w14:textId="351FCA2D"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84" w:author="JCTVC-AI0023-v2" w:date="2019-03-21T15:46:00Z"/>
                <w:rFonts w:ascii="Arial" w:hAnsi="Arial" w:cs="Arial"/>
                <w:b/>
                <w:bCs/>
                <w:color w:val="000000"/>
                <w:sz w:val="18"/>
                <w:szCs w:val="18"/>
                <w:lang w:eastAsia="sv-SE"/>
              </w:rPr>
            </w:pPr>
            <w:ins w:id="85" w:author="JCTVC-AI0023-v2" w:date="2019-03-21T15:46:00Z">
              <w:r>
                <w:rPr>
                  <w:rFonts w:ascii="Arial" w:hAnsi="Arial" w:cs="Arial"/>
                  <w:b/>
                  <w:bCs/>
                  <w:color w:val="000000"/>
                  <w:sz w:val="18"/>
                  <w:szCs w:val="18"/>
                  <w:lang w:eastAsia="sv-SE"/>
                </w:rPr>
                <w:t>No look ahead</w:t>
              </w:r>
            </w:ins>
          </w:p>
        </w:tc>
      </w:tr>
      <w:tr w:rsidR="005E0CE6" w:rsidRPr="00BD04D9" w14:paraId="6E0D0240" w14:textId="77777777" w:rsidTr="002135D6">
        <w:trPr>
          <w:cantSplit/>
          <w:trHeight w:val="240"/>
          <w:ins w:id="86" w:author="JCTVC-AI0023-v2" w:date="2019-03-21T15:46:00Z"/>
        </w:trPr>
        <w:tc>
          <w:tcPr>
            <w:tcW w:w="1300" w:type="dxa"/>
            <w:tcBorders>
              <w:top w:val="nil"/>
              <w:left w:val="nil"/>
              <w:bottom w:val="nil"/>
              <w:right w:val="nil"/>
            </w:tcBorders>
            <w:shd w:val="clear" w:color="auto" w:fill="auto"/>
            <w:noWrap/>
            <w:vAlign w:val="bottom"/>
          </w:tcPr>
          <w:p w14:paraId="03B03CAB" w14:textId="77777777" w:rsidR="005E0CE6" w:rsidRPr="00BD04D9"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87" w:author="JCTVC-AI0023-v2" w:date="2019-03-21T15:46:00Z"/>
                <w:sz w:val="20"/>
                <w:lang w:eastAsia="sv-SE"/>
              </w:rPr>
            </w:pPr>
          </w:p>
        </w:tc>
        <w:tc>
          <w:tcPr>
            <w:tcW w:w="3180" w:type="dxa"/>
            <w:gridSpan w:val="3"/>
            <w:tcBorders>
              <w:top w:val="single" w:sz="8" w:space="0" w:color="auto"/>
              <w:left w:val="single" w:sz="8" w:space="0" w:color="auto"/>
              <w:bottom w:val="nil"/>
              <w:right w:val="single" w:sz="4" w:space="0" w:color="auto"/>
            </w:tcBorders>
            <w:shd w:val="clear" w:color="auto" w:fill="auto"/>
            <w:noWrap/>
            <w:vAlign w:val="bottom"/>
          </w:tcPr>
          <w:p w14:paraId="1B141F99" w14:textId="77777777" w:rsidR="005E0CE6" w:rsidRPr="00BD04D9"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88" w:author="JCTVC-AI0023-v2" w:date="2019-03-21T15:46:00Z"/>
                <w:rFonts w:ascii="Arial" w:hAnsi="Arial" w:cs="Arial"/>
                <w:b/>
                <w:bCs/>
                <w:color w:val="000000"/>
                <w:sz w:val="18"/>
                <w:szCs w:val="18"/>
                <w:lang w:eastAsia="sv-SE"/>
              </w:rPr>
            </w:pPr>
            <w:ins w:id="89" w:author="JCTVC-AI0023-v2" w:date="2019-03-21T15:46:00Z">
              <w:r w:rsidRPr="00BD04D9">
                <w:rPr>
                  <w:rFonts w:ascii="Arial" w:hAnsi="Arial" w:cs="Arial"/>
                  <w:b/>
                  <w:bCs/>
                  <w:color w:val="000000"/>
                  <w:sz w:val="18"/>
                  <w:szCs w:val="18"/>
                  <w:lang w:eastAsia="sv-SE"/>
                </w:rPr>
                <w:t>Over HM-16.20</w:t>
              </w:r>
            </w:ins>
          </w:p>
        </w:tc>
      </w:tr>
      <w:tr w:rsidR="005E0CE6" w:rsidRPr="008555D3" w14:paraId="043FBE78" w14:textId="77777777" w:rsidTr="002135D6">
        <w:trPr>
          <w:cantSplit/>
          <w:trHeight w:val="255"/>
          <w:ins w:id="90" w:author="JCTVC-AI0023-v2" w:date="2019-03-21T15:46:00Z"/>
        </w:trPr>
        <w:tc>
          <w:tcPr>
            <w:tcW w:w="1300" w:type="dxa"/>
            <w:tcBorders>
              <w:top w:val="nil"/>
              <w:left w:val="nil"/>
              <w:bottom w:val="nil"/>
              <w:right w:val="single" w:sz="4" w:space="0" w:color="auto"/>
            </w:tcBorders>
            <w:shd w:val="clear" w:color="auto" w:fill="auto"/>
            <w:noWrap/>
            <w:vAlign w:val="bottom"/>
            <w:hideMark/>
          </w:tcPr>
          <w:p w14:paraId="041C5102"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91" w:author="JCTVC-AI0023-v2" w:date="2019-03-21T15:46:00Z"/>
                <w:rFonts w:ascii="Arial" w:hAnsi="Arial" w:cs="Arial"/>
                <w:b/>
                <w:bCs/>
                <w:color w:val="000000"/>
                <w:sz w:val="18"/>
                <w:szCs w:val="18"/>
                <w:lang w:eastAsia="sv-SE"/>
              </w:rPr>
            </w:pPr>
          </w:p>
        </w:tc>
        <w:tc>
          <w:tcPr>
            <w:tcW w:w="1060" w:type="dxa"/>
            <w:tcBorders>
              <w:top w:val="nil"/>
              <w:left w:val="single" w:sz="4" w:space="0" w:color="auto"/>
              <w:bottom w:val="single" w:sz="8" w:space="0" w:color="auto"/>
              <w:right w:val="nil"/>
            </w:tcBorders>
            <w:shd w:val="clear" w:color="auto" w:fill="auto"/>
            <w:noWrap/>
            <w:vAlign w:val="bottom"/>
            <w:hideMark/>
          </w:tcPr>
          <w:p w14:paraId="4D5C61AA"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92" w:author="JCTVC-AI0023-v2" w:date="2019-03-21T15:46:00Z"/>
                <w:rFonts w:ascii="Arial" w:hAnsi="Arial" w:cs="Arial"/>
                <w:color w:val="000000"/>
                <w:sz w:val="18"/>
                <w:szCs w:val="18"/>
                <w:lang w:eastAsia="sv-SE"/>
              </w:rPr>
            </w:pPr>
            <w:ins w:id="93" w:author="JCTVC-AI0023-v2" w:date="2019-03-21T15:46:00Z">
              <w:r w:rsidRPr="008555D3">
                <w:rPr>
                  <w:rFonts w:ascii="Arial" w:hAnsi="Arial" w:cs="Arial"/>
                  <w:color w:val="000000"/>
                  <w:sz w:val="18"/>
                  <w:szCs w:val="18"/>
                  <w:lang w:eastAsia="sv-SE"/>
                </w:rPr>
                <w:t>Y</w:t>
              </w:r>
            </w:ins>
          </w:p>
        </w:tc>
        <w:tc>
          <w:tcPr>
            <w:tcW w:w="1060" w:type="dxa"/>
            <w:tcBorders>
              <w:top w:val="nil"/>
              <w:left w:val="nil"/>
              <w:bottom w:val="nil"/>
              <w:right w:val="nil"/>
            </w:tcBorders>
            <w:shd w:val="clear" w:color="auto" w:fill="auto"/>
            <w:noWrap/>
            <w:vAlign w:val="bottom"/>
            <w:hideMark/>
          </w:tcPr>
          <w:p w14:paraId="6C1B897A"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94" w:author="JCTVC-AI0023-v2" w:date="2019-03-21T15:46:00Z"/>
                <w:rFonts w:ascii="Arial" w:hAnsi="Arial" w:cs="Arial"/>
                <w:color w:val="000000"/>
                <w:sz w:val="18"/>
                <w:szCs w:val="18"/>
                <w:lang w:eastAsia="sv-SE"/>
              </w:rPr>
            </w:pPr>
            <w:ins w:id="95" w:author="JCTVC-AI0023-v2" w:date="2019-03-21T15:46:00Z">
              <w:r w:rsidRPr="008555D3">
                <w:rPr>
                  <w:rFonts w:ascii="Arial" w:hAnsi="Arial" w:cs="Arial"/>
                  <w:color w:val="000000"/>
                  <w:sz w:val="18"/>
                  <w:szCs w:val="18"/>
                  <w:lang w:eastAsia="sv-SE"/>
                </w:rPr>
                <w:t>U</w:t>
              </w:r>
            </w:ins>
          </w:p>
        </w:tc>
        <w:tc>
          <w:tcPr>
            <w:tcW w:w="1060" w:type="dxa"/>
            <w:tcBorders>
              <w:top w:val="nil"/>
              <w:left w:val="nil"/>
              <w:bottom w:val="nil"/>
              <w:right w:val="single" w:sz="8" w:space="0" w:color="auto"/>
            </w:tcBorders>
            <w:shd w:val="clear" w:color="auto" w:fill="auto"/>
            <w:noWrap/>
            <w:vAlign w:val="bottom"/>
            <w:hideMark/>
          </w:tcPr>
          <w:p w14:paraId="7775FB89"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96" w:author="JCTVC-AI0023-v2" w:date="2019-03-21T15:46:00Z"/>
                <w:rFonts w:ascii="Arial" w:hAnsi="Arial" w:cs="Arial"/>
                <w:color w:val="000000"/>
                <w:sz w:val="18"/>
                <w:szCs w:val="18"/>
                <w:lang w:eastAsia="sv-SE"/>
              </w:rPr>
            </w:pPr>
            <w:ins w:id="97" w:author="JCTVC-AI0023-v2" w:date="2019-03-21T15:46:00Z">
              <w:r w:rsidRPr="008555D3">
                <w:rPr>
                  <w:rFonts w:ascii="Arial" w:hAnsi="Arial" w:cs="Arial"/>
                  <w:color w:val="000000"/>
                  <w:sz w:val="18"/>
                  <w:szCs w:val="18"/>
                  <w:lang w:eastAsia="sv-SE"/>
                </w:rPr>
                <w:t>V</w:t>
              </w:r>
            </w:ins>
          </w:p>
        </w:tc>
      </w:tr>
      <w:tr w:rsidR="005E0CE6" w:rsidRPr="00897F4E" w14:paraId="7B882F89" w14:textId="77777777" w:rsidTr="002135D6">
        <w:trPr>
          <w:cantSplit/>
          <w:trHeight w:val="240"/>
          <w:ins w:id="98" w:author="JCTVC-AI0023-v2" w:date="2019-03-21T15:46:00Z"/>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14:paraId="1C7AB346"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99" w:author="JCTVC-AI0023-v2" w:date="2019-03-21T15:46:00Z"/>
                <w:rFonts w:ascii="Arial" w:hAnsi="Arial" w:cs="Arial"/>
                <w:color w:val="000000"/>
                <w:sz w:val="18"/>
                <w:szCs w:val="18"/>
                <w:lang w:eastAsia="sv-SE"/>
              </w:rPr>
            </w:pPr>
            <w:ins w:id="100" w:author="JCTVC-AI0023-v2" w:date="2019-03-21T15:46:00Z">
              <w:r w:rsidRPr="008555D3">
                <w:rPr>
                  <w:rFonts w:ascii="Arial" w:hAnsi="Arial" w:cs="Arial"/>
                  <w:color w:val="000000"/>
                  <w:sz w:val="18"/>
                  <w:szCs w:val="18"/>
                  <w:lang w:eastAsia="sv-SE"/>
                </w:rPr>
                <w:t>Class A1</w:t>
              </w:r>
            </w:ins>
          </w:p>
        </w:tc>
        <w:tc>
          <w:tcPr>
            <w:tcW w:w="1060" w:type="dxa"/>
            <w:tcBorders>
              <w:top w:val="single" w:sz="8" w:space="0" w:color="auto"/>
              <w:left w:val="nil"/>
              <w:bottom w:val="nil"/>
              <w:right w:val="nil"/>
            </w:tcBorders>
            <w:shd w:val="clear" w:color="auto" w:fill="auto"/>
            <w:noWrap/>
            <w:vAlign w:val="bottom"/>
            <w:hideMark/>
          </w:tcPr>
          <w:p w14:paraId="2A3C4851" w14:textId="77777777"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01" w:author="JCTVC-AI0023-v2" w:date="2019-03-21T15:46:00Z"/>
                <w:rFonts w:ascii="Arial" w:hAnsi="Arial" w:cs="Arial"/>
                <w:sz w:val="18"/>
                <w:szCs w:val="18"/>
              </w:rPr>
            </w:pPr>
            <w:ins w:id="102" w:author="JCTVC-AI0023-v2" w:date="2019-03-21T15:46:00Z">
              <w:r w:rsidRPr="004814A7">
                <w:rPr>
                  <w:rFonts w:ascii="Arial" w:hAnsi="Arial" w:cs="Arial"/>
                  <w:sz w:val="18"/>
                  <w:szCs w:val="18"/>
                </w:rPr>
                <w:t> </w:t>
              </w:r>
            </w:ins>
          </w:p>
        </w:tc>
        <w:tc>
          <w:tcPr>
            <w:tcW w:w="1060" w:type="dxa"/>
            <w:tcBorders>
              <w:top w:val="single" w:sz="8" w:space="0" w:color="auto"/>
              <w:left w:val="nil"/>
              <w:bottom w:val="nil"/>
              <w:right w:val="nil"/>
            </w:tcBorders>
            <w:shd w:val="clear" w:color="auto" w:fill="auto"/>
            <w:noWrap/>
            <w:vAlign w:val="bottom"/>
            <w:hideMark/>
          </w:tcPr>
          <w:p w14:paraId="65AF14A1" w14:textId="77777777"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03" w:author="JCTVC-AI0023-v2" w:date="2019-03-21T15:46:00Z"/>
                <w:rFonts w:ascii="Arial" w:hAnsi="Arial" w:cs="Arial"/>
                <w:sz w:val="18"/>
                <w:szCs w:val="18"/>
              </w:rPr>
            </w:pPr>
            <w:ins w:id="104" w:author="JCTVC-AI0023-v2" w:date="2019-03-21T15:46:00Z">
              <w:r w:rsidRPr="004814A7">
                <w:rPr>
                  <w:rFonts w:ascii="Arial" w:hAnsi="Arial" w:cs="Arial"/>
                  <w:sz w:val="18"/>
                  <w:szCs w:val="18"/>
                </w:rPr>
                <w:t> </w:t>
              </w:r>
            </w:ins>
          </w:p>
        </w:tc>
        <w:tc>
          <w:tcPr>
            <w:tcW w:w="1060" w:type="dxa"/>
            <w:tcBorders>
              <w:top w:val="single" w:sz="8" w:space="0" w:color="auto"/>
              <w:left w:val="nil"/>
              <w:bottom w:val="nil"/>
              <w:right w:val="single" w:sz="8" w:space="0" w:color="auto"/>
            </w:tcBorders>
            <w:shd w:val="clear" w:color="auto" w:fill="auto"/>
            <w:noWrap/>
            <w:vAlign w:val="bottom"/>
            <w:hideMark/>
          </w:tcPr>
          <w:p w14:paraId="08B75017" w14:textId="77777777"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05" w:author="JCTVC-AI0023-v2" w:date="2019-03-21T15:46:00Z"/>
                <w:rFonts w:ascii="Arial" w:hAnsi="Arial" w:cs="Arial"/>
                <w:sz w:val="18"/>
                <w:szCs w:val="18"/>
              </w:rPr>
            </w:pPr>
            <w:ins w:id="106" w:author="JCTVC-AI0023-v2" w:date="2019-03-21T15:46:00Z">
              <w:r w:rsidRPr="004814A7">
                <w:rPr>
                  <w:rFonts w:ascii="Arial" w:hAnsi="Arial" w:cs="Arial"/>
                  <w:sz w:val="18"/>
                  <w:szCs w:val="18"/>
                </w:rPr>
                <w:t> </w:t>
              </w:r>
            </w:ins>
          </w:p>
        </w:tc>
      </w:tr>
      <w:tr w:rsidR="005E0CE6" w:rsidRPr="00897F4E" w14:paraId="32CEE389" w14:textId="77777777" w:rsidTr="002135D6">
        <w:trPr>
          <w:cantSplit/>
          <w:trHeight w:val="240"/>
          <w:ins w:id="107" w:author="JCTVC-AI0023-v2" w:date="2019-03-21T15:46:00Z"/>
        </w:trPr>
        <w:tc>
          <w:tcPr>
            <w:tcW w:w="1300" w:type="dxa"/>
            <w:tcBorders>
              <w:top w:val="nil"/>
              <w:left w:val="single" w:sz="8" w:space="0" w:color="auto"/>
              <w:bottom w:val="nil"/>
              <w:right w:val="single" w:sz="8" w:space="0" w:color="auto"/>
            </w:tcBorders>
            <w:shd w:val="clear" w:color="auto" w:fill="auto"/>
            <w:noWrap/>
            <w:vAlign w:val="bottom"/>
            <w:hideMark/>
          </w:tcPr>
          <w:p w14:paraId="329488EA"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108" w:author="JCTVC-AI0023-v2" w:date="2019-03-21T15:46:00Z"/>
                <w:rFonts w:ascii="Arial" w:hAnsi="Arial" w:cs="Arial"/>
                <w:color w:val="000000"/>
                <w:sz w:val="18"/>
                <w:szCs w:val="18"/>
                <w:lang w:eastAsia="sv-SE"/>
              </w:rPr>
            </w:pPr>
            <w:ins w:id="109" w:author="JCTVC-AI0023-v2" w:date="2019-03-21T15:46:00Z">
              <w:r w:rsidRPr="008555D3">
                <w:rPr>
                  <w:rFonts w:ascii="Arial" w:hAnsi="Arial" w:cs="Arial"/>
                  <w:color w:val="000000"/>
                  <w:sz w:val="18"/>
                  <w:szCs w:val="18"/>
                  <w:lang w:eastAsia="sv-SE"/>
                </w:rPr>
                <w:t>Class A2</w:t>
              </w:r>
            </w:ins>
          </w:p>
        </w:tc>
        <w:tc>
          <w:tcPr>
            <w:tcW w:w="1060" w:type="dxa"/>
            <w:tcBorders>
              <w:top w:val="nil"/>
              <w:left w:val="nil"/>
              <w:bottom w:val="nil"/>
              <w:right w:val="nil"/>
            </w:tcBorders>
            <w:shd w:val="clear" w:color="auto" w:fill="auto"/>
            <w:noWrap/>
            <w:vAlign w:val="bottom"/>
            <w:hideMark/>
          </w:tcPr>
          <w:p w14:paraId="07555373" w14:textId="77777777"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10" w:author="JCTVC-AI0023-v2" w:date="2019-03-21T15:46:00Z"/>
                <w:rFonts w:ascii="Arial" w:hAnsi="Arial" w:cs="Arial"/>
                <w:sz w:val="18"/>
                <w:szCs w:val="18"/>
              </w:rPr>
            </w:pPr>
            <w:ins w:id="111" w:author="JCTVC-AI0023-v2" w:date="2019-03-21T15:46:00Z">
              <w:r w:rsidRPr="004814A7">
                <w:rPr>
                  <w:rFonts w:ascii="Arial" w:hAnsi="Arial" w:cs="Arial"/>
                  <w:sz w:val="18"/>
                  <w:szCs w:val="18"/>
                </w:rPr>
                <w:t> </w:t>
              </w:r>
            </w:ins>
          </w:p>
        </w:tc>
        <w:tc>
          <w:tcPr>
            <w:tcW w:w="1060" w:type="dxa"/>
            <w:tcBorders>
              <w:top w:val="nil"/>
              <w:left w:val="nil"/>
              <w:bottom w:val="nil"/>
              <w:right w:val="nil"/>
            </w:tcBorders>
            <w:shd w:val="clear" w:color="auto" w:fill="auto"/>
            <w:noWrap/>
            <w:vAlign w:val="bottom"/>
            <w:hideMark/>
          </w:tcPr>
          <w:p w14:paraId="6F6F1F77" w14:textId="77777777"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12" w:author="JCTVC-AI0023-v2" w:date="2019-03-21T15:46:00Z"/>
                <w:rFonts w:ascii="Arial" w:hAnsi="Arial" w:cs="Arial"/>
                <w:sz w:val="18"/>
                <w:szCs w:val="18"/>
              </w:rPr>
            </w:pPr>
            <w:ins w:id="113" w:author="JCTVC-AI0023-v2" w:date="2019-03-21T15:46:00Z">
              <w:r w:rsidRPr="004814A7">
                <w:rPr>
                  <w:rFonts w:ascii="Arial" w:hAnsi="Arial" w:cs="Arial"/>
                  <w:sz w:val="18"/>
                  <w:szCs w:val="18"/>
                </w:rPr>
                <w:t> </w:t>
              </w:r>
            </w:ins>
          </w:p>
        </w:tc>
        <w:tc>
          <w:tcPr>
            <w:tcW w:w="1060" w:type="dxa"/>
            <w:tcBorders>
              <w:top w:val="nil"/>
              <w:left w:val="nil"/>
              <w:bottom w:val="nil"/>
              <w:right w:val="single" w:sz="8" w:space="0" w:color="auto"/>
            </w:tcBorders>
            <w:shd w:val="clear" w:color="auto" w:fill="auto"/>
            <w:noWrap/>
            <w:vAlign w:val="bottom"/>
            <w:hideMark/>
          </w:tcPr>
          <w:p w14:paraId="15171D62" w14:textId="77777777"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14" w:author="JCTVC-AI0023-v2" w:date="2019-03-21T15:46:00Z"/>
                <w:rFonts w:ascii="Arial" w:hAnsi="Arial" w:cs="Arial"/>
                <w:sz w:val="18"/>
                <w:szCs w:val="18"/>
              </w:rPr>
            </w:pPr>
            <w:ins w:id="115" w:author="JCTVC-AI0023-v2" w:date="2019-03-21T15:46:00Z">
              <w:r w:rsidRPr="004814A7">
                <w:rPr>
                  <w:rFonts w:ascii="Arial" w:hAnsi="Arial" w:cs="Arial"/>
                  <w:sz w:val="18"/>
                  <w:szCs w:val="18"/>
                </w:rPr>
                <w:t> </w:t>
              </w:r>
            </w:ins>
          </w:p>
        </w:tc>
      </w:tr>
      <w:tr w:rsidR="005E0CE6" w:rsidRPr="00897F4E" w14:paraId="28596830" w14:textId="77777777" w:rsidTr="002135D6">
        <w:trPr>
          <w:cantSplit/>
          <w:trHeight w:val="240"/>
          <w:ins w:id="116" w:author="JCTVC-AI0023-v2" w:date="2019-03-21T15:46:00Z"/>
        </w:trPr>
        <w:tc>
          <w:tcPr>
            <w:tcW w:w="1300" w:type="dxa"/>
            <w:tcBorders>
              <w:top w:val="nil"/>
              <w:left w:val="single" w:sz="8" w:space="0" w:color="auto"/>
              <w:bottom w:val="nil"/>
              <w:right w:val="single" w:sz="8" w:space="0" w:color="auto"/>
            </w:tcBorders>
            <w:shd w:val="clear" w:color="auto" w:fill="auto"/>
            <w:noWrap/>
            <w:vAlign w:val="bottom"/>
            <w:hideMark/>
          </w:tcPr>
          <w:p w14:paraId="45FBDBAE"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117" w:author="JCTVC-AI0023-v2" w:date="2019-03-21T15:46:00Z"/>
                <w:rFonts w:ascii="Arial" w:hAnsi="Arial" w:cs="Arial"/>
                <w:color w:val="000000"/>
                <w:sz w:val="18"/>
                <w:szCs w:val="18"/>
                <w:lang w:eastAsia="sv-SE"/>
              </w:rPr>
            </w:pPr>
            <w:ins w:id="118" w:author="JCTVC-AI0023-v2" w:date="2019-03-21T15:46:00Z">
              <w:r w:rsidRPr="008555D3">
                <w:rPr>
                  <w:rFonts w:ascii="Arial" w:hAnsi="Arial" w:cs="Arial"/>
                  <w:color w:val="000000"/>
                  <w:sz w:val="18"/>
                  <w:szCs w:val="18"/>
                  <w:lang w:eastAsia="sv-SE"/>
                </w:rPr>
                <w:t>Class B</w:t>
              </w:r>
            </w:ins>
          </w:p>
        </w:tc>
        <w:tc>
          <w:tcPr>
            <w:tcW w:w="1060" w:type="dxa"/>
            <w:tcBorders>
              <w:top w:val="nil"/>
              <w:left w:val="nil"/>
              <w:bottom w:val="nil"/>
              <w:right w:val="nil"/>
            </w:tcBorders>
            <w:shd w:val="clear" w:color="auto" w:fill="auto"/>
            <w:noWrap/>
          </w:tcPr>
          <w:p w14:paraId="6A27850A" w14:textId="3CCFBDFA"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19" w:author="JCTVC-AI0023-v2" w:date="2019-03-21T15:46:00Z"/>
                <w:rFonts w:ascii="Arial" w:hAnsi="Arial" w:cs="Arial"/>
                <w:sz w:val="18"/>
                <w:szCs w:val="18"/>
              </w:rPr>
            </w:pPr>
            <w:ins w:id="120" w:author="JCTVC-AI0023-v2" w:date="2019-03-21T15:46:00Z">
              <w:r w:rsidRPr="004814A7">
                <w:rPr>
                  <w:rFonts w:ascii="Arial" w:hAnsi="Arial" w:cs="Arial"/>
                  <w:sz w:val="18"/>
                  <w:szCs w:val="18"/>
                </w:rPr>
                <w:t>-0</w:t>
              </w:r>
            </w:ins>
            <w:ins w:id="121" w:author="JCTVC-AI0023-v2" w:date="2019-03-21T15:51:00Z">
              <w:r w:rsidR="004814A7">
                <w:rPr>
                  <w:rFonts w:ascii="Arial" w:hAnsi="Arial" w:cs="Arial"/>
                  <w:sz w:val="18"/>
                  <w:szCs w:val="18"/>
                </w:rPr>
                <w:t>.</w:t>
              </w:r>
            </w:ins>
            <w:ins w:id="122" w:author="JCTVC-AI0023-v2" w:date="2019-03-21T15:46:00Z">
              <w:r w:rsidRPr="004814A7">
                <w:rPr>
                  <w:rFonts w:ascii="Arial" w:hAnsi="Arial" w:cs="Arial"/>
                  <w:sz w:val="18"/>
                  <w:szCs w:val="18"/>
                </w:rPr>
                <w:t>7%</w:t>
              </w:r>
            </w:ins>
          </w:p>
        </w:tc>
        <w:tc>
          <w:tcPr>
            <w:tcW w:w="1060" w:type="dxa"/>
            <w:tcBorders>
              <w:top w:val="nil"/>
              <w:left w:val="nil"/>
              <w:bottom w:val="nil"/>
              <w:right w:val="nil"/>
            </w:tcBorders>
            <w:shd w:val="clear" w:color="auto" w:fill="auto"/>
            <w:noWrap/>
          </w:tcPr>
          <w:p w14:paraId="0927C0E1" w14:textId="617DCCAE" w:rsidR="005E0CE6" w:rsidRPr="00897F4E"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23" w:author="JCTVC-AI0023-v2" w:date="2019-03-21T15:46:00Z"/>
                <w:rFonts w:ascii="Arial" w:hAnsi="Arial" w:cs="Arial"/>
                <w:sz w:val="18"/>
                <w:szCs w:val="18"/>
              </w:rPr>
            </w:pPr>
            <w:ins w:id="124" w:author="JCTVC-AI0023-v2" w:date="2019-03-21T15:46:00Z">
              <w:r w:rsidRPr="004814A7">
                <w:rPr>
                  <w:rFonts w:ascii="Arial" w:hAnsi="Arial" w:cs="Arial"/>
                  <w:sz w:val="18"/>
                  <w:szCs w:val="18"/>
                </w:rPr>
                <w:t>-0</w:t>
              </w:r>
            </w:ins>
            <w:ins w:id="125" w:author="JCTVC-AI0023-v2" w:date="2019-03-21T15:51:00Z">
              <w:r w:rsidR="004814A7">
                <w:rPr>
                  <w:rFonts w:ascii="Arial" w:hAnsi="Arial" w:cs="Arial"/>
                  <w:sz w:val="18"/>
                  <w:szCs w:val="18"/>
                </w:rPr>
                <w:t>.</w:t>
              </w:r>
            </w:ins>
            <w:ins w:id="126" w:author="JCTVC-AI0023-v2" w:date="2019-03-21T15:46:00Z">
              <w:r w:rsidRPr="004814A7">
                <w:rPr>
                  <w:rFonts w:ascii="Arial" w:hAnsi="Arial" w:cs="Arial"/>
                  <w:sz w:val="18"/>
                  <w:szCs w:val="18"/>
                </w:rPr>
                <w:t>9%</w:t>
              </w:r>
            </w:ins>
          </w:p>
        </w:tc>
        <w:tc>
          <w:tcPr>
            <w:tcW w:w="1060" w:type="dxa"/>
            <w:tcBorders>
              <w:top w:val="nil"/>
              <w:left w:val="nil"/>
              <w:bottom w:val="nil"/>
              <w:right w:val="single" w:sz="8" w:space="0" w:color="auto"/>
            </w:tcBorders>
            <w:shd w:val="clear" w:color="auto" w:fill="auto"/>
            <w:noWrap/>
          </w:tcPr>
          <w:p w14:paraId="551F2EF6" w14:textId="609AF283" w:rsidR="005E0CE6" w:rsidRPr="00897F4E"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27" w:author="JCTVC-AI0023-v2" w:date="2019-03-21T15:46:00Z"/>
                <w:rFonts w:ascii="Arial" w:hAnsi="Arial" w:cs="Arial"/>
                <w:sz w:val="18"/>
                <w:szCs w:val="18"/>
              </w:rPr>
            </w:pPr>
            <w:ins w:id="128" w:author="JCTVC-AI0023-v2" w:date="2019-03-21T15:46:00Z">
              <w:r w:rsidRPr="004814A7">
                <w:rPr>
                  <w:rFonts w:ascii="Arial" w:hAnsi="Arial" w:cs="Arial"/>
                  <w:sz w:val="18"/>
                  <w:szCs w:val="18"/>
                </w:rPr>
                <w:t>-1</w:t>
              </w:r>
            </w:ins>
            <w:ins w:id="129" w:author="JCTVC-AI0023-v2" w:date="2019-03-21T15:51:00Z">
              <w:r w:rsidR="004814A7">
                <w:rPr>
                  <w:rFonts w:ascii="Arial" w:hAnsi="Arial" w:cs="Arial"/>
                  <w:sz w:val="18"/>
                  <w:szCs w:val="18"/>
                </w:rPr>
                <w:t>.</w:t>
              </w:r>
            </w:ins>
            <w:ins w:id="130" w:author="JCTVC-AI0023-v2" w:date="2019-03-21T15:46:00Z">
              <w:r w:rsidRPr="004814A7">
                <w:rPr>
                  <w:rFonts w:ascii="Arial" w:hAnsi="Arial" w:cs="Arial"/>
                  <w:sz w:val="18"/>
                  <w:szCs w:val="18"/>
                </w:rPr>
                <w:t>9%</w:t>
              </w:r>
            </w:ins>
          </w:p>
        </w:tc>
      </w:tr>
      <w:tr w:rsidR="005E0CE6" w:rsidRPr="00897F4E" w14:paraId="209B7857" w14:textId="77777777" w:rsidTr="002135D6">
        <w:trPr>
          <w:cantSplit/>
          <w:trHeight w:val="240"/>
          <w:ins w:id="131" w:author="JCTVC-AI0023-v2" w:date="2019-03-21T15:46:00Z"/>
        </w:trPr>
        <w:tc>
          <w:tcPr>
            <w:tcW w:w="1300" w:type="dxa"/>
            <w:tcBorders>
              <w:top w:val="nil"/>
              <w:left w:val="single" w:sz="8" w:space="0" w:color="auto"/>
              <w:bottom w:val="nil"/>
              <w:right w:val="single" w:sz="8" w:space="0" w:color="auto"/>
            </w:tcBorders>
            <w:shd w:val="clear" w:color="auto" w:fill="auto"/>
            <w:noWrap/>
            <w:vAlign w:val="bottom"/>
            <w:hideMark/>
          </w:tcPr>
          <w:p w14:paraId="08FEC498"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132" w:author="JCTVC-AI0023-v2" w:date="2019-03-21T15:46:00Z"/>
                <w:rFonts w:ascii="Arial" w:hAnsi="Arial" w:cs="Arial"/>
                <w:color w:val="000000"/>
                <w:sz w:val="18"/>
                <w:szCs w:val="18"/>
                <w:lang w:eastAsia="sv-SE"/>
              </w:rPr>
            </w:pPr>
            <w:ins w:id="133" w:author="JCTVC-AI0023-v2" w:date="2019-03-21T15:46:00Z">
              <w:r w:rsidRPr="008555D3">
                <w:rPr>
                  <w:rFonts w:ascii="Arial" w:hAnsi="Arial" w:cs="Arial"/>
                  <w:color w:val="000000"/>
                  <w:sz w:val="18"/>
                  <w:szCs w:val="18"/>
                  <w:lang w:eastAsia="sv-SE"/>
                </w:rPr>
                <w:t>Class C</w:t>
              </w:r>
            </w:ins>
          </w:p>
        </w:tc>
        <w:tc>
          <w:tcPr>
            <w:tcW w:w="1060" w:type="dxa"/>
            <w:tcBorders>
              <w:top w:val="nil"/>
              <w:left w:val="nil"/>
              <w:bottom w:val="nil"/>
              <w:right w:val="nil"/>
            </w:tcBorders>
            <w:shd w:val="clear" w:color="auto" w:fill="auto"/>
            <w:noWrap/>
          </w:tcPr>
          <w:p w14:paraId="30C8B5D0" w14:textId="5DCC89DA"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34" w:author="JCTVC-AI0023-v2" w:date="2019-03-21T15:46:00Z"/>
                <w:rFonts w:ascii="Arial" w:hAnsi="Arial" w:cs="Arial"/>
                <w:sz w:val="18"/>
                <w:szCs w:val="18"/>
              </w:rPr>
            </w:pPr>
            <w:ins w:id="135" w:author="JCTVC-AI0023-v2" w:date="2019-03-21T15:46:00Z">
              <w:r w:rsidRPr="004814A7">
                <w:rPr>
                  <w:rFonts w:ascii="Arial" w:hAnsi="Arial" w:cs="Arial"/>
                  <w:sz w:val="18"/>
                  <w:szCs w:val="18"/>
                </w:rPr>
                <w:t>1</w:t>
              </w:r>
            </w:ins>
            <w:ins w:id="136" w:author="JCTVC-AI0023-v2" w:date="2019-03-21T15:51:00Z">
              <w:r w:rsidR="004814A7">
                <w:rPr>
                  <w:rFonts w:ascii="Arial" w:hAnsi="Arial" w:cs="Arial"/>
                  <w:sz w:val="18"/>
                  <w:szCs w:val="18"/>
                </w:rPr>
                <w:t>.</w:t>
              </w:r>
            </w:ins>
            <w:ins w:id="137" w:author="JCTVC-AI0023-v2" w:date="2019-03-21T15:46:00Z">
              <w:r w:rsidRPr="004814A7">
                <w:rPr>
                  <w:rFonts w:ascii="Arial" w:hAnsi="Arial" w:cs="Arial"/>
                  <w:sz w:val="18"/>
                  <w:szCs w:val="18"/>
                </w:rPr>
                <w:t>5%</w:t>
              </w:r>
            </w:ins>
          </w:p>
        </w:tc>
        <w:tc>
          <w:tcPr>
            <w:tcW w:w="1060" w:type="dxa"/>
            <w:tcBorders>
              <w:top w:val="nil"/>
              <w:left w:val="nil"/>
              <w:bottom w:val="nil"/>
              <w:right w:val="nil"/>
            </w:tcBorders>
            <w:shd w:val="clear" w:color="auto" w:fill="auto"/>
            <w:noWrap/>
          </w:tcPr>
          <w:p w14:paraId="1EF3C80D" w14:textId="7324C500"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38" w:author="JCTVC-AI0023-v2" w:date="2019-03-21T15:46:00Z"/>
                <w:rFonts w:ascii="Arial" w:hAnsi="Arial" w:cs="Arial"/>
                <w:sz w:val="18"/>
                <w:szCs w:val="18"/>
              </w:rPr>
            </w:pPr>
            <w:ins w:id="139" w:author="JCTVC-AI0023-v2" w:date="2019-03-21T15:46:00Z">
              <w:r w:rsidRPr="004814A7">
                <w:rPr>
                  <w:rFonts w:ascii="Arial" w:hAnsi="Arial" w:cs="Arial"/>
                  <w:sz w:val="18"/>
                  <w:szCs w:val="18"/>
                </w:rPr>
                <w:t>1</w:t>
              </w:r>
            </w:ins>
            <w:ins w:id="140" w:author="JCTVC-AI0023-v2" w:date="2019-03-21T15:51:00Z">
              <w:r w:rsidR="004814A7">
                <w:rPr>
                  <w:rFonts w:ascii="Arial" w:hAnsi="Arial" w:cs="Arial"/>
                  <w:sz w:val="18"/>
                  <w:szCs w:val="18"/>
                </w:rPr>
                <w:t>.</w:t>
              </w:r>
            </w:ins>
            <w:ins w:id="141" w:author="JCTVC-AI0023-v2" w:date="2019-03-21T15:46:00Z">
              <w:r w:rsidRPr="004814A7">
                <w:rPr>
                  <w:rFonts w:ascii="Arial" w:hAnsi="Arial" w:cs="Arial"/>
                  <w:sz w:val="18"/>
                  <w:szCs w:val="18"/>
                </w:rPr>
                <w:t>1%</w:t>
              </w:r>
            </w:ins>
          </w:p>
        </w:tc>
        <w:tc>
          <w:tcPr>
            <w:tcW w:w="1060" w:type="dxa"/>
            <w:tcBorders>
              <w:top w:val="nil"/>
              <w:left w:val="nil"/>
              <w:bottom w:val="nil"/>
              <w:right w:val="single" w:sz="8" w:space="0" w:color="auto"/>
            </w:tcBorders>
            <w:shd w:val="clear" w:color="auto" w:fill="auto"/>
            <w:noWrap/>
          </w:tcPr>
          <w:p w14:paraId="094E6C40" w14:textId="1F51C984"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42" w:author="JCTVC-AI0023-v2" w:date="2019-03-21T15:46:00Z"/>
                <w:rFonts w:ascii="Arial" w:hAnsi="Arial" w:cs="Arial"/>
                <w:sz w:val="18"/>
                <w:szCs w:val="18"/>
              </w:rPr>
            </w:pPr>
            <w:ins w:id="143" w:author="JCTVC-AI0023-v2" w:date="2019-03-21T15:46:00Z">
              <w:r w:rsidRPr="004814A7">
                <w:rPr>
                  <w:rFonts w:ascii="Arial" w:hAnsi="Arial" w:cs="Arial"/>
                  <w:sz w:val="18"/>
                  <w:szCs w:val="18"/>
                </w:rPr>
                <w:t>0</w:t>
              </w:r>
            </w:ins>
            <w:ins w:id="144" w:author="JCTVC-AI0023-v2" w:date="2019-03-21T15:51:00Z">
              <w:r w:rsidR="004814A7">
                <w:rPr>
                  <w:rFonts w:ascii="Arial" w:hAnsi="Arial" w:cs="Arial"/>
                  <w:sz w:val="18"/>
                  <w:szCs w:val="18"/>
                </w:rPr>
                <w:t>.</w:t>
              </w:r>
            </w:ins>
            <w:ins w:id="145" w:author="JCTVC-AI0023-v2" w:date="2019-03-21T15:46:00Z">
              <w:r w:rsidRPr="004814A7">
                <w:rPr>
                  <w:rFonts w:ascii="Arial" w:hAnsi="Arial" w:cs="Arial"/>
                  <w:sz w:val="18"/>
                  <w:szCs w:val="18"/>
                </w:rPr>
                <w:t>5%</w:t>
              </w:r>
            </w:ins>
          </w:p>
        </w:tc>
      </w:tr>
      <w:tr w:rsidR="005E0CE6" w:rsidRPr="00897F4E" w14:paraId="4402192A" w14:textId="77777777" w:rsidTr="002135D6">
        <w:trPr>
          <w:cantSplit/>
          <w:trHeight w:val="255"/>
          <w:ins w:id="146" w:author="JCTVC-AI0023-v2" w:date="2019-03-21T15:46:00Z"/>
        </w:trPr>
        <w:tc>
          <w:tcPr>
            <w:tcW w:w="1300" w:type="dxa"/>
            <w:tcBorders>
              <w:top w:val="nil"/>
              <w:left w:val="single" w:sz="8" w:space="0" w:color="auto"/>
              <w:bottom w:val="nil"/>
              <w:right w:val="single" w:sz="8" w:space="0" w:color="auto"/>
            </w:tcBorders>
            <w:shd w:val="clear" w:color="auto" w:fill="auto"/>
            <w:noWrap/>
            <w:vAlign w:val="bottom"/>
            <w:hideMark/>
          </w:tcPr>
          <w:p w14:paraId="07647814"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147" w:author="JCTVC-AI0023-v2" w:date="2019-03-21T15:46:00Z"/>
                <w:rFonts w:ascii="Arial" w:hAnsi="Arial" w:cs="Arial"/>
                <w:color w:val="000000"/>
                <w:sz w:val="18"/>
                <w:szCs w:val="18"/>
                <w:lang w:eastAsia="sv-SE"/>
              </w:rPr>
            </w:pPr>
            <w:ins w:id="148" w:author="JCTVC-AI0023-v2" w:date="2019-03-21T15:46:00Z">
              <w:r w:rsidRPr="008555D3">
                <w:rPr>
                  <w:rFonts w:ascii="Arial" w:hAnsi="Arial" w:cs="Arial"/>
                  <w:color w:val="000000"/>
                  <w:sz w:val="18"/>
                  <w:szCs w:val="18"/>
                  <w:lang w:eastAsia="sv-SE"/>
                </w:rPr>
                <w:t>Class E</w:t>
              </w:r>
            </w:ins>
          </w:p>
        </w:tc>
        <w:tc>
          <w:tcPr>
            <w:tcW w:w="1060" w:type="dxa"/>
            <w:tcBorders>
              <w:top w:val="nil"/>
              <w:left w:val="nil"/>
              <w:bottom w:val="nil"/>
              <w:right w:val="nil"/>
            </w:tcBorders>
            <w:shd w:val="clear" w:color="auto" w:fill="auto"/>
            <w:noWrap/>
          </w:tcPr>
          <w:p w14:paraId="345F3BE8" w14:textId="089E57BA"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49" w:author="JCTVC-AI0023-v2" w:date="2019-03-21T15:46:00Z"/>
                <w:rFonts w:ascii="Arial" w:hAnsi="Arial" w:cs="Arial"/>
                <w:sz w:val="18"/>
                <w:szCs w:val="18"/>
              </w:rPr>
            </w:pPr>
            <w:ins w:id="150" w:author="JCTVC-AI0023-v2" w:date="2019-03-21T15:46:00Z">
              <w:r w:rsidRPr="004814A7">
                <w:rPr>
                  <w:rFonts w:ascii="Arial" w:hAnsi="Arial" w:cs="Arial"/>
                  <w:sz w:val="18"/>
                  <w:szCs w:val="18"/>
                </w:rPr>
                <w:t>-1</w:t>
              </w:r>
            </w:ins>
            <w:ins w:id="151" w:author="JCTVC-AI0023-v2" w:date="2019-03-21T15:51:00Z">
              <w:r w:rsidR="004814A7">
                <w:rPr>
                  <w:rFonts w:ascii="Arial" w:hAnsi="Arial" w:cs="Arial"/>
                  <w:sz w:val="18"/>
                  <w:szCs w:val="18"/>
                </w:rPr>
                <w:t>.</w:t>
              </w:r>
            </w:ins>
            <w:ins w:id="152" w:author="JCTVC-AI0023-v2" w:date="2019-03-21T15:46:00Z">
              <w:r w:rsidRPr="004814A7">
                <w:rPr>
                  <w:rFonts w:ascii="Arial" w:hAnsi="Arial" w:cs="Arial"/>
                  <w:sz w:val="18"/>
                  <w:szCs w:val="18"/>
                </w:rPr>
                <w:t>7%</w:t>
              </w:r>
            </w:ins>
          </w:p>
        </w:tc>
        <w:tc>
          <w:tcPr>
            <w:tcW w:w="1060" w:type="dxa"/>
            <w:tcBorders>
              <w:top w:val="nil"/>
              <w:left w:val="nil"/>
              <w:bottom w:val="nil"/>
              <w:right w:val="nil"/>
            </w:tcBorders>
            <w:shd w:val="clear" w:color="auto" w:fill="auto"/>
            <w:noWrap/>
          </w:tcPr>
          <w:p w14:paraId="448A064D" w14:textId="50FEBF7D"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53" w:author="JCTVC-AI0023-v2" w:date="2019-03-21T15:46:00Z"/>
                <w:rFonts w:ascii="Arial" w:hAnsi="Arial" w:cs="Arial"/>
                <w:sz w:val="18"/>
                <w:szCs w:val="18"/>
              </w:rPr>
            </w:pPr>
            <w:ins w:id="154" w:author="JCTVC-AI0023-v2" w:date="2019-03-21T15:46:00Z">
              <w:r w:rsidRPr="004814A7">
                <w:rPr>
                  <w:rFonts w:ascii="Arial" w:hAnsi="Arial" w:cs="Arial"/>
                  <w:sz w:val="18"/>
                  <w:szCs w:val="18"/>
                </w:rPr>
                <w:t>-3</w:t>
              </w:r>
            </w:ins>
            <w:ins w:id="155" w:author="JCTVC-AI0023-v2" w:date="2019-03-21T15:51:00Z">
              <w:r w:rsidR="004814A7">
                <w:rPr>
                  <w:rFonts w:ascii="Arial" w:hAnsi="Arial" w:cs="Arial"/>
                  <w:sz w:val="18"/>
                  <w:szCs w:val="18"/>
                </w:rPr>
                <w:t>.</w:t>
              </w:r>
            </w:ins>
            <w:ins w:id="156" w:author="JCTVC-AI0023-v2" w:date="2019-03-21T15:46:00Z">
              <w:r w:rsidRPr="004814A7">
                <w:rPr>
                  <w:rFonts w:ascii="Arial" w:hAnsi="Arial" w:cs="Arial"/>
                  <w:sz w:val="18"/>
                  <w:szCs w:val="18"/>
                </w:rPr>
                <w:t>5%</w:t>
              </w:r>
            </w:ins>
          </w:p>
        </w:tc>
        <w:tc>
          <w:tcPr>
            <w:tcW w:w="1060" w:type="dxa"/>
            <w:tcBorders>
              <w:top w:val="nil"/>
              <w:left w:val="nil"/>
              <w:bottom w:val="nil"/>
              <w:right w:val="single" w:sz="8" w:space="0" w:color="auto"/>
            </w:tcBorders>
            <w:shd w:val="clear" w:color="auto" w:fill="auto"/>
            <w:noWrap/>
          </w:tcPr>
          <w:p w14:paraId="7E209BB3" w14:textId="55A7F2F5" w:rsidR="005E0CE6" w:rsidRPr="00897F4E"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57" w:author="JCTVC-AI0023-v2" w:date="2019-03-21T15:46:00Z"/>
                <w:rFonts w:ascii="Arial" w:hAnsi="Arial" w:cs="Arial"/>
                <w:sz w:val="18"/>
                <w:szCs w:val="18"/>
              </w:rPr>
            </w:pPr>
            <w:ins w:id="158" w:author="JCTVC-AI0023-v2" w:date="2019-03-21T15:46:00Z">
              <w:r w:rsidRPr="004814A7">
                <w:rPr>
                  <w:rFonts w:ascii="Arial" w:hAnsi="Arial" w:cs="Arial"/>
                  <w:sz w:val="18"/>
                  <w:szCs w:val="18"/>
                </w:rPr>
                <w:t>-3</w:t>
              </w:r>
            </w:ins>
            <w:ins w:id="159" w:author="JCTVC-AI0023-v2" w:date="2019-03-21T15:51:00Z">
              <w:r w:rsidR="004814A7">
                <w:rPr>
                  <w:rFonts w:ascii="Arial" w:hAnsi="Arial" w:cs="Arial"/>
                  <w:sz w:val="18"/>
                  <w:szCs w:val="18"/>
                </w:rPr>
                <w:t>.</w:t>
              </w:r>
            </w:ins>
            <w:ins w:id="160" w:author="JCTVC-AI0023-v2" w:date="2019-03-21T15:46:00Z">
              <w:r w:rsidRPr="004814A7">
                <w:rPr>
                  <w:rFonts w:ascii="Arial" w:hAnsi="Arial" w:cs="Arial"/>
                  <w:sz w:val="18"/>
                  <w:szCs w:val="18"/>
                </w:rPr>
                <w:t>3%</w:t>
              </w:r>
            </w:ins>
          </w:p>
        </w:tc>
      </w:tr>
      <w:tr w:rsidR="005E0CE6" w:rsidRPr="00897F4E" w14:paraId="787F08AE" w14:textId="77777777" w:rsidTr="002135D6">
        <w:trPr>
          <w:cantSplit/>
          <w:trHeight w:val="240"/>
          <w:ins w:id="161" w:author="JCTVC-AI0023-v2" w:date="2019-03-21T15:46:00Z"/>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14:paraId="1F8C32E8"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162" w:author="JCTVC-AI0023-v2" w:date="2019-03-21T15:46:00Z"/>
                <w:rFonts w:ascii="Arial" w:hAnsi="Arial" w:cs="Arial"/>
                <w:b/>
                <w:bCs/>
                <w:color w:val="000000"/>
                <w:sz w:val="18"/>
                <w:szCs w:val="18"/>
                <w:lang w:eastAsia="sv-SE"/>
              </w:rPr>
            </w:pPr>
            <w:ins w:id="163" w:author="JCTVC-AI0023-v2" w:date="2019-03-21T15:46:00Z">
              <w:r w:rsidRPr="008555D3">
                <w:rPr>
                  <w:rFonts w:ascii="Arial" w:hAnsi="Arial" w:cs="Arial"/>
                  <w:b/>
                  <w:bCs/>
                  <w:color w:val="000000"/>
                  <w:sz w:val="18"/>
                  <w:szCs w:val="18"/>
                  <w:lang w:eastAsia="sv-SE"/>
                </w:rPr>
                <w:t>Overall</w:t>
              </w:r>
            </w:ins>
          </w:p>
        </w:tc>
        <w:tc>
          <w:tcPr>
            <w:tcW w:w="1060" w:type="dxa"/>
            <w:tcBorders>
              <w:top w:val="single" w:sz="8" w:space="0" w:color="auto"/>
              <w:left w:val="nil"/>
              <w:bottom w:val="nil"/>
              <w:right w:val="nil"/>
            </w:tcBorders>
            <w:shd w:val="clear" w:color="auto" w:fill="auto"/>
            <w:noWrap/>
          </w:tcPr>
          <w:p w14:paraId="6089AF2B" w14:textId="73F9C650"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64" w:author="JCTVC-AI0023-v2" w:date="2019-03-21T15:46:00Z"/>
                <w:rFonts w:ascii="Arial" w:hAnsi="Arial" w:cs="Arial"/>
                <w:sz w:val="18"/>
                <w:szCs w:val="18"/>
              </w:rPr>
            </w:pPr>
            <w:ins w:id="165" w:author="JCTVC-AI0023-v2" w:date="2019-03-21T15:46:00Z">
              <w:r w:rsidRPr="004814A7">
                <w:rPr>
                  <w:rFonts w:ascii="Arial" w:hAnsi="Arial" w:cs="Arial"/>
                  <w:sz w:val="18"/>
                  <w:szCs w:val="18"/>
                </w:rPr>
                <w:t>-0</w:t>
              </w:r>
            </w:ins>
            <w:ins w:id="166" w:author="JCTVC-AI0023-v2" w:date="2019-03-21T15:51:00Z">
              <w:r w:rsidR="004814A7">
                <w:rPr>
                  <w:rFonts w:ascii="Arial" w:hAnsi="Arial" w:cs="Arial"/>
                  <w:sz w:val="18"/>
                  <w:szCs w:val="18"/>
                </w:rPr>
                <w:t>.</w:t>
              </w:r>
            </w:ins>
            <w:ins w:id="167" w:author="JCTVC-AI0023-v2" w:date="2019-03-21T15:46:00Z">
              <w:r w:rsidRPr="004814A7">
                <w:rPr>
                  <w:rFonts w:ascii="Arial" w:hAnsi="Arial" w:cs="Arial"/>
                  <w:sz w:val="18"/>
                  <w:szCs w:val="18"/>
                </w:rPr>
                <w:t>2%</w:t>
              </w:r>
            </w:ins>
          </w:p>
        </w:tc>
        <w:tc>
          <w:tcPr>
            <w:tcW w:w="1060" w:type="dxa"/>
            <w:tcBorders>
              <w:top w:val="single" w:sz="8" w:space="0" w:color="auto"/>
              <w:left w:val="nil"/>
              <w:bottom w:val="nil"/>
              <w:right w:val="nil"/>
            </w:tcBorders>
            <w:shd w:val="clear" w:color="auto" w:fill="auto"/>
            <w:noWrap/>
          </w:tcPr>
          <w:p w14:paraId="1D11EA00" w14:textId="260D1C82"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68" w:author="JCTVC-AI0023-v2" w:date="2019-03-21T15:46:00Z"/>
                <w:rFonts w:ascii="Arial" w:hAnsi="Arial" w:cs="Arial"/>
                <w:sz w:val="18"/>
                <w:szCs w:val="18"/>
              </w:rPr>
            </w:pPr>
            <w:ins w:id="169" w:author="JCTVC-AI0023-v2" w:date="2019-03-21T15:46:00Z">
              <w:r w:rsidRPr="004814A7">
                <w:rPr>
                  <w:rFonts w:ascii="Arial" w:hAnsi="Arial" w:cs="Arial"/>
                  <w:sz w:val="18"/>
                  <w:szCs w:val="18"/>
                </w:rPr>
                <w:t>-0</w:t>
              </w:r>
            </w:ins>
            <w:ins w:id="170" w:author="JCTVC-AI0023-v2" w:date="2019-03-21T15:51:00Z">
              <w:r w:rsidR="004814A7">
                <w:rPr>
                  <w:rFonts w:ascii="Arial" w:hAnsi="Arial" w:cs="Arial"/>
                  <w:sz w:val="18"/>
                  <w:szCs w:val="18"/>
                </w:rPr>
                <w:t>.</w:t>
              </w:r>
            </w:ins>
            <w:ins w:id="171" w:author="JCTVC-AI0023-v2" w:date="2019-03-21T15:46:00Z">
              <w:r w:rsidRPr="004814A7">
                <w:rPr>
                  <w:rFonts w:ascii="Arial" w:hAnsi="Arial" w:cs="Arial"/>
                  <w:sz w:val="18"/>
                  <w:szCs w:val="18"/>
                </w:rPr>
                <w:t>9%</w:t>
              </w:r>
            </w:ins>
          </w:p>
        </w:tc>
        <w:tc>
          <w:tcPr>
            <w:tcW w:w="1060" w:type="dxa"/>
            <w:tcBorders>
              <w:top w:val="single" w:sz="8" w:space="0" w:color="auto"/>
              <w:left w:val="nil"/>
              <w:bottom w:val="nil"/>
              <w:right w:val="single" w:sz="8" w:space="0" w:color="auto"/>
            </w:tcBorders>
            <w:shd w:val="clear" w:color="auto" w:fill="auto"/>
            <w:noWrap/>
          </w:tcPr>
          <w:p w14:paraId="534AD29F" w14:textId="62E2E115"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72" w:author="JCTVC-AI0023-v2" w:date="2019-03-21T15:46:00Z"/>
                <w:rFonts w:ascii="Arial" w:hAnsi="Arial" w:cs="Arial"/>
                <w:sz w:val="18"/>
                <w:szCs w:val="18"/>
              </w:rPr>
            </w:pPr>
            <w:ins w:id="173" w:author="JCTVC-AI0023-v2" w:date="2019-03-21T15:46:00Z">
              <w:r w:rsidRPr="004814A7">
                <w:rPr>
                  <w:rFonts w:ascii="Arial" w:hAnsi="Arial" w:cs="Arial"/>
                  <w:sz w:val="18"/>
                  <w:szCs w:val="18"/>
                </w:rPr>
                <w:t>-1</w:t>
              </w:r>
            </w:ins>
            <w:ins w:id="174" w:author="JCTVC-AI0023-v2" w:date="2019-03-21T15:51:00Z">
              <w:r w:rsidR="004814A7">
                <w:rPr>
                  <w:rFonts w:ascii="Arial" w:hAnsi="Arial" w:cs="Arial"/>
                  <w:sz w:val="18"/>
                  <w:szCs w:val="18"/>
                </w:rPr>
                <w:t>.</w:t>
              </w:r>
            </w:ins>
            <w:ins w:id="175" w:author="JCTVC-AI0023-v2" w:date="2019-03-21T15:46:00Z">
              <w:r w:rsidRPr="004814A7">
                <w:rPr>
                  <w:rFonts w:ascii="Arial" w:hAnsi="Arial" w:cs="Arial"/>
                  <w:sz w:val="18"/>
                  <w:szCs w:val="18"/>
                </w:rPr>
                <w:t>5%</w:t>
              </w:r>
            </w:ins>
          </w:p>
        </w:tc>
      </w:tr>
      <w:tr w:rsidR="005E0CE6" w:rsidRPr="00897F4E" w14:paraId="0F147DA7" w14:textId="77777777" w:rsidTr="002135D6">
        <w:trPr>
          <w:cantSplit/>
          <w:trHeight w:val="255"/>
          <w:ins w:id="176" w:author="JCTVC-AI0023-v2" w:date="2019-03-21T15:46:00Z"/>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14:paraId="3C7D0322"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177" w:author="JCTVC-AI0023-v2" w:date="2019-03-21T15:46:00Z"/>
                <w:rFonts w:ascii="Arial" w:hAnsi="Arial" w:cs="Arial"/>
                <w:color w:val="000000"/>
                <w:sz w:val="18"/>
                <w:szCs w:val="18"/>
                <w:lang w:eastAsia="sv-SE"/>
              </w:rPr>
            </w:pPr>
            <w:ins w:id="178" w:author="JCTVC-AI0023-v2" w:date="2019-03-21T15:46:00Z">
              <w:r w:rsidRPr="008555D3">
                <w:rPr>
                  <w:rFonts w:ascii="Arial" w:hAnsi="Arial" w:cs="Arial"/>
                  <w:color w:val="000000"/>
                  <w:sz w:val="18"/>
                  <w:szCs w:val="18"/>
                  <w:lang w:eastAsia="sv-SE"/>
                </w:rPr>
                <w:t> </w:t>
              </w:r>
            </w:ins>
          </w:p>
        </w:tc>
        <w:tc>
          <w:tcPr>
            <w:tcW w:w="1060" w:type="dxa"/>
            <w:tcBorders>
              <w:top w:val="nil"/>
              <w:left w:val="nil"/>
              <w:bottom w:val="single" w:sz="8" w:space="0" w:color="auto"/>
              <w:right w:val="nil"/>
            </w:tcBorders>
            <w:shd w:val="clear" w:color="auto" w:fill="auto"/>
            <w:noWrap/>
          </w:tcPr>
          <w:p w14:paraId="22EDF603" w14:textId="68C6A1CC"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79" w:author="JCTVC-AI0023-v2" w:date="2019-03-21T15:46:00Z"/>
                <w:rFonts w:ascii="Arial" w:hAnsi="Arial" w:cs="Arial"/>
                <w:sz w:val="18"/>
                <w:szCs w:val="18"/>
              </w:rPr>
            </w:pPr>
            <w:ins w:id="180" w:author="JCTVC-AI0023-v2" w:date="2019-03-21T15:46:00Z">
              <w:r w:rsidRPr="004814A7">
                <w:rPr>
                  <w:rFonts w:ascii="Arial" w:hAnsi="Arial" w:cs="Arial"/>
                  <w:sz w:val="18"/>
                  <w:szCs w:val="18"/>
                </w:rPr>
                <w:t>-0</w:t>
              </w:r>
            </w:ins>
            <w:ins w:id="181" w:author="JCTVC-AI0023-v2" w:date="2019-03-21T15:51:00Z">
              <w:r w:rsidR="004814A7">
                <w:rPr>
                  <w:rFonts w:ascii="Arial" w:hAnsi="Arial" w:cs="Arial"/>
                  <w:sz w:val="18"/>
                  <w:szCs w:val="18"/>
                </w:rPr>
                <w:t>.</w:t>
              </w:r>
            </w:ins>
            <w:ins w:id="182" w:author="JCTVC-AI0023-v2" w:date="2019-03-21T15:46:00Z">
              <w:r w:rsidRPr="004814A7">
                <w:rPr>
                  <w:rFonts w:ascii="Arial" w:hAnsi="Arial" w:cs="Arial"/>
                  <w:sz w:val="18"/>
                  <w:szCs w:val="18"/>
                </w:rPr>
                <w:t>3%</w:t>
              </w:r>
            </w:ins>
          </w:p>
        </w:tc>
        <w:tc>
          <w:tcPr>
            <w:tcW w:w="1060" w:type="dxa"/>
            <w:tcBorders>
              <w:top w:val="nil"/>
              <w:left w:val="nil"/>
              <w:bottom w:val="single" w:sz="8" w:space="0" w:color="auto"/>
              <w:right w:val="nil"/>
            </w:tcBorders>
            <w:shd w:val="clear" w:color="auto" w:fill="auto"/>
            <w:noWrap/>
          </w:tcPr>
          <w:p w14:paraId="1E038F95" w14:textId="6E05C45E"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83" w:author="JCTVC-AI0023-v2" w:date="2019-03-21T15:46:00Z"/>
                <w:rFonts w:ascii="Arial" w:hAnsi="Arial" w:cs="Arial"/>
                <w:sz w:val="18"/>
                <w:szCs w:val="18"/>
              </w:rPr>
            </w:pPr>
            <w:ins w:id="184" w:author="JCTVC-AI0023-v2" w:date="2019-03-21T15:46:00Z">
              <w:r w:rsidRPr="004814A7">
                <w:rPr>
                  <w:rFonts w:ascii="Arial" w:hAnsi="Arial" w:cs="Arial"/>
                  <w:sz w:val="18"/>
                  <w:szCs w:val="18"/>
                </w:rPr>
                <w:t>-0</w:t>
              </w:r>
            </w:ins>
            <w:ins w:id="185" w:author="JCTVC-AI0023-v2" w:date="2019-03-21T15:51:00Z">
              <w:r w:rsidR="004814A7">
                <w:rPr>
                  <w:rFonts w:ascii="Arial" w:hAnsi="Arial" w:cs="Arial"/>
                  <w:sz w:val="18"/>
                  <w:szCs w:val="18"/>
                </w:rPr>
                <w:t>.</w:t>
              </w:r>
            </w:ins>
            <w:ins w:id="186" w:author="JCTVC-AI0023-v2" w:date="2019-03-21T15:46:00Z">
              <w:r w:rsidRPr="004814A7">
                <w:rPr>
                  <w:rFonts w:ascii="Arial" w:hAnsi="Arial" w:cs="Arial"/>
                  <w:sz w:val="18"/>
                  <w:szCs w:val="18"/>
                </w:rPr>
                <w:t>9%</w:t>
              </w:r>
            </w:ins>
          </w:p>
        </w:tc>
        <w:tc>
          <w:tcPr>
            <w:tcW w:w="1060" w:type="dxa"/>
            <w:tcBorders>
              <w:top w:val="nil"/>
              <w:left w:val="nil"/>
              <w:bottom w:val="single" w:sz="8" w:space="0" w:color="auto"/>
              <w:right w:val="single" w:sz="8" w:space="0" w:color="auto"/>
            </w:tcBorders>
            <w:shd w:val="clear" w:color="auto" w:fill="auto"/>
            <w:noWrap/>
          </w:tcPr>
          <w:p w14:paraId="09A80D57" w14:textId="2F0F14A3"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87" w:author="JCTVC-AI0023-v2" w:date="2019-03-21T15:46:00Z"/>
                <w:rFonts w:ascii="Arial" w:hAnsi="Arial" w:cs="Arial"/>
                <w:sz w:val="18"/>
                <w:szCs w:val="18"/>
              </w:rPr>
            </w:pPr>
            <w:ins w:id="188" w:author="JCTVC-AI0023-v2" w:date="2019-03-21T15:46:00Z">
              <w:r w:rsidRPr="004814A7">
                <w:rPr>
                  <w:rFonts w:ascii="Arial" w:hAnsi="Arial" w:cs="Arial"/>
                  <w:sz w:val="18"/>
                  <w:szCs w:val="18"/>
                </w:rPr>
                <w:t>-1</w:t>
              </w:r>
            </w:ins>
            <w:ins w:id="189" w:author="JCTVC-AI0023-v2" w:date="2019-03-21T15:51:00Z">
              <w:r w:rsidR="004814A7">
                <w:rPr>
                  <w:rFonts w:ascii="Arial" w:hAnsi="Arial" w:cs="Arial"/>
                  <w:sz w:val="18"/>
                  <w:szCs w:val="18"/>
                </w:rPr>
                <w:t>.</w:t>
              </w:r>
            </w:ins>
            <w:ins w:id="190" w:author="JCTVC-AI0023-v2" w:date="2019-03-21T15:46:00Z">
              <w:r w:rsidRPr="004814A7">
                <w:rPr>
                  <w:rFonts w:ascii="Arial" w:hAnsi="Arial" w:cs="Arial"/>
                  <w:sz w:val="18"/>
                  <w:szCs w:val="18"/>
                </w:rPr>
                <w:t>4%</w:t>
              </w:r>
            </w:ins>
          </w:p>
        </w:tc>
      </w:tr>
      <w:tr w:rsidR="005E0CE6" w:rsidRPr="00897F4E" w14:paraId="01A31800" w14:textId="77777777" w:rsidTr="002135D6">
        <w:trPr>
          <w:cantSplit/>
          <w:trHeight w:val="240"/>
          <w:ins w:id="191" w:author="JCTVC-AI0023-v2" w:date="2019-03-21T15:46:00Z"/>
        </w:trPr>
        <w:tc>
          <w:tcPr>
            <w:tcW w:w="1300" w:type="dxa"/>
            <w:tcBorders>
              <w:top w:val="nil"/>
              <w:left w:val="single" w:sz="8" w:space="0" w:color="auto"/>
              <w:bottom w:val="nil"/>
              <w:right w:val="single" w:sz="8" w:space="0" w:color="auto"/>
            </w:tcBorders>
            <w:shd w:val="clear" w:color="auto" w:fill="auto"/>
            <w:noWrap/>
            <w:vAlign w:val="bottom"/>
            <w:hideMark/>
          </w:tcPr>
          <w:p w14:paraId="2025283E"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192" w:author="JCTVC-AI0023-v2" w:date="2019-03-21T15:46:00Z"/>
                <w:rFonts w:ascii="Arial" w:hAnsi="Arial" w:cs="Arial"/>
                <w:color w:val="000000"/>
                <w:sz w:val="18"/>
                <w:szCs w:val="18"/>
                <w:lang w:eastAsia="sv-SE"/>
              </w:rPr>
            </w:pPr>
            <w:ins w:id="193" w:author="JCTVC-AI0023-v2" w:date="2019-03-21T15:46:00Z">
              <w:r w:rsidRPr="008555D3">
                <w:rPr>
                  <w:rFonts w:ascii="Arial" w:hAnsi="Arial" w:cs="Arial"/>
                  <w:color w:val="000000"/>
                  <w:sz w:val="18"/>
                  <w:szCs w:val="18"/>
                  <w:lang w:eastAsia="sv-SE"/>
                </w:rPr>
                <w:t>Class D</w:t>
              </w:r>
            </w:ins>
          </w:p>
        </w:tc>
        <w:tc>
          <w:tcPr>
            <w:tcW w:w="1060" w:type="dxa"/>
            <w:tcBorders>
              <w:top w:val="nil"/>
              <w:left w:val="nil"/>
              <w:bottom w:val="nil"/>
              <w:right w:val="nil"/>
            </w:tcBorders>
            <w:shd w:val="clear" w:color="auto" w:fill="auto"/>
            <w:noWrap/>
          </w:tcPr>
          <w:p w14:paraId="4C858B52" w14:textId="766EF613"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94" w:author="JCTVC-AI0023-v2" w:date="2019-03-21T15:46:00Z"/>
                <w:rFonts w:ascii="Arial" w:hAnsi="Arial" w:cs="Arial"/>
                <w:sz w:val="18"/>
                <w:szCs w:val="18"/>
              </w:rPr>
            </w:pPr>
            <w:ins w:id="195" w:author="JCTVC-AI0023-v2" w:date="2019-03-21T15:46:00Z">
              <w:r w:rsidRPr="004814A7">
                <w:rPr>
                  <w:rFonts w:ascii="Arial" w:hAnsi="Arial" w:cs="Arial"/>
                  <w:sz w:val="18"/>
                  <w:szCs w:val="18"/>
                </w:rPr>
                <w:t>3</w:t>
              </w:r>
            </w:ins>
            <w:ins w:id="196" w:author="JCTVC-AI0023-v2" w:date="2019-03-21T15:51:00Z">
              <w:r w:rsidR="004814A7">
                <w:rPr>
                  <w:rFonts w:ascii="Arial" w:hAnsi="Arial" w:cs="Arial"/>
                  <w:sz w:val="18"/>
                  <w:szCs w:val="18"/>
                </w:rPr>
                <w:t>.</w:t>
              </w:r>
            </w:ins>
            <w:ins w:id="197" w:author="JCTVC-AI0023-v2" w:date="2019-03-21T15:46:00Z">
              <w:r w:rsidRPr="004814A7">
                <w:rPr>
                  <w:rFonts w:ascii="Arial" w:hAnsi="Arial" w:cs="Arial"/>
                  <w:sz w:val="18"/>
                  <w:szCs w:val="18"/>
                </w:rPr>
                <w:t>1%</w:t>
              </w:r>
            </w:ins>
          </w:p>
        </w:tc>
        <w:tc>
          <w:tcPr>
            <w:tcW w:w="1060" w:type="dxa"/>
            <w:tcBorders>
              <w:top w:val="nil"/>
              <w:left w:val="nil"/>
              <w:bottom w:val="nil"/>
              <w:right w:val="nil"/>
            </w:tcBorders>
            <w:shd w:val="clear" w:color="auto" w:fill="auto"/>
            <w:noWrap/>
          </w:tcPr>
          <w:p w14:paraId="3A3E967E" w14:textId="0B9F2C88"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198" w:author="JCTVC-AI0023-v2" w:date="2019-03-21T15:46:00Z"/>
                <w:rFonts w:ascii="Arial" w:hAnsi="Arial" w:cs="Arial"/>
                <w:sz w:val="18"/>
                <w:szCs w:val="18"/>
              </w:rPr>
            </w:pPr>
            <w:ins w:id="199" w:author="JCTVC-AI0023-v2" w:date="2019-03-21T15:46:00Z">
              <w:r w:rsidRPr="004814A7">
                <w:rPr>
                  <w:rFonts w:ascii="Arial" w:hAnsi="Arial" w:cs="Arial"/>
                  <w:sz w:val="18"/>
                  <w:szCs w:val="18"/>
                </w:rPr>
                <w:t>1</w:t>
              </w:r>
            </w:ins>
            <w:ins w:id="200" w:author="JCTVC-AI0023-v2" w:date="2019-03-21T15:51:00Z">
              <w:r w:rsidR="004814A7">
                <w:rPr>
                  <w:rFonts w:ascii="Arial" w:hAnsi="Arial" w:cs="Arial"/>
                  <w:sz w:val="18"/>
                  <w:szCs w:val="18"/>
                </w:rPr>
                <w:t>.</w:t>
              </w:r>
            </w:ins>
            <w:ins w:id="201" w:author="JCTVC-AI0023-v2" w:date="2019-03-21T15:46:00Z">
              <w:r w:rsidRPr="004814A7">
                <w:rPr>
                  <w:rFonts w:ascii="Arial" w:hAnsi="Arial" w:cs="Arial"/>
                  <w:sz w:val="18"/>
                  <w:szCs w:val="18"/>
                </w:rPr>
                <w:t>0%</w:t>
              </w:r>
            </w:ins>
          </w:p>
        </w:tc>
        <w:tc>
          <w:tcPr>
            <w:tcW w:w="1060" w:type="dxa"/>
            <w:tcBorders>
              <w:top w:val="nil"/>
              <w:left w:val="nil"/>
              <w:bottom w:val="nil"/>
              <w:right w:val="single" w:sz="8" w:space="0" w:color="auto"/>
            </w:tcBorders>
            <w:shd w:val="clear" w:color="auto" w:fill="auto"/>
            <w:noWrap/>
          </w:tcPr>
          <w:p w14:paraId="0E20211D" w14:textId="2D6CFD40"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02" w:author="JCTVC-AI0023-v2" w:date="2019-03-21T15:46:00Z"/>
                <w:rFonts w:ascii="Arial" w:hAnsi="Arial" w:cs="Arial"/>
                <w:sz w:val="18"/>
                <w:szCs w:val="18"/>
              </w:rPr>
            </w:pPr>
            <w:ins w:id="203" w:author="JCTVC-AI0023-v2" w:date="2019-03-21T15:46:00Z">
              <w:r w:rsidRPr="004814A7">
                <w:rPr>
                  <w:rFonts w:ascii="Arial" w:hAnsi="Arial" w:cs="Arial"/>
                  <w:sz w:val="18"/>
                  <w:szCs w:val="18"/>
                </w:rPr>
                <w:t>0</w:t>
              </w:r>
            </w:ins>
            <w:ins w:id="204" w:author="JCTVC-AI0023-v2" w:date="2019-03-21T15:51:00Z">
              <w:r w:rsidR="004814A7">
                <w:rPr>
                  <w:rFonts w:ascii="Arial" w:hAnsi="Arial" w:cs="Arial"/>
                  <w:sz w:val="18"/>
                  <w:szCs w:val="18"/>
                </w:rPr>
                <w:t>.</w:t>
              </w:r>
            </w:ins>
            <w:ins w:id="205" w:author="JCTVC-AI0023-v2" w:date="2019-03-21T15:46:00Z">
              <w:r w:rsidRPr="004814A7">
                <w:rPr>
                  <w:rFonts w:ascii="Arial" w:hAnsi="Arial" w:cs="Arial"/>
                  <w:sz w:val="18"/>
                  <w:szCs w:val="18"/>
                </w:rPr>
                <w:t>5%</w:t>
              </w:r>
            </w:ins>
          </w:p>
        </w:tc>
      </w:tr>
      <w:tr w:rsidR="005E0CE6" w:rsidRPr="00897F4E" w14:paraId="76EFEF36" w14:textId="77777777" w:rsidTr="002135D6">
        <w:trPr>
          <w:cantSplit/>
          <w:trHeight w:val="255"/>
          <w:ins w:id="206" w:author="JCTVC-AI0023-v2" w:date="2019-03-21T15:46:00Z"/>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14:paraId="68DC6FE5"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207" w:author="JCTVC-AI0023-v2" w:date="2019-03-21T15:46:00Z"/>
                <w:rFonts w:ascii="Arial" w:hAnsi="Arial" w:cs="Arial"/>
                <w:sz w:val="18"/>
                <w:szCs w:val="18"/>
                <w:lang w:eastAsia="sv-SE"/>
              </w:rPr>
            </w:pPr>
            <w:ins w:id="208" w:author="JCTVC-AI0023-v2" w:date="2019-03-21T15:46:00Z">
              <w:r w:rsidRPr="008555D3">
                <w:rPr>
                  <w:rFonts w:ascii="Arial" w:hAnsi="Arial" w:cs="Arial"/>
                  <w:sz w:val="18"/>
                  <w:szCs w:val="18"/>
                  <w:lang w:eastAsia="sv-SE"/>
                </w:rPr>
                <w:t>Class F</w:t>
              </w:r>
            </w:ins>
          </w:p>
        </w:tc>
        <w:tc>
          <w:tcPr>
            <w:tcW w:w="1060" w:type="dxa"/>
            <w:tcBorders>
              <w:top w:val="nil"/>
              <w:left w:val="nil"/>
              <w:bottom w:val="single" w:sz="8" w:space="0" w:color="auto"/>
              <w:right w:val="nil"/>
            </w:tcBorders>
            <w:shd w:val="clear" w:color="auto" w:fill="auto"/>
            <w:noWrap/>
          </w:tcPr>
          <w:p w14:paraId="6BBD915C" w14:textId="09771337" w:rsidR="005E0CE6" w:rsidRPr="00897F4E"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09" w:author="JCTVC-AI0023-v2" w:date="2019-03-21T15:46:00Z"/>
                <w:rFonts w:ascii="Arial" w:hAnsi="Arial" w:cs="Arial"/>
                <w:sz w:val="18"/>
                <w:szCs w:val="18"/>
              </w:rPr>
            </w:pPr>
            <w:ins w:id="210" w:author="JCTVC-AI0023-v2" w:date="2019-03-21T15:46:00Z">
              <w:r w:rsidRPr="004814A7">
                <w:rPr>
                  <w:rFonts w:ascii="Arial" w:hAnsi="Arial" w:cs="Arial"/>
                  <w:sz w:val="18"/>
                  <w:szCs w:val="18"/>
                </w:rPr>
                <w:t>1</w:t>
              </w:r>
            </w:ins>
            <w:ins w:id="211" w:author="JCTVC-AI0023-v2" w:date="2019-03-21T15:51:00Z">
              <w:r w:rsidR="004814A7">
                <w:rPr>
                  <w:rFonts w:ascii="Arial" w:hAnsi="Arial" w:cs="Arial"/>
                  <w:sz w:val="18"/>
                  <w:szCs w:val="18"/>
                </w:rPr>
                <w:t>.</w:t>
              </w:r>
            </w:ins>
            <w:ins w:id="212" w:author="JCTVC-AI0023-v2" w:date="2019-03-21T15:46:00Z">
              <w:r w:rsidRPr="004814A7">
                <w:rPr>
                  <w:rFonts w:ascii="Arial" w:hAnsi="Arial" w:cs="Arial"/>
                  <w:sz w:val="18"/>
                  <w:szCs w:val="18"/>
                </w:rPr>
                <w:t>2%</w:t>
              </w:r>
            </w:ins>
          </w:p>
        </w:tc>
        <w:tc>
          <w:tcPr>
            <w:tcW w:w="1060" w:type="dxa"/>
            <w:tcBorders>
              <w:top w:val="nil"/>
              <w:left w:val="nil"/>
              <w:bottom w:val="single" w:sz="8" w:space="0" w:color="auto"/>
              <w:right w:val="nil"/>
            </w:tcBorders>
            <w:shd w:val="clear" w:color="auto" w:fill="auto"/>
            <w:noWrap/>
          </w:tcPr>
          <w:p w14:paraId="627E74AD" w14:textId="1B734D58" w:rsidR="005E0CE6" w:rsidRPr="00897F4E"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13" w:author="JCTVC-AI0023-v2" w:date="2019-03-21T15:46:00Z"/>
                <w:rFonts w:ascii="Arial" w:hAnsi="Arial" w:cs="Arial"/>
                <w:sz w:val="18"/>
                <w:szCs w:val="18"/>
              </w:rPr>
            </w:pPr>
            <w:ins w:id="214" w:author="JCTVC-AI0023-v2" w:date="2019-03-21T15:46:00Z">
              <w:r w:rsidRPr="004814A7">
                <w:rPr>
                  <w:rFonts w:ascii="Arial" w:hAnsi="Arial" w:cs="Arial"/>
                  <w:sz w:val="18"/>
                  <w:szCs w:val="18"/>
                </w:rPr>
                <w:t>0</w:t>
              </w:r>
            </w:ins>
            <w:ins w:id="215" w:author="JCTVC-AI0023-v2" w:date="2019-03-21T15:51:00Z">
              <w:r w:rsidR="004814A7">
                <w:rPr>
                  <w:rFonts w:ascii="Arial" w:hAnsi="Arial" w:cs="Arial"/>
                  <w:sz w:val="18"/>
                  <w:szCs w:val="18"/>
                </w:rPr>
                <w:t>.</w:t>
              </w:r>
            </w:ins>
            <w:ins w:id="216" w:author="JCTVC-AI0023-v2" w:date="2019-03-21T15:46:00Z">
              <w:r w:rsidRPr="004814A7">
                <w:rPr>
                  <w:rFonts w:ascii="Arial" w:hAnsi="Arial" w:cs="Arial"/>
                  <w:sz w:val="18"/>
                  <w:szCs w:val="18"/>
                </w:rPr>
                <w:t>8%</w:t>
              </w:r>
            </w:ins>
          </w:p>
        </w:tc>
        <w:tc>
          <w:tcPr>
            <w:tcW w:w="1060" w:type="dxa"/>
            <w:tcBorders>
              <w:top w:val="nil"/>
              <w:left w:val="nil"/>
              <w:bottom w:val="single" w:sz="8" w:space="0" w:color="auto"/>
              <w:right w:val="single" w:sz="8" w:space="0" w:color="auto"/>
            </w:tcBorders>
            <w:shd w:val="clear" w:color="auto" w:fill="auto"/>
            <w:noWrap/>
          </w:tcPr>
          <w:p w14:paraId="284EED3C" w14:textId="7DC07362" w:rsidR="005E0CE6" w:rsidRPr="00897F4E"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17" w:author="JCTVC-AI0023-v2" w:date="2019-03-21T15:46:00Z"/>
                <w:rFonts w:ascii="Arial" w:hAnsi="Arial" w:cs="Arial"/>
                <w:sz w:val="18"/>
                <w:szCs w:val="18"/>
              </w:rPr>
            </w:pPr>
            <w:ins w:id="218" w:author="JCTVC-AI0023-v2" w:date="2019-03-21T15:46:00Z">
              <w:r w:rsidRPr="004814A7">
                <w:rPr>
                  <w:rFonts w:ascii="Arial" w:hAnsi="Arial" w:cs="Arial"/>
                  <w:sz w:val="18"/>
                  <w:szCs w:val="18"/>
                </w:rPr>
                <w:t>1</w:t>
              </w:r>
            </w:ins>
            <w:ins w:id="219" w:author="JCTVC-AI0023-v2" w:date="2019-03-21T15:51:00Z">
              <w:r w:rsidR="004814A7">
                <w:rPr>
                  <w:rFonts w:ascii="Arial" w:hAnsi="Arial" w:cs="Arial"/>
                  <w:sz w:val="18"/>
                  <w:szCs w:val="18"/>
                </w:rPr>
                <w:t>.</w:t>
              </w:r>
            </w:ins>
            <w:ins w:id="220" w:author="JCTVC-AI0023-v2" w:date="2019-03-21T15:46:00Z">
              <w:r w:rsidRPr="004814A7">
                <w:rPr>
                  <w:rFonts w:ascii="Arial" w:hAnsi="Arial" w:cs="Arial"/>
                  <w:sz w:val="18"/>
                  <w:szCs w:val="18"/>
                </w:rPr>
                <w:t>5%</w:t>
              </w:r>
            </w:ins>
          </w:p>
        </w:tc>
      </w:tr>
      <w:tr w:rsidR="005E0CE6" w:rsidRPr="00897F4E" w14:paraId="588E32E0" w14:textId="77777777" w:rsidTr="002135D6">
        <w:trPr>
          <w:cantSplit/>
          <w:trHeight w:val="240"/>
          <w:ins w:id="221" w:author="JCTVC-AI0023-v2" w:date="2019-03-21T15:46:00Z"/>
        </w:trPr>
        <w:tc>
          <w:tcPr>
            <w:tcW w:w="1300" w:type="dxa"/>
            <w:tcBorders>
              <w:top w:val="nil"/>
              <w:left w:val="single" w:sz="8" w:space="0" w:color="auto"/>
              <w:bottom w:val="nil"/>
              <w:right w:val="single" w:sz="8" w:space="0" w:color="auto"/>
            </w:tcBorders>
            <w:shd w:val="clear" w:color="auto" w:fill="auto"/>
            <w:noWrap/>
            <w:vAlign w:val="bottom"/>
            <w:hideMark/>
          </w:tcPr>
          <w:p w14:paraId="6DB8D157"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222" w:author="JCTVC-AI0023-v2" w:date="2019-03-21T15:46:00Z"/>
                <w:rFonts w:ascii="Arial" w:hAnsi="Arial" w:cs="Arial"/>
                <w:color w:val="000000"/>
                <w:sz w:val="18"/>
                <w:szCs w:val="18"/>
                <w:lang w:eastAsia="sv-SE"/>
              </w:rPr>
            </w:pPr>
            <w:ins w:id="223" w:author="JCTVC-AI0023-v2" w:date="2019-03-21T15:46:00Z">
              <w:r w:rsidRPr="008555D3">
                <w:rPr>
                  <w:rFonts w:ascii="Arial" w:hAnsi="Arial" w:cs="Arial"/>
                  <w:color w:val="000000"/>
                  <w:sz w:val="18"/>
                  <w:szCs w:val="18"/>
                  <w:lang w:eastAsia="sv-SE"/>
                </w:rPr>
                <w:t xml:space="preserve">Enc </w:t>
              </w:r>
              <w:proofErr w:type="gramStart"/>
              <w:r w:rsidRPr="008555D3">
                <w:rPr>
                  <w:rFonts w:ascii="Arial" w:hAnsi="Arial" w:cs="Arial"/>
                  <w:color w:val="000000"/>
                  <w:sz w:val="18"/>
                  <w:szCs w:val="18"/>
                  <w:lang w:eastAsia="sv-SE"/>
                </w:rPr>
                <w:t>Time[</w:t>
              </w:r>
              <w:proofErr w:type="gramEnd"/>
              <w:r w:rsidRPr="008555D3">
                <w:rPr>
                  <w:rFonts w:ascii="Arial" w:hAnsi="Arial" w:cs="Arial"/>
                  <w:color w:val="000000"/>
                  <w:sz w:val="18"/>
                  <w:szCs w:val="18"/>
                  <w:lang w:eastAsia="sv-SE"/>
                </w:rPr>
                <w:t>%]</w:t>
              </w:r>
            </w:ins>
          </w:p>
        </w:tc>
        <w:tc>
          <w:tcPr>
            <w:tcW w:w="3180" w:type="dxa"/>
            <w:gridSpan w:val="3"/>
            <w:tcBorders>
              <w:top w:val="single" w:sz="8" w:space="0" w:color="auto"/>
              <w:left w:val="single" w:sz="8" w:space="0" w:color="auto"/>
              <w:bottom w:val="nil"/>
              <w:right w:val="single" w:sz="8" w:space="0" w:color="auto"/>
            </w:tcBorders>
            <w:shd w:val="clear" w:color="auto" w:fill="auto"/>
            <w:noWrap/>
          </w:tcPr>
          <w:p w14:paraId="6643F801" w14:textId="77777777"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24" w:author="JCTVC-AI0023-v2" w:date="2019-03-21T15:46:00Z"/>
                <w:rFonts w:ascii="Arial" w:hAnsi="Arial" w:cs="Arial"/>
                <w:sz w:val="18"/>
                <w:szCs w:val="18"/>
              </w:rPr>
            </w:pPr>
            <w:ins w:id="225" w:author="JCTVC-AI0023-v2" w:date="2019-03-21T15:46:00Z">
              <w:r w:rsidRPr="004814A7">
                <w:rPr>
                  <w:rFonts w:ascii="Arial" w:hAnsi="Arial" w:cs="Arial"/>
                  <w:sz w:val="18"/>
                  <w:szCs w:val="18"/>
                </w:rPr>
                <w:t>102%</w:t>
              </w:r>
            </w:ins>
          </w:p>
        </w:tc>
      </w:tr>
      <w:tr w:rsidR="005E0CE6" w:rsidRPr="00897F4E" w14:paraId="0CD7DCCE" w14:textId="77777777" w:rsidTr="002135D6">
        <w:trPr>
          <w:cantSplit/>
          <w:trHeight w:val="255"/>
          <w:ins w:id="226" w:author="JCTVC-AI0023-v2" w:date="2019-03-21T15:46:00Z"/>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14:paraId="6242A685"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227" w:author="JCTVC-AI0023-v2" w:date="2019-03-21T15:46:00Z"/>
                <w:rFonts w:ascii="Arial" w:hAnsi="Arial" w:cs="Arial"/>
                <w:color w:val="000000"/>
                <w:sz w:val="18"/>
                <w:szCs w:val="18"/>
                <w:lang w:eastAsia="sv-SE"/>
              </w:rPr>
            </w:pPr>
            <w:ins w:id="228" w:author="JCTVC-AI0023-v2" w:date="2019-03-21T15:46:00Z">
              <w:r w:rsidRPr="008555D3">
                <w:rPr>
                  <w:rFonts w:ascii="Arial" w:hAnsi="Arial" w:cs="Arial"/>
                  <w:color w:val="000000"/>
                  <w:sz w:val="18"/>
                  <w:szCs w:val="18"/>
                  <w:lang w:eastAsia="sv-SE"/>
                </w:rPr>
                <w:t xml:space="preserve">Dec </w:t>
              </w:r>
              <w:proofErr w:type="gramStart"/>
              <w:r w:rsidRPr="008555D3">
                <w:rPr>
                  <w:rFonts w:ascii="Arial" w:hAnsi="Arial" w:cs="Arial"/>
                  <w:color w:val="000000"/>
                  <w:sz w:val="18"/>
                  <w:szCs w:val="18"/>
                  <w:lang w:eastAsia="sv-SE"/>
                </w:rPr>
                <w:t>Time[</w:t>
              </w:r>
              <w:proofErr w:type="gramEnd"/>
              <w:r w:rsidRPr="008555D3">
                <w:rPr>
                  <w:rFonts w:ascii="Arial" w:hAnsi="Arial" w:cs="Arial"/>
                  <w:color w:val="000000"/>
                  <w:sz w:val="18"/>
                  <w:szCs w:val="18"/>
                  <w:lang w:eastAsia="sv-SE"/>
                </w:rPr>
                <w:t>%]</w:t>
              </w:r>
            </w:ins>
          </w:p>
        </w:tc>
        <w:tc>
          <w:tcPr>
            <w:tcW w:w="3180" w:type="dxa"/>
            <w:gridSpan w:val="3"/>
            <w:tcBorders>
              <w:top w:val="nil"/>
              <w:left w:val="single" w:sz="8" w:space="0" w:color="auto"/>
              <w:bottom w:val="single" w:sz="8" w:space="0" w:color="auto"/>
              <w:right w:val="single" w:sz="8" w:space="0" w:color="auto"/>
            </w:tcBorders>
            <w:shd w:val="clear" w:color="auto" w:fill="auto"/>
            <w:noWrap/>
          </w:tcPr>
          <w:p w14:paraId="31FB32C7" w14:textId="77777777"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29" w:author="JCTVC-AI0023-v2" w:date="2019-03-21T15:46:00Z"/>
                <w:rFonts w:ascii="Arial" w:hAnsi="Arial" w:cs="Arial"/>
                <w:sz w:val="18"/>
                <w:szCs w:val="18"/>
              </w:rPr>
            </w:pPr>
            <w:ins w:id="230" w:author="JCTVC-AI0023-v2" w:date="2019-03-21T15:46:00Z">
              <w:r w:rsidRPr="004814A7">
                <w:rPr>
                  <w:rFonts w:ascii="Arial" w:hAnsi="Arial" w:cs="Arial"/>
                  <w:sz w:val="18"/>
                  <w:szCs w:val="18"/>
                </w:rPr>
                <w:t>102%</w:t>
              </w:r>
            </w:ins>
          </w:p>
        </w:tc>
      </w:tr>
      <w:tr w:rsidR="005E0CE6" w:rsidRPr="008555D3" w14:paraId="1B176D28" w14:textId="77777777" w:rsidTr="002135D6">
        <w:trPr>
          <w:cantSplit/>
          <w:trHeight w:val="255"/>
          <w:ins w:id="231" w:author="JCTVC-AI0023-v2" w:date="2019-03-21T15:46:00Z"/>
        </w:trPr>
        <w:tc>
          <w:tcPr>
            <w:tcW w:w="1300" w:type="dxa"/>
            <w:tcBorders>
              <w:top w:val="nil"/>
              <w:left w:val="nil"/>
              <w:bottom w:val="nil"/>
              <w:right w:val="nil"/>
            </w:tcBorders>
            <w:shd w:val="clear" w:color="auto" w:fill="auto"/>
            <w:noWrap/>
            <w:vAlign w:val="bottom"/>
            <w:hideMark/>
          </w:tcPr>
          <w:p w14:paraId="503E7C83"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32" w:author="JCTVC-AI0023-v2" w:date="2019-03-21T15:46:00Z"/>
                <w:rFonts w:ascii="Arial" w:hAnsi="Arial" w:cs="Arial"/>
                <w:color w:val="000000"/>
                <w:sz w:val="18"/>
                <w:szCs w:val="18"/>
                <w:lang w:eastAsia="sv-SE"/>
              </w:rPr>
            </w:pPr>
          </w:p>
        </w:tc>
        <w:tc>
          <w:tcPr>
            <w:tcW w:w="1060" w:type="dxa"/>
            <w:tcBorders>
              <w:top w:val="nil"/>
              <w:left w:val="nil"/>
              <w:bottom w:val="single" w:sz="8" w:space="0" w:color="auto"/>
              <w:right w:val="nil"/>
            </w:tcBorders>
            <w:shd w:val="clear" w:color="auto" w:fill="auto"/>
            <w:noWrap/>
            <w:vAlign w:val="bottom"/>
            <w:hideMark/>
          </w:tcPr>
          <w:p w14:paraId="083B97D8"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233" w:author="JCTVC-AI0023-v2" w:date="2019-03-21T15:46:00Z"/>
                <w:sz w:val="20"/>
                <w:lang w:eastAsia="sv-SE"/>
              </w:rPr>
            </w:pPr>
          </w:p>
        </w:tc>
        <w:tc>
          <w:tcPr>
            <w:tcW w:w="1060" w:type="dxa"/>
            <w:tcBorders>
              <w:top w:val="nil"/>
              <w:left w:val="nil"/>
              <w:bottom w:val="single" w:sz="8" w:space="0" w:color="auto"/>
              <w:right w:val="nil"/>
            </w:tcBorders>
            <w:shd w:val="clear" w:color="auto" w:fill="auto"/>
            <w:noWrap/>
            <w:vAlign w:val="bottom"/>
            <w:hideMark/>
          </w:tcPr>
          <w:p w14:paraId="713CDC4F"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234" w:author="JCTVC-AI0023-v2" w:date="2019-03-21T15:46:00Z"/>
                <w:sz w:val="20"/>
                <w:lang w:eastAsia="sv-SE"/>
              </w:rPr>
            </w:pPr>
          </w:p>
        </w:tc>
        <w:tc>
          <w:tcPr>
            <w:tcW w:w="1060" w:type="dxa"/>
            <w:tcBorders>
              <w:top w:val="nil"/>
              <w:left w:val="nil"/>
              <w:bottom w:val="single" w:sz="8" w:space="0" w:color="auto"/>
              <w:right w:val="nil"/>
            </w:tcBorders>
            <w:shd w:val="clear" w:color="auto" w:fill="auto"/>
            <w:noWrap/>
            <w:vAlign w:val="bottom"/>
            <w:hideMark/>
          </w:tcPr>
          <w:p w14:paraId="46DCAE4C"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235" w:author="JCTVC-AI0023-v2" w:date="2019-03-21T15:46:00Z"/>
                <w:sz w:val="20"/>
                <w:lang w:eastAsia="sv-SE"/>
              </w:rPr>
            </w:pPr>
          </w:p>
        </w:tc>
      </w:tr>
      <w:tr w:rsidR="005E0CE6" w:rsidRPr="008555D3" w14:paraId="269303E4" w14:textId="77777777" w:rsidTr="002135D6">
        <w:trPr>
          <w:cantSplit/>
          <w:trHeight w:val="240"/>
          <w:ins w:id="236" w:author="JCTVC-AI0023-v2" w:date="2019-03-21T15:46:00Z"/>
        </w:trPr>
        <w:tc>
          <w:tcPr>
            <w:tcW w:w="1300" w:type="dxa"/>
            <w:tcBorders>
              <w:top w:val="nil"/>
              <w:left w:val="nil"/>
              <w:bottom w:val="nil"/>
              <w:right w:val="nil"/>
            </w:tcBorders>
            <w:shd w:val="clear" w:color="auto" w:fill="auto"/>
            <w:noWrap/>
            <w:vAlign w:val="bottom"/>
            <w:hideMark/>
          </w:tcPr>
          <w:p w14:paraId="6CC35F4F"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237" w:author="JCTVC-AI0023-v2" w:date="2019-03-21T15:46:00Z"/>
                <w:sz w:val="20"/>
                <w:lang w:eastAsia="sv-SE"/>
              </w:rPr>
            </w:pPr>
          </w:p>
        </w:tc>
        <w:tc>
          <w:tcPr>
            <w:tcW w:w="3180" w:type="dxa"/>
            <w:gridSpan w:val="3"/>
            <w:tcBorders>
              <w:top w:val="single" w:sz="8" w:space="0" w:color="auto"/>
              <w:left w:val="single" w:sz="8" w:space="0" w:color="auto"/>
              <w:bottom w:val="nil"/>
              <w:right w:val="single" w:sz="4" w:space="0" w:color="auto"/>
            </w:tcBorders>
            <w:shd w:val="clear" w:color="auto" w:fill="auto"/>
            <w:noWrap/>
            <w:vAlign w:val="bottom"/>
            <w:hideMark/>
          </w:tcPr>
          <w:p w14:paraId="43457AF8" w14:textId="77777777" w:rsidR="005E0CE6"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38" w:author="JCTVC-AI0023-v2" w:date="2019-03-21T15:47:00Z"/>
                <w:rFonts w:ascii="Arial" w:hAnsi="Arial" w:cs="Arial"/>
                <w:b/>
                <w:bCs/>
                <w:color w:val="000000"/>
                <w:sz w:val="18"/>
                <w:szCs w:val="18"/>
                <w:lang w:eastAsia="sv-SE"/>
              </w:rPr>
            </w:pPr>
            <w:ins w:id="239" w:author="JCTVC-AI0023-v2" w:date="2019-03-21T15:46:00Z">
              <w:r w:rsidRPr="008555D3">
                <w:rPr>
                  <w:rFonts w:ascii="Arial" w:hAnsi="Arial" w:cs="Arial"/>
                  <w:b/>
                  <w:bCs/>
                  <w:color w:val="000000"/>
                  <w:sz w:val="18"/>
                  <w:szCs w:val="18"/>
                  <w:lang w:eastAsia="sv-SE"/>
                </w:rPr>
                <w:t>Low delay P Main 10</w:t>
              </w:r>
              <w:r>
                <w:rPr>
                  <w:rFonts w:ascii="Arial" w:hAnsi="Arial" w:cs="Arial"/>
                  <w:b/>
                  <w:bCs/>
                  <w:color w:val="000000"/>
                  <w:sz w:val="18"/>
                  <w:szCs w:val="18"/>
                  <w:lang w:eastAsia="sv-SE"/>
                </w:rPr>
                <w:t xml:space="preserve"> (CTC)</w:t>
              </w:r>
            </w:ins>
          </w:p>
          <w:p w14:paraId="1E2C5A5A" w14:textId="77D9D704"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40" w:author="JCTVC-AI0023-v2" w:date="2019-03-21T15:46:00Z"/>
                <w:rFonts w:ascii="Arial" w:hAnsi="Arial" w:cs="Arial"/>
                <w:b/>
                <w:bCs/>
                <w:color w:val="000000"/>
                <w:sz w:val="18"/>
                <w:szCs w:val="18"/>
                <w:lang w:eastAsia="sv-SE"/>
              </w:rPr>
            </w:pPr>
            <w:ins w:id="241" w:author="JCTVC-AI0023-v2" w:date="2019-03-21T15:47:00Z">
              <w:r>
                <w:rPr>
                  <w:rFonts w:ascii="Arial" w:hAnsi="Arial" w:cs="Arial"/>
                  <w:b/>
                  <w:bCs/>
                  <w:color w:val="000000"/>
                  <w:sz w:val="18"/>
                  <w:szCs w:val="18"/>
                  <w:lang w:eastAsia="sv-SE"/>
                </w:rPr>
                <w:t>No look-ahead</w:t>
              </w:r>
            </w:ins>
          </w:p>
        </w:tc>
      </w:tr>
      <w:tr w:rsidR="005E0CE6" w:rsidRPr="00BD04D9" w14:paraId="1E2701C8" w14:textId="77777777" w:rsidTr="002135D6">
        <w:trPr>
          <w:cantSplit/>
          <w:trHeight w:val="240"/>
          <w:ins w:id="242" w:author="JCTVC-AI0023-v2" w:date="2019-03-21T15:46:00Z"/>
        </w:trPr>
        <w:tc>
          <w:tcPr>
            <w:tcW w:w="1300" w:type="dxa"/>
            <w:tcBorders>
              <w:top w:val="nil"/>
              <w:left w:val="nil"/>
              <w:bottom w:val="nil"/>
              <w:right w:val="nil"/>
            </w:tcBorders>
            <w:shd w:val="clear" w:color="auto" w:fill="auto"/>
            <w:noWrap/>
            <w:vAlign w:val="bottom"/>
          </w:tcPr>
          <w:p w14:paraId="71090975" w14:textId="77777777" w:rsidR="005E0CE6" w:rsidRPr="00BD04D9"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243" w:author="JCTVC-AI0023-v2" w:date="2019-03-21T15:46:00Z"/>
                <w:sz w:val="20"/>
                <w:lang w:eastAsia="sv-SE"/>
              </w:rPr>
            </w:pPr>
          </w:p>
        </w:tc>
        <w:tc>
          <w:tcPr>
            <w:tcW w:w="3180" w:type="dxa"/>
            <w:gridSpan w:val="3"/>
            <w:tcBorders>
              <w:top w:val="single" w:sz="8" w:space="0" w:color="auto"/>
              <w:left w:val="single" w:sz="8" w:space="0" w:color="auto"/>
              <w:bottom w:val="nil"/>
              <w:right w:val="single" w:sz="4" w:space="0" w:color="auto"/>
            </w:tcBorders>
            <w:shd w:val="clear" w:color="auto" w:fill="auto"/>
            <w:noWrap/>
            <w:vAlign w:val="bottom"/>
          </w:tcPr>
          <w:p w14:paraId="02BCC039" w14:textId="77777777" w:rsidR="005E0CE6" w:rsidRPr="00BD04D9"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44" w:author="JCTVC-AI0023-v2" w:date="2019-03-21T15:46:00Z"/>
                <w:rFonts w:ascii="Arial" w:hAnsi="Arial" w:cs="Arial"/>
                <w:b/>
                <w:bCs/>
                <w:color w:val="000000"/>
                <w:sz w:val="18"/>
                <w:szCs w:val="18"/>
                <w:lang w:eastAsia="sv-SE"/>
              </w:rPr>
            </w:pPr>
            <w:ins w:id="245" w:author="JCTVC-AI0023-v2" w:date="2019-03-21T15:46:00Z">
              <w:r w:rsidRPr="00BD04D9">
                <w:rPr>
                  <w:rFonts w:ascii="Arial" w:hAnsi="Arial" w:cs="Arial"/>
                  <w:b/>
                  <w:bCs/>
                  <w:color w:val="000000"/>
                  <w:sz w:val="18"/>
                  <w:szCs w:val="18"/>
                  <w:lang w:eastAsia="sv-SE"/>
                </w:rPr>
                <w:t>Over HM-16.20</w:t>
              </w:r>
            </w:ins>
          </w:p>
        </w:tc>
      </w:tr>
      <w:tr w:rsidR="005E0CE6" w:rsidRPr="008555D3" w14:paraId="24C28447" w14:textId="77777777" w:rsidTr="002135D6">
        <w:trPr>
          <w:cantSplit/>
          <w:trHeight w:val="255"/>
          <w:ins w:id="246" w:author="JCTVC-AI0023-v2" w:date="2019-03-21T15:46:00Z"/>
        </w:trPr>
        <w:tc>
          <w:tcPr>
            <w:tcW w:w="1300" w:type="dxa"/>
            <w:tcBorders>
              <w:top w:val="nil"/>
              <w:left w:val="nil"/>
              <w:bottom w:val="nil"/>
              <w:right w:val="single" w:sz="4" w:space="0" w:color="auto"/>
            </w:tcBorders>
            <w:shd w:val="clear" w:color="auto" w:fill="auto"/>
            <w:noWrap/>
            <w:vAlign w:val="bottom"/>
            <w:hideMark/>
          </w:tcPr>
          <w:p w14:paraId="597C1C8A"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47" w:author="JCTVC-AI0023-v2" w:date="2019-03-21T15:46:00Z"/>
                <w:rFonts w:ascii="Arial" w:hAnsi="Arial" w:cs="Arial"/>
                <w:b/>
                <w:bCs/>
                <w:color w:val="000000"/>
                <w:sz w:val="18"/>
                <w:szCs w:val="18"/>
                <w:lang w:eastAsia="sv-SE"/>
              </w:rPr>
            </w:pPr>
          </w:p>
        </w:tc>
        <w:tc>
          <w:tcPr>
            <w:tcW w:w="1060" w:type="dxa"/>
            <w:tcBorders>
              <w:top w:val="nil"/>
              <w:left w:val="single" w:sz="4" w:space="0" w:color="auto"/>
              <w:bottom w:val="single" w:sz="8" w:space="0" w:color="auto"/>
              <w:right w:val="nil"/>
            </w:tcBorders>
            <w:shd w:val="clear" w:color="auto" w:fill="auto"/>
            <w:noWrap/>
            <w:vAlign w:val="bottom"/>
            <w:hideMark/>
          </w:tcPr>
          <w:p w14:paraId="095FC489"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48" w:author="JCTVC-AI0023-v2" w:date="2019-03-21T15:46:00Z"/>
                <w:rFonts w:ascii="Arial" w:hAnsi="Arial" w:cs="Arial"/>
                <w:color w:val="000000"/>
                <w:sz w:val="18"/>
                <w:szCs w:val="18"/>
                <w:lang w:eastAsia="sv-SE"/>
              </w:rPr>
            </w:pPr>
            <w:ins w:id="249" w:author="JCTVC-AI0023-v2" w:date="2019-03-21T15:46:00Z">
              <w:r w:rsidRPr="008555D3">
                <w:rPr>
                  <w:rFonts w:ascii="Arial" w:hAnsi="Arial" w:cs="Arial"/>
                  <w:color w:val="000000"/>
                  <w:sz w:val="18"/>
                  <w:szCs w:val="18"/>
                  <w:lang w:eastAsia="sv-SE"/>
                </w:rPr>
                <w:t>Y</w:t>
              </w:r>
            </w:ins>
          </w:p>
        </w:tc>
        <w:tc>
          <w:tcPr>
            <w:tcW w:w="1060" w:type="dxa"/>
            <w:tcBorders>
              <w:top w:val="nil"/>
              <w:left w:val="nil"/>
              <w:bottom w:val="nil"/>
              <w:right w:val="nil"/>
            </w:tcBorders>
            <w:shd w:val="clear" w:color="auto" w:fill="auto"/>
            <w:noWrap/>
            <w:vAlign w:val="bottom"/>
            <w:hideMark/>
          </w:tcPr>
          <w:p w14:paraId="3A036C8C"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50" w:author="JCTVC-AI0023-v2" w:date="2019-03-21T15:46:00Z"/>
                <w:rFonts w:ascii="Arial" w:hAnsi="Arial" w:cs="Arial"/>
                <w:color w:val="000000"/>
                <w:sz w:val="18"/>
                <w:szCs w:val="18"/>
                <w:lang w:eastAsia="sv-SE"/>
              </w:rPr>
            </w:pPr>
            <w:ins w:id="251" w:author="JCTVC-AI0023-v2" w:date="2019-03-21T15:46:00Z">
              <w:r w:rsidRPr="008555D3">
                <w:rPr>
                  <w:rFonts w:ascii="Arial" w:hAnsi="Arial" w:cs="Arial"/>
                  <w:color w:val="000000"/>
                  <w:sz w:val="18"/>
                  <w:szCs w:val="18"/>
                  <w:lang w:eastAsia="sv-SE"/>
                </w:rPr>
                <w:t>U</w:t>
              </w:r>
            </w:ins>
          </w:p>
        </w:tc>
        <w:tc>
          <w:tcPr>
            <w:tcW w:w="1060" w:type="dxa"/>
            <w:tcBorders>
              <w:top w:val="nil"/>
              <w:left w:val="nil"/>
              <w:bottom w:val="nil"/>
              <w:right w:val="single" w:sz="8" w:space="0" w:color="auto"/>
            </w:tcBorders>
            <w:shd w:val="clear" w:color="auto" w:fill="auto"/>
            <w:noWrap/>
            <w:vAlign w:val="bottom"/>
            <w:hideMark/>
          </w:tcPr>
          <w:p w14:paraId="30681A37"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52" w:author="JCTVC-AI0023-v2" w:date="2019-03-21T15:46:00Z"/>
                <w:rFonts w:ascii="Arial" w:hAnsi="Arial" w:cs="Arial"/>
                <w:color w:val="000000"/>
                <w:sz w:val="18"/>
                <w:szCs w:val="18"/>
                <w:lang w:eastAsia="sv-SE"/>
              </w:rPr>
            </w:pPr>
            <w:ins w:id="253" w:author="JCTVC-AI0023-v2" w:date="2019-03-21T15:46:00Z">
              <w:r w:rsidRPr="008555D3">
                <w:rPr>
                  <w:rFonts w:ascii="Arial" w:hAnsi="Arial" w:cs="Arial"/>
                  <w:color w:val="000000"/>
                  <w:sz w:val="18"/>
                  <w:szCs w:val="18"/>
                  <w:lang w:eastAsia="sv-SE"/>
                </w:rPr>
                <w:t>V</w:t>
              </w:r>
            </w:ins>
          </w:p>
        </w:tc>
      </w:tr>
      <w:tr w:rsidR="005E0CE6" w:rsidRPr="00897F4E" w14:paraId="53D86D57" w14:textId="77777777" w:rsidTr="002135D6">
        <w:trPr>
          <w:cantSplit/>
          <w:trHeight w:val="240"/>
          <w:ins w:id="254" w:author="JCTVC-AI0023-v2" w:date="2019-03-21T15:46:00Z"/>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14:paraId="55595888"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255" w:author="JCTVC-AI0023-v2" w:date="2019-03-21T15:46:00Z"/>
                <w:rFonts w:ascii="Arial" w:hAnsi="Arial" w:cs="Arial"/>
                <w:color w:val="000000"/>
                <w:sz w:val="18"/>
                <w:szCs w:val="18"/>
                <w:lang w:eastAsia="sv-SE"/>
              </w:rPr>
            </w:pPr>
            <w:ins w:id="256" w:author="JCTVC-AI0023-v2" w:date="2019-03-21T15:46:00Z">
              <w:r w:rsidRPr="008555D3">
                <w:rPr>
                  <w:rFonts w:ascii="Arial" w:hAnsi="Arial" w:cs="Arial"/>
                  <w:color w:val="000000"/>
                  <w:sz w:val="18"/>
                  <w:szCs w:val="18"/>
                  <w:lang w:eastAsia="sv-SE"/>
                </w:rPr>
                <w:t>Class A1</w:t>
              </w:r>
            </w:ins>
          </w:p>
        </w:tc>
        <w:tc>
          <w:tcPr>
            <w:tcW w:w="1060" w:type="dxa"/>
            <w:tcBorders>
              <w:top w:val="single" w:sz="8" w:space="0" w:color="auto"/>
              <w:left w:val="nil"/>
              <w:bottom w:val="nil"/>
              <w:right w:val="nil"/>
            </w:tcBorders>
            <w:shd w:val="clear" w:color="auto" w:fill="auto"/>
            <w:noWrap/>
            <w:vAlign w:val="bottom"/>
            <w:hideMark/>
          </w:tcPr>
          <w:p w14:paraId="5FA630D9" w14:textId="77777777"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57" w:author="JCTVC-AI0023-v2" w:date="2019-03-21T15:46:00Z"/>
                <w:rFonts w:ascii="Arial" w:hAnsi="Arial" w:cs="Arial"/>
                <w:sz w:val="18"/>
                <w:szCs w:val="18"/>
              </w:rPr>
            </w:pPr>
            <w:ins w:id="258" w:author="JCTVC-AI0023-v2" w:date="2019-03-21T15:46:00Z">
              <w:r w:rsidRPr="004814A7">
                <w:rPr>
                  <w:rFonts w:ascii="Arial" w:hAnsi="Arial" w:cs="Arial"/>
                  <w:sz w:val="18"/>
                  <w:szCs w:val="18"/>
                </w:rPr>
                <w:t> </w:t>
              </w:r>
            </w:ins>
          </w:p>
        </w:tc>
        <w:tc>
          <w:tcPr>
            <w:tcW w:w="1060" w:type="dxa"/>
            <w:tcBorders>
              <w:top w:val="single" w:sz="8" w:space="0" w:color="auto"/>
              <w:left w:val="nil"/>
              <w:bottom w:val="nil"/>
              <w:right w:val="nil"/>
            </w:tcBorders>
            <w:shd w:val="clear" w:color="auto" w:fill="auto"/>
            <w:noWrap/>
            <w:vAlign w:val="bottom"/>
            <w:hideMark/>
          </w:tcPr>
          <w:p w14:paraId="05ACCDB3" w14:textId="77777777"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59" w:author="JCTVC-AI0023-v2" w:date="2019-03-21T15:46:00Z"/>
                <w:rFonts w:ascii="Arial" w:hAnsi="Arial" w:cs="Arial"/>
                <w:sz w:val="18"/>
                <w:szCs w:val="18"/>
              </w:rPr>
            </w:pPr>
            <w:ins w:id="260" w:author="JCTVC-AI0023-v2" w:date="2019-03-21T15:46:00Z">
              <w:r w:rsidRPr="004814A7">
                <w:rPr>
                  <w:rFonts w:ascii="Arial" w:hAnsi="Arial" w:cs="Arial"/>
                  <w:sz w:val="18"/>
                  <w:szCs w:val="18"/>
                </w:rPr>
                <w:t> </w:t>
              </w:r>
            </w:ins>
          </w:p>
        </w:tc>
        <w:tc>
          <w:tcPr>
            <w:tcW w:w="1060" w:type="dxa"/>
            <w:tcBorders>
              <w:top w:val="single" w:sz="8" w:space="0" w:color="auto"/>
              <w:left w:val="nil"/>
              <w:bottom w:val="nil"/>
              <w:right w:val="single" w:sz="8" w:space="0" w:color="auto"/>
            </w:tcBorders>
            <w:shd w:val="clear" w:color="auto" w:fill="auto"/>
            <w:noWrap/>
            <w:vAlign w:val="bottom"/>
            <w:hideMark/>
          </w:tcPr>
          <w:p w14:paraId="515C0FD6" w14:textId="77777777"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61" w:author="JCTVC-AI0023-v2" w:date="2019-03-21T15:46:00Z"/>
                <w:rFonts w:ascii="Arial" w:hAnsi="Arial" w:cs="Arial"/>
                <w:sz w:val="18"/>
                <w:szCs w:val="18"/>
              </w:rPr>
            </w:pPr>
            <w:ins w:id="262" w:author="JCTVC-AI0023-v2" w:date="2019-03-21T15:46:00Z">
              <w:r w:rsidRPr="004814A7">
                <w:rPr>
                  <w:rFonts w:ascii="Arial" w:hAnsi="Arial" w:cs="Arial"/>
                  <w:sz w:val="18"/>
                  <w:szCs w:val="18"/>
                </w:rPr>
                <w:t> </w:t>
              </w:r>
            </w:ins>
          </w:p>
        </w:tc>
      </w:tr>
      <w:tr w:rsidR="005E0CE6" w:rsidRPr="00897F4E" w14:paraId="37186D84" w14:textId="77777777" w:rsidTr="002135D6">
        <w:trPr>
          <w:cantSplit/>
          <w:trHeight w:val="240"/>
          <w:ins w:id="263" w:author="JCTVC-AI0023-v2" w:date="2019-03-21T15:46:00Z"/>
        </w:trPr>
        <w:tc>
          <w:tcPr>
            <w:tcW w:w="1300" w:type="dxa"/>
            <w:tcBorders>
              <w:top w:val="nil"/>
              <w:left w:val="single" w:sz="8" w:space="0" w:color="auto"/>
              <w:bottom w:val="nil"/>
              <w:right w:val="single" w:sz="8" w:space="0" w:color="auto"/>
            </w:tcBorders>
            <w:shd w:val="clear" w:color="auto" w:fill="auto"/>
            <w:noWrap/>
            <w:vAlign w:val="bottom"/>
            <w:hideMark/>
          </w:tcPr>
          <w:p w14:paraId="30E79253"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264" w:author="JCTVC-AI0023-v2" w:date="2019-03-21T15:46:00Z"/>
                <w:rFonts w:ascii="Arial" w:hAnsi="Arial" w:cs="Arial"/>
                <w:color w:val="000000"/>
                <w:sz w:val="18"/>
                <w:szCs w:val="18"/>
                <w:lang w:eastAsia="sv-SE"/>
              </w:rPr>
            </w:pPr>
            <w:ins w:id="265" w:author="JCTVC-AI0023-v2" w:date="2019-03-21T15:46:00Z">
              <w:r w:rsidRPr="008555D3">
                <w:rPr>
                  <w:rFonts w:ascii="Arial" w:hAnsi="Arial" w:cs="Arial"/>
                  <w:color w:val="000000"/>
                  <w:sz w:val="18"/>
                  <w:szCs w:val="18"/>
                  <w:lang w:eastAsia="sv-SE"/>
                </w:rPr>
                <w:t>Class A2</w:t>
              </w:r>
            </w:ins>
          </w:p>
        </w:tc>
        <w:tc>
          <w:tcPr>
            <w:tcW w:w="1060" w:type="dxa"/>
            <w:tcBorders>
              <w:top w:val="nil"/>
              <w:left w:val="nil"/>
              <w:bottom w:val="nil"/>
              <w:right w:val="nil"/>
            </w:tcBorders>
            <w:shd w:val="clear" w:color="auto" w:fill="auto"/>
            <w:noWrap/>
            <w:vAlign w:val="bottom"/>
            <w:hideMark/>
          </w:tcPr>
          <w:p w14:paraId="3EE54D53" w14:textId="77777777"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66" w:author="JCTVC-AI0023-v2" w:date="2019-03-21T15:46:00Z"/>
                <w:rFonts w:ascii="Arial" w:hAnsi="Arial" w:cs="Arial"/>
                <w:sz w:val="18"/>
                <w:szCs w:val="18"/>
              </w:rPr>
            </w:pPr>
            <w:ins w:id="267" w:author="JCTVC-AI0023-v2" w:date="2019-03-21T15:46:00Z">
              <w:r w:rsidRPr="004814A7">
                <w:rPr>
                  <w:rFonts w:ascii="Arial" w:hAnsi="Arial" w:cs="Arial"/>
                  <w:sz w:val="18"/>
                  <w:szCs w:val="18"/>
                </w:rPr>
                <w:t> </w:t>
              </w:r>
            </w:ins>
          </w:p>
        </w:tc>
        <w:tc>
          <w:tcPr>
            <w:tcW w:w="1060" w:type="dxa"/>
            <w:tcBorders>
              <w:top w:val="nil"/>
              <w:left w:val="nil"/>
              <w:bottom w:val="nil"/>
              <w:right w:val="nil"/>
            </w:tcBorders>
            <w:shd w:val="clear" w:color="auto" w:fill="auto"/>
            <w:noWrap/>
            <w:vAlign w:val="bottom"/>
            <w:hideMark/>
          </w:tcPr>
          <w:p w14:paraId="7DD43474" w14:textId="77777777"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68" w:author="JCTVC-AI0023-v2" w:date="2019-03-21T15:46:00Z"/>
                <w:rFonts w:ascii="Arial" w:hAnsi="Arial" w:cs="Arial"/>
                <w:sz w:val="18"/>
                <w:szCs w:val="18"/>
              </w:rPr>
            </w:pPr>
            <w:ins w:id="269" w:author="JCTVC-AI0023-v2" w:date="2019-03-21T15:46:00Z">
              <w:r w:rsidRPr="004814A7">
                <w:rPr>
                  <w:rFonts w:ascii="Arial" w:hAnsi="Arial" w:cs="Arial"/>
                  <w:sz w:val="18"/>
                  <w:szCs w:val="18"/>
                </w:rPr>
                <w:t> </w:t>
              </w:r>
            </w:ins>
          </w:p>
        </w:tc>
        <w:tc>
          <w:tcPr>
            <w:tcW w:w="1060" w:type="dxa"/>
            <w:tcBorders>
              <w:top w:val="nil"/>
              <w:left w:val="nil"/>
              <w:bottom w:val="nil"/>
              <w:right w:val="single" w:sz="8" w:space="0" w:color="auto"/>
            </w:tcBorders>
            <w:shd w:val="clear" w:color="auto" w:fill="auto"/>
            <w:noWrap/>
            <w:vAlign w:val="bottom"/>
            <w:hideMark/>
          </w:tcPr>
          <w:p w14:paraId="50ED3509" w14:textId="77777777"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70" w:author="JCTVC-AI0023-v2" w:date="2019-03-21T15:46:00Z"/>
                <w:rFonts w:ascii="Arial" w:hAnsi="Arial" w:cs="Arial"/>
                <w:sz w:val="18"/>
                <w:szCs w:val="18"/>
              </w:rPr>
            </w:pPr>
            <w:ins w:id="271" w:author="JCTVC-AI0023-v2" w:date="2019-03-21T15:46:00Z">
              <w:r w:rsidRPr="004814A7">
                <w:rPr>
                  <w:rFonts w:ascii="Arial" w:hAnsi="Arial" w:cs="Arial"/>
                  <w:sz w:val="18"/>
                  <w:szCs w:val="18"/>
                </w:rPr>
                <w:t> </w:t>
              </w:r>
            </w:ins>
          </w:p>
        </w:tc>
      </w:tr>
      <w:tr w:rsidR="005E0CE6" w:rsidRPr="00897F4E" w14:paraId="78250328" w14:textId="77777777" w:rsidTr="002135D6">
        <w:trPr>
          <w:cantSplit/>
          <w:trHeight w:val="240"/>
          <w:ins w:id="272" w:author="JCTVC-AI0023-v2" w:date="2019-03-21T15:46:00Z"/>
        </w:trPr>
        <w:tc>
          <w:tcPr>
            <w:tcW w:w="1300" w:type="dxa"/>
            <w:tcBorders>
              <w:top w:val="nil"/>
              <w:left w:val="single" w:sz="8" w:space="0" w:color="auto"/>
              <w:bottom w:val="nil"/>
              <w:right w:val="single" w:sz="8" w:space="0" w:color="auto"/>
            </w:tcBorders>
            <w:shd w:val="clear" w:color="auto" w:fill="auto"/>
            <w:noWrap/>
            <w:vAlign w:val="bottom"/>
            <w:hideMark/>
          </w:tcPr>
          <w:p w14:paraId="3F2E333A"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273" w:author="JCTVC-AI0023-v2" w:date="2019-03-21T15:46:00Z"/>
                <w:rFonts w:ascii="Arial" w:hAnsi="Arial" w:cs="Arial"/>
                <w:color w:val="000000"/>
                <w:sz w:val="18"/>
                <w:szCs w:val="18"/>
                <w:lang w:eastAsia="sv-SE"/>
              </w:rPr>
            </w:pPr>
            <w:ins w:id="274" w:author="JCTVC-AI0023-v2" w:date="2019-03-21T15:46:00Z">
              <w:r w:rsidRPr="008555D3">
                <w:rPr>
                  <w:rFonts w:ascii="Arial" w:hAnsi="Arial" w:cs="Arial"/>
                  <w:color w:val="000000"/>
                  <w:sz w:val="18"/>
                  <w:szCs w:val="18"/>
                  <w:lang w:eastAsia="sv-SE"/>
                </w:rPr>
                <w:t>Class B</w:t>
              </w:r>
            </w:ins>
          </w:p>
        </w:tc>
        <w:tc>
          <w:tcPr>
            <w:tcW w:w="1060" w:type="dxa"/>
            <w:tcBorders>
              <w:top w:val="nil"/>
              <w:left w:val="single" w:sz="8" w:space="0" w:color="auto"/>
              <w:bottom w:val="nil"/>
              <w:right w:val="nil"/>
            </w:tcBorders>
            <w:shd w:val="clear" w:color="auto" w:fill="auto"/>
            <w:noWrap/>
          </w:tcPr>
          <w:p w14:paraId="6A6FFC7A" w14:textId="3F98D227" w:rsidR="005E0CE6" w:rsidRPr="00897F4E"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75" w:author="JCTVC-AI0023-v2" w:date="2019-03-21T15:46:00Z"/>
                <w:rFonts w:ascii="Arial" w:hAnsi="Arial" w:cs="Arial"/>
                <w:sz w:val="18"/>
                <w:szCs w:val="18"/>
              </w:rPr>
            </w:pPr>
            <w:ins w:id="276" w:author="JCTVC-AI0023-v2" w:date="2019-03-21T15:46:00Z">
              <w:r w:rsidRPr="004814A7">
                <w:rPr>
                  <w:rFonts w:ascii="Arial" w:hAnsi="Arial" w:cs="Arial"/>
                  <w:sz w:val="18"/>
                  <w:szCs w:val="18"/>
                </w:rPr>
                <w:t>-2</w:t>
              </w:r>
            </w:ins>
            <w:ins w:id="277" w:author="JCTVC-AI0023-v2" w:date="2019-03-21T15:52:00Z">
              <w:r w:rsidR="004814A7">
                <w:rPr>
                  <w:rFonts w:ascii="Arial" w:hAnsi="Arial" w:cs="Arial"/>
                  <w:sz w:val="18"/>
                  <w:szCs w:val="18"/>
                </w:rPr>
                <w:t>.</w:t>
              </w:r>
            </w:ins>
            <w:ins w:id="278" w:author="JCTVC-AI0023-v2" w:date="2019-03-21T15:46:00Z">
              <w:r w:rsidRPr="004814A7">
                <w:rPr>
                  <w:rFonts w:ascii="Arial" w:hAnsi="Arial" w:cs="Arial"/>
                  <w:sz w:val="18"/>
                  <w:szCs w:val="18"/>
                </w:rPr>
                <w:t>5%</w:t>
              </w:r>
            </w:ins>
          </w:p>
        </w:tc>
        <w:tc>
          <w:tcPr>
            <w:tcW w:w="1060" w:type="dxa"/>
            <w:tcBorders>
              <w:top w:val="nil"/>
              <w:left w:val="nil"/>
              <w:bottom w:val="nil"/>
              <w:right w:val="nil"/>
            </w:tcBorders>
            <w:shd w:val="clear" w:color="auto" w:fill="auto"/>
            <w:noWrap/>
          </w:tcPr>
          <w:p w14:paraId="6535CE4D" w14:textId="779283DB" w:rsidR="005E0CE6" w:rsidRPr="00897F4E"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79" w:author="JCTVC-AI0023-v2" w:date="2019-03-21T15:46:00Z"/>
                <w:rFonts w:ascii="Arial" w:hAnsi="Arial" w:cs="Arial"/>
                <w:sz w:val="18"/>
                <w:szCs w:val="18"/>
              </w:rPr>
            </w:pPr>
            <w:ins w:id="280" w:author="JCTVC-AI0023-v2" w:date="2019-03-21T15:46:00Z">
              <w:r w:rsidRPr="004814A7">
                <w:rPr>
                  <w:rFonts w:ascii="Arial" w:hAnsi="Arial" w:cs="Arial"/>
                  <w:sz w:val="18"/>
                  <w:szCs w:val="18"/>
                </w:rPr>
                <w:t>-2</w:t>
              </w:r>
            </w:ins>
            <w:ins w:id="281" w:author="JCTVC-AI0023-v2" w:date="2019-03-21T15:52:00Z">
              <w:r w:rsidR="004814A7">
                <w:rPr>
                  <w:rFonts w:ascii="Arial" w:hAnsi="Arial" w:cs="Arial"/>
                  <w:sz w:val="18"/>
                  <w:szCs w:val="18"/>
                </w:rPr>
                <w:t>.</w:t>
              </w:r>
            </w:ins>
            <w:ins w:id="282" w:author="JCTVC-AI0023-v2" w:date="2019-03-21T15:46:00Z">
              <w:r w:rsidRPr="004814A7">
                <w:rPr>
                  <w:rFonts w:ascii="Arial" w:hAnsi="Arial" w:cs="Arial"/>
                  <w:sz w:val="18"/>
                  <w:szCs w:val="18"/>
                </w:rPr>
                <w:t>2%</w:t>
              </w:r>
            </w:ins>
          </w:p>
        </w:tc>
        <w:tc>
          <w:tcPr>
            <w:tcW w:w="1060" w:type="dxa"/>
            <w:tcBorders>
              <w:top w:val="nil"/>
              <w:left w:val="nil"/>
              <w:bottom w:val="nil"/>
              <w:right w:val="single" w:sz="8" w:space="0" w:color="auto"/>
            </w:tcBorders>
            <w:shd w:val="clear" w:color="auto" w:fill="auto"/>
            <w:noWrap/>
          </w:tcPr>
          <w:p w14:paraId="5C385516" w14:textId="386B0DAE" w:rsidR="005E0CE6" w:rsidRPr="00897F4E"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83" w:author="JCTVC-AI0023-v2" w:date="2019-03-21T15:46:00Z"/>
                <w:rFonts w:ascii="Arial" w:hAnsi="Arial" w:cs="Arial"/>
                <w:sz w:val="18"/>
                <w:szCs w:val="18"/>
              </w:rPr>
            </w:pPr>
            <w:ins w:id="284" w:author="JCTVC-AI0023-v2" w:date="2019-03-21T15:46:00Z">
              <w:r w:rsidRPr="004814A7">
                <w:rPr>
                  <w:rFonts w:ascii="Arial" w:hAnsi="Arial" w:cs="Arial"/>
                  <w:sz w:val="18"/>
                  <w:szCs w:val="18"/>
                </w:rPr>
                <w:t>-2</w:t>
              </w:r>
            </w:ins>
            <w:ins w:id="285" w:author="JCTVC-AI0023-v2" w:date="2019-03-21T15:52:00Z">
              <w:r w:rsidR="004814A7">
                <w:rPr>
                  <w:rFonts w:ascii="Arial" w:hAnsi="Arial" w:cs="Arial"/>
                  <w:sz w:val="18"/>
                  <w:szCs w:val="18"/>
                </w:rPr>
                <w:t>.</w:t>
              </w:r>
            </w:ins>
            <w:ins w:id="286" w:author="JCTVC-AI0023-v2" w:date="2019-03-21T15:46:00Z">
              <w:r w:rsidRPr="004814A7">
                <w:rPr>
                  <w:rFonts w:ascii="Arial" w:hAnsi="Arial" w:cs="Arial"/>
                  <w:sz w:val="18"/>
                  <w:szCs w:val="18"/>
                </w:rPr>
                <w:t>9%</w:t>
              </w:r>
            </w:ins>
          </w:p>
        </w:tc>
      </w:tr>
      <w:tr w:rsidR="005E0CE6" w:rsidRPr="00897F4E" w14:paraId="2A2735FC" w14:textId="77777777" w:rsidTr="002135D6">
        <w:trPr>
          <w:cantSplit/>
          <w:trHeight w:val="240"/>
          <w:ins w:id="287" w:author="JCTVC-AI0023-v2" w:date="2019-03-21T15:46:00Z"/>
        </w:trPr>
        <w:tc>
          <w:tcPr>
            <w:tcW w:w="1300" w:type="dxa"/>
            <w:tcBorders>
              <w:top w:val="nil"/>
              <w:left w:val="single" w:sz="8" w:space="0" w:color="auto"/>
              <w:bottom w:val="nil"/>
              <w:right w:val="single" w:sz="8" w:space="0" w:color="auto"/>
            </w:tcBorders>
            <w:shd w:val="clear" w:color="auto" w:fill="auto"/>
            <w:noWrap/>
            <w:vAlign w:val="bottom"/>
            <w:hideMark/>
          </w:tcPr>
          <w:p w14:paraId="3EF71163"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288" w:author="JCTVC-AI0023-v2" w:date="2019-03-21T15:46:00Z"/>
                <w:rFonts w:ascii="Arial" w:hAnsi="Arial" w:cs="Arial"/>
                <w:color w:val="000000"/>
                <w:sz w:val="18"/>
                <w:szCs w:val="18"/>
                <w:lang w:eastAsia="sv-SE"/>
              </w:rPr>
            </w:pPr>
            <w:ins w:id="289" w:author="JCTVC-AI0023-v2" w:date="2019-03-21T15:46:00Z">
              <w:r w:rsidRPr="008555D3">
                <w:rPr>
                  <w:rFonts w:ascii="Arial" w:hAnsi="Arial" w:cs="Arial"/>
                  <w:color w:val="000000"/>
                  <w:sz w:val="18"/>
                  <w:szCs w:val="18"/>
                  <w:lang w:eastAsia="sv-SE"/>
                </w:rPr>
                <w:t>Class C</w:t>
              </w:r>
            </w:ins>
          </w:p>
        </w:tc>
        <w:tc>
          <w:tcPr>
            <w:tcW w:w="1060" w:type="dxa"/>
            <w:tcBorders>
              <w:top w:val="nil"/>
              <w:left w:val="nil"/>
              <w:bottom w:val="nil"/>
              <w:right w:val="nil"/>
            </w:tcBorders>
            <w:shd w:val="clear" w:color="auto" w:fill="auto"/>
            <w:noWrap/>
          </w:tcPr>
          <w:p w14:paraId="2762E68C" w14:textId="03AE127F"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90" w:author="JCTVC-AI0023-v2" w:date="2019-03-21T15:46:00Z"/>
                <w:rFonts w:ascii="Arial" w:hAnsi="Arial" w:cs="Arial"/>
                <w:sz w:val="18"/>
                <w:szCs w:val="18"/>
              </w:rPr>
            </w:pPr>
            <w:ins w:id="291" w:author="JCTVC-AI0023-v2" w:date="2019-03-21T15:46:00Z">
              <w:r w:rsidRPr="004814A7">
                <w:rPr>
                  <w:rFonts w:ascii="Arial" w:hAnsi="Arial" w:cs="Arial"/>
                  <w:sz w:val="18"/>
                  <w:szCs w:val="18"/>
                </w:rPr>
                <w:t>1</w:t>
              </w:r>
            </w:ins>
            <w:ins w:id="292" w:author="JCTVC-AI0023-v2" w:date="2019-03-21T15:52:00Z">
              <w:r w:rsidR="004814A7">
                <w:rPr>
                  <w:rFonts w:ascii="Arial" w:hAnsi="Arial" w:cs="Arial"/>
                  <w:sz w:val="18"/>
                  <w:szCs w:val="18"/>
                </w:rPr>
                <w:t>.</w:t>
              </w:r>
            </w:ins>
            <w:ins w:id="293" w:author="JCTVC-AI0023-v2" w:date="2019-03-21T15:46:00Z">
              <w:r w:rsidRPr="004814A7">
                <w:rPr>
                  <w:rFonts w:ascii="Arial" w:hAnsi="Arial" w:cs="Arial"/>
                  <w:sz w:val="18"/>
                  <w:szCs w:val="18"/>
                </w:rPr>
                <w:t>0%</w:t>
              </w:r>
            </w:ins>
          </w:p>
        </w:tc>
        <w:tc>
          <w:tcPr>
            <w:tcW w:w="1060" w:type="dxa"/>
            <w:tcBorders>
              <w:top w:val="nil"/>
              <w:left w:val="nil"/>
              <w:bottom w:val="nil"/>
              <w:right w:val="nil"/>
            </w:tcBorders>
            <w:shd w:val="clear" w:color="auto" w:fill="auto"/>
            <w:noWrap/>
          </w:tcPr>
          <w:p w14:paraId="18334BB3" w14:textId="591F08D9"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94" w:author="JCTVC-AI0023-v2" w:date="2019-03-21T15:46:00Z"/>
                <w:rFonts w:ascii="Arial" w:hAnsi="Arial" w:cs="Arial"/>
                <w:sz w:val="18"/>
                <w:szCs w:val="18"/>
              </w:rPr>
            </w:pPr>
            <w:ins w:id="295" w:author="JCTVC-AI0023-v2" w:date="2019-03-21T15:46:00Z">
              <w:r w:rsidRPr="004814A7">
                <w:rPr>
                  <w:rFonts w:ascii="Arial" w:hAnsi="Arial" w:cs="Arial"/>
                  <w:sz w:val="18"/>
                  <w:szCs w:val="18"/>
                </w:rPr>
                <w:t>0</w:t>
              </w:r>
            </w:ins>
            <w:ins w:id="296" w:author="JCTVC-AI0023-v2" w:date="2019-03-21T15:52:00Z">
              <w:r w:rsidR="004814A7">
                <w:rPr>
                  <w:rFonts w:ascii="Arial" w:hAnsi="Arial" w:cs="Arial"/>
                  <w:sz w:val="18"/>
                  <w:szCs w:val="18"/>
                </w:rPr>
                <w:t>.</w:t>
              </w:r>
            </w:ins>
            <w:ins w:id="297" w:author="JCTVC-AI0023-v2" w:date="2019-03-21T15:46:00Z">
              <w:r w:rsidRPr="004814A7">
                <w:rPr>
                  <w:rFonts w:ascii="Arial" w:hAnsi="Arial" w:cs="Arial"/>
                  <w:sz w:val="18"/>
                  <w:szCs w:val="18"/>
                </w:rPr>
                <w:t>6%</w:t>
              </w:r>
            </w:ins>
          </w:p>
        </w:tc>
        <w:tc>
          <w:tcPr>
            <w:tcW w:w="1060" w:type="dxa"/>
            <w:tcBorders>
              <w:top w:val="nil"/>
              <w:left w:val="nil"/>
              <w:bottom w:val="nil"/>
              <w:right w:val="single" w:sz="8" w:space="0" w:color="auto"/>
            </w:tcBorders>
            <w:shd w:val="clear" w:color="auto" w:fill="auto"/>
            <w:noWrap/>
          </w:tcPr>
          <w:p w14:paraId="02EBC668" w14:textId="74BFD06C"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298" w:author="JCTVC-AI0023-v2" w:date="2019-03-21T15:46:00Z"/>
                <w:rFonts w:ascii="Arial" w:hAnsi="Arial" w:cs="Arial"/>
                <w:sz w:val="18"/>
                <w:szCs w:val="18"/>
              </w:rPr>
            </w:pPr>
            <w:ins w:id="299" w:author="JCTVC-AI0023-v2" w:date="2019-03-21T15:46:00Z">
              <w:r w:rsidRPr="004814A7">
                <w:rPr>
                  <w:rFonts w:ascii="Arial" w:hAnsi="Arial" w:cs="Arial"/>
                  <w:sz w:val="18"/>
                  <w:szCs w:val="18"/>
                </w:rPr>
                <w:t>0</w:t>
              </w:r>
            </w:ins>
            <w:ins w:id="300" w:author="JCTVC-AI0023-v2" w:date="2019-03-21T15:52:00Z">
              <w:r w:rsidR="004814A7">
                <w:rPr>
                  <w:rFonts w:ascii="Arial" w:hAnsi="Arial" w:cs="Arial"/>
                  <w:sz w:val="18"/>
                  <w:szCs w:val="18"/>
                </w:rPr>
                <w:t>.</w:t>
              </w:r>
            </w:ins>
            <w:ins w:id="301" w:author="JCTVC-AI0023-v2" w:date="2019-03-21T15:46:00Z">
              <w:r w:rsidRPr="004814A7">
                <w:rPr>
                  <w:rFonts w:ascii="Arial" w:hAnsi="Arial" w:cs="Arial"/>
                  <w:sz w:val="18"/>
                  <w:szCs w:val="18"/>
                </w:rPr>
                <w:t>4%</w:t>
              </w:r>
            </w:ins>
          </w:p>
        </w:tc>
      </w:tr>
      <w:tr w:rsidR="005E0CE6" w:rsidRPr="00897F4E" w14:paraId="26D451F3" w14:textId="77777777" w:rsidTr="002135D6">
        <w:trPr>
          <w:cantSplit/>
          <w:trHeight w:val="255"/>
          <w:ins w:id="302" w:author="JCTVC-AI0023-v2" w:date="2019-03-21T15:46:00Z"/>
        </w:trPr>
        <w:tc>
          <w:tcPr>
            <w:tcW w:w="1300" w:type="dxa"/>
            <w:tcBorders>
              <w:top w:val="nil"/>
              <w:left w:val="single" w:sz="8" w:space="0" w:color="auto"/>
              <w:bottom w:val="nil"/>
              <w:right w:val="single" w:sz="8" w:space="0" w:color="auto"/>
            </w:tcBorders>
            <w:shd w:val="clear" w:color="auto" w:fill="auto"/>
            <w:noWrap/>
            <w:vAlign w:val="bottom"/>
            <w:hideMark/>
          </w:tcPr>
          <w:p w14:paraId="3D4ED2DA"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303" w:author="JCTVC-AI0023-v2" w:date="2019-03-21T15:46:00Z"/>
                <w:rFonts w:ascii="Arial" w:hAnsi="Arial" w:cs="Arial"/>
                <w:color w:val="000000"/>
                <w:sz w:val="18"/>
                <w:szCs w:val="18"/>
                <w:lang w:eastAsia="sv-SE"/>
              </w:rPr>
            </w:pPr>
            <w:ins w:id="304" w:author="JCTVC-AI0023-v2" w:date="2019-03-21T15:46:00Z">
              <w:r w:rsidRPr="008555D3">
                <w:rPr>
                  <w:rFonts w:ascii="Arial" w:hAnsi="Arial" w:cs="Arial"/>
                  <w:color w:val="000000"/>
                  <w:sz w:val="18"/>
                  <w:szCs w:val="18"/>
                  <w:lang w:eastAsia="sv-SE"/>
                </w:rPr>
                <w:t>Class E</w:t>
              </w:r>
            </w:ins>
          </w:p>
        </w:tc>
        <w:tc>
          <w:tcPr>
            <w:tcW w:w="1060" w:type="dxa"/>
            <w:tcBorders>
              <w:top w:val="nil"/>
              <w:left w:val="single" w:sz="8" w:space="0" w:color="auto"/>
              <w:bottom w:val="nil"/>
              <w:right w:val="nil"/>
            </w:tcBorders>
            <w:shd w:val="clear" w:color="auto" w:fill="auto"/>
            <w:noWrap/>
          </w:tcPr>
          <w:p w14:paraId="13FBB88F" w14:textId="73507E35" w:rsidR="005E0CE6" w:rsidRPr="00897F4E"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305" w:author="JCTVC-AI0023-v2" w:date="2019-03-21T15:46:00Z"/>
                <w:rFonts w:ascii="Arial" w:hAnsi="Arial" w:cs="Arial"/>
                <w:sz w:val="18"/>
                <w:szCs w:val="18"/>
              </w:rPr>
            </w:pPr>
            <w:ins w:id="306" w:author="JCTVC-AI0023-v2" w:date="2019-03-21T15:46:00Z">
              <w:r w:rsidRPr="004814A7">
                <w:rPr>
                  <w:rFonts w:ascii="Arial" w:hAnsi="Arial" w:cs="Arial"/>
                  <w:sz w:val="18"/>
                  <w:szCs w:val="18"/>
                </w:rPr>
                <w:t>-2</w:t>
              </w:r>
            </w:ins>
            <w:ins w:id="307" w:author="JCTVC-AI0023-v2" w:date="2019-03-21T15:52:00Z">
              <w:r w:rsidR="004814A7">
                <w:rPr>
                  <w:rFonts w:ascii="Arial" w:hAnsi="Arial" w:cs="Arial"/>
                  <w:sz w:val="18"/>
                  <w:szCs w:val="18"/>
                </w:rPr>
                <w:t>.</w:t>
              </w:r>
            </w:ins>
            <w:ins w:id="308" w:author="JCTVC-AI0023-v2" w:date="2019-03-21T15:46:00Z">
              <w:r w:rsidRPr="004814A7">
                <w:rPr>
                  <w:rFonts w:ascii="Arial" w:hAnsi="Arial" w:cs="Arial"/>
                  <w:sz w:val="18"/>
                  <w:szCs w:val="18"/>
                </w:rPr>
                <w:t>9%</w:t>
              </w:r>
            </w:ins>
          </w:p>
        </w:tc>
        <w:tc>
          <w:tcPr>
            <w:tcW w:w="1060" w:type="dxa"/>
            <w:tcBorders>
              <w:top w:val="nil"/>
              <w:left w:val="nil"/>
              <w:bottom w:val="nil"/>
              <w:right w:val="nil"/>
            </w:tcBorders>
            <w:shd w:val="clear" w:color="auto" w:fill="auto"/>
            <w:noWrap/>
          </w:tcPr>
          <w:p w14:paraId="3AE404BD" w14:textId="4ACFFB99" w:rsidR="005E0CE6" w:rsidRPr="00897F4E"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309" w:author="JCTVC-AI0023-v2" w:date="2019-03-21T15:46:00Z"/>
                <w:rFonts w:ascii="Arial" w:hAnsi="Arial" w:cs="Arial"/>
                <w:sz w:val="18"/>
                <w:szCs w:val="18"/>
              </w:rPr>
            </w:pPr>
            <w:ins w:id="310" w:author="JCTVC-AI0023-v2" w:date="2019-03-21T15:46:00Z">
              <w:r w:rsidRPr="004814A7">
                <w:rPr>
                  <w:rFonts w:ascii="Arial" w:hAnsi="Arial" w:cs="Arial"/>
                  <w:sz w:val="18"/>
                  <w:szCs w:val="18"/>
                </w:rPr>
                <w:t>-4</w:t>
              </w:r>
            </w:ins>
            <w:ins w:id="311" w:author="JCTVC-AI0023-v2" w:date="2019-03-21T15:52:00Z">
              <w:r w:rsidR="004814A7">
                <w:rPr>
                  <w:rFonts w:ascii="Arial" w:hAnsi="Arial" w:cs="Arial"/>
                  <w:sz w:val="18"/>
                  <w:szCs w:val="18"/>
                </w:rPr>
                <w:t>.</w:t>
              </w:r>
            </w:ins>
            <w:ins w:id="312" w:author="JCTVC-AI0023-v2" w:date="2019-03-21T15:46:00Z">
              <w:r w:rsidRPr="004814A7">
                <w:rPr>
                  <w:rFonts w:ascii="Arial" w:hAnsi="Arial" w:cs="Arial"/>
                  <w:sz w:val="18"/>
                  <w:szCs w:val="18"/>
                </w:rPr>
                <w:t>3%</w:t>
              </w:r>
            </w:ins>
          </w:p>
        </w:tc>
        <w:tc>
          <w:tcPr>
            <w:tcW w:w="1060" w:type="dxa"/>
            <w:tcBorders>
              <w:top w:val="nil"/>
              <w:left w:val="nil"/>
              <w:bottom w:val="nil"/>
              <w:right w:val="single" w:sz="8" w:space="0" w:color="auto"/>
            </w:tcBorders>
            <w:shd w:val="clear" w:color="auto" w:fill="auto"/>
            <w:noWrap/>
          </w:tcPr>
          <w:p w14:paraId="5896A8BD" w14:textId="737469F6" w:rsidR="005E0CE6" w:rsidRPr="00897F4E"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313" w:author="JCTVC-AI0023-v2" w:date="2019-03-21T15:46:00Z"/>
                <w:rFonts w:ascii="Arial" w:hAnsi="Arial" w:cs="Arial"/>
                <w:sz w:val="18"/>
                <w:szCs w:val="18"/>
              </w:rPr>
            </w:pPr>
            <w:ins w:id="314" w:author="JCTVC-AI0023-v2" w:date="2019-03-21T15:46:00Z">
              <w:r w:rsidRPr="004814A7">
                <w:rPr>
                  <w:rFonts w:ascii="Arial" w:hAnsi="Arial" w:cs="Arial"/>
                  <w:sz w:val="18"/>
                  <w:szCs w:val="18"/>
                </w:rPr>
                <w:t>-4</w:t>
              </w:r>
            </w:ins>
            <w:ins w:id="315" w:author="JCTVC-AI0023-v2" w:date="2019-03-21T15:52:00Z">
              <w:r w:rsidR="004814A7">
                <w:rPr>
                  <w:rFonts w:ascii="Arial" w:hAnsi="Arial" w:cs="Arial"/>
                  <w:sz w:val="18"/>
                  <w:szCs w:val="18"/>
                </w:rPr>
                <w:t>.</w:t>
              </w:r>
            </w:ins>
            <w:ins w:id="316" w:author="JCTVC-AI0023-v2" w:date="2019-03-21T15:46:00Z">
              <w:r w:rsidRPr="004814A7">
                <w:rPr>
                  <w:rFonts w:ascii="Arial" w:hAnsi="Arial" w:cs="Arial"/>
                  <w:sz w:val="18"/>
                  <w:szCs w:val="18"/>
                </w:rPr>
                <w:t>4%</w:t>
              </w:r>
            </w:ins>
          </w:p>
        </w:tc>
      </w:tr>
      <w:tr w:rsidR="005E0CE6" w:rsidRPr="00897F4E" w14:paraId="7A5E259A" w14:textId="77777777" w:rsidTr="002135D6">
        <w:trPr>
          <w:cantSplit/>
          <w:trHeight w:val="240"/>
          <w:ins w:id="317" w:author="JCTVC-AI0023-v2" w:date="2019-03-21T15:46:00Z"/>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14:paraId="3A589159"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318" w:author="JCTVC-AI0023-v2" w:date="2019-03-21T15:46:00Z"/>
                <w:rFonts w:ascii="Arial" w:hAnsi="Arial" w:cs="Arial"/>
                <w:b/>
                <w:bCs/>
                <w:color w:val="000000"/>
                <w:sz w:val="18"/>
                <w:szCs w:val="18"/>
                <w:lang w:eastAsia="sv-SE"/>
              </w:rPr>
            </w:pPr>
            <w:ins w:id="319" w:author="JCTVC-AI0023-v2" w:date="2019-03-21T15:46:00Z">
              <w:r w:rsidRPr="008555D3">
                <w:rPr>
                  <w:rFonts w:ascii="Arial" w:hAnsi="Arial" w:cs="Arial"/>
                  <w:b/>
                  <w:bCs/>
                  <w:color w:val="000000"/>
                  <w:sz w:val="18"/>
                  <w:szCs w:val="18"/>
                  <w:lang w:eastAsia="sv-SE"/>
                </w:rPr>
                <w:t>Overall</w:t>
              </w:r>
            </w:ins>
          </w:p>
        </w:tc>
        <w:tc>
          <w:tcPr>
            <w:tcW w:w="1060" w:type="dxa"/>
            <w:tcBorders>
              <w:top w:val="single" w:sz="8" w:space="0" w:color="auto"/>
              <w:left w:val="nil"/>
              <w:bottom w:val="nil"/>
              <w:right w:val="nil"/>
            </w:tcBorders>
            <w:shd w:val="clear" w:color="auto" w:fill="auto"/>
            <w:noWrap/>
          </w:tcPr>
          <w:p w14:paraId="72CCD467" w14:textId="5BC747C6"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320" w:author="JCTVC-AI0023-v2" w:date="2019-03-21T15:46:00Z"/>
                <w:rFonts w:ascii="Arial" w:hAnsi="Arial" w:cs="Arial"/>
                <w:sz w:val="18"/>
                <w:szCs w:val="18"/>
              </w:rPr>
            </w:pPr>
            <w:ins w:id="321" w:author="JCTVC-AI0023-v2" w:date="2019-03-21T15:46:00Z">
              <w:r w:rsidRPr="004814A7">
                <w:rPr>
                  <w:rFonts w:ascii="Arial" w:hAnsi="Arial" w:cs="Arial"/>
                  <w:sz w:val="18"/>
                  <w:szCs w:val="18"/>
                </w:rPr>
                <w:t>-1</w:t>
              </w:r>
            </w:ins>
            <w:ins w:id="322" w:author="JCTVC-AI0023-v2" w:date="2019-03-21T15:52:00Z">
              <w:r w:rsidR="004814A7">
                <w:rPr>
                  <w:rFonts w:ascii="Arial" w:hAnsi="Arial" w:cs="Arial"/>
                  <w:sz w:val="18"/>
                  <w:szCs w:val="18"/>
                </w:rPr>
                <w:t>.</w:t>
              </w:r>
            </w:ins>
            <w:ins w:id="323" w:author="JCTVC-AI0023-v2" w:date="2019-03-21T15:46:00Z">
              <w:r w:rsidRPr="004814A7">
                <w:rPr>
                  <w:rFonts w:ascii="Arial" w:hAnsi="Arial" w:cs="Arial"/>
                  <w:sz w:val="18"/>
                  <w:szCs w:val="18"/>
                </w:rPr>
                <w:t>4%</w:t>
              </w:r>
            </w:ins>
          </w:p>
        </w:tc>
        <w:tc>
          <w:tcPr>
            <w:tcW w:w="1060" w:type="dxa"/>
            <w:tcBorders>
              <w:top w:val="single" w:sz="8" w:space="0" w:color="auto"/>
              <w:left w:val="nil"/>
              <w:bottom w:val="nil"/>
              <w:right w:val="nil"/>
            </w:tcBorders>
            <w:shd w:val="clear" w:color="auto" w:fill="auto"/>
            <w:noWrap/>
          </w:tcPr>
          <w:p w14:paraId="36FD61CA" w14:textId="21112140" w:rsidR="005E0CE6" w:rsidRPr="00897F4E"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324" w:author="JCTVC-AI0023-v2" w:date="2019-03-21T15:46:00Z"/>
                <w:rFonts w:ascii="Arial" w:hAnsi="Arial" w:cs="Arial"/>
                <w:sz w:val="18"/>
                <w:szCs w:val="18"/>
              </w:rPr>
            </w:pPr>
            <w:ins w:id="325" w:author="JCTVC-AI0023-v2" w:date="2019-03-21T15:46:00Z">
              <w:r w:rsidRPr="004814A7">
                <w:rPr>
                  <w:rFonts w:ascii="Arial" w:hAnsi="Arial" w:cs="Arial"/>
                  <w:sz w:val="18"/>
                  <w:szCs w:val="18"/>
                </w:rPr>
                <w:t>-1</w:t>
              </w:r>
            </w:ins>
            <w:ins w:id="326" w:author="JCTVC-AI0023-v2" w:date="2019-03-21T15:52:00Z">
              <w:r w:rsidR="004814A7">
                <w:rPr>
                  <w:rFonts w:ascii="Arial" w:hAnsi="Arial" w:cs="Arial"/>
                  <w:sz w:val="18"/>
                  <w:szCs w:val="18"/>
                </w:rPr>
                <w:t>.</w:t>
              </w:r>
            </w:ins>
            <w:ins w:id="327" w:author="JCTVC-AI0023-v2" w:date="2019-03-21T15:46:00Z">
              <w:r w:rsidRPr="004814A7">
                <w:rPr>
                  <w:rFonts w:ascii="Arial" w:hAnsi="Arial" w:cs="Arial"/>
                  <w:sz w:val="18"/>
                  <w:szCs w:val="18"/>
                </w:rPr>
                <w:t>8%</w:t>
              </w:r>
            </w:ins>
          </w:p>
        </w:tc>
        <w:tc>
          <w:tcPr>
            <w:tcW w:w="1060" w:type="dxa"/>
            <w:tcBorders>
              <w:top w:val="single" w:sz="8" w:space="0" w:color="auto"/>
              <w:left w:val="nil"/>
              <w:bottom w:val="nil"/>
              <w:right w:val="single" w:sz="8" w:space="0" w:color="auto"/>
            </w:tcBorders>
            <w:shd w:val="clear" w:color="auto" w:fill="auto"/>
            <w:noWrap/>
          </w:tcPr>
          <w:p w14:paraId="319D4B4A" w14:textId="334AAD52" w:rsidR="005E0CE6" w:rsidRPr="00897F4E"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328" w:author="JCTVC-AI0023-v2" w:date="2019-03-21T15:46:00Z"/>
                <w:rFonts w:ascii="Arial" w:hAnsi="Arial" w:cs="Arial"/>
                <w:sz w:val="18"/>
                <w:szCs w:val="18"/>
              </w:rPr>
            </w:pPr>
            <w:ins w:id="329" w:author="JCTVC-AI0023-v2" w:date="2019-03-21T15:46:00Z">
              <w:r w:rsidRPr="004814A7">
                <w:rPr>
                  <w:rFonts w:ascii="Arial" w:hAnsi="Arial" w:cs="Arial"/>
                  <w:sz w:val="18"/>
                  <w:szCs w:val="18"/>
                </w:rPr>
                <w:t>-2</w:t>
              </w:r>
            </w:ins>
            <w:ins w:id="330" w:author="JCTVC-AI0023-v2" w:date="2019-03-21T15:52:00Z">
              <w:r w:rsidR="004814A7">
                <w:rPr>
                  <w:rFonts w:ascii="Arial" w:hAnsi="Arial" w:cs="Arial"/>
                  <w:sz w:val="18"/>
                  <w:szCs w:val="18"/>
                </w:rPr>
                <w:t>.</w:t>
              </w:r>
            </w:ins>
            <w:ins w:id="331" w:author="JCTVC-AI0023-v2" w:date="2019-03-21T15:46:00Z">
              <w:r w:rsidRPr="004814A7">
                <w:rPr>
                  <w:rFonts w:ascii="Arial" w:hAnsi="Arial" w:cs="Arial"/>
                  <w:sz w:val="18"/>
                  <w:szCs w:val="18"/>
                </w:rPr>
                <w:t>2%</w:t>
              </w:r>
            </w:ins>
          </w:p>
        </w:tc>
      </w:tr>
      <w:tr w:rsidR="005E0CE6" w:rsidRPr="00897F4E" w14:paraId="0FB7071C" w14:textId="77777777" w:rsidTr="002135D6">
        <w:trPr>
          <w:cantSplit/>
          <w:trHeight w:val="255"/>
          <w:ins w:id="332" w:author="JCTVC-AI0023-v2" w:date="2019-03-21T15:46:00Z"/>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14:paraId="08D58F57"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333" w:author="JCTVC-AI0023-v2" w:date="2019-03-21T15:46:00Z"/>
                <w:rFonts w:ascii="Arial" w:hAnsi="Arial" w:cs="Arial"/>
                <w:color w:val="000000"/>
                <w:sz w:val="18"/>
                <w:szCs w:val="18"/>
                <w:lang w:eastAsia="sv-SE"/>
              </w:rPr>
            </w:pPr>
            <w:ins w:id="334" w:author="JCTVC-AI0023-v2" w:date="2019-03-21T15:46:00Z">
              <w:r w:rsidRPr="008555D3">
                <w:rPr>
                  <w:rFonts w:ascii="Arial" w:hAnsi="Arial" w:cs="Arial"/>
                  <w:color w:val="000000"/>
                  <w:sz w:val="18"/>
                  <w:szCs w:val="18"/>
                  <w:lang w:eastAsia="sv-SE"/>
                </w:rPr>
                <w:t> </w:t>
              </w:r>
            </w:ins>
          </w:p>
        </w:tc>
        <w:tc>
          <w:tcPr>
            <w:tcW w:w="1060" w:type="dxa"/>
            <w:tcBorders>
              <w:top w:val="nil"/>
              <w:left w:val="nil"/>
              <w:bottom w:val="single" w:sz="8" w:space="0" w:color="auto"/>
              <w:right w:val="nil"/>
            </w:tcBorders>
            <w:shd w:val="clear" w:color="auto" w:fill="auto"/>
            <w:noWrap/>
          </w:tcPr>
          <w:p w14:paraId="03E8C2F8" w14:textId="4BFF4A79"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335" w:author="JCTVC-AI0023-v2" w:date="2019-03-21T15:46:00Z"/>
                <w:rFonts w:ascii="Arial" w:hAnsi="Arial" w:cs="Arial"/>
                <w:sz w:val="18"/>
                <w:szCs w:val="18"/>
              </w:rPr>
            </w:pPr>
            <w:ins w:id="336" w:author="JCTVC-AI0023-v2" w:date="2019-03-21T15:46:00Z">
              <w:r w:rsidRPr="004814A7">
                <w:rPr>
                  <w:rFonts w:ascii="Arial" w:hAnsi="Arial" w:cs="Arial"/>
                  <w:sz w:val="18"/>
                  <w:szCs w:val="18"/>
                </w:rPr>
                <w:t>-1</w:t>
              </w:r>
            </w:ins>
            <w:ins w:id="337" w:author="JCTVC-AI0023-v2" w:date="2019-03-21T15:52:00Z">
              <w:r w:rsidR="004814A7">
                <w:rPr>
                  <w:rFonts w:ascii="Arial" w:hAnsi="Arial" w:cs="Arial"/>
                  <w:sz w:val="18"/>
                  <w:szCs w:val="18"/>
                </w:rPr>
                <w:t>.</w:t>
              </w:r>
            </w:ins>
            <w:ins w:id="338" w:author="JCTVC-AI0023-v2" w:date="2019-03-21T15:46:00Z">
              <w:r w:rsidRPr="004814A7">
                <w:rPr>
                  <w:rFonts w:ascii="Arial" w:hAnsi="Arial" w:cs="Arial"/>
                  <w:sz w:val="18"/>
                  <w:szCs w:val="18"/>
                </w:rPr>
                <w:t>7%</w:t>
              </w:r>
            </w:ins>
          </w:p>
        </w:tc>
        <w:tc>
          <w:tcPr>
            <w:tcW w:w="1060" w:type="dxa"/>
            <w:tcBorders>
              <w:top w:val="nil"/>
              <w:left w:val="nil"/>
              <w:bottom w:val="single" w:sz="8" w:space="0" w:color="auto"/>
              <w:right w:val="nil"/>
            </w:tcBorders>
            <w:shd w:val="clear" w:color="auto" w:fill="auto"/>
            <w:noWrap/>
          </w:tcPr>
          <w:p w14:paraId="138C46B7" w14:textId="2DDA04B5"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339" w:author="JCTVC-AI0023-v2" w:date="2019-03-21T15:46:00Z"/>
                <w:rFonts w:ascii="Arial" w:hAnsi="Arial" w:cs="Arial"/>
                <w:sz w:val="18"/>
                <w:szCs w:val="18"/>
              </w:rPr>
            </w:pPr>
            <w:ins w:id="340" w:author="JCTVC-AI0023-v2" w:date="2019-03-21T15:46:00Z">
              <w:r w:rsidRPr="004814A7">
                <w:rPr>
                  <w:rFonts w:ascii="Arial" w:hAnsi="Arial" w:cs="Arial"/>
                  <w:sz w:val="18"/>
                  <w:szCs w:val="18"/>
                </w:rPr>
                <w:t>-1</w:t>
              </w:r>
            </w:ins>
            <w:ins w:id="341" w:author="JCTVC-AI0023-v2" w:date="2019-03-21T15:52:00Z">
              <w:r w:rsidR="004814A7">
                <w:rPr>
                  <w:rFonts w:ascii="Arial" w:hAnsi="Arial" w:cs="Arial"/>
                  <w:sz w:val="18"/>
                  <w:szCs w:val="18"/>
                </w:rPr>
                <w:t>.</w:t>
              </w:r>
            </w:ins>
            <w:ins w:id="342" w:author="JCTVC-AI0023-v2" w:date="2019-03-21T15:46:00Z">
              <w:r w:rsidRPr="004814A7">
                <w:rPr>
                  <w:rFonts w:ascii="Arial" w:hAnsi="Arial" w:cs="Arial"/>
                  <w:sz w:val="18"/>
                  <w:szCs w:val="18"/>
                </w:rPr>
                <w:t>8%</w:t>
              </w:r>
            </w:ins>
          </w:p>
        </w:tc>
        <w:tc>
          <w:tcPr>
            <w:tcW w:w="1060" w:type="dxa"/>
            <w:tcBorders>
              <w:top w:val="nil"/>
              <w:left w:val="nil"/>
              <w:bottom w:val="single" w:sz="8" w:space="0" w:color="auto"/>
              <w:right w:val="single" w:sz="8" w:space="0" w:color="auto"/>
            </w:tcBorders>
            <w:shd w:val="clear" w:color="auto" w:fill="auto"/>
            <w:noWrap/>
          </w:tcPr>
          <w:p w14:paraId="07818AD0" w14:textId="6138721E"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343" w:author="JCTVC-AI0023-v2" w:date="2019-03-21T15:46:00Z"/>
                <w:rFonts w:ascii="Arial" w:hAnsi="Arial" w:cs="Arial"/>
                <w:sz w:val="18"/>
                <w:szCs w:val="18"/>
              </w:rPr>
            </w:pPr>
            <w:ins w:id="344" w:author="JCTVC-AI0023-v2" w:date="2019-03-21T15:46:00Z">
              <w:r w:rsidRPr="004814A7">
                <w:rPr>
                  <w:rFonts w:ascii="Arial" w:hAnsi="Arial" w:cs="Arial"/>
                  <w:sz w:val="18"/>
                  <w:szCs w:val="18"/>
                </w:rPr>
                <w:t>-2</w:t>
              </w:r>
            </w:ins>
            <w:ins w:id="345" w:author="JCTVC-AI0023-v2" w:date="2019-03-21T15:52:00Z">
              <w:r w:rsidR="004814A7">
                <w:rPr>
                  <w:rFonts w:ascii="Arial" w:hAnsi="Arial" w:cs="Arial"/>
                  <w:sz w:val="18"/>
                  <w:szCs w:val="18"/>
                </w:rPr>
                <w:t>.</w:t>
              </w:r>
            </w:ins>
            <w:ins w:id="346" w:author="JCTVC-AI0023-v2" w:date="2019-03-21T15:46:00Z">
              <w:r w:rsidRPr="004814A7">
                <w:rPr>
                  <w:rFonts w:ascii="Arial" w:hAnsi="Arial" w:cs="Arial"/>
                  <w:sz w:val="18"/>
                  <w:szCs w:val="18"/>
                </w:rPr>
                <w:t>1%</w:t>
              </w:r>
            </w:ins>
          </w:p>
        </w:tc>
      </w:tr>
      <w:tr w:rsidR="005E0CE6" w:rsidRPr="00897F4E" w14:paraId="523F429D" w14:textId="77777777" w:rsidTr="002135D6">
        <w:trPr>
          <w:cantSplit/>
          <w:trHeight w:val="240"/>
          <w:ins w:id="347" w:author="JCTVC-AI0023-v2" w:date="2019-03-21T15:46:00Z"/>
        </w:trPr>
        <w:tc>
          <w:tcPr>
            <w:tcW w:w="1300" w:type="dxa"/>
            <w:tcBorders>
              <w:top w:val="nil"/>
              <w:left w:val="single" w:sz="8" w:space="0" w:color="auto"/>
              <w:bottom w:val="nil"/>
              <w:right w:val="single" w:sz="8" w:space="0" w:color="auto"/>
            </w:tcBorders>
            <w:shd w:val="clear" w:color="auto" w:fill="auto"/>
            <w:noWrap/>
            <w:vAlign w:val="bottom"/>
            <w:hideMark/>
          </w:tcPr>
          <w:p w14:paraId="7B9883D3"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348" w:author="JCTVC-AI0023-v2" w:date="2019-03-21T15:46:00Z"/>
                <w:rFonts w:ascii="Arial" w:hAnsi="Arial" w:cs="Arial"/>
                <w:color w:val="000000"/>
                <w:sz w:val="18"/>
                <w:szCs w:val="18"/>
                <w:lang w:eastAsia="sv-SE"/>
              </w:rPr>
            </w:pPr>
            <w:ins w:id="349" w:author="JCTVC-AI0023-v2" w:date="2019-03-21T15:46:00Z">
              <w:r w:rsidRPr="008555D3">
                <w:rPr>
                  <w:rFonts w:ascii="Arial" w:hAnsi="Arial" w:cs="Arial"/>
                  <w:color w:val="000000"/>
                  <w:sz w:val="18"/>
                  <w:szCs w:val="18"/>
                  <w:lang w:eastAsia="sv-SE"/>
                </w:rPr>
                <w:t>Class D</w:t>
              </w:r>
            </w:ins>
          </w:p>
        </w:tc>
        <w:tc>
          <w:tcPr>
            <w:tcW w:w="1060" w:type="dxa"/>
            <w:tcBorders>
              <w:top w:val="nil"/>
              <w:left w:val="nil"/>
              <w:bottom w:val="nil"/>
              <w:right w:val="nil"/>
            </w:tcBorders>
            <w:shd w:val="clear" w:color="auto" w:fill="auto"/>
            <w:noWrap/>
          </w:tcPr>
          <w:p w14:paraId="250640DF" w14:textId="6C5CF1B9"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350" w:author="JCTVC-AI0023-v2" w:date="2019-03-21T15:46:00Z"/>
                <w:rFonts w:ascii="Arial" w:hAnsi="Arial" w:cs="Arial"/>
                <w:sz w:val="18"/>
                <w:szCs w:val="18"/>
              </w:rPr>
            </w:pPr>
            <w:ins w:id="351" w:author="JCTVC-AI0023-v2" w:date="2019-03-21T15:46:00Z">
              <w:r w:rsidRPr="004814A7">
                <w:rPr>
                  <w:rFonts w:ascii="Arial" w:hAnsi="Arial" w:cs="Arial"/>
                  <w:sz w:val="18"/>
                  <w:szCs w:val="18"/>
                </w:rPr>
                <w:t>2</w:t>
              </w:r>
            </w:ins>
            <w:ins w:id="352" w:author="JCTVC-AI0023-v2" w:date="2019-03-21T15:52:00Z">
              <w:r w:rsidR="004814A7">
                <w:rPr>
                  <w:rFonts w:ascii="Arial" w:hAnsi="Arial" w:cs="Arial"/>
                  <w:sz w:val="18"/>
                  <w:szCs w:val="18"/>
                </w:rPr>
                <w:t>.</w:t>
              </w:r>
            </w:ins>
            <w:ins w:id="353" w:author="JCTVC-AI0023-v2" w:date="2019-03-21T15:46:00Z">
              <w:r w:rsidRPr="004814A7">
                <w:rPr>
                  <w:rFonts w:ascii="Arial" w:hAnsi="Arial" w:cs="Arial"/>
                  <w:sz w:val="18"/>
                  <w:szCs w:val="18"/>
                </w:rPr>
                <w:t>4%</w:t>
              </w:r>
            </w:ins>
          </w:p>
        </w:tc>
        <w:tc>
          <w:tcPr>
            <w:tcW w:w="1060" w:type="dxa"/>
            <w:tcBorders>
              <w:top w:val="nil"/>
              <w:left w:val="nil"/>
              <w:bottom w:val="nil"/>
              <w:right w:val="nil"/>
            </w:tcBorders>
            <w:shd w:val="clear" w:color="auto" w:fill="auto"/>
            <w:noWrap/>
          </w:tcPr>
          <w:p w14:paraId="7BF3715E" w14:textId="00095E00"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354" w:author="JCTVC-AI0023-v2" w:date="2019-03-21T15:46:00Z"/>
                <w:rFonts w:ascii="Arial" w:hAnsi="Arial" w:cs="Arial"/>
                <w:sz w:val="18"/>
                <w:szCs w:val="18"/>
              </w:rPr>
            </w:pPr>
            <w:ins w:id="355" w:author="JCTVC-AI0023-v2" w:date="2019-03-21T15:46:00Z">
              <w:r w:rsidRPr="004814A7">
                <w:rPr>
                  <w:rFonts w:ascii="Arial" w:hAnsi="Arial" w:cs="Arial"/>
                  <w:sz w:val="18"/>
                  <w:szCs w:val="18"/>
                </w:rPr>
                <w:t>0</w:t>
              </w:r>
            </w:ins>
            <w:ins w:id="356" w:author="JCTVC-AI0023-v2" w:date="2019-03-21T15:52:00Z">
              <w:r w:rsidR="004814A7">
                <w:rPr>
                  <w:rFonts w:ascii="Arial" w:hAnsi="Arial" w:cs="Arial"/>
                  <w:sz w:val="18"/>
                  <w:szCs w:val="18"/>
                </w:rPr>
                <w:t>.</w:t>
              </w:r>
            </w:ins>
            <w:ins w:id="357" w:author="JCTVC-AI0023-v2" w:date="2019-03-21T15:46:00Z">
              <w:r w:rsidRPr="004814A7">
                <w:rPr>
                  <w:rFonts w:ascii="Arial" w:hAnsi="Arial" w:cs="Arial"/>
                  <w:sz w:val="18"/>
                  <w:szCs w:val="18"/>
                </w:rPr>
                <w:t>7%</w:t>
              </w:r>
            </w:ins>
          </w:p>
        </w:tc>
        <w:tc>
          <w:tcPr>
            <w:tcW w:w="1060" w:type="dxa"/>
            <w:tcBorders>
              <w:top w:val="nil"/>
              <w:left w:val="nil"/>
              <w:bottom w:val="nil"/>
              <w:right w:val="single" w:sz="8" w:space="0" w:color="auto"/>
            </w:tcBorders>
            <w:shd w:val="clear" w:color="auto" w:fill="auto"/>
            <w:noWrap/>
          </w:tcPr>
          <w:p w14:paraId="4551127E" w14:textId="7C2F15E3"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358" w:author="JCTVC-AI0023-v2" w:date="2019-03-21T15:46:00Z"/>
                <w:rFonts w:ascii="Arial" w:hAnsi="Arial" w:cs="Arial"/>
                <w:sz w:val="18"/>
                <w:szCs w:val="18"/>
              </w:rPr>
            </w:pPr>
            <w:ins w:id="359" w:author="JCTVC-AI0023-v2" w:date="2019-03-21T15:46:00Z">
              <w:r w:rsidRPr="004814A7">
                <w:rPr>
                  <w:rFonts w:ascii="Arial" w:hAnsi="Arial" w:cs="Arial"/>
                  <w:sz w:val="18"/>
                  <w:szCs w:val="18"/>
                </w:rPr>
                <w:t>0</w:t>
              </w:r>
            </w:ins>
            <w:ins w:id="360" w:author="JCTVC-AI0023-v2" w:date="2019-03-21T15:52:00Z">
              <w:r w:rsidR="004814A7">
                <w:rPr>
                  <w:rFonts w:ascii="Arial" w:hAnsi="Arial" w:cs="Arial"/>
                  <w:sz w:val="18"/>
                  <w:szCs w:val="18"/>
                </w:rPr>
                <w:t>.</w:t>
              </w:r>
            </w:ins>
            <w:ins w:id="361" w:author="JCTVC-AI0023-v2" w:date="2019-03-21T15:46:00Z">
              <w:r w:rsidRPr="004814A7">
                <w:rPr>
                  <w:rFonts w:ascii="Arial" w:hAnsi="Arial" w:cs="Arial"/>
                  <w:sz w:val="18"/>
                  <w:szCs w:val="18"/>
                </w:rPr>
                <w:t>4%</w:t>
              </w:r>
            </w:ins>
          </w:p>
        </w:tc>
      </w:tr>
      <w:tr w:rsidR="005E0CE6" w:rsidRPr="00897F4E" w14:paraId="56CA3F18" w14:textId="77777777" w:rsidTr="002135D6">
        <w:trPr>
          <w:cantSplit/>
          <w:trHeight w:val="255"/>
          <w:ins w:id="362" w:author="JCTVC-AI0023-v2" w:date="2019-03-21T15:46:00Z"/>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14:paraId="5FEB6EE1"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363" w:author="JCTVC-AI0023-v2" w:date="2019-03-21T15:46:00Z"/>
                <w:rFonts w:ascii="Arial" w:hAnsi="Arial" w:cs="Arial"/>
                <w:sz w:val="18"/>
                <w:szCs w:val="18"/>
                <w:lang w:eastAsia="sv-SE"/>
              </w:rPr>
            </w:pPr>
            <w:ins w:id="364" w:author="JCTVC-AI0023-v2" w:date="2019-03-21T15:46:00Z">
              <w:r w:rsidRPr="008555D3">
                <w:rPr>
                  <w:rFonts w:ascii="Arial" w:hAnsi="Arial" w:cs="Arial"/>
                  <w:sz w:val="18"/>
                  <w:szCs w:val="18"/>
                  <w:lang w:eastAsia="sv-SE"/>
                </w:rPr>
                <w:t>Class F</w:t>
              </w:r>
            </w:ins>
          </w:p>
        </w:tc>
        <w:tc>
          <w:tcPr>
            <w:tcW w:w="1060" w:type="dxa"/>
            <w:tcBorders>
              <w:top w:val="nil"/>
              <w:left w:val="nil"/>
              <w:bottom w:val="single" w:sz="8" w:space="0" w:color="auto"/>
              <w:right w:val="nil"/>
            </w:tcBorders>
            <w:shd w:val="clear" w:color="auto" w:fill="auto"/>
            <w:noWrap/>
          </w:tcPr>
          <w:p w14:paraId="66099284" w14:textId="16AF2513" w:rsidR="005E0CE6" w:rsidRPr="00897F4E"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365" w:author="JCTVC-AI0023-v2" w:date="2019-03-21T15:46:00Z"/>
                <w:rFonts w:ascii="Arial" w:hAnsi="Arial" w:cs="Arial"/>
                <w:sz w:val="18"/>
                <w:szCs w:val="18"/>
              </w:rPr>
            </w:pPr>
            <w:ins w:id="366" w:author="JCTVC-AI0023-v2" w:date="2019-03-21T15:46:00Z">
              <w:r w:rsidRPr="004814A7">
                <w:rPr>
                  <w:rFonts w:ascii="Arial" w:hAnsi="Arial" w:cs="Arial"/>
                  <w:sz w:val="18"/>
                  <w:szCs w:val="18"/>
                </w:rPr>
                <w:t>1</w:t>
              </w:r>
            </w:ins>
            <w:ins w:id="367" w:author="JCTVC-AI0023-v2" w:date="2019-03-21T15:52:00Z">
              <w:r w:rsidR="004814A7">
                <w:rPr>
                  <w:rFonts w:ascii="Arial" w:hAnsi="Arial" w:cs="Arial"/>
                  <w:sz w:val="18"/>
                  <w:szCs w:val="18"/>
                </w:rPr>
                <w:t>.</w:t>
              </w:r>
            </w:ins>
            <w:ins w:id="368" w:author="JCTVC-AI0023-v2" w:date="2019-03-21T15:46:00Z">
              <w:r w:rsidRPr="004814A7">
                <w:rPr>
                  <w:rFonts w:ascii="Arial" w:hAnsi="Arial" w:cs="Arial"/>
                  <w:sz w:val="18"/>
                  <w:szCs w:val="18"/>
                </w:rPr>
                <w:t>0%</w:t>
              </w:r>
            </w:ins>
          </w:p>
        </w:tc>
        <w:tc>
          <w:tcPr>
            <w:tcW w:w="1060" w:type="dxa"/>
            <w:tcBorders>
              <w:top w:val="nil"/>
              <w:left w:val="nil"/>
              <w:bottom w:val="single" w:sz="8" w:space="0" w:color="auto"/>
              <w:right w:val="nil"/>
            </w:tcBorders>
            <w:shd w:val="clear" w:color="auto" w:fill="auto"/>
            <w:noWrap/>
          </w:tcPr>
          <w:p w14:paraId="1846B78F" w14:textId="3F9DE2F9" w:rsidR="005E0CE6" w:rsidRPr="00897F4E"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369" w:author="JCTVC-AI0023-v2" w:date="2019-03-21T15:46:00Z"/>
                <w:rFonts w:ascii="Arial" w:hAnsi="Arial" w:cs="Arial"/>
                <w:sz w:val="18"/>
                <w:szCs w:val="18"/>
              </w:rPr>
            </w:pPr>
            <w:ins w:id="370" w:author="JCTVC-AI0023-v2" w:date="2019-03-21T15:46:00Z">
              <w:r w:rsidRPr="004814A7">
                <w:rPr>
                  <w:rFonts w:ascii="Arial" w:hAnsi="Arial" w:cs="Arial"/>
                  <w:sz w:val="18"/>
                  <w:szCs w:val="18"/>
                </w:rPr>
                <w:t>1</w:t>
              </w:r>
            </w:ins>
            <w:ins w:id="371" w:author="JCTVC-AI0023-v2" w:date="2019-03-21T15:52:00Z">
              <w:r w:rsidR="004814A7">
                <w:rPr>
                  <w:rFonts w:ascii="Arial" w:hAnsi="Arial" w:cs="Arial"/>
                  <w:sz w:val="18"/>
                  <w:szCs w:val="18"/>
                </w:rPr>
                <w:t>.</w:t>
              </w:r>
            </w:ins>
            <w:ins w:id="372" w:author="JCTVC-AI0023-v2" w:date="2019-03-21T15:46:00Z">
              <w:r w:rsidRPr="004814A7">
                <w:rPr>
                  <w:rFonts w:ascii="Arial" w:hAnsi="Arial" w:cs="Arial"/>
                  <w:sz w:val="18"/>
                  <w:szCs w:val="18"/>
                </w:rPr>
                <w:t>4%</w:t>
              </w:r>
            </w:ins>
          </w:p>
        </w:tc>
        <w:tc>
          <w:tcPr>
            <w:tcW w:w="1060" w:type="dxa"/>
            <w:tcBorders>
              <w:top w:val="nil"/>
              <w:left w:val="nil"/>
              <w:bottom w:val="single" w:sz="8" w:space="0" w:color="auto"/>
              <w:right w:val="single" w:sz="8" w:space="0" w:color="auto"/>
            </w:tcBorders>
            <w:shd w:val="clear" w:color="auto" w:fill="auto"/>
            <w:noWrap/>
          </w:tcPr>
          <w:p w14:paraId="6BFCA81D" w14:textId="066EE938" w:rsidR="005E0CE6" w:rsidRPr="00897F4E"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373" w:author="JCTVC-AI0023-v2" w:date="2019-03-21T15:46:00Z"/>
                <w:rFonts w:ascii="Arial" w:hAnsi="Arial" w:cs="Arial"/>
                <w:sz w:val="18"/>
                <w:szCs w:val="18"/>
              </w:rPr>
            </w:pPr>
            <w:ins w:id="374" w:author="JCTVC-AI0023-v2" w:date="2019-03-21T15:46:00Z">
              <w:r w:rsidRPr="004814A7">
                <w:rPr>
                  <w:rFonts w:ascii="Arial" w:hAnsi="Arial" w:cs="Arial"/>
                  <w:sz w:val="18"/>
                  <w:szCs w:val="18"/>
                </w:rPr>
                <w:t>1</w:t>
              </w:r>
            </w:ins>
            <w:ins w:id="375" w:author="JCTVC-AI0023-v2" w:date="2019-03-21T15:52:00Z">
              <w:r w:rsidR="004814A7">
                <w:rPr>
                  <w:rFonts w:ascii="Arial" w:hAnsi="Arial" w:cs="Arial"/>
                  <w:sz w:val="18"/>
                  <w:szCs w:val="18"/>
                </w:rPr>
                <w:t>.</w:t>
              </w:r>
            </w:ins>
            <w:ins w:id="376" w:author="JCTVC-AI0023-v2" w:date="2019-03-21T15:46:00Z">
              <w:r w:rsidRPr="004814A7">
                <w:rPr>
                  <w:rFonts w:ascii="Arial" w:hAnsi="Arial" w:cs="Arial"/>
                  <w:sz w:val="18"/>
                  <w:szCs w:val="18"/>
                </w:rPr>
                <w:t>1%</w:t>
              </w:r>
            </w:ins>
          </w:p>
        </w:tc>
      </w:tr>
      <w:tr w:rsidR="005E0CE6" w:rsidRPr="00897F4E" w14:paraId="4F2FF008" w14:textId="77777777" w:rsidTr="002135D6">
        <w:trPr>
          <w:cantSplit/>
          <w:trHeight w:val="240"/>
          <w:ins w:id="377" w:author="JCTVC-AI0023-v2" w:date="2019-03-21T15:46:00Z"/>
        </w:trPr>
        <w:tc>
          <w:tcPr>
            <w:tcW w:w="1300" w:type="dxa"/>
            <w:tcBorders>
              <w:top w:val="nil"/>
              <w:left w:val="single" w:sz="8" w:space="0" w:color="auto"/>
              <w:bottom w:val="nil"/>
              <w:right w:val="single" w:sz="8" w:space="0" w:color="auto"/>
            </w:tcBorders>
            <w:shd w:val="clear" w:color="auto" w:fill="auto"/>
            <w:noWrap/>
            <w:vAlign w:val="bottom"/>
            <w:hideMark/>
          </w:tcPr>
          <w:p w14:paraId="27E35E8D"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378" w:author="JCTVC-AI0023-v2" w:date="2019-03-21T15:46:00Z"/>
                <w:rFonts w:ascii="Arial" w:hAnsi="Arial" w:cs="Arial"/>
                <w:color w:val="000000"/>
                <w:sz w:val="18"/>
                <w:szCs w:val="18"/>
                <w:lang w:eastAsia="sv-SE"/>
              </w:rPr>
            </w:pPr>
            <w:ins w:id="379" w:author="JCTVC-AI0023-v2" w:date="2019-03-21T15:46:00Z">
              <w:r w:rsidRPr="008555D3">
                <w:rPr>
                  <w:rFonts w:ascii="Arial" w:hAnsi="Arial" w:cs="Arial"/>
                  <w:color w:val="000000"/>
                  <w:sz w:val="18"/>
                  <w:szCs w:val="18"/>
                  <w:lang w:eastAsia="sv-SE"/>
                </w:rPr>
                <w:t xml:space="preserve">Enc </w:t>
              </w:r>
              <w:proofErr w:type="gramStart"/>
              <w:r w:rsidRPr="008555D3">
                <w:rPr>
                  <w:rFonts w:ascii="Arial" w:hAnsi="Arial" w:cs="Arial"/>
                  <w:color w:val="000000"/>
                  <w:sz w:val="18"/>
                  <w:szCs w:val="18"/>
                  <w:lang w:eastAsia="sv-SE"/>
                </w:rPr>
                <w:t>Time[</w:t>
              </w:r>
              <w:proofErr w:type="gramEnd"/>
              <w:r w:rsidRPr="008555D3">
                <w:rPr>
                  <w:rFonts w:ascii="Arial" w:hAnsi="Arial" w:cs="Arial"/>
                  <w:color w:val="000000"/>
                  <w:sz w:val="18"/>
                  <w:szCs w:val="18"/>
                  <w:lang w:eastAsia="sv-SE"/>
                </w:rPr>
                <w:t>%]</w:t>
              </w:r>
            </w:ins>
          </w:p>
        </w:tc>
        <w:tc>
          <w:tcPr>
            <w:tcW w:w="3180" w:type="dxa"/>
            <w:gridSpan w:val="3"/>
            <w:tcBorders>
              <w:top w:val="single" w:sz="8" w:space="0" w:color="auto"/>
              <w:left w:val="single" w:sz="8" w:space="0" w:color="auto"/>
              <w:bottom w:val="nil"/>
              <w:right w:val="single" w:sz="8" w:space="0" w:color="auto"/>
            </w:tcBorders>
            <w:shd w:val="clear" w:color="auto" w:fill="auto"/>
            <w:noWrap/>
          </w:tcPr>
          <w:p w14:paraId="58AF111A" w14:textId="77777777"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380" w:author="JCTVC-AI0023-v2" w:date="2019-03-21T15:46:00Z"/>
                <w:rFonts w:ascii="Arial" w:hAnsi="Arial" w:cs="Arial"/>
                <w:sz w:val="18"/>
                <w:szCs w:val="18"/>
              </w:rPr>
            </w:pPr>
            <w:ins w:id="381" w:author="JCTVC-AI0023-v2" w:date="2019-03-21T15:46:00Z">
              <w:r w:rsidRPr="004814A7">
                <w:rPr>
                  <w:rFonts w:ascii="Arial" w:hAnsi="Arial" w:cs="Arial"/>
                  <w:sz w:val="18"/>
                  <w:szCs w:val="18"/>
                </w:rPr>
                <w:t>104%</w:t>
              </w:r>
            </w:ins>
          </w:p>
        </w:tc>
      </w:tr>
      <w:tr w:rsidR="005E0CE6" w:rsidRPr="00897F4E" w14:paraId="23C88B3E" w14:textId="77777777" w:rsidTr="002135D6">
        <w:trPr>
          <w:cantSplit/>
          <w:trHeight w:val="255"/>
          <w:ins w:id="382" w:author="JCTVC-AI0023-v2" w:date="2019-03-21T15:46:00Z"/>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14:paraId="7D1837B9" w14:textId="77777777" w:rsidR="005E0CE6" w:rsidRPr="008555D3"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ins w:id="383" w:author="JCTVC-AI0023-v2" w:date="2019-03-21T15:46:00Z"/>
                <w:rFonts w:ascii="Arial" w:hAnsi="Arial" w:cs="Arial"/>
                <w:color w:val="000000"/>
                <w:sz w:val="18"/>
                <w:szCs w:val="18"/>
                <w:lang w:eastAsia="sv-SE"/>
              </w:rPr>
            </w:pPr>
            <w:ins w:id="384" w:author="JCTVC-AI0023-v2" w:date="2019-03-21T15:46:00Z">
              <w:r w:rsidRPr="008555D3">
                <w:rPr>
                  <w:rFonts w:ascii="Arial" w:hAnsi="Arial" w:cs="Arial"/>
                  <w:color w:val="000000"/>
                  <w:sz w:val="18"/>
                  <w:szCs w:val="18"/>
                  <w:lang w:eastAsia="sv-SE"/>
                </w:rPr>
                <w:t xml:space="preserve">Dec </w:t>
              </w:r>
              <w:proofErr w:type="gramStart"/>
              <w:r w:rsidRPr="008555D3">
                <w:rPr>
                  <w:rFonts w:ascii="Arial" w:hAnsi="Arial" w:cs="Arial"/>
                  <w:color w:val="000000"/>
                  <w:sz w:val="18"/>
                  <w:szCs w:val="18"/>
                  <w:lang w:eastAsia="sv-SE"/>
                </w:rPr>
                <w:t>Time[</w:t>
              </w:r>
              <w:proofErr w:type="gramEnd"/>
              <w:r w:rsidRPr="008555D3">
                <w:rPr>
                  <w:rFonts w:ascii="Arial" w:hAnsi="Arial" w:cs="Arial"/>
                  <w:color w:val="000000"/>
                  <w:sz w:val="18"/>
                  <w:szCs w:val="18"/>
                  <w:lang w:eastAsia="sv-SE"/>
                </w:rPr>
                <w:t>%]</w:t>
              </w:r>
            </w:ins>
          </w:p>
        </w:tc>
        <w:tc>
          <w:tcPr>
            <w:tcW w:w="3180" w:type="dxa"/>
            <w:gridSpan w:val="3"/>
            <w:tcBorders>
              <w:top w:val="nil"/>
              <w:left w:val="single" w:sz="8" w:space="0" w:color="auto"/>
              <w:bottom w:val="single" w:sz="8" w:space="0" w:color="auto"/>
              <w:right w:val="single" w:sz="8" w:space="0" w:color="auto"/>
            </w:tcBorders>
            <w:shd w:val="clear" w:color="auto" w:fill="auto"/>
            <w:noWrap/>
          </w:tcPr>
          <w:p w14:paraId="251EA5BA" w14:textId="77777777" w:rsidR="005E0CE6" w:rsidRPr="004814A7" w:rsidRDefault="005E0CE6" w:rsidP="002135D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ins w:id="385" w:author="JCTVC-AI0023-v2" w:date="2019-03-21T15:46:00Z"/>
                <w:rFonts w:ascii="Arial" w:hAnsi="Arial" w:cs="Arial"/>
                <w:sz w:val="18"/>
                <w:szCs w:val="18"/>
              </w:rPr>
            </w:pPr>
            <w:ins w:id="386" w:author="JCTVC-AI0023-v2" w:date="2019-03-21T15:46:00Z">
              <w:r w:rsidRPr="004814A7">
                <w:rPr>
                  <w:rFonts w:ascii="Arial" w:hAnsi="Arial" w:cs="Arial"/>
                  <w:sz w:val="18"/>
                  <w:szCs w:val="18"/>
                </w:rPr>
                <w:t>102%</w:t>
              </w:r>
            </w:ins>
          </w:p>
        </w:tc>
      </w:tr>
    </w:tbl>
    <w:p w14:paraId="1FD8B95A" w14:textId="77777777" w:rsidR="005E0CE6" w:rsidRDefault="005E0CE6" w:rsidP="003A2ED2">
      <w:pPr>
        <w:rPr>
          <w:szCs w:val="22"/>
        </w:rPr>
      </w:pPr>
    </w:p>
    <w:p w14:paraId="40B86FBE" w14:textId="77777777" w:rsidR="00135BA7" w:rsidRDefault="00135BA7" w:rsidP="003A2ED2">
      <w:pPr>
        <w:rPr>
          <w:szCs w:val="22"/>
        </w:rPr>
      </w:pPr>
    </w:p>
    <w:tbl>
      <w:tblPr>
        <w:tblW w:w="4762" w:type="dxa"/>
        <w:tblCellMar>
          <w:left w:w="70" w:type="dxa"/>
          <w:right w:w="70" w:type="dxa"/>
        </w:tblCellMar>
        <w:tblLook w:val="04A0" w:firstRow="1" w:lastRow="0" w:firstColumn="1" w:lastColumn="0" w:noHBand="0" w:noVBand="1"/>
      </w:tblPr>
      <w:tblGrid>
        <w:gridCol w:w="1300"/>
        <w:gridCol w:w="1060"/>
        <w:gridCol w:w="1060"/>
        <w:gridCol w:w="1342"/>
      </w:tblGrid>
      <w:tr w:rsidR="00135BA7" w:rsidRPr="00BD04D9" w14:paraId="66C906BE" w14:textId="77777777" w:rsidTr="00050EA0">
        <w:trPr>
          <w:cantSplit/>
          <w:trHeight w:val="240"/>
        </w:trPr>
        <w:tc>
          <w:tcPr>
            <w:tcW w:w="1300" w:type="dxa"/>
            <w:tcBorders>
              <w:top w:val="nil"/>
              <w:left w:val="nil"/>
              <w:bottom w:val="nil"/>
              <w:right w:val="nil"/>
            </w:tcBorders>
            <w:shd w:val="clear" w:color="auto" w:fill="auto"/>
            <w:noWrap/>
            <w:vAlign w:val="bottom"/>
            <w:hideMark/>
          </w:tcPr>
          <w:p w14:paraId="2E630EE2" w14:textId="77777777" w:rsidR="00135BA7" w:rsidRPr="008555D3" w:rsidRDefault="00135BA7" w:rsidP="002B6F8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szCs w:val="24"/>
                <w:lang w:eastAsia="sv-SE"/>
              </w:rPr>
            </w:pPr>
          </w:p>
        </w:tc>
        <w:tc>
          <w:tcPr>
            <w:tcW w:w="3462" w:type="dxa"/>
            <w:gridSpan w:val="3"/>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93EBC42" w14:textId="768580FF" w:rsidR="00135BA7" w:rsidRPr="008555D3" w:rsidRDefault="00135BA7" w:rsidP="002B6F8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b/>
                <w:bCs/>
                <w:color w:val="000000"/>
                <w:sz w:val="18"/>
                <w:szCs w:val="18"/>
                <w:lang w:eastAsia="sv-SE"/>
              </w:rPr>
            </w:pPr>
            <w:r w:rsidRPr="008555D3">
              <w:rPr>
                <w:rFonts w:ascii="Arial" w:hAnsi="Arial" w:cs="Arial"/>
                <w:b/>
                <w:bCs/>
                <w:color w:val="000000"/>
                <w:sz w:val="18"/>
                <w:szCs w:val="18"/>
                <w:lang w:eastAsia="sv-SE"/>
              </w:rPr>
              <w:t>Random Access Main 10</w:t>
            </w:r>
            <w:r w:rsidR="008B5BA4">
              <w:rPr>
                <w:rFonts w:ascii="Arial" w:hAnsi="Arial" w:cs="Arial"/>
                <w:b/>
                <w:bCs/>
                <w:color w:val="000000"/>
                <w:sz w:val="18"/>
                <w:szCs w:val="18"/>
                <w:lang w:eastAsia="sv-SE"/>
              </w:rPr>
              <w:t xml:space="preserve"> (</w:t>
            </w:r>
            <w:r w:rsidR="00552BDF">
              <w:rPr>
                <w:rFonts w:ascii="Arial" w:hAnsi="Arial" w:cs="Arial"/>
                <w:b/>
                <w:bCs/>
                <w:color w:val="000000"/>
                <w:sz w:val="18"/>
                <w:szCs w:val="18"/>
                <w:lang w:eastAsia="sv-SE"/>
              </w:rPr>
              <w:t>with</w:t>
            </w:r>
            <w:r w:rsidR="001852A7">
              <w:rPr>
                <w:rFonts w:ascii="Arial" w:hAnsi="Arial" w:cs="Arial"/>
                <w:b/>
                <w:bCs/>
                <w:color w:val="000000"/>
                <w:sz w:val="18"/>
                <w:szCs w:val="18"/>
                <w:lang w:eastAsia="sv-SE"/>
              </w:rPr>
              <w:t xml:space="preserve"> </w:t>
            </w:r>
            <w:r w:rsidR="006A411D">
              <w:rPr>
                <w:rFonts w:ascii="Arial" w:hAnsi="Arial" w:cs="Arial"/>
                <w:b/>
                <w:bCs/>
                <w:color w:val="000000"/>
                <w:sz w:val="18"/>
                <w:szCs w:val="18"/>
                <w:lang w:eastAsia="sv-SE"/>
              </w:rPr>
              <w:t xml:space="preserve">GOP </w:t>
            </w:r>
            <w:r w:rsidR="00552BDF">
              <w:rPr>
                <w:rFonts w:ascii="Arial" w:hAnsi="Arial" w:cs="Arial"/>
                <w:b/>
                <w:bCs/>
                <w:color w:val="000000"/>
                <w:sz w:val="18"/>
                <w:szCs w:val="18"/>
                <w:lang w:eastAsia="sv-SE"/>
              </w:rPr>
              <w:t>configuration change)</w:t>
            </w:r>
          </w:p>
        </w:tc>
      </w:tr>
      <w:tr w:rsidR="00135BA7" w:rsidRPr="00BD04D9" w14:paraId="43CFDC5E" w14:textId="77777777" w:rsidTr="00050EA0">
        <w:trPr>
          <w:cantSplit/>
          <w:trHeight w:val="240"/>
        </w:trPr>
        <w:tc>
          <w:tcPr>
            <w:tcW w:w="1300" w:type="dxa"/>
            <w:tcBorders>
              <w:top w:val="nil"/>
              <w:left w:val="nil"/>
              <w:bottom w:val="nil"/>
              <w:right w:val="nil"/>
            </w:tcBorders>
            <w:shd w:val="clear" w:color="auto" w:fill="auto"/>
            <w:noWrap/>
            <w:vAlign w:val="bottom"/>
          </w:tcPr>
          <w:p w14:paraId="49148DE6" w14:textId="77777777" w:rsidR="00135BA7" w:rsidRPr="00BD04D9" w:rsidRDefault="00135BA7" w:rsidP="002B6F8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szCs w:val="24"/>
                <w:lang w:eastAsia="sv-SE"/>
              </w:rPr>
            </w:pPr>
          </w:p>
        </w:tc>
        <w:tc>
          <w:tcPr>
            <w:tcW w:w="3462" w:type="dxa"/>
            <w:gridSpan w:val="3"/>
            <w:tcBorders>
              <w:top w:val="single" w:sz="8" w:space="0" w:color="auto"/>
              <w:left w:val="single" w:sz="8" w:space="0" w:color="auto"/>
              <w:bottom w:val="nil"/>
              <w:right w:val="single" w:sz="8" w:space="0" w:color="auto"/>
            </w:tcBorders>
            <w:shd w:val="clear" w:color="auto" w:fill="auto"/>
            <w:noWrap/>
            <w:vAlign w:val="bottom"/>
          </w:tcPr>
          <w:p w14:paraId="34949975" w14:textId="77777777" w:rsidR="00135BA7" w:rsidRPr="00BD04D9" w:rsidRDefault="00135BA7" w:rsidP="002B6F8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b/>
                <w:bCs/>
                <w:color w:val="000000"/>
                <w:sz w:val="18"/>
                <w:szCs w:val="18"/>
                <w:lang w:eastAsia="sv-SE"/>
              </w:rPr>
            </w:pPr>
            <w:r w:rsidRPr="00BD04D9">
              <w:rPr>
                <w:rFonts w:ascii="Arial" w:hAnsi="Arial" w:cs="Arial"/>
                <w:b/>
                <w:bCs/>
                <w:color w:val="000000"/>
                <w:sz w:val="18"/>
                <w:szCs w:val="18"/>
                <w:lang w:eastAsia="sv-SE"/>
              </w:rPr>
              <w:t>Over HM-16.20</w:t>
            </w:r>
          </w:p>
        </w:tc>
      </w:tr>
      <w:tr w:rsidR="00135BA7" w:rsidRPr="00BD04D9" w14:paraId="048A7B3C" w14:textId="77777777" w:rsidTr="00050EA0">
        <w:trPr>
          <w:cantSplit/>
          <w:trHeight w:val="255"/>
        </w:trPr>
        <w:tc>
          <w:tcPr>
            <w:tcW w:w="1300" w:type="dxa"/>
            <w:tcBorders>
              <w:top w:val="nil"/>
              <w:left w:val="nil"/>
              <w:bottom w:val="nil"/>
              <w:right w:val="single" w:sz="8" w:space="0" w:color="auto"/>
            </w:tcBorders>
            <w:shd w:val="clear" w:color="auto" w:fill="auto"/>
            <w:noWrap/>
            <w:vAlign w:val="bottom"/>
            <w:hideMark/>
          </w:tcPr>
          <w:p w14:paraId="1845EB33" w14:textId="77777777" w:rsidR="00135BA7" w:rsidRPr="008555D3" w:rsidRDefault="00135BA7" w:rsidP="002B6F8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b/>
                <w:bCs/>
                <w:color w:val="000000"/>
                <w:sz w:val="18"/>
                <w:szCs w:val="18"/>
                <w:lang w:eastAsia="sv-SE"/>
              </w:rPr>
            </w:pPr>
          </w:p>
        </w:tc>
        <w:tc>
          <w:tcPr>
            <w:tcW w:w="1060" w:type="dxa"/>
            <w:tcBorders>
              <w:top w:val="nil"/>
              <w:left w:val="single" w:sz="8" w:space="0" w:color="auto"/>
              <w:bottom w:val="single" w:sz="8" w:space="0" w:color="auto"/>
              <w:right w:val="nil"/>
            </w:tcBorders>
            <w:shd w:val="clear" w:color="auto" w:fill="auto"/>
            <w:noWrap/>
            <w:vAlign w:val="bottom"/>
            <w:hideMark/>
          </w:tcPr>
          <w:p w14:paraId="4D5CD054" w14:textId="77777777" w:rsidR="00135BA7" w:rsidRPr="008555D3" w:rsidRDefault="00135BA7" w:rsidP="002B6F8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555D3">
              <w:rPr>
                <w:rFonts w:ascii="Arial" w:hAnsi="Arial" w:cs="Arial"/>
                <w:color w:val="000000"/>
                <w:sz w:val="18"/>
                <w:szCs w:val="18"/>
                <w:lang w:eastAsia="sv-SE"/>
              </w:rPr>
              <w:t>Y</w:t>
            </w:r>
          </w:p>
        </w:tc>
        <w:tc>
          <w:tcPr>
            <w:tcW w:w="1060" w:type="dxa"/>
            <w:tcBorders>
              <w:top w:val="nil"/>
              <w:left w:val="nil"/>
              <w:bottom w:val="single" w:sz="8" w:space="0" w:color="auto"/>
              <w:right w:val="nil"/>
            </w:tcBorders>
            <w:shd w:val="clear" w:color="auto" w:fill="auto"/>
            <w:noWrap/>
            <w:vAlign w:val="bottom"/>
            <w:hideMark/>
          </w:tcPr>
          <w:p w14:paraId="7CB10752" w14:textId="77777777" w:rsidR="00135BA7" w:rsidRPr="008555D3" w:rsidRDefault="00135BA7" w:rsidP="002B6F8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555D3">
              <w:rPr>
                <w:rFonts w:ascii="Arial" w:hAnsi="Arial" w:cs="Arial"/>
                <w:color w:val="000000"/>
                <w:sz w:val="18"/>
                <w:szCs w:val="18"/>
                <w:lang w:eastAsia="sv-SE"/>
              </w:rPr>
              <w:t>U</w:t>
            </w:r>
          </w:p>
        </w:tc>
        <w:tc>
          <w:tcPr>
            <w:tcW w:w="1342" w:type="dxa"/>
            <w:tcBorders>
              <w:top w:val="nil"/>
              <w:left w:val="nil"/>
              <w:bottom w:val="single" w:sz="8" w:space="0" w:color="auto"/>
              <w:right w:val="single" w:sz="8" w:space="0" w:color="auto"/>
            </w:tcBorders>
            <w:shd w:val="clear" w:color="auto" w:fill="auto"/>
            <w:noWrap/>
            <w:vAlign w:val="bottom"/>
            <w:hideMark/>
          </w:tcPr>
          <w:p w14:paraId="2E72C8B4" w14:textId="77777777" w:rsidR="00135BA7" w:rsidRPr="008555D3" w:rsidRDefault="00135BA7" w:rsidP="002B6F8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555D3">
              <w:rPr>
                <w:rFonts w:ascii="Arial" w:hAnsi="Arial" w:cs="Arial"/>
                <w:color w:val="000000"/>
                <w:sz w:val="18"/>
                <w:szCs w:val="18"/>
                <w:lang w:eastAsia="sv-SE"/>
              </w:rPr>
              <w:t>V</w:t>
            </w:r>
          </w:p>
        </w:tc>
      </w:tr>
      <w:tr w:rsidR="001852A7" w:rsidRPr="00BD04D9" w14:paraId="01295EB4" w14:textId="77777777" w:rsidTr="00050EA0">
        <w:trPr>
          <w:cantSplit/>
          <w:trHeight w:val="255"/>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14:paraId="4FA6581B" w14:textId="77777777" w:rsidR="001852A7" w:rsidRPr="008555D3"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A1</w:t>
            </w:r>
          </w:p>
        </w:tc>
        <w:tc>
          <w:tcPr>
            <w:tcW w:w="1060" w:type="dxa"/>
            <w:tcBorders>
              <w:top w:val="single" w:sz="8" w:space="0" w:color="auto"/>
              <w:left w:val="single" w:sz="8" w:space="0" w:color="auto"/>
              <w:bottom w:val="nil"/>
              <w:right w:val="nil"/>
            </w:tcBorders>
            <w:shd w:val="clear" w:color="auto" w:fill="auto"/>
            <w:noWrap/>
            <w:hideMark/>
          </w:tcPr>
          <w:p w14:paraId="3B8EDD33" w14:textId="3085A5D9"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-3</w:t>
            </w:r>
            <w:r w:rsidR="00897F4E">
              <w:rPr>
                <w:rFonts w:ascii="Arial" w:hAnsi="Arial" w:cs="Arial"/>
                <w:sz w:val="18"/>
                <w:szCs w:val="18"/>
              </w:rPr>
              <w:t>.</w:t>
            </w:r>
            <w:r w:rsidRPr="00897F4E">
              <w:rPr>
                <w:rFonts w:ascii="Arial" w:hAnsi="Arial" w:cs="Arial"/>
                <w:sz w:val="18"/>
                <w:szCs w:val="18"/>
              </w:rPr>
              <w:t>4%</w:t>
            </w:r>
          </w:p>
        </w:tc>
        <w:tc>
          <w:tcPr>
            <w:tcW w:w="1060" w:type="dxa"/>
            <w:tcBorders>
              <w:top w:val="single" w:sz="8" w:space="0" w:color="auto"/>
              <w:left w:val="nil"/>
              <w:bottom w:val="nil"/>
              <w:right w:val="nil"/>
            </w:tcBorders>
            <w:shd w:val="clear" w:color="auto" w:fill="auto"/>
            <w:noWrap/>
            <w:hideMark/>
          </w:tcPr>
          <w:p w14:paraId="72C8BBC0" w14:textId="08061250"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-9</w:t>
            </w:r>
            <w:r w:rsidR="00897F4E">
              <w:rPr>
                <w:rFonts w:ascii="Arial" w:hAnsi="Arial" w:cs="Arial"/>
                <w:sz w:val="18"/>
                <w:szCs w:val="18"/>
              </w:rPr>
              <w:t>.</w:t>
            </w:r>
            <w:r w:rsidRPr="00897F4E">
              <w:rPr>
                <w:rFonts w:ascii="Arial" w:hAnsi="Arial" w:cs="Arial"/>
                <w:sz w:val="18"/>
                <w:szCs w:val="18"/>
              </w:rPr>
              <w:t>3%</w:t>
            </w:r>
          </w:p>
        </w:tc>
        <w:tc>
          <w:tcPr>
            <w:tcW w:w="1342" w:type="dxa"/>
            <w:tcBorders>
              <w:top w:val="single" w:sz="8" w:space="0" w:color="auto"/>
              <w:left w:val="nil"/>
              <w:bottom w:val="nil"/>
              <w:right w:val="single" w:sz="8" w:space="0" w:color="auto"/>
            </w:tcBorders>
            <w:shd w:val="clear" w:color="auto" w:fill="auto"/>
            <w:noWrap/>
            <w:hideMark/>
          </w:tcPr>
          <w:p w14:paraId="19D7A6DE" w14:textId="23BEBC6D"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-8</w:t>
            </w:r>
            <w:r w:rsidR="00897F4E">
              <w:rPr>
                <w:rFonts w:ascii="Arial" w:hAnsi="Arial" w:cs="Arial"/>
                <w:sz w:val="18"/>
                <w:szCs w:val="18"/>
              </w:rPr>
              <w:t>.</w:t>
            </w:r>
            <w:r w:rsidRPr="00897F4E">
              <w:rPr>
                <w:rFonts w:ascii="Arial" w:hAnsi="Arial" w:cs="Arial"/>
                <w:sz w:val="18"/>
                <w:szCs w:val="18"/>
              </w:rPr>
              <w:t>2%</w:t>
            </w:r>
          </w:p>
        </w:tc>
      </w:tr>
      <w:tr w:rsidR="001852A7" w:rsidRPr="00BD04D9" w14:paraId="6C110818" w14:textId="77777777" w:rsidTr="00050EA0">
        <w:trPr>
          <w:cantSplit/>
          <w:trHeight w:val="240"/>
        </w:trPr>
        <w:tc>
          <w:tcPr>
            <w:tcW w:w="1300" w:type="dxa"/>
            <w:tcBorders>
              <w:top w:val="nil"/>
              <w:left w:val="single" w:sz="8" w:space="0" w:color="auto"/>
              <w:bottom w:val="nil"/>
              <w:right w:val="single" w:sz="8" w:space="0" w:color="auto"/>
            </w:tcBorders>
            <w:shd w:val="clear" w:color="auto" w:fill="auto"/>
            <w:noWrap/>
            <w:vAlign w:val="bottom"/>
            <w:hideMark/>
          </w:tcPr>
          <w:p w14:paraId="2B22E0E1" w14:textId="77777777" w:rsidR="001852A7" w:rsidRPr="008555D3"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A2</w:t>
            </w:r>
          </w:p>
        </w:tc>
        <w:tc>
          <w:tcPr>
            <w:tcW w:w="1060" w:type="dxa"/>
            <w:tcBorders>
              <w:top w:val="nil"/>
              <w:left w:val="single" w:sz="8" w:space="0" w:color="auto"/>
              <w:bottom w:val="nil"/>
              <w:right w:val="nil"/>
            </w:tcBorders>
            <w:shd w:val="clear" w:color="auto" w:fill="auto"/>
            <w:noWrap/>
            <w:hideMark/>
          </w:tcPr>
          <w:p w14:paraId="7419E822" w14:textId="11A95573"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-6</w:t>
            </w:r>
            <w:r w:rsidR="00897F4E">
              <w:rPr>
                <w:rFonts w:ascii="Arial" w:hAnsi="Arial" w:cs="Arial"/>
                <w:sz w:val="18"/>
                <w:szCs w:val="18"/>
              </w:rPr>
              <w:t>.</w:t>
            </w:r>
            <w:r w:rsidRPr="00897F4E">
              <w:rPr>
                <w:rFonts w:ascii="Arial" w:hAnsi="Arial" w:cs="Arial"/>
                <w:sz w:val="18"/>
                <w:szCs w:val="18"/>
              </w:rPr>
              <w:t>7%</w:t>
            </w:r>
          </w:p>
        </w:tc>
        <w:tc>
          <w:tcPr>
            <w:tcW w:w="1060" w:type="dxa"/>
            <w:tcBorders>
              <w:top w:val="nil"/>
              <w:left w:val="nil"/>
              <w:bottom w:val="nil"/>
              <w:right w:val="nil"/>
            </w:tcBorders>
            <w:shd w:val="clear" w:color="auto" w:fill="auto"/>
            <w:noWrap/>
            <w:hideMark/>
          </w:tcPr>
          <w:p w14:paraId="20EB683C" w14:textId="53AF0D26"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-11</w:t>
            </w:r>
            <w:r w:rsidR="00897F4E">
              <w:rPr>
                <w:rFonts w:ascii="Arial" w:hAnsi="Arial" w:cs="Arial"/>
                <w:sz w:val="18"/>
                <w:szCs w:val="18"/>
              </w:rPr>
              <w:t>.</w:t>
            </w:r>
            <w:r w:rsidRPr="00897F4E">
              <w:rPr>
                <w:rFonts w:ascii="Arial" w:hAnsi="Arial" w:cs="Arial"/>
                <w:sz w:val="18"/>
                <w:szCs w:val="18"/>
              </w:rPr>
              <w:t>4%</w:t>
            </w:r>
          </w:p>
        </w:tc>
        <w:tc>
          <w:tcPr>
            <w:tcW w:w="1342" w:type="dxa"/>
            <w:tcBorders>
              <w:top w:val="nil"/>
              <w:left w:val="nil"/>
              <w:bottom w:val="nil"/>
              <w:right w:val="single" w:sz="8" w:space="0" w:color="auto"/>
            </w:tcBorders>
            <w:shd w:val="clear" w:color="auto" w:fill="auto"/>
            <w:noWrap/>
            <w:hideMark/>
          </w:tcPr>
          <w:p w14:paraId="020A9C0B" w14:textId="69968A8A"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-11</w:t>
            </w:r>
            <w:r w:rsidR="00897F4E">
              <w:rPr>
                <w:rFonts w:ascii="Arial" w:hAnsi="Arial" w:cs="Arial"/>
                <w:sz w:val="18"/>
                <w:szCs w:val="18"/>
              </w:rPr>
              <w:t>.</w:t>
            </w:r>
            <w:r w:rsidRPr="00897F4E">
              <w:rPr>
                <w:rFonts w:ascii="Arial" w:hAnsi="Arial" w:cs="Arial"/>
                <w:sz w:val="18"/>
                <w:szCs w:val="18"/>
              </w:rPr>
              <w:t>2%</w:t>
            </w:r>
          </w:p>
        </w:tc>
      </w:tr>
      <w:tr w:rsidR="001852A7" w:rsidRPr="00BD04D9" w14:paraId="34E03600" w14:textId="77777777" w:rsidTr="00050EA0">
        <w:trPr>
          <w:cantSplit/>
          <w:trHeight w:val="240"/>
        </w:trPr>
        <w:tc>
          <w:tcPr>
            <w:tcW w:w="1300" w:type="dxa"/>
            <w:tcBorders>
              <w:top w:val="nil"/>
              <w:left w:val="single" w:sz="8" w:space="0" w:color="auto"/>
              <w:bottom w:val="nil"/>
              <w:right w:val="single" w:sz="8" w:space="0" w:color="auto"/>
            </w:tcBorders>
            <w:shd w:val="clear" w:color="auto" w:fill="auto"/>
            <w:noWrap/>
            <w:vAlign w:val="bottom"/>
            <w:hideMark/>
          </w:tcPr>
          <w:p w14:paraId="6470601A" w14:textId="77777777" w:rsidR="001852A7" w:rsidRPr="008555D3"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B</w:t>
            </w:r>
          </w:p>
        </w:tc>
        <w:tc>
          <w:tcPr>
            <w:tcW w:w="1060" w:type="dxa"/>
            <w:tcBorders>
              <w:top w:val="nil"/>
              <w:left w:val="single" w:sz="8" w:space="0" w:color="auto"/>
              <w:bottom w:val="nil"/>
              <w:right w:val="nil"/>
            </w:tcBorders>
            <w:shd w:val="clear" w:color="auto" w:fill="auto"/>
            <w:noWrap/>
            <w:hideMark/>
          </w:tcPr>
          <w:p w14:paraId="4623BF0E" w14:textId="33CEB7A8"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-7</w:t>
            </w:r>
            <w:r w:rsidR="00897F4E">
              <w:rPr>
                <w:rFonts w:ascii="Arial" w:hAnsi="Arial" w:cs="Arial"/>
                <w:sz w:val="18"/>
                <w:szCs w:val="18"/>
              </w:rPr>
              <w:t>.</w:t>
            </w:r>
            <w:r w:rsidRPr="00897F4E">
              <w:rPr>
                <w:rFonts w:ascii="Arial" w:hAnsi="Arial" w:cs="Arial"/>
                <w:sz w:val="18"/>
                <w:szCs w:val="18"/>
              </w:rPr>
              <w:t>9%</w:t>
            </w:r>
          </w:p>
        </w:tc>
        <w:tc>
          <w:tcPr>
            <w:tcW w:w="1060" w:type="dxa"/>
            <w:tcBorders>
              <w:top w:val="nil"/>
              <w:left w:val="nil"/>
              <w:bottom w:val="nil"/>
              <w:right w:val="nil"/>
            </w:tcBorders>
            <w:shd w:val="clear" w:color="auto" w:fill="auto"/>
            <w:noWrap/>
            <w:hideMark/>
          </w:tcPr>
          <w:p w14:paraId="64654E5B" w14:textId="56463756"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-12</w:t>
            </w:r>
            <w:r w:rsidR="00897F4E">
              <w:rPr>
                <w:rFonts w:ascii="Arial" w:hAnsi="Arial" w:cs="Arial"/>
                <w:sz w:val="18"/>
                <w:szCs w:val="18"/>
              </w:rPr>
              <w:t>.</w:t>
            </w:r>
            <w:r w:rsidRPr="00897F4E">
              <w:rPr>
                <w:rFonts w:ascii="Arial" w:hAnsi="Arial" w:cs="Arial"/>
                <w:sz w:val="18"/>
                <w:szCs w:val="18"/>
              </w:rPr>
              <w:t>6%</w:t>
            </w:r>
          </w:p>
        </w:tc>
        <w:tc>
          <w:tcPr>
            <w:tcW w:w="1342" w:type="dxa"/>
            <w:tcBorders>
              <w:top w:val="nil"/>
              <w:left w:val="nil"/>
              <w:bottom w:val="nil"/>
              <w:right w:val="single" w:sz="8" w:space="0" w:color="auto"/>
            </w:tcBorders>
            <w:shd w:val="clear" w:color="auto" w:fill="auto"/>
            <w:noWrap/>
            <w:hideMark/>
          </w:tcPr>
          <w:p w14:paraId="1D7BE3D5" w14:textId="723C3E97"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-11</w:t>
            </w:r>
            <w:r w:rsidR="00897F4E">
              <w:rPr>
                <w:rFonts w:ascii="Arial" w:hAnsi="Arial" w:cs="Arial"/>
                <w:sz w:val="18"/>
                <w:szCs w:val="18"/>
              </w:rPr>
              <w:t>.</w:t>
            </w:r>
            <w:r w:rsidRPr="00897F4E">
              <w:rPr>
                <w:rFonts w:ascii="Arial" w:hAnsi="Arial" w:cs="Arial"/>
                <w:sz w:val="18"/>
                <w:szCs w:val="18"/>
              </w:rPr>
              <w:t>2%</w:t>
            </w:r>
          </w:p>
        </w:tc>
      </w:tr>
      <w:tr w:rsidR="001852A7" w:rsidRPr="00BD04D9" w14:paraId="2A15239E" w14:textId="77777777" w:rsidTr="00050EA0">
        <w:trPr>
          <w:cantSplit/>
          <w:trHeight w:val="240"/>
        </w:trPr>
        <w:tc>
          <w:tcPr>
            <w:tcW w:w="1300" w:type="dxa"/>
            <w:tcBorders>
              <w:top w:val="nil"/>
              <w:left w:val="single" w:sz="8" w:space="0" w:color="auto"/>
              <w:bottom w:val="nil"/>
              <w:right w:val="single" w:sz="8" w:space="0" w:color="auto"/>
            </w:tcBorders>
            <w:shd w:val="clear" w:color="auto" w:fill="auto"/>
            <w:noWrap/>
            <w:vAlign w:val="bottom"/>
            <w:hideMark/>
          </w:tcPr>
          <w:p w14:paraId="18846CC1" w14:textId="77777777" w:rsidR="001852A7" w:rsidRPr="008555D3"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C</w:t>
            </w:r>
          </w:p>
        </w:tc>
        <w:tc>
          <w:tcPr>
            <w:tcW w:w="1060" w:type="dxa"/>
            <w:tcBorders>
              <w:top w:val="nil"/>
              <w:left w:val="nil"/>
              <w:bottom w:val="nil"/>
              <w:right w:val="nil"/>
            </w:tcBorders>
            <w:shd w:val="clear" w:color="auto" w:fill="auto"/>
            <w:noWrap/>
            <w:hideMark/>
          </w:tcPr>
          <w:p w14:paraId="2B4CD7EB" w14:textId="6E4890D5"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-1</w:t>
            </w:r>
            <w:r w:rsidR="00897F4E">
              <w:rPr>
                <w:rFonts w:ascii="Arial" w:hAnsi="Arial" w:cs="Arial"/>
                <w:sz w:val="18"/>
                <w:szCs w:val="18"/>
              </w:rPr>
              <w:t>.</w:t>
            </w:r>
            <w:r w:rsidRPr="00897F4E">
              <w:rPr>
                <w:rFonts w:ascii="Arial" w:hAnsi="Arial" w:cs="Arial"/>
                <w:sz w:val="18"/>
                <w:szCs w:val="18"/>
              </w:rPr>
              <w:t>9%</w:t>
            </w:r>
          </w:p>
        </w:tc>
        <w:tc>
          <w:tcPr>
            <w:tcW w:w="1060" w:type="dxa"/>
            <w:tcBorders>
              <w:top w:val="nil"/>
              <w:left w:val="nil"/>
              <w:bottom w:val="nil"/>
              <w:right w:val="nil"/>
            </w:tcBorders>
            <w:shd w:val="clear" w:color="auto" w:fill="auto"/>
            <w:noWrap/>
            <w:hideMark/>
          </w:tcPr>
          <w:p w14:paraId="3E0427DD" w14:textId="62E0478A"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-5</w:t>
            </w:r>
            <w:r w:rsidR="00897F4E">
              <w:rPr>
                <w:rFonts w:ascii="Arial" w:hAnsi="Arial" w:cs="Arial"/>
                <w:sz w:val="18"/>
                <w:szCs w:val="18"/>
              </w:rPr>
              <w:t>.</w:t>
            </w:r>
            <w:r w:rsidRPr="00897F4E">
              <w:rPr>
                <w:rFonts w:ascii="Arial" w:hAnsi="Arial" w:cs="Arial"/>
                <w:sz w:val="18"/>
                <w:szCs w:val="18"/>
              </w:rPr>
              <w:t>6%</w:t>
            </w:r>
          </w:p>
        </w:tc>
        <w:tc>
          <w:tcPr>
            <w:tcW w:w="1342" w:type="dxa"/>
            <w:tcBorders>
              <w:top w:val="nil"/>
              <w:left w:val="nil"/>
              <w:bottom w:val="nil"/>
              <w:right w:val="single" w:sz="8" w:space="0" w:color="auto"/>
            </w:tcBorders>
            <w:shd w:val="clear" w:color="auto" w:fill="auto"/>
            <w:noWrap/>
            <w:hideMark/>
          </w:tcPr>
          <w:p w14:paraId="407A2CCA" w14:textId="2D63C2EC"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-5</w:t>
            </w:r>
            <w:r w:rsidR="00897F4E">
              <w:rPr>
                <w:rFonts w:ascii="Arial" w:hAnsi="Arial" w:cs="Arial"/>
                <w:sz w:val="18"/>
                <w:szCs w:val="18"/>
              </w:rPr>
              <w:t>.</w:t>
            </w:r>
            <w:r w:rsidRPr="00897F4E">
              <w:rPr>
                <w:rFonts w:ascii="Arial" w:hAnsi="Arial" w:cs="Arial"/>
                <w:sz w:val="18"/>
                <w:szCs w:val="18"/>
              </w:rPr>
              <w:t>3%</w:t>
            </w:r>
          </w:p>
        </w:tc>
      </w:tr>
      <w:tr w:rsidR="001852A7" w:rsidRPr="00BD04D9" w14:paraId="795F4A4B" w14:textId="77777777" w:rsidTr="00050EA0">
        <w:trPr>
          <w:cantSplit/>
          <w:trHeight w:val="255"/>
        </w:trPr>
        <w:tc>
          <w:tcPr>
            <w:tcW w:w="1300" w:type="dxa"/>
            <w:tcBorders>
              <w:top w:val="nil"/>
              <w:left w:val="single" w:sz="8" w:space="0" w:color="auto"/>
              <w:bottom w:val="nil"/>
              <w:right w:val="single" w:sz="8" w:space="0" w:color="auto"/>
            </w:tcBorders>
            <w:shd w:val="clear" w:color="auto" w:fill="auto"/>
            <w:noWrap/>
            <w:vAlign w:val="bottom"/>
            <w:hideMark/>
          </w:tcPr>
          <w:p w14:paraId="08041CE6" w14:textId="77777777" w:rsidR="001852A7" w:rsidRPr="008555D3"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E</w:t>
            </w:r>
          </w:p>
        </w:tc>
        <w:tc>
          <w:tcPr>
            <w:tcW w:w="1060" w:type="dxa"/>
            <w:tcBorders>
              <w:top w:val="nil"/>
              <w:left w:val="nil"/>
              <w:bottom w:val="nil"/>
              <w:right w:val="nil"/>
            </w:tcBorders>
            <w:shd w:val="clear" w:color="auto" w:fill="auto"/>
            <w:noWrap/>
            <w:hideMark/>
          </w:tcPr>
          <w:p w14:paraId="20D55562" w14:textId="180DBFD0"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p>
        </w:tc>
        <w:tc>
          <w:tcPr>
            <w:tcW w:w="1060" w:type="dxa"/>
            <w:tcBorders>
              <w:top w:val="nil"/>
              <w:left w:val="nil"/>
              <w:bottom w:val="nil"/>
              <w:right w:val="nil"/>
            </w:tcBorders>
            <w:shd w:val="clear" w:color="auto" w:fill="auto"/>
            <w:noWrap/>
            <w:hideMark/>
          </w:tcPr>
          <w:p w14:paraId="3339626D" w14:textId="62844868"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p>
        </w:tc>
        <w:tc>
          <w:tcPr>
            <w:tcW w:w="1342" w:type="dxa"/>
            <w:tcBorders>
              <w:top w:val="nil"/>
              <w:left w:val="nil"/>
              <w:bottom w:val="nil"/>
              <w:right w:val="single" w:sz="8" w:space="0" w:color="auto"/>
            </w:tcBorders>
            <w:shd w:val="clear" w:color="auto" w:fill="auto"/>
            <w:noWrap/>
            <w:hideMark/>
          </w:tcPr>
          <w:p w14:paraId="3B81B090" w14:textId="07DAA051"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p>
        </w:tc>
      </w:tr>
      <w:tr w:rsidR="001852A7" w:rsidRPr="00BD04D9" w14:paraId="3ABDD11B" w14:textId="77777777" w:rsidTr="00050EA0">
        <w:trPr>
          <w:cantSplit/>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14:paraId="57B2121C" w14:textId="77777777" w:rsidR="001852A7" w:rsidRPr="008555D3"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b/>
                <w:bCs/>
                <w:color w:val="000000"/>
                <w:sz w:val="18"/>
                <w:szCs w:val="18"/>
                <w:lang w:eastAsia="sv-SE"/>
              </w:rPr>
            </w:pPr>
            <w:r w:rsidRPr="008555D3">
              <w:rPr>
                <w:rFonts w:ascii="Arial" w:hAnsi="Arial" w:cs="Arial"/>
                <w:b/>
                <w:bCs/>
                <w:color w:val="000000"/>
                <w:sz w:val="18"/>
                <w:szCs w:val="18"/>
                <w:lang w:eastAsia="sv-SE"/>
              </w:rPr>
              <w:t>Overall</w:t>
            </w:r>
          </w:p>
        </w:tc>
        <w:tc>
          <w:tcPr>
            <w:tcW w:w="1060" w:type="dxa"/>
            <w:tcBorders>
              <w:top w:val="single" w:sz="8" w:space="0" w:color="auto"/>
              <w:left w:val="nil"/>
              <w:bottom w:val="nil"/>
              <w:right w:val="nil"/>
            </w:tcBorders>
            <w:shd w:val="clear" w:color="auto" w:fill="auto"/>
            <w:noWrap/>
            <w:hideMark/>
          </w:tcPr>
          <w:p w14:paraId="656DA78B" w14:textId="3A1EE8D0"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-5</w:t>
            </w:r>
            <w:r w:rsidR="00897F4E">
              <w:rPr>
                <w:rFonts w:ascii="Arial" w:hAnsi="Arial" w:cs="Arial"/>
                <w:sz w:val="18"/>
                <w:szCs w:val="18"/>
              </w:rPr>
              <w:t>.</w:t>
            </w:r>
            <w:r w:rsidRPr="00897F4E">
              <w:rPr>
                <w:rFonts w:ascii="Arial" w:hAnsi="Arial" w:cs="Arial"/>
                <w:sz w:val="18"/>
                <w:szCs w:val="18"/>
              </w:rPr>
              <w:t>1%</w:t>
            </w:r>
          </w:p>
        </w:tc>
        <w:tc>
          <w:tcPr>
            <w:tcW w:w="1060" w:type="dxa"/>
            <w:tcBorders>
              <w:top w:val="single" w:sz="8" w:space="0" w:color="auto"/>
              <w:left w:val="nil"/>
              <w:bottom w:val="nil"/>
              <w:right w:val="nil"/>
            </w:tcBorders>
            <w:shd w:val="clear" w:color="auto" w:fill="auto"/>
            <w:noWrap/>
            <w:hideMark/>
          </w:tcPr>
          <w:p w14:paraId="3AC16480" w14:textId="230C082E"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-9</w:t>
            </w:r>
            <w:r w:rsidR="00897F4E">
              <w:rPr>
                <w:rFonts w:ascii="Arial" w:hAnsi="Arial" w:cs="Arial"/>
                <w:sz w:val="18"/>
                <w:szCs w:val="18"/>
              </w:rPr>
              <w:t>.</w:t>
            </w:r>
            <w:r w:rsidRPr="00897F4E">
              <w:rPr>
                <w:rFonts w:ascii="Arial" w:hAnsi="Arial" w:cs="Arial"/>
                <w:sz w:val="18"/>
                <w:szCs w:val="18"/>
              </w:rPr>
              <w:t>8%</w:t>
            </w:r>
          </w:p>
        </w:tc>
        <w:tc>
          <w:tcPr>
            <w:tcW w:w="1342" w:type="dxa"/>
            <w:tcBorders>
              <w:top w:val="single" w:sz="8" w:space="0" w:color="auto"/>
              <w:left w:val="nil"/>
              <w:bottom w:val="nil"/>
              <w:right w:val="single" w:sz="8" w:space="0" w:color="auto"/>
            </w:tcBorders>
            <w:shd w:val="clear" w:color="auto" w:fill="auto"/>
            <w:noWrap/>
            <w:hideMark/>
          </w:tcPr>
          <w:p w14:paraId="283956A5" w14:textId="29F6D63E"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-9</w:t>
            </w:r>
            <w:r w:rsidR="00897F4E">
              <w:rPr>
                <w:rFonts w:ascii="Arial" w:hAnsi="Arial" w:cs="Arial"/>
                <w:sz w:val="18"/>
                <w:szCs w:val="18"/>
              </w:rPr>
              <w:t>.</w:t>
            </w:r>
            <w:r w:rsidRPr="00897F4E">
              <w:rPr>
                <w:rFonts w:ascii="Arial" w:hAnsi="Arial" w:cs="Arial"/>
                <w:sz w:val="18"/>
                <w:szCs w:val="18"/>
              </w:rPr>
              <w:t>0%</w:t>
            </w:r>
          </w:p>
        </w:tc>
      </w:tr>
      <w:tr w:rsidR="001852A7" w:rsidRPr="00BD04D9" w14:paraId="777DB126" w14:textId="77777777" w:rsidTr="00050EA0">
        <w:trPr>
          <w:cantSplit/>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14:paraId="1F0BD87F" w14:textId="77777777" w:rsidR="001852A7" w:rsidRPr="008555D3"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 </w:t>
            </w:r>
          </w:p>
        </w:tc>
        <w:tc>
          <w:tcPr>
            <w:tcW w:w="1060" w:type="dxa"/>
            <w:tcBorders>
              <w:top w:val="nil"/>
              <w:left w:val="nil"/>
              <w:bottom w:val="single" w:sz="8" w:space="0" w:color="auto"/>
              <w:right w:val="nil"/>
            </w:tcBorders>
            <w:shd w:val="clear" w:color="auto" w:fill="auto"/>
            <w:noWrap/>
            <w:hideMark/>
          </w:tcPr>
          <w:p w14:paraId="247D31E4" w14:textId="0B1CDFDB"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808080"/>
                <w:sz w:val="18"/>
                <w:szCs w:val="18"/>
                <w:lang w:eastAsia="sv-SE"/>
              </w:rPr>
            </w:pPr>
            <w:r w:rsidRPr="00897F4E">
              <w:rPr>
                <w:rFonts w:ascii="Arial" w:hAnsi="Arial" w:cs="Arial"/>
                <w:sz w:val="18"/>
                <w:szCs w:val="18"/>
              </w:rPr>
              <w:t>-5</w:t>
            </w:r>
            <w:r w:rsidR="00897F4E">
              <w:rPr>
                <w:rFonts w:ascii="Arial" w:hAnsi="Arial" w:cs="Arial"/>
                <w:sz w:val="18"/>
                <w:szCs w:val="18"/>
              </w:rPr>
              <w:t>.</w:t>
            </w:r>
            <w:r w:rsidRPr="00897F4E">
              <w:rPr>
                <w:rFonts w:ascii="Arial" w:hAnsi="Arial" w:cs="Arial"/>
                <w:sz w:val="18"/>
                <w:szCs w:val="18"/>
              </w:rPr>
              <w:t>3%</w:t>
            </w:r>
          </w:p>
        </w:tc>
        <w:tc>
          <w:tcPr>
            <w:tcW w:w="1060" w:type="dxa"/>
            <w:tcBorders>
              <w:top w:val="nil"/>
              <w:left w:val="nil"/>
              <w:bottom w:val="single" w:sz="8" w:space="0" w:color="auto"/>
              <w:right w:val="nil"/>
            </w:tcBorders>
            <w:shd w:val="clear" w:color="auto" w:fill="auto"/>
            <w:noWrap/>
            <w:hideMark/>
          </w:tcPr>
          <w:p w14:paraId="71EFC2AE" w14:textId="38D47AD5"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808080"/>
                <w:sz w:val="18"/>
                <w:szCs w:val="18"/>
                <w:lang w:eastAsia="sv-SE"/>
              </w:rPr>
            </w:pPr>
            <w:r w:rsidRPr="00897F4E">
              <w:rPr>
                <w:rFonts w:ascii="Arial" w:hAnsi="Arial" w:cs="Arial"/>
                <w:sz w:val="18"/>
                <w:szCs w:val="18"/>
              </w:rPr>
              <w:t>-9</w:t>
            </w:r>
            <w:r w:rsidR="00897F4E">
              <w:rPr>
                <w:rFonts w:ascii="Arial" w:hAnsi="Arial" w:cs="Arial"/>
                <w:sz w:val="18"/>
                <w:szCs w:val="18"/>
              </w:rPr>
              <w:t>.</w:t>
            </w:r>
            <w:r w:rsidRPr="00897F4E">
              <w:rPr>
                <w:rFonts w:ascii="Arial" w:hAnsi="Arial" w:cs="Arial"/>
                <w:sz w:val="18"/>
                <w:szCs w:val="18"/>
              </w:rPr>
              <w:t>8%</w:t>
            </w:r>
          </w:p>
        </w:tc>
        <w:tc>
          <w:tcPr>
            <w:tcW w:w="1342" w:type="dxa"/>
            <w:tcBorders>
              <w:top w:val="nil"/>
              <w:left w:val="nil"/>
              <w:bottom w:val="single" w:sz="8" w:space="0" w:color="auto"/>
              <w:right w:val="single" w:sz="8" w:space="0" w:color="auto"/>
            </w:tcBorders>
            <w:shd w:val="clear" w:color="auto" w:fill="auto"/>
            <w:noWrap/>
            <w:hideMark/>
          </w:tcPr>
          <w:p w14:paraId="160C78A9" w14:textId="10EE6221"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808080"/>
                <w:sz w:val="18"/>
                <w:szCs w:val="18"/>
                <w:lang w:eastAsia="sv-SE"/>
              </w:rPr>
            </w:pPr>
            <w:r w:rsidRPr="00897F4E">
              <w:rPr>
                <w:rFonts w:ascii="Arial" w:hAnsi="Arial" w:cs="Arial"/>
                <w:sz w:val="18"/>
                <w:szCs w:val="18"/>
              </w:rPr>
              <w:t>-8</w:t>
            </w:r>
            <w:r w:rsidR="00897F4E">
              <w:rPr>
                <w:rFonts w:ascii="Arial" w:hAnsi="Arial" w:cs="Arial"/>
                <w:sz w:val="18"/>
                <w:szCs w:val="18"/>
              </w:rPr>
              <w:t>.</w:t>
            </w:r>
            <w:r w:rsidRPr="00897F4E">
              <w:rPr>
                <w:rFonts w:ascii="Arial" w:hAnsi="Arial" w:cs="Arial"/>
                <w:sz w:val="18"/>
                <w:szCs w:val="18"/>
              </w:rPr>
              <w:t>9%</w:t>
            </w:r>
          </w:p>
        </w:tc>
      </w:tr>
      <w:tr w:rsidR="001852A7" w:rsidRPr="00BD04D9" w14:paraId="5FF63308" w14:textId="77777777" w:rsidTr="00050EA0">
        <w:trPr>
          <w:cantSplit/>
          <w:trHeight w:val="255"/>
        </w:trPr>
        <w:tc>
          <w:tcPr>
            <w:tcW w:w="1300" w:type="dxa"/>
            <w:tcBorders>
              <w:top w:val="nil"/>
              <w:left w:val="single" w:sz="8" w:space="0" w:color="auto"/>
              <w:bottom w:val="nil"/>
              <w:right w:val="single" w:sz="8" w:space="0" w:color="auto"/>
            </w:tcBorders>
            <w:shd w:val="clear" w:color="auto" w:fill="auto"/>
            <w:noWrap/>
            <w:vAlign w:val="bottom"/>
            <w:hideMark/>
          </w:tcPr>
          <w:p w14:paraId="2C020321" w14:textId="77777777" w:rsidR="001852A7" w:rsidRPr="008555D3"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Class D</w:t>
            </w:r>
          </w:p>
        </w:tc>
        <w:tc>
          <w:tcPr>
            <w:tcW w:w="1060" w:type="dxa"/>
            <w:tcBorders>
              <w:top w:val="nil"/>
              <w:left w:val="nil"/>
              <w:bottom w:val="nil"/>
              <w:right w:val="nil"/>
            </w:tcBorders>
            <w:shd w:val="clear" w:color="auto" w:fill="auto"/>
            <w:noWrap/>
            <w:hideMark/>
          </w:tcPr>
          <w:p w14:paraId="643EDA6F" w14:textId="29AEBB68"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0</w:t>
            </w:r>
            <w:r w:rsidR="00897F4E">
              <w:rPr>
                <w:rFonts w:ascii="Arial" w:hAnsi="Arial" w:cs="Arial"/>
                <w:sz w:val="18"/>
                <w:szCs w:val="18"/>
              </w:rPr>
              <w:t>.</w:t>
            </w:r>
            <w:r w:rsidRPr="00897F4E">
              <w:rPr>
                <w:rFonts w:ascii="Arial" w:hAnsi="Arial" w:cs="Arial"/>
                <w:sz w:val="18"/>
                <w:szCs w:val="18"/>
              </w:rPr>
              <w:t>1%</w:t>
            </w:r>
          </w:p>
        </w:tc>
        <w:tc>
          <w:tcPr>
            <w:tcW w:w="1060" w:type="dxa"/>
            <w:tcBorders>
              <w:top w:val="nil"/>
              <w:left w:val="nil"/>
              <w:bottom w:val="nil"/>
              <w:right w:val="nil"/>
            </w:tcBorders>
            <w:shd w:val="clear" w:color="auto" w:fill="auto"/>
            <w:noWrap/>
            <w:hideMark/>
          </w:tcPr>
          <w:p w14:paraId="5A4EBF2C" w14:textId="23234984"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-4</w:t>
            </w:r>
            <w:r w:rsidR="00897F4E">
              <w:rPr>
                <w:rFonts w:ascii="Arial" w:hAnsi="Arial" w:cs="Arial"/>
                <w:sz w:val="18"/>
                <w:szCs w:val="18"/>
              </w:rPr>
              <w:t>.</w:t>
            </w:r>
            <w:r w:rsidRPr="00897F4E">
              <w:rPr>
                <w:rFonts w:ascii="Arial" w:hAnsi="Arial" w:cs="Arial"/>
                <w:sz w:val="18"/>
                <w:szCs w:val="18"/>
              </w:rPr>
              <w:t>3%</w:t>
            </w:r>
          </w:p>
        </w:tc>
        <w:tc>
          <w:tcPr>
            <w:tcW w:w="1342" w:type="dxa"/>
            <w:tcBorders>
              <w:top w:val="nil"/>
              <w:left w:val="nil"/>
              <w:bottom w:val="nil"/>
              <w:right w:val="single" w:sz="8" w:space="0" w:color="auto"/>
            </w:tcBorders>
            <w:shd w:val="clear" w:color="auto" w:fill="auto"/>
            <w:noWrap/>
            <w:hideMark/>
          </w:tcPr>
          <w:p w14:paraId="1A08D593" w14:textId="772B82A8"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-4</w:t>
            </w:r>
            <w:r w:rsidR="00897F4E">
              <w:rPr>
                <w:rFonts w:ascii="Arial" w:hAnsi="Arial" w:cs="Arial"/>
                <w:sz w:val="18"/>
                <w:szCs w:val="18"/>
              </w:rPr>
              <w:t>.</w:t>
            </w:r>
            <w:r w:rsidRPr="00897F4E">
              <w:rPr>
                <w:rFonts w:ascii="Arial" w:hAnsi="Arial" w:cs="Arial"/>
                <w:sz w:val="18"/>
                <w:szCs w:val="18"/>
              </w:rPr>
              <w:t>3%</w:t>
            </w:r>
          </w:p>
        </w:tc>
      </w:tr>
      <w:tr w:rsidR="001852A7" w:rsidRPr="00BD04D9" w14:paraId="6B7C3AC4" w14:textId="77777777" w:rsidTr="00050EA0">
        <w:trPr>
          <w:cantSplit/>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14:paraId="03109074" w14:textId="77777777" w:rsidR="001852A7" w:rsidRPr="008555D3"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sz w:val="18"/>
                <w:szCs w:val="18"/>
                <w:lang w:eastAsia="sv-SE"/>
              </w:rPr>
            </w:pPr>
            <w:r w:rsidRPr="008555D3">
              <w:rPr>
                <w:rFonts w:ascii="Arial" w:hAnsi="Arial" w:cs="Arial"/>
                <w:sz w:val="18"/>
                <w:szCs w:val="18"/>
                <w:lang w:eastAsia="sv-SE"/>
              </w:rPr>
              <w:t>Class F</w:t>
            </w:r>
          </w:p>
        </w:tc>
        <w:tc>
          <w:tcPr>
            <w:tcW w:w="1060" w:type="dxa"/>
            <w:tcBorders>
              <w:top w:val="nil"/>
              <w:left w:val="nil"/>
              <w:bottom w:val="single" w:sz="8" w:space="0" w:color="auto"/>
              <w:right w:val="nil"/>
            </w:tcBorders>
            <w:shd w:val="clear" w:color="auto" w:fill="auto"/>
            <w:noWrap/>
            <w:hideMark/>
          </w:tcPr>
          <w:p w14:paraId="2D825DC0" w14:textId="68F6F0AD"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-1</w:t>
            </w:r>
            <w:r w:rsidR="00897F4E">
              <w:rPr>
                <w:rFonts w:ascii="Arial" w:hAnsi="Arial" w:cs="Arial"/>
                <w:sz w:val="18"/>
                <w:szCs w:val="18"/>
              </w:rPr>
              <w:t>.</w:t>
            </w:r>
            <w:r w:rsidRPr="00897F4E">
              <w:rPr>
                <w:rFonts w:ascii="Arial" w:hAnsi="Arial" w:cs="Arial"/>
                <w:sz w:val="18"/>
                <w:szCs w:val="18"/>
              </w:rPr>
              <w:t>1%</w:t>
            </w:r>
          </w:p>
        </w:tc>
        <w:tc>
          <w:tcPr>
            <w:tcW w:w="1060" w:type="dxa"/>
            <w:tcBorders>
              <w:top w:val="nil"/>
              <w:left w:val="nil"/>
              <w:bottom w:val="single" w:sz="8" w:space="0" w:color="auto"/>
              <w:right w:val="nil"/>
            </w:tcBorders>
            <w:shd w:val="clear" w:color="auto" w:fill="auto"/>
            <w:noWrap/>
            <w:hideMark/>
          </w:tcPr>
          <w:p w14:paraId="7D535DA6" w14:textId="67209B74"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-1</w:t>
            </w:r>
            <w:r w:rsidR="00897F4E">
              <w:rPr>
                <w:rFonts w:ascii="Arial" w:hAnsi="Arial" w:cs="Arial"/>
                <w:sz w:val="18"/>
                <w:szCs w:val="18"/>
              </w:rPr>
              <w:t>.</w:t>
            </w:r>
            <w:r w:rsidRPr="00897F4E">
              <w:rPr>
                <w:rFonts w:ascii="Arial" w:hAnsi="Arial" w:cs="Arial"/>
                <w:sz w:val="18"/>
                <w:szCs w:val="18"/>
              </w:rPr>
              <w:t>8%</w:t>
            </w:r>
          </w:p>
        </w:tc>
        <w:tc>
          <w:tcPr>
            <w:tcW w:w="1342" w:type="dxa"/>
            <w:tcBorders>
              <w:top w:val="nil"/>
              <w:left w:val="nil"/>
              <w:bottom w:val="single" w:sz="8" w:space="0" w:color="auto"/>
              <w:right w:val="single" w:sz="8" w:space="0" w:color="auto"/>
            </w:tcBorders>
            <w:shd w:val="clear" w:color="auto" w:fill="auto"/>
            <w:noWrap/>
            <w:hideMark/>
          </w:tcPr>
          <w:p w14:paraId="023CA46A" w14:textId="509CFC5B"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sz w:val="18"/>
                <w:szCs w:val="18"/>
                <w:lang w:eastAsia="sv-SE"/>
              </w:rPr>
            </w:pPr>
            <w:r w:rsidRPr="00897F4E">
              <w:rPr>
                <w:rFonts w:ascii="Arial" w:hAnsi="Arial" w:cs="Arial"/>
                <w:sz w:val="18"/>
                <w:szCs w:val="18"/>
              </w:rPr>
              <w:t>-1</w:t>
            </w:r>
            <w:r w:rsidR="00897F4E">
              <w:rPr>
                <w:rFonts w:ascii="Arial" w:hAnsi="Arial" w:cs="Arial"/>
                <w:sz w:val="18"/>
                <w:szCs w:val="18"/>
              </w:rPr>
              <w:t>.</w:t>
            </w:r>
            <w:r w:rsidRPr="00897F4E">
              <w:rPr>
                <w:rFonts w:ascii="Arial" w:hAnsi="Arial" w:cs="Arial"/>
                <w:sz w:val="18"/>
                <w:szCs w:val="18"/>
              </w:rPr>
              <w:t>8%</w:t>
            </w:r>
          </w:p>
        </w:tc>
      </w:tr>
      <w:tr w:rsidR="001852A7" w:rsidRPr="00BD04D9" w14:paraId="4156731C" w14:textId="77777777" w:rsidTr="00050EA0">
        <w:trPr>
          <w:cantSplit/>
          <w:trHeight w:val="240"/>
        </w:trPr>
        <w:tc>
          <w:tcPr>
            <w:tcW w:w="1300" w:type="dxa"/>
            <w:tcBorders>
              <w:top w:val="nil"/>
              <w:left w:val="single" w:sz="8" w:space="0" w:color="auto"/>
              <w:bottom w:val="nil"/>
              <w:right w:val="single" w:sz="8" w:space="0" w:color="auto"/>
            </w:tcBorders>
            <w:shd w:val="clear" w:color="auto" w:fill="auto"/>
            <w:noWrap/>
            <w:vAlign w:val="bottom"/>
            <w:hideMark/>
          </w:tcPr>
          <w:p w14:paraId="17E75D41" w14:textId="77777777" w:rsidR="001852A7" w:rsidRPr="008555D3"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 xml:space="preserve">Enc </w:t>
            </w:r>
            <w:proofErr w:type="gramStart"/>
            <w:r w:rsidRPr="008555D3">
              <w:rPr>
                <w:rFonts w:ascii="Arial" w:hAnsi="Arial" w:cs="Arial"/>
                <w:color w:val="000000"/>
                <w:sz w:val="18"/>
                <w:szCs w:val="18"/>
                <w:lang w:eastAsia="sv-SE"/>
              </w:rPr>
              <w:t>Time[</w:t>
            </w:r>
            <w:proofErr w:type="gramEnd"/>
            <w:r w:rsidRPr="008555D3">
              <w:rPr>
                <w:rFonts w:ascii="Arial" w:hAnsi="Arial" w:cs="Arial"/>
                <w:color w:val="000000"/>
                <w:sz w:val="18"/>
                <w:szCs w:val="18"/>
                <w:lang w:eastAsia="sv-SE"/>
              </w:rPr>
              <w:t>%]</w:t>
            </w:r>
          </w:p>
        </w:tc>
        <w:tc>
          <w:tcPr>
            <w:tcW w:w="3462" w:type="dxa"/>
            <w:gridSpan w:val="3"/>
            <w:tcBorders>
              <w:top w:val="single" w:sz="8" w:space="0" w:color="auto"/>
              <w:left w:val="single" w:sz="8" w:space="0" w:color="auto"/>
              <w:bottom w:val="nil"/>
              <w:right w:val="single" w:sz="8" w:space="0" w:color="auto"/>
            </w:tcBorders>
            <w:shd w:val="clear" w:color="auto" w:fill="auto"/>
            <w:noWrap/>
          </w:tcPr>
          <w:p w14:paraId="21F14E52" w14:textId="24E345A5"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102%</w:t>
            </w:r>
          </w:p>
        </w:tc>
      </w:tr>
      <w:tr w:rsidR="001852A7" w:rsidRPr="00BD04D9" w14:paraId="58A7221A" w14:textId="77777777" w:rsidTr="00050EA0">
        <w:trPr>
          <w:cantSplit/>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14:paraId="2C8AD26A" w14:textId="77777777" w:rsidR="001852A7" w:rsidRPr="008555D3"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sv-SE"/>
              </w:rPr>
            </w:pPr>
            <w:r w:rsidRPr="008555D3">
              <w:rPr>
                <w:rFonts w:ascii="Arial" w:hAnsi="Arial" w:cs="Arial"/>
                <w:color w:val="000000"/>
                <w:sz w:val="18"/>
                <w:szCs w:val="18"/>
                <w:lang w:eastAsia="sv-SE"/>
              </w:rPr>
              <w:t xml:space="preserve">Dec </w:t>
            </w:r>
            <w:proofErr w:type="gramStart"/>
            <w:r w:rsidRPr="008555D3">
              <w:rPr>
                <w:rFonts w:ascii="Arial" w:hAnsi="Arial" w:cs="Arial"/>
                <w:color w:val="000000"/>
                <w:sz w:val="18"/>
                <w:szCs w:val="18"/>
                <w:lang w:eastAsia="sv-SE"/>
              </w:rPr>
              <w:t>Time[</w:t>
            </w:r>
            <w:proofErr w:type="gramEnd"/>
            <w:r w:rsidRPr="008555D3">
              <w:rPr>
                <w:rFonts w:ascii="Arial" w:hAnsi="Arial" w:cs="Arial"/>
                <w:color w:val="000000"/>
                <w:sz w:val="18"/>
                <w:szCs w:val="18"/>
                <w:lang w:eastAsia="sv-SE"/>
              </w:rPr>
              <w:t>%]</w:t>
            </w:r>
          </w:p>
        </w:tc>
        <w:tc>
          <w:tcPr>
            <w:tcW w:w="3462" w:type="dxa"/>
            <w:gridSpan w:val="3"/>
            <w:tcBorders>
              <w:top w:val="nil"/>
              <w:left w:val="single" w:sz="8" w:space="0" w:color="auto"/>
              <w:bottom w:val="single" w:sz="8" w:space="0" w:color="auto"/>
              <w:right w:val="single" w:sz="8" w:space="0" w:color="auto"/>
            </w:tcBorders>
            <w:shd w:val="clear" w:color="auto" w:fill="auto"/>
            <w:noWrap/>
          </w:tcPr>
          <w:p w14:paraId="64B6ECCB" w14:textId="3DF38C5B" w:rsidR="001852A7" w:rsidRPr="00897F4E" w:rsidRDefault="001852A7" w:rsidP="001852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sv-SE"/>
              </w:rPr>
            </w:pPr>
            <w:r w:rsidRPr="00897F4E">
              <w:rPr>
                <w:rFonts w:ascii="Arial" w:hAnsi="Arial" w:cs="Arial"/>
                <w:sz w:val="18"/>
                <w:szCs w:val="18"/>
              </w:rPr>
              <w:t>96%</w:t>
            </w:r>
          </w:p>
        </w:tc>
      </w:tr>
    </w:tbl>
    <w:p w14:paraId="2B27BBF9" w14:textId="01D6ED30" w:rsidR="00135BA7" w:rsidRDefault="00135BA7" w:rsidP="003A2ED2">
      <w:pPr>
        <w:rPr>
          <w:szCs w:val="22"/>
        </w:rPr>
      </w:pPr>
    </w:p>
    <w:p w14:paraId="2D5604E2" w14:textId="77777777" w:rsidR="0067471C" w:rsidRPr="00BD04D9" w:rsidRDefault="0067471C" w:rsidP="003A2ED2">
      <w:pPr>
        <w:rPr>
          <w:szCs w:val="22"/>
        </w:rPr>
      </w:pPr>
    </w:p>
    <w:p w14:paraId="6324D073" w14:textId="755E97D9" w:rsidR="00742C60" w:rsidRDefault="00742C60" w:rsidP="00742C60">
      <w:pPr>
        <w:pStyle w:val="Heading1"/>
      </w:pPr>
      <w:r w:rsidRPr="00BD04D9">
        <w:t>Conclusion</w:t>
      </w:r>
    </w:p>
    <w:p w14:paraId="48F460EF" w14:textId="129243FB" w:rsidR="00761371" w:rsidRPr="00761371" w:rsidRDefault="00761371" w:rsidP="00761371">
      <w:r w:rsidRPr="00761371">
        <w:t xml:space="preserve">In this document a </w:t>
      </w:r>
      <w:r>
        <w:t xml:space="preserve">temporal </w:t>
      </w:r>
      <w:r w:rsidRPr="00761371">
        <w:t xml:space="preserve">filter was </w:t>
      </w:r>
      <w:r>
        <w:t xml:space="preserve">introduced </w:t>
      </w:r>
      <w:r w:rsidRPr="00761371">
        <w:t xml:space="preserve">providing </w:t>
      </w:r>
      <w:r w:rsidR="009E22A1">
        <w:t>improved compression efficiency</w:t>
      </w:r>
      <w:r w:rsidRPr="00761371">
        <w:t xml:space="preserve">. We recommend adopting the proposed method into </w:t>
      </w:r>
      <w:r w:rsidR="00647AFE">
        <w:t>the</w:t>
      </w:r>
      <w:r w:rsidRPr="00761371">
        <w:t xml:space="preserve"> </w:t>
      </w:r>
      <w:r w:rsidR="004C1A17">
        <w:t>HM</w:t>
      </w:r>
      <w:r w:rsidRPr="00761371">
        <w:t xml:space="preserve"> </w:t>
      </w:r>
      <w:r w:rsidR="00647AFE">
        <w:t>software</w:t>
      </w:r>
      <w:r w:rsidRPr="00761371">
        <w:t>.</w:t>
      </w:r>
    </w:p>
    <w:p w14:paraId="2F7929E3" w14:textId="5648BA03" w:rsidR="00742C60" w:rsidRPr="00BD04D9" w:rsidRDefault="00742C60" w:rsidP="00742C60"/>
    <w:p w14:paraId="203D30AD" w14:textId="2B2DDED5" w:rsidR="00742C60" w:rsidRPr="00BD04D9" w:rsidRDefault="00742C60" w:rsidP="00742C60">
      <w:pPr>
        <w:pStyle w:val="Heading1"/>
      </w:pPr>
      <w:r w:rsidRPr="00BD04D9">
        <w:t>References</w:t>
      </w:r>
    </w:p>
    <w:p w14:paraId="3F14E90B" w14:textId="08608B64" w:rsidR="00742C60" w:rsidRPr="00BD04D9" w:rsidRDefault="00CE4315" w:rsidP="00742C60">
      <w:r w:rsidRPr="00BD04D9">
        <w:t xml:space="preserve">[1]. HM-16.20 reference software, </w:t>
      </w:r>
      <w:hyperlink r:id="rId11" w:history="1">
        <w:r w:rsidR="006E4A42" w:rsidRPr="00BD04D9">
          <w:rPr>
            <w:rStyle w:val="Hyperlink"/>
          </w:rPr>
          <w:t>https://hevc.hhi.fraunhofer.de/svn/svn_HEVCSoftware/tags/HM-16.20</w:t>
        </w:r>
      </w:hyperlink>
      <w:r w:rsidR="006E4A42" w:rsidRPr="00BD04D9">
        <w:t xml:space="preserve"> </w:t>
      </w:r>
    </w:p>
    <w:p w14:paraId="31355805" w14:textId="77777777" w:rsidR="00DA3939" w:rsidRPr="00BD04D9" w:rsidRDefault="00DA3939" w:rsidP="009234A5">
      <w:pPr>
        <w:rPr>
          <w:szCs w:val="22"/>
        </w:rPr>
      </w:pPr>
    </w:p>
    <w:p w14:paraId="4EBF97D7" w14:textId="77777777" w:rsidR="001F2594" w:rsidRPr="00BD04D9" w:rsidRDefault="001F2594" w:rsidP="00E11923">
      <w:pPr>
        <w:pStyle w:val="Heading1"/>
      </w:pPr>
      <w:r w:rsidRPr="00BD04D9">
        <w:t>Patent rights declaration</w:t>
      </w:r>
      <w:r w:rsidR="00B94B06" w:rsidRPr="00BD04D9">
        <w:t>(s)</w:t>
      </w:r>
    </w:p>
    <w:p w14:paraId="6F7C1403" w14:textId="13EDFAF8" w:rsidR="00342FF4" w:rsidRPr="00BD04D9" w:rsidRDefault="003C7AA1" w:rsidP="009234A5">
      <w:pPr>
        <w:rPr>
          <w:szCs w:val="22"/>
        </w:rPr>
      </w:pPr>
      <w:r w:rsidRPr="00BD04D9">
        <w:rPr>
          <w:b/>
          <w:szCs w:val="22"/>
        </w:rPr>
        <w:t>Ericsson</w:t>
      </w:r>
      <w:r w:rsidR="001F2594" w:rsidRPr="00BD04D9">
        <w:rPr>
          <w:b/>
          <w:szCs w:val="22"/>
        </w:rPr>
        <w:t xml:space="preserve"> may have </w:t>
      </w:r>
      <w:r w:rsidR="0098551D" w:rsidRPr="00BD04D9">
        <w:rPr>
          <w:b/>
          <w:szCs w:val="22"/>
        </w:rPr>
        <w:t>current or pending</w:t>
      </w:r>
      <w:r w:rsidR="001F2594" w:rsidRPr="00BD04D9">
        <w:rPr>
          <w:b/>
          <w:szCs w:val="22"/>
        </w:rPr>
        <w:t xml:space="preserve"> </w:t>
      </w:r>
      <w:r w:rsidR="0098551D" w:rsidRPr="00BD04D9">
        <w:rPr>
          <w:b/>
          <w:szCs w:val="22"/>
        </w:rPr>
        <w:t xml:space="preserve">patent rights </w:t>
      </w:r>
      <w:r w:rsidR="001F2594" w:rsidRPr="00BD04D9">
        <w:rPr>
          <w:b/>
          <w:szCs w:val="22"/>
        </w:rPr>
        <w:t xml:space="preserve">relating to the technology described </w:t>
      </w:r>
      <w:r w:rsidR="002F164D" w:rsidRPr="00BD04D9">
        <w:rPr>
          <w:b/>
          <w:szCs w:val="22"/>
        </w:rPr>
        <w:t xml:space="preserve">in </w:t>
      </w:r>
      <w:r w:rsidR="001F2594" w:rsidRPr="00BD04D9">
        <w:rPr>
          <w:b/>
          <w:szCs w:val="22"/>
        </w:rPr>
        <w:t>this contribution and, conditioned on reciprocity, is prepared to grant licenses under reasonable and non-discriminatory terms as necessary for implementation of the resulting ITU-T Recommendation</w:t>
      </w:r>
      <w:r w:rsidR="002F164D" w:rsidRPr="00BD04D9">
        <w:rPr>
          <w:b/>
          <w:szCs w:val="22"/>
        </w:rPr>
        <w:t xml:space="preserve"> | ISO/IEC </w:t>
      </w:r>
      <w:r w:rsidR="00A83253" w:rsidRPr="00BD04D9">
        <w:rPr>
          <w:b/>
          <w:szCs w:val="22"/>
        </w:rPr>
        <w:t xml:space="preserve">International </w:t>
      </w:r>
      <w:r w:rsidR="002F164D" w:rsidRPr="00BD04D9">
        <w:rPr>
          <w:b/>
          <w:szCs w:val="22"/>
        </w:rPr>
        <w:t>Standard</w:t>
      </w:r>
      <w:r w:rsidR="001F2594" w:rsidRPr="00BD04D9">
        <w:rPr>
          <w:b/>
          <w:szCs w:val="22"/>
        </w:rPr>
        <w:t xml:space="preserve"> (per box 2 of the ITU-T/ITU-R/ISO/IEC patent statement and licensing declaration form).</w:t>
      </w:r>
    </w:p>
    <w:p w14:paraId="0618A025" w14:textId="77777777" w:rsidR="007F1F8B" w:rsidRPr="00BD04D9" w:rsidRDefault="007F1F8B" w:rsidP="009234A5">
      <w:pPr>
        <w:rPr>
          <w:szCs w:val="22"/>
        </w:rPr>
      </w:pPr>
    </w:p>
    <w:sectPr w:rsidR="007F1F8B" w:rsidRPr="00BD04D9" w:rsidSect="00A01439">
      <w:headerReference w:type="default" r:id="rId12"/>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3F5220" w14:textId="77777777" w:rsidR="004B0718" w:rsidRDefault="004B0718">
      <w:r>
        <w:separator/>
      </w:r>
    </w:p>
  </w:endnote>
  <w:endnote w:type="continuationSeparator" w:id="0">
    <w:p w14:paraId="4C6A2664" w14:textId="77777777" w:rsidR="004B0718" w:rsidRDefault="004B0718">
      <w:r>
        <w:continuationSeparator/>
      </w:r>
    </w:p>
  </w:endnote>
  <w:endnote w:type="continuationNotice" w:id="1">
    <w:p w14:paraId="5FBF8463" w14:textId="77777777" w:rsidR="004B0718" w:rsidRDefault="004B071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4EBEC5CE" w:rsidR="004B0718" w:rsidRPr="00806DFE" w:rsidRDefault="004B0718"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Pr>
        <w:rStyle w:val="PageNumber"/>
        <w:noProof/>
      </w:rPr>
      <w:t>2019-03-21</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240FB0" w14:textId="77777777" w:rsidR="004B0718" w:rsidRDefault="004B0718">
      <w:r>
        <w:separator/>
      </w:r>
    </w:p>
  </w:footnote>
  <w:footnote w:type="continuationSeparator" w:id="0">
    <w:p w14:paraId="434ECAF5" w14:textId="77777777" w:rsidR="004B0718" w:rsidRDefault="004B0718">
      <w:r>
        <w:continuationSeparator/>
      </w:r>
    </w:p>
  </w:footnote>
  <w:footnote w:type="continuationNotice" w:id="1">
    <w:p w14:paraId="6620CA67" w14:textId="77777777" w:rsidR="004B0718" w:rsidRDefault="004B0718">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BC24C" w14:textId="77777777" w:rsidR="004B0718" w:rsidRDefault="004B0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CTVC-AI0023-v2">
    <w15:presenceInfo w15:providerId="None" w15:userId="JCTVC-AI0023-v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5EA4"/>
    <w:rsid w:val="00011039"/>
    <w:rsid w:val="0001553A"/>
    <w:rsid w:val="00023A2A"/>
    <w:rsid w:val="00026766"/>
    <w:rsid w:val="0002691C"/>
    <w:rsid w:val="000308A3"/>
    <w:rsid w:val="000338ED"/>
    <w:rsid w:val="00036BB7"/>
    <w:rsid w:val="000403C2"/>
    <w:rsid w:val="000458BC"/>
    <w:rsid w:val="00045C41"/>
    <w:rsid w:val="00046C03"/>
    <w:rsid w:val="00050EA0"/>
    <w:rsid w:val="00051457"/>
    <w:rsid w:val="00055241"/>
    <w:rsid w:val="000552FF"/>
    <w:rsid w:val="00065039"/>
    <w:rsid w:val="0007614F"/>
    <w:rsid w:val="00085D68"/>
    <w:rsid w:val="00086FD6"/>
    <w:rsid w:val="000A5EB9"/>
    <w:rsid w:val="000B0C0F"/>
    <w:rsid w:val="000B1C6B"/>
    <w:rsid w:val="000B4FF9"/>
    <w:rsid w:val="000C09AC"/>
    <w:rsid w:val="000C1969"/>
    <w:rsid w:val="000C55EC"/>
    <w:rsid w:val="000C64CE"/>
    <w:rsid w:val="000E00F3"/>
    <w:rsid w:val="000E3CC2"/>
    <w:rsid w:val="000E7736"/>
    <w:rsid w:val="000F1148"/>
    <w:rsid w:val="000F158C"/>
    <w:rsid w:val="000F2A36"/>
    <w:rsid w:val="000F32D1"/>
    <w:rsid w:val="000F6C4F"/>
    <w:rsid w:val="00102F3D"/>
    <w:rsid w:val="00104245"/>
    <w:rsid w:val="00124DB5"/>
    <w:rsid w:val="00124E38"/>
    <w:rsid w:val="0012580B"/>
    <w:rsid w:val="00131F90"/>
    <w:rsid w:val="0013526E"/>
    <w:rsid w:val="00135BA7"/>
    <w:rsid w:val="00140E5E"/>
    <w:rsid w:val="001460C1"/>
    <w:rsid w:val="00146152"/>
    <w:rsid w:val="00164FB7"/>
    <w:rsid w:val="00165B71"/>
    <w:rsid w:val="00166E0F"/>
    <w:rsid w:val="00171371"/>
    <w:rsid w:val="0017547D"/>
    <w:rsid w:val="00175A24"/>
    <w:rsid w:val="0018104A"/>
    <w:rsid w:val="001852A7"/>
    <w:rsid w:val="00187E58"/>
    <w:rsid w:val="00192BAA"/>
    <w:rsid w:val="001947D1"/>
    <w:rsid w:val="0019725D"/>
    <w:rsid w:val="001A297E"/>
    <w:rsid w:val="001A368E"/>
    <w:rsid w:val="001A3A6D"/>
    <w:rsid w:val="001A3C19"/>
    <w:rsid w:val="001A4B31"/>
    <w:rsid w:val="001A7329"/>
    <w:rsid w:val="001A792F"/>
    <w:rsid w:val="001B008F"/>
    <w:rsid w:val="001B1956"/>
    <w:rsid w:val="001B208E"/>
    <w:rsid w:val="001B36F7"/>
    <w:rsid w:val="001B4E28"/>
    <w:rsid w:val="001C0F39"/>
    <w:rsid w:val="001C16B9"/>
    <w:rsid w:val="001C3525"/>
    <w:rsid w:val="001C3AFB"/>
    <w:rsid w:val="001D087E"/>
    <w:rsid w:val="001D1BD2"/>
    <w:rsid w:val="001D2F9E"/>
    <w:rsid w:val="001D7DD8"/>
    <w:rsid w:val="001E02BE"/>
    <w:rsid w:val="001E3B37"/>
    <w:rsid w:val="001E5E67"/>
    <w:rsid w:val="001E767E"/>
    <w:rsid w:val="001F2594"/>
    <w:rsid w:val="002055A6"/>
    <w:rsid w:val="00206460"/>
    <w:rsid w:val="002069B4"/>
    <w:rsid w:val="00211260"/>
    <w:rsid w:val="002142C1"/>
    <w:rsid w:val="00215DFC"/>
    <w:rsid w:val="00216FF5"/>
    <w:rsid w:val="002212DF"/>
    <w:rsid w:val="00222CD4"/>
    <w:rsid w:val="0022352D"/>
    <w:rsid w:val="00225016"/>
    <w:rsid w:val="002264A6"/>
    <w:rsid w:val="00227BA7"/>
    <w:rsid w:val="0023011C"/>
    <w:rsid w:val="00230285"/>
    <w:rsid w:val="00236E8F"/>
    <w:rsid w:val="002375C1"/>
    <w:rsid w:val="00246C54"/>
    <w:rsid w:val="00255F2B"/>
    <w:rsid w:val="00263398"/>
    <w:rsid w:val="00266F06"/>
    <w:rsid w:val="00274325"/>
    <w:rsid w:val="00275BCF"/>
    <w:rsid w:val="00290380"/>
    <w:rsid w:val="002918C9"/>
    <w:rsid w:val="00291E36"/>
    <w:rsid w:val="00292257"/>
    <w:rsid w:val="002952F5"/>
    <w:rsid w:val="002A158E"/>
    <w:rsid w:val="002A5035"/>
    <w:rsid w:val="002A54E0"/>
    <w:rsid w:val="002B1595"/>
    <w:rsid w:val="002B191D"/>
    <w:rsid w:val="002B6F85"/>
    <w:rsid w:val="002C4EEE"/>
    <w:rsid w:val="002C5EDA"/>
    <w:rsid w:val="002D0AF6"/>
    <w:rsid w:val="002D16A2"/>
    <w:rsid w:val="002D3012"/>
    <w:rsid w:val="002E545C"/>
    <w:rsid w:val="002E5FCE"/>
    <w:rsid w:val="002F164D"/>
    <w:rsid w:val="002F6224"/>
    <w:rsid w:val="002F6DAE"/>
    <w:rsid w:val="00306206"/>
    <w:rsid w:val="00312445"/>
    <w:rsid w:val="00312BE0"/>
    <w:rsid w:val="00313BEC"/>
    <w:rsid w:val="00317D85"/>
    <w:rsid w:val="00324280"/>
    <w:rsid w:val="0032546A"/>
    <w:rsid w:val="00327C56"/>
    <w:rsid w:val="003315A1"/>
    <w:rsid w:val="003373EC"/>
    <w:rsid w:val="0034060B"/>
    <w:rsid w:val="00342A67"/>
    <w:rsid w:val="00342FF4"/>
    <w:rsid w:val="00346148"/>
    <w:rsid w:val="00347BC6"/>
    <w:rsid w:val="003669EA"/>
    <w:rsid w:val="003706CC"/>
    <w:rsid w:val="00371654"/>
    <w:rsid w:val="00372E8F"/>
    <w:rsid w:val="0037338D"/>
    <w:rsid w:val="00374D52"/>
    <w:rsid w:val="00377710"/>
    <w:rsid w:val="003811E9"/>
    <w:rsid w:val="003A2D8E"/>
    <w:rsid w:val="003A2ED2"/>
    <w:rsid w:val="003A7CE6"/>
    <w:rsid w:val="003B0479"/>
    <w:rsid w:val="003B228E"/>
    <w:rsid w:val="003B5C2A"/>
    <w:rsid w:val="003C20E4"/>
    <w:rsid w:val="003C7AA1"/>
    <w:rsid w:val="003D6342"/>
    <w:rsid w:val="003E1E8C"/>
    <w:rsid w:val="003E4FE8"/>
    <w:rsid w:val="003E6F90"/>
    <w:rsid w:val="003E71E2"/>
    <w:rsid w:val="003E76C6"/>
    <w:rsid w:val="003E7D51"/>
    <w:rsid w:val="003F41DF"/>
    <w:rsid w:val="003F5D0F"/>
    <w:rsid w:val="003F6112"/>
    <w:rsid w:val="00412ABC"/>
    <w:rsid w:val="00414101"/>
    <w:rsid w:val="00417F8A"/>
    <w:rsid w:val="004234F0"/>
    <w:rsid w:val="004323F2"/>
    <w:rsid w:val="00433DDB"/>
    <w:rsid w:val="0043581B"/>
    <w:rsid w:val="00437619"/>
    <w:rsid w:val="00437BD9"/>
    <w:rsid w:val="00440F90"/>
    <w:rsid w:val="004633FE"/>
    <w:rsid w:val="00464F76"/>
    <w:rsid w:val="00465A1E"/>
    <w:rsid w:val="00467EB4"/>
    <w:rsid w:val="004814A7"/>
    <w:rsid w:val="00483EB0"/>
    <w:rsid w:val="00484546"/>
    <w:rsid w:val="004870D3"/>
    <w:rsid w:val="00490E9C"/>
    <w:rsid w:val="00494105"/>
    <w:rsid w:val="004A2A63"/>
    <w:rsid w:val="004B0718"/>
    <w:rsid w:val="004B210C"/>
    <w:rsid w:val="004B278C"/>
    <w:rsid w:val="004B332F"/>
    <w:rsid w:val="004B4037"/>
    <w:rsid w:val="004C1A17"/>
    <w:rsid w:val="004C3E09"/>
    <w:rsid w:val="004C639E"/>
    <w:rsid w:val="004D405F"/>
    <w:rsid w:val="004D42F8"/>
    <w:rsid w:val="004D5513"/>
    <w:rsid w:val="004D6B16"/>
    <w:rsid w:val="004E4F4F"/>
    <w:rsid w:val="004E5140"/>
    <w:rsid w:val="004E6789"/>
    <w:rsid w:val="004F18CE"/>
    <w:rsid w:val="004F61E3"/>
    <w:rsid w:val="004F6C35"/>
    <w:rsid w:val="00500EDB"/>
    <w:rsid w:val="00500F74"/>
    <w:rsid w:val="00502E10"/>
    <w:rsid w:val="00503096"/>
    <w:rsid w:val="00506436"/>
    <w:rsid w:val="0051015C"/>
    <w:rsid w:val="00516CF1"/>
    <w:rsid w:val="005217DF"/>
    <w:rsid w:val="0052346D"/>
    <w:rsid w:val="005277A6"/>
    <w:rsid w:val="00531AE9"/>
    <w:rsid w:val="005379F2"/>
    <w:rsid w:val="005415FA"/>
    <w:rsid w:val="00542F15"/>
    <w:rsid w:val="00550540"/>
    <w:rsid w:val="00550A66"/>
    <w:rsid w:val="00552BDF"/>
    <w:rsid w:val="00556276"/>
    <w:rsid w:val="00556AAD"/>
    <w:rsid w:val="00565917"/>
    <w:rsid w:val="005660D9"/>
    <w:rsid w:val="00567EC7"/>
    <w:rsid w:val="00570013"/>
    <w:rsid w:val="005801A2"/>
    <w:rsid w:val="00581DB9"/>
    <w:rsid w:val="00592132"/>
    <w:rsid w:val="00594719"/>
    <w:rsid w:val="005952A5"/>
    <w:rsid w:val="005958CA"/>
    <w:rsid w:val="005A33A1"/>
    <w:rsid w:val="005B1C5D"/>
    <w:rsid w:val="005B217D"/>
    <w:rsid w:val="005B2542"/>
    <w:rsid w:val="005C229D"/>
    <w:rsid w:val="005C385F"/>
    <w:rsid w:val="005C51CB"/>
    <w:rsid w:val="005C715D"/>
    <w:rsid w:val="005D35ED"/>
    <w:rsid w:val="005E0841"/>
    <w:rsid w:val="005E0CE6"/>
    <w:rsid w:val="005E1AC6"/>
    <w:rsid w:val="005E4DBE"/>
    <w:rsid w:val="005E7F45"/>
    <w:rsid w:val="005F6F1B"/>
    <w:rsid w:val="00603898"/>
    <w:rsid w:val="006052B5"/>
    <w:rsid w:val="0061249D"/>
    <w:rsid w:val="006142A1"/>
    <w:rsid w:val="00614F18"/>
    <w:rsid w:val="00624B33"/>
    <w:rsid w:val="006301E7"/>
    <w:rsid w:val="0063041A"/>
    <w:rsid w:val="00630AA2"/>
    <w:rsid w:val="00630BC9"/>
    <w:rsid w:val="00640FB7"/>
    <w:rsid w:val="00646707"/>
    <w:rsid w:val="00646B4E"/>
    <w:rsid w:val="00647AFE"/>
    <w:rsid w:val="00657F7E"/>
    <w:rsid w:val="00662E58"/>
    <w:rsid w:val="00664DCF"/>
    <w:rsid w:val="0067471C"/>
    <w:rsid w:val="00682F42"/>
    <w:rsid w:val="00690C02"/>
    <w:rsid w:val="006A411D"/>
    <w:rsid w:val="006A4472"/>
    <w:rsid w:val="006A5797"/>
    <w:rsid w:val="006B20FE"/>
    <w:rsid w:val="006B3D46"/>
    <w:rsid w:val="006B527A"/>
    <w:rsid w:val="006B6889"/>
    <w:rsid w:val="006C38BE"/>
    <w:rsid w:val="006C5D39"/>
    <w:rsid w:val="006C619E"/>
    <w:rsid w:val="006D0EDA"/>
    <w:rsid w:val="006D2C33"/>
    <w:rsid w:val="006D6D9B"/>
    <w:rsid w:val="006E17A0"/>
    <w:rsid w:val="006E2810"/>
    <w:rsid w:val="006E4377"/>
    <w:rsid w:val="006E4A42"/>
    <w:rsid w:val="006E5417"/>
    <w:rsid w:val="006E76BA"/>
    <w:rsid w:val="006F0027"/>
    <w:rsid w:val="007023DE"/>
    <w:rsid w:val="00712F60"/>
    <w:rsid w:val="00716022"/>
    <w:rsid w:val="00720E3B"/>
    <w:rsid w:val="00721BAE"/>
    <w:rsid w:val="00722B20"/>
    <w:rsid w:val="00726BCC"/>
    <w:rsid w:val="007363B5"/>
    <w:rsid w:val="00742C60"/>
    <w:rsid w:val="0074393F"/>
    <w:rsid w:val="00745F6B"/>
    <w:rsid w:val="00755276"/>
    <w:rsid w:val="0075585E"/>
    <w:rsid w:val="00756A6D"/>
    <w:rsid w:val="00760861"/>
    <w:rsid w:val="00760D3E"/>
    <w:rsid w:val="00761371"/>
    <w:rsid w:val="00770571"/>
    <w:rsid w:val="0077119C"/>
    <w:rsid w:val="0077302F"/>
    <w:rsid w:val="007768FF"/>
    <w:rsid w:val="007772DC"/>
    <w:rsid w:val="00781D52"/>
    <w:rsid w:val="007824D3"/>
    <w:rsid w:val="00794820"/>
    <w:rsid w:val="00796EE3"/>
    <w:rsid w:val="0079763A"/>
    <w:rsid w:val="007A1805"/>
    <w:rsid w:val="007A7D29"/>
    <w:rsid w:val="007B0275"/>
    <w:rsid w:val="007B0B2D"/>
    <w:rsid w:val="007B3933"/>
    <w:rsid w:val="007B4AB8"/>
    <w:rsid w:val="007C1CD3"/>
    <w:rsid w:val="007C6118"/>
    <w:rsid w:val="007D1181"/>
    <w:rsid w:val="007E01A3"/>
    <w:rsid w:val="007F03AF"/>
    <w:rsid w:val="007F0F48"/>
    <w:rsid w:val="007F11B9"/>
    <w:rsid w:val="007F1F8B"/>
    <w:rsid w:val="007F67A1"/>
    <w:rsid w:val="00800F0C"/>
    <w:rsid w:val="0080131A"/>
    <w:rsid w:val="00806DFE"/>
    <w:rsid w:val="00811C05"/>
    <w:rsid w:val="008206C8"/>
    <w:rsid w:val="00824E60"/>
    <w:rsid w:val="00835667"/>
    <w:rsid w:val="00841B6F"/>
    <w:rsid w:val="008422FF"/>
    <w:rsid w:val="00842C5A"/>
    <w:rsid w:val="00842D4C"/>
    <w:rsid w:val="00844F73"/>
    <w:rsid w:val="0084504F"/>
    <w:rsid w:val="00853B5C"/>
    <w:rsid w:val="00855232"/>
    <w:rsid w:val="008555D3"/>
    <w:rsid w:val="008637CF"/>
    <w:rsid w:val="008637EB"/>
    <w:rsid w:val="0086387C"/>
    <w:rsid w:val="00873AEC"/>
    <w:rsid w:val="00874A6C"/>
    <w:rsid w:val="00876C65"/>
    <w:rsid w:val="00895DF2"/>
    <w:rsid w:val="00897517"/>
    <w:rsid w:val="00897F4E"/>
    <w:rsid w:val="008A3F00"/>
    <w:rsid w:val="008A4639"/>
    <w:rsid w:val="008A4914"/>
    <w:rsid w:val="008A4B4C"/>
    <w:rsid w:val="008A4DDA"/>
    <w:rsid w:val="008B5BA4"/>
    <w:rsid w:val="008C239F"/>
    <w:rsid w:val="008C7223"/>
    <w:rsid w:val="008D2733"/>
    <w:rsid w:val="008D59CB"/>
    <w:rsid w:val="008D76D6"/>
    <w:rsid w:val="008E1737"/>
    <w:rsid w:val="008E480C"/>
    <w:rsid w:val="008E7921"/>
    <w:rsid w:val="008F13EE"/>
    <w:rsid w:val="00901833"/>
    <w:rsid w:val="00906A13"/>
    <w:rsid w:val="00907757"/>
    <w:rsid w:val="009212B0"/>
    <w:rsid w:val="00921FA1"/>
    <w:rsid w:val="0092247D"/>
    <w:rsid w:val="009234A5"/>
    <w:rsid w:val="0092656A"/>
    <w:rsid w:val="00933453"/>
    <w:rsid w:val="009335AE"/>
    <w:rsid w:val="009336F7"/>
    <w:rsid w:val="00933BED"/>
    <w:rsid w:val="0093636C"/>
    <w:rsid w:val="009374A7"/>
    <w:rsid w:val="00950A3C"/>
    <w:rsid w:val="00950AD8"/>
    <w:rsid w:val="00955F6D"/>
    <w:rsid w:val="00964718"/>
    <w:rsid w:val="00975472"/>
    <w:rsid w:val="009816BA"/>
    <w:rsid w:val="0098551D"/>
    <w:rsid w:val="0099434D"/>
    <w:rsid w:val="0099518F"/>
    <w:rsid w:val="009A2BF2"/>
    <w:rsid w:val="009A523D"/>
    <w:rsid w:val="009B02A1"/>
    <w:rsid w:val="009B1398"/>
    <w:rsid w:val="009B24FC"/>
    <w:rsid w:val="009B42E1"/>
    <w:rsid w:val="009B5F44"/>
    <w:rsid w:val="009C01FD"/>
    <w:rsid w:val="009C05FC"/>
    <w:rsid w:val="009C0ADB"/>
    <w:rsid w:val="009C2FC4"/>
    <w:rsid w:val="009D6A8B"/>
    <w:rsid w:val="009E22A1"/>
    <w:rsid w:val="009F496B"/>
    <w:rsid w:val="009F557E"/>
    <w:rsid w:val="009F7733"/>
    <w:rsid w:val="00A00F47"/>
    <w:rsid w:val="00A01439"/>
    <w:rsid w:val="00A029ED"/>
    <w:rsid w:val="00A02E61"/>
    <w:rsid w:val="00A04192"/>
    <w:rsid w:val="00A05CFF"/>
    <w:rsid w:val="00A13048"/>
    <w:rsid w:val="00A16E85"/>
    <w:rsid w:val="00A17713"/>
    <w:rsid w:val="00A201D2"/>
    <w:rsid w:val="00A228F3"/>
    <w:rsid w:val="00A30122"/>
    <w:rsid w:val="00A34D55"/>
    <w:rsid w:val="00A427C7"/>
    <w:rsid w:val="00A46843"/>
    <w:rsid w:val="00A56B97"/>
    <w:rsid w:val="00A6093D"/>
    <w:rsid w:val="00A6377B"/>
    <w:rsid w:val="00A64AEE"/>
    <w:rsid w:val="00A74478"/>
    <w:rsid w:val="00A767DC"/>
    <w:rsid w:val="00A76A6D"/>
    <w:rsid w:val="00A83253"/>
    <w:rsid w:val="00A87595"/>
    <w:rsid w:val="00A87651"/>
    <w:rsid w:val="00AA4F25"/>
    <w:rsid w:val="00AA6E84"/>
    <w:rsid w:val="00AB0C6A"/>
    <w:rsid w:val="00AC72C5"/>
    <w:rsid w:val="00AD05A8"/>
    <w:rsid w:val="00AD577E"/>
    <w:rsid w:val="00AD607E"/>
    <w:rsid w:val="00AE341B"/>
    <w:rsid w:val="00AF53FA"/>
    <w:rsid w:val="00B07CA7"/>
    <w:rsid w:val="00B1042F"/>
    <w:rsid w:val="00B1279A"/>
    <w:rsid w:val="00B16681"/>
    <w:rsid w:val="00B2153B"/>
    <w:rsid w:val="00B225F6"/>
    <w:rsid w:val="00B30CF6"/>
    <w:rsid w:val="00B3405E"/>
    <w:rsid w:val="00B4194A"/>
    <w:rsid w:val="00B5222E"/>
    <w:rsid w:val="00B53179"/>
    <w:rsid w:val="00B55336"/>
    <w:rsid w:val="00B56726"/>
    <w:rsid w:val="00B600CD"/>
    <w:rsid w:val="00B61C96"/>
    <w:rsid w:val="00B63396"/>
    <w:rsid w:val="00B67827"/>
    <w:rsid w:val="00B67BCB"/>
    <w:rsid w:val="00B700E5"/>
    <w:rsid w:val="00B72F57"/>
    <w:rsid w:val="00B73234"/>
    <w:rsid w:val="00B73A2A"/>
    <w:rsid w:val="00B73DD7"/>
    <w:rsid w:val="00B81C1F"/>
    <w:rsid w:val="00B8326C"/>
    <w:rsid w:val="00B92A46"/>
    <w:rsid w:val="00B94B06"/>
    <w:rsid w:val="00B94C28"/>
    <w:rsid w:val="00B957BF"/>
    <w:rsid w:val="00B969DF"/>
    <w:rsid w:val="00BA11E5"/>
    <w:rsid w:val="00BB4FFA"/>
    <w:rsid w:val="00BC10BA"/>
    <w:rsid w:val="00BC5AFD"/>
    <w:rsid w:val="00BC6E18"/>
    <w:rsid w:val="00BD04D9"/>
    <w:rsid w:val="00BD5566"/>
    <w:rsid w:val="00BD6187"/>
    <w:rsid w:val="00BE086E"/>
    <w:rsid w:val="00BF1509"/>
    <w:rsid w:val="00C04F43"/>
    <w:rsid w:val="00C0609D"/>
    <w:rsid w:val="00C115AB"/>
    <w:rsid w:val="00C20500"/>
    <w:rsid w:val="00C223D4"/>
    <w:rsid w:val="00C24133"/>
    <w:rsid w:val="00C24725"/>
    <w:rsid w:val="00C26CCB"/>
    <w:rsid w:val="00C30249"/>
    <w:rsid w:val="00C33ADC"/>
    <w:rsid w:val="00C3615B"/>
    <w:rsid w:val="00C36B5E"/>
    <w:rsid w:val="00C3723B"/>
    <w:rsid w:val="00C42466"/>
    <w:rsid w:val="00C428A9"/>
    <w:rsid w:val="00C42E7B"/>
    <w:rsid w:val="00C606C9"/>
    <w:rsid w:val="00C70E8C"/>
    <w:rsid w:val="00C76B3E"/>
    <w:rsid w:val="00C80288"/>
    <w:rsid w:val="00C84003"/>
    <w:rsid w:val="00C90650"/>
    <w:rsid w:val="00C9091B"/>
    <w:rsid w:val="00C96854"/>
    <w:rsid w:val="00C97D78"/>
    <w:rsid w:val="00CB15FE"/>
    <w:rsid w:val="00CB2150"/>
    <w:rsid w:val="00CC2AAE"/>
    <w:rsid w:val="00CC5A42"/>
    <w:rsid w:val="00CD0EAB"/>
    <w:rsid w:val="00CD6215"/>
    <w:rsid w:val="00CE26D1"/>
    <w:rsid w:val="00CE4315"/>
    <w:rsid w:val="00CE5E02"/>
    <w:rsid w:val="00CF140B"/>
    <w:rsid w:val="00CF34DB"/>
    <w:rsid w:val="00CF558F"/>
    <w:rsid w:val="00D010C0"/>
    <w:rsid w:val="00D01A14"/>
    <w:rsid w:val="00D073E2"/>
    <w:rsid w:val="00D17D8C"/>
    <w:rsid w:val="00D23A00"/>
    <w:rsid w:val="00D23BB6"/>
    <w:rsid w:val="00D27D39"/>
    <w:rsid w:val="00D34CE3"/>
    <w:rsid w:val="00D40489"/>
    <w:rsid w:val="00D429A2"/>
    <w:rsid w:val="00D446EC"/>
    <w:rsid w:val="00D51BF0"/>
    <w:rsid w:val="00D557B6"/>
    <w:rsid w:val="00D55942"/>
    <w:rsid w:val="00D55F51"/>
    <w:rsid w:val="00D57B4D"/>
    <w:rsid w:val="00D61760"/>
    <w:rsid w:val="00D63FFE"/>
    <w:rsid w:val="00D6429F"/>
    <w:rsid w:val="00D6590B"/>
    <w:rsid w:val="00D70DD6"/>
    <w:rsid w:val="00D71408"/>
    <w:rsid w:val="00D77FDB"/>
    <w:rsid w:val="00D807BF"/>
    <w:rsid w:val="00D81879"/>
    <w:rsid w:val="00D82FCC"/>
    <w:rsid w:val="00D84886"/>
    <w:rsid w:val="00D87355"/>
    <w:rsid w:val="00D90FB8"/>
    <w:rsid w:val="00DA17FC"/>
    <w:rsid w:val="00DA2FEF"/>
    <w:rsid w:val="00DA3939"/>
    <w:rsid w:val="00DA7887"/>
    <w:rsid w:val="00DB2C26"/>
    <w:rsid w:val="00DD0051"/>
    <w:rsid w:val="00DD02F4"/>
    <w:rsid w:val="00DD45CA"/>
    <w:rsid w:val="00DE0CB8"/>
    <w:rsid w:val="00DE14DB"/>
    <w:rsid w:val="00DE29C2"/>
    <w:rsid w:val="00DE6B43"/>
    <w:rsid w:val="00DF2ECD"/>
    <w:rsid w:val="00DF33D9"/>
    <w:rsid w:val="00DF3706"/>
    <w:rsid w:val="00DF7EFC"/>
    <w:rsid w:val="00E01E82"/>
    <w:rsid w:val="00E054DA"/>
    <w:rsid w:val="00E11923"/>
    <w:rsid w:val="00E256C8"/>
    <w:rsid w:val="00E262D4"/>
    <w:rsid w:val="00E311E5"/>
    <w:rsid w:val="00E34EA7"/>
    <w:rsid w:val="00E36250"/>
    <w:rsid w:val="00E410C8"/>
    <w:rsid w:val="00E453CB"/>
    <w:rsid w:val="00E5226D"/>
    <w:rsid w:val="00E54511"/>
    <w:rsid w:val="00E57005"/>
    <w:rsid w:val="00E61DAC"/>
    <w:rsid w:val="00E72B80"/>
    <w:rsid w:val="00E75FE3"/>
    <w:rsid w:val="00E81860"/>
    <w:rsid w:val="00E863D0"/>
    <w:rsid w:val="00E86C4C"/>
    <w:rsid w:val="00E907A3"/>
    <w:rsid w:val="00EA5AE0"/>
    <w:rsid w:val="00EB2A7B"/>
    <w:rsid w:val="00EB7AB1"/>
    <w:rsid w:val="00EC1720"/>
    <w:rsid w:val="00EC4E43"/>
    <w:rsid w:val="00ED3D51"/>
    <w:rsid w:val="00EE24F2"/>
    <w:rsid w:val="00EE2680"/>
    <w:rsid w:val="00EE7CD8"/>
    <w:rsid w:val="00EF48CC"/>
    <w:rsid w:val="00EF75D4"/>
    <w:rsid w:val="00EF77AB"/>
    <w:rsid w:val="00F00801"/>
    <w:rsid w:val="00F171D4"/>
    <w:rsid w:val="00F24C59"/>
    <w:rsid w:val="00F25DD0"/>
    <w:rsid w:val="00F530E3"/>
    <w:rsid w:val="00F63638"/>
    <w:rsid w:val="00F65FCF"/>
    <w:rsid w:val="00F711F1"/>
    <w:rsid w:val="00F73032"/>
    <w:rsid w:val="00F848FC"/>
    <w:rsid w:val="00F84DC0"/>
    <w:rsid w:val="00F9282A"/>
    <w:rsid w:val="00F958C5"/>
    <w:rsid w:val="00F96BAD"/>
    <w:rsid w:val="00FA139D"/>
    <w:rsid w:val="00FA4E99"/>
    <w:rsid w:val="00FB0E84"/>
    <w:rsid w:val="00FB3631"/>
    <w:rsid w:val="00FB742A"/>
    <w:rsid w:val="00FC4975"/>
    <w:rsid w:val="00FC57FD"/>
    <w:rsid w:val="00FD01C2"/>
    <w:rsid w:val="00FD09E8"/>
    <w:rsid w:val="00FD2795"/>
    <w:rsid w:val="00FD28AA"/>
    <w:rsid w:val="00FD6831"/>
    <w:rsid w:val="00FE20C6"/>
    <w:rsid w:val="00FE595C"/>
    <w:rsid w:val="00FF0CE3"/>
    <w:rsid w:val="00FF29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basedOn w:val="DefaultParagraphFont"/>
    <w:uiPriority w:val="99"/>
    <w:semiHidden/>
    <w:unhideWhenUsed/>
    <w:rsid w:val="006E4A42"/>
    <w:rPr>
      <w:color w:val="605E5C"/>
      <w:shd w:val="clear" w:color="auto" w:fill="E1DFDD"/>
    </w:rPr>
  </w:style>
  <w:style w:type="paragraph" w:styleId="Caption">
    <w:name w:val="caption"/>
    <w:basedOn w:val="Normal"/>
    <w:next w:val="Normal"/>
    <w:unhideWhenUsed/>
    <w:qFormat/>
    <w:rsid w:val="00F65FCF"/>
    <w:pPr>
      <w:spacing w:before="0" w:after="200"/>
    </w:pPr>
    <w:rPr>
      <w:i/>
      <w:iCs/>
      <w:color w:val="44546A" w:themeColor="text2"/>
      <w:sz w:val="18"/>
      <w:szCs w:val="18"/>
    </w:rPr>
  </w:style>
  <w:style w:type="character" w:styleId="CommentReference">
    <w:name w:val="annotation reference"/>
    <w:basedOn w:val="DefaultParagraphFont"/>
    <w:rsid w:val="007F03AF"/>
    <w:rPr>
      <w:sz w:val="16"/>
      <w:szCs w:val="16"/>
    </w:rPr>
  </w:style>
  <w:style w:type="paragraph" w:styleId="CommentText">
    <w:name w:val="annotation text"/>
    <w:basedOn w:val="Normal"/>
    <w:link w:val="CommentTextChar"/>
    <w:rsid w:val="007F03AF"/>
    <w:rPr>
      <w:sz w:val="20"/>
    </w:rPr>
  </w:style>
  <w:style w:type="character" w:customStyle="1" w:styleId="CommentTextChar">
    <w:name w:val="Comment Text Char"/>
    <w:basedOn w:val="DefaultParagraphFont"/>
    <w:link w:val="CommentText"/>
    <w:rsid w:val="007F03AF"/>
  </w:style>
  <w:style w:type="paragraph" w:styleId="CommentSubject">
    <w:name w:val="annotation subject"/>
    <w:basedOn w:val="CommentText"/>
    <w:next w:val="CommentText"/>
    <w:link w:val="CommentSubjectChar"/>
    <w:rsid w:val="007F03AF"/>
    <w:rPr>
      <w:b/>
      <w:bCs/>
    </w:rPr>
  </w:style>
  <w:style w:type="character" w:customStyle="1" w:styleId="CommentSubjectChar">
    <w:name w:val="Comment Subject Char"/>
    <w:basedOn w:val="CommentTextChar"/>
    <w:link w:val="CommentSubject"/>
    <w:rsid w:val="007F03AF"/>
    <w:rPr>
      <w:b/>
      <w:bCs/>
    </w:rPr>
  </w:style>
  <w:style w:type="paragraph" w:styleId="BodyText">
    <w:name w:val="Body Text"/>
    <w:link w:val="BodyTextChar"/>
    <w:rsid w:val="004633FE"/>
    <w:pPr>
      <w:keepLines/>
      <w:tabs>
        <w:tab w:val="left" w:pos="2552"/>
        <w:tab w:val="left" w:pos="3856"/>
        <w:tab w:val="left" w:pos="5216"/>
        <w:tab w:val="left" w:pos="6464"/>
        <w:tab w:val="left" w:pos="7768"/>
        <w:tab w:val="left" w:pos="9072"/>
        <w:tab w:val="left" w:pos="9639"/>
      </w:tabs>
      <w:spacing w:before="240"/>
    </w:pPr>
    <w:rPr>
      <w:rFonts w:ascii="Arial" w:hAnsi="Arial"/>
      <w:spacing w:val="2"/>
    </w:rPr>
  </w:style>
  <w:style w:type="character" w:customStyle="1" w:styleId="BodyTextChar">
    <w:name w:val="Body Text Char"/>
    <w:basedOn w:val="DefaultParagraphFont"/>
    <w:link w:val="BodyText"/>
    <w:rsid w:val="004633FE"/>
    <w:rPr>
      <w:rFonts w:ascii="Arial" w:hAnsi="Arial"/>
      <w:spacing w:val="2"/>
    </w:rPr>
  </w:style>
  <w:style w:type="paragraph" w:customStyle="1" w:styleId="IvDbodytext">
    <w:name w:val="IvD bodytext"/>
    <w:basedOn w:val="BodyText"/>
    <w:link w:val="IvDbodytextChar"/>
    <w:qFormat/>
    <w:rsid w:val="004633FE"/>
  </w:style>
  <w:style w:type="character" w:customStyle="1" w:styleId="IvDbodytextChar">
    <w:name w:val="IvD bodytext Char"/>
    <w:basedOn w:val="BodyTextChar"/>
    <w:link w:val="IvDbodytext"/>
    <w:rsid w:val="004633FE"/>
    <w:rPr>
      <w:rFonts w:ascii="Arial" w:hAnsi="Arial"/>
      <w:spacing w:val="2"/>
    </w:rPr>
  </w:style>
  <w:style w:type="paragraph" w:styleId="Revision">
    <w:name w:val="Revision"/>
    <w:hidden/>
    <w:uiPriority w:val="99"/>
    <w:semiHidden/>
    <w:rsid w:val="00647AF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23998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evc.hhi.fraunhofer.de/svn/svn_HEVCSoftware/tags/HM-16.20" TargetMode="Externa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461</TotalTime>
  <Pages>7</Pages>
  <Words>1470</Words>
  <Characters>8553</Characters>
  <Application>Microsoft Office Word</Application>
  <DocSecurity>0</DocSecurity>
  <Lines>71</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10003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JCTVC-AI0023-v2</cp:lastModifiedBy>
  <cp:revision>4</cp:revision>
  <cp:lastPrinted>1900-01-01T08:00:00Z</cp:lastPrinted>
  <dcterms:created xsi:type="dcterms:W3CDTF">2019-03-13T07:21:00Z</dcterms:created>
  <dcterms:modified xsi:type="dcterms:W3CDTF">2019-03-21T15:01:00Z</dcterms:modified>
</cp:coreProperties>
</file>