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68E1EB67" w:rsidR="00E61DAC" w:rsidRPr="00C9691B" w:rsidRDefault="00891B94" w:rsidP="00B8781E">
            <w:pPr>
              <w:tabs>
                <w:tab w:val="left" w:pos="7200"/>
              </w:tabs>
              <w:spacing w:before="0"/>
              <w:rPr>
                <w:b/>
                <w:szCs w:val="22"/>
              </w:rPr>
            </w:pPr>
            <w:r>
              <w:t>34th Meeting: Marrakech, MA, 12–18 Jan. 2019</w:t>
            </w:r>
          </w:p>
        </w:tc>
        <w:tc>
          <w:tcPr>
            <w:tcW w:w="3168" w:type="dxa"/>
          </w:tcPr>
          <w:p w14:paraId="01F31C6D" w14:textId="3B68E013" w:rsidR="008A4B4C" w:rsidRPr="00A44B62" w:rsidRDefault="00E61DAC" w:rsidP="00891B94">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891B94">
              <w:t>H1012</w:t>
            </w:r>
            <w:r w:rsidR="008A38F7">
              <w:t>-v1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1B11C630" w:rsidR="00E61DAC" w:rsidRPr="008A38F7" w:rsidRDefault="008366B8" w:rsidP="00B8781E">
            <w:pPr>
              <w:spacing w:before="60" w:after="60"/>
              <w:rPr>
                <w:b/>
                <w:szCs w:val="22"/>
              </w:rPr>
            </w:pPr>
            <w:bookmarkStart w:id="0" w:name="_GoBack"/>
            <w:bookmarkEnd w:id="0"/>
            <w:r w:rsidRPr="008366B8">
              <w:rPr>
                <w:b/>
              </w:rPr>
              <w:t>Annotated regions and fisheye video information SEI messages for HEVC (Draft 2)</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271DEEE5" w:rsidR="00020364" w:rsidRPr="00A44B62" w:rsidRDefault="00CC74E2" w:rsidP="00CE47CE">
            <w:pPr>
              <w:spacing w:before="0"/>
              <w:rPr>
                <w:szCs w:val="22"/>
              </w:rPr>
            </w:pPr>
            <w:r w:rsidRPr="00A44B62">
              <w:rPr>
                <w:szCs w:val="22"/>
              </w:rPr>
              <w:t>Jill Boyce</w:t>
            </w:r>
            <w:r w:rsidR="008A38F7">
              <w:rPr>
                <w:szCs w:val="22"/>
              </w:rPr>
              <w:br/>
            </w:r>
            <w:r w:rsidRPr="00A44B62">
              <w:rPr>
                <w:szCs w:val="22"/>
              </w:rPr>
              <w:t>Gary J. Sullivan</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25E18972" w:rsidR="00E61DAC" w:rsidRPr="00A44B62" w:rsidRDefault="00294E0A" w:rsidP="00CE47CE">
            <w:pPr>
              <w:spacing w:before="0"/>
              <w:rPr>
                <w:szCs w:val="22"/>
              </w:rPr>
            </w:pPr>
            <w:hyperlink r:id="rId9" w:history="1">
              <w:r w:rsidR="008A38F7" w:rsidRPr="0084397B">
                <w:rPr>
                  <w:rStyle w:val="Hyperlink"/>
                </w:rPr>
                <w:t>jill.boyce@intel.com</w:t>
              </w:r>
            </w:hyperlink>
            <w:r w:rsidR="008A38F7">
              <w:br/>
            </w:r>
            <w:hyperlink r:id="rId10" w:history="1">
              <w:r w:rsidR="00CE47CE" w:rsidRPr="00212CDC">
                <w:rPr>
                  <w:rStyle w:val="Hyperlink"/>
                </w:rPr>
                <w:t>garysull@microsoft.com</w:t>
              </w:r>
            </w:hyperlink>
            <w:r w:rsidR="008A38F7">
              <w:br/>
            </w:r>
            <w:hyperlink r:id="rId11" w:history="1">
              <w:r w:rsidR="00CE47CE" w:rsidRPr="00212CDC">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0EC4F39A"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CE47CE">
        <w:rPr>
          <w:szCs w:val="22"/>
        </w:rPr>
        <w:t>fisheye and annotated regions</w:t>
      </w:r>
      <w:r w:rsidR="00B10ECB" w:rsidRPr="00A44B62">
        <w:rPr>
          <w:szCs w:val="22"/>
        </w:rPr>
        <w: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1" w:name="_Ref399007788"/>
      <w:bookmarkStart w:id="2" w:name="_Toc452007389"/>
      <w:r w:rsidRPr="00C9691B">
        <w:rPr>
          <w:rFonts w:eastAsia="Malgun Gothic"/>
          <w:b/>
          <w:bCs/>
          <w:sz w:val="20"/>
        </w:rPr>
        <w:t>D.2.1</w:t>
      </w:r>
      <w:r w:rsidRPr="00C9691B">
        <w:rPr>
          <w:rFonts w:eastAsia="Malgun Gothic"/>
          <w:b/>
          <w:bCs/>
          <w:sz w:val="20"/>
        </w:rPr>
        <w:tab/>
        <w:t>General SEI message syntax</w:t>
      </w:r>
      <w:bookmarkEnd w:id="1"/>
      <w:bookmarkEnd w:id="2"/>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sei_payload</w:t>
            </w:r>
            <w:r w:rsidR="0023350B" w:rsidRPr="00C9691B">
              <w:rPr>
                <w:rFonts w:eastAsia="Malgun Gothic"/>
                <w:sz w:val="20"/>
              </w:rPr>
              <w:t>( </w:t>
            </w:r>
            <w:r w:rsidRPr="00C9691B">
              <w:rPr>
                <w:rFonts w:eastAsia="Malgun Gothic"/>
                <w:sz w:val="20"/>
              </w:rPr>
              <w:t>payloadType,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r w:rsidRPr="00C9691B">
              <w:rPr>
                <w:rFonts w:eastAsia="Malgun Gothic"/>
                <w:sz w:val="20"/>
              </w:rPr>
              <w:t>nal_unit_type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buffering_period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pic_timing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pan_scan_rect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recovery_point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picture_snapshot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progressive_refinement_segment_start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film_grain_characteristics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display_orientation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green_metadata</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temporal_sub_layer_zero_index</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scalable_nesting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no_display</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time_code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deinterlaced_field_identification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dependent_rap_indication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coded_region_completion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alternative_transfer_characteristics</w:t>
            </w:r>
            <w:r w:rsidR="0023350B" w:rsidRPr="00C9691B">
              <w:rPr>
                <w:rFonts w:ascii="Times" w:eastAsia="Malgun Gothic" w:hAnsi="Times"/>
                <w:sz w:val="20"/>
              </w:rPr>
              <w:t>( </w:t>
            </w:r>
            <w:r w:rsidRPr="00C9691B">
              <w:rPr>
                <w:rFonts w:ascii="Times" w:eastAsia="Malgun Gothic" w:hAnsi="Times"/>
                <w:sz w:val="20"/>
              </w:rPr>
              <w:t>payloadSize</w:t>
            </w:r>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ambient_viewing_environment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r w:rsidRPr="00C9691B">
              <w:rPr>
                <w:rFonts w:eastAsia="Malgun Gothic"/>
                <w:sz w:val="20"/>
              </w:rPr>
              <w:t>projection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r w:rsidRPr="00C9691B">
              <w:rPr>
                <w:rFonts w:eastAsia="Malgun Gothic"/>
                <w:sz w:val="20"/>
              </w:rPr>
              <w:t>projection( payloadSize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payloadType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eastAsia="Malgun Gothic" w:hint="eastAsia"/>
                <w:sz w:val="20"/>
                <w:highlight w:val="yellow"/>
                <w:lang w:val="en-US"/>
              </w:rPr>
              <w:t>fisheye</w:t>
            </w:r>
            <w:r w:rsidR="00A03C15">
              <w:rPr>
                <w:rFonts w:eastAsia="Malgun Gothic"/>
                <w:sz w:val="20"/>
                <w:highlight w:val="yellow"/>
                <w:lang w:val="en-US"/>
              </w:rPr>
              <w:t>_video_info</w:t>
            </w:r>
            <w:r w:rsidRPr="0049416E">
              <w:rPr>
                <w:rFonts w:eastAsia="Malgun Gothic"/>
                <w:sz w:val="20"/>
                <w:highlight w:val="yellow"/>
              </w:rPr>
              <w:t>( payloadSize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sphere_rotation</w:t>
            </w:r>
            <w:r w:rsidRPr="00C9691B">
              <w:rPr>
                <w:rFonts w:eastAsia="Malgun Gothic"/>
                <w:sz w:val="20"/>
              </w:rPr>
              <w:t>( payloadSize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regionwise_packing</w:t>
            </w:r>
            <w:r w:rsidRPr="00C9691B">
              <w:rPr>
                <w:rFonts w:eastAsia="Malgun Gothic"/>
                <w:sz w:val="20"/>
              </w:rPr>
              <w:t>( payloadSize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r w:rsidRPr="00C9691B">
              <w:rPr>
                <w:rFonts w:eastAsia="Malgun Gothic"/>
                <w:sz w:val="20"/>
              </w:rPr>
              <w:t>viewport( payloadSize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regional_nesting( payloadSize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mcts_extraction_info_set</w:t>
            </w:r>
            <w:r w:rsidR="00253504">
              <w:rPr>
                <w:rFonts w:eastAsia="Malgun Gothic"/>
                <w:sz w:val="20"/>
              </w:rPr>
              <w:t>s</w:t>
            </w:r>
            <w:r w:rsidRPr="00C9691B">
              <w:rPr>
                <w:rFonts w:eastAsia="Malgun Gothic"/>
                <w:sz w:val="20"/>
              </w:rPr>
              <w:t>( payloadSize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mcts_extraction_info_nesting( payloadSize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layers_not_present( payloadSize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inter_layer_constrained_tile_sets( payloadSize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bsp_nesting( payloadSize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bsp_initial_arrival_time( payloadSize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sub_bitstream_property</w:t>
            </w:r>
            <w:r w:rsidRPr="00C9691B">
              <w:rPr>
                <w:rFonts w:eastAsia="Malgun Gothic"/>
                <w:sz w:val="20"/>
              </w:rPr>
              <w:t xml:space="preserve">( payloadSize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alpha_channel_info( payloadSize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overlay_info( payloadSize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temporal_mv_prediction_constraints( payloadSize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frame_field_info( payloadSize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three_dimensional_reference_displays_info( payloadSize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 payloadType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multiview_view_position</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alternative_depth_info( payloadSize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t>else if( payloadType  = =  200 )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r>
            <w:r w:rsidRPr="00CE47CE">
              <w:rPr>
                <w:rFonts w:eastAsia="Malgun Gothic"/>
                <w:sz w:val="20"/>
              </w:rPr>
              <w:tab/>
            </w:r>
            <w:r w:rsidRPr="00CE47CE">
              <w:rPr>
                <w:rFonts w:ascii="Times" w:hAnsi="Times"/>
                <w:sz w:val="20"/>
                <w:lang w:val="en-US"/>
              </w:rPr>
              <w:t>sei_manifest</w:t>
            </w:r>
            <w:r w:rsidRPr="00CE47CE">
              <w:rPr>
                <w:rFonts w:eastAsia="Malgun Gothic"/>
                <w:sz w:val="20"/>
              </w:rPr>
              <w:t>( payloadSize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ascii="Times" w:eastAsia="Malgun Gothic" w:hAnsi="Times"/>
                <w:sz w:val="20"/>
              </w:rPr>
              <w:tab/>
            </w:r>
            <w:r w:rsidRPr="00CE47CE">
              <w:rPr>
                <w:rFonts w:ascii="Times" w:eastAsia="Malgun Gothic" w:hAnsi="Times"/>
                <w:sz w:val="20"/>
              </w:rPr>
              <w:tab/>
              <w:t>else if( payloadType  = =  201 )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E47CE">
              <w:rPr>
                <w:rFonts w:ascii="Times" w:eastAsia="Malgun Gothic" w:hAnsi="Times"/>
                <w:sz w:val="20"/>
              </w:rPr>
              <w:tab/>
            </w:r>
            <w:r w:rsidRPr="00CE47CE">
              <w:rPr>
                <w:rFonts w:ascii="Times" w:eastAsia="Malgun Gothic" w:hAnsi="Times"/>
                <w:sz w:val="20"/>
              </w:rPr>
              <w:tab/>
            </w:r>
            <w:r w:rsidRPr="00CE47CE">
              <w:rPr>
                <w:rFonts w:ascii="Times" w:eastAsia="Malgun Gothic" w:hAnsi="Times"/>
                <w:sz w:val="20"/>
              </w:rPr>
              <w:tab/>
            </w:r>
            <w:r w:rsidRPr="00CE47CE">
              <w:rPr>
                <w:rFonts w:ascii="Times" w:eastAsia="Malgun Gothic" w:hAnsi="Times"/>
                <w:sz w:val="20"/>
                <w:lang w:val="en-US"/>
              </w:rPr>
              <w:t>sei_prefix_indication</w:t>
            </w:r>
            <w:r w:rsidRPr="00CE47CE">
              <w:rPr>
                <w:rFonts w:ascii="Times" w:eastAsia="Malgun Gothic" w:hAnsi="Times"/>
                <w:sz w:val="20"/>
              </w:rPr>
              <w:t>( payloadSize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E2CF266" w14:textId="77777777" w:rsidTr="007B33C6">
        <w:trPr>
          <w:cantSplit/>
          <w:jc w:val="center"/>
        </w:trPr>
        <w:tc>
          <w:tcPr>
            <w:tcW w:w="7920" w:type="dxa"/>
          </w:tcPr>
          <w:p w14:paraId="22C387EE" w14:textId="491DD682"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t>else if( payloadType  = =  202 )</w:t>
            </w:r>
          </w:p>
        </w:tc>
        <w:tc>
          <w:tcPr>
            <w:tcW w:w="1157" w:type="dxa"/>
          </w:tcPr>
          <w:p w14:paraId="42428D2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4B21C0D" w14:textId="77777777" w:rsidTr="007B33C6">
        <w:trPr>
          <w:cantSplit/>
          <w:jc w:val="center"/>
        </w:trPr>
        <w:tc>
          <w:tcPr>
            <w:tcW w:w="7920" w:type="dxa"/>
          </w:tcPr>
          <w:p w14:paraId="083AE1F0" w14:textId="281CE028"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r>
            <w:r w:rsidRPr="00CE47CE">
              <w:rPr>
                <w:rFonts w:ascii="Times" w:eastAsia="Malgun Gothic" w:hAnsi="Times"/>
                <w:sz w:val="20"/>
                <w:highlight w:val="yellow"/>
              </w:rPr>
              <w:tab/>
            </w:r>
            <w:r w:rsidRPr="00CE47CE">
              <w:rPr>
                <w:rFonts w:ascii="Times" w:eastAsia="Malgun Gothic" w:hAnsi="Times"/>
                <w:sz w:val="20"/>
                <w:highlight w:val="yellow"/>
                <w:lang w:val="en-US"/>
              </w:rPr>
              <w:t>annotated_regions</w:t>
            </w:r>
            <w:r w:rsidRPr="00CE47CE">
              <w:rPr>
                <w:rFonts w:ascii="Times" w:eastAsia="Malgun Gothic" w:hAnsi="Times"/>
                <w:sz w:val="20"/>
                <w:highlight w:val="yellow"/>
              </w:rPr>
              <w:t>( payloadSize )</w:t>
            </w:r>
          </w:p>
        </w:tc>
        <w:tc>
          <w:tcPr>
            <w:tcW w:w="1157" w:type="dxa"/>
          </w:tcPr>
          <w:p w14:paraId="55FA76F3"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6306548" w14:textId="77777777" w:rsidTr="00492EB6">
        <w:trPr>
          <w:cantSplit/>
          <w:jc w:val="center"/>
        </w:trPr>
        <w:tc>
          <w:tcPr>
            <w:tcW w:w="7920" w:type="dxa"/>
          </w:tcPr>
          <w:p w14:paraId="526B4C4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EA86244" w14:textId="77777777" w:rsidTr="00492EB6">
        <w:trPr>
          <w:cantSplit/>
          <w:jc w:val="center"/>
        </w:trPr>
        <w:tc>
          <w:tcPr>
            <w:tcW w:w="7920" w:type="dxa"/>
          </w:tcPr>
          <w:p w14:paraId="09AA405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6372300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C89C6E6" w14:textId="77777777" w:rsidTr="00492EB6">
        <w:trPr>
          <w:cantSplit/>
          <w:jc w:val="center"/>
        </w:trPr>
        <w:tc>
          <w:tcPr>
            <w:tcW w:w="7920" w:type="dxa"/>
          </w:tcPr>
          <w:p w14:paraId="0CCEA49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nal_unit_type  = =  SUFFIX_SEI_NUT */</w:t>
            </w:r>
          </w:p>
        </w:tc>
        <w:tc>
          <w:tcPr>
            <w:tcW w:w="1157" w:type="dxa"/>
          </w:tcPr>
          <w:p w14:paraId="6E8E1A0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A8B2688" w14:textId="77777777" w:rsidTr="00492EB6">
        <w:trPr>
          <w:cantSplit/>
          <w:jc w:val="center"/>
        </w:trPr>
        <w:tc>
          <w:tcPr>
            <w:tcW w:w="7920" w:type="dxa"/>
          </w:tcPr>
          <w:p w14:paraId="202F848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132 )</w:t>
            </w:r>
          </w:p>
        </w:tc>
        <w:tc>
          <w:tcPr>
            <w:tcW w:w="1157" w:type="dxa"/>
          </w:tcPr>
          <w:p w14:paraId="59FD03E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8ACCB57" w14:textId="77777777" w:rsidTr="00492EB6">
        <w:trPr>
          <w:cantSplit/>
          <w:jc w:val="center"/>
        </w:trPr>
        <w:tc>
          <w:tcPr>
            <w:tcW w:w="7920" w:type="dxa"/>
          </w:tcPr>
          <w:p w14:paraId="27520E0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decoded_picture_hash( payloadSize )</w:t>
            </w:r>
          </w:p>
        </w:tc>
        <w:tc>
          <w:tcPr>
            <w:tcW w:w="1157" w:type="dxa"/>
          </w:tcPr>
          <w:p w14:paraId="11F17F4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47B8257" w14:textId="77777777" w:rsidTr="00492EB6">
        <w:trPr>
          <w:cantSplit/>
          <w:jc w:val="center"/>
        </w:trPr>
        <w:tc>
          <w:tcPr>
            <w:tcW w:w="7920" w:type="dxa"/>
          </w:tcPr>
          <w:p w14:paraId="1801AEC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146 )</w:t>
            </w:r>
          </w:p>
        </w:tc>
        <w:tc>
          <w:tcPr>
            <w:tcW w:w="1157" w:type="dxa"/>
          </w:tcPr>
          <w:p w14:paraId="139C0BC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F90301B" w14:textId="77777777" w:rsidTr="00492EB6">
        <w:trPr>
          <w:cantSplit/>
          <w:jc w:val="center"/>
        </w:trPr>
        <w:tc>
          <w:tcPr>
            <w:tcW w:w="7920" w:type="dxa"/>
          </w:tcPr>
          <w:p w14:paraId="7144294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 payloadSize )</w:t>
            </w:r>
          </w:p>
        </w:tc>
        <w:tc>
          <w:tcPr>
            <w:tcW w:w="1157" w:type="dxa"/>
          </w:tcPr>
          <w:p w14:paraId="5EF09B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3A43AC2" w14:textId="77777777" w:rsidTr="00492EB6">
        <w:trPr>
          <w:cantSplit/>
          <w:jc w:val="center"/>
        </w:trPr>
        <w:tc>
          <w:tcPr>
            <w:tcW w:w="7920" w:type="dxa"/>
          </w:tcPr>
          <w:p w14:paraId="69925ED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6B14D2D" w14:textId="77777777" w:rsidTr="00492EB6">
        <w:trPr>
          <w:cantSplit/>
          <w:jc w:val="center"/>
        </w:trPr>
        <w:tc>
          <w:tcPr>
            <w:tcW w:w="7920" w:type="dxa"/>
          </w:tcPr>
          <w:p w14:paraId="2E6F20C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78497F9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EF584D9" w14:textId="77777777" w:rsidTr="00492EB6">
        <w:trPr>
          <w:cantSplit/>
          <w:jc w:val="center"/>
        </w:trPr>
        <w:tc>
          <w:tcPr>
            <w:tcW w:w="7920" w:type="dxa"/>
          </w:tcPr>
          <w:p w14:paraId="4AEA988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more_data_in_payload( ) ) {</w:t>
            </w:r>
          </w:p>
        </w:tc>
        <w:tc>
          <w:tcPr>
            <w:tcW w:w="1157" w:type="dxa"/>
          </w:tcPr>
          <w:p w14:paraId="24EA637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0E93B47" w14:textId="77777777" w:rsidTr="00492EB6">
        <w:trPr>
          <w:cantSplit/>
          <w:jc w:val="center"/>
        </w:trPr>
        <w:tc>
          <w:tcPr>
            <w:tcW w:w="7920" w:type="dxa"/>
          </w:tcPr>
          <w:p w14:paraId="3BF6456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payload_extension_present( ) )</w:t>
            </w:r>
          </w:p>
        </w:tc>
        <w:tc>
          <w:tcPr>
            <w:tcW w:w="1157" w:type="dxa"/>
          </w:tcPr>
          <w:p w14:paraId="71D1990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3508BCD" w14:textId="77777777" w:rsidTr="00492EB6">
        <w:trPr>
          <w:cantSplit/>
          <w:jc w:val="center"/>
        </w:trPr>
        <w:tc>
          <w:tcPr>
            <w:tcW w:w="7920" w:type="dxa"/>
          </w:tcPr>
          <w:p w14:paraId="5E93C511"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CE47CE" w:rsidRPr="00C9691B" w14:paraId="33470062" w14:textId="77777777" w:rsidTr="00492EB6">
        <w:trPr>
          <w:cantSplit/>
          <w:jc w:val="center"/>
        </w:trPr>
        <w:tc>
          <w:tcPr>
            <w:tcW w:w="7920" w:type="dxa"/>
          </w:tcPr>
          <w:p w14:paraId="140FFFB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CE47CE" w:rsidRPr="00A44B62" w14:paraId="5B73510D" w14:textId="77777777" w:rsidTr="00492EB6">
        <w:trPr>
          <w:cantSplit/>
          <w:jc w:val="center"/>
        </w:trPr>
        <w:tc>
          <w:tcPr>
            <w:tcW w:w="7920" w:type="dxa"/>
          </w:tcPr>
          <w:p w14:paraId="45E67283"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!byte_aligned( ) )</w:t>
            </w:r>
          </w:p>
        </w:tc>
        <w:tc>
          <w:tcPr>
            <w:tcW w:w="1157" w:type="dxa"/>
          </w:tcPr>
          <w:p w14:paraId="34C3ED4C"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724A3552" w14:textId="77777777" w:rsidTr="00492EB6">
        <w:trPr>
          <w:cantSplit/>
          <w:jc w:val="center"/>
        </w:trPr>
        <w:tc>
          <w:tcPr>
            <w:tcW w:w="7920" w:type="dxa"/>
          </w:tcPr>
          <w:p w14:paraId="71F954C2"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CE47CE" w:rsidRPr="00A44B62" w14:paraId="43892E8F" w14:textId="77777777" w:rsidTr="00492EB6">
        <w:trPr>
          <w:cantSplit/>
          <w:jc w:val="center"/>
        </w:trPr>
        <w:tc>
          <w:tcPr>
            <w:tcW w:w="7920" w:type="dxa"/>
          </w:tcPr>
          <w:p w14:paraId="23EC74E4"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5E3810C1" w14:textId="77777777" w:rsidTr="00492EB6">
        <w:trPr>
          <w:cantSplit/>
          <w:jc w:val="center"/>
        </w:trPr>
        <w:tc>
          <w:tcPr>
            <w:tcW w:w="7920" w:type="dxa"/>
          </w:tcPr>
          <w:p w14:paraId="00CBF6C0"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_video_info</w:t>
            </w:r>
            <w:r w:rsidRPr="00F450F2">
              <w:rPr>
                <w:rFonts w:eastAsia="Malgun Gothic"/>
                <w:sz w:val="20"/>
              </w:rPr>
              <w:t>( payloadSize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4411E" w:rsidRPr="0024411E" w14:paraId="581FE561" w14:textId="77777777" w:rsidTr="00302E0F">
        <w:trPr>
          <w:cantSplit/>
          <w:jc w:val="center"/>
        </w:trPr>
        <w:tc>
          <w:tcPr>
            <w:tcW w:w="7920" w:type="dxa"/>
          </w:tcPr>
          <w:p w14:paraId="4B3EC4AB"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cancel_flag</w:t>
            </w:r>
          </w:p>
        </w:tc>
        <w:tc>
          <w:tcPr>
            <w:tcW w:w="1157" w:type="dxa"/>
          </w:tcPr>
          <w:p w14:paraId="420BC20B" w14:textId="77777777" w:rsidR="0024411E" w:rsidRPr="00077FC1"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24411E" w:rsidRPr="0024411E" w14:paraId="78FCC56C" w14:textId="77777777" w:rsidTr="00302E0F">
        <w:trPr>
          <w:cantSplit/>
          <w:jc w:val="center"/>
        </w:trPr>
        <w:tc>
          <w:tcPr>
            <w:tcW w:w="7920" w:type="dxa"/>
          </w:tcPr>
          <w:p w14:paraId="5AAF9BB8"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24411E">
              <w:rPr>
                <w:rFonts w:eastAsia="Malgun Gothic"/>
                <w:noProof/>
                <w:sz w:val="20"/>
              </w:rPr>
              <w:tab/>
              <w:t>if( !fisheye_</w:t>
            </w:r>
            <w:r w:rsidRPr="0024411E">
              <w:rPr>
                <w:rFonts w:eastAsia="Malgun Gothic"/>
                <w:bCs/>
                <w:noProof/>
                <w:sz w:val="20"/>
              </w:rPr>
              <w:t>cancel_flag ) {</w:t>
            </w:r>
          </w:p>
        </w:tc>
        <w:tc>
          <w:tcPr>
            <w:tcW w:w="1157" w:type="dxa"/>
          </w:tcPr>
          <w:p w14:paraId="1DF5C7C0"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p>
        </w:tc>
      </w:tr>
      <w:tr w:rsidR="0024411E" w:rsidRPr="00F450F2" w14:paraId="550323B8" w14:textId="77777777" w:rsidTr="00302E0F">
        <w:trPr>
          <w:cantSplit/>
          <w:jc w:val="center"/>
        </w:trPr>
        <w:tc>
          <w:tcPr>
            <w:tcW w:w="7920" w:type="dxa"/>
          </w:tcPr>
          <w:p w14:paraId="142EB4AD"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persistence_flag</w:t>
            </w:r>
          </w:p>
        </w:tc>
        <w:tc>
          <w:tcPr>
            <w:tcW w:w="1157" w:type="dxa"/>
          </w:tcPr>
          <w:p w14:paraId="5ED60ED0"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997809" w:rsidRPr="00F450F2" w14:paraId="7A812A6A" w14:textId="77777777" w:rsidTr="007B33C6">
        <w:trPr>
          <w:cantSplit/>
          <w:jc w:val="center"/>
        </w:trPr>
        <w:tc>
          <w:tcPr>
            <w:tcW w:w="7920" w:type="dxa"/>
          </w:tcPr>
          <w:p w14:paraId="230CCFA6" w14:textId="777A4FAD"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view_dimension_idc</w:t>
            </w:r>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997809" w:rsidRPr="00F450F2" w14:paraId="4361B7F9" w14:textId="77777777" w:rsidTr="007B33C6">
        <w:trPr>
          <w:cantSplit/>
          <w:jc w:val="center"/>
        </w:trPr>
        <w:tc>
          <w:tcPr>
            <w:tcW w:w="7920" w:type="dxa"/>
          </w:tcPr>
          <w:p w14:paraId="48451F17" w14:textId="75175A64" w:rsidR="00997809" w:rsidRPr="00997809" w:rsidRDefault="0024411E" w:rsidP="0024411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_reserved_zero_</w:t>
            </w:r>
            <w:r>
              <w:rPr>
                <w:b/>
                <w:sz w:val="20"/>
                <w:lang w:eastAsia="ko-KR"/>
              </w:rPr>
              <w:t>3</w:t>
            </w:r>
            <w:r w:rsidR="00997809" w:rsidRPr="00997809">
              <w:rPr>
                <w:b/>
                <w:sz w:val="20"/>
                <w:lang w:eastAsia="ko-KR"/>
              </w:rPr>
              <w:t>bits</w:t>
            </w:r>
          </w:p>
        </w:tc>
        <w:tc>
          <w:tcPr>
            <w:tcW w:w="1157" w:type="dxa"/>
          </w:tcPr>
          <w:p w14:paraId="1EC6957E" w14:textId="1BF392CF" w:rsidR="00997809" w:rsidRPr="00F450F2" w:rsidRDefault="00997809" w:rsidP="00C02F68">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w:t>
            </w:r>
            <w:r w:rsidR="00C02F68">
              <w:rPr>
                <w:bCs/>
                <w:sz w:val="20"/>
                <w:lang w:eastAsia="ko-KR"/>
              </w:rPr>
              <w:t>3</w:t>
            </w:r>
            <w:r w:rsidRPr="00F450F2">
              <w:rPr>
                <w:bCs/>
                <w:sz w:val="20"/>
                <w:lang w:eastAsia="ko-KR"/>
              </w:rPr>
              <w:t>)</w:t>
            </w:r>
          </w:p>
        </w:tc>
      </w:tr>
      <w:tr w:rsidR="00997809" w:rsidRPr="00F450F2" w14:paraId="0012FF85" w14:textId="77777777" w:rsidTr="007B33C6">
        <w:trPr>
          <w:cantSplit/>
          <w:jc w:val="center"/>
        </w:trPr>
        <w:tc>
          <w:tcPr>
            <w:tcW w:w="7920" w:type="dxa"/>
          </w:tcPr>
          <w:p w14:paraId="16DBA3F3" w14:textId="6243FED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w:t>
            </w:r>
            <w:r w:rsidR="00CC2F41">
              <w:rPr>
                <w:b/>
                <w:sz w:val="20"/>
                <w:lang w:eastAsia="ko-KR"/>
              </w:rPr>
              <w:t>active_area</w:t>
            </w:r>
            <w:r w:rsidR="00997809"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5846FC74" w:rsidR="00997809" w:rsidRPr="00F450F2" w:rsidRDefault="0024411E"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sz w:val="20"/>
                <w:lang w:eastAsia="ko-KR"/>
              </w:rPr>
              <w:tab/>
            </w:r>
            <w:r w:rsidR="00997809" w:rsidRPr="00F450F2">
              <w:rPr>
                <w:bCs/>
                <w:sz w:val="20"/>
                <w:lang w:eastAsia="ko-KR"/>
              </w:rPr>
              <w:tab/>
              <w:t>for(</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w:t>
            </w:r>
            <w:r w:rsidR="009346CA">
              <w:rPr>
                <w:bCs/>
                <w:sz w:val="20"/>
                <w:lang w:eastAsia="ko-KR"/>
              </w:rPr>
              <w:t xml:space="preserve"> </w:t>
            </w:r>
            <w:r w:rsidR="00997809" w:rsidRPr="00F450F2">
              <w:rPr>
                <w:bCs/>
                <w:sz w:val="20"/>
                <w:lang w:eastAsia="ko-KR"/>
              </w:rPr>
              <w:t>0;</w:t>
            </w:r>
            <w:r w:rsidR="009346CA">
              <w:rPr>
                <w:bCs/>
                <w:sz w:val="20"/>
                <w:lang w:eastAsia="ko-KR"/>
              </w:rPr>
              <w:t xml:space="preserve"> </w:t>
            </w:r>
            <w:r w:rsidR="00997809" w:rsidRPr="00F450F2">
              <w:rPr>
                <w:bCs/>
                <w:sz w:val="20"/>
                <w:lang w:eastAsia="ko-KR"/>
              </w:rPr>
              <w:t>i</w:t>
            </w:r>
            <w:r w:rsidR="009346CA">
              <w:rPr>
                <w:bCs/>
                <w:sz w:val="20"/>
                <w:lang w:eastAsia="ko-KR"/>
              </w:rPr>
              <w:t>  </w:t>
            </w:r>
            <w:r w:rsidR="00997809" w:rsidRPr="00F450F2">
              <w:rPr>
                <w:bCs/>
                <w:sz w:val="20"/>
                <w:lang w:eastAsia="ko-KR"/>
              </w:rPr>
              <w:t>&lt;=</w:t>
            </w:r>
            <w:r w:rsidR="009346CA">
              <w:rPr>
                <w:bCs/>
                <w:sz w:val="20"/>
                <w:lang w:eastAsia="ko-KR"/>
              </w:rPr>
              <w:t>  </w:t>
            </w:r>
            <w:r w:rsidR="00591003">
              <w:rPr>
                <w:sz w:val="20"/>
                <w:lang w:eastAsia="ko-KR"/>
              </w:rPr>
              <w:t>fisheye</w:t>
            </w:r>
            <w:r w:rsidR="00997809" w:rsidRPr="00997809">
              <w:rPr>
                <w:sz w:val="20"/>
                <w:lang w:eastAsia="ko-KR"/>
              </w:rPr>
              <w:t>_</w:t>
            </w:r>
            <w:r w:rsidR="00997809" w:rsidRPr="00F450F2">
              <w:rPr>
                <w:bCs/>
                <w:sz w:val="20"/>
                <w:lang w:eastAsia="ko-KR"/>
              </w:rPr>
              <w:t>num_</w:t>
            </w:r>
            <w:r w:rsidR="00CC2F41">
              <w:rPr>
                <w:bCs/>
                <w:sz w:val="20"/>
                <w:lang w:eastAsia="ko-KR"/>
              </w:rPr>
              <w:t>active_area</w:t>
            </w:r>
            <w:r w:rsidR="00997809" w:rsidRPr="00F450F2">
              <w:rPr>
                <w:bCs/>
                <w:sz w:val="20"/>
                <w:lang w:eastAsia="ko-KR"/>
              </w:rPr>
              <w:t>s_minus1;</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2B14536" w:rsidR="00997809" w:rsidRPr="00F450F2" w:rsidRDefault="0024411E"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167D107" w14:textId="77777777" w:rsidTr="007B33C6">
        <w:trPr>
          <w:cantSplit/>
          <w:jc w:val="center"/>
        </w:trPr>
        <w:tc>
          <w:tcPr>
            <w:tcW w:w="7920" w:type="dxa"/>
          </w:tcPr>
          <w:p w14:paraId="7248282F" w14:textId="14BE801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CE258FE" w14:textId="77777777" w:rsidTr="007B33C6">
        <w:trPr>
          <w:cantSplit/>
          <w:jc w:val="center"/>
        </w:trPr>
        <w:tc>
          <w:tcPr>
            <w:tcW w:w="7920" w:type="dxa"/>
          </w:tcPr>
          <w:p w14:paraId="46CAD601" w14:textId="0D46747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rect_region_top</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EF4C49B" w14:textId="77777777" w:rsidTr="007B33C6">
        <w:trPr>
          <w:cantSplit/>
          <w:jc w:val="center"/>
        </w:trPr>
        <w:tc>
          <w:tcPr>
            <w:tcW w:w="7920" w:type="dxa"/>
          </w:tcPr>
          <w:p w14:paraId="727CE39C" w14:textId="48CB6937"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rect_region_left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C527063" w14:textId="77777777" w:rsidTr="007B33C6">
        <w:trPr>
          <w:cantSplit/>
          <w:jc w:val="center"/>
        </w:trPr>
        <w:tc>
          <w:tcPr>
            <w:tcW w:w="7920" w:type="dxa"/>
          </w:tcPr>
          <w:p w14:paraId="1F2751F7" w14:textId="3D94AF3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rect_region_width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DDE4EE" w14:textId="77777777" w:rsidTr="007B33C6">
        <w:trPr>
          <w:cantSplit/>
          <w:jc w:val="center"/>
        </w:trPr>
        <w:tc>
          <w:tcPr>
            <w:tcW w:w="7920" w:type="dxa"/>
          </w:tcPr>
          <w:p w14:paraId="11AE5EE8" w14:textId="2C9B4F2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rect_region_height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15ECBD6" w14:textId="77777777" w:rsidTr="007B33C6">
        <w:trPr>
          <w:cantSplit/>
          <w:jc w:val="center"/>
        </w:trPr>
        <w:tc>
          <w:tcPr>
            <w:tcW w:w="7920" w:type="dxa"/>
          </w:tcPr>
          <w:p w14:paraId="60A44830" w14:textId="19A72B08"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rPr>
              <w:tab/>
            </w:r>
            <w:r w:rsidR="00997809" w:rsidRPr="00F450F2">
              <w:rPr>
                <w:b/>
                <w:sz w:val="20"/>
              </w:rPr>
              <w:tab/>
            </w:r>
            <w:r w:rsidR="00997809" w:rsidRPr="00F450F2">
              <w:rPr>
                <w:b/>
                <w:sz w:val="20"/>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997809" w:rsidRPr="00F450F2">
              <w:rPr>
                <w:b/>
                <w:bCs/>
                <w:sz w:val="20"/>
                <w:lang w:eastAsia="ko-KR"/>
              </w:rPr>
              <w:t>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CE0F68" w14:textId="77777777" w:rsidTr="007B33C6">
        <w:trPr>
          <w:cantSplit/>
          <w:jc w:val="center"/>
        </w:trPr>
        <w:tc>
          <w:tcPr>
            <w:tcW w:w="7920" w:type="dxa"/>
          </w:tcPr>
          <w:p w14:paraId="3CBEC183" w14:textId="5264CDAF" w:rsidR="00997809" w:rsidRPr="00F450F2" w:rsidRDefault="00732875"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scene_radius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DEDB035" w14:textId="77777777" w:rsidTr="007B33C6">
        <w:trPr>
          <w:cantSplit/>
          <w:jc w:val="center"/>
        </w:trPr>
        <w:tc>
          <w:tcPr>
            <w:tcW w:w="7920" w:type="dxa"/>
          </w:tcPr>
          <w:p w14:paraId="0131D6A3" w14:textId="591F598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_azimuth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1B23EE0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_elevation</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5D18248C"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_tilt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1AA0F509"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271EE0D3" w14:textId="77777777" w:rsidTr="007B33C6">
        <w:trPr>
          <w:cantSplit/>
          <w:jc w:val="center"/>
        </w:trPr>
        <w:tc>
          <w:tcPr>
            <w:tcW w:w="7920" w:type="dxa"/>
          </w:tcPr>
          <w:p w14:paraId="42A6494E" w14:textId="3DD70A4E"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157901E2" w14:textId="77777777" w:rsidTr="007B33C6">
        <w:trPr>
          <w:cantSplit/>
          <w:jc w:val="center"/>
        </w:trPr>
        <w:tc>
          <w:tcPr>
            <w:tcW w:w="7920" w:type="dxa"/>
          </w:tcPr>
          <w:p w14:paraId="66A3B859" w14:textId="4F9B7BF6" w:rsidR="00997809" w:rsidRPr="00F450F2" w:rsidRDefault="0024411E"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_offset_z</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7EEF51A2" w14:textId="77777777" w:rsidTr="007B33C6">
        <w:trPr>
          <w:cantSplit/>
          <w:jc w:val="center"/>
        </w:trPr>
        <w:tc>
          <w:tcPr>
            <w:tcW w:w="7920" w:type="dxa"/>
          </w:tcPr>
          <w:p w14:paraId="5E49EA15" w14:textId="549568DF"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field_of_view</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37A2D5A2" w14:textId="77777777" w:rsidTr="007B33C6">
        <w:trPr>
          <w:cantSplit/>
          <w:jc w:val="center"/>
        </w:trPr>
        <w:tc>
          <w:tcPr>
            <w:tcW w:w="7920" w:type="dxa"/>
          </w:tcPr>
          <w:p w14:paraId="3E1BB853" w14:textId="064ADF5C"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num_polynomial_coe</w:t>
            </w:r>
            <w:r w:rsidR="00CC2F41">
              <w:rPr>
                <w:b/>
                <w:sz w:val="20"/>
                <w:lang w:eastAsia="ko-KR"/>
              </w:rPr>
              <w:t>f</w:t>
            </w:r>
            <w:r w:rsidR="00997809" w:rsidRPr="00F450F2">
              <w:rPr>
                <w:b/>
                <w:sz w:val="20"/>
                <w:lang w:eastAsia="ko-KR"/>
              </w:rPr>
              <w:t>fs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997809" w:rsidRPr="00F450F2" w14:paraId="4384D3A2" w14:textId="77777777" w:rsidTr="007B33C6">
        <w:trPr>
          <w:cantSplit/>
          <w:jc w:val="center"/>
        </w:trPr>
        <w:tc>
          <w:tcPr>
            <w:tcW w:w="7920" w:type="dxa"/>
          </w:tcPr>
          <w:p w14:paraId="7CEA8B6E" w14:textId="434B5103"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t>for(</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r w:rsidR="009346CA">
              <w:rPr>
                <w:sz w:val="20"/>
                <w:lang w:eastAsia="ko-KR"/>
              </w:rPr>
              <w:t xml:space="preserve"> </w:t>
            </w:r>
            <w:r w:rsidR="00997809" w:rsidRPr="00F450F2">
              <w:rPr>
                <w:sz w:val="20"/>
                <w:lang w:eastAsia="ko-KR"/>
              </w:rPr>
              <w:t>0;</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&lt;</w:t>
            </w:r>
            <w:r w:rsidR="009346CA">
              <w:rPr>
                <w:sz w:val="20"/>
                <w:lang w:eastAsia="ko-KR"/>
              </w:rPr>
              <w:t xml:space="preserve"> </w:t>
            </w:r>
            <w:r w:rsidR="00591003">
              <w:rPr>
                <w:sz w:val="20"/>
                <w:lang w:eastAsia="ko-KR"/>
              </w:rPr>
              <w:t>fisheye</w:t>
            </w:r>
            <w:r w:rsidR="00997809" w:rsidRPr="00997809">
              <w:rPr>
                <w:sz w:val="20"/>
                <w:lang w:eastAsia="ko-KR"/>
              </w:rPr>
              <w:t>_</w:t>
            </w:r>
            <w:r w:rsidR="00997809" w:rsidRPr="00F450F2">
              <w:rPr>
                <w:sz w:val="20"/>
                <w:lang w:eastAsia="ko-KR"/>
              </w:rPr>
              <w:t>num_polynomial_coe</w:t>
            </w:r>
            <w:r w:rsidR="00CC2F41">
              <w:rPr>
                <w:sz w:val="20"/>
                <w:lang w:eastAsia="ko-KR"/>
              </w:rPr>
              <w:t>f</w:t>
            </w:r>
            <w:r w:rsidR="00997809" w:rsidRPr="00F450F2">
              <w:rPr>
                <w:sz w:val="20"/>
                <w:lang w:eastAsia="ko-KR"/>
              </w:rPr>
              <w:t>fs[</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0E2A2A8E"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polynomial_coe</w:t>
            </w:r>
            <w:r w:rsidR="00CC2F41">
              <w:rPr>
                <w:b/>
                <w:sz w:val="20"/>
                <w:lang w:eastAsia="ko-KR"/>
              </w:rPr>
              <w:t>f</w:t>
            </w:r>
            <w:r w:rsidR="00997809" w:rsidRPr="00F450F2">
              <w:rPr>
                <w:b/>
                <w:sz w:val="20"/>
                <w:lang w:eastAsia="ko-KR"/>
              </w:rPr>
              <w:t>f</w:t>
            </w:r>
            <w:r w:rsidR="00997809" w:rsidRPr="00F450F2">
              <w:rPr>
                <w:sz w:val="20"/>
                <w:lang w:eastAsia="ko-KR"/>
              </w:rPr>
              <w:t>[</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97809" w:rsidRPr="00F450F2">
              <w:rPr>
                <w:rFonts w:eastAsia="Times New Roman"/>
                <w:sz w:val="20"/>
              </w:rPr>
              <w:t> </w:t>
            </w:r>
            <w:r w:rsidR="00997809" w:rsidRPr="00F450F2">
              <w:rPr>
                <w:sz w:val="20"/>
                <w:lang w:eastAsia="ko-KR"/>
              </w:rPr>
              <w:t>j</w:t>
            </w:r>
            <w:r w:rsidR="00997809" w:rsidRPr="00F450F2">
              <w:rPr>
                <w:rFonts w:eastAsia="Times New Roman"/>
                <w:sz w:val="20"/>
              </w:rPr>
              <w:t> </w:t>
            </w:r>
            <w:r w:rsidR="00997809"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00997809" w:rsidRPr="00F450F2">
              <w:rPr>
                <w:bCs/>
                <w:sz w:val="20"/>
                <w:lang w:eastAsia="ko-KR"/>
              </w:rPr>
              <w:t>(32)</w:t>
            </w:r>
          </w:p>
        </w:tc>
      </w:tr>
      <w:tr w:rsidR="0024411E" w:rsidRPr="00F450F2" w14:paraId="6A7C1BBA" w14:textId="77777777" w:rsidTr="00302E0F">
        <w:trPr>
          <w:cantSplit/>
          <w:jc w:val="center"/>
        </w:trPr>
        <w:tc>
          <w:tcPr>
            <w:tcW w:w="7920" w:type="dxa"/>
          </w:tcPr>
          <w:p w14:paraId="115BBC15" w14:textId="77777777" w:rsidR="0024411E" w:rsidRPr="00F450F2"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24240">
              <w:rPr>
                <w:rFonts w:eastAsia="Malgun Gothic"/>
                <w:noProof/>
                <w:sz w:val="20"/>
              </w:rPr>
              <w:tab/>
            </w:r>
            <w:r w:rsidRPr="00C24240">
              <w:rPr>
                <w:sz w:val="20"/>
                <w:lang w:eastAsia="ko-KR"/>
              </w:rPr>
              <w:tab/>
              <w:t>}</w:t>
            </w:r>
          </w:p>
        </w:tc>
        <w:tc>
          <w:tcPr>
            <w:tcW w:w="1157" w:type="dxa"/>
          </w:tcPr>
          <w:p w14:paraId="074B2FF9"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3E9196FE" w:rsidR="00997809" w:rsidRDefault="00997809" w:rsidP="00997809">
      <w:pPr>
        <w:jc w:val="both"/>
        <w:rPr>
          <w:ins w:id="3" w:author="Ye-Kui Wang d00" w:date="2018-11-15T15:20:00Z"/>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SingleLayerSeiList is set to consist of the payloadType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VclAssociatedSeiList is set to consist of the payloadType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PicUnitRepConSeiList is set to consist of the payloadType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lastRenderedPageBreak/>
        <w:t>with the following:</w:t>
      </w:r>
    </w:p>
    <w:p w14:paraId="6A394E7D" w14:textId="7D42F6C1" w:rsidR="00024D98" w:rsidRPr="00B0725D" w:rsidRDefault="00024D98" w:rsidP="00024D98">
      <w:pPr>
        <w:rPr>
          <w:sz w:val="20"/>
        </w:rPr>
      </w:pPr>
      <w:r w:rsidRPr="00A44B62">
        <w:rPr>
          <w:sz w:val="20"/>
        </w:rPr>
        <w:t xml:space="preserve">The list SingleLayerSeiList is set to consist of the payloadType values 3, 6, 9, 15, 16, 17, 19, 22, 23, 45, 47, 56, 128, 129, 131, 132, 134 </w:t>
      </w:r>
      <w:r w:rsidRPr="00B0725D">
        <w:rPr>
          <w:sz w:val="20"/>
        </w:rPr>
        <w:t xml:space="preserve">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3384F358" w14:textId="04ACA144" w:rsidR="00024D98" w:rsidRPr="00B0725D" w:rsidRDefault="00024D98" w:rsidP="00024D98">
      <w:pPr>
        <w:rPr>
          <w:sz w:val="20"/>
        </w:rPr>
      </w:pPr>
      <w:r w:rsidRPr="00B0725D">
        <w:rPr>
          <w:sz w:val="20"/>
        </w:rPr>
        <w:t xml:space="preserve">The list VclAssociatedSeiList is set to consist of the payloadType values 2, 3, 6, 9, 15, 16, 17, 19, 22, 23, 45, 47, 56, 128, 131, 132, 134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0E7839F5" w14:textId="130BF143" w:rsidR="00024D98" w:rsidRPr="00A44B62" w:rsidRDefault="00024D98" w:rsidP="00024D98">
      <w:pPr>
        <w:rPr>
          <w:sz w:val="20"/>
        </w:rPr>
      </w:pPr>
      <w:r w:rsidRPr="00B0725D">
        <w:rPr>
          <w:sz w:val="20"/>
        </w:rPr>
        <w:t xml:space="preserve">The list PicUnitRepConSeiList is set to consist of the payloadType values 0, 1, 2, 6, 9, 15, 16, 17, 19, 22, 23, 45, 47, 56, 128, 129, 131, 132, 133, 135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2DB8D1FB" w:rsidR="00BD4A65" w:rsidRPr="00A44B62" w:rsidRDefault="00133CD3" w:rsidP="007B33C6">
            <w:pPr>
              <w:keepNext/>
              <w:spacing w:before="40" w:after="40"/>
              <w:jc w:val="center"/>
              <w:rPr>
                <w:sz w:val="20"/>
              </w:rPr>
            </w:pPr>
            <w:r w:rsidRPr="00133CD3">
              <w:rPr>
                <w:rFonts w:eastAsia="Malgun Gothic"/>
                <w:sz w:val="20"/>
              </w:rPr>
              <w:t>Specified by the syntax of the 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49F3643F" w:rsidR="00BD4A65" w:rsidRPr="00A44B62" w:rsidRDefault="00B0725D" w:rsidP="007B33C6">
            <w:pPr>
              <w:keepNext/>
              <w:spacing w:before="40" w:after="40"/>
              <w:jc w:val="center"/>
              <w:rPr>
                <w:sz w:val="20"/>
              </w:rPr>
            </w:pPr>
            <w:r>
              <w:rPr>
                <w:sz w:val="20"/>
              </w:rPr>
              <w:t>Annotated regions</w:t>
            </w:r>
          </w:p>
        </w:tc>
        <w:tc>
          <w:tcPr>
            <w:tcW w:w="5378" w:type="dxa"/>
          </w:tcPr>
          <w:p w14:paraId="06E636E2" w14:textId="61151F82" w:rsidR="00BD4A65" w:rsidRPr="00A44B62" w:rsidRDefault="00B0725D" w:rsidP="007B33C6">
            <w:pPr>
              <w:keepNext/>
              <w:spacing w:before="40" w:after="40"/>
              <w:jc w:val="center"/>
              <w:rPr>
                <w:sz w:val="20"/>
              </w:rPr>
            </w:pPr>
            <w:r w:rsidRPr="00133CD3">
              <w:rPr>
                <w:rFonts w:eastAsia="Malgun Gothic"/>
                <w:sz w:val="20"/>
              </w:rPr>
              <w:t>Specified by the syntax of the SEI message</w:t>
            </w:r>
          </w:p>
        </w:tc>
      </w:tr>
    </w:tbl>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B0D2A6D"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w:t>
      </w:r>
      <w:r w:rsidR="0024411E">
        <w:rPr>
          <w:sz w:val="20"/>
        </w:rPr>
        <w:t>for any picture of</w:t>
      </w:r>
      <w:r w:rsidRPr="0050184D">
        <w:rPr>
          <w:sz w:val="20"/>
        </w:rPr>
        <w:t xml:space="preserve"> a CLVS indicates that </w:t>
      </w:r>
      <w:r w:rsidR="0024411E">
        <w:rPr>
          <w:sz w:val="20"/>
        </w:rPr>
        <w:t>the picture</w:t>
      </w:r>
      <w:r w:rsidRPr="0050184D">
        <w:rPr>
          <w:sz w:val="20"/>
        </w:rPr>
        <w:t xml:space="preserve"> is </w:t>
      </w:r>
      <w:r w:rsidR="00A03C15">
        <w:rPr>
          <w:sz w:val="20"/>
        </w:rPr>
        <w:t xml:space="preserve">a fisheye video </w:t>
      </w:r>
      <w:r w:rsidRPr="0050184D">
        <w:rPr>
          <w:sz w:val="20"/>
        </w:rPr>
        <w:t xml:space="preserve">picture containing a number of </w:t>
      </w:r>
      <w:r w:rsidR="00CC2F41">
        <w:rPr>
          <w:sz w:val="20"/>
        </w:rPr>
        <w:t>active area</w:t>
      </w:r>
      <w:r w:rsidRPr="0050184D">
        <w:rPr>
          <w:sz w:val="20"/>
        </w:rPr>
        <w:t xml:space="preserve">s captured by fisheye camera lens. The information carried in the </w:t>
      </w:r>
      <w:r w:rsidR="00A03C15">
        <w:rPr>
          <w:sz w:val="20"/>
        </w:rPr>
        <w:t>fisheye video information</w:t>
      </w:r>
      <w:r w:rsidRPr="0050184D">
        <w:rPr>
          <w:sz w:val="20"/>
        </w:rPr>
        <w:t xml:space="preserve"> SEI message</w:t>
      </w:r>
      <w:r w:rsidR="0024411E">
        <w:rPr>
          <w:sz w:val="20"/>
        </w:rPr>
        <w:t xml:space="preserve"> </w:t>
      </w:r>
      <w:r w:rsidR="0024411E" w:rsidRPr="0024411E">
        <w:rPr>
          <w:sz w:val="20"/>
        </w:rPr>
        <w:t>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r w:rsidRPr="0050184D">
        <w:rPr>
          <w:sz w:val="20"/>
        </w:rPr>
        <w:t>.</w:t>
      </w:r>
    </w:p>
    <w:p w14:paraId="380EF9E2" w14:textId="77777777" w:rsidR="0024411E" w:rsidRPr="0024411E" w:rsidRDefault="0024411E" w:rsidP="0024411E">
      <w:pPr>
        <w:jc w:val="both"/>
        <w:rPr>
          <w:sz w:val="20"/>
          <w:lang w:val="en-GB"/>
        </w:rPr>
      </w:pPr>
      <w:r w:rsidRPr="0024411E">
        <w:rPr>
          <w:sz w:val="20"/>
          <w:lang w:val="en-GB"/>
        </w:rPr>
        <w:t>When a</w:t>
      </w:r>
      <w:r w:rsidRPr="0024411E">
        <w:rPr>
          <w:sz w:val="20"/>
        </w:rPr>
        <w:t xml:space="preserve"> fisheye video information</w:t>
      </w:r>
      <w:r w:rsidRPr="0024411E">
        <w:rPr>
          <w:sz w:val="20"/>
          <w:lang w:val="en-GB"/>
        </w:rPr>
        <w:t xml:space="preserve"> SEI message is present for any picture of a CLVS of a particular layer, a </w:t>
      </w:r>
      <w:r w:rsidRPr="0024411E">
        <w:rPr>
          <w:sz w:val="20"/>
        </w:rPr>
        <w:t>fisheye video information</w:t>
      </w:r>
      <w:r w:rsidRPr="0024411E">
        <w:rPr>
          <w:sz w:val="20"/>
          <w:lang w:val="en-GB"/>
        </w:rPr>
        <w:t xml:space="preserve"> SEI message shall be present for the first picture of the CLVS and no equirectangular projection SEI message or cubemap projection SEI message shall be present for any picture of the CLVS.</w:t>
      </w:r>
    </w:p>
    <w:p w14:paraId="4C4C2CD7" w14:textId="77777777" w:rsidR="00C02F68" w:rsidRPr="0024411E" w:rsidRDefault="00C02F68" w:rsidP="00C02F68">
      <w:pPr>
        <w:jc w:val="both"/>
        <w:rPr>
          <w:sz w:val="20"/>
          <w:lang w:val="en-GB"/>
        </w:rPr>
      </w:pPr>
      <w:r w:rsidRPr="0024411E">
        <w:rPr>
          <w:sz w:val="20"/>
          <w:lang w:val="en-GB"/>
        </w:rPr>
        <w:t xml:space="preserve">When general_non_packed_constraint_flag is equal to 1 in the active SPS for the current layer, there shall be no </w:t>
      </w:r>
      <w:r w:rsidRPr="0024411E">
        <w:rPr>
          <w:sz w:val="20"/>
        </w:rPr>
        <w:t>fisheye video information</w:t>
      </w:r>
      <w:r w:rsidRPr="0024411E">
        <w:rPr>
          <w:sz w:val="20"/>
          <w:lang w:val="en-GB"/>
        </w:rPr>
        <w:t xml:space="preserve"> SEI messages applicable for any picture of the CLVS of the current layer.</w:t>
      </w:r>
    </w:p>
    <w:p w14:paraId="216104F5" w14:textId="77777777" w:rsidR="00C02F68" w:rsidRPr="0024411E" w:rsidRDefault="00C02F68" w:rsidP="00C02F68">
      <w:pPr>
        <w:tabs>
          <w:tab w:val="left" w:pos="794"/>
          <w:tab w:val="left" w:pos="1191"/>
          <w:tab w:val="left" w:pos="1588"/>
          <w:tab w:val="left" w:pos="1985"/>
        </w:tabs>
        <w:jc w:val="both"/>
        <w:rPr>
          <w:sz w:val="20"/>
          <w:lang w:val="en-GB"/>
        </w:rPr>
      </w:pPr>
      <w:r w:rsidRPr="0024411E">
        <w:rPr>
          <w:sz w:val="20"/>
          <w:lang w:val="en-GB"/>
        </w:rPr>
        <w:t xml:space="preserve">When aspect_ratio_idc is present and greater than 1 in the active SPS for the current layer, there should be no </w:t>
      </w:r>
      <w:r w:rsidRPr="0024411E">
        <w:rPr>
          <w:sz w:val="20"/>
        </w:rPr>
        <w:t>fisheye video information</w:t>
      </w:r>
      <w:r w:rsidRPr="0024411E">
        <w:rPr>
          <w:sz w:val="20"/>
          <w:lang w:val="en-GB"/>
        </w:rPr>
        <w:t xml:space="preserve"> SEI messages applicable for any picture of the CLVS of the current layer.</w:t>
      </w:r>
    </w:p>
    <w:p w14:paraId="2207DE1B" w14:textId="77777777" w:rsidR="00C02F68" w:rsidRPr="0024411E" w:rsidRDefault="00C02F68" w:rsidP="00C02F68">
      <w:pPr>
        <w:tabs>
          <w:tab w:val="left" w:pos="794"/>
          <w:tab w:val="left" w:pos="1191"/>
          <w:tab w:val="left" w:pos="1588"/>
          <w:tab w:val="left" w:pos="1985"/>
        </w:tabs>
        <w:jc w:val="both"/>
        <w:rPr>
          <w:sz w:val="20"/>
          <w:lang w:val="en-GB" w:eastAsia="de-DE"/>
        </w:rPr>
      </w:pPr>
      <w:r w:rsidRPr="0024411E">
        <w:rPr>
          <w:sz w:val="20"/>
          <w:lang w:val="en-GB" w:eastAsia="de-DE"/>
        </w:rPr>
        <w:t xml:space="preserve">When 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equal to 0 or a</w:t>
      </w:r>
      <w:r w:rsidRPr="0024411E">
        <w:rPr>
          <w:sz w:val="20"/>
          <w:lang w:val="en-GB"/>
        </w:rPr>
        <w:t xml:space="preserve">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rFonts w:eastAsia="Malgun Gothic"/>
          <w:bCs/>
          <w:noProof/>
          <w:sz w:val="20"/>
          <w:lang w:val="en-GB"/>
        </w:rPr>
        <w:t xml:space="preserve">, </w:t>
      </w:r>
      <w:r w:rsidRPr="0024411E">
        <w:rPr>
          <w:color w:val="000000"/>
          <w:sz w:val="20"/>
          <w:lang w:val="en-GB"/>
        </w:rPr>
        <w:t xml:space="preserve">a </w:t>
      </w:r>
      <w:r w:rsidRPr="0024411E">
        <w:rPr>
          <w:sz w:val="20"/>
        </w:rPr>
        <w:t>fisheye video information</w:t>
      </w:r>
      <w:r w:rsidRPr="0024411E">
        <w:rPr>
          <w:sz w:val="20"/>
          <w:lang w:val="en-GB"/>
        </w:rPr>
        <w:t xml:space="preserve"> SEI message with fisheye</w:t>
      </w:r>
      <w:r w:rsidRPr="0024411E">
        <w:rPr>
          <w:rFonts w:eastAsia="Malgun Gothic"/>
          <w:noProof/>
          <w:sz w:val="20"/>
          <w:lang w:val="en-GB"/>
        </w:rPr>
        <w:t>_</w:t>
      </w:r>
      <w:r w:rsidRPr="0024411E">
        <w:rPr>
          <w:rFonts w:eastAsia="Malgun Gothic"/>
          <w:bCs/>
          <w:noProof/>
          <w:sz w:val="20"/>
          <w:lang w:val="en-GB"/>
        </w:rPr>
        <w:t>cancel_flag equal to 0 that applies to the picture shall not be present</w:t>
      </w:r>
      <w:r w:rsidRPr="0024411E">
        <w:rPr>
          <w:sz w:val="20"/>
          <w:lang w:val="en-GB" w:eastAsia="de-DE"/>
        </w:rPr>
        <w:t xml:space="preserve">. </w:t>
      </w:r>
      <w:r w:rsidRPr="0024411E">
        <w:rPr>
          <w:noProof/>
          <w:sz w:val="20"/>
          <w:lang w:val="en-GB"/>
        </w:rPr>
        <w:t xml:space="preserve">Decoders shall ignore </w:t>
      </w:r>
      <w:r w:rsidRPr="0024411E">
        <w:rPr>
          <w:sz w:val="20"/>
        </w:rPr>
        <w:t>fisheye video information</w:t>
      </w:r>
      <w:r w:rsidRPr="0024411E">
        <w:rPr>
          <w:sz w:val="20"/>
          <w:lang w:val="en-GB"/>
        </w:rPr>
        <w:t xml:space="preserve"> SEI messages</w:t>
      </w:r>
      <w:r w:rsidRPr="0024411E">
        <w:rPr>
          <w:noProof/>
          <w:sz w:val="20"/>
          <w:lang w:val="en-GB"/>
        </w:rPr>
        <w:t xml:space="preserve"> when </w:t>
      </w:r>
      <w:r w:rsidRPr="0024411E">
        <w:rPr>
          <w:sz w:val="20"/>
          <w:lang w:val="en-GB" w:eastAsia="de-DE"/>
        </w:rPr>
        <w:t xml:space="preserve">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 xml:space="preserve">equal to 0 or </w:t>
      </w:r>
      <w:r w:rsidRPr="0024411E">
        <w:rPr>
          <w:sz w:val="20"/>
          <w:lang w:val="en-GB"/>
        </w:rPr>
        <w:t xml:space="preserve">a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noProof/>
          <w:sz w:val="20"/>
          <w:lang w:val="en-GB"/>
        </w:rPr>
        <w:t>.</w:t>
      </w:r>
    </w:p>
    <w:p w14:paraId="22E08701"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fisheye_cancel_flag</w:t>
      </w:r>
      <w:r w:rsidRPr="0024411E">
        <w:rPr>
          <w:noProof/>
          <w:sz w:val="20"/>
          <w:lang w:val="en-GB"/>
        </w:rPr>
        <w:t xml:space="preserve"> equal to 1 indicates that the SEI message cancels the persistence of any previous </w:t>
      </w:r>
      <w:r w:rsidRPr="0024411E">
        <w:rPr>
          <w:sz w:val="20"/>
        </w:rPr>
        <w:t>fisheye video information</w:t>
      </w:r>
      <w:r w:rsidRPr="0024411E">
        <w:rPr>
          <w:sz w:val="20"/>
          <w:lang w:val="en-GB"/>
        </w:rPr>
        <w:t xml:space="preserve"> </w:t>
      </w:r>
      <w:r w:rsidRPr="0024411E">
        <w:rPr>
          <w:noProof/>
          <w:sz w:val="20"/>
          <w:lang w:val="en-GB"/>
        </w:rPr>
        <w:t xml:space="preserve">SEI message in output order. fisheye_cancel_flag equal to 0 indicates that </w:t>
      </w:r>
      <w:r w:rsidRPr="0024411E">
        <w:rPr>
          <w:sz w:val="20"/>
        </w:rPr>
        <w:t>fisheye video information</w:t>
      </w:r>
      <w:r w:rsidRPr="0024411E">
        <w:rPr>
          <w:noProof/>
          <w:sz w:val="20"/>
          <w:lang w:val="en-GB"/>
        </w:rPr>
        <w:t xml:space="preserve"> follows.</w:t>
      </w:r>
    </w:p>
    <w:p w14:paraId="1AA7F8FF"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fisheye_persistence_flag</w:t>
      </w:r>
      <w:r w:rsidRPr="0024411E">
        <w:rPr>
          <w:noProof/>
          <w:sz w:val="20"/>
          <w:lang w:val="en-GB"/>
        </w:rPr>
        <w:t xml:space="preserve"> specifies the persistence of the </w:t>
      </w:r>
      <w:r w:rsidRPr="0024411E">
        <w:rPr>
          <w:sz w:val="20"/>
        </w:rPr>
        <w:t>fisheye video information</w:t>
      </w:r>
      <w:r w:rsidRPr="0024411E">
        <w:rPr>
          <w:sz w:val="20"/>
          <w:lang w:val="en-GB"/>
        </w:rPr>
        <w:t xml:space="preserve"> </w:t>
      </w:r>
      <w:r w:rsidRPr="0024411E">
        <w:rPr>
          <w:noProof/>
          <w:sz w:val="20"/>
          <w:lang w:val="en-GB"/>
        </w:rPr>
        <w:t>SEI message for the current layer.</w:t>
      </w:r>
    </w:p>
    <w:p w14:paraId="39081AFD"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lastRenderedPageBreak/>
        <w:t xml:space="preserve">fisheye_persistence_flag equal to 0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applies to the current decoded picture only.</w:t>
      </w:r>
    </w:p>
    <w:p w14:paraId="07003946"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Let picA be the current picture. fisheye_persistence_flag equal to 1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persists for the current layer in output order until one or more of the following conditions are true:</w:t>
      </w:r>
    </w:p>
    <w:p w14:paraId="2EA1F258"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A new CLVS of the current layer begins.</w:t>
      </w:r>
    </w:p>
    <w:p w14:paraId="15DAF17D"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The bitstream ends.</w:t>
      </w:r>
    </w:p>
    <w:p w14:paraId="0B6F01E2" w14:textId="77777777" w:rsidR="00C02F68" w:rsidRPr="009C76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 xml:space="preserve">A picture picB in the current layer in an access unit containing a </w:t>
      </w:r>
      <w:r w:rsidRPr="0024411E">
        <w:rPr>
          <w:sz w:val="20"/>
        </w:rPr>
        <w:t>fisheye video information</w:t>
      </w:r>
      <w:r w:rsidRPr="0024411E">
        <w:rPr>
          <w:rFonts w:eastAsia="Malgun Gothic"/>
          <w:noProof/>
          <w:sz w:val="20"/>
          <w:lang w:val="en-GB" w:eastAsia="ko-KR"/>
        </w:rPr>
        <w:t xml:space="preserve"> </w:t>
      </w:r>
      <w:r w:rsidRPr="0024411E">
        <w:rPr>
          <w:rFonts w:eastAsia="Malgun Gothic"/>
          <w:noProof/>
          <w:sz w:val="20"/>
          <w:lang w:val="en-GB"/>
        </w:rPr>
        <w:t xml:space="preserve">SEI message that is applicable to the current layer is output </w:t>
      </w:r>
      <w:r w:rsidRPr="0024411E">
        <w:rPr>
          <w:rFonts w:eastAsia="Malgun Gothic"/>
          <w:sz w:val="20"/>
          <w:lang w:val="en-GB"/>
        </w:rPr>
        <w:t>for which PicOrderCnt( picB ) is</w:t>
      </w:r>
      <w:r w:rsidRPr="0024411E">
        <w:rPr>
          <w:rFonts w:eastAsia="Malgun Gothic"/>
          <w:noProof/>
          <w:sz w:val="20"/>
          <w:lang w:val="en-GB"/>
        </w:rPr>
        <w:t xml:space="preserve"> greater than </w:t>
      </w:r>
      <w:r w:rsidRPr="0024411E">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24411E">
        <w:rPr>
          <w:rFonts w:eastAsia="Malgun Gothic"/>
          <w:noProof/>
          <w:sz w:val="20"/>
          <w:lang w:val="en-GB"/>
        </w:rPr>
        <w:t>.</w:t>
      </w:r>
    </w:p>
    <w:p w14:paraId="49009905" w14:textId="587AD362" w:rsidR="00066D3D" w:rsidRPr="002757C8" w:rsidRDefault="00591003" w:rsidP="00B81C05">
      <w:pPr>
        <w:keepNext/>
        <w:jc w:val="both"/>
        <w:rPr>
          <w:sz w:val="20"/>
          <w:lang w:val="en-GB" w:eastAsia="ko-KR"/>
        </w:rPr>
      </w:pPr>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763D96E2"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Pr>
          <w:b/>
          <w:sz w:val="20"/>
          <w:lang w:val="en-GB"/>
        </w:rPr>
        <w:t>fisheye</w:t>
      </w:r>
      <w:r w:rsidR="0099620A" w:rsidRPr="0099620A">
        <w:rPr>
          <w:sz w:val="20"/>
          <w:lang w:val="en-GB"/>
        </w:rPr>
        <w:t>_</w:t>
      </w:r>
      <w:r w:rsidR="0099620A" w:rsidRPr="0099620A">
        <w:rPr>
          <w:b/>
          <w:bCs/>
          <w:sz w:val="20"/>
          <w:lang w:val="en-GB"/>
        </w:rPr>
        <w:t>reserved_zero_</w:t>
      </w:r>
      <w:r w:rsidR="00C02F68">
        <w:rPr>
          <w:b/>
          <w:bCs/>
          <w:sz w:val="20"/>
          <w:lang w:val="en-GB"/>
        </w:rPr>
        <w:t>3</w:t>
      </w:r>
      <w:r w:rsidR="0099620A" w:rsidRPr="0099620A">
        <w:rPr>
          <w:b/>
          <w:bCs/>
          <w:sz w:val="20"/>
          <w:lang w:val="en-GB"/>
        </w:rPr>
        <w:t>bits</w:t>
      </w:r>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_x</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 xml:space="preserve">i-th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_x</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3DED3F7E" w14:textId="65522AC8" w:rsidR="00C02F68" w:rsidRDefault="00591003" w:rsidP="00066D3D">
      <w:pPr>
        <w:jc w:val="both"/>
        <w:rPr>
          <w:bCs/>
          <w:sz w:val="20"/>
          <w:lang w:eastAsia="ko-KR"/>
        </w:rPr>
      </w:pPr>
      <w:r>
        <w:rPr>
          <w:b/>
          <w:sz w:val="20"/>
          <w:lang w:val="en-GB" w:eastAsia="ko-KR"/>
        </w:rPr>
        <w:t>fisheye</w:t>
      </w:r>
      <w:r w:rsidR="00066D3D">
        <w:rPr>
          <w:b/>
          <w:sz w:val="20"/>
          <w:lang w:val="en-GB" w:eastAsia="ko-KR"/>
        </w:rPr>
        <w:t>_</w:t>
      </w:r>
      <w:r w:rsidR="00066D3D" w:rsidRPr="00D954BA">
        <w:rPr>
          <w:rFonts w:hint="eastAsia"/>
          <w:b/>
          <w:sz w:val="20"/>
          <w:lang w:eastAsia="ko-KR"/>
        </w:rPr>
        <w:t>rect_region_top</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rect_region_left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rect_region_width</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r w:rsidR="00066D3D" w:rsidRPr="00D954BA">
        <w:rPr>
          <w:rFonts w:hint="eastAsia"/>
          <w:b/>
          <w:sz w:val="20"/>
          <w:lang w:eastAsia="ko-KR"/>
        </w:rPr>
        <w:t>rect_region_height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 xml:space="preserve">of the i-th rectangular region </w:t>
      </w:r>
      <w:r w:rsidR="00066D3D" w:rsidRPr="00D954BA">
        <w:rPr>
          <w:rFonts w:hint="eastAsia"/>
          <w:bCs/>
          <w:sz w:val="20"/>
          <w:lang w:eastAsia="ko-KR"/>
        </w:rPr>
        <w:t xml:space="preserve">that contains the i-th </w:t>
      </w:r>
      <w:r w:rsidR="00CC2F41">
        <w:rPr>
          <w:rFonts w:hint="eastAsia"/>
          <w:bCs/>
          <w:sz w:val="20"/>
          <w:lang w:eastAsia="ko-KR"/>
        </w:rPr>
        <w:t>active area</w:t>
      </w:r>
      <w:r w:rsidR="00C02F68">
        <w:rPr>
          <w:bCs/>
          <w:sz w:val="20"/>
          <w:lang w:eastAsia="ko-KR"/>
        </w:rPr>
        <w:t xml:space="preserve">, </w:t>
      </w:r>
      <w:r w:rsidR="00066D3D" w:rsidRPr="00D954BA">
        <w:rPr>
          <w:bCs/>
          <w:sz w:val="20"/>
          <w:lang w:eastAsia="ko-KR"/>
        </w:rPr>
        <w:t>in units of luma samples.</w:t>
      </w:r>
    </w:p>
    <w:p w14:paraId="2997844B" w14:textId="77777777" w:rsidR="00750CB9" w:rsidRPr="00C24240" w:rsidRDefault="00750CB9" w:rsidP="00750CB9">
      <w:pPr>
        <w:jc w:val="both"/>
        <w:rPr>
          <w:noProof/>
          <w:sz w:val="20"/>
        </w:rPr>
      </w:pPr>
      <w:r w:rsidRPr="00614D3D">
        <w:rPr>
          <w:rFonts w:hint="eastAsia"/>
          <w:bCs/>
          <w:sz w:val="20"/>
          <w:lang w:eastAsia="ko-KR"/>
        </w:rPr>
        <w:t xml:space="preserve">The value of </w:t>
      </w:r>
      <w:r w:rsidRPr="00614D3D">
        <w:rPr>
          <w:bCs/>
          <w:sz w:val="20"/>
          <w:lang w:eastAsia="ko-KR"/>
        </w:rPr>
        <w:t>fisheye_rect_region_top[</w:t>
      </w:r>
      <w:r w:rsidRPr="00614D3D">
        <w:rPr>
          <w:rFonts w:eastAsia="Times New Roman"/>
          <w:sz w:val="20"/>
        </w:rPr>
        <w:t> </w:t>
      </w:r>
      <w:r w:rsidRPr="00614D3D">
        <w:rPr>
          <w:bCs/>
          <w:sz w:val="20"/>
          <w:lang w:eastAsia="ko-KR"/>
        </w:rPr>
        <w:t>i</w:t>
      </w:r>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C24240">
        <w:rPr>
          <w:noProof/>
          <w:sz w:val="20"/>
        </w:rPr>
        <w:t>SubHeightC * conf_win_top_offset to pic_height_in_luma_samples − ( SubHeightC * conf_win_bottom_offset + 1 ), inclusive.</w:t>
      </w:r>
    </w:p>
    <w:p w14:paraId="34BAFE59" w14:textId="77777777" w:rsidR="00750CB9" w:rsidRPr="00C24240" w:rsidRDefault="00750CB9" w:rsidP="00750CB9">
      <w:pPr>
        <w:jc w:val="both"/>
        <w:rPr>
          <w:noProof/>
          <w:sz w:val="20"/>
        </w:rPr>
      </w:pPr>
      <w:r w:rsidRPr="00614D3D">
        <w:rPr>
          <w:rFonts w:hint="eastAsia"/>
          <w:bCs/>
          <w:sz w:val="20"/>
          <w:lang w:eastAsia="ko-KR"/>
        </w:rPr>
        <w:t xml:space="preserve">The value of </w:t>
      </w:r>
      <w:r w:rsidRPr="00614D3D">
        <w:rPr>
          <w:bCs/>
          <w:sz w:val="20"/>
          <w:lang w:eastAsia="ko-KR"/>
        </w:rPr>
        <w:t>fisheye_rect_region_</w:t>
      </w:r>
      <w:r>
        <w:rPr>
          <w:bCs/>
          <w:sz w:val="20"/>
          <w:lang w:eastAsia="ko-KR"/>
        </w:rPr>
        <w:t>left</w:t>
      </w:r>
      <w:r w:rsidRPr="00614D3D">
        <w:rPr>
          <w:bCs/>
          <w:sz w:val="20"/>
          <w:lang w:eastAsia="ko-KR"/>
        </w:rPr>
        <w:t>[</w:t>
      </w:r>
      <w:r w:rsidRPr="00C24240">
        <w:rPr>
          <w:rFonts w:eastAsia="Times New Roman"/>
          <w:sz w:val="20"/>
        </w:rPr>
        <w:t> </w:t>
      </w:r>
      <w:r w:rsidRPr="00C24240">
        <w:rPr>
          <w:bCs/>
          <w:sz w:val="20"/>
          <w:lang w:eastAsia="ko-KR"/>
        </w:rPr>
        <w:t>i</w:t>
      </w:r>
      <w:r w:rsidRPr="00C24240">
        <w:rPr>
          <w:rFonts w:eastAsia="Times New Roman"/>
          <w:sz w:val="20"/>
        </w:rPr>
        <w:t> </w:t>
      </w:r>
      <w:r w:rsidRPr="00C24240">
        <w:rPr>
          <w:bCs/>
          <w:sz w:val="20"/>
          <w:lang w:eastAsia="ko-KR"/>
        </w:rPr>
        <w:t>]</w:t>
      </w:r>
      <w:r w:rsidRPr="00C24240">
        <w:rPr>
          <w:rFonts w:hint="eastAsia"/>
          <w:bCs/>
          <w:sz w:val="20"/>
          <w:lang w:eastAsia="ko-KR"/>
        </w:rPr>
        <w:t xml:space="preserve"> shall be in the range of </w:t>
      </w:r>
      <w:r w:rsidRPr="00C24240">
        <w:rPr>
          <w:noProof/>
          <w:sz w:val="20"/>
        </w:rPr>
        <w:t>SubWidthC * conf_win_left_offset to pic_width_in_luma_samples − ( SubWidthC * conf_win_right_offset + 1 ), inclusive.</w:t>
      </w:r>
    </w:p>
    <w:p w14:paraId="04BC72A7" w14:textId="77777777" w:rsidR="00750CB9" w:rsidRDefault="00750CB9" w:rsidP="00750CB9">
      <w:pPr>
        <w:jc w:val="both"/>
        <w:rPr>
          <w:noProof/>
          <w:sz w:val="20"/>
        </w:rPr>
      </w:pPr>
      <w:r>
        <w:rPr>
          <w:bCs/>
          <w:sz w:val="20"/>
          <w:lang w:eastAsia="ko-KR"/>
        </w:rPr>
        <w:t>The</w:t>
      </w:r>
      <w:r w:rsidRPr="00C02F68">
        <w:rPr>
          <w:rFonts w:hint="eastAsia"/>
          <w:bCs/>
          <w:sz w:val="20"/>
          <w:lang w:eastAsia="ko-KR"/>
        </w:rPr>
        <w:t xml:space="preserve"> value of </w:t>
      </w:r>
      <w:r w:rsidRPr="00C02F68">
        <w:rPr>
          <w:bCs/>
          <w:sz w:val="20"/>
          <w:lang w:eastAsia="ko-KR"/>
        </w:rPr>
        <w:t>fisheye_rect_region_width[</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in the range of </w:t>
      </w:r>
      <w:r>
        <w:rPr>
          <w:bCs/>
          <w:sz w:val="20"/>
          <w:lang w:eastAsia="ko-KR"/>
        </w:rPr>
        <w:t>1</w:t>
      </w:r>
      <w:r w:rsidRPr="00C02F68">
        <w:rPr>
          <w:rFonts w:hint="eastAsia"/>
          <w:bCs/>
          <w:sz w:val="20"/>
          <w:lang w:eastAsia="ko-KR"/>
        </w:rPr>
        <w:t xml:space="preserve"> to </w:t>
      </w:r>
      <w:r w:rsidRPr="00C24240">
        <w:rPr>
          <w:noProof/>
          <w:sz w:val="20"/>
        </w:rPr>
        <w:t>pic_</w:t>
      </w:r>
      <w:r>
        <w:rPr>
          <w:noProof/>
          <w:sz w:val="20"/>
        </w:rPr>
        <w:t>width</w:t>
      </w:r>
      <w:r w:rsidRPr="00C24240">
        <w:rPr>
          <w:noProof/>
          <w:sz w:val="20"/>
        </w:rPr>
        <w:t>_in_luma_samples − Sub</w:t>
      </w:r>
      <w:r>
        <w:rPr>
          <w:noProof/>
          <w:sz w:val="20"/>
        </w:rPr>
        <w:t>Width</w:t>
      </w:r>
      <w:r w:rsidRPr="00C24240">
        <w:rPr>
          <w:noProof/>
          <w:sz w:val="20"/>
        </w:rPr>
        <w:t>C * </w:t>
      </w:r>
      <w:r>
        <w:rPr>
          <w:noProof/>
          <w:sz w:val="20"/>
        </w:rPr>
        <w:t>( </w:t>
      </w:r>
      <w:r w:rsidRPr="00C24240">
        <w:rPr>
          <w:noProof/>
          <w:sz w:val="20"/>
        </w:rPr>
        <w:t>conf_win_</w:t>
      </w:r>
      <w:r>
        <w:rPr>
          <w:noProof/>
          <w:sz w:val="20"/>
        </w:rPr>
        <w:t>left</w:t>
      </w:r>
      <w:r w:rsidRPr="00C24240">
        <w:rPr>
          <w:noProof/>
          <w:sz w:val="20"/>
        </w:rPr>
        <w:t>_offset </w:t>
      </w:r>
      <w:r>
        <w:rPr>
          <w:noProof/>
          <w:sz w:val="20"/>
        </w:rPr>
        <w:t>+ </w:t>
      </w:r>
      <w:r w:rsidRPr="00C24240">
        <w:rPr>
          <w:noProof/>
          <w:sz w:val="20"/>
        </w:rPr>
        <w:t>conf_win_</w:t>
      </w:r>
      <w:r>
        <w:rPr>
          <w:noProof/>
          <w:sz w:val="20"/>
        </w:rPr>
        <w:t>right</w:t>
      </w:r>
      <w:r w:rsidRPr="00C24240">
        <w:rPr>
          <w:noProof/>
          <w:sz w:val="20"/>
        </w:rPr>
        <w:t>_offset</w:t>
      </w:r>
      <w:r>
        <w:rPr>
          <w:noProof/>
          <w:sz w:val="20"/>
        </w:rPr>
        <w:t> ), inclusive.</w:t>
      </w:r>
    </w:p>
    <w:p w14:paraId="4C872DBC" w14:textId="77777777" w:rsidR="00750CB9" w:rsidRDefault="00750CB9" w:rsidP="00750CB9">
      <w:pPr>
        <w:jc w:val="both"/>
        <w:rPr>
          <w:noProof/>
          <w:sz w:val="20"/>
        </w:rPr>
      </w:pPr>
      <w:r w:rsidRPr="00614D3D">
        <w:rPr>
          <w:bCs/>
          <w:sz w:val="20"/>
          <w:lang w:eastAsia="ko-KR"/>
        </w:rPr>
        <w:lastRenderedPageBreak/>
        <w:t>T</w:t>
      </w:r>
      <w:r w:rsidRPr="00614D3D">
        <w:rPr>
          <w:rFonts w:hint="eastAsia"/>
          <w:bCs/>
          <w:sz w:val="20"/>
          <w:lang w:eastAsia="ko-KR"/>
        </w:rPr>
        <w:t xml:space="preserve">he value of </w:t>
      </w:r>
      <w:r w:rsidRPr="00614D3D">
        <w:rPr>
          <w:bCs/>
          <w:sz w:val="20"/>
          <w:lang w:eastAsia="ko-KR"/>
        </w:rPr>
        <w:t>fisheye_rect_region_height[</w:t>
      </w:r>
      <w:r w:rsidRPr="00614D3D">
        <w:rPr>
          <w:rFonts w:eastAsia="Times New Roman"/>
          <w:sz w:val="20"/>
        </w:rPr>
        <w:t> </w:t>
      </w:r>
      <w:r w:rsidRPr="00614D3D">
        <w:rPr>
          <w:bCs/>
          <w:sz w:val="20"/>
          <w:lang w:eastAsia="ko-KR"/>
        </w:rPr>
        <w:t>i</w:t>
      </w:r>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614D3D">
        <w:rPr>
          <w:bCs/>
          <w:sz w:val="20"/>
          <w:lang w:eastAsia="ko-KR"/>
        </w:rPr>
        <w:t>1</w:t>
      </w:r>
      <w:r w:rsidRPr="00614D3D">
        <w:rPr>
          <w:rFonts w:hint="eastAsia"/>
          <w:bCs/>
          <w:sz w:val="20"/>
          <w:lang w:eastAsia="ko-KR"/>
        </w:rPr>
        <w:t xml:space="preserve"> to </w:t>
      </w:r>
      <w:r w:rsidRPr="00C24240">
        <w:rPr>
          <w:noProof/>
          <w:sz w:val="20"/>
        </w:rPr>
        <w:t>pic_height_in_luma_samples − SubHeightC * </w:t>
      </w:r>
      <w:r>
        <w:rPr>
          <w:noProof/>
          <w:sz w:val="20"/>
        </w:rPr>
        <w:t>( </w:t>
      </w:r>
      <w:r w:rsidRPr="00C24240">
        <w:rPr>
          <w:noProof/>
          <w:sz w:val="20"/>
        </w:rPr>
        <w:t>conf_win_top_offset</w:t>
      </w:r>
      <w:r>
        <w:rPr>
          <w:noProof/>
          <w:sz w:val="20"/>
        </w:rPr>
        <w:t> + </w:t>
      </w:r>
      <w:r w:rsidRPr="00C24240">
        <w:rPr>
          <w:noProof/>
          <w:sz w:val="20"/>
        </w:rPr>
        <w:t>conf_win</w:t>
      </w:r>
      <w:r>
        <w:rPr>
          <w:noProof/>
          <w:sz w:val="20"/>
        </w:rPr>
        <w:t>_</w:t>
      </w:r>
      <w:r w:rsidRPr="00C24240">
        <w:rPr>
          <w:noProof/>
          <w:sz w:val="20"/>
        </w:rPr>
        <w:t>bottom_offset</w:t>
      </w:r>
      <w:r>
        <w:rPr>
          <w:noProof/>
          <w:sz w:val="20"/>
        </w:rPr>
        <w:t> ), inclusive.</w:t>
      </w:r>
    </w:p>
    <w:p w14:paraId="78F2608E" w14:textId="77777777" w:rsidR="00750CB9" w:rsidRDefault="00750CB9" w:rsidP="00750CB9">
      <w:pPr>
        <w:jc w:val="both"/>
        <w:rPr>
          <w:bCs/>
          <w:sz w:val="20"/>
          <w:lang w:eastAsia="ko-KR"/>
        </w:rPr>
      </w:pPr>
      <w:r>
        <w:rPr>
          <w:bCs/>
          <w:sz w:val="20"/>
          <w:lang w:eastAsia="ko-KR"/>
        </w:rPr>
        <w:t>T</w:t>
      </w:r>
      <w:r w:rsidRPr="00C02F68">
        <w:rPr>
          <w:rFonts w:hint="eastAsia"/>
          <w:bCs/>
          <w:sz w:val="20"/>
          <w:lang w:eastAsia="ko-KR"/>
        </w:rPr>
        <w:t xml:space="preserve">he sum of </w:t>
      </w:r>
      <w:r w:rsidRPr="00C02F68">
        <w:rPr>
          <w:bCs/>
          <w:sz w:val="20"/>
          <w:lang w:eastAsia="ko-KR"/>
        </w:rPr>
        <w:t>fisheye_rect_region_top</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fisheye_rect_region_height[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w:t>
      </w:r>
      <w:r>
        <w:rPr>
          <w:bCs/>
          <w:sz w:val="20"/>
          <w:lang w:eastAsia="ko-KR"/>
        </w:rPr>
        <w:t xml:space="preserve">less </w:t>
      </w:r>
      <w:r w:rsidRPr="00C02F68">
        <w:rPr>
          <w:rFonts w:hint="eastAsia"/>
          <w:bCs/>
          <w:sz w:val="20"/>
          <w:lang w:eastAsia="ko-KR"/>
        </w:rPr>
        <w:t xml:space="preserve">than </w:t>
      </w:r>
      <w:r w:rsidRPr="00C24240">
        <w:rPr>
          <w:noProof/>
          <w:sz w:val="20"/>
        </w:rPr>
        <w:t>pic_height_in_luma_samples − SubHeightC * conf_win_bottom_offset</w:t>
      </w:r>
      <w:r>
        <w:rPr>
          <w:bCs/>
          <w:sz w:val="20"/>
          <w:lang w:eastAsia="ko-KR"/>
        </w:rPr>
        <w:t>.</w:t>
      </w:r>
    </w:p>
    <w:p w14:paraId="6ED6FC44" w14:textId="3772D7B1" w:rsidR="00066D3D" w:rsidRPr="00D954BA" w:rsidRDefault="00750CB9" w:rsidP="00066D3D">
      <w:pPr>
        <w:jc w:val="both"/>
        <w:rPr>
          <w:sz w:val="20"/>
          <w:lang w:val="en-GB" w:eastAsia="ko-KR"/>
        </w:rPr>
      </w:pPr>
      <w:r>
        <w:rPr>
          <w:bCs/>
          <w:sz w:val="20"/>
          <w:lang w:eastAsia="ko-KR"/>
        </w:rPr>
        <w:t xml:space="preserve">The </w:t>
      </w:r>
      <w:r w:rsidRPr="00C02F68">
        <w:rPr>
          <w:rFonts w:hint="eastAsia"/>
          <w:bCs/>
          <w:sz w:val="20"/>
          <w:lang w:eastAsia="ko-KR"/>
        </w:rPr>
        <w:t xml:space="preserve">sum of </w:t>
      </w:r>
      <w:r w:rsidRPr="00C02F68">
        <w:rPr>
          <w:bCs/>
          <w:sz w:val="20"/>
          <w:lang w:eastAsia="ko-KR"/>
        </w:rPr>
        <w:t>fisheye_rect_region_left</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fisheye_rect_region_width[</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w:t>
      </w:r>
      <w:r>
        <w:rPr>
          <w:bCs/>
          <w:sz w:val="20"/>
          <w:lang w:eastAsia="ko-KR"/>
        </w:rPr>
        <w:t xml:space="preserve">shall be less than </w:t>
      </w:r>
      <w:r w:rsidRPr="00C24240">
        <w:rPr>
          <w:noProof/>
          <w:sz w:val="20"/>
        </w:rPr>
        <w:t>pic_width_in_luma_samples − SubWidthC * conf_win_right_offset</w:t>
      </w:r>
      <w:r w:rsidRPr="00C02F68">
        <w:rPr>
          <w:rFonts w:hint="eastAsia"/>
          <w:bCs/>
          <w:sz w:val="20"/>
          <w:lang w:eastAsia="ko-KR"/>
        </w:rPr>
        <w:t>.</w:t>
      </w:r>
    </w:p>
    <w:p w14:paraId="4898A800" w14:textId="14904D3D"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 xml:space="preserve">the i-th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that corresponds to the maximum field of view of the i-th fisheye lens, specified by </w:t>
      </w:r>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2124687E" w:rsidR="00066D3D" w:rsidRDefault="00066D3D" w:rsidP="00066D3D">
      <w:pPr>
        <w:jc w:val="both"/>
        <w:rPr>
          <w:sz w:val="20"/>
          <w:lang w:val="en-GB" w:eastAsia="ko-KR"/>
        </w:rPr>
      </w:pPr>
      <w:r w:rsidRPr="00D954BA">
        <w:rPr>
          <w:sz w:val="20"/>
          <w:lang w:val="en-GB" w:eastAsia="ko-KR"/>
        </w:rPr>
        <w:t xml:space="preserve">The </w:t>
      </w:r>
      <w:r w:rsidR="00030678">
        <w:rPr>
          <w:rFonts w:eastAsia="Malgun Gothic" w:hint="eastAsia"/>
          <w:sz w:val="20"/>
          <w:lang w:val="en-GB" w:eastAsia="ko-KR"/>
        </w:rPr>
        <w:t>i-th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 xml:space="preserve">i-th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r w:rsidR="00591003">
        <w:rPr>
          <w:sz w:val="20"/>
          <w:lang w:val="en-GB" w:eastAsia="ko-KR"/>
        </w:rPr>
        <w:t>fisheye</w:t>
      </w:r>
      <w:r w:rsidRPr="00D954BA">
        <w:rPr>
          <w:sz w:val="20"/>
          <w:lang w:val="en-GB" w:eastAsia="ko-KR"/>
        </w:rPr>
        <w:t>_rect_region_top</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_rect_region_left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_rect_region_width</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t>fisheye</w:t>
      </w:r>
      <w:r w:rsidRPr="00D954BA">
        <w:rPr>
          <w:sz w:val="20"/>
          <w:lang w:val="en-GB" w:eastAsia="ko-KR"/>
        </w:rPr>
        <w:t>_rect_region_height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 xml:space="preserve">i-th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0CC96C8A" w14:textId="5EBDCFB5" w:rsidR="00A1648A" w:rsidRDefault="00A1648A" w:rsidP="00066D3D">
      <w:pPr>
        <w:jc w:val="both"/>
        <w:rPr>
          <w:sz w:val="20"/>
          <w:lang w:val="en-GB" w:eastAsia="ko-KR"/>
        </w:rPr>
      </w:pPr>
      <w:r>
        <w:rPr>
          <w:sz w:val="20"/>
          <w:lang w:val="en-GB" w:eastAsia="ko-KR"/>
        </w:rPr>
        <w:t>Each active area shall contain at least one sample location. T</w:t>
      </w:r>
      <w:r w:rsidRPr="00A1648A">
        <w:rPr>
          <w:sz w:val="20"/>
          <w:lang w:val="en-GB" w:eastAsia="ko-KR"/>
        </w:rPr>
        <w:t xml:space="preserve">here shall not be any sample </w:t>
      </w:r>
      <w:r>
        <w:rPr>
          <w:sz w:val="20"/>
          <w:lang w:val="en-GB" w:eastAsia="ko-KR"/>
        </w:rPr>
        <w:t>location</w:t>
      </w:r>
      <w:r w:rsidRPr="00A1648A">
        <w:rPr>
          <w:sz w:val="20"/>
          <w:lang w:val="en-GB" w:eastAsia="ko-KR"/>
        </w:rPr>
        <w:t xml:space="preserve"> that is within </w:t>
      </w:r>
      <w:r>
        <w:rPr>
          <w:sz w:val="20"/>
          <w:lang w:val="en-GB" w:eastAsia="ko-KR"/>
        </w:rPr>
        <w:t xml:space="preserve">more than one </w:t>
      </w:r>
      <w:r w:rsidRPr="00A1648A">
        <w:rPr>
          <w:sz w:val="20"/>
          <w:lang w:val="en-GB" w:eastAsia="ko-KR"/>
        </w:rPr>
        <w:t>active area</w:t>
      </w:r>
      <w:r>
        <w:rPr>
          <w:sz w:val="20"/>
          <w:lang w:val="en-GB" w:eastAsia="ko-KR"/>
        </w:rPr>
        <w:t>.</w:t>
      </w:r>
    </w:p>
    <w:p w14:paraId="6392BF89" w14:textId="6E0F66D8"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specifies the radius of a circular region within the i-th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r w:rsidR="00066D3D" w:rsidRPr="00D954BA">
        <w:rPr>
          <w:rFonts w:hint="eastAsia"/>
          <w:sz w:val="20"/>
          <w:lang w:val="en-GB" w:eastAsia="ko-KR"/>
        </w:rPr>
        <w:t>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_azimuth</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 xml:space="preserve">i-th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r w:rsidR="00066D3D" w:rsidRPr="00D954BA">
        <w:rPr>
          <w:bCs/>
          <w:sz w:val="20"/>
        </w:rPr>
        <w:t>[ i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5B3F8285" w:rsidR="00066D3D" w:rsidRDefault="00591003" w:rsidP="00066D3D">
      <w:pPr>
        <w:jc w:val="both"/>
        <w:rPr>
          <w:sz w:val="20"/>
        </w:rPr>
      </w:pPr>
      <w:r>
        <w:rPr>
          <w:b/>
          <w:sz w:val="20"/>
          <w:lang w:val="en-GB" w:eastAsia="ko-KR"/>
        </w:rPr>
        <w:t>fisheye</w:t>
      </w:r>
      <w:r w:rsidR="00066D3D" w:rsidRPr="00D954BA">
        <w:rPr>
          <w:b/>
          <w:sz w:val="20"/>
          <w:lang w:val="en-GB" w:eastAsia="ko-KR"/>
        </w:rPr>
        <w:t>_</w:t>
      </w:r>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r w:rsidR="00066D3D" w:rsidRPr="00D954BA">
        <w:rPr>
          <w:rFonts w:hint="eastAsia"/>
          <w:b/>
          <w:sz w:val="20"/>
          <w:lang w:eastAsia="ko-KR"/>
        </w:rPr>
        <w:t>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 xml:space="preserve">indicates the tilt angle of </w:t>
      </w:r>
      <w:r w:rsidR="004F365A" w:rsidRPr="004F365A">
        <w:rPr>
          <w:sz w:val="20"/>
          <w:lang w:eastAsia="ko-KR"/>
        </w:rPr>
        <w:t>the sphere region that correspond</w:t>
      </w:r>
      <w:r w:rsidR="004F365A">
        <w:rPr>
          <w:sz w:val="20"/>
          <w:lang w:eastAsia="ko-KR"/>
        </w:rPr>
        <w:t>s</w:t>
      </w:r>
      <w:r w:rsidR="004F365A" w:rsidRPr="004F365A">
        <w:rPr>
          <w:sz w:val="20"/>
          <w:lang w:eastAsia="ko-KR"/>
        </w:rPr>
        <w:t xml:space="preserve"> to </w:t>
      </w:r>
      <w:r w:rsidR="00066D3D" w:rsidRPr="00D954BA">
        <w:rPr>
          <w:rFonts w:hint="eastAsia"/>
          <w:sz w:val="20"/>
          <w:lang w:eastAsia="ko-KR"/>
        </w:rPr>
        <w:t xml:space="preserve">the i-th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_offset_x</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_offset_z</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 xml:space="preserve">i-th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CE4A28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w:t>
      </w:r>
      <w:r w:rsidR="004F365A" w:rsidRPr="004F365A">
        <w:rPr>
          <w:sz w:val="20"/>
          <w:lang w:eastAsia="ko-KR"/>
        </w:rPr>
        <w:t xml:space="preserve">the field of view of the lens </w:t>
      </w:r>
      <w:r w:rsidR="004F365A">
        <w:rPr>
          <w:sz w:val="20"/>
          <w:lang w:eastAsia="ko-KR"/>
        </w:rPr>
        <w:t>that</w:t>
      </w:r>
      <w:r w:rsidR="004F365A" w:rsidRPr="004F365A">
        <w:rPr>
          <w:sz w:val="20"/>
          <w:lang w:eastAsia="ko-KR"/>
        </w:rPr>
        <w:t xml:space="preserve"> corresponds to </w:t>
      </w:r>
      <w:r w:rsidR="00066D3D" w:rsidRPr="00D954BA">
        <w:rPr>
          <w:sz w:val="20"/>
          <w:lang w:eastAsia="ko-KR"/>
        </w:rPr>
        <w:t xml:space="preserve">the </w:t>
      </w:r>
      <w:r w:rsidR="00066D3D" w:rsidRPr="00D954BA">
        <w:rPr>
          <w:rFonts w:hint="eastAsia"/>
          <w:sz w:val="20"/>
          <w:lang w:eastAsia="ko-KR"/>
        </w:rPr>
        <w:t xml:space="preserve">i-th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E45772">
        <w:rPr>
          <w:sz w:val="20"/>
        </w:rPr>
        <w:t xml:space="preserve"> (</w:t>
      </w:r>
      <w:r w:rsidR="00E45772" w:rsidRPr="00D954BA">
        <w:rPr>
          <w:sz w:val="20"/>
        </w:rPr>
        <w:t>i.e., </w:t>
      </w:r>
      <w:r w:rsidR="00E45772" w:rsidRPr="00E45772">
        <w:rPr>
          <w:sz w:val="20"/>
          <w:lang w:eastAsia="ko-KR"/>
        </w:rPr>
        <w:t>23</w:t>
      </w:r>
      <w:r w:rsidR="00E45772">
        <w:rPr>
          <w:sz w:val="20"/>
          <w:lang w:val="en-US" w:eastAsia="ko-KR"/>
        </w:rPr>
        <w:t> </w:t>
      </w:r>
      <w:r w:rsidR="00E45772" w:rsidRPr="00E45772">
        <w:rPr>
          <w:sz w:val="20"/>
          <w:lang w:eastAsia="ko-KR"/>
        </w:rPr>
        <w:t>592</w:t>
      </w:r>
      <w:r w:rsidR="00E45772">
        <w:rPr>
          <w:sz w:val="20"/>
          <w:lang w:val="en-US" w:eastAsia="ko-KR"/>
        </w:rPr>
        <w:t> </w:t>
      </w:r>
      <w:r w:rsidR="00E45772" w:rsidRPr="00E45772">
        <w:rPr>
          <w:sz w:val="20"/>
          <w:lang w:eastAsia="ko-KR"/>
        </w:rPr>
        <w:t>960</w:t>
      </w:r>
      <w:r w:rsidR="00E45772" w:rsidRPr="00D954BA">
        <w:rPr>
          <w:sz w:val="20"/>
          <w:lang w:eastAsia="ko-KR"/>
        </w:rPr>
        <w:t>)</w:t>
      </w:r>
      <w:r w:rsidR="00066D3D" w:rsidRPr="00D954BA">
        <w:rPr>
          <w:rFonts w:hint="eastAsia"/>
          <w:sz w:val="20"/>
          <w:lang w:eastAsia="ko-KR"/>
        </w:rPr>
        <w:t>, inclusive.</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num_polynomial_coef</w:t>
      </w:r>
      <w:r w:rsidR="00CC2F41">
        <w:rPr>
          <w:b/>
          <w:sz w:val="20"/>
          <w:lang w:eastAsia="ko-KR"/>
        </w:rPr>
        <w:t>f</w:t>
      </w:r>
      <w:r w:rsidR="00066D3D" w:rsidRPr="00D954BA">
        <w:rPr>
          <w:rFonts w:hint="eastAsia"/>
          <w:b/>
          <w:sz w:val="20"/>
          <w:lang w:eastAsia="ko-KR"/>
        </w:rPr>
        <w:t>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 xml:space="preserve">i-th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120CE31F"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specifies the j-th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 xml:space="preserve">i-th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 xml:space="preserve">from the normal vector of </w:t>
      </w:r>
      <w:r w:rsidR="004F365A" w:rsidRPr="004F365A">
        <w:rPr>
          <w:rFonts w:eastAsia="Malgun Gothic"/>
          <w:sz w:val="20"/>
          <w:lang w:val="en-GB" w:eastAsia="ko-KR"/>
        </w:rPr>
        <w:t>a nominal imaging plane that passes through the centr</w:t>
      </w:r>
      <w:r w:rsidR="004F365A">
        <w:rPr>
          <w:rFonts w:eastAsia="Malgun Gothic"/>
          <w:sz w:val="20"/>
          <w:lang w:val="en-GB" w:eastAsia="ko-KR"/>
        </w:rPr>
        <w:t>e</w:t>
      </w:r>
      <w:r w:rsidR="004F365A" w:rsidRPr="004F365A">
        <w:rPr>
          <w:rFonts w:eastAsia="Malgun Gothic"/>
          <w:sz w:val="20"/>
          <w:lang w:val="en-GB" w:eastAsia="ko-KR"/>
        </w:rPr>
        <w:t xml:space="preserve"> of the sphere coordinate system for the i-th active region</w:t>
      </w:r>
      <w:r w:rsidR="00336E69">
        <w:rPr>
          <w:rFonts w:eastAsia="Malgun Gothic" w:hint="eastAsia"/>
          <w:sz w:val="20"/>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polynomial_coef</w:t>
      </w:r>
      <w:r w:rsidR="00CC2F41">
        <w:rPr>
          <w:sz w:val="20"/>
          <w:lang w:val="en-GB" w:eastAsia="ko-KR"/>
        </w:rPr>
        <w:t>f</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912A002" w:rsidR="007C7167" w:rsidRPr="00A44B62" w:rsidRDefault="007C7167" w:rsidP="007C7167">
      <w:pPr>
        <w:keepNext/>
        <w:keepLines/>
        <w:spacing w:before="360"/>
        <w:outlineLvl w:val="0"/>
        <w:rPr>
          <w:i/>
          <w:noProof/>
          <w:sz w:val="24"/>
        </w:rPr>
      </w:pPr>
      <w:r w:rsidRPr="00A44B62">
        <w:rPr>
          <w:i/>
          <w:noProof/>
          <w:sz w:val="24"/>
        </w:rPr>
        <w:lastRenderedPageBreak/>
        <w:t>Renumber clause D.3.4</w:t>
      </w:r>
      <w:r w:rsidR="001B29ED">
        <w:rPr>
          <w:i/>
          <w:noProof/>
          <w:sz w:val="24"/>
        </w:rPr>
        <w:t>7</w:t>
      </w:r>
      <w:r w:rsidRPr="00A44B62">
        <w:rPr>
          <w:i/>
          <w:noProof/>
          <w:sz w:val="24"/>
        </w:rPr>
        <w:t xml:space="preserve"> (Reserved SEI message semantics) as D.3.4</w:t>
      </w:r>
      <w:r w:rsidR="001B29ED">
        <w:rPr>
          <w:i/>
          <w:noProof/>
          <w:sz w:val="24"/>
        </w:rPr>
        <w:t>8</w:t>
      </w:r>
      <w:r w:rsidRPr="00A44B62">
        <w:rPr>
          <w:i/>
          <w:noProof/>
          <w:sz w:val="24"/>
        </w:rPr>
        <w:t>.</w:t>
      </w:r>
    </w:p>
    <w:p w14:paraId="7DEB76C9" w14:textId="75C3377E" w:rsidR="007C7167" w:rsidRPr="00A44B62" w:rsidRDefault="007C7167" w:rsidP="007C7167">
      <w:pPr>
        <w:keepNext/>
        <w:keepLines/>
        <w:spacing w:before="360"/>
        <w:outlineLvl w:val="0"/>
        <w:rPr>
          <w:i/>
          <w:noProof/>
          <w:sz w:val="24"/>
        </w:rPr>
      </w:pPr>
      <w:r w:rsidRPr="00A44B62">
        <w:rPr>
          <w:i/>
          <w:noProof/>
          <w:sz w:val="24"/>
        </w:rPr>
        <w:t>Add clauses D.3.4</w:t>
      </w:r>
      <w:r w:rsidR="001B29ED">
        <w:rPr>
          <w:i/>
          <w:noProof/>
          <w:sz w:val="24"/>
        </w:rPr>
        <w:t>7</w:t>
      </w:r>
      <w:r w:rsidRPr="00A44B62">
        <w:rPr>
          <w:i/>
          <w:noProof/>
          <w:sz w:val="24"/>
        </w:rPr>
        <w:t xml:space="preserve"> as follows:</w:t>
      </w:r>
    </w:p>
    <w:p w14:paraId="220574F3" w14:textId="0642D27A"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1B29ED">
        <w:rPr>
          <w:b/>
          <w:szCs w:val="22"/>
        </w:rPr>
        <w:t>7</w:t>
      </w:r>
      <w:r w:rsidRPr="003151FF">
        <w:rPr>
          <w:b/>
          <w:szCs w:val="22"/>
        </w:rPr>
        <w:tab/>
      </w:r>
      <w:r w:rsidR="001B29ED">
        <w:rPr>
          <w:b/>
          <w:szCs w:val="22"/>
        </w:rPr>
        <w:t>Annotated regions SEI message</w:t>
      </w:r>
      <w:r w:rsidRPr="003151FF">
        <w:rPr>
          <w:b/>
          <w:szCs w:val="22"/>
        </w:rPr>
        <w:t xml:space="preserve"> semantics</w:t>
      </w:r>
    </w:p>
    <w:p w14:paraId="4C914C2A" w14:textId="77777777" w:rsidR="001B29ED" w:rsidRDefault="001B29ED" w:rsidP="00B81C05">
      <w:pPr>
        <w:keepNext/>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B29ED" w:rsidRPr="00C33BCA" w14:paraId="3D63F0A8" w14:textId="77777777" w:rsidTr="005E338B">
        <w:trPr>
          <w:cantSplit/>
          <w:jc w:val="center"/>
        </w:trPr>
        <w:tc>
          <w:tcPr>
            <w:tcW w:w="7920" w:type="dxa"/>
          </w:tcPr>
          <w:p w14:paraId="08E6DD1B"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annotated_region</w:t>
            </w:r>
            <w:r>
              <w:rPr>
                <w:noProof/>
                <w:sz w:val="20"/>
              </w:rPr>
              <w:t>s</w:t>
            </w:r>
            <w:r w:rsidRPr="00C33BCA">
              <w:rPr>
                <w:rFonts w:eastAsia="Malgun Gothic"/>
                <w:sz w:val="20"/>
              </w:rPr>
              <w:t>( payloadSize ) {</w:t>
            </w:r>
          </w:p>
        </w:tc>
        <w:tc>
          <w:tcPr>
            <w:tcW w:w="1157" w:type="dxa"/>
          </w:tcPr>
          <w:p w14:paraId="1BBD048A"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1B29ED" w:rsidRPr="00C33BCA" w14:paraId="0E3360D9" w14:textId="77777777" w:rsidTr="005E338B">
        <w:trPr>
          <w:cantSplit/>
          <w:jc w:val="center"/>
        </w:trPr>
        <w:tc>
          <w:tcPr>
            <w:tcW w:w="7920" w:type="dxa"/>
          </w:tcPr>
          <w:p w14:paraId="3E1444A8"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Pr="00C33BCA">
              <w:rPr>
                <w:rFonts w:eastAsia="Malgun Gothic"/>
                <w:b/>
                <w:noProof/>
                <w:sz w:val="20"/>
              </w:rPr>
              <w:t>ar_</w:t>
            </w:r>
            <w:r w:rsidRPr="00C33BCA">
              <w:rPr>
                <w:rFonts w:eastAsia="Malgun Gothic"/>
                <w:b/>
                <w:bCs/>
                <w:noProof/>
                <w:sz w:val="20"/>
              </w:rPr>
              <w:t>cancel_flag</w:t>
            </w:r>
          </w:p>
        </w:tc>
        <w:tc>
          <w:tcPr>
            <w:tcW w:w="1157" w:type="dxa"/>
          </w:tcPr>
          <w:p w14:paraId="2A9AC2E4"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1B29ED" w:rsidRPr="00C33BCA" w14:paraId="22709C3E" w14:textId="77777777" w:rsidTr="005E338B">
        <w:trPr>
          <w:cantSplit/>
          <w:jc w:val="center"/>
        </w:trPr>
        <w:tc>
          <w:tcPr>
            <w:tcW w:w="7920" w:type="dxa"/>
          </w:tcPr>
          <w:p w14:paraId="64172B43" w14:textId="77777777" w:rsidR="001B29ED" w:rsidRPr="007B6E5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5E338B">
              <w:rPr>
                <w:bCs/>
                <w:noProof/>
                <w:sz w:val="20"/>
              </w:rPr>
              <w:tab/>
            </w:r>
            <w:r>
              <w:rPr>
                <w:bCs/>
                <w:noProof/>
                <w:sz w:val="20"/>
              </w:rPr>
              <w:t>if (!ar_cancel_flag)</w:t>
            </w:r>
            <w:r w:rsidRPr="005E338B">
              <w:rPr>
                <w:bCs/>
                <w:noProof/>
                <w:sz w:val="20"/>
              </w:rPr>
              <w:t xml:space="preserve"> {</w:t>
            </w:r>
          </w:p>
        </w:tc>
        <w:tc>
          <w:tcPr>
            <w:tcW w:w="1157" w:type="dxa"/>
          </w:tcPr>
          <w:p w14:paraId="67E39FA6"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p>
        </w:tc>
      </w:tr>
      <w:tr w:rsidR="001B29ED" w:rsidRPr="00C33BCA" w14:paraId="1E599979" w14:textId="77777777" w:rsidTr="005E338B">
        <w:trPr>
          <w:cantSplit/>
          <w:jc w:val="center"/>
        </w:trPr>
        <w:tc>
          <w:tcPr>
            <w:tcW w:w="7920" w:type="dxa"/>
          </w:tcPr>
          <w:p w14:paraId="5526B071"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Pr>
                <w:b/>
                <w:bCs/>
                <w:noProof/>
                <w:sz w:val="20"/>
              </w:rPr>
              <w:tab/>
            </w:r>
            <w:r w:rsidRPr="00C33BCA">
              <w:rPr>
                <w:rFonts w:eastAsia="Malgun Gothic"/>
                <w:b/>
                <w:bCs/>
                <w:noProof/>
                <w:sz w:val="20"/>
              </w:rPr>
              <w:tab/>
              <w:t>ar_not_optimized_for_viewing_flag</w:t>
            </w:r>
          </w:p>
        </w:tc>
        <w:tc>
          <w:tcPr>
            <w:tcW w:w="1157" w:type="dxa"/>
          </w:tcPr>
          <w:p w14:paraId="484BC88D"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1B29ED" w:rsidRPr="00C33BCA" w14:paraId="7559D108" w14:textId="77777777" w:rsidTr="005E338B">
        <w:trPr>
          <w:cantSplit/>
          <w:jc w:val="center"/>
        </w:trPr>
        <w:tc>
          <w:tcPr>
            <w:tcW w:w="7920" w:type="dxa"/>
          </w:tcPr>
          <w:p w14:paraId="6E617F09"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Pr>
                <w:b/>
                <w:bCs/>
                <w:noProof/>
                <w:sz w:val="20"/>
              </w:rPr>
              <w:tab/>
            </w:r>
            <w:r w:rsidRPr="00C33BCA">
              <w:rPr>
                <w:noProof/>
                <w:sz w:val="20"/>
              </w:rPr>
              <w:tab/>
            </w:r>
            <w:r w:rsidRPr="00C33BCA">
              <w:rPr>
                <w:b/>
                <w:noProof/>
                <w:sz w:val="20"/>
              </w:rPr>
              <w:t>ar_true_motion_flag</w:t>
            </w:r>
          </w:p>
        </w:tc>
        <w:tc>
          <w:tcPr>
            <w:tcW w:w="1157" w:type="dxa"/>
          </w:tcPr>
          <w:p w14:paraId="2D53726F"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1B29ED" w:rsidRPr="00C33BCA" w14:paraId="674D313D" w14:textId="77777777" w:rsidTr="005E338B">
        <w:trPr>
          <w:cantSplit/>
          <w:jc w:val="center"/>
        </w:trPr>
        <w:tc>
          <w:tcPr>
            <w:tcW w:w="7920" w:type="dxa"/>
          </w:tcPr>
          <w:p w14:paraId="11B50F67"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Pr>
                <w:b/>
                <w:bCs/>
                <w:noProof/>
                <w:sz w:val="20"/>
              </w:rPr>
              <w:tab/>
            </w:r>
            <w:r w:rsidRPr="00C33BCA">
              <w:rPr>
                <w:noProof/>
                <w:sz w:val="20"/>
              </w:rPr>
              <w:tab/>
            </w:r>
            <w:r w:rsidRPr="00C33BCA">
              <w:rPr>
                <w:b/>
                <w:bCs/>
                <w:noProof/>
                <w:sz w:val="20"/>
              </w:rPr>
              <w:t>ar_occluded_obj</w:t>
            </w:r>
            <w:r>
              <w:rPr>
                <w:b/>
                <w:bCs/>
                <w:noProof/>
                <w:sz w:val="20"/>
              </w:rPr>
              <w:t>ect</w:t>
            </w:r>
            <w:r w:rsidRPr="00C33BCA">
              <w:rPr>
                <w:b/>
                <w:bCs/>
                <w:noProof/>
                <w:sz w:val="20"/>
              </w:rPr>
              <w:t>_flag</w:t>
            </w:r>
          </w:p>
        </w:tc>
        <w:tc>
          <w:tcPr>
            <w:tcW w:w="1157" w:type="dxa"/>
          </w:tcPr>
          <w:p w14:paraId="6A1CA0AE"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1B29ED" w:rsidRPr="00C33BCA" w14:paraId="2392F6CB" w14:textId="77777777" w:rsidTr="005E338B">
        <w:trPr>
          <w:cantSplit/>
          <w:jc w:val="center"/>
        </w:trPr>
        <w:tc>
          <w:tcPr>
            <w:tcW w:w="7920" w:type="dxa"/>
          </w:tcPr>
          <w:p w14:paraId="1766DEEF"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t>ar_partial_obj</w:t>
            </w:r>
            <w:r>
              <w:rPr>
                <w:b/>
                <w:bCs/>
                <w:noProof/>
                <w:sz w:val="20"/>
              </w:rPr>
              <w:t>ect</w:t>
            </w:r>
            <w:r w:rsidRPr="00C33BCA">
              <w:rPr>
                <w:b/>
                <w:bCs/>
                <w:noProof/>
                <w:sz w:val="20"/>
              </w:rPr>
              <w:t>_flag_present_flag</w:t>
            </w:r>
          </w:p>
        </w:tc>
        <w:tc>
          <w:tcPr>
            <w:tcW w:w="1157" w:type="dxa"/>
          </w:tcPr>
          <w:p w14:paraId="60832E45"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38DB691E" w14:textId="77777777" w:rsidTr="005E338B">
        <w:trPr>
          <w:cantSplit/>
          <w:jc w:val="center"/>
        </w:trPr>
        <w:tc>
          <w:tcPr>
            <w:tcW w:w="7920" w:type="dxa"/>
          </w:tcPr>
          <w:p w14:paraId="58128889"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noProof/>
                <w:sz w:val="20"/>
              </w:rPr>
              <w:tab/>
              <w:t>ar_obj</w:t>
            </w:r>
            <w:r>
              <w:rPr>
                <w:b/>
                <w:noProof/>
                <w:sz w:val="20"/>
              </w:rPr>
              <w:t>ect</w:t>
            </w:r>
            <w:r w:rsidRPr="00C33BCA">
              <w:rPr>
                <w:b/>
                <w:noProof/>
                <w:sz w:val="20"/>
              </w:rPr>
              <w:t>_label_present_flag</w:t>
            </w:r>
          </w:p>
        </w:tc>
        <w:tc>
          <w:tcPr>
            <w:tcW w:w="1157" w:type="dxa"/>
          </w:tcPr>
          <w:p w14:paraId="5A0CD1D9"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447F35A6" w14:textId="77777777" w:rsidTr="005E338B">
        <w:trPr>
          <w:cantSplit/>
          <w:jc w:val="center"/>
        </w:trPr>
        <w:tc>
          <w:tcPr>
            <w:tcW w:w="7920" w:type="dxa"/>
          </w:tcPr>
          <w:p w14:paraId="545C8455"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w:t>
            </w:r>
            <w:r w:rsidRPr="00C33BCA">
              <w:rPr>
                <w:b/>
                <w:noProof/>
                <w:sz w:val="20"/>
              </w:rPr>
              <w:t>info_present_flag</w:t>
            </w:r>
          </w:p>
        </w:tc>
        <w:tc>
          <w:tcPr>
            <w:tcW w:w="1157" w:type="dxa"/>
          </w:tcPr>
          <w:p w14:paraId="7C4D81F3"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283692A3" w14:textId="77777777" w:rsidTr="005E338B">
        <w:trPr>
          <w:cantSplit/>
          <w:jc w:val="center"/>
        </w:trPr>
        <w:tc>
          <w:tcPr>
            <w:tcW w:w="7920" w:type="dxa"/>
          </w:tcPr>
          <w:p w14:paraId="5F39EA35"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noProof/>
                <w:sz w:val="20"/>
              </w:rPr>
              <w:tab/>
              <w:t>if( ar_obj</w:t>
            </w:r>
            <w:r>
              <w:rPr>
                <w:noProof/>
                <w:sz w:val="20"/>
              </w:rPr>
              <w:t>ect</w:t>
            </w:r>
            <w:r w:rsidRPr="00C33BCA">
              <w:rPr>
                <w:noProof/>
                <w:sz w:val="20"/>
              </w:rPr>
              <w:t>_</w:t>
            </w:r>
            <w:r>
              <w:rPr>
                <w:noProof/>
                <w:sz w:val="20"/>
              </w:rPr>
              <w:t>confidence_</w:t>
            </w:r>
            <w:r w:rsidRPr="00C33BCA">
              <w:rPr>
                <w:noProof/>
                <w:sz w:val="20"/>
              </w:rPr>
              <w:t>info_present_flag )</w:t>
            </w:r>
          </w:p>
        </w:tc>
        <w:tc>
          <w:tcPr>
            <w:tcW w:w="1157" w:type="dxa"/>
          </w:tcPr>
          <w:p w14:paraId="4BDAE957"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8579167" w14:textId="77777777" w:rsidTr="005E338B">
        <w:trPr>
          <w:cantSplit/>
          <w:jc w:val="center"/>
        </w:trPr>
        <w:tc>
          <w:tcPr>
            <w:tcW w:w="7920" w:type="dxa"/>
          </w:tcPr>
          <w:p w14:paraId="50A43D7F"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noProof/>
                <w:sz w:val="20"/>
              </w:rPr>
              <w:tab/>
            </w: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confidence_length_minus1</w:t>
            </w:r>
          </w:p>
        </w:tc>
        <w:tc>
          <w:tcPr>
            <w:tcW w:w="1157" w:type="dxa"/>
          </w:tcPr>
          <w:p w14:paraId="47D81983"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1B29ED" w:rsidRPr="00C33BCA" w14:paraId="06431063" w14:textId="77777777" w:rsidTr="005E338B">
        <w:trPr>
          <w:cantSplit/>
          <w:jc w:val="center"/>
        </w:trPr>
        <w:tc>
          <w:tcPr>
            <w:tcW w:w="7920" w:type="dxa"/>
          </w:tcPr>
          <w:p w14:paraId="6271FBF3"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noProof/>
                <w:sz w:val="20"/>
              </w:rPr>
              <w:t>if( ar_obj</w:t>
            </w:r>
            <w:r>
              <w:rPr>
                <w:noProof/>
                <w:sz w:val="20"/>
              </w:rPr>
              <w:t>ect</w:t>
            </w:r>
            <w:r w:rsidRPr="00C33BCA">
              <w:rPr>
                <w:noProof/>
                <w:sz w:val="20"/>
              </w:rPr>
              <w:t>_label_present_flag ) {</w:t>
            </w:r>
          </w:p>
        </w:tc>
        <w:tc>
          <w:tcPr>
            <w:tcW w:w="1157" w:type="dxa"/>
          </w:tcPr>
          <w:p w14:paraId="49DB89D2"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52ED44FF" w14:textId="77777777" w:rsidTr="005E338B">
        <w:trPr>
          <w:cantSplit/>
          <w:jc w:val="center"/>
        </w:trPr>
        <w:tc>
          <w:tcPr>
            <w:tcW w:w="7920" w:type="dxa"/>
          </w:tcPr>
          <w:p w14:paraId="55D86A4C"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t>ar_obj</w:t>
            </w:r>
            <w:r>
              <w:rPr>
                <w:b/>
                <w:bCs/>
                <w:noProof/>
                <w:sz w:val="20"/>
              </w:rPr>
              <w:t>ect</w:t>
            </w:r>
            <w:r w:rsidRPr="00C33BCA">
              <w:rPr>
                <w:b/>
                <w:bCs/>
                <w:noProof/>
                <w:sz w:val="20"/>
              </w:rPr>
              <w:t>_label_language_present_flag</w:t>
            </w:r>
          </w:p>
        </w:tc>
        <w:tc>
          <w:tcPr>
            <w:tcW w:w="1157" w:type="dxa"/>
          </w:tcPr>
          <w:p w14:paraId="6A72D89F"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56048C91" w14:textId="77777777" w:rsidTr="005E338B">
        <w:trPr>
          <w:cantSplit/>
          <w:jc w:val="center"/>
        </w:trPr>
        <w:tc>
          <w:tcPr>
            <w:tcW w:w="7920" w:type="dxa"/>
          </w:tcPr>
          <w:p w14:paraId="737CC06D"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noProof/>
                <w:sz w:val="20"/>
              </w:rPr>
              <w:t>if( ar_obj</w:t>
            </w:r>
            <w:r>
              <w:rPr>
                <w:noProof/>
                <w:sz w:val="20"/>
              </w:rPr>
              <w:t>ect</w:t>
            </w:r>
            <w:r w:rsidRPr="00C33BCA">
              <w:rPr>
                <w:noProof/>
                <w:sz w:val="20"/>
              </w:rPr>
              <w:t>_label_language_present_flag ) {</w:t>
            </w:r>
          </w:p>
        </w:tc>
        <w:tc>
          <w:tcPr>
            <w:tcW w:w="1157" w:type="dxa"/>
          </w:tcPr>
          <w:p w14:paraId="13EF14FB"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27815501" w14:textId="77777777" w:rsidTr="005E338B">
        <w:trPr>
          <w:cantSplit/>
          <w:jc w:val="center"/>
        </w:trPr>
        <w:tc>
          <w:tcPr>
            <w:tcW w:w="7920" w:type="dxa"/>
          </w:tcPr>
          <w:p w14:paraId="0791770A"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72905E5F"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61ACC11" w14:textId="77777777" w:rsidTr="005E338B">
        <w:trPr>
          <w:cantSplit/>
          <w:jc w:val="center"/>
        </w:trPr>
        <w:tc>
          <w:tcPr>
            <w:tcW w:w="7920" w:type="dxa"/>
          </w:tcPr>
          <w:p w14:paraId="27A6CFD2"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57F7791"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1B29ED" w:rsidRPr="00C33BCA" w14:paraId="48E7FFDA" w14:textId="77777777" w:rsidTr="005E338B">
        <w:trPr>
          <w:cantSplit/>
          <w:jc w:val="center"/>
        </w:trPr>
        <w:tc>
          <w:tcPr>
            <w:tcW w:w="7920" w:type="dxa"/>
          </w:tcPr>
          <w:p w14:paraId="0D139294"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noProof/>
                <w:sz w:val="20"/>
              </w:rPr>
              <w:tab/>
            </w:r>
            <w:r w:rsidRPr="00C33BCA">
              <w:rPr>
                <w:b/>
                <w:noProof/>
                <w:sz w:val="20"/>
              </w:rPr>
              <w:tab/>
            </w:r>
            <w:r w:rsidRPr="00C33BCA">
              <w:rPr>
                <w:b/>
                <w:bCs/>
                <w:noProof/>
                <w:sz w:val="20"/>
              </w:rPr>
              <w:tab/>
            </w:r>
            <w:r w:rsidRPr="00C33BCA">
              <w:rPr>
                <w:b/>
                <w:noProof/>
                <w:sz w:val="20"/>
              </w:rPr>
              <w:t>ar_obj</w:t>
            </w:r>
            <w:r>
              <w:rPr>
                <w:b/>
                <w:noProof/>
                <w:sz w:val="20"/>
              </w:rPr>
              <w:t>ect</w:t>
            </w:r>
            <w:r w:rsidRPr="00C33BCA">
              <w:rPr>
                <w:b/>
                <w:noProof/>
                <w:sz w:val="20"/>
              </w:rPr>
              <w:t>_label_language</w:t>
            </w:r>
          </w:p>
        </w:tc>
        <w:tc>
          <w:tcPr>
            <w:tcW w:w="1157" w:type="dxa"/>
          </w:tcPr>
          <w:p w14:paraId="42EAE88B"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Cs/>
                <w:sz w:val="20"/>
              </w:rPr>
              <w:t>st(v)</w:t>
            </w:r>
          </w:p>
        </w:tc>
      </w:tr>
      <w:tr w:rsidR="001B29ED" w:rsidRPr="00C33BCA" w14:paraId="2EE60508" w14:textId="77777777" w:rsidTr="005E338B">
        <w:trPr>
          <w:cantSplit/>
          <w:jc w:val="center"/>
        </w:trPr>
        <w:tc>
          <w:tcPr>
            <w:tcW w:w="7920" w:type="dxa"/>
          </w:tcPr>
          <w:p w14:paraId="074F227E"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noProof/>
                <w:sz w:val="20"/>
              </w:rPr>
              <w:t>}</w:t>
            </w:r>
          </w:p>
        </w:tc>
        <w:tc>
          <w:tcPr>
            <w:tcW w:w="1157" w:type="dxa"/>
          </w:tcPr>
          <w:p w14:paraId="01EAFC84"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580BC28E" w14:textId="77777777" w:rsidTr="005E338B">
        <w:trPr>
          <w:cantSplit/>
          <w:jc w:val="center"/>
        </w:trPr>
        <w:tc>
          <w:tcPr>
            <w:tcW w:w="7920" w:type="dxa"/>
          </w:tcPr>
          <w:p w14:paraId="495BDCC6"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t>ar_num_label</w:t>
            </w:r>
            <w:r>
              <w:rPr>
                <w:b/>
                <w:bCs/>
                <w:noProof/>
                <w:sz w:val="20"/>
              </w:rPr>
              <w:t>_updates</w:t>
            </w:r>
          </w:p>
        </w:tc>
        <w:tc>
          <w:tcPr>
            <w:tcW w:w="1157" w:type="dxa"/>
          </w:tcPr>
          <w:p w14:paraId="643172BE" w14:textId="77777777" w:rsidR="001B29ED" w:rsidRPr="00B405DE"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405DE">
              <w:rPr>
                <w:rFonts w:eastAsia="Malgun Gothic"/>
                <w:bCs/>
                <w:sz w:val="20"/>
              </w:rPr>
              <w:t>ue(v)</w:t>
            </w:r>
          </w:p>
        </w:tc>
      </w:tr>
      <w:tr w:rsidR="001B29ED" w:rsidRPr="00C33BCA" w14:paraId="3AC36354" w14:textId="77777777" w:rsidTr="005E338B">
        <w:trPr>
          <w:cantSplit/>
          <w:jc w:val="center"/>
        </w:trPr>
        <w:tc>
          <w:tcPr>
            <w:tcW w:w="7920" w:type="dxa"/>
          </w:tcPr>
          <w:p w14:paraId="5633B221"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bCs/>
                <w:sz w:val="20"/>
              </w:rPr>
              <w:t>for( i</w:t>
            </w:r>
            <w:r>
              <w:rPr>
                <w:bCs/>
                <w:sz w:val="20"/>
                <w:lang w:val="en-US"/>
              </w:rPr>
              <w:t xml:space="preserve"> </w:t>
            </w:r>
            <w:r w:rsidRPr="00C33BCA">
              <w:rPr>
                <w:bCs/>
                <w:sz w:val="20"/>
              </w:rPr>
              <w:t>= 0; i &lt; </w:t>
            </w:r>
            <w:r w:rsidRPr="00C33BCA">
              <w:rPr>
                <w:bCs/>
                <w:noProof/>
                <w:sz w:val="20"/>
              </w:rPr>
              <w:t>ar_num_</w:t>
            </w:r>
            <w:r w:rsidRPr="00C33BCA" w:rsidDel="00171069">
              <w:rPr>
                <w:bCs/>
                <w:noProof/>
                <w:sz w:val="20"/>
              </w:rPr>
              <w:t xml:space="preserve"> </w:t>
            </w:r>
            <w:r w:rsidRPr="00C33BCA">
              <w:rPr>
                <w:bCs/>
                <w:noProof/>
                <w:sz w:val="20"/>
              </w:rPr>
              <w:t>label</w:t>
            </w:r>
            <w:r>
              <w:rPr>
                <w:bCs/>
                <w:noProof/>
                <w:sz w:val="20"/>
              </w:rPr>
              <w:t>_updates</w:t>
            </w:r>
            <w:r w:rsidRPr="00C33BCA">
              <w:rPr>
                <w:bCs/>
                <w:sz w:val="20"/>
              </w:rPr>
              <w:t>; i++ )</w:t>
            </w:r>
            <w:r>
              <w:rPr>
                <w:bCs/>
                <w:sz w:val="20"/>
              </w:rPr>
              <w:t xml:space="preserve"> {</w:t>
            </w:r>
          </w:p>
        </w:tc>
        <w:tc>
          <w:tcPr>
            <w:tcW w:w="1157" w:type="dxa"/>
          </w:tcPr>
          <w:p w14:paraId="18456F16" w14:textId="77777777" w:rsidR="001B29ED" w:rsidRPr="00B405DE"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36615B8" w14:textId="77777777" w:rsidTr="005E338B">
        <w:trPr>
          <w:cantSplit/>
          <w:jc w:val="center"/>
        </w:trPr>
        <w:tc>
          <w:tcPr>
            <w:tcW w:w="7920" w:type="dxa"/>
          </w:tcPr>
          <w:p w14:paraId="74C65A2A" w14:textId="77777777" w:rsidR="001B29ED"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r w:rsidRPr="00C33BCA">
              <w:rPr>
                <w:noProof/>
                <w:sz w:val="20"/>
              </w:rPr>
              <w:t>i</w:t>
            </w:r>
            <w:r w:rsidRPr="00C33BCA">
              <w:rPr>
                <w:bCs/>
                <w:sz w:val="20"/>
              </w:rPr>
              <w:t> </w:t>
            </w:r>
            <w:r w:rsidRPr="00C33BCA">
              <w:rPr>
                <w:noProof/>
                <w:sz w:val="20"/>
              </w:rPr>
              <w:t>]</w:t>
            </w:r>
          </w:p>
        </w:tc>
        <w:tc>
          <w:tcPr>
            <w:tcW w:w="1157" w:type="dxa"/>
          </w:tcPr>
          <w:p w14:paraId="787DF67D" w14:textId="77777777" w:rsidR="001B29ED" w:rsidRPr="00B405DE"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sz w:val="20"/>
              </w:rPr>
              <w:t>ue(v)</w:t>
            </w:r>
          </w:p>
        </w:tc>
      </w:tr>
      <w:tr w:rsidR="001B29ED" w:rsidRPr="00C33BCA" w14:paraId="365B8304" w14:textId="77777777" w:rsidTr="005E338B">
        <w:trPr>
          <w:cantSplit/>
          <w:jc w:val="center"/>
        </w:trPr>
        <w:tc>
          <w:tcPr>
            <w:tcW w:w="7920" w:type="dxa"/>
          </w:tcPr>
          <w:p w14:paraId="4E5BF482" w14:textId="77777777" w:rsidR="001B29ED"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Pr>
                <w:b/>
                <w:bCs/>
                <w:noProof/>
                <w:sz w:val="20"/>
              </w:rPr>
              <w:t>ar_label_cancel_flag</w:t>
            </w:r>
          </w:p>
        </w:tc>
        <w:tc>
          <w:tcPr>
            <w:tcW w:w="1157" w:type="dxa"/>
          </w:tcPr>
          <w:p w14:paraId="38BFEFB3" w14:textId="77777777" w:rsidR="001B29ED" w:rsidRPr="00B405DE"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sz w:val="20"/>
              </w:rPr>
              <w:t>u(1)</w:t>
            </w:r>
          </w:p>
        </w:tc>
      </w:tr>
      <w:tr w:rsidR="001B29ED" w:rsidRPr="00C33BCA" w14:paraId="385B5387" w14:textId="77777777" w:rsidTr="005E338B">
        <w:trPr>
          <w:cantSplit/>
          <w:jc w:val="center"/>
        </w:trPr>
        <w:tc>
          <w:tcPr>
            <w:tcW w:w="7920" w:type="dxa"/>
          </w:tcPr>
          <w:p w14:paraId="6FBDF3E3" w14:textId="77777777" w:rsidR="001B29ED"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253440">
              <w:rPr>
                <w:bCs/>
                <w:noProof/>
                <w:sz w:val="20"/>
              </w:rPr>
              <w:tab/>
            </w:r>
            <w:r w:rsidRPr="00253440">
              <w:rPr>
                <w:bCs/>
                <w:noProof/>
                <w:sz w:val="20"/>
              </w:rPr>
              <w:tab/>
            </w:r>
            <w:r w:rsidRPr="00253440">
              <w:rPr>
                <w:bCs/>
                <w:noProof/>
                <w:sz w:val="20"/>
              </w:rPr>
              <w:tab/>
            </w:r>
            <w:r w:rsidRPr="00253440">
              <w:rPr>
                <w:bCs/>
                <w:noProof/>
                <w:sz w:val="20"/>
              </w:rPr>
              <w:tab/>
            </w:r>
            <w:r>
              <w:rPr>
                <w:bCs/>
                <w:noProof/>
                <w:sz w:val="20"/>
              </w:rPr>
              <w:t>LabelAssigned[ ar_label_idx[ i] ] = !ar_label_cancel_flag</w:t>
            </w:r>
          </w:p>
        </w:tc>
        <w:tc>
          <w:tcPr>
            <w:tcW w:w="1157" w:type="dxa"/>
          </w:tcPr>
          <w:p w14:paraId="65423796" w14:textId="77777777" w:rsidR="001B29ED"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5DB0BB9D" w14:textId="77777777" w:rsidTr="005E338B">
        <w:trPr>
          <w:cantSplit/>
          <w:jc w:val="center"/>
        </w:trPr>
        <w:tc>
          <w:tcPr>
            <w:tcW w:w="7920" w:type="dxa"/>
          </w:tcPr>
          <w:p w14:paraId="22A03A50"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53440">
              <w:rPr>
                <w:bCs/>
                <w:noProof/>
                <w:sz w:val="20"/>
              </w:rPr>
              <w:tab/>
            </w:r>
            <w:r w:rsidRPr="00253440">
              <w:rPr>
                <w:bCs/>
                <w:noProof/>
                <w:sz w:val="20"/>
              </w:rPr>
              <w:tab/>
            </w:r>
            <w:r w:rsidRPr="00253440">
              <w:rPr>
                <w:bCs/>
                <w:noProof/>
                <w:sz w:val="20"/>
              </w:rPr>
              <w:tab/>
            </w:r>
            <w:r w:rsidRPr="00253440">
              <w:rPr>
                <w:bCs/>
                <w:noProof/>
                <w:sz w:val="20"/>
              </w:rPr>
              <w:tab/>
            </w:r>
            <w:r>
              <w:rPr>
                <w:bCs/>
                <w:noProof/>
                <w:sz w:val="20"/>
              </w:rPr>
              <w:t xml:space="preserve">if ( !ar_label_cancel_flag) </w:t>
            </w:r>
            <w:r>
              <w:rPr>
                <w:noProof/>
                <w:sz w:val="20"/>
              </w:rPr>
              <w:t>{</w:t>
            </w:r>
          </w:p>
        </w:tc>
        <w:tc>
          <w:tcPr>
            <w:tcW w:w="1157" w:type="dxa"/>
          </w:tcPr>
          <w:p w14:paraId="77E9C17C"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3CE5E032" w14:textId="77777777" w:rsidTr="005E338B">
        <w:trPr>
          <w:cantSplit/>
          <w:jc w:val="center"/>
        </w:trPr>
        <w:tc>
          <w:tcPr>
            <w:tcW w:w="7920" w:type="dxa"/>
          </w:tcPr>
          <w:p w14:paraId="601A62C1"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b/>
                <w:bCs/>
                <w:noProof/>
                <w:sz w:val="20"/>
              </w:rPr>
              <w:tab/>
            </w:r>
            <w:r>
              <w:rPr>
                <w:b/>
                <w:bCs/>
                <w:noProof/>
                <w:sz w:val="20"/>
              </w:rPr>
              <w:tab/>
            </w: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6F4B7574"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0590ADB2" w14:textId="77777777" w:rsidTr="005E338B">
        <w:trPr>
          <w:cantSplit/>
          <w:jc w:val="center"/>
        </w:trPr>
        <w:tc>
          <w:tcPr>
            <w:tcW w:w="7920" w:type="dxa"/>
          </w:tcPr>
          <w:p w14:paraId="59D6BE25"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b/>
                <w:bCs/>
                <w:noProof/>
                <w:sz w:val="20"/>
              </w:rPr>
              <w:tab/>
            </w:r>
            <w:r w:rsidRPr="00C33BCA">
              <w:rPr>
                <w:b/>
                <w:bCs/>
                <w:noProof/>
                <w:sz w:val="20"/>
              </w:rPr>
              <w:tab/>
            </w:r>
            <w:r>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1E49856F"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1B29ED" w:rsidRPr="00C33BCA" w14:paraId="3AB47842" w14:textId="77777777" w:rsidTr="005E338B">
        <w:trPr>
          <w:cantSplit/>
          <w:jc w:val="center"/>
        </w:trPr>
        <w:tc>
          <w:tcPr>
            <w:tcW w:w="7920" w:type="dxa"/>
          </w:tcPr>
          <w:p w14:paraId="1A644C40" w14:textId="77777777" w:rsidR="001B29ED" w:rsidRPr="00B405DE"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B405DE">
              <w:rPr>
                <w:b/>
                <w:noProof/>
                <w:sz w:val="20"/>
              </w:rPr>
              <w:tab/>
            </w:r>
            <w:r>
              <w:rPr>
                <w:b/>
                <w:bCs/>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r w:rsidRPr="00B405DE">
              <w:rPr>
                <w:bCs/>
                <w:noProof/>
                <w:sz w:val="20"/>
              </w:rPr>
              <w:t>ar_label_idx[</w:t>
            </w:r>
            <w:r w:rsidRPr="00B405DE">
              <w:rPr>
                <w:bCs/>
                <w:sz w:val="20"/>
              </w:rPr>
              <w:t> </w:t>
            </w:r>
            <w:r w:rsidRPr="00B405DE">
              <w:rPr>
                <w:bCs/>
                <w:noProof/>
                <w:sz w:val="20"/>
              </w:rPr>
              <w:t>i</w:t>
            </w:r>
            <w:r w:rsidRPr="00B405DE">
              <w:rPr>
                <w:bCs/>
                <w:sz w:val="20"/>
              </w:rPr>
              <w:t> </w:t>
            </w:r>
            <w:r w:rsidRPr="00B405DE">
              <w:rPr>
                <w:bCs/>
                <w:noProof/>
                <w:sz w:val="20"/>
              </w:rPr>
              <w:t>]</w:t>
            </w:r>
            <w:r w:rsidRPr="00B405DE">
              <w:rPr>
                <w:bCs/>
                <w:sz w:val="20"/>
              </w:rPr>
              <w:t> ]</w:t>
            </w:r>
          </w:p>
        </w:tc>
        <w:tc>
          <w:tcPr>
            <w:tcW w:w="1157" w:type="dxa"/>
          </w:tcPr>
          <w:p w14:paraId="14CDEAC6"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Cs/>
                <w:sz w:val="20"/>
              </w:rPr>
              <w:t>st(v)</w:t>
            </w:r>
          </w:p>
        </w:tc>
      </w:tr>
      <w:tr w:rsidR="001B29ED" w:rsidRPr="00C33BCA" w14:paraId="7E6FF079" w14:textId="77777777" w:rsidTr="005E338B">
        <w:trPr>
          <w:cantSplit/>
          <w:jc w:val="center"/>
        </w:trPr>
        <w:tc>
          <w:tcPr>
            <w:tcW w:w="7920" w:type="dxa"/>
          </w:tcPr>
          <w:p w14:paraId="38765D02"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Pr>
                <w:b/>
                <w:bCs/>
                <w:noProof/>
                <w:sz w:val="20"/>
              </w:rPr>
              <w:tab/>
            </w:r>
            <w:r w:rsidRPr="00C33BCA">
              <w:rPr>
                <w:b/>
                <w:bCs/>
                <w:noProof/>
                <w:sz w:val="20"/>
              </w:rPr>
              <w:tab/>
            </w:r>
            <w:r w:rsidRPr="00C33BCA">
              <w:rPr>
                <w:noProof/>
                <w:sz w:val="20"/>
              </w:rPr>
              <w:t>}</w:t>
            </w:r>
          </w:p>
        </w:tc>
        <w:tc>
          <w:tcPr>
            <w:tcW w:w="1157" w:type="dxa"/>
          </w:tcPr>
          <w:p w14:paraId="2FDAF82F"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555FA84" w14:textId="77777777" w:rsidTr="005E338B">
        <w:trPr>
          <w:cantSplit/>
          <w:jc w:val="center"/>
        </w:trPr>
        <w:tc>
          <w:tcPr>
            <w:tcW w:w="7920" w:type="dxa"/>
          </w:tcPr>
          <w:p w14:paraId="27694426" w14:textId="77777777" w:rsidR="001B29ED"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C33BCA">
              <w:rPr>
                <w:b/>
                <w:bCs/>
                <w:noProof/>
                <w:sz w:val="20"/>
              </w:rPr>
              <w:tab/>
            </w:r>
            <w:r>
              <w:rPr>
                <w:b/>
                <w:bCs/>
                <w:noProof/>
                <w:sz w:val="20"/>
              </w:rPr>
              <w:tab/>
            </w:r>
            <w:r w:rsidRPr="00C33BCA">
              <w:rPr>
                <w:noProof/>
                <w:sz w:val="20"/>
              </w:rPr>
              <w:t>}</w:t>
            </w:r>
          </w:p>
        </w:tc>
        <w:tc>
          <w:tcPr>
            <w:tcW w:w="1157" w:type="dxa"/>
          </w:tcPr>
          <w:p w14:paraId="0C6838C1"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05E4176" w14:textId="77777777" w:rsidTr="005E338B">
        <w:trPr>
          <w:cantSplit/>
          <w:jc w:val="center"/>
        </w:trPr>
        <w:tc>
          <w:tcPr>
            <w:tcW w:w="7920" w:type="dxa"/>
          </w:tcPr>
          <w:p w14:paraId="1E78487C"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noProof/>
                <w:sz w:val="20"/>
              </w:rPr>
              <w:t>}</w:t>
            </w:r>
          </w:p>
        </w:tc>
        <w:tc>
          <w:tcPr>
            <w:tcW w:w="1157" w:type="dxa"/>
          </w:tcPr>
          <w:p w14:paraId="07818F2C"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FFF2C04" w14:textId="77777777" w:rsidTr="005E338B">
        <w:trPr>
          <w:cantSplit/>
          <w:jc w:val="center"/>
        </w:trPr>
        <w:tc>
          <w:tcPr>
            <w:tcW w:w="7920" w:type="dxa"/>
          </w:tcPr>
          <w:p w14:paraId="0B02015F"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t>ar</w:t>
            </w:r>
            <w:r w:rsidRPr="009016A6">
              <w:rPr>
                <w:b/>
                <w:bCs/>
                <w:sz w:val="20"/>
              </w:rPr>
              <w:t>_num_obj</w:t>
            </w:r>
            <w:r>
              <w:rPr>
                <w:b/>
                <w:bCs/>
                <w:sz w:val="20"/>
              </w:rPr>
              <w:t>ect_update</w:t>
            </w:r>
            <w:r w:rsidRPr="009016A6">
              <w:rPr>
                <w:b/>
                <w:bCs/>
                <w:sz w:val="20"/>
              </w:rPr>
              <w:t>s</w:t>
            </w:r>
          </w:p>
        </w:tc>
        <w:tc>
          <w:tcPr>
            <w:tcW w:w="1157" w:type="dxa"/>
          </w:tcPr>
          <w:p w14:paraId="66FB4126"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ue(v)</w:t>
            </w:r>
          </w:p>
        </w:tc>
      </w:tr>
      <w:tr w:rsidR="001B29ED" w:rsidRPr="00C33BCA" w14:paraId="0E5307F3" w14:textId="77777777" w:rsidTr="005E338B">
        <w:trPr>
          <w:cantSplit/>
          <w:jc w:val="center"/>
        </w:trPr>
        <w:tc>
          <w:tcPr>
            <w:tcW w:w="7920" w:type="dxa"/>
          </w:tcPr>
          <w:p w14:paraId="0B486DCC"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Cs/>
                <w:sz w:val="20"/>
              </w:rPr>
              <w:t>for( i</w:t>
            </w:r>
            <w:r>
              <w:rPr>
                <w:bCs/>
                <w:sz w:val="20"/>
              </w:rPr>
              <w:t xml:space="preserve"> </w:t>
            </w:r>
            <w:r w:rsidRPr="009016A6">
              <w:rPr>
                <w:bCs/>
                <w:sz w:val="20"/>
              </w:rPr>
              <w:t>= 0; i  &lt;=  </w:t>
            </w:r>
            <w:r w:rsidRPr="009016A6">
              <w:rPr>
                <w:bCs/>
                <w:noProof/>
                <w:sz w:val="20"/>
              </w:rPr>
              <w:t>ar_num_obj</w:t>
            </w:r>
            <w:r>
              <w:rPr>
                <w:bCs/>
                <w:noProof/>
                <w:sz w:val="20"/>
              </w:rPr>
              <w:t>ect_update</w:t>
            </w:r>
            <w:r w:rsidRPr="009016A6">
              <w:rPr>
                <w:bCs/>
                <w:noProof/>
                <w:sz w:val="20"/>
              </w:rPr>
              <w:t>s</w:t>
            </w:r>
            <w:r w:rsidRPr="009016A6">
              <w:rPr>
                <w:bCs/>
                <w:sz w:val="20"/>
              </w:rPr>
              <w:t>;</w:t>
            </w:r>
            <w:r>
              <w:rPr>
                <w:bCs/>
                <w:sz w:val="20"/>
              </w:rPr>
              <w:t xml:space="preserve"> </w:t>
            </w:r>
            <w:r w:rsidRPr="009016A6">
              <w:rPr>
                <w:bCs/>
                <w:sz w:val="20"/>
              </w:rPr>
              <w:t>i++ ) {</w:t>
            </w:r>
          </w:p>
        </w:tc>
        <w:tc>
          <w:tcPr>
            <w:tcW w:w="1157" w:type="dxa"/>
          </w:tcPr>
          <w:p w14:paraId="74A8E480"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77694132" w14:textId="77777777" w:rsidTr="005E338B">
        <w:trPr>
          <w:cantSplit/>
          <w:jc w:val="center"/>
        </w:trPr>
        <w:tc>
          <w:tcPr>
            <w:tcW w:w="7920" w:type="dxa"/>
          </w:tcPr>
          <w:p w14:paraId="2264BC16"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t>ar_obj</w:t>
            </w:r>
            <w:r>
              <w:rPr>
                <w:b/>
                <w:bCs/>
                <w:noProof/>
                <w:sz w:val="20"/>
              </w:rPr>
              <w:t>ect</w:t>
            </w:r>
            <w:r w:rsidRPr="009016A6">
              <w:rPr>
                <w:b/>
                <w:bCs/>
                <w:noProof/>
                <w:sz w:val="20"/>
              </w:rPr>
              <w:t>_idx</w:t>
            </w:r>
            <w:r w:rsidRPr="009016A6">
              <w:rPr>
                <w:noProof/>
                <w:sz w:val="20"/>
              </w:rPr>
              <w:t>[</w:t>
            </w:r>
            <w:r w:rsidRPr="009016A6">
              <w:rPr>
                <w:bCs/>
                <w:sz w:val="20"/>
              </w:rPr>
              <w:t> </w:t>
            </w:r>
            <w:r w:rsidRPr="009016A6">
              <w:rPr>
                <w:noProof/>
                <w:sz w:val="20"/>
              </w:rPr>
              <w:t>i</w:t>
            </w:r>
            <w:r w:rsidRPr="009016A6">
              <w:rPr>
                <w:bCs/>
                <w:sz w:val="20"/>
              </w:rPr>
              <w:t> </w:t>
            </w:r>
            <w:r w:rsidRPr="009016A6">
              <w:rPr>
                <w:noProof/>
                <w:sz w:val="20"/>
              </w:rPr>
              <w:t>]</w:t>
            </w:r>
          </w:p>
        </w:tc>
        <w:tc>
          <w:tcPr>
            <w:tcW w:w="1157" w:type="dxa"/>
          </w:tcPr>
          <w:p w14:paraId="0D90646C"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1B29ED" w:rsidRPr="00C33BCA" w14:paraId="4BBD1948" w14:textId="77777777" w:rsidTr="005E338B">
        <w:trPr>
          <w:cantSplit/>
          <w:jc w:val="center"/>
        </w:trPr>
        <w:tc>
          <w:tcPr>
            <w:tcW w:w="7920" w:type="dxa"/>
          </w:tcPr>
          <w:p w14:paraId="1BF723B0"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Pr>
                <w:b/>
                <w:bCs/>
                <w:noProof/>
                <w:sz w:val="20"/>
              </w:rPr>
              <w:t>ar_object_cancel_flag</w:t>
            </w:r>
          </w:p>
        </w:tc>
        <w:tc>
          <w:tcPr>
            <w:tcW w:w="1157" w:type="dxa"/>
          </w:tcPr>
          <w:p w14:paraId="7320C89D"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Pr>
                <w:sz w:val="20"/>
              </w:rPr>
              <w:t>u(1)</w:t>
            </w:r>
          </w:p>
        </w:tc>
      </w:tr>
      <w:tr w:rsidR="001B29ED" w:rsidRPr="00C33BCA" w14:paraId="7F42D829" w14:textId="77777777" w:rsidTr="005E338B">
        <w:trPr>
          <w:cantSplit/>
          <w:jc w:val="center"/>
        </w:trPr>
        <w:tc>
          <w:tcPr>
            <w:tcW w:w="7920" w:type="dxa"/>
          </w:tcPr>
          <w:p w14:paraId="307FCEE0" w14:textId="77777777" w:rsidR="001B29ED" w:rsidRPr="005E338B"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253440">
              <w:rPr>
                <w:bCs/>
                <w:noProof/>
                <w:sz w:val="20"/>
              </w:rPr>
              <w:tab/>
            </w:r>
            <w:r w:rsidRPr="00253440">
              <w:rPr>
                <w:bCs/>
                <w:noProof/>
                <w:sz w:val="20"/>
              </w:rPr>
              <w:tab/>
            </w:r>
            <w:r w:rsidRPr="00253440">
              <w:rPr>
                <w:bCs/>
                <w:noProof/>
                <w:sz w:val="20"/>
              </w:rPr>
              <w:tab/>
            </w:r>
            <w:r>
              <w:rPr>
                <w:bCs/>
                <w:noProof/>
                <w:sz w:val="20"/>
              </w:rPr>
              <w:t xml:space="preserve">ObjectTracked[ </w:t>
            </w:r>
            <w:r w:rsidRPr="00253440">
              <w:rPr>
                <w:bCs/>
                <w:noProof/>
                <w:sz w:val="20"/>
              </w:rPr>
              <w:t>ar_object_idx</w:t>
            </w:r>
            <w:r w:rsidRPr="00253440">
              <w:rPr>
                <w:noProof/>
                <w:sz w:val="20"/>
              </w:rPr>
              <w:t>[</w:t>
            </w:r>
            <w:r w:rsidRPr="00253440">
              <w:rPr>
                <w:bCs/>
                <w:sz w:val="20"/>
              </w:rPr>
              <w:t> </w:t>
            </w:r>
            <w:r w:rsidRPr="00253440">
              <w:rPr>
                <w:noProof/>
                <w:sz w:val="20"/>
              </w:rPr>
              <w:t>i</w:t>
            </w:r>
            <w:r w:rsidRPr="00253440">
              <w:rPr>
                <w:bCs/>
                <w:sz w:val="20"/>
              </w:rPr>
              <w:t> </w:t>
            </w:r>
            <w:r w:rsidRPr="00253440">
              <w:rPr>
                <w:noProof/>
                <w:sz w:val="20"/>
              </w:rPr>
              <w:t>]</w:t>
            </w:r>
            <w:r>
              <w:rPr>
                <w:noProof/>
                <w:sz w:val="20"/>
              </w:rPr>
              <w:t xml:space="preserve"> </w:t>
            </w:r>
            <w:r w:rsidRPr="00253440">
              <w:rPr>
                <w:bCs/>
                <w:noProof/>
                <w:sz w:val="20"/>
              </w:rPr>
              <w:t>]</w:t>
            </w:r>
            <w:r>
              <w:rPr>
                <w:bCs/>
                <w:noProof/>
                <w:sz w:val="20"/>
              </w:rPr>
              <w:t xml:space="preserve"> = !</w:t>
            </w:r>
            <w:r w:rsidRPr="00253440">
              <w:rPr>
                <w:bCs/>
                <w:noProof/>
                <w:sz w:val="20"/>
              </w:rPr>
              <w:t>ar_object_cancel_flag</w:t>
            </w:r>
          </w:p>
        </w:tc>
        <w:tc>
          <w:tcPr>
            <w:tcW w:w="1157" w:type="dxa"/>
          </w:tcPr>
          <w:p w14:paraId="32303A8C" w14:textId="77777777" w:rsidR="001B29ED"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206BCDC3" w14:textId="77777777" w:rsidTr="005E338B">
        <w:trPr>
          <w:cantSplit/>
          <w:jc w:val="center"/>
        </w:trPr>
        <w:tc>
          <w:tcPr>
            <w:tcW w:w="7920" w:type="dxa"/>
          </w:tcPr>
          <w:p w14:paraId="426B8BCA" w14:textId="77777777" w:rsidR="001B29ED" w:rsidRPr="00CA5F6E"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5E338B">
              <w:rPr>
                <w:bCs/>
                <w:noProof/>
                <w:sz w:val="20"/>
              </w:rPr>
              <w:tab/>
            </w:r>
            <w:r w:rsidRPr="005E338B">
              <w:rPr>
                <w:bCs/>
                <w:noProof/>
                <w:sz w:val="20"/>
              </w:rPr>
              <w:tab/>
            </w:r>
            <w:r>
              <w:rPr>
                <w:bCs/>
                <w:noProof/>
                <w:sz w:val="20"/>
              </w:rPr>
              <w:t>if (!ar_object_cancel_flag)</w:t>
            </w:r>
            <w:r>
              <w:rPr>
                <w:noProof/>
                <w:sz w:val="20"/>
              </w:rPr>
              <w:t xml:space="preserve"> {</w:t>
            </w:r>
          </w:p>
        </w:tc>
        <w:tc>
          <w:tcPr>
            <w:tcW w:w="1157" w:type="dxa"/>
          </w:tcPr>
          <w:p w14:paraId="32DE97A1"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2E1261C3" w14:textId="77777777" w:rsidTr="005E338B">
        <w:trPr>
          <w:cantSplit/>
          <w:jc w:val="center"/>
        </w:trPr>
        <w:tc>
          <w:tcPr>
            <w:tcW w:w="7920" w:type="dxa"/>
          </w:tcPr>
          <w:p w14:paraId="62C1763F"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ar_obj</w:t>
            </w:r>
            <w:r>
              <w:rPr>
                <w:noProof/>
                <w:sz w:val="20"/>
              </w:rPr>
              <w:t>ect</w:t>
            </w:r>
            <w:r w:rsidRPr="009016A6">
              <w:rPr>
                <w:noProof/>
                <w:sz w:val="20"/>
              </w:rPr>
              <w:t>_label_present_flag )</w:t>
            </w:r>
            <w:r>
              <w:rPr>
                <w:noProof/>
                <w:sz w:val="20"/>
              </w:rPr>
              <w:t xml:space="preserve"> {</w:t>
            </w:r>
          </w:p>
        </w:tc>
        <w:tc>
          <w:tcPr>
            <w:tcW w:w="1157" w:type="dxa"/>
          </w:tcPr>
          <w:p w14:paraId="32E248DF"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29234DDA" w14:textId="77777777" w:rsidTr="005E338B">
        <w:trPr>
          <w:cantSplit/>
          <w:jc w:val="center"/>
        </w:trPr>
        <w:tc>
          <w:tcPr>
            <w:tcW w:w="7920" w:type="dxa"/>
          </w:tcPr>
          <w:p w14:paraId="123D4C03" w14:textId="77777777" w:rsidR="001B29ED" w:rsidRPr="009016A6"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w:t>
            </w:r>
            <w:r>
              <w:rPr>
                <w:b/>
                <w:noProof/>
                <w:sz w:val="20"/>
              </w:rPr>
              <w:t>object_label_</w:t>
            </w:r>
            <w:r w:rsidRPr="009016A6">
              <w:rPr>
                <w:b/>
                <w:noProof/>
                <w:sz w:val="20"/>
              </w:rPr>
              <w:t>update_flag</w:t>
            </w:r>
          </w:p>
        </w:tc>
        <w:tc>
          <w:tcPr>
            <w:tcW w:w="1157" w:type="dxa"/>
          </w:tcPr>
          <w:p w14:paraId="5499BE38"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u(1)</w:t>
            </w:r>
          </w:p>
        </w:tc>
      </w:tr>
      <w:tr w:rsidR="001B29ED" w:rsidRPr="00C33BCA" w14:paraId="4153B2AD" w14:textId="77777777" w:rsidTr="005E338B">
        <w:trPr>
          <w:cantSplit/>
          <w:jc w:val="center"/>
        </w:trPr>
        <w:tc>
          <w:tcPr>
            <w:tcW w:w="7920" w:type="dxa"/>
          </w:tcPr>
          <w:p w14:paraId="4A6E6010" w14:textId="77777777" w:rsidR="001B29ED" w:rsidRPr="009016A6"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w:t>
            </w:r>
            <w:r w:rsidRPr="005E338B">
              <w:rPr>
                <w:bCs/>
                <w:noProof/>
                <w:sz w:val="20"/>
              </w:rPr>
              <w:t>ar_</w:t>
            </w:r>
            <w:r w:rsidRPr="005E338B">
              <w:rPr>
                <w:noProof/>
                <w:sz w:val="20"/>
              </w:rPr>
              <w:t>object_label_update_fla</w:t>
            </w:r>
            <w:r>
              <w:rPr>
                <w:bCs/>
                <w:sz w:val="20"/>
              </w:rPr>
              <w:t>g</w:t>
            </w:r>
            <w:r>
              <w:rPr>
                <w:noProof/>
                <w:sz w:val="20"/>
              </w:rPr>
              <w:t xml:space="preserve"> )</w:t>
            </w:r>
          </w:p>
        </w:tc>
        <w:tc>
          <w:tcPr>
            <w:tcW w:w="1157" w:type="dxa"/>
          </w:tcPr>
          <w:p w14:paraId="076824AD" w14:textId="77777777" w:rsidR="001B29ED" w:rsidRPr="009016A6"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3D8AB4C3" w14:textId="77777777" w:rsidTr="005E338B">
        <w:trPr>
          <w:cantSplit/>
          <w:trHeight w:val="40"/>
          <w:jc w:val="center"/>
        </w:trPr>
        <w:tc>
          <w:tcPr>
            <w:tcW w:w="7920" w:type="dxa"/>
          </w:tcPr>
          <w:p w14:paraId="42FA68AB"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ar_obj</w:t>
            </w:r>
            <w:r>
              <w:rPr>
                <w:b/>
                <w:bCs/>
                <w:noProof/>
                <w:sz w:val="20"/>
              </w:rPr>
              <w:t>ect</w:t>
            </w:r>
            <w:r w:rsidRPr="009016A6">
              <w:rPr>
                <w:b/>
                <w:bCs/>
                <w:noProof/>
                <w:sz w:val="20"/>
              </w:rPr>
              <w:t>_label_id</w:t>
            </w:r>
            <w:r>
              <w:rPr>
                <w:b/>
                <w:bCs/>
                <w:noProof/>
                <w:sz w:val="20"/>
              </w:rPr>
              <w:t>x</w:t>
            </w:r>
            <w:r w:rsidRPr="009016A6">
              <w:rPr>
                <w:noProof/>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1B8E4F73"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ue(v)</w:t>
            </w:r>
          </w:p>
        </w:tc>
      </w:tr>
      <w:tr w:rsidR="001B29ED" w:rsidRPr="00C33BCA" w14:paraId="4ED990F4" w14:textId="77777777" w:rsidTr="005E338B">
        <w:trPr>
          <w:cantSplit/>
          <w:jc w:val="center"/>
        </w:trPr>
        <w:tc>
          <w:tcPr>
            <w:tcW w:w="7920" w:type="dxa"/>
          </w:tcPr>
          <w:p w14:paraId="0D456958" w14:textId="77777777" w:rsidR="001B29ED" w:rsidRPr="005E338B"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5E338B">
              <w:rPr>
                <w:bCs/>
                <w:noProof/>
                <w:sz w:val="20"/>
              </w:rPr>
              <w:t>}</w:t>
            </w:r>
          </w:p>
        </w:tc>
        <w:tc>
          <w:tcPr>
            <w:tcW w:w="1157" w:type="dxa"/>
          </w:tcPr>
          <w:p w14:paraId="3AE719E7" w14:textId="77777777" w:rsidR="001B29ED" w:rsidRPr="009016A6"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2AFC16BF" w14:textId="77777777" w:rsidTr="005E338B">
        <w:trPr>
          <w:cantSplit/>
          <w:jc w:val="center"/>
        </w:trPr>
        <w:tc>
          <w:tcPr>
            <w:tcW w:w="7920" w:type="dxa"/>
          </w:tcPr>
          <w:p w14:paraId="0B9AB8E9" w14:textId="77777777" w:rsidR="001B29ED" w:rsidRPr="009016A6"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lastRenderedPageBreak/>
              <w:tab/>
            </w: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p>
        </w:tc>
        <w:tc>
          <w:tcPr>
            <w:tcW w:w="1157" w:type="dxa"/>
          </w:tcPr>
          <w:p w14:paraId="49B47512" w14:textId="77777777" w:rsidR="001B29ED" w:rsidRPr="009016A6"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9016A6">
              <w:rPr>
                <w:sz w:val="20"/>
              </w:rPr>
              <w:t>u(1)</w:t>
            </w:r>
          </w:p>
        </w:tc>
      </w:tr>
      <w:tr w:rsidR="001B29ED" w:rsidRPr="00C33BCA" w14:paraId="46C36FD7" w14:textId="77777777" w:rsidTr="005E338B">
        <w:trPr>
          <w:cantSplit/>
          <w:jc w:val="center"/>
        </w:trPr>
        <w:tc>
          <w:tcPr>
            <w:tcW w:w="7920" w:type="dxa"/>
          </w:tcPr>
          <w:p w14:paraId="240163BF"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w:t>
            </w:r>
            <w:r w:rsidRPr="009016A6">
              <w:rPr>
                <w:bCs/>
                <w:noProof/>
                <w:sz w:val="20"/>
              </w:rPr>
              <w:t>ar_</w:t>
            </w:r>
            <w:r w:rsidRPr="009016A6">
              <w:rPr>
                <w:noProof/>
                <w:sz w:val="20"/>
              </w:rPr>
              <w:t>bounding_box_update_flag</w:t>
            </w:r>
            <w:r>
              <w:rPr>
                <w:bCs/>
                <w:sz w:val="20"/>
              </w:rPr>
              <w:t> {</w:t>
            </w:r>
            <w:r>
              <w:rPr>
                <w:noProof/>
                <w:sz w:val="20"/>
              </w:rPr>
              <w:t xml:space="preserve"> </w:t>
            </w:r>
          </w:p>
        </w:tc>
        <w:tc>
          <w:tcPr>
            <w:tcW w:w="1157" w:type="dxa"/>
          </w:tcPr>
          <w:p w14:paraId="645C5F5D"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01D5FA08" w14:textId="77777777" w:rsidTr="005E338B">
        <w:trPr>
          <w:cantSplit/>
          <w:jc w:val="center"/>
        </w:trPr>
        <w:tc>
          <w:tcPr>
            <w:tcW w:w="7920" w:type="dxa"/>
          </w:tcPr>
          <w:p w14:paraId="52A66B03"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w:t>
            </w:r>
            <w:r w:rsidRPr="009016A6">
              <w:rPr>
                <w:b/>
                <w:noProof/>
                <w:sz w:val="20"/>
              </w:rPr>
              <w:t>_</w:t>
            </w:r>
            <w:r>
              <w:rPr>
                <w:b/>
                <w:bCs/>
                <w:noProof/>
                <w:sz w:val="20"/>
              </w:rPr>
              <w:t>bounding_box</w:t>
            </w:r>
            <w:r w:rsidRPr="009016A6">
              <w:rPr>
                <w:b/>
                <w:bCs/>
                <w:noProof/>
                <w:sz w:val="20"/>
              </w:rPr>
              <w:t>_top[</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55643F1C"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1B29ED" w:rsidRPr="00C33BCA" w14:paraId="0A606376" w14:textId="77777777" w:rsidTr="005E338B">
        <w:trPr>
          <w:cantSplit/>
          <w:jc w:val="center"/>
        </w:trPr>
        <w:tc>
          <w:tcPr>
            <w:tcW w:w="7920" w:type="dxa"/>
          </w:tcPr>
          <w:p w14:paraId="08E5A4C1"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b/>
                <w:noProof/>
                <w:sz w:val="20"/>
              </w:rPr>
              <w:t>ar_</w:t>
            </w:r>
            <w:r>
              <w:rPr>
                <w:b/>
                <w:noProof/>
                <w:sz w:val="20"/>
              </w:rPr>
              <w:t>bounding_box</w:t>
            </w:r>
            <w:r w:rsidRPr="009016A6">
              <w:rPr>
                <w:b/>
                <w:noProof/>
                <w:sz w:val="20"/>
              </w:rPr>
              <w:t>_left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6CEE3B28"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1B29ED" w:rsidRPr="00C33BCA" w14:paraId="40B0368A" w14:textId="77777777" w:rsidTr="005E338B">
        <w:trPr>
          <w:cantSplit/>
          <w:jc w:val="center"/>
        </w:trPr>
        <w:tc>
          <w:tcPr>
            <w:tcW w:w="7920" w:type="dxa"/>
          </w:tcPr>
          <w:p w14:paraId="2ED46CD3"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b/>
                <w:noProof/>
                <w:sz w:val="20"/>
              </w:rPr>
              <w:t>ar_</w:t>
            </w:r>
            <w:r>
              <w:rPr>
                <w:b/>
                <w:noProof/>
                <w:sz w:val="20"/>
              </w:rPr>
              <w:t>bounding_box</w:t>
            </w:r>
            <w:r w:rsidRPr="009016A6">
              <w:rPr>
                <w:b/>
                <w:noProof/>
                <w:sz w:val="20"/>
              </w:rPr>
              <w:t>_</w:t>
            </w:r>
            <w:r w:rsidRPr="009016A6">
              <w:rPr>
                <w:b/>
                <w:bCs/>
                <w:noProof/>
                <w:sz w:val="20"/>
              </w:rPr>
              <w:t>width</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265FB505"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1B29ED" w:rsidRPr="00C33BCA" w14:paraId="433B3F26" w14:textId="77777777" w:rsidTr="005E338B">
        <w:trPr>
          <w:cantSplit/>
          <w:jc w:val="center"/>
        </w:trPr>
        <w:tc>
          <w:tcPr>
            <w:tcW w:w="7920" w:type="dxa"/>
          </w:tcPr>
          <w:p w14:paraId="43292F0A" w14:textId="77777777" w:rsidR="001B29ED" w:rsidRPr="00C33BCA"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b/>
                <w:noProof/>
                <w:sz w:val="20"/>
              </w:rPr>
              <w:t>ar_</w:t>
            </w:r>
            <w:r>
              <w:rPr>
                <w:b/>
                <w:noProof/>
                <w:sz w:val="20"/>
              </w:rPr>
              <w:t>bounding_box</w:t>
            </w:r>
            <w:r w:rsidRPr="009016A6">
              <w:rPr>
                <w:b/>
                <w:noProof/>
                <w:sz w:val="20"/>
              </w:rPr>
              <w:t>_</w:t>
            </w:r>
            <w:r w:rsidRPr="009016A6">
              <w:rPr>
                <w:b/>
                <w:bCs/>
                <w:noProof/>
                <w:sz w:val="20"/>
              </w:rPr>
              <w:t>height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1DFE637C" w14:textId="77777777" w:rsidR="001B29ED" w:rsidRPr="00C33BCA"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1B29ED" w:rsidRPr="00C33BCA" w14:paraId="02EA9835" w14:textId="77777777" w:rsidTr="005E338B">
        <w:trPr>
          <w:cantSplit/>
          <w:jc w:val="center"/>
        </w:trPr>
        <w:tc>
          <w:tcPr>
            <w:tcW w:w="7920" w:type="dxa"/>
          </w:tcPr>
          <w:p w14:paraId="52F269FF" w14:textId="77777777" w:rsidR="001B29ED"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ar_partial_obj</w:t>
            </w:r>
            <w:r>
              <w:rPr>
                <w:noProof/>
                <w:sz w:val="20"/>
              </w:rPr>
              <w:t>ect</w:t>
            </w:r>
            <w:r w:rsidRPr="009016A6">
              <w:rPr>
                <w:noProof/>
                <w:sz w:val="20"/>
              </w:rPr>
              <w:t>_flag_present_flag )</w:t>
            </w:r>
          </w:p>
        </w:tc>
        <w:tc>
          <w:tcPr>
            <w:tcW w:w="1157" w:type="dxa"/>
          </w:tcPr>
          <w:p w14:paraId="38D949A2" w14:textId="77777777" w:rsidR="001B29ED" w:rsidRPr="009016A6"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16F7290" w14:textId="77777777" w:rsidTr="005E338B">
        <w:trPr>
          <w:cantSplit/>
          <w:jc w:val="center"/>
        </w:trPr>
        <w:tc>
          <w:tcPr>
            <w:tcW w:w="7920" w:type="dxa"/>
          </w:tcPr>
          <w:p w14:paraId="7CDDE03F" w14:textId="77777777" w:rsidR="001B29ED" w:rsidRDefault="001B29ED" w:rsidP="005E338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ar_partial_obj</w:t>
            </w:r>
            <w:r>
              <w:rPr>
                <w:b/>
                <w:bCs/>
                <w:noProof/>
                <w:sz w:val="20"/>
              </w:rPr>
              <w:t>ect</w:t>
            </w:r>
            <w:r w:rsidRPr="009016A6">
              <w:rPr>
                <w:b/>
                <w:bCs/>
                <w:noProof/>
                <w:sz w:val="20"/>
              </w:rPr>
              <w:t>_flag</w:t>
            </w:r>
            <w:r w:rsidRPr="009016A6">
              <w:rPr>
                <w:noProof/>
                <w:sz w:val="20"/>
              </w:rPr>
              <w:t>[</w:t>
            </w:r>
            <w:r w:rsidRPr="009016A6">
              <w:rPr>
                <w:bCs/>
                <w:sz w:val="20"/>
              </w:rPr>
              <w:t> </w:t>
            </w:r>
            <w:r w:rsidRPr="009016A6">
              <w:rPr>
                <w:noProof/>
                <w:sz w:val="20"/>
              </w:rPr>
              <w:t>ar_obj</w:t>
            </w:r>
            <w:r>
              <w:rPr>
                <w:noProof/>
                <w:sz w:val="20"/>
              </w:rPr>
              <w:t>ect</w:t>
            </w:r>
            <w:r w:rsidRPr="009016A6">
              <w:rPr>
                <w:noProof/>
                <w:sz w:val="20"/>
              </w:rPr>
              <w:t>_idx[ i ]</w:t>
            </w:r>
            <w:r>
              <w:rPr>
                <w:noProof/>
                <w:sz w:val="20"/>
              </w:rPr>
              <w:t> </w:t>
            </w:r>
            <w:r w:rsidRPr="009016A6">
              <w:rPr>
                <w:noProof/>
                <w:sz w:val="20"/>
              </w:rPr>
              <w:t>]</w:t>
            </w:r>
          </w:p>
        </w:tc>
        <w:tc>
          <w:tcPr>
            <w:tcW w:w="1157" w:type="dxa"/>
          </w:tcPr>
          <w:p w14:paraId="66F0DD87" w14:textId="77777777" w:rsidR="001B29ED" w:rsidRPr="009016A6" w:rsidRDefault="001B29ED" w:rsidP="005E338B">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9016A6">
              <w:rPr>
                <w:sz w:val="20"/>
              </w:rPr>
              <w:t>u(1)</w:t>
            </w:r>
          </w:p>
        </w:tc>
      </w:tr>
      <w:tr w:rsidR="001B29ED" w:rsidRPr="00C33BCA" w14:paraId="263F190E" w14:textId="77777777" w:rsidTr="005E338B">
        <w:trPr>
          <w:cantSplit/>
          <w:jc w:val="center"/>
        </w:trPr>
        <w:tc>
          <w:tcPr>
            <w:tcW w:w="7920" w:type="dxa"/>
          </w:tcPr>
          <w:p w14:paraId="6B8AD514"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Cs/>
                <w:noProof/>
                <w:sz w:val="20"/>
              </w:rPr>
              <w:tab/>
            </w:r>
            <w:r w:rsidRPr="009016A6">
              <w:rPr>
                <w:bCs/>
                <w:noProof/>
                <w:sz w:val="20"/>
              </w:rPr>
              <w:tab/>
            </w:r>
            <w:r w:rsidRPr="009016A6">
              <w:rPr>
                <w:bCs/>
                <w:noProof/>
                <w:sz w:val="20"/>
              </w:rPr>
              <w:tab/>
              <w:t>if( </w:t>
            </w:r>
            <w:r w:rsidRPr="00160CCF">
              <w:rPr>
                <w:noProof/>
                <w:sz w:val="20"/>
              </w:rPr>
              <w:t>ar</w:t>
            </w:r>
            <w:r w:rsidRPr="009016A6">
              <w:rPr>
                <w:noProof/>
                <w:sz w:val="20"/>
              </w:rPr>
              <w:t>_obj</w:t>
            </w:r>
            <w:r>
              <w:rPr>
                <w:noProof/>
                <w:sz w:val="20"/>
              </w:rPr>
              <w:t>ect</w:t>
            </w:r>
            <w:r w:rsidRPr="009016A6">
              <w:rPr>
                <w:noProof/>
                <w:sz w:val="20"/>
              </w:rPr>
              <w:t>_</w:t>
            </w:r>
            <w:r>
              <w:rPr>
                <w:noProof/>
                <w:sz w:val="20"/>
              </w:rPr>
              <w:t>confidence_</w:t>
            </w:r>
            <w:r w:rsidRPr="009016A6">
              <w:rPr>
                <w:noProof/>
                <w:sz w:val="20"/>
              </w:rPr>
              <w:t>info_present_flag )</w:t>
            </w:r>
          </w:p>
        </w:tc>
        <w:tc>
          <w:tcPr>
            <w:tcW w:w="1157" w:type="dxa"/>
          </w:tcPr>
          <w:p w14:paraId="481D4724"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20104E27" w14:textId="77777777" w:rsidTr="005E338B">
        <w:trPr>
          <w:cantSplit/>
          <w:jc w:val="center"/>
        </w:trPr>
        <w:tc>
          <w:tcPr>
            <w:tcW w:w="7920" w:type="dxa"/>
          </w:tcPr>
          <w:p w14:paraId="5DB0F3EB"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noProof/>
                <w:sz w:val="20"/>
              </w:rPr>
              <w:tab/>
            </w:r>
            <w:r w:rsidRPr="009016A6">
              <w:rPr>
                <w:b/>
                <w:noProof/>
                <w:sz w:val="20"/>
              </w:rPr>
              <w:tab/>
            </w:r>
            <w:r w:rsidRPr="009016A6">
              <w:rPr>
                <w:b/>
                <w:noProof/>
                <w:sz w:val="20"/>
              </w:rPr>
              <w:tab/>
            </w:r>
            <w:r w:rsidRPr="009016A6">
              <w:rPr>
                <w:b/>
                <w:noProof/>
                <w:sz w:val="20"/>
              </w:rPr>
              <w:tab/>
              <w:t>ar_obj</w:t>
            </w:r>
            <w:r>
              <w:rPr>
                <w:b/>
                <w:noProof/>
                <w:sz w:val="20"/>
              </w:rPr>
              <w:t>ect</w:t>
            </w:r>
            <w:r w:rsidRPr="009016A6">
              <w:rPr>
                <w:b/>
                <w:noProof/>
                <w:sz w:val="20"/>
              </w:rPr>
              <w:t>_conf</w:t>
            </w:r>
            <w:r>
              <w:rPr>
                <w:b/>
                <w:noProof/>
                <w:sz w:val="20"/>
              </w:rPr>
              <w:t>idence</w:t>
            </w:r>
            <w:r w:rsidRPr="009016A6">
              <w:rPr>
                <w:bCs/>
                <w:noProof/>
                <w:sz w:val="20"/>
              </w:rPr>
              <w: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688A634C"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1B29ED" w:rsidRPr="00C33BCA" w14:paraId="29808F66" w14:textId="77777777" w:rsidTr="005E338B">
        <w:trPr>
          <w:cantSplit/>
          <w:jc w:val="center"/>
        </w:trPr>
        <w:tc>
          <w:tcPr>
            <w:tcW w:w="7920" w:type="dxa"/>
          </w:tcPr>
          <w:p w14:paraId="2C92E518" w14:textId="77777777" w:rsidR="001B29ED" w:rsidRPr="005E338B"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Pr>
                <w:b/>
                <w:bCs/>
                <w:noProof/>
                <w:sz w:val="20"/>
              </w:rPr>
              <w:tab/>
            </w:r>
            <w:r w:rsidRPr="005E338B">
              <w:rPr>
                <w:bCs/>
                <w:noProof/>
                <w:sz w:val="20"/>
              </w:rPr>
              <w:tab/>
            </w:r>
            <w:r w:rsidRPr="005E338B">
              <w:rPr>
                <w:bCs/>
                <w:noProof/>
                <w:sz w:val="20"/>
              </w:rPr>
              <w:tab/>
            </w:r>
            <w:r w:rsidRPr="005E338B">
              <w:rPr>
                <w:bCs/>
                <w:noProof/>
                <w:sz w:val="20"/>
              </w:rPr>
              <w:tab/>
              <w:t>}</w:t>
            </w:r>
          </w:p>
        </w:tc>
        <w:tc>
          <w:tcPr>
            <w:tcW w:w="1157" w:type="dxa"/>
          </w:tcPr>
          <w:p w14:paraId="1A6B82AB"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44920C74" w14:textId="77777777" w:rsidTr="005E338B">
        <w:trPr>
          <w:cantSplit/>
          <w:jc w:val="center"/>
        </w:trPr>
        <w:tc>
          <w:tcPr>
            <w:tcW w:w="7920" w:type="dxa"/>
          </w:tcPr>
          <w:p w14:paraId="4409F526" w14:textId="77777777" w:rsidR="001B29ED" w:rsidRPr="009016A6"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noProof/>
                <w:sz w:val="20"/>
              </w:rPr>
              <w:tab/>
            </w:r>
            <w:r w:rsidRPr="009016A6">
              <w:rPr>
                <w:noProof/>
                <w:sz w:val="20"/>
              </w:rPr>
              <w:tab/>
              <w:t>}</w:t>
            </w:r>
          </w:p>
        </w:tc>
        <w:tc>
          <w:tcPr>
            <w:tcW w:w="1157" w:type="dxa"/>
          </w:tcPr>
          <w:p w14:paraId="4D0E9C61"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32DC2FE5" w14:textId="77777777" w:rsidTr="005E338B">
        <w:trPr>
          <w:cantSplit/>
          <w:jc w:val="center"/>
        </w:trPr>
        <w:tc>
          <w:tcPr>
            <w:tcW w:w="7920" w:type="dxa"/>
          </w:tcPr>
          <w:p w14:paraId="31F4A877" w14:textId="77777777" w:rsidR="001B29ED" w:rsidRPr="00C33BCA"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r>
              <w:rPr>
                <w:b/>
                <w:bCs/>
                <w:noProof/>
                <w:sz w:val="20"/>
              </w:rPr>
              <w:tab/>
            </w:r>
            <w:r w:rsidRPr="009016A6">
              <w:rPr>
                <w:noProof/>
                <w:sz w:val="20"/>
              </w:rPr>
              <w:t>}</w:t>
            </w:r>
          </w:p>
        </w:tc>
        <w:tc>
          <w:tcPr>
            <w:tcW w:w="1157" w:type="dxa"/>
          </w:tcPr>
          <w:p w14:paraId="11EFAD68"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7BE47BCA" w14:textId="77777777" w:rsidTr="005E338B">
        <w:trPr>
          <w:cantSplit/>
          <w:jc w:val="center"/>
        </w:trPr>
        <w:tc>
          <w:tcPr>
            <w:tcW w:w="7920" w:type="dxa"/>
          </w:tcPr>
          <w:p w14:paraId="4426381C" w14:textId="77777777" w:rsidR="001B29ED" w:rsidRPr="005E338B"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pPr>
            <w:r w:rsidRPr="005E338B">
              <w:rPr>
                <w:bCs/>
                <w:noProof/>
                <w:sz w:val="20"/>
              </w:rPr>
              <w:tab/>
              <w:t>}</w:t>
            </w:r>
          </w:p>
        </w:tc>
        <w:tc>
          <w:tcPr>
            <w:tcW w:w="1157" w:type="dxa"/>
          </w:tcPr>
          <w:p w14:paraId="094374CC"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64357CAC" w14:textId="77777777" w:rsidTr="005E338B">
        <w:trPr>
          <w:cantSplit/>
          <w:jc w:val="center"/>
        </w:trPr>
        <w:tc>
          <w:tcPr>
            <w:tcW w:w="7920" w:type="dxa"/>
          </w:tcPr>
          <w:p w14:paraId="076DF1BE" w14:textId="77777777" w:rsidR="001B29ED" w:rsidRPr="009016A6" w:rsidRDefault="001B29ED" w:rsidP="005E338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1FDFB528" w14:textId="77777777" w:rsidR="001B29ED" w:rsidRPr="00C33BCA" w:rsidRDefault="001B29ED" w:rsidP="005E338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2FCB4B6" w14:textId="77777777" w:rsidR="001B29ED" w:rsidRPr="00F450F2" w:rsidRDefault="001B29ED" w:rsidP="001B29ED">
      <w:pPr>
        <w:jc w:val="both"/>
        <w:rPr>
          <w:sz w:val="20"/>
        </w:rPr>
      </w:pPr>
    </w:p>
    <w:p w14:paraId="71690B8E" w14:textId="77777777" w:rsidR="001B29ED" w:rsidRPr="00A44B62" w:rsidRDefault="001B29ED" w:rsidP="001B29E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7</w:t>
      </w:r>
      <w:r w:rsidRPr="00A44B62">
        <w:rPr>
          <w:i/>
          <w:noProof/>
          <w:sz w:val="24"/>
        </w:rPr>
        <w:t>, as follows:</w:t>
      </w:r>
    </w:p>
    <w:p w14:paraId="65ED28F7" w14:textId="77777777" w:rsidR="001B29ED" w:rsidRPr="008669F9" w:rsidRDefault="001B29ED" w:rsidP="001B29ED">
      <w:pPr>
        <w:pStyle w:val="3N2"/>
        <w:keepNext/>
        <w:ind w:left="6"/>
        <w:rPr>
          <w:b/>
          <w:sz w:val="22"/>
        </w:rPr>
      </w:pPr>
      <w:r w:rsidRPr="008669F9">
        <w:rPr>
          <w:b/>
          <w:sz w:val="22"/>
        </w:rPr>
        <w:t>D.3.47</w:t>
      </w:r>
      <w:r w:rsidRPr="008669F9">
        <w:rPr>
          <w:b/>
          <w:sz w:val="22"/>
        </w:rPr>
        <w:tab/>
        <w:t>Annotated region</w:t>
      </w:r>
      <w:r>
        <w:rPr>
          <w:b/>
          <w:sz w:val="22"/>
        </w:rPr>
        <w:t>s</w:t>
      </w:r>
      <w:r w:rsidRPr="008669F9">
        <w:rPr>
          <w:b/>
          <w:sz w:val="22"/>
        </w:rPr>
        <w:t xml:space="preserve"> SEI message semantics</w:t>
      </w:r>
    </w:p>
    <w:p w14:paraId="5649789A" w14:textId="77777777" w:rsidR="001B29ED" w:rsidRDefault="001B29ED" w:rsidP="001B29ED">
      <w:pPr>
        <w:jc w:val="both"/>
        <w:rPr>
          <w:bCs/>
          <w:noProof/>
          <w:sz w:val="20"/>
        </w:rPr>
      </w:pPr>
      <w:r w:rsidRPr="008669F9">
        <w:rPr>
          <w:bCs/>
          <w:noProof/>
          <w:sz w:val="20"/>
        </w:rPr>
        <w:t>The annotated region</w:t>
      </w:r>
      <w:r>
        <w:rPr>
          <w:bCs/>
          <w:noProof/>
          <w:sz w:val="20"/>
        </w:rPr>
        <w:t>s</w:t>
      </w:r>
      <w:r w:rsidRPr="008669F9">
        <w:rPr>
          <w:bCs/>
          <w:noProof/>
          <w:sz w:val="20"/>
        </w:rPr>
        <w:t xml:space="preserve"> SEI message carries parameters </w:t>
      </w:r>
      <w:r>
        <w:rPr>
          <w:bCs/>
          <w:noProof/>
          <w:sz w:val="20"/>
        </w:rPr>
        <w:t>that</w:t>
      </w:r>
      <w:r w:rsidRPr="008669F9">
        <w:rPr>
          <w:bCs/>
          <w:noProof/>
          <w:sz w:val="20"/>
        </w:rPr>
        <w:t xml:space="preserve"> </w:t>
      </w:r>
      <w:r>
        <w:rPr>
          <w:bCs/>
          <w:noProof/>
          <w:sz w:val="20"/>
        </w:rPr>
        <w:t>identify</w:t>
      </w:r>
      <w:r w:rsidRPr="008669F9">
        <w:rPr>
          <w:bCs/>
          <w:noProof/>
          <w:sz w:val="20"/>
        </w:rPr>
        <w:t xml:space="preserve"> annotated regions using</w:t>
      </w:r>
      <w:r w:rsidRPr="008669F9">
        <w:rPr>
          <w:sz w:val="20"/>
          <w:lang w:eastAsia="ko-KR"/>
        </w:rPr>
        <w:t xml:space="preserve"> bounding boxes representing the size and location of </w:t>
      </w:r>
      <w:r>
        <w:rPr>
          <w:sz w:val="20"/>
          <w:lang w:eastAsia="ko-KR"/>
        </w:rPr>
        <w:t>identified</w:t>
      </w:r>
      <w:r w:rsidRPr="008669F9">
        <w:rPr>
          <w:bCs/>
          <w:noProof/>
          <w:sz w:val="20"/>
        </w:rPr>
        <w:t xml:space="preserve"> objects.</w:t>
      </w:r>
    </w:p>
    <w:p w14:paraId="5BA482DC" w14:textId="77777777" w:rsidR="001B29ED" w:rsidRDefault="001B29ED" w:rsidP="001B29ED">
      <w:pPr>
        <w:jc w:val="both"/>
        <w:rPr>
          <w:sz w:val="20"/>
        </w:rPr>
      </w:pPr>
      <w:r w:rsidRPr="008669F9">
        <w:rPr>
          <w:b/>
          <w:noProof/>
          <w:sz w:val="20"/>
        </w:rPr>
        <w:t>ar_cancel_flag</w:t>
      </w:r>
      <w:r w:rsidRPr="008669F9">
        <w:rPr>
          <w:rStyle w:val="fontstyle01"/>
          <w:b w:val="0"/>
        </w:rPr>
        <w:t xml:space="preserve"> </w:t>
      </w:r>
      <w:r w:rsidRPr="008669F9">
        <w:rPr>
          <w:bCs/>
          <w:sz w:val="20"/>
        </w:rPr>
        <w:t>equal</w:t>
      </w:r>
      <w:r w:rsidRPr="008669F9">
        <w:rPr>
          <w:sz w:val="20"/>
        </w:rPr>
        <w:t xml:space="preserve"> to 1 indicates that the </w:t>
      </w:r>
      <w:r w:rsidRPr="008669F9">
        <w:rPr>
          <w:bCs/>
          <w:noProof/>
          <w:sz w:val="20"/>
        </w:rPr>
        <w:t>annotated region</w:t>
      </w:r>
      <w:r>
        <w:rPr>
          <w:bCs/>
          <w:noProof/>
          <w:sz w:val="20"/>
        </w:rPr>
        <w:t>s</w:t>
      </w:r>
      <w:r w:rsidRPr="008669F9">
        <w:rPr>
          <w:bCs/>
          <w:noProof/>
          <w:sz w:val="20"/>
        </w:rPr>
        <w:t xml:space="preserve"> </w:t>
      </w:r>
      <w:r w:rsidRPr="008669F9">
        <w:rPr>
          <w:sz w:val="20"/>
        </w:rPr>
        <w:t>SEI message cancels the persistence of any previous annotated region</w:t>
      </w:r>
      <w:r>
        <w:rPr>
          <w:sz w:val="20"/>
        </w:rPr>
        <w:t>s</w:t>
      </w:r>
      <w:r w:rsidRPr="008669F9">
        <w:rPr>
          <w:sz w:val="20"/>
        </w:rPr>
        <w:t xml:space="preserve"> SEI message that is associated with one or more layers to which </w:t>
      </w:r>
      <w:r>
        <w:rPr>
          <w:sz w:val="20"/>
        </w:rPr>
        <w:t>the annotated regions</w:t>
      </w:r>
      <w:r w:rsidRPr="008669F9">
        <w:rPr>
          <w:sz w:val="20"/>
        </w:rPr>
        <w:t xml:space="preserve"> SEI </w:t>
      </w:r>
      <w:r>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r>
        <w:rPr>
          <w:sz w:val="20"/>
        </w:rPr>
        <w:t>s</w:t>
      </w:r>
      <w:r w:rsidRPr="008669F9">
        <w:rPr>
          <w:sz w:val="20"/>
        </w:rPr>
        <w:t xml:space="preserve"> information follows.</w:t>
      </w:r>
    </w:p>
    <w:p w14:paraId="513D26BC" w14:textId="77777777" w:rsidR="001B29ED" w:rsidRPr="003F3F11" w:rsidRDefault="001B29ED" w:rsidP="001B29ED">
      <w:pPr>
        <w:keepNext/>
        <w:rPr>
          <w:noProof/>
        </w:rPr>
      </w:pPr>
      <w:r>
        <w:rPr>
          <w:sz w:val="20"/>
        </w:rPr>
        <w:t xml:space="preserve">When ar_cancel_flag equal to 1 or a new CLVS of the current layer begins, </w:t>
      </w:r>
      <w:r>
        <w:rPr>
          <w:noProof/>
        </w:rPr>
        <w:t>the variables LabelAssigned[ i ] and ObjectTracked[ i ] are set equal to 0 for i in 0..255.</w:t>
      </w:r>
    </w:p>
    <w:p w14:paraId="3203DAF5" w14:textId="77777777" w:rsidR="001B29ED" w:rsidRPr="00BA3168" w:rsidRDefault="001B29ED" w:rsidP="001B29ED">
      <w:pPr>
        <w:jc w:val="both"/>
        <w:rPr>
          <w:bCs/>
          <w:noProof/>
          <w:sz w:val="20"/>
        </w:rPr>
      </w:pPr>
      <w:r w:rsidRPr="00BA3168">
        <w:rPr>
          <w:bCs/>
          <w:noProof/>
          <w:sz w:val="20"/>
        </w:rPr>
        <w:t xml:space="preserve">Let picA be the current picture. </w:t>
      </w:r>
      <w:r>
        <w:rPr>
          <w:bCs/>
          <w:noProof/>
          <w:sz w:val="20"/>
        </w:rPr>
        <w:t>Each region identified in the annotated regions SEI message</w:t>
      </w:r>
      <w:r w:rsidRPr="00BA3168">
        <w:rPr>
          <w:bCs/>
          <w:noProof/>
          <w:sz w:val="20"/>
        </w:rPr>
        <w:t xml:space="preserve"> persist</w:t>
      </w:r>
      <w:r>
        <w:rPr>
          <w:bCs/>
          <w:noProof/>
          <w:sz w:val="20"/>
        </w:rPr>
        <w:t>s</w:t>
      </w:r>
      <w:r w:rsidRPr="00BA3168">
        <w:rPr>
          <w:bCs/>
          <w:noProof/>
          <w:sz w:val="20"/>
        </w:rPr>
        <w:t xml:space="preserve"> for the current layer in output order until any of the following conditions are true:</w:t>
      </w:r>
    </w:p>
    <w:p w14:paraId="58F3A89E" w14:textId="77777777" w:rsidR="001B29ED" w:rsidRPr="00BA3168" w:rsidRDefault="001B29ED" w:rsidP="001B29ED">
      <w:pPr>
        <w:ind w:left="360" w:hanging="360"/>
        <w:jc w:val="both"/>
        <w:rPr>
          <w:bCs/>
          <w:noProof/>
          <w:sz w:val="20"/>
        </w:rPr>
      </w:pPr>
      <w:r w:rsidRPr="00BA3168">
        <w:rPr>
          <w:bCs/>
          <w:noProof/>
          <w:sz w:val="20"/>
        </w:rPr>
        <w:t>–</w:t>
      </w:r>
      <w:r w:rsidRPr="00BA3168">
        <w:rPr>
          <w:bCs/>
          <w:noProof/>
          <w:sz w:val="20"/>
        </w:rPr>
        <w:tab/>
        <w:t>A new CLVS of the current layer begins.</w:t>
      </w:r>
    </w:p>
    <w:p w14:paraId="16989768" w14:textId="77777777" w:rsidR="001B29ED" w:rsidRPr="00BA3168" w:rsidRDefault="001B29ED" w:rsidP="001B29ED">
      <w:pPr>
        <w:ind w:left="360" w:hanging="360"/>
        <w:jc w:val="both"/>
        <w:rPr>
          <w:bCs/>
          <w:noProof/>
          <w:sz w:val="20"/>
        </w:rPr>
      </w:pPr>
      <w:r w:rsidRPr="00BA3168">
        <w:rPr>
          <w:bCs/>
          <w:noProof/>
          <w:sz w:val="20"/>
        </w:rPr>
        <w:t>–</w:t>
      </w:r>
      <w:r w:rsidRPr="00BA3168">
        <w:rPr>
          <w:bCs/>
          <w:noProof/>
          <w:sz w:val="20"/>
        </w:rPr>
        <w:tab/>
        <w:t>The bitstream ends.</w:t>
      </w:r>
    </w:p>
    <w:p w14:paraId="76F53ABC" w14:textId="77777777" w:rsidR="001B29ED" w:rsidRPr="008669F9" w:rsidRDefault="001B29ED" w:rsidP="001B29ED">
      <w:pPr>
        <w:ind w:left="360" w:hanging="360"/>
        <w:jc w:val="both"/>
        <w:rPr>
          <w:sz w:val="20"/>
        </w:rPr>
      </w:pPr>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p>
    <w:p w14:paraId="38DB22DA" w14:textId="77777777" w:rsidR="001B29ED" w:rsidRPr="008669F9" w:rsidRDefault="001B29ED" w:rsidP="001B29ED">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Pr>
          <w:bCs/>
          <w:noProof/>
          <w:sz w:val="20"/>
        </w:rPr>
        <w:t xml:space="preserve">the </w:t>
      </w:r>
      <w:r w:rsidRPr="008669F9">
        <w:rPr>
          <w:bCs/>
          <w:noProof/>
          <w:sz w:val="20"/>
        </w:rPr>
        <w:t>decoded picture</w:t>
      </w:r>
      <w:r>
        <w:rPr>
          <w:bCs/>
          <w:noProof/>
          <w:sz w:val="20"/>
        </w:rPr>
        <w:t xml:space="preserve">s that </w:t>
      </w:r>
      <w:r>
        <w:rPr>
          <w:sz w:val="20"/>
        </w:rPr>
        <w:t>the annotated regions</w:t>
      </w:r>
      <w:r w:rsidRPr="008669F9">
        <w:rPr>
          <w:sz w:val="20"/>
        </w:rPr>
        <w:t xml:space="preserve"> SEI </w:t>
      </w:r>
      <w:r>
        <w:rPr>
          <w:sz w:val="20"/>
        </w:rPr>
        <w:t>message</w:t>
      </w:r>
      <w:r>
        <w:rPr>
          <w:bCs/>
          <w:noProof/>
          <w:sz w:val="20"/>
        </w:rPr>
        <w:t xml:space="preserve"> applies to</w:t>
      </w:r>
      <w:r w:rsidRPr="008669F9">
        <w:rPr>
          <w:bCs/>
          <w:noProof/>
          <w:sz w:val="20"/>
        </w:rPr>
        <w:t xml:space="preserve"> </w:t>
      </w:r>
      <w:r>
        <w:rPr>
          <w:bCs/>
          <w:noProof/>
          <w:sz w:val="20"/>
        </w:rPr>
        <w:t>are</w:t>
      </w:r>
      <w:r w:rsidRPr="008669F9">
        <w:rPr>
          <w:bCs/>
          <w:noProof/>
          <w:sz w:val="20"/>
        </w:rPr>
        <w:t xml:space="preserve"> not optimized for user viewing, but </w:t>
      </w:r>
      <w:r>
        <w:rPr>
          <w:bCs/>
          <w:noProof/>
          <w:sz w:val="20"/>
        </w:rPr>
        <w:t xml:space="preserve">rather are optimized </w:t>
      </w:r>
      <w:r w:rsidRPr="008669F9">
        <w:rPr>
          <w:bCs/>
          <w:noProof/>
          <w:sz w:val="20"/>
        </w:rPr>
        <w:t xml:space="preserve">for </w:t>
      </w:r>
      <w:r>
        <w:rPr>
          <w:bCs/>
          <w:noProof/>
          <w:sz w:val="20"/>
        </w:rPr>
        <w:t xml:space="preserve">some </w:t>
      </w:r>
      <w:r w:rsidRPr="008669F9">
        <w:rPr>
          <w:bCs/>
          <w:noProof/>
          <w:sz w:val="20"/>
        </w:rPr>
        <w:t>other purpose</w:t>
      </w:r>
      <w:r>
        <w:rPr>
          <w:bCs/>
          <w:noProof/>
          <w:sz w:val="20"/>
        </w:rPr>
        <w:t xml:space="preserve"> such as algorithmic object classification performance</w:t>
      </w:r>
      <w:r w:rsidRPr="008669F9">
        <w:rPr>
          <w:bCs/>
          <w:noProof/>
          <w:sz w:val="20"/>
        </w:rPr>
        <w:t xml:space="preserve">. </w:t>
      </w:r>
      <w:proofErr w:type="gramStart"/>
      <w:r w:rsidRPr="008669F9">
        <w:rPr>
          <w:sz w:val="20"/>
        </w:rPr>
        <w:t>ar</w:t>
      </w:r>
      <w:r w:rsidRPr="008669F9">
        <w:rPr>
          <w:bCs/>
          <w:noProof/>
          <w:sz w:val="20"/>
        </w:rPr>
        <w:t>_not_optimized_for_viewing_flag</w:t>
      </w:r>
      <w:proofErr w:type="gramEnd"/>
      <w:r w:rsidRPr="008669F9">
        <w:rPr>
          <w:b/>
          <w:noProof/>
          <w:sz w:val="20"/>
        </w:rPr>
        <w:t xml:space="preserve"> </w:t>
      </w:r>
      <w:r w:rsidRPr="008669F9">
        <w:rPr>
          <w:bCs/>
          <w:noProof/>
          <w:sz w:val="20"/>
        </w:rPr>
        <w:t>equal to 0 indicates that the decoded picture</w:t>
      </w:r>
      <w:r>
        <w:rPr>
          <w:bCs/>
          <w:noProof/>
          <w:sz w:val="20"/>
        </w:rPr>
        <w:t>s</w:t>
      </w:r>
      <w:r w:rsidRPr="008669F9">
        <w:rPr>
          <w:bCs/>
          <w:noProof/>
          <w:sz w:val="20"/>
        </w:rPr>
        <w:t xml:space="preserve"> </w:t>
      </w:r>
      <w:r>
        <w:rPr>
          <w:bCs/>
          <w:noProof/>
          <w:sz w:val="20"/>
        </w:rPr>
        <w:t xml:space="preserve">that </w:t>
      </w:r>
      <w:r>
        <w:rPr>
          <w:sz w:val="20"/>
        </w:rPr>
        <w:t>the annotated regions</w:t>
      </w:r>
      <w:r w:rsidRPr="008669F9">
        <w:rPr>
          <w:sz w:val="20"/>
        </w:rPr>
        <w:t xml:space="preserve"> SEI </w:t>
      </w:r>
      <w:r>
        <w:rPr>
          <w:sz w:val="20"/>
        </w:rPr>
        <w:t xml:space="preserve">message </w:t>
      </w:r>
      <w:r>
        <w:rPr>
          <w:bCs/>
          <w:noProof/>
          <w:sz w:val="20"/>
        </w:rPr>
        <w:t>applies to</w:t>
      </w:r>
      <w:r w:rsidRPr="008669F9">
        <w:rPr>
          <w:bCs/>
          <w:noProof/>
          <w:sz w:val="20"/>
        </w:rPr>
        <w:t xml:space="preserve"> </w:t>
      </w:r>
      <w:r>
        <w:rPr>
          <w:bCs/>
          <w:noProof/>
          <w:sz w:val="20"/>
        </w:rPr>
        <w:t>may or may not be</w:t>
      </w:r>
      <w:r w:rsidRPr="008669F9">
        <w:rPr>
          <w:bCs/>
          <w:noProof/>
          <w:sz w:val="20"/>
        </w:rPr>
        <w:t xml:space="preserve"> optimized for user viewing.</w:t>
      </w:r>
    </w:p>
    <w:p w14:paraId="49D4D60B" w14:textId="77777777" w:rsidR="001B29ED" w:rsidRPr="008669F9" w:rsidRDefault="001B29ED" w:rsidP="001B29ED">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Pr>
          <w:bCs/>
          <w:noProof/>
          <w:sz w:val="20"/>
        </w:rPr>
        <w:t>s</w:t>
      </w:r>
      <w:r w:rsidRPr="00261D85">
        <w:rPr>
          <w:bCs/>
          <w:noProof/>
          <w:sz w:val="20"/>
        </w:rPr>
        <w:t xml:space="preserve"> </w:t>
      </w:r>
      <w:r>
        <w:rPr>
          <w:bCs/>
          <w:noProof/>
          <w:sz w:val="20"/>
        </w:rPr>
        <w:t xml:space="preserve">that </w:t>
      </w:r>
      <w:r>
        <w:rPr>
          <w:sz w:val="20"/>
        </w:rPr>
        <w:t>the annotated regions</w:t>
      </w:r>
      <w:r w:rsidRPr="008669F9">
        <w:rPr>
          <w:sz w:val="20"/>
        </w:rPr>
        <w:t xml:space="preserve"> SEI </w:t>
      </w:r>
      <w:r>
        <w:rPr>
          <w:sz w:val="20"/>
        </w:rPr>
        <w:t xml:space="preserve">message </w:t>
      </w:r>
      <w:r>
        <w:rPr>
          <w:bCs/>
          <w:noProof/>
          <w:sz w:val="20"/>
        </w:rPr>
        <w:t>applies to</w:t>
      </w:r>
      <w:r w:rsidRPr="008669F9">
        <w:rPr>
          <w:bCs/>
          <w:noProof/>
          <w:sz w:val="20"/>
        </w:rPr>
        <w:t xml:space="preserve"> was selected with a goal of accurately representing object motion for objects</w:t>
      </w:r>
      <w:r>
        <w:rPr>
          <w:bCs/>
          <w:noProof/>
          <w:sz w:val="20"/>
        </w:rPr>
        <w:t xml:space="preserve"> in the annotated regions</w:t>
      </w:r>
      <w:r w:rsidRPr="008669F9">
        <w:rPr>
          <w:bCs/>
          <w:noProof/>
          <w:sz w:val="20"/>
        </w:rPr>
        <w:t xml:space="preserve">. </w:t>
      </w:r>
      <w:proofErr w:type="gramStart"/>
      <w:r w:rsidRPr="008669F9">
        <w:rPr>
          <w:sz w:val="20"/>
        </w:rPr>
        <w:t>ar</w:t>
      </w:r>
      <w:r w:rsidRPr="008669F9">
        <w:rPr>
          <w:noProof/>
          <w:sz w:val="20"/>
        </w:rPr>
        <w:t>_true_motion_flag</w:t>
      </w:r>
      <w:proofErr w:type="gramEnd"/>
      <w:r w:rsidRPr="008669F9">
        <w:rPr>
          <w:sz w:val="20"/>
        </w:rPr>
        <w:t xml:space="preserve"> </w:t>
      </w:r>
      <w:r w:rsidRPr="008669F9">
        <w:rPr>
          <w:bCs/>
          <w:noProof/>
          <w:sz w:val="20"/>
        </w:rPr>
        <w:t>equal to 0 indicates that the motion information in the coded picture</w:t>
      </w:r>
      <w:r>
        <w:rPr>
          <w:bCs/>
          <w:noProof/>
          <w:sz w:val="20"/>
        </w:rPr>
        <w:t>s</w:t>
      </w:r>
      <w:r w:rsidRPr="00261D85">
        <w:rPr>
          <w:bCs/>
          <w:noProof/>
          <w:sz w:val="20"/>
        </w:rPr>
        <w:t xml:space="preserve"> </w:t>
      </w:r>
      <w:r>
        <w:rPr>
          <w:bCs/>
          <w:noProof/>
          <w:sz w:val="20"/>
        </w:rPr>
        <w:t xml:space="preserve">that </w:t>
      </w:r>
      <w:r>
        <w:rPr>
          <w:sz w:val="20"/>
        </w:rPr>
        <w:t>the annotated regions</w:t>
      </w:r>
      <w:r w:rsidRPr="008669F9">
        <w:rPr>
          <w:sz w:val="20"/>
        </w:rPr>
        <w:t xml:space="preserve"> SEI </w:t>
      </w:r>
      <w:r>
        <w:rPr>
          <w:sz w:val="20"/>
        </w:rPr>
        <w:t xml:space="preserve">message </w:t>
      </w:r>
      <w:r>
        <w:rPr>
          <w:bCs/>
          <w:noProof/>
          <w:sz w:val="20"/>
        </w:rPr>
        <w:t>applies to</w:t>
      </w:r>
      <w:r w:rsidRPr="008669F9">
        <w:rPr>
          <w:bCs/>
          <w:noProof/>
          <w:sz w:val="20"/>
        </w:rPr>
        <w:t xml:space="preserve"> </w:t>
      </w:r>
      <w:r>
        <w:rPr>
          <w:bCs/>
          <w:noProof/>
          <w:sz w:val="20"/>
        </w:rPr>
        <w:t xml:space="preserve">may or may not be </w:t>
      </w:r>
      <w:r w:rsidRPr="008669F9">
        <w:rPr>
          <w:bCs/>
          <w:noProof/>
          <w:sz w:val="20"/>
        </w:rPr>
        <w:t xml:space="preserve">selected with a goal of accurately representing object motion for </w:t>
      </w:r>
      <w:r>
        <w:rPr>
          <w:bCs/>
          <w:noProof/>
          <w:sz w:val="20"/>
        </w:rPr>
        <w:t xml:space="preserve">objects in the </w:t>
      </w:r>
      <w:r w:rsidRPr="008669F9">
        <w:rPr>
          <w:bCs/>
          <w:noProof/>
          <w:sz w:val="20"/>
        </w:rPr>
        <w:t xml:space="preserve">annotated </w:t>
      </w:r>
      <w:r>
        <w:rPr>
          <w:bCs/>
          <w:noProof/>
          <w:sz w:val="20"/>
        </w:rPr>
        <w:t>regions</w:t>
      </w:r>
      <w:r w:rsidRPr="008669F9">
        <w:rPr>
          <w:bCs/>
          <w:noProof/>
          <w:sz w:val="20"/>
        </w:rPr>
        <w:t>.</w:t>
      </w:r>
    </w:p>
    <w:p w14:paraId="05243D77" w14:textId="77777777" w:rsidR="001B29ED" w:rsidRPr="008669F9" w:rsidRDefault="001B29ED" w:rsidP="001B29ED">
      <w:pPr>
        <w:jc w:val="both"/>
        <w:rPr>
          <w:bCs/>
          <w:noProof/>
          <w:sz w:val="20"/>
        </w:rPr>
      </w:pPr>
      <w:r w:rsidRPr="008669F9">
        <w:rPr>
          <w:b/>
          <w:bCs/>
          <w:noProof/>
          <w:sz w:val="20"/>
        </w:rPr>
        <w:t>ar_occluded</w:t>
      </w:r>
      <w:r>
        <w:rPr>
          <w:b/>
          <w:bCs/>
          <w:noProof/>
          <w:sz w:val="20"/>
        </w:rPr>
        <w:t>_object</w:t>
      </w:r>
      <w:r w:rsidRPr="008669F9">
        <w:rPr>
          <w:b/>
          <w:bCs/>
          <w:noProof/>
          <w:sz w:val="20"/>
        </w:rPr>
        <w:t xml:space="preserve">_flag </w:t>
      </w:r>
      <w:r w:rsidRPr="008669F9">
        <w:rPr>
          <w:bCs/>
          <w:noProof/>
          <w:sz w:val="20"/>
        </w:rPr>
        <w:t>equal to 1 indicates that the ar</w:t>
      </w:r>
      <w:r>
        <w:rPr>
          <w:bCs/>
          <w:noProof/>
          <w:sz w:val="20"/>
        </w:rPr>
        <w:t>_bounding_box_</w:t>
      </w:r>
      <w:r w:rsidRPr="008669F9">
        <w:rPr>
          <w:bCs/>
          <w:noProof/>
          <w:sz w:val="20"/>
        </w:rPr>
        <w:t>top[</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left[</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width[</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and ar</w:t>
      </w:r>
      <w:r>
        <w:rPr>
          <w:bCs/>
          <w:noProof/>
          <w:sz w:val="20"/>
        </w:rPr>
        <w:t>_bounding_box_</w:t>
      </w:r>
      <w:r w:rsidRPr="008669F9">
        <w:rPr>
          <w:bCs/>
          <w:noProof/>
          <w:sz w:val="20"/>
        </w:rPr>
        <w:t>height[</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xml:space="preserve">] syntax elements </w:t>
      </w:r>
      <w:r>
        <w:rPr>
          <w:bCs/>
          <w:noProof/>
          <w:sz w:val="20"/>
        </w:rPr>
        <w:t xml:space="preserve">each </w:t>
      </w:r>
      <w:r w:rsidRPr="008669F9">
        <w:rPr>
          <w:bCs/>
          <w:noProof/>
          <w:sz w:val="20"/>
        </w:rPr>
        <w:t xml:space="preserve">represent the size and location of an object </w:t>
      </w:r>
      <w:r>
        <w:rPr>
          <w:bCs/>
          <w:noProof/>
          <w:sz w:val="20"/>
        </w:rPr>
        <w:t xml:space="preserve">or a portion of </w:t>
      </w:r>
      <w:r w:rsidRPr="008669F9">
        <w:rPr>
          <w:bCs/>
          <w:noProof/>
          <w:sz w:val="20"/>
        </w:rPr>
        <w:t xml:space="preserve">an object that may not </w:t>
      </w:r>
      <w:r>
        <w:rPr>
          <w:bCs/>
          <w:noProof/>
          <w:sz w:val="20"/>
          <w:lang w:val="en-US"/>
        </w:rPr>
        <w:t xml:space="preserve">be </w:t>
      </w:r>
      <w:r w:rsidRPr="008669F9">
        <w:rPr>
          <w:bCs/>
          <w:noProof/>
          <w:sz w:val="20"/>
        </w:rPr>
        <w:t xml:space="preserve">visible or may be only partially visible </w:t>
      </w:r>
      <w:r>
        <w:rPr>
          <w:bCs/>
          <w:noProof/>
          <w:sz w:val="20"/>
        </w:rPr>
        <w:t>with</w:t>
      </w:r>
      <w:r w:rsidRPr="008669F9">
        <w:rPr>
          <w:bCs/>
          <w:noProof/>
          <w:sz w:val="20"/>
        </w:rPr>
        <w:t xml:space="preserve">in the </w:t>
      </w:r>
      <w:r>
        <w:rPr>
          <w:bCs/>
          <w:noProof/>
          <w:sz w:val="20"/>
        </w:rPr>
        <w:t>cropped de</w:t>
      </w:r>
      <w:r w:rsidRPr="008669F9">
        <w:rPr>
          <w:bCs/>
          <w:noProof/>
          <w:sz w:val="20"/>
        </w:rPr>
        <w:t xml:space="preserve">coded picture. </w:t>
      </w:r>
      <w:r w:rsidRPr="008669F9">
        <w:rPr>
          <w:noProof/>
          <w:sz w:val="20"/>
        </w:rPr>
        <w:lastRenderedPageBreak/>
        <w:t>ar_occluded</w:t>
      </w:r>
      <w:r>
        <w:rPr>
          <w:noProof/>
          <w:sz w:val="20"/>
        </w:rPr>
        <w:t>_object</w:t>
      </w:r>
      <w:r w:rsidRPr="008669F9">
        <w:rPr>
          <w:noProof/>
          <w:sz w:val="20"/>
        </w:rPr>
        <w:t>_flag</w:t>
      </w:r>
      <w:r w:rsidRPr="008669F9">
        <w:rPr>
          <w:b/>
          <w:bCs/>
          <w:noProof/>
          <w:sz w:val="20"/>
        </w:rPr>
        <w:t xml:space="preserve"> </w:t>
      </w:r>
      <w:r w:rsidRPr="008669F9">
        <w:rPr>
          <w:bCs/>
          <w:noProof/>
          <w:sz w:val="20"/>
        </w:rPr>
        <w:t>equal to 0 indicates that the ar</w:t>
      </w:r>
      <w:r>
        <w:rPr>
          <w:bCs/>
          <w:noProof/>
          <w:sz w:val="20"/>
        </w:rPr>
        <w:t>_bounding_box_</w:t>
      </w:r>
      <w:r w:rsidRPr="008669F9">
        <w:rPr>
          <w:bCs/>
          <w:noProof/>
          <w:sz w:val="20"/>
        </w:rPr>
        <w:t>top[</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left[</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width[</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and ar</w:t>
      </w:r>
      <w:r>
        <w:rPr>
          <w:bCs/>
          <w:noProof/>
          <w:sz w:val="20"/>
        </w:rPr>
        <w:t>_bounding_box_</w:t>
      </w:r>
      <w:r w:rsidRPr="008669F9">
        <w:rPr>
          <w:bCs/>
          <w:noProof/>
          <w:sz w:val="20"/>
        </w:rPr>
        <w:t>height[</w:t>
      </w:r>
      <w:r w:rsidRPr="008669F9">
        <w:rPr>
          <w:bCs/>
          <w:sz w:val="20"/>
        </w:rPr>
        <w:t>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xml:space="preserve">] syntax elements represent the size and location of an object </w:t>
      </w:r>
      <w:r>
        <w:rPr>
          <w:bCs/>
          <w:noProof/>
          <w:sz w:val="20"/>
        </w:rPr>
        <w:t xml:space="preserve">that is entirely visible </w:t>
      </w:r>
      <w:r w:rsidRPr="008669F9">
        <w:rPr>
          <w:bCs/>
          <w:noProof/>
          <w:sz w:val="20"/>
        </w:rPr>
        <w:t xml:space="preserve">within the </w:t>
      </w:r>
      <w:r>
        <w:rPr>
          <w:bCs/>
          <w:noProof/>
          <w:sz w:val="20"/>
        </w:rPr>
        <w:t>cropped de</w:t>
      </w:r>
      <w:r w:rsidRPr="008669F9">
        <w:rPr>
          <w:bCs/>
          <w:noProof/>
          <w:sz w:val="20"/>
        </w:rPr>
        <w:t>coded picture.</w:t>
      </w:r>
      <w:r>
        <w:rPr>
          <w:bCs/>
          <w:noProof/>
          <w:sz w:val="20"/>
        </w:rPr>
        <w:t xml:space="preserve"> It is a requirement of bitstream conformance that the value of ar_occluded_object_flag shall be the same for all annotated_regions( ) syntax structures within a CLVS.</w:t>
      </w:r>
    </w:p>
    <w:p w14:paraId="5A56AD0F" w14:textId="77777777" w:rsidR="001B29ED" w:rsidRPr="008669F9" w:rsidRDefault="001B29ED" w:rsidP="001B29ED">
      <w:pPr>
        <w:jc w:val="both"/>
        <w:rPr>
          <w:bCs/>
          <w:noProof/>
          <w:sz w:val="20"/>
        </w:rPr>
      </w:pPr>
      <w:r w:rsidRPr="008669F9">
        <w:rPr>
          <w:b/>
          <w:bCs/>
          <w:noProof/>
          <w:sz w:val="20"/>
        </w:rPr>
        <w:t>ar_partial</w:t>
      </w:r>
      <w:r>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Pr>
          <w:bCs/>
          <w:noProof/>
          <w:sz w:val="20"/>
        </w:rPr>
        <w:t>_object</w:t>
      </w:r>
      <w:r w:rsidRPr="008669F9">
        <w:rPr>
          <w:bCs/>
          <w:noProof/>
          <w:sz w:val="20"/>
        </w:rPr>
        <w:t>_flag</w:t>
      </w:r>
      <w:proofErr w:type="gramStart"/>
      <w:r w:rsidRPr="008669F9">
        <w:rPr>
          <w:bCs/>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xml:space="preserve">] syntax elements are present. </w:t>
      </w:r>
      <w:r w:rsidRPr="008669F9">
        <w:rPr>
          <w:noProof/>
          <w:sz w:val="20"/>
        </w:rPr>
        <w:t>ar_partial</w:t>
      </w:r>
      <w:r>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Pr>
          <w:bCs/>
          <w:noProof/>
          <w:sz w:val="20"/>
        </w:rPr>
        <w:t>_object</w:t>
      </w:r>
      <w:r w:rsidRPr="008669F9">
        <w:rPr>
          <w:bCs/>
          <w:noProof/>
          <w:sz w:val="20"/>
        </w:rPr>
        <w:t>_flag</w:t>
      </w:r>
      <w:proofErr w:type="gramStart"/>
      <w:r w:rsidRPr="008669F9">
        <w:rPr>
          <w:bCs/>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syntax elements are not present.</w:t>
      </w:r>
      <w:r w:rsidRPr="00D70C0A">
        <w:rPr>
          <w:bCs/>
          <w:noProof/>
          <w:sz w:val="20"/>
        </w:rPr>
        <w:t xml:space="preserve"> </w:t>
      </w:r>
      <w:r>
        <w:rPr>
          <w:bCs/>
          <w:noProof/>
          <w:sz w:val="20"/>
        </w:rPr>
        <w:t xml:space="preserve">It is a requirement of bitstream conformance that the value of </w:t>
      </w:r>
      <w:r w:rsidRPr="005E338B">
        <w:rPr>
          <w:bCs/>
          <w:noProof/>
          <w:sz w:val="20"/>
        </w:rPr>
        <w:t>ar_partial_object_flag_present_flag</w:t>
      </w:r>
      <w:r w:rsidRPr="009016A6">
        <w:rPr>
          <w:bCs/>
          <w:noProof/>
          <w:sz w:val="20"/>
        </w:rPr>
        <w:t xml:space="preserve"> </w:t>
      </w:r>
      <w:r>
        <w:rPr>
          <w:bCs/>
          <w:noProof/>
          <w:sz w:val="20"/>
        </w:rPr>
        <w:t>shall be the same for all annotated_regions( ) syntax structures within a CLVS.</w:t>
      </w:r>
    </w:p>
    <w:p w14:paraId="4A3A0672"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_label_present_flag</w:t>
      </w:r>
      <w:r w:rsidRPr="009016A6">
        <w:rPr>
          <w:noProof/>
          <w:sz w:val="20"/>
        </w:rPr>
        <w:t xml:space="preserve"> </w:t>
      </w:r>
      <w:r w:rsidRPr="008669F9">
        <w:rPr>
          <w:bCs/>
          <w:noProof/>
          <w:sz w:val="20"/>
        </w:rPr>
        <w:t xml:space="preserve">equal to 1 indicates that label information corresponding to </w:t>
      </w:r>
      <w:r>
        <w:rPr>
          <w:bCs/>
          <w:noProof/>
          <w:sz w:val="20"/>
        </w:rPr>
        <w:t xml:space="preserve">objects in </w:t>
      </w:r>
      <w:r w:rsidRPr="008669F9">
        <w:rPr>
          <w:bCs/>
          <w:noProof/>
          <w:sz w:val="20"/>
        </w:rPr>
        <w:t xml:space="preserve">the annotated </w:t>
      </w:r>
      <w:r>
        <w:rPr>
          <w:bCs/>
          <w:noProof/>
          <w:sz w:val="20"/>
        </w:rPr>
        <w:t>regions</w:t>
      </w:r>
      <w:r w:rsidRPr="008669F9">
        <w:rPr>
          <w:bCs/>
          <w:noProof/>
          <w:sz w:val="20"/>
        </w:rPr>
        <w:t xml:space="preserve"> is present. ar</w:t>
      </w:r>
      <w:r>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 xml:space="preserve">equal to 0 indicates that label information corresponding to the </w:t>
      </w:r>
      <w:r>
        <w:rPr>
          <w:bCs/>
          <w:noProof/>
          <w:sz w:val="20"/>
        </w:rPr>
        <w:t xml:space="preserve">objects in the </w:t>
      </w:r>
      <w:r w:rsidRPr="008669F9">
        <w:rPr>
          <w:bCs/>
          <w:noProof/>
          <w:sz w:val="20"/>
        </w:rPr>
        <w:t xml:space="preserve">annotated </w:t>
      </w:r>
      <w:r>
        <w:rPr>
          <w:bCs/>
          <w:noProof/>
          <w:sz w:val="20"/>
        </w:rPr>
        <w:t>regions</w:t>
      </w:r>
      <w:r w:rsidRPr="008669F9">
        <w:rPr>
          <w:bCs/>
          <w:noProof/>
          <w:sz w:val="20"/>
        </w:rPr>
        <w:t xml:space="preserve"> is not present.</w:t>
      </w:r>
      <w:r>
        <w:rPr>
          <w:bCs/>
          <w:noProof/>
          <w:sz w:val="20"/>
        </w:rPr>
        <w:t xml:space="preserve"> </w:t>
      </w:r>
    </w:p>
    <w:p w14:paraId="2F160FC4" w14:textId="77777777" w:rsidR="001B29ED" w:rsidRPr="008669F9" w:rsidRDefault="001B29ED" w:rsidP="001B29ED">
      <w:pPr>
        <w:jc w:val="both"/>
        <w:rPr>
          <w:bCs/>
          <w:sz w:val="20"/>
        </w:rPr>
      </w:pPr>
      <w:r w:rsidRPr="008669F9">
        <w:rPr>
          <w:b/>
          <w:noProof/>
          <w:sz w:val="20"/>
        </w:rPr>
        <w:t>ar</w:t>
      </w:r>
      <w:r>
        <w:rPr>
          <w:b/>
          <w:noProof/>
          <w:sz w:val="20"/>
        </w:rPr>
        <w:t>_object</w:t>
      </w:r>
      <w:r w:rsidRPr="008669F9">
        <w:rPr>
          <w:b/>
          <w:noProof/>
          <w:sz w:val="20"/>
        </w:rPr>
        <w:t>_</w:t>
      </w:r>
      <w:r>
        <w:rPr>
          <w:b/>
          <w:noProof/>
          <w:sz w:val="20"/>
        </w:rPr>
        <w:t>confidence_</w:t>
      </w:r>
      <w:r w:rsidRPr="008669F9">
        <w:rPr>
          <w:b/>
          <w:noProof/>
          <w:sz w:val="20"/>
        </w:rPr>
        <w:t>info_present_flag</w:t>
      </w:r>
      <w:r w:rsidRPr="009016A6">
        <w:rPr>
          <w:noProof/>
          <w:sz w:val="20"/>
        </w:rPr>
        <w:t xml:space="preserve"> </w:t>
      </w:r>
      <w:r w:rsidRPr="008669F9">
        <w:rPr>
          <w:bCs/>
          <w:noProof/>
          <w:sz w:val="20"/>
        </w:rPr>
        <w:t xml:space="preserve">equal to 1 indicates that </w:t>
      </w:r>
      <w:r w:rsidRPr="008669F9">
        <w:rPr>
          <w:noProof/>
          <w:sz w:val="20"/>
        </w:rPr>
        <w:t>ar</w:t>
      </w:r>
      <w:r>
        <w:rPr>
          <w:noProof/>
          <w:sz w:val="20"/>
        </w:rPr>
        <w:t>_object</w:t>
      </w:r>
      <w:r w:rsidRPr="008669F9">
        <w:rPr>
          <w:noProof/>
          <w:sz w:val="20"/>
        </w:rPr>
        <w:t>_conf</w:t>
      </w:r>
      <w:r>
        <w:rPr>
          <w:noProof/>
          <w:sz w:val="20"/>
        </w:rPr>
        <w:t>idence</w:t>
      </w:r>
      <w:proofErr w:type="gramStart"/>
      <w:r w:rsidRPr="008669F9">
        <w:rPr>
          <w:bCs/>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w:t>
      </w:r>
      <w:r>
        <w:rPr>
          <w:bCs/>
          <w:noProof/>
          <w:sz w:val="20"/>
        </w:rPr>
        <w:t xml:space="preserve"> syntax elements are</w:t>
      </w:r>
      <w:r w:rsidRPr="008669F9">
        <w:rPr>
          <w:bCs/>
          <w:sz w:val="20"/>
        </w:rPr>
        <w:t xml:space="preserve"> present. </w:t>
      </w:r>
      <w:r w:rsidRPr="008669F9">
        <w:rPr>
          <w:bCs/>
          <w:noProof/>
          <w:sz w:val="20"/>
        </w:rPr>
        <w:t>ar</w:t>
      </w:r>
      <w:r>
        <w:rPr>
          <w:bCs/>
          <w:noProof/>
          <w:sz w:val="20"/>
        </w:rPr>
        <w:t>_object</w:t>
      </w:r>
      <w:r w:rsidRPr="008669F9">
        <w:rPr>
          <w:bCs/>
          <w:noProof/>
          <w:sz w:val="20"/>
        </w:rPr>
        <w:t>_</w:t>
      </w:r>
      <w:r>
        <w:rPr>
          <w:bCs/>
          <w:noProof/>
          <w:sz w:val="20"/>
        </w:rPr>
        <w:t>confidence_</w:t>
      </w:r>
      <w:r w:rsidRPr="008669F9">
        <w:rPr>
          <w:bCs/>
          <w:noProof/>
          <w:sz w:val="20"/>
        </w:rPr>
        <w:t>info_present_flag</w:t>
      </w:r>
      <w:r w:rsidRPr="008669F9">
        <w:rPr>
          <w:noProof/>
          <w:sz w:val="20"/>
        </w:rPr>
        <w:t xml:space="preserve"> </w:t>
      </w:r>
      <w:r w:rsidRPr="008669F9">
        <w:rPr>
          <w:bCs/>
          <w:noProof/>
          <w:sz w:val="20"/>
        </w:rPr>
        <w:t xml:space="preserve">equal to 0 indicates that </w:t>
      </w:r>
      <w:r w:rsidRPr="008669F9">
        <w:rPr>
          <w:noProof/>
          <w:sz w:val="20"/>
        </w:rPr>
        <w:t>ar</w:t>
      </w:r>
      <w:r>
        <w:rPr>
          <w:noProof/>
          <w:sz w:val="20"/>
        </w:rPr>
        <w:t>_object</w:t>
      </w:r>
      <w:r w:rsidRPr="008669F9">
        <w:rPr>
          <w:noProof/>
          <w:sz w:val="20"/>
        </w:rPr>
        <w:t>_conf</w:t>
      </w:r>
      <w:r>
        <w:rPr>
          <w:noProof/>
          <w:sz w:val="20"/>
        </w:rPr>
        <w:t>idence</w:t>
      </w:r>
      <w:proofErr w:type="gramStart"/>
      <w:r w:rsidRPr="008669F9">
        <w:rPr>
          <w:bCs/>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w:t>
      </w:r>
      <w:r w:rsidRPr="008669F9">
        <w:rPr>
          <w:bCs/>
          <w:sz w:val="20"/>
        </w:rPr>
        <w:t xml:space="preserve"> </w:t>
      </w:r>
      <w:r>
        <w:rPr>
          <w:bCs/>
          <w:sz w:val="20"/>
        </w:rPr>
        <w:t>syntax elements are</w:t>
      </w:r>
      <w:r w:rsidRPr="008669F9">
        <w:rPr>
          <w:bCs/>
          <w:sz w:val="20"/>
        </w:rPr>
        <w:t xml:space="preserve"> not present</w:t>
      </w:r>
      <w:r>
        <w:rPr>
          <w:bCs/>
          <w:sz w:val="20"/>
        </w:rPr>
        <w:t>.</w:t>
      </w:r>
      <w:r w:rsidRPr="00FA313E">
        <w:rPr>
          <w:bCs/>
          <w:noProof/>
          <w:sz w:val="20"/>
        </w:rPr>
        <w:t xml:space="preserve"> </w:t>
      </w:r>
      <w:r>
        <w:rPr>
          <w:bCs/>
          <w:noProof/>
          <w:sz w:val="20"/>
        </w:rPr>
        <w:t xml:space="preserve">It is a requirement of bitstream conformance that the value of </w:t>
      </w:r>
      <w:r w:rsidRPr="005E338B">
        <w:rPr>
          <w:noProof/>
          <w:sz w:val="20"/>
        </w:rPr>
        <w:t>ar_object_confidence_present_flag</w:t>
      </w:r>
      <w:r w:rsidRPr="009016A6">
        <w:rPr>
          <w:noProof/>
          <w:sz w:val="20"/>
        </w:rPr>
        <w:t xml:space="preserve"> </w:t>
      </w:r>
      <w:r>
        <w:rPr>
          <w:bCs/>
          <w:noProof/>
          <w:sz w:val="20"/>
        </w:rPr>
        <w:t>shall be the same for all annotated_regions( ) syntax structures within a CLVS.</w:t>
      </w:r>
    </w:p>
    <w:p w14:paraId="7C67AF8F" w14:textId="77777777" w:rsidR="001B29ED" w:rsidRPr="008669F9" w:rsidRDefault="001B29ED" w:rsidP="001B29ED">
      <w:pPr>
        <w:jc w:val="both"/>
        <w:rPr>
          <w:bCs/>
          <w:sz w:val="20"/>
        </w:rPr>
      </w:pPr>
      <w:r w:rsidRPr="008669F9">
        <w:rPr>
          <w:b/>
          <w:noProof/>
          <w:sz w:val="20"/>
        </w:rPr>
        <w:t>ar</w:t>
      </w:r>
      <w:r>
        <w:rPr>
          <w:b/>
          <w:noProof/>
          <w:sz w:val="20"/>
        </w:rPr>
        <w:t>_object</w:t>
      </w:r>
      <w:r w:rsidRPr="008669F9">
        <w:rPr>
          <w:b/>
          <w:noProof/>
          <w:sz w:val="20"/>
        </w:rPr>
        <w:t>_</w:t>
      </w:r>
      <w:r>
        <w:rPr>
          <w:b/>
          <w:noProof/>
          <w:sz w:val="20"/>
        </w:rPr>
        <w:t>confidence</w:t>
      </w:r>
      <w:r w:rsidRPr="008669F9">
        <w:rPr>
          <w:b/>
          <w:noProof/>
          <w:sz w:val="20"/>
        </w:rPr>
        <w:t>_</w:t>
      </w:r>
      <w:r>
        <w:rPr>
          <w:b/>
          <w:noProof/>
          <w:sz w:val="20"/>
        </w:rPr>
        <w:t>length_</w:t>
      </w:r>
      <w:r w:rsidRPr="005E338B">
        <w:rPr>
          <w:noProof/>
          <w:sz w:val="20"/>
        </w:rPr>
        <w:t>minus</w:t>
      </w:r>
      <w:r w:rsidRPr="008669F9">
        <w:rPr>
          <w:bCs/>
          <w:sz w:val="20"/>
        </w:rPr>
        <w:t> </w:t>
      </w:r>
      <w:r>
        <w:rPr>
          <w:noProof/>
          <w:sz w:val="20"/>
        </w:rPr>
        <w:t>+</w:t>
      </w:r>
      <w:r w:rsidRPr="008669F9">
        <w:rPr>
          <w:bCs/>
          <w:sz w:val="20"/>
        </w:rPr>
        <w:t> </w:t>
      </w:r>
      <w:r>
        <w:rPr>
          <w:noProof/>
          <w:sz w:val="20"/>
        </w:rPr>
        <w:t>1 specifies</w:t>
      </w:r>
      <w:r w:rsidRPr="008669F9">
        <w:rPr>
          <w:noProof/>
          <w:sz w:val="20"/>
        </w:rPr>
        <w:t xml:space="preserve"> the </w:t>
      </w:r>
      <w:r>
        <w:rPr>
          <w:noProof/>
          <w:sz w:val="20"/>
        </w:rPr>
        <w:t>length, in</w:t>
      </w:r>
      <w:r w:rsidRPr="008669F9">
        <w:rPr>
          <w:noProof/>
          <w:sz w:val="20"/>
        </w:rPr>
        <w:t xml:space="preserve"> bits</w:t>
      </w:r>
      <w:r>
        <w:rPr>
          <w:noProof/>
          <w:sz w:val="20"/>
        </w:rPr>
        <w:t>,</w:t>
      </w:r>
      <w:r w:rsidRPr="008669F9">
        <w:rPr>
          <w:noProof/>
          <w:sz w:val="20"/>
        </w:rPr>
        <w:t xml:space="preserve"> </w:t>
      </w:r>
      <w:r>
        <w:rPr>
          <w:noProof/>
          <w:sz w:val="20"/>
        </w:rPr>
        <w:t xml:space="preserve">of the </w:t>
      </w:r>
      <w:r w:rsidRPr="008669F9">
        <w:rPr>
          <w:noProof/>
          <w:sz w:val="20"/>
        </w:rPr>
        <w:t>ar</w:t>
      </w:r>
      <w:r>
        <w:rPr>
          <w:noProof/>
          <w:sz w:val="20"/>
        </w:rPr>
        <w:t>_object</w:t>
      </w:r>
      <w:r w:rsidRPr="008669F9">
        <w:rPr>
          <w:noProof/>
          <w:sz w:val="20"/>
        </w:rPr>
        <w:t>_conf</w:t>
      </w:r>
      <w:r>
        <w:rPr>
          <w:noProof/>
          <w:sz w:val="20"/>
        </w:rPr>
        <w:t>idence</w:t>
      </w:r>
      <w:proofErr w:type="gramStart"/>
      <w:r w:rsidRPr="008669F9">
        <w:rPr>
          <w:bCs/>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w:t>
      </w:r>
      <w:r>
        <w:rPr>
          <w:bCs/>
          <w:noProof/>
          <w:sz w:val="20"/>
        </w:rPr>
        <w:t xml:space="preserve"> syntax elements</w:t>
      </w:r>
      <w:r w:rsidRPr="008669F9">
        <w:rPr>
          <w:bCs/>
          <w:noProof/>
          <w:sz w:val="20"/>
        </w:rPr>
        <w:t>.</w:t>
      </w:r>
      <w:r>
        <w:rPr>
          <w:bCs/>
          <w:noProof/>
          <w:sz w:val="20"/>
        </w:rPr>
        <w:t xml:space="preserve"> It is a requirement of bitstream conformance that the value </w:t>
      </w:r>
      <w:r w:rsidRPr="00713042">
        <w:rPr>
          <w:bCs/>
          <w:noProof/>
          <w:sz w:val="20"/>
        </w:rPr>
        <w:t>of</w:t>
      </w:r>
      <w:r w:rsidRPr="007F683E">
        <w:rPr>
          <w:bCs/>
          <w:noProof/>
          <w:sz w:val="20"/>
        </w:rPr>
        <w:t xml:space="preserve"> </w:t>
      </w:r>
      <w:r w:rsidRPr="007F683E">
        <w:rPr>
          <w:noProof/>
          <w:sz w:val="20"/>
        </w:rPr>
        <w:t>ar</w:t>
      </w:r>
      <w:r>
        <w:rPr>
          <w:noProof/>
          <w:sz w:val="20"/>
        </w:rPr>
        <w:t>_object_confidence_length</w:t>
      </w:r>
      <w:r w:rsidRPr="00713042">
        <w:rPr>
          <w:noProof/>
          <w:sz w:val="20"/>
        </w:rPr>
        <w:t xml:space="preserve"> </w:t>
      </w:r>
      <w:r w:rsidRPr="007F683E">
        <w:rPr>
          <w:bCs/>
          <w:noProof/>
          <w:sz w:val="20"/>
        </w:rPr>
        <w:t>shall</w:t>
      </w:r>
      <w:r>
        <w:rPr>
          <w:bCs/>
          <w:noProof/>
          <w:sz w:val="20"/>
        </w:rPr>
        <w:t xml:space="preserve"> be the same for all annotated_regions( ) syntax structures within a CLVS.</w:t>
      </w:r>
    </w:p>
    <w:p w14:paraId="30C70D97"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_label_language_present_flag</w:t>
      </w:r>
      <w:r w:rsidRPr="009016A6">
        <w:rPr>
          <w:noProof/>
          <w:sz w:val="20"/>
        </w:rPr>
        <w:t xml:space="preserve"> </w:t>
      </w:r>
      <w:r w:rsidRPr="008669F9">
        <w:rPr>
          <w:bCs/>
          <w:noProof/>
          <w:sz w:val="20"/>
        </w:rPr>
        <w:t>equal to 1 indicates that the ar</w:t>
      </w:r>
      <w:r>
        <w:rPr>
          <w:bCs/>
          <w:noProof/>
          <w:sz w:val="20"/>
        </w:rPr>
        <w:t>_object</w:t>
      </w:r>
      <w:r w:rsidRPr="008669F9">
        <w:rPr>
          <w:bCs/>
          <w:noProof/>
          <w:sz w:val="20"/>
        </w:rPr>
        <w:t xml:space="preserve">_label_language </w:t>
      </w:r>
      <w:r>
        <w:rPr>
          <w:bCs/>
          <w:noProof/>
          <w:sz w:val="20"/>
        </w:rPr>
        <w:t xml:space="preserve">syntax element </w:t>
      </w:r>
      <w:r w:rsidRPr="008669F9">
        <w:rPr>
          <w:bCs/>
          <w:noProof/>
          <w:sz w:val="20"/>
        </w:rPr>
        <w:t>is present. ar</w:t>
      </w:r>
      <w:r>
        <w:rPr>
          <w:bCs/>
          <w:noProof/>
          <w:sz w:val="20"/>
        </w:rPr>
        <w:t>_object</w:t>
      </w:r>
      <w:r w:rsidRPr="008669F9">
        <w:rPr>
          <w:bCs/>
          <w:noProof/>
          <w:sz w:val="20"/>
        </w:rPr>
        <w:t>_label_language_present_flag</w:t>
      </w:r>
      <w:r w:rsidRPr="009016A6">
        <w:rPr>
          <w:noProof/>
          <w:sz w:val="20"/>
        </w:rPr>
        <w:t xml:space="preserve"> </w:t>
      </w:r>
      <w:r w:rsidRPr="008669F9">
        <w:rPr>
          <w:bCs/>
          <w:noProof/>
          <w:sz w:val="20"/>
        </w:rPr>
        <w:t>equal to 0 indicates that the ar</w:t>
      </w:r>
      <w:r>
        <w:rPr>
          <w:bCs/>
          <w:noProof/>
          <w:sz w:val="20"/>
        </w:rPr>
        <w:t>_object</w:t>
      </w:r>
      <w:r w:rsidRPr="008669F9">
        <w:rPr>
          <w:bCs/>
          <w:noProof/>
          <w:sz w:val="20"/>
        </w:rPr>
        <w:t xml:space="preserve">_label_language </w:t>
      </w:r>
      <w:r>
        <w:rPr>
          <w:bCs/>
          <w:noProof/>
          <w:sz w:val="20"/>
        </w:rPr>
        <w:t xml:space="preserve">syntax element </w:t>
      </w:r>
      <w:r w:rsidRPr="008669F9">
        <w:rPr>
          <w:bCs/>
          <w:noProof/>
          <w:sz w:val="20"/>
        </w:rPr>
        <w:t>is not present.</w:t>
      </w:r>
    </w:p>
    <w:p w14:paraId="5F613172" w14:textId="77777777" w:rsidR="001B29ED" w:rsidRPr="008669F9" w:rsidRDefault="001B29ED" w:rsidP="001B29ED">
      <w:pPr>
        <w:jc w:val="both"/>
        <w:rPr>
          <w:noProof/>
          <w:sz w:val="20"/>
        </w:rPr>
      </w:pPr>
      <w:r w:rsidRPr="008669F9">
        <w:rPr>
          <w:b/>
          <w:bCs/>
          <w:noProof/>
          <w:sz w:val="20"/>
        </w:rPr>
        <w:t>ar_</w:t>
      </w:r>
      <w:r>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2EB2C938" w14:textId="77777777" w:rsidR="001B29ED" w:rsidRPr="008669F9" w:rsidRDefault="001B29ED" w:rsidP="001B29ED">
      <w:pPr>
        <w:jc w:val="both"/>
        <w:rPr>
          <w:noProof/>
          <w:sz w:val="20"/>
          <w:lang w:eastAsia="zh-CN"/>
        </w:rPr>
      </w:pPr>
      <w:r w:rsidRPr="008669F9">
        <w:rPr>
          <w:b/>
          <w:bCs/>
          <w:noProof/>
          <w:sz w:val="20"/>
        </w:rPr>
        <w:t>ar</w:t>
      </w:r>
      <w:r>
        <w:rPr>
          <w:b/>
          <w:bCs/>
          <w:noProof/>
          <w:sz w:val="20"/>
        </w:rPr>
        <w:t>_object</w:t>
      </w:r>
      <w:r w:rsidRPr="008669F9">
        <w:rPr>
          <w:b/>
          <w:bCs/>
          <w:noProof/>
          <w:sz w:val="20"/>
        </w:rPr>
        <w:t>_label_language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Pr>
          <w:noProof/>
          <w:sz w:val="20"/>
        </w:rPr>
        <w:t>_object</w:t>
      </w:r>
      <w:r w:rsidRPr="008669F9">
        <w:rPr>
          <w:noProof/>
          <w:sz w:val="20"/>
        </w:rPr>
        <w:t>_label_language syntax element shall be less than or equal to 255 bytes, not including the null termination byte.</w:t>
      </w:r>
      <w:r>
        <w:rPr>
          <w:noProof/>
          <w:sz w:val="20"/>
        </w:rPr>
        <w:t xml:space="preserve"> When not present, the language of the label is unspecified.</w:t>
      </w:r>
    </w:p>
    <w:p w14:paraId="1BDE24EA" w14:textId="77777777" w:rsidR="001B29ED" w:rsidRPr="008669F9" w:rsidRDefault="001B29ED" w:rsidP="001B29ED">
      <w:pPr>
        <w:jc w:val="both"/>
        <w:rPr>
          <w:sz w:val="20"/>
        </w:rPr>
      </w:pPr>
      <w:proofErr w:type="gramStart"/>
      <w:r w:rsidRPr="008669F9">
        <w:rPr>
          <w:b/>
          <w:noProof/>
          <w:sz w:val="20"/>
        </w:rPr>
        <w:t>ar</w:t>
      </w:r>
      <w:r w:rsidRPr="008669F9">
        <w:rPr>
          <w:b/>
          <w:bCs/>
          <w:sz w:val="20"/>
        </w:rPr>
        <w:t>_num_label</w:t>
      </w:r>
      <w:r>
        <w:rPr>
          <w:b/>
          <w:bCs/>
          <w:sz w:val="20"/>
        </w:rPr>
        <w:t>_updates</w:t>
      </w:r>
      <w:proofErr w:type="gramEnd"/>
      <w:r w:rsidRPr="009016A6">
        <w:rPr>
          <w:bCs/>
          <w:sz w:val="20"/>
        </w:rPr>
        <w:t xml:space="preserve"> </w:t>
      </w:r>
      <w:r w:rsidRPr="008669F9">
        <w:rPr>
          <w:sz w:val="20"/>
        </w:rPr>
        <w:t xml:space="preserve">indicates the total number of labels associated with the annotated </w:t>
      </w:r>
      <w:r>
        <w:rPr>
          <w:sz w:val="20"/>
        </w:rPr>
        <w:t>regions</w:t>
      </w:r>
      <w:r w:rsidRPr="008669F9">
        <w:rPr>
          <w:sz w:val="20"/>
        </w:rPr>
        <w:t xml:space="preserve"> that will be signal</w:t>
      </w:r>
      <w:r>
        <w:rPr>
          <w:sz w:val="20"/>
        </w:rPr>
        <w:t>l</w:t>
      </w:r>
      <w:r w:rsidRPr="008669F9">
        <w:rPr>
          <w:sz w:val="20"/>
        </w:rPr>
        <w:t xml:space="preserve">ed. The value of </w:t>
      </w:r>
      <w:r w:rsidRPr="008669F9">
        <w:rPr>
          <w:noProof/>
          <w:sz w:val="20"/>
        </w:rPr>
        <w:t>ar</w:t>
      </w:r>
      <w:r w:rsidRPr="008669F9">
        <w:rPr>
          <w:bCs/>
          <w:sz w:val="20"/>
        </w:rPr>
        <w:t>_num_</w:t>
      </w:r>
      <w:r>
        <w:rPr>
          <w:bCs/>
          <w:sz w:val="20"/>
        </w:rPr>
        <w:t>label_updates</w:t>
      </w:r>
      <w:r w:rsidRPr="008669F9">
        <w:rPr>
          <w:bCs/>
          <w:sz w:val="20"/>
        </w:rPr>
        <w:t xml:space="preserve"> shall be in the range of 0 to 255, inclusive.</w:t>
      </w:r>
    </w:p>
    <w:p w14:paraId="343AE7FF" w14:textId="77777777" w:rsidR="001B29ED" w:rsidRDefault="001B29ED" w:rsidP="001B29ED">
      <w:pPr>
        <w:jc w:val="both"/>
        <w:rPr>
          <w:bCs/>
          <w:sz w:val="20"/>
        </w:rPr>
      </w:pPr>
      <w:r w:rsidRPr="008669F9">
        <w:rPr>
          <w:b/>
          <w:bCs/>
          <w:noProof/>
          <w:sz w:val="20"/>
        </w:rPr>
        <w:t>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Pr="008669F9">
        <w:rPr>
          <w:noProof/>
          <w:sz w:val="20"/>
        </w:rPr>
        <w:t xml:space="preserve">indicates the index </w:t>
      </w:r>
      <w:r>
        <w:rPr>
          <w:noProof/>
          <w:sz w:val="20"/>
        </w:rPr>
        <w:t>of the signalled</w:t>
      </w:r>
      <w:r w:rsidRPr="008669F9">
        <w:rPr>
          <w:noProof/>
          <w:sz w:val="20"/>
        </w:rPr>
        <w:t xml:space="preserve"> </w:t>
      </w:r>
      <w:r>
        <w:rPr>
          <w:noProof/>
          <w:sz w:val="20"/>
        </w:rPr>
        <w:t>label</w:t>
      </w:r>
      <w:r w:rsidRPr="008669F9">
        <w:rPr>
          <w:noProof/>
          <w:sz w:val="20"/>
        </w:rPr>
        <w:t xml:space="preserve"> . The value of 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noProof/>
          <w:sz w:val="20"/>
        </w:rPr>
        <w:t>shall be in the range of 0 to 255</w:t>
      </w:r>
      <w:r w:rsidRPr="008669F9">
        <w:rPr>
          <w:bCs/>
          <w:sz w:val="20"/>
        </w:rPr>
        <w:t>, inclusive.</w:t>
      </w:r>
    </w:p>
    <w:p w14:paraId="52E2E3F3" w14:textId="77777777" w:rsidR="001B29ED" w:rsidRPr="008669F9" w:rsidRDefault="001B29ED" w:rsidP="001B29ED">
      <w:pPr>
        <w:jc w:val="both"/>
        <w:rPr>
          <w:bCs/>
          <w:sz w:val="20"/>
        </w:rPr>
      </w:pPr>
      <w:proofErr w:type="gramStart"/>
      <w:r w:rsidRPr="005E338B">
        <w:rPr>
          <w:b/>
          <w:bCs/>
          <w:sz w:val="20"/>
        </w:rPr>
        <w:t>ar_label_cancel_flag</w:t>
      </w:r>
      <w:proofErr w:type="gramEnd"/>
      <w:r>
        <w:rPr>
          <w:bCs/>
          <w:sz w:val="20"/>
        </w:rPr>
        <w:t xml:space="preserve"> equal to 1 cancels the persistence scope of the </w:t>
      </w:r>
      <w:r w:rsidRPr="005E338B">
        <w:rPr>
          <w:bCs/>
          <w:noProof/>
          <w:sz w:val="20"/>
        </w:rPr>
        <w:t>ar_label_idx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Pr>
          <w:bCs/>
          <w:noProof/>
          <w:sz w:val="20"/>
        </w:rPr>
        <w:t xml:space="preserve">-th </w:t>
      </w:r>
      <w:r>
        <w:rPr>
          <w:bCs/>
          <w:sz w:val="20"/>
        </w:rPr>
        <w:t xml:space="preserve">label. </w:t>
      </w:r>
      <w:proofErr w:type="gramStart"/>
      <w:r w:rsidRPr="005E338B">
        <w:rPr>
          <w:bCs/>
          <w:sz w:val="20"/>
        </w:rPr>
        <w:t>ar_label_cancel_flag</w:t>
      </w:r>
      <w:proofErr w:type="gramEnd"/>
      <w:r>
        <w:rPr>
          <w:bCs/>
          <w:sz w:val="20"/>
        </w:rPr>
        <w:t xml:space="preserve"> equal to 0 indicates that the </w:t>
      </w:r>
      <w:r w:rsidRPr="00253440">
        <w:rPr>
          <w:bCs/>
          <w:noProof/>
          <w:sz w:val="20"/>
        </w:rPr>
        <w:t>ar_label_idx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Pr>
          <w:bCs/>
          <w:noProof/>
          <w:sz w:val="20"/>
        </w:rPr>
        <w:t xml:space="preserve">-th </w:t>
      </w:r>
      <w:r>
        <w:rPr>
          <w:bCs/>
          <w:sz w:val="20"/>
        </w:rPr>
        <w:t>label will be assigned a signalled value.</w:t>
      </w:r>
    </w:p>
    <w:p w14:paraId="654FB199" w14:textId="77777777" w:rsidR="001B29ED" w:rsidRPr="008669F9" w:rsidRDefault="001B29ED" w:rsidP="001B29ED">
      <w:pPr>
        <w:jc w:val="both"/>
        <w:rPr>
          <w:noProof/>
          <w:sz w:val="20"/>
        </w:rPr>
      </w:pPr>
      <w:r w:rsidRPr="008669F9">
        <w:rPr>
          <w:b/>
          <w:noProof/>
          <w:sz w:val="20"/>
        </w:rPr>
        <w:t>ar_label</w:t>
      </w:r>
      <w:proofErr w:type="gramStart"/>
      <w:r w:rsidRPr="008669F9">
        <w:rPr>
          <w:noProof/>
          <w:sz w:val="20"/>
        </w:rPr>
        <w:t>[</w:t>
      </w:r>
      <w:r w:rsidRPr="008669F9">
        <w:rPr>
          <w:bCs/>
          <w:sz w:val="20"/>
        </w:rPr>
        <w:t> </w:t>
      </w:r>
      <w:r w:rsidRPr="008669F9">
        <w:rPr>
          <w:noProof/>
          <w:sz w:val="20"/>
        </w:rPr>
        <w:t>ar</w:t>
      </w:r>
      <w:proofErr w:type="gramEnd"/>
      <w:r w:rsidRPr="008669F9">
        <w:rPr>
          <w:bCs/>
          <w:noProof/>
          <w:sz w:val="20"/>
        </w:rPr>
        <w:t>_label_idx[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bCs/>
          <w:sz w:val="20"/>
        </w:rPr>
        <w:t xml:space="preserve"> </w:t>
      </w:r>
      <w:r>
        <w:rPr>
          <w:noProof/>
          <w:sz w:val="20"/>
        </w:rPr>
        <w:t>specifies</w:t>
      </w:r>
      <w:r w:rsidRPr="008669F9">
        <w:rPr>
          <w:noProof/>
          <w:sz w:val="20"/>
        </w:rPr>
        <w:t xml:space="preserve"> the </w:t>
      </w:r>
      <w:r>
        <w:rPr>
          <w:noProof/>
          <w:sz w:val="20"/>
        </w:rPr>
        <w:t>contents</w:t>
      </w:r>
      <w:r w:rsidRPr="008669F9">
        <w:rPr>
          <w:noProof/>
          <w:sz w:val="20"/>
        </w:rPr>
        <w:t xml:space="preserve"> of the ar</w:t>
      </w:r>
      <w:r w:rsidRPr="008669F9">
        <w:rPr>
          <w:bCs/>
          <w:noProof/>
          <w:sz w:val="20"/>
        </w:rPr>
        <w:t>_label_idx[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Pr>
          <w:bCs/>
          <w:sz w:val="20"/>
        </w:rPr>
        <w:t xml:space="preserve">–th </w:t>
      </w:r>
      <w:r>
        <w:rPr>
          <w:noProof/>
          <w:sz w:val="20"/>
        </w:rPr>
        <w:t>label</w:t>
      </w:r>
      <w:r w:rsidRPr="008669F9">
        <w:rPr>
          <w:noProof/>
          <w:sz w:val="20"/>
        </w:rPr>
        <w:t>. The length of the ar_label</w:t>
      </w:r>
      <w:proofErr w:type="gramStart"/>
      <w:r w:rsidRPr="008669F9">
        <w:rPr>
          <w:noProof/>
          <w:sz w:val="20"/>
        </w:rPr>
        <w:t>[</w:t>
      </w:r>
      <w:r w:rsidRPr="008669F9">
        <w:rPr>
          <w:bCs/>
          <w:sz w:val="20"/>
        </w:rPr>
        <w:t> </w:t>
      </w:r>
      <w:r w:rsidRPr="008669F9">
        <w:rPr>
          <w:noProof/>
          <w:sz w:val="20"/>
        </w:rPr>
        <w:t>ar</w:t>
      </w:r>
      <w:proofErr w:type="gramEnd"/>
      <w:r w:rsidRPr="008669F9">
        <w:rPr>
          <w:bCs/>
          <w:noProof/>
          <w:sz w:val="20"/>
        </w:rPr>
        <w:t>_label_idx[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3D5D2FFF" w14:textId="77777777" w:rsidR="001B29ED" w:rsidRPr="008669F9" w:rsidRDefault="001B29ED" w:rsidP="001B29ED">
      <w:pPr>
        <w:jc w:val="both"/>
        <w:rPr>
          <w:bCs/>
          <w:sz w:val="20"/>
        </w:rPr>
      </w:pPr>
      <w:proofErr w:type="gramStart"/>
      <w:r w:rsidRPr="008669F9">
        <w:rPr>
          <w:b/>
          <w:noProof/>
          <w:sz w:val="20"/>
        </w:rPr>
        <w:t>ar</w:t>
      </w:r>
      <w:r w:rsidRPr="008669F9">
        <w:rPr>
          <w:b/>
          <w:bCs/>
          <w:sz w:val="20"/>
        </w:rPr>
        <w:t>_num_</w:t>
      </w:r>
      <w:r>
        <w:rPr>
          <w:b/>
          <w:bCs/>
          <w:sz w:val="20"/>
        </w:rPr>
        <w:t>object_update</w:t>
      </w:r>
      <w:r w:rsidRPr="008669F9">
        <w:rPr>
          <w:b/>
          <w:bCs/>
          <w:sz w:val="20"/>
        </w:rPr>
        <w:t>s</w:t>
      </w:r>
      <w:proofErr w:type="gramEnd"/>
      <w:r w:rsidRPr="009016A6">
        <w:rPr>
          <w:bCs/>
          <w:sz w:val="20"/>
        </w:rPr>
        <w:t xml:space="preserve"> </w:t>
      </w:r>
      <w:r w:rsidRPr="008669F9">
        <w:rPr>
          <w:sz w:val="20"/>
        </w:rPr>
        <w:t>indicates the number of object</w:t>
      </w:r>
      <w:r>
        <w:rPr>
          <w:sz w:val="20"/>
        </w:rPr>
        <w:t xml:space="preserve"> updates to be signalled.</w:t>
      </w:r>
      <w:r w:rsidRPr="008669F9">
        <w:rPr>
          <w:sz w:val="20"/>
        </w:rPr>
        <w:t xml:space="preserve"> </w:t>
      </w:r>
      <w:proofErr w:type="gramStart"/>
      <w:r w:rsidRPr="008669F9">
        <w:rPr>
          <w:noProof/>
          <w:sz w:val="20"/>
        </w:rPr>
        <w:t>ar</w:t>
      </w:r>
      <w:r w:rsidRPr="008669F9">
        <w:rPr>
          <w:bCs/>
          <w:sz w:val="20"/>
        </w:rPr>
        <w:t>_num_cancel</w:t>
      </w:r>
      <w:r>
        <w:rPr>
          <w:bCs/>
          <w:sz w:val="20"/>
        </w:rPr>
        <w:t>led_object</w:t>
      </w:r>
      <w:r w:rsidRPr="008669F9">
        <w:rPr>
          <w:bCs/>
          <w:sz w:val="20"/>
        </w:rPr>
        <w:t>s</w:t>
      </w:r>
      <w:proofErr w:type="gramEnd"/>
      <w:r w:rsidRPr="008669F9">
        <w:rPr>
          <w:bCs/>
          <w:sz w:val="20"/>
        </w:rPr>
        <w:t xml:space="preserve"> shall be in the range of 0 to 255</w:t>
      </w:r>
      <w:r>
        <w:rPr>
          <w:bCs/>
          <w:sz w:val="20"/>
        </w:rPr>
        <w:t>, inclusive</w:t>
      </w:r>
      <w:r w:rsidRPr="008669F9">
        <w:rPr>
          <w:bCs/>
          <w:sz w:val="20"/>
        </w:rPr>
        <w:t>.</w:t>
      </w:r>
    </w:p>
    <w:p w14:paraId="3B071551" w14:textId="77777777" w:rsidR="001B29ED" w:rsidRPr="008669F9" w:rsidRDefault="001B29ED" w:rsidP="001B29ED">
      <w:pPr>
        <w:jc w:val="both"/>
        <w:rPr>
          <w:b/>
          <w:bCs/>
          <w:noProof/>
          <w:sz w:val="20"/>
        </w:rPr>
      </w:pPr>
      <w:r w:rsidRPr="008669F9">
        <w:rPr>
          <w:b/>
          <w:bCs/>
          <w:noProof/>
          <w:sz w:val="20"/>
        </w:rPr>
        <w:t>ar</w:t>
      </w:r>
      <w:r>
        <w:rPr>
          <w:b/>
          <w:bCs/>
          <w:noProof/>
          <w:sz w:val="20"/>
        </w:rPr>
        <w:t>_object</w:t>
      </w:r>
      <w:r w:rsidRPr="008669F9">
        <w:rPr>
          <w:b/>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Pr>
          <w:noProof/>
          <w:sz w:val="20"/>
        </w:rPr>
        <w:t>is</w:t>
      </w:r>
      <w:r w:rsidRPr="008669F9">
        <w:rPr>
          <w:noProof/>
          <w:sz w:val="20"/>
        </w:rPr>
        <w:t xml:space="preserve"> the index of the </w:t>
      </w:r>
      <w:r>
        <w:rPr>
          <w:noProof/>
          <w:sz w:val="20"/>
        </w:rPr>
        <w:t xml:space="preserve">object parameters to be signalled. </w:t>
      </w:r>
      <w:r w:rsidRPr="008669F9">
        <w:rPr>
          <w:bCs/>
          <w:noProof/>
          <w:sz w:val="20"/>
        </w:rPr>
        <w:t>ar</w:t>
      </w:r>
      <w:r>
        <w:rPr>
          <w:bCs/>
          <w:noProof/>
          <w:sz w:val="20"/>
        </w:rPr>
        <w:t>_object</w:t>
      </w:r>
      <w:r w:rsidRPr="008669F9">
        <w:rPr>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bCs/>
          <w:noProof/>
          <w:sz w:val="20"/>
        </w:rPr>
        <w:t>shall be in the range of 0 to 255</w:t>
      </w:r>
      <w:r w:rsidRPr="008669F9">
        <w:rPr>
          <w:bCs/>
          <w:sz w:val="20"/>
        </w:rPr>
        <w:t>, inclusive</w:t>
      </w:r>
      <w:r w:rsidRPr="008669F9">
        <w:rPr>
          <w:bCs/>
          <w:noProof/>
          <w:sz w:val="20"/>
        </w:rPr>
        <w:t>.</w:t>
      </w:r>
    </w:p>
    <w:p w14:paraId="19C98970" w14:textId="77777777" w:rsidR="001B29ED" w:rsidRPr="008669F9" w:rsidRDefault="001B29ED" w:rsidP="001B29ED">
      <w:pPr>
        <w:jc w:val="both"/>
        <w:rPr>
          <w:bCs/>
          <w:sz w:val="20"/>
        </w:rPr>
      </w:pPr>
      <w:r w:rsidRPr="008669F9">
        <w:rPr>
          <w:b/>
          <w:bCs/>
          <w:noProof/>
          <w:sz w:val="20"/>
        </w:rPr>
        <w:t>ar_</w:t>
      </w:r>
      <w:r>
        <w:rPr>
          <w:b/>
          <w:bCs/>
          <w:noProof/>
          <w:sz w:val="20"/>
        </w:rPr>
        <w:t>object</w:t>
      </w:r>
      <w:r w:rsidRPr="008669F9">
        <w:rPr>
          <w:b/>
          <w:bCs/>
          <w:noProof/>
          <w:sz w:val="20"/>
        </w:rPr>
        <w:t>_</w:t>
      </w:r>
      <w:r>
        <w:rPr>
          <w:b/>
          <w:bCs/>
          <w:noProof/>
          <w:sz w:val="20"/>
        </w:rPr>
        <w:t>cancel_flag</w:t>
      </w:r>
      <w:r>
        <w:rPr>
          <w:noProof/>
          <w:sz w:val="20"/>
        </w:rPr>
        <w:t xml:space="preserve"> </w:t>
      </w:r>
      <w:r>
        <w:rPr>
          <w:bCs/>
          <w:noProof/>
          <w:sz w:val="20"/>
        </w:rPr>
        <w:t xml:space="preserve">equal to 1 cancels the persistence scope of </w:t>
      </w:r>
      <w:r>
        <w:rPr>
          <w:bCs/>
          <w:sz w:val="20"/>
        </w:rPr>
        <w:t xml:space="preserve">the </w:t>
      </w:r>
      <w:r w:rsidRPr="00253440">
        <w:rPr>
          <w:bCs/>
          <w:noProof/>
          <w:sz w:val="20"/>
        </w:rPr>
        <w:t>ar_</w:t>
      </w:r>
      <w:r>
        <w:rPr>
          <w:bCs/>
          <w:noProof/>
          <w:sz w:val="20"/>
        </w:rPr>
        <w:t>object</w:t>
      </w:r>
      <w:r w:rsidRPr="00253440">
        <w:rPr>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Pr>
          <w:bCs/>
          <w:noProof/>
          <w:sz w:val="20"/>
        </w:rPr>
        <w:t xml:space="preserve">-th </w:t>
      </w:r>
      <w:r>
        <w:rPr>
          <w:bCs/>
          <w:sz w:val="20"/>
        </w:rPr>
        <w:t xml:space="preserve">object. </w:t>
      </w:r>
      <w:r>
        <w:rPr>
          <w:bCs/>
          <w:noProof/>
          <w:sz w:val="20"/>
        </w:rPr>
        <w:t xml:space="preserve">ar_object_cancel_flag </w:t>
      </w:r>
      <w:r>
        <w:rPr>
          <w:noProof/>
        </w:rPr>
        <w:t xml:space="preserve">equal to 0 indicates that parameters associated with the </w:t>
      </w:r>
      <w:r w:rsidRPr="00253440">
        <w:rPr>
          <w:bCs/>
          <w:noProof/>
          <w:sz w:val="20"/>
        </w:rPr>
        <w:t>ar_</w:t>
      </w:r>
      <w:r>
        <w:rPr>
          <w:bCs/>
          <w:noProof/>
          <w:sz w:val="20"/>
        </w:rPr>
        <w:t>object</w:t>
      </w:r>
      <w:r w:rsidRPr="00253440">
        <w:rPr>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Pr>
          <w:bCs/>
          <w:noProof/>
          <w:sz w:val="20"/>
        </w:rPr>
        <w:t xml:space="preserve">-th </w:t>
      </w:r>
      <w:r>
        <w:rPr>
          <w:bCs/>
          <w:sz w:val="20"/>
        </w:rPr>
        <w:t>object</w:t>
      </w:r>
      <w:r>
        <w:rPr>
          <w:noProof/>
        </w:rPr>
        <w:t xml:space="preserve"> tracked object will be signalled.. </w:t>
      </w:r>
      <w:r w:rsidRPr="008669F9">
        <w:rPr>
          <w:noProof/>
          <w:sz w:val="20"/>
        </w:rPr>
        <w:t xml:space="preserve"> </w:t>
      </w:r>
    </w:p>
    <w:p w14:paraId="63AA4C53" w14:textId="77777777" w:rsidR="001B29ED" w:rsidRPr="008669F9" w:rsidRDefault="001B29ED" w:rsidP="001B29ED">
      <w:pPr>
        <w:jc w:val="both"/>
        <w:rPr>
          <w:bCs/>
          <w:noProof/>
          <w:sz w:val="20"/>
        </w:rPr>
      </w:pPr>
      <w:r w:rsidRPr="00BA34CB">
        <w:rPr>
          <w:b/>
          <w:noProof/>
          <w:sz w:val="20"/>
        </w:rPr>
        <w:t>ar_object_label_update</w:t>
      </w:r>
      <w:r>
        <w:rPr>
          <w:b/>
          <w:noProof/>
          <w:sz w:val="20"/>
        </w:rPr>
        <w:t>_flag</w:t>
      </w:r>
      <w:r>
        <w:rPr>
          <w:noProof/>
          <w:sz w:val="20"/>
        </w:rPr>
        <w:t xml:space="preserve"> </w:t>
      </w:r>
      <w:r w:rsidRPr="00BA34CB">
        <w:rPr>
          <w:bCs/>
          <w:noProof/>
          <w:sz w:val="20"/>
        </w:rPr>
        <w:t xml:space="preserve">equal to 1 indicates that </w:t>
      </w:r>
      <w:r>
        <w:rPr>
          <w:bCs/>
          <w:noProof/>
          <w:sz w:val="20"/>
        </w:rPr>
        <w:t>an object label</w:t>
      </w:r>
      <w:r w:rsidRPr="00BA34CB">
        <w:rPr>
          <w:bCs/>
          <w:sz w:val="20"/>
        </w:rPr>
        <w:t xml:space="preserve"> will be signa</w:t>
      </w:r>
      <w:r>
        <w:rPr>
          <w:bCs/>
          <w:sz w:val="20"/>
        </w:rPr>
        <w:t>l</w:t>
      </w:r>
      <w:r w:rsidRPr="00BA34CB">
        <w:rPr>
          <w:bCs/>
          <w:sz w:val="20"/>
        </w:rPr>
        <w:t xml:space="preserve">led. </w:t>
      </w:r>
      <w:r w:rsidRPr="005E338B">
        <w:rPr>
          <w:noProof/>
          <w:sz w:val="20"/>
        </w:rPr>
        <w:t>ar_object_label_update_flag</w:t>
      </w:r>
      <w:r>
        <w:rPr>
          <w:noProof/>
          <w:sz w:val="20"/>
        </w:rPr>
        <w:t xml:space="preserve"> </w:t>
      </w:r>
      <w:r w:rsidRPr="005E338B">
        <w:rPr>
          <w:bCs/>
          <w:noProof/>
          <w:sz w:val="20"/>
        </w:rPr>
        <w:t>equal to 0 indicates that</w:t>
      </w:r>
      <w:r w:rsidRPr="00BA34CB">
        <w:rPr>
          <w:bCs/>
          <w:noProof/>
          <w:sz w:val="20"/>
        </w:rPr>
        <w:t xml:space="preserve"> </w:t>
      </w:r>
      <w:r>
        <w:rPr>
          <w:bCs/>
          <w:noProof/>
          <w:sz w:val="20"/>
        </w:rPr>
        <w:t>an object l</w:t>
      </w:r>
      <w:r w:rsidRPr="00BA34CB">
        <w:rPr>
          <w:bCs/>
          <w:noProof/>
          <w:sz w:val="20"/>
        </w:rPr>
        <w:t xml:space="preserve">abel </w:t>
      </w:r>
      <w:r>
        <w:rPr>
          <w:bCs/>
          <w:noProof/>
          <w:sz w:val="20"/>
        </w:rPr>
        <w:t xml:space="preserve">will not </w:t>
      </w:r>
      <w:r w:rsidRPr="00BA34CB">
        <w:rPr>
          <w:bCs/>
          <w:sz w:val="20"/>
        </w:rPr>
        <w:t>will not be signa</w:t>
      </w:r>
      <w:r>
        <w:rPr>
          <w:bCs/>
          <w:sz w:val="20"/>
        </w:rPr>
        <w:t>l</w:t>
      </w:r>
      <w:r w:rsidRPr="00BA34CB">
        <w:rPr>
          <w:bCs/>
          <w:sz w:val="20"/>
        </w:rPr>
        <w:t>led</w:t>
      </w:r>
      <w:r>
        <w:rPr>
          <w:bCs/>
          <w:sz w:val="20"/>
        </w:rPr>
        <w:t>.</w:t>
      </w:r>
    </w:p>
    <w:p w14:paraId="173F06AA"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_label_id</w:t>
      </w:r>
      <w:r>
        <w:rPr>
          <w:b/>
          <w:noProof/>
          <w:sz w:val="20"/>
        </w:rPr>
        <w:t>x</w:t>
      </w:r>
      <w:proofErr w:type="gramStart"/>
      <w:r w:rsidRPr="008669F9">
        <w:rPr>
          <w:noProof/>
          <w:sz w:val="20"/>
        </w:rPr>
        <w:t>[</w:t>
      </w:r>
      <w:r w:rsidRPr="008669F9">
        <w:rPr>
          <w:bCs/>
          <w:sz w:val="20"/>
        </w:rPr>
        <w:t> </w:t>
      </w:r>
      <w:r w:rsidRPr="008669F9">
        <w:rPr>
          <w:bCs/>
          <w:noProof/>
          <w:sz w:val="20"/>
        </w:rPr>
        <w:t>ar</w:t>
      </w:r>
      <w:proofErr w:type="gramEnd"/>
      <w:r>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bCs/>
          <w:noProof/>
          <w:sz w:val="20"/>
        </w:rPr>
        <w:t>]</w:t>
      </w:r>
      <w:r w:rsidRPr="008669F9">
        <w:rPr>
          <w:bCs/>
          <w:sz w:val="20"/>
        </w:rPr>
        <w:t xml:space="preserve"> </w:t>
      </w:r>
      <w:r>
        <w:rPr>
          <w:noProof/>
          <w:sz w:val="20"/>
        </w:rPr>
        <w:t>indicates</w:t>
      </w:r>
      <w:r w:rsidRPr="008669F9">
        <w:rPr>
          <w:noProof/>
          <w:sz w:val="20"/>
        </w:rPr>
        <w:t xml:space="preserve"> the index of the label corresponding to the </w:t>
      </w:r>
      <w:r w:rsidRPr="008669F9">
        <w:rPr>
          <w:bCs/>
          <w:noProof/>
          <w:sz w:val="20"/>
        </w:rPr>
        <w:t>ar</w:t>
      </w:r>
      <w:r>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Pr>
          <w:bCs/>
          <w:sz w:val="20"/>
        </w:rPr>
        <w:t xml:space="preserve">-th </w:t>
      </w:r>
      <w:r w:rsidRPr="008669F9">
        <w:rPr>
          <w:noProof/>
          <w:sz w:val="20"/>
        </w:rPr>
        <w:t xml:space="preserve">object. </w:t>
      </w:r>
      <w:r>
        <w:rPr>
          <w:bCs/>
          <w:noProof/>
          <w:sz w:val="20"/>
        </w:rPr>
        <w:t xml:space="preserve">When </w:t>
      </w:r>
      <w:r w:rsidRPr="008669F9">
        <w:rPr>
          <w:bCs/>
          <w:noProof/>
          <w:sz w:val="20"/>
        </w:rPr>
        <w:t>ar</w:t>
      </w:r>
      <w:r>
        <w:rPr>
          <w:bCs/>
          <w:noProof/>
          <w:sz w:val="20"/>
        </w:rPr>
        <w:t>_object</w:t>
      </w:r>
      <w:r w:rsidRPr="008669F9">
        <w:rPr>
          <w:bCs/>
          <w:noProof/>
          <w:sz w:val="20"/>
        </w:rPr>
        <w:t>_label_id</w:t>
      </w:r>
      <w:r>
        <w:rPr>
          <w:bCs/>
          <w:noProof/>
          <w:sz w:val="20"/>
        </w:rPr>
        <w:t>x</w:t>
      </w:r>
      <w:r w:rsidRPr="008669F9">
        <w:rPr>
          <w:bCs/>
          <w:noProof/>
          <w:sz w:val="20"/>
        </w:rPr>
        <w:t>[ ar</w:t>
      </w:r>
      <w:r>
        <w:rPr>
          <w:bCs/>
          <w:noProof/>
          <w:sz w:val="20"/>
        </w:rPr>
        <w:t>_object</w:t>
      </w:r>
      <w:r w:rsidRPr="008669F9">
        <w:rPr>
          <w:bCs/>
          <w:noProof/>
          <w:sz w:val="20"/>
        </w:rPr>
        <w:t xml:space="preserve">_idx[ i ] ] </w:t>
      </w:r>
      <w:r>
        <w:rPr>
          <w:bCs/>
          <w:noProof/>
          <w:sz w:val="20"/>
        </w:rPr>
        <w:t>is not present, its value is inferred from a previous</w:t>
      </w:r>
      <w:r w:rsidRPr="008669F9">
        <w:rPr>
          <w:bCs/>
          <w:noProof/>
          <w:sz w:val="20"/>
        </w:rPr>
        <w:t xml:space="preserve"> annotated region</w:t>
      </w:r>
      <w:r>
        <w:rPr>
          <w:bCs/>
          <w:noProof/>
          <w:sz w:val="20"/>
        </w:rPr>
        <w:t>s</w:t>
      </w:r>
      <w:r w:rsidRPr="008669F9">
        <w:rPr>
          <w:bCs/>
          <w:noProof/>
          <w:sz w:val="20"/>
        </w:rPr>
        <w:t xml:space="preserve"> SEI </w:t>
      </w:r>
      <w:r w:rsidRPr="003F1846">
        <w:rPr>
          <w:bCs/>
          <w:noProof/>
          <w:sz w:val="20"/>
        </w:rPr>
        <w:t xml:space="preserve">messages in </w:t>
      </w:r>
      <w:r w:rsidRPr="005E338B">
        <w:rPr>
          <w:bCs/>
          <w:noProof/>
          <w:sz w:val="20"/>
        </w:rPr>
        <w:t>output</w:t>
      </w:r>
      <w:r w:rsidRPr="003F1846">
        <w:rPr>
          <w:bCs/>
          <w:noProof/>
          <w:sz w:val="20"/>
        </w:rPr>
        <w:t xml:space="preserve"> order in the</w:t>
      </w:r>
      <w:r>
        <w:rPr>
          <w:bCs/>
          <w:noProof/>
          <w:sz w:val="20"/>
        </w:rPr>
        <w:t xml:space="preserve"> same CLVS, if any.</w:t>
      </w:r>
    </w:p>
    <w:p w14:paraId="67EF5A8F" w14:textId="77777777" w:rsidR="001B29ED" w:rsidRDefault="001B29ED" w:rsidP="001B29ED">
      <w:pPr>
        <w:jc w:val="both"/>
        <w:rPr>
          <w:bCs/>
          <w:noProof/>
          <w:sz w:val="20"/>
        </w:rPr>
      </w:pPr>
      <w:r w:rsidRPr="005E338B">
        <w:rPr>
          <w:b/>
          <w:bCs/>
          <w:noProof/>
          <w:sz w:val="20"/>
        </w:rPr>
        <w:t>ar_</w:t>
      </w:r>
      <w:r w:rsidRPr="005E338B">
        <w:rPr>
          <w:b/>
          <w:noProof/>
          <w:sz w:val="20"/>
        </w:rPr>
        <w:t>bounding_box_update_flag</w:t>
      </w:r>
      <w:r>
        <w:rPr>
          <w:noProof/>
          <w:sz w:val="20"/>
        </w:rPr>
        <w:t xml:space="preserve"> </w:t>
      </w:r>
      <w:r w:rsidRPr="005E338B">
        <w:rPr>
          <w:bCs/>
          <w:noProof/>
          <w:sz w:val="20"/>
        </w:rPr>
        <w:t xml:space="preserve">equal to 1 indicates that </w:t>
      </w:r>
      <w:r>
        <w:rPr>
          <w:bCs/>
          <w:noProof/>
          <w:sz w:val="20"/>
        </w:rPr>
        <w:t>an object</w:t>
      </w:r>
      <w:r w:rsidRPr="005E338B">
        <w:rPr>
          <w:bCs/>
          <w:noProof/>
          <w:sz w:val="20"/>
        </w:rPr>
        <w:t xml:space="preserve"> bounding box </w:t>
      </w:r>
      <w:r>
        <w:rPr>
          <w:bCs/>
          <w:noProof/>
          <w:sz w:val="20"/>
        </w:rPr>
        <w:t xml:space="preserve">will be signalled. </w:t>
      </w:r>
      <w:r w:rsidRPr="005E338B">
        <w:rPr>
          <w:bCs/>
          <w:noProof/>
          <w:sz w:val="20"/>
        </w:rPr>
        <w:t xml:space="preserve"> ar_bounding_box_update_flag</w:t>
      </w:r>
      <w:r w:rsidRPr="005E338B">
        <w:rPr>
          <w:noProof/>
          <w:sz w:val="20"/>
        </w:rPr>
        <w:t xml:space="preserve"> </w:t>
      </w:r>
      <w:r w:rsidRPr="005E338B">
        <w:rPr>
          <w:bCs/>
          <w:noProof/>
          <w:sz w:val="20"/>
        </w:rPr>
        <w:t xml:space="preserve">equal to 0 indicates that </w:t>
      </w:r>
      <w:r>
        <w:rPr>
          <w:bCs/>
          <w:noProof/>
          <w:sz w:val="20"/>
        </w:rPr>
        <w:t>an object</w:t>
      </w:r>
      <w:r w:rsidRPr="005E338B">
        <w:rPr>
          <w:bCs/>
          <w:noProof/>
          <w:sz w:val="20"/>
        </w:rPr>
        <w:t xml:space="preserve"> bounding box </w:t>
      </w:r>
      <w:r>
        <w:rPr>
          <w:bCs/>
          <w:noProof/>
          <w:sz w:val="20"/>
        </w:rPr>
        <w:t xml:space="preserve">will not be signalled. </w:t>
      </w:r>
    </w:p>
    <w:p w14:paraId="6471FFA1" w14:textId="77777777" w:rsidR="001B29ED" w:rsidRPr="00434A57" w:rsidRDefault="001B29ED" w:rsidP="001B29ED">
      <w:pPr>
        <w:jc w:val="both"/>
        <w:rPr>
          <w:bCs/>
          <w:noProof/>
          <w:sz w:val="20"/>
        </w:rPr>
      </w:pPr>
      <w:r w:rsidRPr="00434A57">
        <w:rPr>
          <w:b/>
          <w:noProof/>
          <w:sz w:val="20"/>
        </w:rPr>
        <w:lastRenderedPageBreak/>
        <w:t>ar</w:t>
      </w:r>
      <w:r>
        <w:rPr>
          <w:b/>
          <w:noProof/>
          <w:sz w:val="20"/>
        </w:rPr>
        <w:t>_bounding_box_</w:t>
      </w:r>
      <w:r w:rsidRPr="00434A57">
        <w:rPr>
          <w:b/>
          <w:noProof/>
          <w:sz w:val="20"/>
        </w:rPr>
        <w:t>top</w:t>
      </w:r>
      <w:r w:rsidRPr="00434A57">
        <w:rPr>
          <w:bCs/>
          <w:noProof/>
          <w:sz w:val="20"/>
        </w:rPr>
        <w:t>[ ar</w:t>
      </w:r>
      <w:r>
        <w:rPr>
          <w:bCs/>
          <w:noProof/>
          <w:sz w:val="20"/>
        </w:rPr>
        <w:t>_object</w:t>
      </w:r>
      <w:r w:rsidRPr="00434A57">
        <w:rPr>
          <w:bCs/>
          <w:noProof/>
          <w:sz w:val="20"/>
        </w:rPr>
        <w:t xml:space="preserve">_idx[ i ] ], </w:t>
      </w:r>
      <w:r w:rsidRPr="00434A57">
        <w:rPr>
          <w:b/>
          <w:noProof/>
          <w:sz w:val="20"/>
        </w:rPr>
        <w:t>ar</w:t>
      </w:r>
      <w:r>
        <w:rPr>
          <w:b/>
          <w:noProof/>
          <w:sz w:val="20"/>
        </w:rPr>
        <w:t>_bounding_box_</w:t>
      </w:r>
      <w:r w:rsidRPr="00434A57">
        <w:rPr>
          <w:b/>
          <w:noProof/>
          <w:sz w:val="20"/>
        </w:rPr>
        <w:t>left</w:t>
      </w:r>
      <w:r w:rsidRPr="00434A57">
        <w:rPr>
          <w:bCs/>
          <w:noProof/>
          <w:sz w:val="20"/>
        </w:rPr>
        <w:t>[ ar</w:t>
      </w:r>
      <w:r>
        <w:rPr>
          <w:bCs/>
          <w:noProof/>
          <w:sz w:val="20"/>
        </w:rPr>
        <w:t>_object</w:t>
      </w:r>
      <w:r w:rsidRPr="00434A57">
        <w:rPr>
          <w:bCs/>
          <w:noProof/>
          <w:sz w:val="20"/>
        </w:rPr>
        <w:t xml:space="preserve">_idx[ i ] ], </w:t>
      </w:r>
      <w:r w:rsidRPr="00434A57">
        <w:rPr>
          <w:b/>
          <w:noProof/>
          <w:sz w:val="20"/>
        </w:rPr>
        <w:t>ar</w:t>
      </w:r>
      <w:r>
        <w:rPr>
          <w:b/>
          <w:noProof/>
          <w:sz w:val="20"/>
        </w:rPr>
        <w:t>_bounding_box_</w:t>
      </w:r>
      <w:r w:rsidRPr="00434A57">
        <w:rPr>
          <w:b/>
          <w:noProof/>
          <w:sz w:val="20"/>
        </w:rPr>
        <w:t>width</w:t>
      </w:r>
      <w:r w:rsidRPr="00434A57">
        <w:rPr>
          <w:noProof/>
          <w:sz w:val="20"/>
        </w:rPr>
        <w:t>[ ar</w:t>
      </w:r>
      <w:r>
        <w:rPr>
          <w:bCs/>
          <w:noProof/>
          <w:sz w:val="20"/>
        </w:rPr>
        <w:t>_object</w:t>
      </w:r>
      <w:r w:rsidRPr="00434A57">
        <w:rPr>
          <w:bCs/>
          <w:noProof/>
          <w:sz w:val="20"/>
        </w:rPr>
        <w:t xml:space="preserve">_idx[ i ] ] and </w:t>
      </w:r>
      <w:r w:rsidRPr="00434A57">
        <w:rPr>
          <w:b/>
          <w:noProof/>
          <w:sz w:val="20"/>
        </w:rPr>
        <w:t>ar</w:t>
      </w:r>
      <w:r>
        <w:rPr>
          <w:b/>
          <w:noProof/>
          <w:sz w:val="20"/>
        </w:rPr>
        <w:t>_bounding_box_</w:t>
      </w:r>
      <w:r w:rsidRPr="00434A57">
        <w:rPr>
          <w:b/>
          <w:noProof/>
          <w:sz w:val="20"/>
        </w:rPr>
        <w:t>height</w:t>
      </w:r>
      <w:r w:rsidRPr="00434A57">
        <w:rPr>
          <w:noProof/>
          <w:sz w:val="20"/>
        </w:rPr>
        <w:t>[ ar</w:t>
      </w:r>
      <w:r>
        <w:rPr>
          <w:bCs/>
          <w:noProof/>
          <w:sz w:val="20"/>
        </w:rPr>
        <w:t>_object</w:t>
      </w:r>
      <w:r w:rsidRPr="00434A57">
        <w:rPr>
          <w:bCs/>
          <w:noProof/>
          <w:sz w:val="20"/>
        </w:rPr>
        <w:t>_idx[ i ] ] specify the coordinates of the top-left corner and the width and height</w:t>
      </w:r>
      <w:r>
        <w:rPr>
          <w:bCs/>
          <w:noProof/>
          <w:sz w:val="20"/>
        </w:rPr>
        <w:t>, respectively,</w:t>
      </w:r>
      <w:r w:rsidRPr="00434A57">
        <w:rPr>
          <w:bCs/>
          <w:noProof/>
          <w:sz w:val="20"/>
        </w:rPr>
        <w:t xml:space="preserve"> of the bounding box of the ar</w:t>
      </w:r>
      <w:r>
        <w:rPr>
          <w:bCs/>
          <w:noProof/>
          <w:sz w:val="20"/>
        </w:rPr>
        <w:t>_object</w:t>
      </w:r>
      <w:r w:rsidRPr="00434A57">
        <w:rPr>
          <w:bCs/>
          <w:noProof/>
          <w:sz w:val="20"/>
        </w:rPr>
        <w:t>_idx[ i ]</w:t>
      </w:r>
      <w:r>
        <w:rPr>
          <w:bCs/>
          <w:noProof/>
          <w:sz w:val="20"/>
        </w:rPr>
        <w:t>-th</w:t>
      </w:r>
      <w:r w:rsidRPr="00434A57">
        <w:rPr>
          <w:bCs/>
          <w:noProof/>
          <w:sz w:val="20"/>
        </w:rPr>
        <w:t xml:space="preserve"> </w:t>
      </w:r>
      <w:r>
        <w:rPr>
          <w:bCs/>
          <w:noProof/>
          <w:sz w:val="20"/>
        </w:rPr>
        <w:t xml:space="preserve">object </w:t>
      </w:r>
      <w:r w:rsidRPr="00434A57">
        <w:rPr>
          <w:bCs/>
          <w:noProof/>
          <w:sz w:val="20"/>
        </w:rPr>
        <w:t xml:space="preserve">in the </w:t>
      </w:r>
      <w:r>
        <w:rPr>
          <w:bCs/>
          <w:noProof/>
          <w:sz w:val="20"/>
        </w:rPr>
        <w:t xml:space="preserve">cropped </w:t>
      </w:r>
      <w:r w:rsidRPr="00434A57">
        <w:rPr>
          <w:bCs/>
          <w:noProof/>
          <w:sz w:val="20"/>
        </w:rPr>
        <w:t>decoded picture</w:t>
      </w:r>
      <w:r>
        <w:rPr>
          <w:bCs/>
          <w:noProof/>
          <w:sz w:val="20"/>
        </w:rPr>
        <w:t xml:space="preserve">, </w:t>
      </w:r>
      <w:r w:rsidRPr="009016A6">
        <w:rPr>
          <w:bCs/>
          <w:noProof/>
          <w:sz w:val="20"/>
        </w:rPr>
        <w:t>relative to the conformance cropping window specified by the active SPS</w:t>
      </w:r>
      <w:r w:rsidRPr="00434A57">
        <w:rPr>
          <w:bCs/>
          <w:noProof/>
          <w:sz w:val="20"/>
        </w:rPr>
        <w:t>.</w:t>
      </w:r>
    </w:p>
    <w:p w14:paraId="0468C1F9" w14:textId="77777777" w:rsidR="001B29ED" w:rsidRPr="002F4C88"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2F4C88">
        <w:rPr>
          <w:bCs/>
          <w:noProof/>
          <w:sz w:val="20"/>
        </w:rPr>
        <w:t xml:space="preserve">Let croppedWidth and croppedHeight be the width and height, respectively, of the cropped </w:t>
      </w:r>
      <w:r>
        <w:rPr>
          <w:bCs/>
          <w:noProof/>
          <w:sz w:val="20"/>
        </w:rPr>
        <w:t>decoded picture</w:t>
      </w:r>
      <w:r w:rsidRPr="002F4C88">
        <w:rPr>
          <w:bCs/>
          <w:noProof/>
          <w:sz w:val="20"/>
        </w:rPr>
        <w:t xml:space="preserve"> in units of luma samples, </w:t>
      </w:r>
      <w:r>
        <w:rPr>
          <w:bCs/>
          <w:noProof/>
          <w:sz w:val="20"/>
        </w:rPr>
        <w:t>as specified by Equations D-28 and D-29.</w:t>
      </w:r>
    </w:p>
    <w:p w14:paraId="41E611F3"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Pr>
          <w:bCs/>
          <w:noProof/>
          <w:sz w:val="20"/>
        </w:rPr>
        <w:t>_bounding_box_</w:t>
      </w:r>
      <w:r w:rsidRPr="00434A57">
        <w:rPr>
          <w:bCs/>
          <w:noProof/>
          <w:sz w:val="20"/>
        </w:rPr>
        <w:t>left</w:t>
      </w:r>
      <w:proofErr w:type="gramStart"/>
      <w:r w:rsidRPr="00434A57">
        <w:rPr>
          <w:noProof/>
          <w:sz w:val="20"/>
        </w:rPr>
        <w:t>[</w:t>
      </w:r>
      <w:r w:rsidRPr="00434A57">
        <w:rPr>
          <w:bCs/>
          <w:sz w:val="20"/>
        </w:rPr>
        <w:t> </w:t>
      </w:r>
      <w:r w:rsidRPr="00434A57">
        <w:rPr>
          <w:bCs/>
          <w:noProof/>
          <w:sz w:val="20"/>
        </w:rPr>
        <w:t>ar</w:t>
      </w:r>
      <w:proofErr w:type="gramEnd"/>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 xml:space="preserve">] shall be in the range of 0 to </w:t>
      </w:r>
      <w:r w:rsidRPr="002F4C88">
        <w:rPr>
          <w:bCs/>
          <w:noProof/>
          <w:sz w:val="20"/>
        </w:rPr>
        <w:t>croppedWidth</w:t>
      </w:r>
      <w:r>
        <w:rPr>
          <w:bCs/>
          <w:noProof/>
          <w:sz w:val="20"/>
        </w:rPr>
        <w:t xml:space="preserve"> / SubWidthC − 1,</w:t>
      </w:r>
      <w:r w:rsidRPr="00434A57">
        <w:rPr>
          <w:bCs/>
          <w:noProof/>
          <w:sz w:val="20"/>
        </w:rPr>
        <w:t xml:space="preserve"> inclusive.</w:t>
      </w:r>
    </w:p>
    <w:p w14:paraId="324B5C5D"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Pr>
          <w:bCs/>
          <w:noProof/>
          <w:sz w:val="20"/>
        </w:rPr>
        <w:t>_bounding_box_</w:t>
      </w:r>
      <w:r w:rsidRPr="00434A57">
        <w:rPr>
          <w:bCs/>
          <w:noProof/>
          <w:sz w:val="20"/>
        </w:rPr>
        <w:t>top[ ar</w:t>
      </w:r>
      <w:r>
        <w:rPr>
          <w:bCs/>
          <w:noProof/>
          <w:sz w:val="20"/>
        </w:rPr>
        <w:t>_object</w:t>
      </w:r>
      <w:r w:rsidRPr="00434A57">
        <w:rPr>
          <w:bCs/>
          <w:noProof/>
          <w:sz w:val="20"/>
        </w:rPr>
        <w:t xml:space="preserve">_idx[ i ] ] </w:t>
      </w:r>
      <w:r>
        <w:rPr>
          <w:bCs/>
          <w:noProof/>
          <w:sz w:val="20"/>
        </w:rPr>
        <w:t>shall</w:t>
      </w:r>
      <w:r w:rsidRPr="00434A57">
        <w:rPr>
          <w:bCs/>
          <w:noProof/>
          <w:sz w:val="20"/>
        </w:rPr>
        <w:t xml:space="preserve"> be in the range of 0 to </w:t>
      </w:r>
      <w:r w:rsidRPr="002F4C88">
        <w:rPr>
          <w:bCs/>
          <w:noProof/>
          <w:sz w:val="20"/>
        </w:rPr>
        <w:t>croppedHeight</w:t>
      </w:r>
      <w:r>
        <w:rPr>
          <w:bCs/>
          <w:noProof/>
          <w:sz w:val="20"/>
        </w:rPr>
        <w:t xml:space="preserve"> / SubHeightC − 1,</w:t>
      </w:r>
      <w:r w:rsidRPr="00434A57">
        <w:rPr>
          <w:bCs/>
          <w:noProof/>
          <w:sz w:val="20"/>
        </w:rPr>
        <w:t xml:space="preserve"> inclusive.</w:t>
      </w:r>
    </w:p>
    <w:p w14:paraId="10232166"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Pr="00434A57">
        <w:rPr>
          <w:bCs/>
          <w:noProof/>
          <w:sz w:val="20"/>
        </w:rPr>
        <w:t>he value of ar</w:t>
      </w:r>
      <w:r>
        <w:rPr>
          <w:bCs/>
          <w:noProof/>
          <w:sz w:val="20"/>
        </w:rPr>
        <w:t>_bounding_box_</w:t>
      </w:r>
      <w:r w:rsidRPr="00434A57">
        <w:rPr>
          <w:bCs/>
          <w:noProof/>
          <w:sz w:val="20"/>
        </w:rPr>
        <w:t>width[ ar</w:t>
      </w:r>
      <w:r>
        <w:rPr>
          <w:bCs/>
          <w:noProof/>
          <w:sz w:val="20"/>
        </w:rPr>
        <w:t>_object</w:t>
      </w:r>
      <w:r w:rsidRPr="00434A57">
        <w:rPr>
          <w:bCs/>
          <w:noProof/>
          <w:sz w:val="20"/>
        </w:rPr>
        <w:t xml:space="preserve">_idx[ i ] ] shall be in the range of 0 to </w:t>
      </w:r>
      <w:r w:rsidRPr="002F4C88">
        <w:rPr>
          <w:bCs/>
          <w:noProof/>
          <w:sz w:val="20"/>
        </w:rPr>
        <w:t>croppedWidth</w:t>
      </w:r>
      <w:r>
        <w:rPr>
          <w:bCs/>
          <w:noProof/>
          <w:sz w:val="20"/>
        </w:rPr>
        <w:t xml:space="preserve"> / SubHeightC − </w:t>
      </w:r>
      <w:r w:rsidRPr="00434A57">
        <w:rPr>
          <w:bCs/>
          <w:noProof/>
          <w:sz w:val="20"/>
        </w:rPr>
        <w:t>ar</w:t>
      </w:r>
      <w:r>
        <w:rPr>
          <w:bCs/>
          <w:noProof/>
          <w:sz w:val="20"/>
        </w:rPr>
        <w:t>_bounding_box_</w:t>
      </w:r>
      <w:r w:rsidRPr="00434A57">
        <w:rPr>
          <w:bCs/>
          <w:noProof/>
          <w:sz w:val="20"/>
        </w:rPr>
        <w:t>left[ ar</w:t>
      </w:r>
      <w:r>
        <w:rPr>
          <w:bCs/>
          <w:noProof/>
          <w:sz w:val="20"/>
        </w:rPr>
        <w:t>_object</w:t>
      </w:r>
      <w:r w:rsidRPr="00434A57">
        <w:rPr>
          <w:bCs/>
          <w:noProof/>
          <w:sz w:val="20"/>
        </w:rPr>
        <w:t>_idx[ i ] ]</w:t>
      </w:r>
      <w:r>
        <w:rPr>
          <w:bCs/>
          <w:noProof/>
          <w:sz w:val="20"/>
        </w:rPr>
        <w:t>,</w:t>
      </w:r>
      <w:r w:rsidRPr="00434A57">
        <w:rPr>
          <w:bCs/>
          <w:noProof/>
          <w:sz w:val="20"/>
        </w:rPr>
        <w:t xml:space="preserve"> inclusive</w:t>
      </w:r>
      <w:r>
        <w:rPr>
          <w:bCs/>
          <w:noProof/>
          <w:sz w:val="20"/>
        </w:rPr>
        <w:t>.</w:t>
      </w:r>
    </w:p>
    <w:p w14:paraId="2EC4EFB7" w14:textId="77777777" w:rsidR="001B29ED"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w:t>
      </w:r>
      <w:r w:rsidRPr="00434A57">
        <w:rPr>
          <w:noProof/>
          <w:sz w:val="20"/>
        </w:rPr>
        <w:t xml:space="preserve"> </w:t>
      </w:r>
      <w:r w:rsidRPr="00434A57">
        <w:rPr>
          <w:bCs/>
          <w:noProof/>
          <w:sz w:val="20"/>
        </w:rPr>
        <w:t>value of ar</w:t>
      </w:r>
      <w:r>
        <w:rPr>
          <w:bCs/>
          <w:noProof/>
          <w:sz w:val="20"/>
        </w:rPr>
        <w:t>_bounding_box_</w:t>
      </w:r>
      <w:r w:rsidRPr="00434A57">
        <w:rPr>
          <w:bCs/>
          <w:noProof/>
          <w:sz w:val="20"/>
        </w:rPr>
        <w:t>height[ ar</w:t>
      </w:r>
      <w:r>
        <w:rPr>
          <w:bCs/>
          <w:noProof/>
          <w:sz w:val="20"/>
        </w:rPr>
        <w:t>_object</w:t>
      </w:r>
      <w:r w:rsidRPr="00434A57">
        <w:rPr>
          <w:bCs/>
          <w:noProof/>
          <w:sz w:val="20"/>
        </w:rPr>
        <w:t xml:space="preserve">_idx[ i ] ] shall be in the range of 0 to </w:t>
      </w:r>
      <w:r w:rsidRPr="002F4C88">
        <w:rPr>
          <w:bCs/>
          <w:noProof/>
          <w:sz w:val="20"/>
        </w:rPr>
        <w:t>croppedHeight</w:t>
      </w:r>
      <w:r>
        <w:rPr>
          <w:bCs/>
          <w:noProof/>
          <w:sz w:val="20"/>
        </w:rPr>
        <w:t xml:space="preserve"> / SubHeightC − </w:t>
      </w:r>
      <w:r w:rsidRPr="00434A57">
        <w:rPr>
          <w:bCs/>
          <w:noProof/>
          <w:sz w:val="20"/>
        </w:rPr>
        <w:t>ar</w:t>
      </w:r>
      <w:r>
        <w:rPr>
          <w:bCs/>
          <w:noProof/>
          <w:sz w:val="20"/>
        </w:rPr>
        <w:t>_bounding_box_</w:t>
      </w:r>
      <w:r w:rsidRPr="00434A57">
        <w:rPr>
          <w:bCs/>
          <w:noProof/>
          <w:sz w:val="20"/>
        </w:rPr>
        <w:t>top[ ar</w:t>
      </w:r>
      <w:r>
        <w:rPr>
          <w:bCs/>
          <w:noProof/>
          <w:sz w:val="20"/>
        </w:rPr>
        <w:t>_object</w:t>
      </w:r>
      <w:r w:rsidRPr="00434A57">
        <w:rPr>
          <w:bCs/>
          <w:noProof/>
          <w:sz w:val="20"/>
        </w:rPr>
        <w:t>_idx[ i ] ]</w:t>
      </w:r>
      <w:r>
        <w:rPr>
          <w:bCs/>
          <w:noProof/>
          <w:sz w:val="20"/>
        </w:rPr>
        <w:t>,</w:t>
      </w:r>
      <w:r w:rsidRPr="00434A57">
        <w:rPr>
          <w:bCs/>
          <w:noProof/>
          <w:sz w:val="20"/>
        </w:rPr>
        <w:t xml:space="preserve"> inclusive.</w:t>
      </w:r>
    </w:p>
    <w:p w14:paraId="542D1905"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 identified object rectangle contains the luma samples with horizontal picture coordinates from SubWidthC * ( </w:t>
      </w:r>
      <w:r w:rsidRPr="002F4C88">
        <w:rPr>
          <w:bCs/>
          <w:noProof/>
          <w:sz w:val="20"/>
        </w:rPr>
        <w:t>conf_win_left_offset +</w:t>
      </w:r>
      <w:r>
        <w:rPr>
          <w:bCs/>
          <w:noProof/>
          <w:sz w:val="20"/>
        </w:rPr>
        <w:t xml:space="preserve"> </w:t>
      </w:r>
      <w:r w:rsidRPr="00434A57">
        <w:rPr>
          <w:bCs/>
          <w:noProof/>
          <w:sz w:val="20"/>
        </w:rPr>
        <w:t>ar</w:t>
      </w:r>
      <w:r>
        <w:rPr>
          <w:bCs/>
          <w:noProof/>
          <w:sz w:val="20"/>
        </w:rPr>
        <w:t>_bounding_box_</w:t>
      </w:r>
      <w:r w:rsidRPr="00434A57">
        <w:rPr>
          <w:bCs/>
          <w:noProof/>
          <w:sz w:val="20"/>
        </w:rPr>
        <w:t>left</w:t>
      </w:r>
      <w:r w:rsidRPr="00434A57">
        <w:rPr>
          <w:noProof/>
          <w:sz w:val="20"/>
        </w:rPr>
        <w:t>[</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conf_win_left_offset +</w:t>
      </w:r>
      <w:r>
        <w:rPr>
          <w:bCs/>
          <w:noProof/>
          <w:sz w:val="20"/>
        </w:rPr>
        <w:t xml:space="preserve"> </w:t>
      </w:r>
      <w:r w:rsidRPr="00434A57">
        <w:rPr>
          <w:bCs/>
          <w:noProof/>
          <w:sz w:val="20"/>
        </w:rPr>
        <w:t>ar</w:t>
      </w:r>
      <w:r>
        <w:rPr>
          <w:bCs/>
          <w:noProof/>
          <w:sz w:val="20"/>
        </w:rPr>
        <w:t>_bounding_box_</w:t>
      </w:r>
      <w:r w:rsidRPr="00434A57">
        <w:rPr>
          <w:bCs/>
          <w:noProof/>
          <w:sz w:val="20"/>
        </w:rPr>
        <w:t>left</w:t>
      </w:r>
      <w:r w:rsidRPr="00434A57">
        <w:rPr>
          <w:noProof/>
          <w:sz w:val="20"/>
        </w:rPr>
        <w:t>[</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_bounding_box_</w:t>
      </w:r>
      <w:r w:rsidRPr="00434A57">
        <w:rPr>
          <w:bCs/>
          <w:noProof/>
          <w:sz w:val="20"/>
        </w:rPr>
        <w:t>width[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 and vertical 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_bounding_box_top</w:t>
      </w:r>
      <w:r w:rsidRPr="00434A57">
        <w:rPr>
          <w:noProof/>
          <w:sz w:val="20"/>
        </w:rPr>
        <w:t>[</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_bounding_box_top</w:t>
      </w:r>
      <w:r w:rsidRPr="00434A57">
        <w:rPr>
          <w:noProof/>
          <w:sz w:val="20"/>
        </w:rPr>
        <w:t>[</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_bounding_box_height</w:t>
      </w:r>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xml:space="preserve">− 1, inclusive. </w:t>
      </w:r>
    </w:p>
    <w:p w14:paraId="6125B0FA" w14:textId="77777777" w:rsidR="001B29ED" w:rsidRPr="003F1846" w:rsidRDefault="001B29ED" w:rsidP="001B29ED">
      <w:pPr>
        <w:jc w:val="both"/>
        <w:rPr>
          <w:bCs/>
          <w:noProof/>
          <w:sz w:val="20"/>
        </w:rPr>
      </w:pPr>
      <w:r w:rsidRPr="00434A57">
        <w:rPr>
          <w:bCs/>
          <w:noProof/>
          <w:sz w:val="20"/>
        </w:rPr>
        <w:t xml:space="preserve">The values of </w:t>
      </w:r>
      <w:r w:rsidRPr="00434A57">
        <w:rPr>
          <w:noProof/>
          <w:sz w:val="20"/>
        </w:rPr>
        <w:t>ar</w:t>
      </w:r>
      <w:r>
        <w:rPr>
          <w:noProof/>
          <w:sz w:val="20"/>
        </w:rPr>
        <w:t>_bounding_box_</w:t>
      </w:r>
      <w:r w:rsidRPr="00434A57">
        <w:rPr>
          <w:noProof/>
          <w:sz w:val="20"/>
        </w:rPr>
        <w:t>top[</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w:t>
      </w:r>
      <w:r w:rsidRPr="00434A57">
        <w:rPr>
          <w:noProof/>
          <w:sz w:val="20"/>
        </w:rPr>
        <w:t>ar</w:t>
      </w:r>
      <w:r>
        <w:rPr>
          <w:noProof/>
          <w:sz w:val="20"/>
        </w:rPr>
        <w:t>_bounding_box_</w:t>
      </w:r>
      <w:r w:rsidRPr="00434A57">
        <w:rPr>
          <w:noProof/>
          <w:sz w:val="20"/>
        </w:rPr>
        <w:t>left[</w:t>
      </w:r>
      <w:r w:rsidRPr="00434A57">
        <w:rPr>
          <w:bCs/>
          <w:sz w:val="20"/>
        </w:rPr>
        <w:t> </w:t>
      </w:r>
      <w:r w:rsidRPr="00434A57">
        <w:rPr>
          <w:bCs/>
          <w:noProof/>
          <w:sz w:val="20"/>
        </w:rPr>
        <w:t>ar</w:t>
      </w:r>
      <w:r>
        <w:rPr>
          <w:bCs/>
          <w:noProof/>
          <w:sz w:val="20"/>
        </w:rPr>
        <w:t>_object</w:t>
      </w:r>
      <w:r w:rsidRPr="00434A57">
        <w:rPr>
          <w:bCs/>
          <w:noProof/>
          <w:sz w:val="20"/>
        </w:rPr>
        <w:t>_idx[</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 ar</w:t>
      </w:r>
      <w:r>
        <w:rPr>
          <w:bCs/>
          <w:noProof/>
          <w:sz w:val="20"/>
        </w:rPr>
        <w:t>_bounding_box_</w:t>
      </w:r>
      <w:r w:rsidRPr="00434A57">
        <w:rPr>
          <w:bCs/>
          <w:noProof/>
          <w:sz w:val="20"/>
        </w:rPr>
        <w:t>width[ ar</w:t>
      </w:r>
      <w:r>
        <w:rPr>
          <w:bCs/>
          <w:noProof/>
          <w:sz w:val="20"/>
        </w:rPr>
        <w:t>_object</w:t>
      </w:r>
      <w:r w:rsidRPr="00434A57">
        <w:rPr>
          <w:bCs/>
          <w:noProof/>
          <w:sz w:val="20"/>
        </w:rPr>
        <w:t>_idx[ i ] ] and ar</w:t>
      </w:r>
      <w:r>
        <w:rPr>
          <w:bCs/>
          <w:noProof/>
          <w:sz w:val="20"/>
        </w:rPr>
        <w:t>_bounding_box_</w:t>
      </w:r>
      <w:r w:rsidRPr="00434A57">
        <w:rPr>
          <w:bCs/>
          <w:noProof/>
          <w:sz w:val="20"/>
        </w:rPr>
        <w:t>height[ ar</w:t>
      </w:r>
      <w:r>
        <w:rPr>
          <w:bCs/>
          <w:noProof/>
          <w:sz w:val="20"/>
        </w:rPr>
        <w:t>_object</w:t>
      </w:r>
      <w:r w:rsidRPr="00434A57">
        <w:rPr>
          <w:bCs/>
          <w:noProof/>
          <w:sz w:val="20"/>
        </w:rPr>
        <w:t xml:space="preserve">_idx[ i ] ] </w:t>
      </w:r>
      <w:r w:rsidRPr="003F1846">
        <w:rPr>
          <w:bCs/>
          <w:noProof/>
          <w:sz w:val="20"/>
        </w:rPr>
        <w:t xml:space="preserve">persist in output order within the CLVS for each value of ar_object_idx[ i ]. When not present, the values of  </w:t>
      </w:r>
      <w:r w:rsidRPr="003F1846">
        <w:rPr>
          <w:noProof/>
          <w:sz w:val="20"/>
        </w:rPr>
        <w:t>ar_bounding_box_top[ ar</w:t>
      </w:r>
      <w:r w:rsidRPr="003F1846">
        <w:rPr>
          <w:bCs/>
          <w:noProof/>
          <w:sz w:val="20"/>
        </w:rPr>
        <w:t xml:space="preserve">_object_idx[ i ] ], </w:t>
      </w:r>
      <w:r w:rsidRPr="003F1846">
        <w:rPr>
          <w:noProof/>
          <w:sz w:val="20"/>
        </w:rPr>
        <w:t>ar_bounding_box_left</w:t>
      </w:r>
      <w:r w:rsidRPr="003F1846">
        <w:rPr>
          <w:bCs/>
          <w:noProof/>
          <w:sz w:val="20"/>
        </w:rPr>
        <w:t xml:space="preserve">[ ar_object_idx[ i ] ], ar_bounding_box_width[ ar_object_idx[ i ] ] or ar_bounding_box_height[ ar_object_idx[ i ] ] </w:t>
      </w:r>
      <w:r w:rsidRPr="003F1846">
        <w:rPr>
          <w:bCs/>
          <w:noProof/>
          <w:sz w:val="20"/>
        </w:rPr>
        <w:t xml:space="preserve">are inferred from a previous annotated regions SEI message </w:t>
      </w:r>
      <w:r w:rsidRPr="005E338B">
        <w:rPr>
          <w:bCs/>
          <w:noProof/>
          <w:sz w:val="20"/>
        </w:rPr>
        <w:t>in output order</w:t>
      </w:r>
      <w:r w:rsidRPr="003F1846">
        <w:rPr>
          <w:bCs/>
          <w:noProof/>
          <w:sz w:val="20"/>
        </w:rPr>
        <w:t xml:space="preserve"> in the CLVS, if any. </w:t>
      </w:r>
    </w:p>
    <w:p w14:paraId="4FD7924B" w14:textId="77777777" w:rsidR="001B29ED" w:rsidRPr="003F1846" w:rsidRDefault="001B29ED" w:rsidP="001B29ED">
      <w:pPr>
        <w:jc w:val="both"/>
        <w:rPr>
          <w:noProof/>
          <w:sz w:val="20"/>
        </w:rPr>
      </w:pPr>
      <w:r w:rsidRPr="003F1846">
        <w:rPr>
          <w:b/>
          <w:bCs/>
          <w:noProof/>
          <w:sz w:val="20"/>
        </w:rPr>
        <w:t>ar_partial_object_flag</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bCs/>
          <w:sz w:val="20"/>
        </w:rPr>
        <w:t xml:space="preserve"> </w:t>
      </w:r>
      <w:r w:rsidRPr="003F1846">
        <w:rPr>
          <w:noProof/>
          <w:sz w:val="20"/>
        </w:rPr>
        <w:t>equal to 1 indicates that the ar_bounding_box_top[</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is only partially visible within the cropped decoded picture. </w:t>
      </w:r>
      <w:r w:rsidRPr="003F1846">
        <w:rPr>
          <w:noProof/>
          <w:sz w:val="20"/>
        </w:rPr>
        <w:t>ar_partial_object_flag[ ar_object_idx[ i ] ] equal to 0 indicates that the ar_bounding_box_top[</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may or may not be only partially visible within the cropped decoded picture. When not present, the value of </w:t>
      </w:r>
      <w:r w:rsidRPr="003F1846">
        <w:rPr>
          <w:noProof/>
          <w:sz w:val="20"/>
        </w:rPr>
        <w:t>ar_partial_object_flag[ ar_object_idx[ i ] ] is inferred</w:t>
      </w:r>
      <w:r w:rsidRPr="003F1846">
        <w:rPr>
          <w:bCs/>
          <w:noProof/>
          <w:sz w:val="20"/>
        </w:rPr>
        <w:t xml:space="preserve"> from a previous annotated regions SEI message </w:t>
      </w:r>
      <w:r w:rsidRPr="005E338B">
        <w:rPr>
          <w:bCs/>
          <w:noProof/>
          <w:sz w:val="20"/>
        </w:rPr>
        <w:t>in output order</w:t>
      </w:r>
      <w:r w:rsidRPr="003F1846">
        <w:rPr>
          <w:bCs/>
          <w:noProof/>
          <w:sz w:val="20"/>
        </w:rPr>
        <w:t xml:space="preserve"> in the CLVS, if any. </w:t>
      </w:r>
    </w:p>
    <w:p w14:paraId="1C1420A3" w14:textId="77777777" w:rsidR="001B29ED" w:rsidRDefault="001B29ED" w:rsidP="001B29ED">
      <w:pPr>
        <w:jc w:val="both"/>
        <w:rPr>
          <w:bCs/>
          <w:noProof/>
          <w:sz w:val="20"/>
        </w:rPr>
      </w:pPr>
      <w:r w:rsidRPr="003F1846">
        <w:rPr>
          <w:b/>
          <w:noProof/>
          <w:sz w:val="20"/>
        </w:rPr>
        <w:t>ar_object_confidence</w:t>
      </w:r>
      <w:r w:rsidRPr="003F1846">
        <w:rPr>
          <w:noProof/>
          <w:sz w:val="20"/>
        </w:rPr>
        <w:t>[ ar</w:t>
      </w:r>
      <w:r w:rsidRPr="003F1846">
        <w:rPr>
          <w:bCs/>
          <w:noProof/>
          <w:sz w:val="20"/>
        </w:rPr>
        <w:t>_object_idx[ i ] ] indicates the degree of confidence associated with the ar_object_idx[ i ]-th object, in units of 2</w:t>
      </w:r>
      <w:r w:rsidRPr="003F1846">
        <w:rPr>
          <w:noProof/>
          <w:sz w:val="20"/>
          <w:vertAlign w:val="superscript"/>
        </w:rPr>
        <w:t>−( ar_object_confidence_length_minus1 + 1 )</w:t>
      </w:r>
      <w:r w:rsidRPr="003F1846">
        <w:rPr>
          <w:sz w:val="20"/>
        </w:rPr>
        <w:t xml:space="preserve">, such that a higher value of </w:t>
      </w:r>
      <w:r w:rsidRPr="003F1846">
        <w:rPr>
          <w:b/>
          <w:noProof/>
          <w:sz w:val="20"/>
        </w:rPr>
        <w:t>ar_object_confidence</w:t>
      </w:r>
      <w:r w:rsidRPr="003F1846">
        <w:rPr>
          <w:noProof/>
          <w:sz w:val="20"/>
        </w:rPr>
        <w:t>[ ar</w:t>
      </w:r>
      <w:r w:rsidRPr="003F1846">
        <w:rPr>
          <w:bCs/>
          <w:noProof/>
          <w:sz w:val="20"/>
        </w:rPr>
        <w:t>_object_idx[ i ] ]</w:t>
      </w:r>
      <w:r w:rsidRPr="003F1846">
        <w:rPr>
          <w:sz w:val="20"/>
        </w:rPr>
        <w:t xml:space="preserve"> indicates a higher degree of confidence. The length of the </w:t>
      </w:r>
      <w:r w:rsidRPr="003F1846">
        <w:rPr>
          <w:noProof/>
          <w:sz w:val="20"/>
        </w:rPr>
        <w:t>ar_object_confidence</w:t>
      </w:r>
      <w:r w:rsidRPr="003F1846">
        <w:rPr>
          <w:bCs/>
          <w:noProof/>
          <w:sz w:val="20"/>
        </w:rPr>
        <w:t>[ ar_object_idx[ i ] ]</w:t>
      </w:r>
      <w:r w:rsidRPr="003F1846">
        <w:rPr>
          <w:sz w:val="20"/>
        </w:rPr>
        <w:t xml:space="preserve"> syntax element is ar</w:t>
      </w:r>
      <w:r w:rsidRPr="003F1846">
        <w:rPr>
          <w:noProof/>
          <w:sz w:val="20"/>
        </w:rPr>
        <w:t xml:space="preserve">_object_confidence_length_minus1 + 1 </w:t>
      </w:r>
      <w:r w:rsidRPr="003F1846">
        <w:rPr>
          <w:sz w:val="20"/>
        </w:rPr>
        <w:t xml:space="preserve">bits. </w:t>
      </w:r>
      <w:r w:rsidRPr="003F1846">
        <w:rPr>
          <w:bCs/>
          <w:noProof/>
          <w:sz w:val="20"/>
        </w:rPr>
        <w:t xml:space="preserve">When not present, the value of_object_confidence[ ar_object_idx[ i ] ] is inferred from a previous annotated regions SEI message </w:t>
      </w:r>
      <w:r w:rsidRPr="005E338B">
        <w:rPr>
          <w:bCs/>
          <w:noProof/>
          <w:sz w:val="20"/>
        </w:rPr>
        <w:t>in output order</w:t>
      </w:r>
      <w:r w:rsidRPr="003F1846">
        <w:rPr>
          <w:bCs/>
          <w:noProof/>
          <w:sz w:val="20"/>
        </w:rPr>
        <w:t xml:space="preserve"> in the CLVS, if any.   </w:t>
      </w:r>
    </w:p>
    <w:p w14:paraId="4B34DB71" w14:textId="77777777" w:rsidR="001B29ED" w:rsidRPr="00A44B62" w:rsidRDefault="001B29ED" w:rsidP="001B29ED">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5D349CE" w14:textId="77777777" w:rsidR="001B29ED" w:rsidRPr="00165D2D" w:rsidRDefault="001B29ED" w:rsidP="001B29ED">
      <w:pPr>
        <w:pStyle w:val="3N"/>
        <w:rPr>
          <w:lang w:val="en-CA"/>
        </w:rPr>
      </w:pPr>
      <w:r w:rsidRPr="00165D2D">
        <w:rPr>
          <w:lang w:val="en-CA"/>
        </w:rPr>
        <w:t xml:space="preserve">The list VclAssociatedSeiList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55C32FD0" w14:textId="77777777" w:rsidR="001B29ED" w:rsidRPr="00A44B62" w:rsidRDefault="001B29ED" w:rsidP="001B29ED">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3C0E1F72"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04D92CF0" w14:textId="77777777" w:rsidR="001B29ED" w:rsidRPr="00165D2D" w:rsidRDefault="001B29ED" w:rsidP="001B29ED">
      <w:pPr>
        <w:pStyle w:val="3N"/>
        <w:rPr>
          <w:lang w:val="en-CA"/>
        </w:rPr>
      </w:pPr>
      <w:r w:rsidRPr="00A44B62">
        <w:rPr>
          <w:lang w:val="en-CA"/>
        </w:rPr>
        <w:t xml:space="preserve">The list </w:t>
      </w:r>
      <w:r w:rsidRPr="00165D2D">
        <w:rPr>
          <w:lang w:val="en-CA"/>
        </w:rPr>
        <w:t xml:space="preserve">VclAssociatedSeiList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1A9DA278" w14:textId="77777777" w:rsidR="001B29ED" w:rsidRPr="00A44B62" w:rsidRDefault="001B29ED" w:rsidP="001B29ED">
      <w:pPr>
        <w:jc w:val="both"/>
        <w:rPr>
          <w:sz w:val="20"/>
          <w:szCs w:val="22"/>
        </w:rPr>
      </w:pPr>
      <w:r w:rsidRPr="00165D2D">
        <w:rPr>
          <w:noProof/>
          <w:sz w:val="20"/>
        </w:rPr>
        <w:lastRenderedPageBreak/>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C6EA0AC" w14:textId="77777777" w:rsidR="001B29ED" w:rsidRPr="00A44B62" w:rsidRDefault="001B29ED" w:rsidP="001B29ED">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2B16C07A" w14:textId="77777777" w:rsidR="001B29ED" w:rsidRPr="00165D2D" w:rsidRDefault="001B29ED" w:rsidP="001B29ED">
      <w:pPr>
        <w:pStyle w:val="3N"/>
        <w:rPr>
          <w:lang w:val="en-CA"/>
        </w:rPr>
      </w:pPr>
      <w:r w:rsidRPr="00165D2D">
        <w:rPr>
          <w:lang w:val="en-CA"/>
        </w:rPr>
        <w:t xml:space="preserve">The list VclAssociatedSeiList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22E2C191" w14:textId="77777777" w:rsidR="001B29ED" w:rsidRPr="00165D2D"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7028A8D2" w14:textId="77777777" w:rsidR="001B29ED" w:rsidRPr="00165D2D" w:rsidRDefault="001B29ED" w:rsidP="001B29ED">
      <w:pPr>
        <w:keepNext/>
        <w:keepLines/>
        <w:spacing w:before="360"/>
        <w:outlineLvl w:val="1"/>
        <w:rPr>
          <w:i/>
          <w:noProof/>
          <w:sz w:val="24"/>
        </w:rPr>
      </w:pPr>
      <w:r w:rsidRPr="00165D2D">
        <w:rPr>
          <w:i/>
          <w:noProof/>
          <w:sz w:val="24"/>
        </w:rPr>
        <w:t>with the following:</w:t>
      </w:r>
    </w:p>
    <w:p w14:paraId="62E175A0" w14:textId="77777777" w:rsidR="001B29ED" w:rsidRPr="00165D2D" w:rsidRDefault="001B29ED" w:rsidP="001B29ED">
      <w:pPr>
        <w:pStyle w:val="3N"/>
        <w:rPr>
          <w:lang w:val="en-CA"/>
        </w:rPr>
      </w:pPr>
      <w:r w:rsidRPr="00165D2D">
        <w:rPr>
          <w:lang w:val="en-CA"/>
        </w:rPr>
        <w:t xml:space="preserve">The list VclAssociatedSeiList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E6A6658" w14:textId="77777777" w:rsidR="001B29ED" w:rsidRPr="00A44B62"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52E53B66" w14:textId="77777777" w:rsidR="001B29ED" w:rsidRPr="00A44B62" w:rsidRDefault="001B29ED" w:rsidP="001B29ED">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3F249497" w14:textId="77777777" w:rsidR="001B29ED" w:rsidRPr="00165D2D" w:rsidRDefault="001B29ED" w:rsidP="001B29ED">
      <w:pPr>
        <w:pStyle w:val="3N0"/>
        <w:rPr>
          <w:lang w:val="en-CA"/>
        </w:rPr>
      </w:pPr>
      <w:r w:rsidRPr="00165D2D">
        <w:rPr>
          <w:lang w:val="en-CA"/>
        </w:rPr>
        <w:t xml:space="preserve">The list VclAssociatedSeiList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79654B34"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3E030EBD"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16594473" w14:textId="77777777" w:rsidR="001B29ED" w:rsidRPr="00165D2D" w:rsidRDefault="001B29ED" w:rsidP="001B29ED">
      <w:pPr>
        <w:pStyle w:val="3N0"/>
        <w:rPr>
          <w:lang w:val="en-CA"/>
        </w:rPr>
      </w:pPr>
      <w:r w:rsidRPr="00165D2D">
        <w:rPr>
          <w:lang w:val="en-CA"/>
        </w:rPr>
        <w:t xml:space="preserve">The list VclAssociatedSeiList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9A3B6CE"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2C9F30A7" w:rsidR="00480266" w:rsidRPr="00A44B62" w:rsidRDefault="001B29ED" w:rsidP="001B29ED">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AE3F55" w14:textId="77777777" w:rsidR="00294E0A" w:rsidRDefault="00294E0A">
      <w:r>
        <w:separator/>
      </w:r>
    </w:p>
  </w:endnote>
  <w:endnote w:type="continuationSeparator" w:id="0">
    <w:p w14:paraId="17859CF0" w14:textId="77777777" w:rsidR="00294E0A" w:rsidRDefault="00294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E0003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2A5A" w14:textId="7916E4D8" w:rsidR="00090464" w:rsidRPr="00C56F3D" w:rsidRDefault="00090464"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8366B8">
      <w:rPr>
        <w:rStyle w:val="PageNumber"/>
        <w:noProof/>
      </w:rPr>
      <w:t>13</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E46568">
      <w:rPr>
        <w:rStyle w:val="PageNumber"/>
        <w:noProof/>
      </w:rPr>
      <w:t>2018-12-24</w:t>
    </w:r>
    <w:r w:rsidRPr="00C56F3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DF264" w14:textId="77777777" w:rsidR="00294E0A" w:rsidRDefault="00294E0A">
      <w:r>
        <w:separator/>
      </w:r>
    </w:p>
  </w:footnote>
  <w:footnote w:type="continuationSeparator" w:id="0">
    <w:p w14:paraId="4D82FAF6" w14:textId="77777777" w:rsidR="00294E0A" w:rsidRDefault="00294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Kui Wang d00">
    <w15:presenceInfo w15:providerId="None" w15:userId="Ye-Kui Wang 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CH" w:vendorID="64" w:dllVersion="6"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673"/>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2AE4"/>
    <w:rsid w:val="00083377"/>
    <w:rsid w:val="00085B81"/>
    <w:rsid w:val="00090464"/>
    <w:rsid w:val="00094D50"/>
    <w:rsid w:val="00095488"/>
    <w:rsid w:val="00095B71"/>
    <w:rsid w:val="00097177"/>
    <w:rsid w:val="000A4B72"/>
    <w:rsid w:val="000A5539"/>
    <w:rsid w:val="000A6383"/>
    <w:rsid w:val="000A7E65"/>
    <w:rsid w:val="000B0C0F"/>
    <w:rsid w:val="000B1C6B"/>
    <w:rsid w:val="000B3104"/>
    <w:rsid w:val="000B3F73"/>
    <w:rsid w:val="000B4B88"/>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3C8F"/>
    <w:rsid w:val="0010736A"/>
    <w:rsid w:val="00110D7A"/>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29ED"/>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474C"/>
    <w:rsid w:val="00225016"/>
    <w:rsid w:val="002264A6"/>
    <w:rsid w:val="002278CE"/>
    <w:rsid w:val="00227BA7"/>
    <w:rsid w:val="0023011C"/>
    <w:rsid w:val="0023074A"/>
    <w:rsid w:val="002316AF"/>
    <w:rsid w:val="002327CF"/>
    <w:rsid w:val="0023350B"/>
    <w:rsid w:val="00235AED"/>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E0A"/>
    <w:rsid w:val="00296DC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46E11"/>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8E3"/>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01538"/>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168D"/>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623F"/>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E58"/>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018D"/>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4C3"/>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27E86"/>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97E"/>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6C73"/>
    <w:rsid w:val="00817471"/>
    <w:rsid w:val="008206C8"/>
    <w:rsid w:val="0082144C"/>
    <w:rsid w:val="00823E9C"/>
    <w:rsid w:val="00830618"/>
    <w:rsid w:val="008328AB"/>
    <w:rsid w:val="00835097"/>
    <w:rsid w:val="00835421"/>
    <w:rsid w:val="0083607E"/>
    <w:rsid w:val="008366B8"/>
    <w:rsid w:val="00840A42"/>
    <w:rsid w:val="008421EC"/>
    <w:rsid w:val="008470AC"/>
    <w:rsid w:val="00847669"/>
    <w:rsid w:val="00853431"/>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41CB"/>
    <w:rsid w:val="008865F6"/>
    <w:rsid w:val="00886F61"/>
    <w:rsid w:val="00887920"/>
    <w:rsid w:val="00887AF3"/>
    <w:rsid w:val="00891B94"/>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D781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0B9"/>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25D"/>
    <w:rsid w:val="00B07CA7"/>
    <w:rsid w:val="00B10ECB"/>
    <w:rsid w:val="00B11CE5"/>
    <w:rsid w:val="00B11E3E"/>
    <w:rsid w:val="00B1279A"/>
    <w:rsid w:val="00B12AE8"/>
    <w:rsid w:val="00B130A0"/>
    <w:rsid w:val="00B151AC"/>
    <w:rsid w:val="00B1633D"/>
    <w:rsid w:val="00B17726"/>
    <w:rsid w:val="00B21751"/>
    <w:rsid w:val="00B22D68"/>
    <w:rsid w:val="00B2631B"/>
    <w:rsid w:val="00B334F7"/>
    <w:rsid w:val="00B360CA"/>
    <w:rsid w:val="00B36361"/>
    <w:rsid w:val="00B36BA9"/>
    <w:rsid w:val="00B41206"/>
    <w:rsid w:val="00B4194A"/>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76D"/>
    <w:rsid w:val="00B73A2A"/>
    <w:rsid w:val="00B7515D"/>
    <w:rsid w:val="00B7644B"/>
    <w:rsid w:val="00B80495"/>
    <w:rsid w:val="00B81C05"/>
    <w:rsid w:val="00B81E18"/>
    <w:rsid w:val="00B81E8B"/>
    <w:rsid w:val="00B83F8F"/>
    <w:rsid w:val="00B85C55"/>
    <w:rsid w:val="00B864D4"/>
    <w:rsid w:val="00B8781E"/>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53B6"/>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988"/>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6DB7"/>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47CE"/>
    <w:rsid w:val="00CE5E02"/>
    <w:rsid w:val="00CE6A0B"/>
    <w:rsid w:val="00CE782B"/>
    <w:rsid w:val="00CF101A"/>
    <w:rsid w:val="00CF15A4"/>
    <w:rsid w:val="00CF3307"/>
    <w:rsid w:val="00CF34DB"/>
    <w:rsid w:val="00CF37C4"/>
    <w:rsid w:val="00CF558F"/>
    <w:rsid w:val="00CF6F7E"/>
    <w:rsid w:val="00D001FB"/>
    <w:rsid w:val="00D010C0"/>
    <w:rsid w:val="00D02D1E"/>
    <w:rsid w:val="00D02E7B"/>
    <w:rsid w:val="00D03382"/>
    <w:rsid w:val="00D04E66"/>
    <w:rsid w:val="00D073E2"/>
    <w:rsid w:val="00D13620"/>
    <w:rsid w:val="00D1640E"/>
    <w:rsid w:val="00D17A58"/>
    <w:rsid w:val="00D17CC4"/>
    <w:rsid w:val="00D20136"/>
    <w:rsid w:val="00D2042D"/>
    <w:rsid w:val="00D20FB8"/>
    <w:rsid w:val="00D213FF"/>
    <w:rsid w:val="00D2152A"/>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3CA4"/>
    <w:rsid w:val="00D74816"/>
    <w:rsid w:val="00D74BD5"/>
    <w:rsid w:val="00D76059"/>
    <w:rsid w:val="00D774E4"/>
    <w:rsid w:val="00D807BF"/>
    <w:rsid w:val="00D82F2B"/>
    <w:rsid w:val="00D82FCC"/>
    <w:rsid w:val="00D83348"/>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568"/>
    <w:rsid w:val="00E46BCA"/>
    <w:rsid w:val="00E46FA7"/>
    <w:rsid w:val="00E50C66"/>
    <w:rsid w:val="00E51783"/>
    <w:rsid w:val="00E51ABF"/>
    <w:rsid w:val="00E54511"/>
    <w:rsid w:val="00E57C66"/>
    <w:rsid w:val="00E60CA2"/>
    <w:rsid w:val="00E61D13"/>
    <w:rsid w:val="00E61DAC"/>
    <w:rsid w:val="00E6239E"/>
    <w:rsid w:val="00E62401"/>
    <w:rsid w:val="00E626A8"/>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0B15"/>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029B"/>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9718A"/>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34D"/>
    <w:rsid w:val="00FE11B6"/>
    <w:rsid w:val="00FE1ACF"/>
    <w:rsid w:val="00FE29B8"/>
    <w:rsid w:val="00FE45DC"/>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1B29ED"/>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5735</Words>
  <Characters>32861</Characters>
  <Application>Microsoft Office Word</Application>
  <DocSecurity>0</DocSecurity>
  <Lines>840</Lines>
  <Paragraphs>441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Jill Boyce</cp:lastModifiedBy>
  <cp:revision>7</cp:revision>
  <cp:lastPrinted>1900-12-31T15:00:00Z</cp:lastPrinted>
  <dcterms:created xsi:type="dcterms:W3CDTF">2019-03-21T14:32:00Z</dcterms:created>
  <dcterms:modified xsi:type="dcterms:W3CDTF">2019-03-21T16:26:00Z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2019-03-21 16:26:14Z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