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5B217D" w14:paraId="682016BC" w14:textId="77777777" w:rsidTr="00E410C8">
        <w:tc>
          <w:tcPr>
            <w:tcW w:w="6120" w:type="dxa"/>
          </w:tcPr>
          <w:p w14:paraId="09A510B1" w14:textId="3D170D46" w:rsidR="006C5D39" w:rsidRPr="005B217D" w:rsidRDefault="005379F2"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31104" behindDoc="0" locked="0" layoutInCell="1" allowOverlap="1" wp14:anchorId="79C45207" wp14:editId="7CB699E3">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44664A" id="Group 2" o:spid="_x0000_s1026" style="position:absolute;margin-left:-4.15pt;margin-top:-27.5pt;width:23.3pt;height:24.6pt;z-index:2516311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33152" behindDoc="0" locked="0" layoutInCell="1" allowOverlap="1" wp14:anchorId="7B8BC549" wp14:editId="043A82E5">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32128" behindDoc="0" locked="0" layoutInCell="1" allowOverlap="1" wp14:anchorId="3C1C6D58" wp14:editId="53BC2E2F">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13528008" w:rsidR="00E61DAC" w:rsidRPr="005B217D" w:rsidRDefault="00855232" w:rsidP="005D35ED">
            <w:pPr>
              <w:tabs>
                <w:tab w:val="left" w:pos="7200"/>
              </w:tabs>
              <w:spacing w:before="0"/>
              <w:rPr>
                <w:b/>
                <w:szCs w:val="22"/>
                <w:lang w:val="en-CA"/>
              </w:rPr>
            </w:pPr>
            <w:r>
              <w:t>3</w:t>
            </w:r>
            <w:r w:rsidR="005D35ED">
              <w:t>4th</w:t>
            </w:r>
            <w:r w:rsidR="00A767DC" w:rsidRPr="00B648F1">
              <w:t xml:space="preserve"> Meeting: </w:t>
            </w:r>
            <w:r w:rsidR="003B228E">
              <w:rPr>
                <w:lang w:val="en-CA"/>
              </w:rPr>
              <w:t>Ma</w:t>
            </w:r>
            <w:r w:rsidR="005D35ED">
              <w:rPr>
                <w:lang w:val="en-CA"/>
              </w:rPr>
              <w:t>rrakech</w:t>
            </w:r>
            <w:r w:rsidR="00D81879" w:rsidRPr="00D81879">
              <w:rPr>
                <w:lang w:val="en-CA"/>
              </w:rPr>
              <w:t xml:space="preserve">, </w:t>
            </w:r>
            <w:r w:rsidR="005D35ED">
              <w:rPr>
                <w:lang w:val="en-CA"/>
              </w:rPr>
              <w:t>MA</w:t>
            </w:r>
            <w:r w:rsidR="00D81879" w:rsidRPr="00D81879">
              <w:rPr>
                <w:lang w:val="en-CA"/>
              </w:rPr>
              <w:t xml:space="preserve">, </w:t>
            </w:r>
            <w:r w:rsidR="005D35ED">
              <w:rPr>
                <w:lang w:val="en-CA"/>
              </w:rPr>
              <w:t>12</w:t>
            </w:r>
            <w:r w:rsidR="00D81879" w:rsidRPr="00D81879">
              <w:rPr>
                <w:lang w:val="en-CA"/>
              </w:rPr>
              <w:t>–1</w:t>
            </w:r>
            <w:r w:rsidR="005D35ED">
              <w:rPr>
                <w:lang w:val="en-CA"/>
              </w:rPr>
              <w:t>8</w:t>
            </w:r>
            <w:r w:rsidR="00D81879" w:rsidRPr="00D81879">
              <w:rPr>
                <w:lang w:val="en-CA"/>
              </w:rPr>
              <w:t xml:space="preserve"> </w:t>
            </w:r>
            <w:r w:rsidR="008637CF">
              <w:rPr>
                <w:lang w:val="en-CA"/>
              </w:rPr>
              <w:t>Jan</w:t>
            </w:r>
            <w:r w:rsidR="003B228E">
              <w:rPr>
                <w:lang w:val="en-CA"/>
              </w:rPr>
              <w:t>.</w:t>
            </w:r>
            <w:r w:rsidR="00975472" w:rsidRPr="00B648F1">
              <w:rPr>
                <w:lang w:val="en-CA"/>
              </w:rPr>
              <w:t xml:space="preserve"> 201</w:t>
            </w:r>
            <w:r w:rsidR="005D35ED">
              <w:rPr>
                <w:lang w:val="en-CA"/>
              </w:rPr>
              <w:t>9</w:t>
            </w:r>
          </w:p>
        </w:tc>
        <w:tc>
          <w:tcPr>
            <w:tcW w:w="3240" w:type="dxa"/>
          </w:tcPr>
          <w:p w14:paraId="353C5F48" w14:textId="2B4EDBA9" w:rsidR="008A4B4C" w:rsidRPr="005B217D" w:rsidRDefault="00E61DAC" w:rsidP="005D35E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D35ED">
              <w:rPr>
                <w:lang w:val="en-CA"/>
              </w:rPr>
              <w:t>H</w:t>
            </w:r>
            <w:r w:rsidR="006F06E3">
              <w:rPr>
                <w:lang w:val="en-CA"/>
              </w:rPr>
              <w:t>0026</w:t>
            </w:r>
            <w:ins w:id="0" w:author="McCarthy, Sean" w:date="2019-01-10T15:57:00Z">
              <w:r w:rsidR="00DD5F39">
                <w:rPr>
                  <w:lang w:val="en-CA"/>
                </w:rPr>
                <w:t>-v2</w:t>
              </w:r>
            </w:ins>
            <w:bookmarkStart w:id="1" w:name="_GoBack"/>
            <w:bookmarkEnd w:id="1"/>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5B217D" w14:paraId="3B4E2EE3" w14:textId="77777777" w:rsidTr="00E410C8">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49C23A94" w14:textId="60C82123" w:rsidR="00E61DAC" w:rsidRPr="005B217D" w:rsidRDefault="00710DA5">
            <w:pPr>
              <w:spacing w:before="60" w:after="60"/>
              <w:rPr>
                <w:b/>
                <w:szCs w:val="22"/>
                <w:lang w:val="en-CA"/>
              </w:rPr>
            </w:pPr>
            <w:r>
              <w:rPr>
                <w:b/>
                <w:szCs w:val="22"/>
                <w:lang w:val="en-CA"/>
              </w:rPr>
              <w:t>Usage of video signal type code points: IC</w:t>
            </w:r>
            <w:r w:rsidRPr="00710DA5">
              <w:rPr>
                <w:b/>
                <w:szCs w:val="22"/>
                <w:vertAlign w:val="subscript"/>
                <w:lang w:val="en-CA"/>
              </w:rPr>
              <w:t>T</w:t>
            </w:r>
            <w:r>
              <w:rPr>
                <w:b/>
                <w:szCs w:val="22"/>
                <w:lang w:val="en-CA"/>
              </w:rPr>
              <w:t>C</w:t>
            </w:r>
            <w:r w:rsidRPr="00710DA5">
              <w:rPr>
                <w:b/>
                <w:szCs w:val="22"/>
                <w:vertAlign w:val="subscript"/>
                <w:lang w:val="en-CA"/>
              </w:rPr>
              <w:t>P</w:t>
            </w:r>
          </w:p>
        </w:tc>
      </w:tr>
      <w:tr w:rsidR="00E61DAC" w:rsidRPr="005B217D" w14:paraId="0A1ECD37" w14:textId="77777777" w:rsidTr="00E410C8">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06D08F86" w14:textId="62BEA429" w:rsidR="00E61DAC" w:rsidRPr="005B217D" w:rsidRDefault="00F23496">
            <w:pPr>
              <w:spacing w:before="60" w:after="60"/>
              <w:rPr>
                <w:szCs w:val="22"/>
                <w:lang w:val="en-CA"/>
              </w:rPr>
            </w:pPr>
            <w:r>
              <w:rPr>
                <w:szCs w:val="22"/>
                <w:lang w:val="en-CA"/>
              </w:rPr>
              <w:t>Input document to JCT-VC</w:t>
            </w:r>
          </w:p>
        </w:tc>
      </w:tr>
      <w:tr w:rsidR="00E61DAC" w:rsidRPr="005B217D" w14:paraId="47CDA43F" w14:textId="77777777" w:rsidTr="00E410C8">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3343B6EE" w14:textId="4765802D" w:rsidR="00E61DAC" w:rsidRPr="005B217D" w:rsidRDefault="00F23496" w:rsidP="005E1AC6">
            <w:pPr>
              <w:spacing w:before="60" w:after="60"/>
              <w:rPr>
                <w:szCs w:val="22"/>
                <w:lang w:val="en-CA"/>
              </w:rPr>
            </w:pPr>
            <w:r>
              <w:rPr>
                <w:szCs w:val="22"/>
                <w:lang w:val="en-CA"/>
              </w:rPr>
              <w:t>Proposal</w:t>
            </w:r>
          </w:p>
        </w:tc>
      </w:tr>
      <w:tr w:rsidR="00E61DAC" w:rsidRPr="005B217D" w14:paraId="11A48DDC" w14:textId="77777777" w:rsidTr="00E410C8">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762" w:type="dxa"/>
          </w:tcPr>
          <w:p w14:paraId="781221F0" w14:textId="77777777" w:rsidR="00F23496" w:rsidRDefault="00F23496">
            <w:pPr>
              <w:spacing w:before="60" w:after="60"/>
              <w:rPr>
                <w:szCs w:val="22"/>
                <w:lang w:val="en-CA"/>
              </w:rPr>
            </w:pPr>
            <w:r>
              <w:rPr>
                <w:szCs w:val="22"/>
                <w:lang w:val="en-CA"/>
              </w:rPr>
              <w:t>Sean McCarthy, Walt Husak</w:t>
            </w:r>
          </w:p>
          <w:p w14:paraId="52B5957D" w14:textId="04A011A7" w:rsidR="00E61DAC" w:rsidRPr="005B217D" w:rsidRDefault="00E61DAC">
            <w:pPr>
              <w:spacing w:before="60" w:after="60"/>
              <w:rPr>
                <w:szCs w:val="22"/>
                <w:lang w:val="en-CA"/>
              </w:rPr>
            </w:pPr>
          </w:p>
        </w:tc>
        <w:tc>
          <w:tcPr>
            <w:tcW w:w="900" w:type="dxa"/>
          </w:tcPr>
          <w:p w14:paraId="1B34B461"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240" w:type="dxa"/>
          </w:tcPr>
          <w:p w14:paraId="4FF8AA28" w14:textId="61FACD2C" w:rsidR="00E61DAC" w:rsidRPr="005B217D" w:rsidRDefault="00E61DAC" w:rsidP="005952A5">
            <w:pPr>
              <w:spacing w:before="60" w:after="60"/>
              <w:rPr>
                <w:szCs w:val="22"/>
                <w:lang w:val="en-CA"/>
              </w:rPr>
            </w:pPr>
            <w:r w:rsidRPr="005B217D">
              <w:rPr>
                <w:szCs w:val="22"/>
                <w:lang w:val="en-CA"/>
              </w:rPr>
              <w:br/>
            </w:r>
            <w:r w:rsidR="00F23496">
              <w:rPr>
                <w:szCs w:val="22"/>
                <w:lang w:val="en-CA"/>
              </w:rPr>
              <w:t>+1-415-518-5287</w:t>
            </w:r>
            <w:r w:rsidRPr="005B217D">
              <w:rPr>
                <w:szCs w:val="22"/>
                <w:lang w:val="en-CA"/>
              </w:rPr>
              <w:br/>
            </w:r>
            <w:hyperlink r:id="rId9" w:history="1">
              <w:r w:rsidR="00F23496" w:rsidRPr="003E0C7B">
                <w:rPr>
                  <w:rStyle w:val="Hyperlink"/>
                  <w:szCs w:val="22"/>
                  <w:lang w:val="en-CA"/>
                </w:rPr>
                <w:t>sean.mccarthy@dolby.com</w:t>
              </w:r>
            </w:hyperlink>
            <w:r w:rsidR="00F23496">
              <w:rPr>
                <w:szCs w:val="22"/>
                <w:lang w:val="en-CA"/>
              </w:rPr>
              <w:t xml:space="preserve">, </w:t>
            </w:r>
            <w:r w:rsidR="00F23496" w:rsidRPr="00F23496">
              <w:rPr>
                <w:szCs w:val="22"/>
                <w:lang w:val="en-CA"/>
              </w:rPr>
              <w:t>WJH@dolby.com</w:t>
            </w:r>
          </w:p>
        </w:tc>
      </w:tr>
      <w:tr w:rsidR="00E61DAC" w:rsidRPr="005B217D" w14:paraId="508325BE" w14:textId="77777777" w:rsidTr="00E410C8">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4DFBD0B9" w14:textId="3081F6A7" w:rsidR="00E61DAC" w:rsidRPr="005B217D" w:rsidRDefault="00F23496">
            <w:pPr>
              <w:spacing w:before="60" w:after="60"/>
              <w:rPr>
                <w:szCs w:val="22"/>
                <w:lang w:val="en-CA"/>
              </w:rPr>
            </w:pPr>
            <w:r>
              <w:rPr>
                <w:szCs w:val="22"/>
                <w:lang w:val="en-CA"/>
              </w:rPr>
              <w:t>Dolby Laboratories, Inc.</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F47DF89" w14:textId="6FC53BA8" w:rsidR="00F670C0" w:rsidRDefault="00885374" w:rsidP="00885374">
      <w:r w:rsidRPr="000456B4">
        <w:t xml:space="preserve">This </w:t>
      </w:r>
      <w:r w:rsidR="00F670C0">
        <w:t xml:space="preserve">JCT-VC input document requests that </w:t>
      </w:r>
      <w:r w:rsidR="0085080F">
        <w:t xml:space="preserve">the </w:t>
      </w:r>
      <w:r w:rsidR="00F670C0">
        <w:t>IC</w:t>
      </w:r>
      <w:r w:rsidR="00F670C0" w:rsidRPr="00F670C0">
        <w:rPr>
          <w:vertAlign w:val="subscript"/>
        </w:rPr>
        <w:t>T</w:t>
      </w:r>
      <w:r w:rsidR="00F670C0">
        <w:t>C</w:t>
      </w:r>
      <w:r w:rsidR="00F670C0" w:rsidRPr="00F670C0">
        <w:rPr>
          <w:vertAlign w:val="subscript"/>
        </w:rPr>
        <w:t>P</w:t>
      </w:r>
      <w:r w:rsidR="00F670C0">
        <w:t xml:space="preserve"> signal format specified </w:t>
      </w:r>
      <w:r w:rsidR="007E5886">
        <w:t>by</w:t>
      </w:r>
      <w:r w:rsidR="00F670C0">
        <w:t xml:space="preserve"> ITU-R BT.2100-1</w:t>
      </w:r>
      <w:r w:rsidR="00EF26C3">
        <w:t xml:space="preserve"> </w:t>
      </w:r>
      <w:r w:rsidR="00F670C0">
        <w:t xml:space="preserve">be incorporated into the </w:t>
      </w:r>
      <w:r w:rsidR="005D0A06">
        <w:t xml:space="preserve">first version of the </w:t>
      </w:r>
      <w:r w:rsidR="0085080F">
        <w:t>technical report “U</w:t>
      </w:r>
      <w:r w:rsidR="00F670C0">
        <w:t>sage of video signal type code</w:t>
      </w:r>
      <w:r w:rsidR="009C0E58">
        <w:t xml:space="preserve"> points</w:t>
      </w:r>
      <w:r w:rsidR="0085080F">
        <w:t xml:space="preserve">,” now Draft 5, </w:t>
      </w:r>
      <w:r w:rsidR="0085080F">
        <w:rPr>
          <w:rFonts w:eastAsia="Malgun Gothic"/>
          <w:bCs/>
          <w:szCs w:val="22"/>
          <w:lang w:val="en-CA"/>
        </w:rPr>
        <w:t xml:space="preserve">in JCTVC-AG1003 (m45220), </w:t>
      </w:r>
      <w:r w:rsidR="0085080F" w:rsidRPr="006A39E0">
        <w:rPr>
          <w:rFonts w:eastAsia="Malgun Gothic"/>
          <w:bCs/>
          <w:szCs w:val="22"/>
          <w:lang w:val="en-CA"/>
        </w:rPr>
        <w:t>Macau, October 201</w:t>
      </w:r>
      <w:r w:rsidR="0085080F">
        <w:rPr>
          <w:rFonts w:eastAsia="Malgun Gothic"/>
          <w:bCs/>
          <w:szCs w:val="22"/>
          <w:lang w:val="en-CA"/>
        </w:rPr>
        <w:t>8</w:t>
      </w:r>
      <w:r w:rsidR="0085080F" w:rsidRPr="006A39E0">
        <w:rPr>
          <w:rFonts w:eastAsia="Malgun Gothic"/>
          <w:bCs/>
          <w:szCs w:val="22"/>
          <w:lang w:val="en-CA"/>
        </w:rPr>
        <w:t>.</w:t>
      </w:r>
    </w:p>
    <w:p w14:paraId="430C72DA" w14:textId="686BBC93" w:rsidR="00745F6B" w:rsidRPr="005B217D" w:rsidRDefault="00745F6B" w:rsidP="00E11923">
      <w:pPr>
        <w:pStyle w:val="Heading1"/>
        <w:rPr>
          <w:lang w:val="en-CA"/>
        </w:rPr>
      </w:pPr>
      <w:r w:rsidRPr="005B217D">
        <w:rPr>
          <w:lang w:val="en-CA"/>
        </w:rPr>
        <w:t>Introduction</w:t>
      </w:r>
    </w:p>
    <w:p w14:paraId="29F21A5D" w14:textId="58517A54" w:rsidR="00894118" w:rsidRDefault="00F670C0" w:rsidP="00F670C0">
      <w:r>
        <w:rPr>
          <w:szCs w:val="22"/>
          <w:lang w:val="en-CA"/>
        </w:rPr>
        <w:t xml:space="preserve">JCT-VC is developing a </w:t>
      </w:r>
      <w:r w:rsidRPr="00F670C0">
        <w:rPr>
          <w:szCs w:val="22"/>
          <w:lang w:val="en-CA"/>
        </w:rPr>
        <w:t xml:space="preserve">technical report on </w:t>
      </w:r>
      <w:r w:rsidR="009976E7">
        <w:rPr>
          <w:szCs w:val="22"/>
          <w:lang w:val="en-CA"/>
        </w:rPr>
        <w:t xml:space="preserve">usage </w:t>
      </w:r>
      <w:r w:rsidR="005D0A06">
        <w:rPr>
          <w:szCs w:val="22"/>
          <w:lang w:val="en-CA"/>
        </w:rPr>
        <w:t xml:space="preserve">of </w:t>
      </w:r>
      <w:r w:rsidRPr="00F670C0">
        <w:rPr>
          <w:szCs w:val="22"/>
          <w:lang w:val="en-CA"/>
        </w:rPr>
        <w:t>video signal property description code points and their combinations that are widely used in production and video content workflows</w:t>
      </w:r>
      <w:r w:rsidR="001701AD">
        <w:rPr>
          <w:szCs w:val="22"/>
          <w:lang w:val="en-CA"/>
        </w:rPr>
        <w:t xml:space="preserve"> [1]</w:t>
      </w:r>
      <w:r w:rsidRPr="00F670C0">
        <w:rPr>
          <w:szCs w:val="22"/>
          <w:lang w:val="en-CA"/>
        </w:rPr>
        <w:t>.</w:t>
      </w:r>
      <w:r w:rsidR="007E5886">
        <w:rPr>
          <w:szCs w:val="22"/>
          <w:lang w:val="en-CA"/>
        </w:rPr>
        <w:t xml:space="preserve">  The current draft does not include the IC</w:t>
      </w:r>
      <w:r w:rsidR="007E5886" w:rsidRPr="007E5886">
        <w:rPr>
          <w:szCs w:val="22"/>
          <w:vertAlign w:val="subscript"/>
          <w:lang w:val="en-CA"/>
        </w:rPr>
        <w:t>T</w:t>
      </w:r>
      <w:r w:rsidR="007E5886">
        <w:rPr>
          <w:szCs w:val="22"/>
          <w:lang w:val="en-CA"/>
        </w:rPr>
        <w:t>C</w:t>
      </w:r>
      <w:r w:rsidR="007E5886" w:rsidRPr="007E5886">
        <w:rPr>
          <w:szCs w:val="22"/>
          <w:vertAlign w:val="subscript"/>
          <w:lang w:val="en-CA"/>
        </w:rPr>
        <w:t>P</w:t>
      </w:r>
      <w:r w:rsidR="007E5886">
        <w:rPr>
          <w:szCs w:val="22"/>
          <w:lang w:val="en-CA"/>
        </w:rPr>
        <w:t xml:space="preserve"> signal format that is specified by </w:t>
      </w:r>
      <w:r w:rsidR="007E5886">
        <w:t>ITU-R BT.2100</w:t>
      </w:r>
      <w:r w:rsidR="001701AD">
        <w:t xml:space="preserve"> [2] </w:t>
      </w:r>
      <w:r w:rsidR="00044DB5">
        <w:rPr>
          <w:szCs w:val="22"/>
          <w:lang w:val="en-CA"/>
        </w:rPr>
        <w:t>despite its wide deployment</w:t>
      </w:r>
      <w:r w:rsidR="007E5886">
        <w:t xml:space="preserve">.  </w:t>
      </w:r>
    </w:p>
    <w:p w14:paraId="5B73D4EA" w14:textId="389E25D1" w:rsidR="00044DB5" w:rsidRDefault="00044DB5" w:rsidP="00F670C0">
      <w:r>
        <w:t xml:space="preserve">The </w:t>
      </w:r>
      <w:r w:rsidR="006A16B0">
        <w:t xml:space="preserve">current draft of the </w:t>
      </w:r>
      <w:r w:rsidR="006A16B0" w:rsidRPr="00F670C0">
        <w:rPr>
          <w:szCs w:val="22"/>
          <w:lang w:val="en-CA"/>
        </w:rPr>
        <w:t xml:space="preserve">technical report on </w:t>
      </w:r>
      <w:r w:rsidR="006A16B0">
        <w:rPr>
          <w:szCs w:val="22"/>
          <w:lang w:val="en-CA"/>
        </w:rPr>
        <w:t xml:space="preserve">usage of </w:t>
      </w:r>
      <w:r w:rsidR="006A16B0" w:rsidRPr="00F670C0">
        <w:rPr>
          <w:szCs w:val="22"/>
          <w:lang w:val="en-CA"/>
        </w:rPr>
        <w:t>video signal property description code points and their combinations</w:t>
      </w:r>
      <w:r w:rsidR="006A16B0">
        <w:t xml:space="preserve"> states that it is</w:t>
      </w:r>
      <w:r>
        <w:t xml:space="preserve"> intended to “… aid in the automation of content workflows across various domains of capture, production, and distribution.”  It also “…aims to help its readers, especially toolset developers, to repurpose tools to work properly across several domains (e.g., capture, production, production distribution, and service distribution) where similar video conversion functions (e.g., chroma sub-sampling or colour space conversions) may be performed.”</w:t>
      </w:r>
    </w:p>
    <w:p w14:paraId="02A704B3" w14:textId="2357E828" w:rsidR="00F670C0" w:rsidRDefault="007E5886" w:rsidP="004234F0">
      <w:pPr>
        <w:rPr>
          <w:szCs w:val="22"/>
          <w:lang w:val="en-CA"/>
        </w:rPr>
      </w:pPr>
      <w:r>
        <w:rPr>
          <w:szCs w:val="22"/>
          <w:lang w:val="en-CA"/>
        </w:rPr>
        <w:t>IC</w:t>
      </w:r>
      <w:r w:rsidRPr="007E5886">
        <w:rPr>
          <w:szCs w:val="22"/>
          <w:vertAlign w:val="subscript"/>
          <w:lang w:val="en-CA"/>
        </w:rPr>
        <w:t>T</w:t>
      </w:r>
      <w:r>
        <w:rPr>
          <w:szCs w:val="22"/>
          <w:lang w:val="en-CA"/>
        </w:rPr>
        <w:t>C</w:t>
      </w:r>
      <w:r w:rsidRPr="007E5886">
        <w:rPr>
          <w:szCs w:val="22"/>
          <w:vertAlign w:val="subscript"/>
          <w:lang w:val="en-CA"/>
        </w:rPr>
        <w:t>P</w:t>
      </w:r>
      <w:r>
        <w:rPr>
          <w:szCs w:val="22"/>
          <w:lang w:val="en-CA"/>
        </w:rPr>
        <w:t xml:space="preserve"> is a colo</w:t>
      </w:r>
      <w:r w:rsidR="00B34FE6">
        <w:rPr>
          <w:szCs w:val="22"/>
          <w:lang w:val="en-CA"/>
        </w:rPr>
        <w:t>u</w:t>
      </w:r>
      <w:r>
        <w:rPr>
          <w:szCs w:val="22"/>
          <w:lang w:val="en-CA"/>
        </w:rPr>
        <w:t>r representation designed for high dynamic range (HDR) and wide colour gamut (WCG) imagery.  It is an operational replacement for Non-Constant Luminance (NCL) Y’C’</w:t>
      </w:r>
      <w:r w:rsidRPr="007E5886">
        <w:rPr>
          <w:szCs w:val="22"/>
          <w:vertAlign w:val="subscript"/>
          <w:lang w:val="en-CA"/>
        </w:rPr>
        <w:t>B</w:t>
      </w:r>
      <w:r>
        <w:rPr>
          <w:szCs w:val="22"/>
          <w:lang w:val="en-CA"/>
        </w:rPr>
        <w:t>C’</w:t>
      </w:r>
      <w:r w:rsidRPr="007E5886">
        <w:rPr>
          <w:szCs w:val="22"/>
          <w:vertAlign w:val="subscript"/>
          <w:lang w:val="en-CA"/>
        </w:rPr>
        <w:t>R</w:t>
      </w:r>
      <w:r>
        <w:rPr>
          <w:szCs w:val="22"/>
          <w:lang w:val="en-CA"/>
        </w:rPr>
        <w:t xml:space="preserve"> </w:t>
      </w:r>
      <w:r w:rsidR="00EF26C3">
        <w:rPr>
          <w:szCs w:val="22"/>
          <w:lang w:val="en-CA"/>
        </w:rPr>
        <w:t xml:space="preserve">[3] </w:t>
      </w:r>
      <w:r>
        <w:rPr>
          <w:szCs w:val="22"/>
          <w:lang w:val="en-CA"/>
        </w:rPr>
        <w:t>that provides the visual-quality benefits of Constant Luminance (CL) Y’</w:t>
      </w:r>
      <w:r w:rsidRPr="007E5886">
        <w:rPr>
          <w:szCs w:val="22"/>
          <w:vertAlign w:val="subscript"/>
          <w:lang w:val="en-CA"/>
        </w:rPr>
        <w:t>C</w:t>
      </w:r>
      <w:r>
        <w:rPr>
          <w:szCs w:val="22"/>
          <w:lang w:val="en-CA"/>
        </w:rPr>
        <w:t>C’</w:t>
      </w:r>
      <w:r w:rsidRPr="007E5886">
        <w:rPr>
          <w:szCs w:val="22"/>
          <w:vertAlign w:val="subscript"/>
          <w:lang w:val="en-CA"/>
        </w:rPr>
        <w:t>B</w:t>
      </w:r>
      <w:r>
        <w:rPr>
          <w:szCs w:val="22"/>
          <w:lang w:val="en-CA"/>
        </w:rPr>
        <w:t>C’</w:t>
      </w:r>
      <w:r w:rsidRPr="007E5886">
        <w:rPr>
          <w:szCs w:val="22"/>
          <w:vertAlign w:val="subscript"/>
          <w:lang w:val="en-CA"/>
        </w:rPr>
        <w:t>R</w:t>
      </w:r>
      <w:r>
        <w:rPr>
          <w:szCs w:val="22"/>
          <w:lang w:val="en-CA"/>
        </w:rPr>
        <w:t xml:space="preserve"> </w:t>
      </w:r>
      <w:r w:rsidR="00EF26C3">
        <w:rPr>
          <w:szCs w:val="22"/>
          <w:lang w:val="en-CA"/>
        </w:rPr>
        <w:t xml:space="preserve">[3] </w:t>
      </w:r>
      <w:r>
        <w:rPr>
          <w:szCs w:val="22"/>
          <w:lang w:val="en-CA"/>
        </w:rPr>
        <w:t>for HDR and WCG signals.</w:t>
      </w:r>
    </w:p>
    <w:p w14:paraId="3C92855C" w14:textId="2B8E9184" w:rsidR="005D0A06" w:rsidRDefault="00894118" w:rsidP="004234F0">
      <w:pPr>
        <w:rPr>
          <w:szCs w:val="22"/>
          <w:lang w:val="en-CA"/>
        </w:rPr>
      </w:pPr>
      <w:r>
        <w:rPr>
          <w:szCs w:val="22"/>
          <w:lang w:val="en-CA"/>
        </w:rPr>
        <w:t>IC</w:t>
      </w:r>
      <w:r w:rsidRPr="00D22D2E">
        <w:rPr>
          <w:szCs w:val="22"/>
          <w:vertAlign w:val="subscript"/>
          <w:lang w:val="en-CA"/>
        </w:rPr>
        <w:t>T</w:t>
      </w:r>
      <w:r>
        <w:rPr>
          <w:szCs w:val="22"/>
          <w:lang w:val="en-CA"/>
        </w:rPr>
        <w:t>C</w:t>
      </w:r>
      <w:r w:rsidRPr="00D22D2E">
        <w:rPr>
          <w:szCs w:val="22"/>
          <w:vertAlign w:val="subscript"/>
          <w:lang w:val="en-CA"/>
        </w:rPr>
        <w:t>P</w:t>
      </w:r>
      <w:r>
        <w:rPr>
          <w:szCs w:val="22"/>
          <w:lang w:val="en-CA"/>
        </w:rPr>
        <w:t xml:space="preserve"> colour matrix transformation were specified in the </w:t>
      </w:r>
      <w:r w:rsidR="00D22D2E">
        <w:rPr>
          <w:szCs w:val="22"/>
          <w:lang w:val="en-CA"/>
        </w:rPr>
        <w:t xml:space="preserve">fourth edition on HEVC (12/2016) [4] and the </w:t>
      </w:r>
      <w:r>
        <w:rPr>
          <w:szCs w:val="22"/>
          <w:lang w:val="en-CA"/>
        </w:rPr>
        <w:t xml:space="preserve">edition of AVC </w:t>
      </w:r>
      <w:r w:rsidR="000A0A2C">
        <w:rPr>
          <w:szCs w:val="22"/>
          <w:lang w:val="en-CA"/>
        </w:rPr>
        <w:t xml:space="preserve">that was </w:t>
      </w:r>
      <w:r>
        <w:rPr>
          <w:szCs w:val="22"/>
          <w:lang w:val="en-CA"/>
        </w:rPr>
        <w:t>approved in 2017 [5].</w:t>
      </w:r>
      <w:r w:rsidR="000A0A2C">
        <w:rPr>
          <w:szCs w:val="22"/>
          <w:lang w:val="en-CA"/>
        </w:rPr>
        <w:t xml:space="preserve">  </w:t>
      </w:r>
    </w:p>
    <w:p w14:paraId="17714581" w14:textId="5AD93494" w:rsidR="00E74387" w:rsidRPr="00E74387" w:rsidRDefault="00E74387" w:rsidP="004234F0">
      <w:pPr>
        <w:rPr>
          <w:szCs w:val="22"/>
          <w:lang w:val="en-CA"/>
        </w:rPr>
      </w:pPr>
      <w:r>
        <w:rPr>
          <w:szCs w:val="22"/>
          <w:lang w:val="en-CA"/>
        </w:rPr>
        <w:t>IC</w:t>
      </w:r>
      <w:r w:rsidRPr="00D22D2E">
        <w:rPr>
          <w:szCs w:val="22"/>
          <w:vertAlign w:val="subscript"/>
          <w:lang w:val="en-CA"/>
        </w:rPr>
        <w:t>T</w:t>
      </w:r>
      <w:r>
        <w:rPr>
          <w:szCs w:val="22"/>
          <w:lang w:val="en-CA"/>
        </w:rPr>
        <w:t>C</w:t>
      </w:r>
      <w:r w:rsidRPr="00D22D2E">
        <w:rPr>
          <w:szCs w:val="22"/>
          <w:vertAlign w:val="subscript"/>
          <w:lang w:val="en-CA"/>
        </w:rPr>
        <w:t>P</w:t>
      </w:r>
      <w:r>
        <w:rPr>
          <w:szCs w:val="22"/>
          <w:lang w:val="en-CA"/>
        </w:rPr>
        <w:t xml:space="preserve"> is widely supported:</w:t>
      </w:r>
    </w:p>
    <w:p w14:paraId="3DB4611A" w14:textId="2B29CDC5" w:rsidR="00CE717F" w:rsidRPr="005C2045" w:rsidRDefault="000A0A2C" w:rsidP="00693E11">
      <w:pPr>
        <w:pStyle w:val="ListParagraph"/>
        <w:numPr>
          <w:ilvl w:val="0"/>
          <w:numId w:val="17"/>
        </w:numPr>
        <w:rPr>
          <w:szCs w:val="22"/>
          <w:lang w:val="en-CA"/>
        </w:rPr>
      </w:pPr>
      <w:r w:rsidRPr="00044DB5">
        <w:rPr>
          <w:szCs w:val="22"/>
          <w:lang w:val="en-CA"/>
        </w:rPr>
        <w:t>IC</w:t>
      </w:r>
      <w:r w:rsidRPr="00044DB5">
        <w:rPr>
          <w:szCs w:val="22"/>
          <w:vertAlign w:val="subscript"/>
          <w:lang w:val="en-CA"/>
        </w:rPr>
        <w:t>T</w:t>
      </w:r>
      <w:r w:rsidRPr="00044DB5">
        <w:rPr>
          <w:szCs w:val="22"/>
          <w:lang w:val="en-CA"/>
        </w:rPr>
        <w:t>C</w:t>
      </w:r>
      <w:r w:rsidRPr="00044DB5">
        <w:rPr>
          <w:szCs w:val="22"/>
          <w:vertAlign w:val="subscript"/>
          <w:lang w:val="en-CA"/>
        </w:rPr>
        <w:t>P</w:t>
      </w:r>
      <w:r w:rsidRPr="00044DB5">
        <w:rPr>
          <w:szCs w:val="22"/>
          <w:lang w:val="en-CA"/>
        </w:rPr>
        <w:t xml:space="preserve"> </w:t>
      </w:r>
      <w:r w:rsidR="00044DB5" w:rsidRPr="00044DB5">
        <w:rPr>
          <w:szCs w:val="22"/>
          <w:lang w:val="en-CA"/>
        </w:rPr>
        <w:t>is supported by</w:t>
      </w:r>
      <w:r w:rsidRPr="00044DB5">
        <w:rPr>
          <w:szCs w:val="22"/>
          <w:lang w:val="en-CA"/>
        </w:rPr>
        <w:t xml:space="preserve"> widely-used and commercially significant open source video processing tools, including: x264, x265, </w:t>
      </w:r>
      <w:proofErr w:type="spellStart"/>
      <w:r w:rsidRPr="00044DB5">
        <w:rPr>
          <w:szCs w:val="22"/>
          <w:lang w:val="en-CA"/>
        </w:rPr>
        <w:t>ffmpeg</w:t>
      </w:r>
      <w:proofErr w:type="spellEnd"/>
      <w:r w:rsidRPr="00044DB5">
        <w:rPr>
          <w:szCs w:val="22"/>
          <w:lang w:val="en-CA"/>
        </w:rPr>
        <w:t xml:space="preserve">, and VCL media player. </w:t>
      </w:r>
    </w:p>
    <w:p w14:paraId="6FD385FC" w14:textId="0EAD05A2" w:rsidR="00BB7439" w:rsidRPr="00693E11" w:rsidRDefault="00044DB5" w:rsidP="00693E11">
      <w:pPr>
        <w:pStyle w:val="ListParagraph"/>
        <w:numPr>
          <w:ilvl w:val="0"/>
          <w:numId w:val="17"/>
        </w:numPr>
        <w:rPr>
          <w:szCs w:val="22"/>
          <w:lang w:val="en-CA"/>
        </w:rPr>
      </w:pPr>
      <w:r w:rsidRPr="002B66A3">
        <w:rPr>
          <w:szCs w:val="22"/>
          <w:lang w:val="en-CA"/>
        </w:rPr>
        <w:t>IC</w:t>
      </w:r>
      <w:r w:rsidRPr="002B66A3">
        <w:rPr>
          <w:szCs w:val="22"/>
          <w:vertAlign w:val="subscript"/>
          <w:lang w:val="en-CA"/>
        </w:rPr>
        <w:t>T</w:t>
      </w:r>
      <w:r w:rsidRPr="002B66A3">
        <w:rPr>
          <w:szCs w:val="22"/>
          <w:lang w:val="en-CA"/>
        </w:rPr>
        <w:t>C</w:t>
      </w:r>
      <w:r w:rsidRPr="002B66A3">
        <w:rPr>
          <w:szCs w:val="22"/>
          <w:vertAlign w:val="subscript"/>
          <w:lang w:val="en-CA"/>
        </w:rPr>
        <w:t>P</w:t>
      </w:r>
      <w:r w:rsidRPr="002B66A3">
        <w:rPr>
          <w:szCs w:val="22"/>
          <w:lang w:val="en-CA"/>
        </w:rPr>
        <w:t xml:space="preserve"> is supported by </w:t>
      </w:r>
      <w:r w:rsidRPr="004C2C2E">
        <w:rPr>
          <w:szCs w:val="22"/>
          <w:lang w:val="en-CA"/>
        </w:rPr>
        <w:t>leading international vendors of p</w:t>
      </w:r>
      <w:r w:rsidR="00BB7439" w:rsidRPr="004C2C2E">
        <w:rPr>
          <w:szCs w:val="22"/>
          <w:lang w:val="en-CA"/>
        </w:rPr>
        <w:t>rofession</w:t>
      </w:r>
      <w:r w:rsidR="00D31510" w:rsidRPr="004C2C2E">
        <w:rPr>
          <w:szCs w:val="22"/>
          <w:lang w:val="en-CA"/>
        </w:rPr>
        <w:t>al</w:t>
      </w:r>
      <w:r w:rsidR="00BB7439" w:rsidRPr="004C2C2E">
        <w:rPr>
          <w:szCs w:val="22"/>
          <w:lang w:val="en-CA"/>
        </w:rPr>
        <w:t xml:space="preserve"> </w:t>
      </w:r>
      <w:r w:rsidRPr="004C2C2E">
        <w:rPr>
          <w:szCs w:val="22"/>
          <w:lang w:val="en-CA"/>
        </w:rPr>
        <w:t xml:space="preserve">test equipment, including: </w:t>
      </w:r>
      <w:r w:rsidR="00BB7439" w:rsidRPr="004C2C2E">
        <w:rPr>
          <w:szCs w:val="22"/>
          <w:lang w:val="en-CA"/>
        </w:rPr>
        <w:t>test equipment [6</w:t>
      </w:r>
      <w:r w:rsidR="00E74BD2" w:rsidRPr="00E75D41">
        <w:rPr>
          <w:szCs w:val="22"/>
          <w:lang w:val="en-CA"/>
        </w:rPr>
        <w:t>,</w:t>
      </w:r>
      <w:r w:rsidR="00D31510" w:rsidRPr="00E75D41">
        <w:rPr>
          <w:szCs w:val="22"/>
          <w:lang w:val="en-CA"/>
        </w:rPr>
        <w:t>7</w:t>
      </w:r>
      <w:r w:rsidR="00BB7439" w:rsidRPr="00E75D41">
        <w:rPr>
          <w:szCs w:val="22"/>
          <w:lang w:val="en-CA"/>
        </w:rPr>
        <w:t>]</w:t>
      </w:r>
      <w:r w:rsidR="00E74BD2" w:rsidRPr="00693E11">
        <w:rPr>
          <w:szCs w:val="22"/>
          <w:lang w:val="en-CA"/>
        </w:rPr>
        <w:t xml:space="preserve">, </w:t>
      </w:r>
      <w:r w:rsidR="00D31510" w:rsidRPr="00693E11">
        <w:rPr>
          <w:szCs w:val="22"/>
          <w:lang w:val="en-CA"/>
        </w:rPr>
        <w:t>professional test content [8</w:t>
      </w:r>
      <w:r w:rsidR="00BB7439" w:rsidRPr="00693E11">
        <w:rPr>
          <w:szCs w:val="22"/>
          <w:lang w:val="en-CA"/>
        </w:rPr>
        <w:t>]</w:t>
      </w:r>
      <w:r w:rsidR="00E74BD2" w:rsidRPr="00693E11">
        <w:rPr>
          <w:szCs w:val="22"/>
          <w:lang w:val="en-CA"/>
        </w:rPr>
        <w:t>, and reference monitors [9]</w:t>
      </w:r>
      <w:r w:rsidRPr="00693E11">
        <w:rPr>
          <w:szCs w:val="22"/>
          <w:lang w:val="en-CA"/>
        </w:rPr>
        <w:t>.</w:t>
      </w:r>
    </w:p>
    <w:p w14:paraId="30D1A294" w14:textId="717BEF34" w:rsidR="00044DB5" w:rsidRDefault="00044DB5" w:rsidP="00693E11">
      <w:pPr>
        <w:pStyle w:val="ListParagraph"/>
        <w:numPr>
          <w:ilvl w:val="0"/>
          <w:numId w:val="17"/>
        </w:numPr>
      </w:pPr>
      <w:r>
        <w:t>IC</w:t>
      </w:r>
      <w:r w:rsidRPr="00044DB5">
        <w:rPr>
          <w:vertAlign w:val="subscript"/>
        </w:rPr>
        <w:t>T</w:t>
      </w:r>
      <w:r>
        <w:t>C</w:t>
      </w:r>
      <w:r w:rsidRPr="00044DB5">
        <w:rPr>
          <w:vertAlign w:val="subscript"/>
        </w:rPr>
        <w:t>P</w:t>
      </w:r>
      <w:r>
        <w:t xml:space="preserve"> is</w:t>
      </w:r>
      <w:r w:rsidR="006A16B0">
        <w:t xml:space="preserve"> </w:t>
      </w:r>
      <w:r>
        <w:t>supported by major consumer display manufacturers.</w:t>
      </w:r>
    </w:p>
    <w:p w14:paraId="0EE4E96C" w14:textId="3A94909B" w:rsidR="000A0A2C" w:rsidRDefault="000A0A2C" w:rsidP="00693E11">
      <w:pPr>
        <w:pStyle w:val="ListParagraph"/>
        <w:numPr>
          <w:ilvl w:val="0"/>
          <w:numId w:val="17"/>
        </w:numPr>
      </w:pPr>
      <w:r>
        <w:t>IC</w:t>
      </w:r>
      <w:r w:rsidRPr="00044DB5">
        <w:rPr>
          <w:vertAlign w:val="subscript"/>
        </w:rPr>
        <w:t>T</w:t>
      </w:r>
      <w:r>
        <w:t>C</w:t>
      </w:r>
      <w:r w:rsidRPr="00044DB5">
        <w:rPr>
          <w:vertAlign w:val="subscript"/>
        </w:rPr>
        <w:t>P</w:t>
      </w:r>
      <w:r>
        <w:t xml:space="preserve"> is currently used for prominent worldwide commercial video </w:t>
      </w:r>
      <w:r w:rsidR="001701AD">
        <w:t xml:space="preserve">streaming </w:t>
      </w:r>
      <w:r>
        <w:t>services</w:t>
      </w:r>
      <w:r w:rsidR="001701AD">
        <w:t xml:space="preserve"> and supported in the ATSC 3.0 Digital Television System [10]</w:t>
      </w:r>
      <w:r w:rsidR="00044DB5">
        <w:t>.</w:t>
      </w:r>
      <w:r w:rsidR="00044DB5" w:rsidDel="00044DB5">
        <w:t xml:space="preserve"> </w:t>
      </w:r>
    </w:p>
    <w:p w14:paraId="39A9444E" w14:textId="08B2993D" w:rsidR="000A0A2C" w:rsidRDefault="006B6A6A" w:rsidP="000A0A2C">
      <w:r>
        <w:t xml:space="preserve">The </w:t>
      </w:r>
      <w:r w:rsidR="000A0A2C">
        <w:t>IC</w:t>
      </w:r>
      <w:r w:rsidR="000A0A2C" w:rsidRPr="00B34FE6">
        <w:rPr>
          <w:vertAlign w:val="subscript"/>
        </w:rPr>
        <w:t>T</w:t>
      </w:r>
      <w:r w:rsidR="000A0A2C">
        <w:t>C</w:t>
      </w:r>
      <w:r w:rsidR="000A0A2C" w:rsidRPr="00B34FE6">
        <w:rPr>
          <w:vertAlign w:val="subscript"/>
        </w:rPr>
        <w:t>P</w:t>
      </w:r>
      <w:r w:rsidR="000A0A2C">
        <w:t xml:space="preserve"> </w:t>
      </w:r>
      <w:r>
        <w:t xml:space="preserve">signal format </w:t>
      </w:r>
      <w:r w:rsidR="000A0A2C">
        <w:t xml:space="preserve">should be included in the </w:t>
      </w:r>
      <w:r w:rsidR="00E74387">
        <w:t>first</w:t>
      </w:r>
      <w:r w:rsidR="00044DB5">
        <w:t xml:space="preserve"> version </w:t>
      </w:r>
      <w:r w:rsidR="000A0A2C">
        <w:t xml:space="preserve">of the technical report </w:t>
      </w:r>
      <w:r w:rsidR="000A0A2C" w:rsidRPr="000456B4">
        <w:t xml:space="preserve">to provide information to help the producers of various content processing </w:t>
      </w:r>
      <w:r w:rsidR="00044DB5">
        <w:t xml:space="preserve">and test </w:t>
      </w:r>
      <w:r w:rsidR="000A0A2C" w:rsidRPr="000456B4">
        <w:t xml:space="preserve">tools avoid mistakes that can </w:t>
      </w:r>
      <w:r w:rsidR="00E74387">
        <w:t>result in</w:t>
      </w:r>
      <w:r w:rsidR="000A0A2C" w:rsidRPr="000456B4">
        <w:t xml:space="preserve"> video quality degradation </w:t>
      </w:r>
      <w:r w:rsidR="006A16B0">
        <w:t>because</w:t>
      </w:r>
      <w:r w:rsidR="00E74BD2">
        <w:t xml:space="preserve"> </w:t>
      </w:r>
      <w:r w:rsidR="00E74387">
        <w:t xml:space="preserve">of </w:t>
      </w:r>
      <w:r w:rsidR="000A0A2C" w:rsidRPr="000456B4">
        <w:t>incorrect assumptions about video property combinations</w:t>
      </w:r>
      <w:r w:rsidR="000A0A2C">
        <w:t>.</w:t>
      </w:r>
    </w:p>
    <w:p w14:paraId="59B595F3" w14:textId="249C93F0" w:rsidR="009976E7" w:rsidRDefault="009976E7" w:rsidP="009976E7">
      <w:pPr>
        <w:pStyle w:val="Heading1"/>
        <w:rPr>
          <w:lang w:val="en-CA"/>
        </w:rPr>
      </w:pPr>
      <w:r>
        <w:rPr>
          <w:lang w:val="en-CA"/>
        </w:rPr>
        <w:lastRenderedPageBreak/>
        <w:t>Proposed text</w:t>
      </w:r>
    </w:p>
    <w:p w14:paraId="25E4114A" w14:textId="46AD7CD2" w:rsidR="009976E7" w:rsidRDefault="009976E7" w:rsidP="009976E7">
      <w:pPr>
        <w:rPr>
          <w:szCs w:val="22"/>
          <w:lang w:val="en-CA"/>
        </w:rPr>
      </w:pPr>
      <w:r>
        <w:rPr>
          <w:szCs w:val="22"/>
          <w:lang w:val="en-CA"/>
        </w:rPr>
        <w:t xml:space="preserve">Add the following text to the </w:t>
      </w:r>
      <w:r w:rsidR="006A16B0">
        <w:rPr>
          <w:szCs w:val="22"/>
          <w:lang w:val="en-CA"/>
        </w:rPr>
        <w:t xml:space="preserve">current </w:t>
      </w:r>
      <w:r w:rsidRPr="00F670C0">
        <w:rPr>
          <w:szCs w:val="22"/>
          <w:lang w:val="en-CA"/>
        </w:rPr>
        <w:t xml:space="preserve">draft of </w:t>
      </w:r>
      <w:r w:rsidR="006A16B0">
        <w:rPr>
          <w:szCs w:val="22"/>
          <w:lang w:val="en-CA"/>
        </w:rPr>
        <w:t>the</w:t>
      </w:r>
      <w:r w:rsidRPr="00F670C0">
        <w:rPr>
          <w:szCs w:val="22"/>
          <w:lang w:val="en-CA"/>
        </w:rPr>
        <w:t xml:space="preserve"> technical report on </w:t>
      </w:r>
      <w:r>
        <w:rPr>
          <w:szCs w:val="22"/>
          <w:lang w:val="en-CA"/>
        </w:rPr>
        <w:t xml:space="preserve">usage </w:t>
      </w:r>
      <w:r w:rsidRPr="00F670C0">
        <w:rPr>
          <w:szCs w:val="22"/>
          <w:lang w:val="en-CA"/>
        </w:rPr>
        <w:t>video signal property description code points and their combinations</w:t>
      </w:r>
      <w:r>
        <w:rPr>
          <w:szCs w:val="22"/>
          <w:lang w:val="en-CA"/>
        </w:rPr>
        <w:t xml:space="preserve"> [2].</w:t>
      </w:r>
    </w:p>
    <w:p w14:paraId="3B447FF5" w14:textId="77777777" w:rsidR="00C173A4" w:rsidRPr="00C173A4" w:rsidRDefault="009976E7" w:rsidP="00C173A4">
      <w:pPr>
        <w:pStyle w:val="Heading2"/>
        <w:rPr>
          <w:lang w:val="en-CA"/>
        </w:rPr>
      </w:pPr>
      <w:r w:rsidRPr="00C173A4">
        <w:t>Section 4 Abbreviations</w:t>
      </w:r>
    </w:p>
    <w:p w14:paraId="2B66E3A5" w14:textId="77777777" w:rsidR="00C173A4" w:rsidRDefault="00C173A4" w:rsidP="00C173A4">
      <w:pPr>
        <w:pStyle w:val="Heading2"/>
        <w:numPr>
          <w:ilvl w:val="0"/>
          <w:numId w:val="0"/>
        </w:numPr>
        <w:rPr>
          <w:b w:val="0"/>
          <w:bCs w:val="0"/>
          <w:i w:val="0"/>
          <w:iCs w:val="0"/>
          <w:sz w:val="22"/>
          <w:szCs w:val="20"/>
        </w:rPr>
      </w:pPr>
      <w:r>
        <w:rPr>
          <w:b w:val="0"/>
          <w:bCs w:val="0"/>
          <w:i w:val="0"/>
          <w:iCs w:val="0"/>
          <w:sz w:val="22"/>
          <w:szCs w:val="20"/>
        </w:rPr>
        <w:t>A</w:t>
      </w:r>
      <w:r w:rsidR="009976E7" w:rsidRPr="00C173A4">
        <w:rPr>
          <w:b w:val="0"/>
          <w:bCs w:val="0"/>
          <w:i w:val="0"/>
          <w:iCs w:val="0"/>
          <w:sz w:val="22"/>
          <w:szCs w:val="20"/>
        </w:rPr>
        <w:t>dd the following text in the appropriate location in the alphabetic list:</w:t>
      </w:r>
      <w:r>
        <w:rPr>
          <w:b w:val="0"/>
          <w:bCs w:val="0"/>
          <w:i w:val="0"/>
          <w:iCs w:val="0"/>
          <w:sz w:val="22"/>
          <w:szCs w:val="20"/>
        </w:rPr>
        <w:t xml:space="preserve"> </w:t>
      </w:r>
    </w:p>
    <w:p w14:paraId="25E5469B" w14:textId="4315839D" w:rsidR="00CF1DEA" w:rsidRDefault="009976E7" w:rsidP="00C173A4">
      <w:pPr>
        <w:pStyle w:val="Heading2"/>
        <w:numPr>
          <w:ilvl w:val="0"/>
          <w:numId w:val="0"/>
        </w:numPr>
        <w:ind w:left="720"/>
        <w:rPr>
          <w:szCs w:val="22"/>
          <w:lang w:val="en-CA"/>
        </w:rPr>
      </w:pPr>
      <w:r w:rsidRPr="00C173A4">
        <w:rPr>
          <w:b w:val="0"/>
          <w:bCs w:val="0"/>
          <w:i w:val="0"/>
          <w:iCs w:val="0"/>
          <w:sz w:val="22"/>
          <w:szCs w:val="20"/>
          <w:highlight w:val="yellow"/>
        </w:rPr>
        <w:t>“ICTCP</w:t>
      </w:r>
      <w:r w:rsidRPr="00C173A4">
        <w:rPr>
          <w:b w:val="0"/>
          <w:bCs w:val="0"/>
          <w:i w:val="0"/>
          <w:iCs w:val="0"/>
          <w:sz w:val="22"/>
          <w:szCs w:val="20"/>
          <w:highlight w:val="yellow"/>
        </w:rPr>
        <w:tab/>
        <w:t>Constant</w:t>
      </w:r>
      <w:r w:rsidR="00C173A4" w:rsidRPr="00C173A4">
        <w:rPr>
          <w:b w:val="0"/>
          <w:bCs w:val="0"/>
          <w:i w:val="0"/>
          <w:iCs w:val="0"/>
          <w:sz w:val="22"/>
          <w:szCs w:val="20"/>
          <w:highlight w:val="yellow"/>
        </w:rPr>
        <w:t xml:space="preserve"> </w:t>
      </w:r>
      <w:r w:rsidRPr="00C173A4">
        <w:rPr>
          <w:b w:val="0"/>
          <w:bCs w:val="0"/>
          <w:i w:val="0"/>
          <w:iCs w:val="0"/>
          <w:sz w:val="22"/>
          <w:szCs w:val="20"/>
          <w:highlight w:val="yellow"/>
        </w:rPr>
        <w:t>Intensity signal format (as defined in Rec. ITU-R BT.2100)”</w:t>
      </w:r>
    </w:p>
    <w:p w14:paraId="1606EB70" w14:textId="2AB8F67E" w:rsidR="00C173A4" w:rsidRDefault="009976E7" w:rsidP="00C173A4">
      <w:pPr>
        <w:pStyle w:val="Heading2"/>
        <w:rPr>
          <w:szCs w:val="22"/>
          <w:lang w:val="en-CA"/>
        </w:rPr>
      </w:pPr>
      <w:r w:rsidRPr="00C173A4">
        <w:t>Section 6 Workflow domains</w:t>
      </w:r>
    </w:p>
    <w:p w14:paraId="4B2645E2" w14:textId="335F185C" w:rsidR="009976E7" w:rsidRDefault="00C506E5" w:rsidP="00C173A4">
      <w:pPr>
        <w:pStyle w:val="Heading3"/>
      </w:pPr>
      <w:r>
        <w:rPr>
          <w:noProof/>
          <w:lang w:val="en-CA"/>
        </w:rPr>
        <mc:AlternateContent>
          <mc:Choice Requires="wpg">
            <w:drawing>
              <wp:anchor distT="0" distB="0" distL="114300" distR="114300" simplePos="0" relativeHeight="251662848" behindDoc="0" locked="0" layoutInCell="1" allowOverlap="1" wp14:anchorId="1083E919" wp14:editId="7FE87795">
                <wp:simplePos x="0" y="0"/>
                <wp:positionH relativeFrom="margin">
                  <wp:align>right</wp:align>
                </wp:positionH>
                <wp:positionV relativeFrom="paragraph">
                  <wp:posOffset>658690</wp:posOffset>
                </wp:positionV>
                <wp:extent cx="6000108" cy="3791164"/>
                <wp:effectExtent l="0" t="0" r="0" b="0"/>
                <wp:wrapTopAndBottom/>
                <wp:docPr id="54" name="Group 54"/>
                <wp:cNvGraphicFramePr/>
                <a:graphic xmlns:a="http://schemas.openxmlformats.org/drawingml/2006/main">
                  <a:graphicData uri="http://schemas.microsoft.com/office/word/2010/wordprocessingGroup">
                    <wpg:wgp>
                      <wpg:cNvGrpSpPr/>
                      <wpg:grpSpPr>
                        <a:xfrm>
                          <a:off x="0" y="0"/>
                          <a:ext cx="6000108" cy="3791164"/>
                          <a:chOff x="0" y="0"/>
                          <a:chExt cx="6000108" cy="3791164"/>
                        </a:xfrm>
                      </wpg:grpSpPr>
                      <wpg:grpSp>
                        <wpg:cNvPr id="53" name="Group 53"/>
                        <wpg:cNvGrpSpPr/>
                        <wpg:grpSpPr>
                          <a:xfrm>
                            <a:off x="369869" y="883578"/>
                            <a:ext cx="5268505" cy="1920240"/>
                            <a:chOff x="0" y="0"/>
                            <a:chExt cx="5268505" cy="1920240"/>
                          </a:xfrm>
                        </wpg:grpSpPr>
                        <wps:wsp>
                          <wps:cNvPr id="64" name="Straight Connector 64">
                            <a:extLst/>
                          </wps:cNvPr>
                          <wps:cNvCnPr/>
                          <wps:spPr>
                            <a:xfrm>
                              <a:off x="965771" y="585627"/>
                              <a:ext cx="3338830" cy="0"/>
                            </a:xfrm>
                            <a:prstGeom prst="line">
                              <a:avLst/>
                            </a:prstGeom>
                            <a:noFill/>
                            <a:ln w="6350" cap="flat" cmpd="sng" algn="ctr">
                              <a:solidFill>
                                <a:sysClr val="windowText" lastClr="000000"/>
                              </a:solidFill>
                              <a:prstDash val="solid"/>
                              <a:miter lim="800000"/>
                            </a:ln>
                            <a:effectLst/>
                          </wps:spPr>
                          <wps:bodyPr/>
                        </wps:wsp>
                        <wps:wsp>
                          <wps:cNvPr id="65" name="Rectangle 65">
                            <a:extLst/>
                          </wps:cNvPr>
                          <wps:cNvSpPr/>
                          <wps:spPr>
                            <a:xfrm>
                              <a:off x="0" y="195209"/>
                              <a:ext cx="953358" cy="771534"/>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54C93007" w14:textId="77777777" w:rsidR="00CF1DEA" w:rsidRPr="00E66C3B" w:rsidRDefault="00CF1DEA" w:rsidP="00CF1DEA">
                                <w:pPr>
                                  <w:pStyle w:val="NormalWeb"/>
                                  <w:spacing w:before="0"/>
                                  <w:jc w:val="center"/>
                                </w:pPr>
                                <w:r w:rsidRPr="00E66C3B">
                                  <w:rPr>
                                    <w:color w:val="000000" w:themeColor="text1"/>
                                    <w:kern w:val="24"/>
                                  </w:rPr>
                                  <w:t>Capture</w:t>
                                </w:r>
                              </w:p>
                            </w:txbxContent>
                          </wps:txbx>
                          <wps:bodyPr rtlCol="0" anchor="ctr"/>
                        </wps:wsp>
                        <wps:wsp>
                          <wps:cNvPr id="66" name="Rectangle 66">
                            <a:extLst/>
                          </wps:cNvPr>
                          <wps:cNvSpPr/>
                          <wps:spPr>
                            <a:xfrm>
                              <a:off x="1397286" y="205483"/>
                              <a:ext cx="953358" cy="771534"/>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6B36CDD0" w14:textId="77777777" w:rsidR="00CF1DEA" w:rsidRPr="000456B4" w:rsidRDefault="00CF1DEA" w:rsidP="00CF1DEA">
                                <w:pPr>
                                  <w:pStyle w:val="NormalWeb"/>
                                  <w:spacing w:before="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wps:txbx>
                          <wps:bodyPr rtlCol="0" anchor="ctr"/>
                        </wps:wsp>
                        <wps:wsp>
                          <wps:cNvPr id="67" name="Rectangle 67">
                            <a:extLst/>
                          </wps:cNvPr>
                          <wps:cNvSpPr/>
                          <wps:spPr>
                            <a:xfrm>
                              <a:off x="4315147" y="205483"/>
                              <a:ext cx="953358" cy="771534"/>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1C03C6E4" w14:textId="77777777" w:rsidR="00CF1DEA" w:rsidRPr="000456B4" w:rsidRDefault="00CF1DEA" w:rsidP="00CF1DEA">
                                <w:pPr>
                                  <w:pStyle w:val="NormalWeb"/>
                                  <w:spacing w:before="0"/>
                                  <w:jc w:val="center"/>
                                  <w:rPr>
                                    <w:sz w:val="20"/>
                                  </w:rPr>
                                </w:pPr>
                                <w:r w:rsidRPr="00E66C3B">
                                  <w:rPr>
                                    <w:color w:val="000000" w:themeColor="text1"/>
                                    <w:kern w:val="24"/>
                                    <w:szCs w:val="36"/>
                                  </w:rPr>
                                  <w:t>Service</w:t>
                                </w:r>
                              </w:p>
                              <w:p w14:paraId="57F1D585" w14:textId="77777777" w:rsidR="00CF1DEA" w:rsidRPr="000456B4" w:rsidRDefault="00CF1DEA" w:rsidP="00CF1DEA">
                                <w:pPr>
                                  <w:pStyle w:val="NormalWeb"/>
                                  <w:spacing w:before="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s:wsp>
                          <wps:cNvPr id="68" name="Straight Connector 68">
                            <a:extLst/>
                          </wps:cNvPr>
                          <wps:cNvCnPr>
                            <a:cxnSpLocks/>
                          </wps:cNvCnPr>
                          <wps:spPr>
                            <a:xfrm>
                              <a:off x="4006922" y="0"/>
                              <a:ext cx="0" cy="1920240"/>
                            </a:xfrm>
                            <a:prstGeom prst="line">
                              <a:avLst/>
                            </a:prstGeom>
                            <a:noFill/>
                            <a:ln w="6350" cap="flat" cmpd="sng" algn="ctr">
                              <a:solidFill>
                                <a:sysClr val="windowText" lastClr="000000"/>
                              </a:solidFill>
                              <a:prstDash val="dash"/>
                              <a:miter lim="800000"/>
                            </a:ln>
                            <a:effectLst/>
                          </wps:spPr>
                          <wps:bodyPr/>
                        </wps:wsp>
                        <wps:wsp>
                          <wps:cNvPr id="69" name="Straight Connector 69">
                            <a:extLst/>
                          </wps:cNvPr>
                          <wps:cNvCnPr>
                            <a:cxnSpLocks/>
                          </wps:cNvCnPr>
                          <wps:spPr>
                            <a:xfrm>
                              <a:off x="1191803" y="0"/>
                              <a:ext cx="3175" cy="1920240"/>
                            </a:xfrm>
                            <a:prstGeom prst="line">
                              <a:avLst/>
                            </a:prstGeom>
                            <a:noFill/>
                            <a:ln w="6350" cap="flat" cmpd="sng" algn="ctr">
                              <a:solidFill>
                                <a:sysClr val="windowText" lastClr="000000"/>
                              </a:solidFill>
                              <a:prstDash val="dash"/>
                              <a:miter lim="800000"/>
                            </a:ln>
                            <a:effectLst/>
                          </wps:spPr>
                          <wps:bodyPr/>
                        </wps:wsp>
                        <wps:wsp>
                          <wps:cNvPr id="70" name="Rectangle 70">
                            <a:extLst/>
                          </wps:cNvPr>
                          <wps:cNvSpPr/>
                          <wps:spPr>
                            <a:xfrm>
                              <a:off x="2835668" y="205483"/>
                              <a:ext cx="953358" cy="771534"/>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568A6CAB" w14:textId="77777777" w:rsidR="00CF1DEA" w:rsidRPr="000456B4" w:rsidRDefault="00CF1DEA" w:rsidP="00CF1DEA">
                                <w:pPr>
                                  <w:pStyle w:val="NormalWeb"/>
                                  <w:spacing w:before="0"/>
                                  <w:jc w:val="center"/>
                                  <w:rPr>
                                    <w:sz w:val="20"/>
                                  </w:rPr>
                                </w:pPr>
                                <w:r w:rsidRPr="00E66C3B">
                                  <w:rPr>
                                    <w:color w:val="000000" w:themeColor="text1"/>
                                    <w:kern w:val="24"/>
                                    <w:szCs w:val="36"/>
                                  </w:rPr>
                                  <w:t>Production</w:t>
                                </w:r>
                              </w:p>
                              <w:p w14:paraId="1777B211" w14:textId="77777777" w:rsidR="00CF1DEA" w:rsidRPr="000456B4" w:rsidRDefault="00CF1DEA" w:rsidP="00CF1DEA">
                                <w:pPr>
                                  <w:pStyle w:val="NormalWeb"/>
                                  <w:spacing w:before="0"/>
                                  <w:jc w:val="center"/>
                                  <w:rPr>
                                    <w:sz w:val="20"/>
                                  </w:rPr>
                                </w:pPr>
                                <w:r>
                                  <w:rPr>
                                    <w:color w:val="000000" w:themeColor="text1"/>
                                    <w:kern w:val="24"/>
                                    <w:szCs w:val="36"/>
                                  </w:rPr>
                                  <w:t>d</w:t>
                                </w:r>
                                <w:r w:rsidRPr="00E66C3B">
                                  <w:rPr>
                                    <w:color w:val="000000" w:themeColor="text1"/>
                                    <w:kern w:val="24"/>
                                    <w:szCs w:val="36"/>
                                  </w:rPr>
                                  <w:t>istribution</w:t>
                                </w:r>
                              </w:p>
                            </w:txbxContent>
                          </wps:txbx>
                          <wps:bodyPr rtlCol="0" anchor="ctr"/>
                        </wps:wsp>
                      </wpg:grpSp>
                      <wpg:grpSp>
                        <wpg:cNvPr id="50" name="Group 50"/>
                        <wpg:cNvGrpSpPr/>
                        <wpg:grpSpPr>
                          <a:xfrm>
                            <a:off x="0" y="0"/>
                            <a:ext cx="5357839" cy="760310"/>
                            <a:chOff x="0" y="0"/>
                            <a:chExt cx="5357839" cy="760310"/>
                          </a:xfrm>
                        </wpg:grpSpPr>
                        <wps:wsp>
                          <wps:cNvPr id="71" name="Straight Arrow Connector 71">
                            <a:extLst/>
                          </wps:cNvPr>
                          <wps:cNvCnPr/>
                          <wps:spPr>
                            <a:xfrm>
                              <a:off x="924674" y="595901"/>
                              <a:ext cx="4433165" cy="0"/>
                            </a:xfrm>
                            <a:prstGeom prst="straightConnector1">
                              <a:avLst/>
                            </a:prstGeom>
                            <a:noFill/>
                            <a:ln w="19050" cap="flat" cmpd="sng" algn="ctr">
                              <a:solidFill>
                                <a:sysClr val="windowText" lastClr="000000"/>
                              </a:solidFill>
                              <a:prstDash val="solid"/>
                              <a:miter lim="800000"/>
                              <a:headEnd type="oval" w="med" len="med"/>
                              <a:tailEnd type="triangle" w="med" len="med"/>
                            </a:ln>
                            <a:effectLst/>
                          </wps:spPr>
                          <wps:bodyPr/>
                        </wps:wsp>
                        <wps:wsp>
                          <wps:cNvPr id="72" name="Straight Arrow Connector 72">
                            <a:extLst/>
                          </wps:cNvPr>
                          <wps:cNvCnPr/>
                          <wps:spPr>
                            <a:xfrm>
                              <a:off x="924674" y="308225"/>
                              <a:ext cx="4433165" cy="0"/>
                            </a:xfrm>
                            <a:prstGeom prst="straightConnector1">
                              <a:avLst/>
                            </a:prstGeom>
                            <a:noFill/>
                            <a:ln w="19050" cap="flat" cmpd="sng" algn="ctr">
                              <a:solidFill>
                                <a:sysClr val="windowText" lastClr="000000"/>
                              </a:solidFill>
                              <a:prstDash val="solid"/>
                              <a:miter lim="800000"/>
                              <a:headEnd type="oval" w="med" len="med"/>
                              <a:tailEnd type="triangle" w="med" len="med"/>
                            </a:ln>
                            <a:effectLst/>
                          </wps:spPr>
                          <wps:bodyPr/>
                        </wps:wsp>
                        <wps:wsp>
                          <wps:cNvPr id="73" name="TextBox 10">
                            <a:extLst/>
                          </wps:cNvPr>
                          <wps:cNvSpPr txBox="1"/>
                          <wps:spPr>
                            <a:xfrm>
                              <a:off x="10274" y="0"/>
                              <a:ext cx="1129889" cy="533400"/>
                            </a:xfrm>
                            <a:prstGeom prst="rect">
                              <a:avLst/>
                            </a:prstGeom>
                            <a:noFill/>
                          </wps:spPr>
                          <wps:txbx>
                            <w:txbxContent>
                              <w:p w14:paraId="4E6586B5" w14:textId="77777777" w:rsidR="00CF1DEA" w:rsidRPr="00E66C3B" w:rsidRDefault="00CF1DEA" w:rsidP="00CF1DEA">
                                <w:pPr>
                                  <w:pStyle w:val="NormalWeb"/>
                                  <w:spacing w:before="0"/>
                                  <w:rPr>
                                    <w:color w:val="000000" w:themeColor="text1"/>
                                    <w:kern w:val="24"/>
                                    <w:szCs w:val="28"/>
                                  </w:rPr>
                                </w:pPr>
                                <w:r w:rsidRPr="00E66C3B">
                                  <w:rPr>
                                    <w:color w:val="000000" w:themeColor="text1"/>
                                    <w:kern w:val="24"/>
                                    <w:szCs w:val="28"/>
                                  </w:rPr>
                                  <w:t>Theatrical/</w:t>
                                </w:r>
                              </w:p>
                              <w:p w14:paraId="27EDAEDD" w14:textId="77777777" w:rsidR="00CF1DEA" w:rsidRPr="0073196A" w:rsidRDefault="00CF1DEA" w:rsidP="00CF1DEA">
                                <w:pPr>
                                  <w:pStyle w:val="NormalWeb"/>
                                  <w:spacing w:before="0"/>
                                  <w:rPr>
                                    <w:sz w:val="22"/>
                                  </w:rPr>
                                </w:pPr>
                                <w:r w:rsidRPr="00E66C3B">
                                  <w:rPr>
                                    <w:color w:val="000000" w:themeColor="text1"/>
                                    <w:kern w:val="24"/>
                                    <w:szCs w:val="28"/>
                                  </w:rPr>
                                  <w:t>Scripted TV</w:t>
                                </w:r>
                              </w:p>
                            </w:txbxContent>
                          </wps:txbx>
                          <wps:bodyPr wrap="square" rtlCol="0">
                            <a:noAutofit/>
                          </wps:bodyPr>
                        </wps:wsp>
                        <wps:wsp>
                          <wps:cNvPr id="74" name="TextBox 11">
                            <a:extLst/>
                          </wps:cNvPr>
                          <wps:cNvSpPr txBox="1"/>
                          <wps:spPr>
                            <a:xfrm>
                              <a:off x="0" y="441789"/>
                              <a:ext cx="937611" cy="318521"/>
                            </a:xfrm>
                            <a:prstGeom prst="rect">
                              <a:avLst/>
                            </a:prstGeom>
                            <a:noFill/>
                          </wps:spPr>
                          <wps:txbx>
                            <w:txbxContent>
                              <w:p w14:paraId="6F3E7A9C" w14:textId="77777777" w:rsidR="00CF1DEA" w:rsidRPr="0073196A" w:rsidRDefault="00CF1DEA" w:rsidP="00CF1DEA">
                                <w:pPr>
                                  <w:pStyle w:val="NormalWeb"/>
                                  <w:spacing w:before="0"/>
                                  <w:rPr>
                                    <w:sz w:val="22"/>
                                  </w:rPr>
                                </w:pPr>
                                <w:r w:rsidRPr="00E66C3B">
                                  <w:rPr>
                                    <w:color w:val="000000" w:themeColor="text1"/>
                                    <w:kern w:val="24"/>
                                    <w:szCs w:val="28"/>
                                  </w:rPr>
                                  <w:t>Live Events</w:t>
                                </w:r>
                              </w:p>
                            </w:txbxContent>
                          </wps:txbx>
                          <wps:bodyPr wrap="square" rtlCol="0">
                            <a:noAutofit/>
                          </wps:bodyPr>
                        </wps:wsp>
                      </wpg:grpSp>
                      <wpg:grpSp>
                        <wpg:cNvPr id="51" name="Group 51"/>
                        <wpg:cNvGrpSpPr/>
                        <wpg:grpSpPr>
                          <a:xfrm>
                            <a:off x="215757" y="2866490"/>
                            <a:ext cx="5784351" cy="924674"/>
                            <a:chOff x="0" y="0"/>
                            <a:chExt cx="5784351" cy="924674"/>
                          </a:xfrm>
                        </wpg:grpSpPr>
                        <wps:wsp>
                          <wps:cNvPr id="75" name="TextBox 12">
                            <a:extLst/>
                          </wps:cNvPr>
                          <wps:cNvSpPr txBox="1"/>
                          <wps:spPr>
                            <a:xfrm>
                              <a:off x="0" y="10274"/>
                              <a:ext cx="2743200" cy="914400"/>
                            </a:xfrm>
                            <a:prstGeom prst="rect">
                              <a:avLst/>
                            </a:prstGeom>
                            <a:noFill/>
                          </wps:spPr>
                          <wps:txbx>
                            <w:txbxContent>
                              <w:p w14:paraId="59B9E4A8"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Non-</w:t>
                                </w:r>
                                <w:r>
                                  <w:rPr>
                                    <w:color w:val="000000" w:themeColor="text1"/>
                                    <w:kern w:val="24"/>
                                    <w:szCs w:val="28"/>
                                  </w:rPr>
                                  <w:t>l</w:t>
                                </w:r>
                                <w:r w:rsidRPr="00E66C3B">
                                  <w:rPr>
                                    <w:color w:val="000000" w:themeColor="text1"/>
                                    <w:kern w:val="24"/>
                                    <w:szCs w:val="28"/>
                                  </w:rPr>
                                  <w:t xml:space="preserve">inear </w:t>
                                </w:r>
                                <w:r>
                                  <w:rPr>
                                    <w:color w:val="000000" w:themeColor="text1"/>
                                    <w:kern w:val="24"/>
                                    <w:szCs w:val="28"/>
                                  </w:rPr>
                                  <w:t>c</w:t>
                                </w:r>
                                <w:r w:rsidRPr="00E66C3B">
                                  <w:rPr>
                                    <w:color w:val="000000" w:themeColor="text1"/>
                                    <w:kern w:val="24"/>
                                    <w:szCs w:val="28"/>
                                  </w:rPr>
                                  <w:t xml:space="preserve">olour </w:t>
                                </w:r>
                                <w:r>
                                  <w:rPr>
                                    <w:color w:val="000000" w:themeColor="text1"/>
                                    <w:kern w:val="24"/>
                                    <w:szCs w:val="28"/>
                                  </w:rPr>
                                  <w:t>t</w:t>
                                </w:r>
                                <w:r w:rsidRPr="00E66C3B">
                                  <w:rPr>
                                    <w:color w:val="000000" w:themeColor="text1"/>
                                    <w:kern w:val="24"/>
                                    <w:szCs w:val="28"/>
                                  </w:rPr>
                                  <w:t>ransformations</w:t>
                                </w:r>
                              </w:p>
                              <w:p w14:paraId="4B85F685"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 xml:space="preserve">Chroma </w:t>
                                </w:r>
                                <w:r>
                                  <w:rPr>
                                    <w:color w:val="000000" w:themeColor="text1"/>
                                    <w:kern w:val="24"/>
                                    <w:szCs w:val="28"/>
                                  </w:rPr>
                                  <w:t>s</w:t>
                                </w:r>
                                <w:r w:rsidRPr="00E66C3B">
                                  <w:rPr>
                                    <w:color w:val="000000" w:themeColor="text1"/>
                                    <w:kern w:val="24"/>
                                    <w:szCs w:val="28"/>
                                  </w:rPr>
                                  <w:t>ub-</w:t>
                                </w:r>
                                <w:r>
                                  <w:rPr>
                                    <w:color w:val="000000" w:themeColor="text1"/>
                                    <w:kern w:val="24"/>
                                    <w:szCs w:val="28"/>
                                  </w:rPr>
                                  <w:t>s</w:t>
                                </w:r>
                                <w:r w:rsidRPr="00E66C3B">
                                  <w:rPr>
                                    <w:color w:val="000000" w:themeColor="text1"/>
                                    <w:kern w:val="24"/>
                                    <w:szCs w:val="28"/>
                                  </w:rPr>
                                  <w:t>ampling</w:t>
                                </w:r>
                              </w:p>
                              <w:p w14:paraId="6D4F1EF6"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 xml:space="preserve">Colour </w:t>
                                </w:r>
                                <w:r>
                                  <w:rPr>
                                    <w:color w:val="000000" w:themeColor="text1"/>
                                    <w:kern w:val="24"/>
                                    <w:szCs w:val="28"/>
                                  </w:rPr>
                                  <w:t>r</w:t>
                                </w:r>
                                <w:r w:rsidRPr="00E66C3B">
                                  <w:rPr>
                                    <w:color w:val="000000" w:themeColor="text1"/>
                                    <w:kern w:val="24"/>
                                    <w:szCs w:val="28"/>
                                  </w:rPr>
                                  <w:t xml:space="preserve">epresentation </w:t>
                                </w:r>
                                <w:r>
                                  <w:rPr>
                                    <w:color w:val="000000" w:themeColor="text1"/>
                                    <w:kern w:val="24"/>
                                    <w:szCs w:val="28"/>
                                  </w:rPr>
                                  <w:t>t</w:t>
                                </w:r>
                                <w:r w:rsidRPr="00E66C3B">
                                  <w:rPr>
                                    <w:color w:val="000000" w:themeColor="text1"/>
                                    <w:kern w:val="24"/>
                                    <w:szCs w:val="28"/>
                                  </w:rPr>
                                  <w:t>ransformation</w:t>
                                </w:r>
                              </w:p>
                              <w:p w14:paraId="0F63AA9F"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 xml:space="preserve">Bit </w:t>
                                </w:r>
                                <w:r>
                                  <w:rPr>
                                    <w:color w:val="000000" w:themeColor="text1"/>
                                    <w:kern w:val="24"/>
                                    <w:szCs w:val="28"/>
                                  </w:rPr>
                                  <w:t>d</w:t>
                                </w:r>
                                <w:r w:rsidRPr="00E66C3B">
                                  <w:rPr>
                                    <w:color w:val="000000" w:themeColor="text1"/>
                                    <w:kern w:val="24"/>
                                    <w:szCs w:val="28"/>
                                  </w:rPr>
                                  <w:t xml:space="preserve">epth </w:t>
                                </w:r>
                                <w:r>
                                  <w:rPr>
                                    <w:color w:val="000000" w:themeColor="text1"/>
                                    <w:kern w:val="24"/>
                                    <w:szCs w:val="28"/>
                                  </w:rPr>
                                  <w:t>r</w:t>
                                </w:r>
                                <w:r w:rsidRPr="00E66C3B">
                                  <w:rPr>
                                    <w:color w:val="000000" w:themeColor="text1"/>
                                    <w:kern w:val="24"/>
                                    <w:szCs w:val="28"/>
                                  </w:rPr>
                                  <w:t>eductions</w:t>
                                </w:r>
                              </w:p>
                            </w:txbxContent>
                          </wps:txbx>
                          <wps:bodyPr wrap="square" rtlCol="0">
                            <a:noAutofit/>
                          </wps:bodyPr>
                        </wps:wsp>
                        <wps:wsp>
                          <wps:cNvPr id="76" name="TextBox 13">
                            <a:extLst/>
                          </wps:cNvPr>
                          <wps:cNvSpPr txBox="1"/>
                          <wps:spPr>
                            <a:xfrm>
                              <a:off x="3041151" y="0"/>
                              <a:ext cx="2743200" cy="914400"/>
                            </a:xfrm>
                            <a:prstGeom prst="rect">
                              <a:avLst/>
                            </a:prstGeom>
                            <a:noFill/>
                          </wps:spPr>
                          <wps:txbx>
                            <w:txbxContent>
                              <w:p w14:paraId="64E7E6A8"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Chroma sub-sampling</w:t>
                                </w:r>
                              </w:p>
                              <w:p w14:paraId="2F889DDD"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Colour representation transformation</w:t>
                                </w:r>
                              </w:p>
                              <w:p w14:paraId="271CF12B"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Bit depth reduction</w:t>
                                </w:r>
                              </w:p>
                              <w:p w14:paraId="1C5CB5D9"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Metadata generation</w:t>
                                </w:r>
                              </w:p>
                            </w:txbxContent>
                          </wps:txbx>
                          <wps:bodyPr wrap="square" rtlCol="0">
                            <a:noAutofit/>
                          </wps:bodyPr>
                        </wps:wsp>
                      </wpg:grpSp>
                      <wpg:grpSp>
                        <wpg:cNvPr id="52" name="Group 52"/>
                        <wpg:cNvGrpSpPr/>
                        <wpg:grpSpPr>
                          <a:xfrm>
                            <a:off x="226031" y="2167848"/>
                            <a:ext cx="5687774" cy="548640"/>
                            <a:chOff x="0" y="0"/>
                            <a:chExt cx="5687774" cy="548640"/>
                          </a:xfrm>
                        </wpg:grpSpPr>
                        <wps:wsp>
                          <wps:cNvPr id="77" name="TextBox 14">
                            <a:extLst/>
                          </wps:cNvPr>
                          <wps:cNvSpPr txBox="1"/>
                          <wps:spPr>
                            <a:xfrm>
                              <a:off x="0" y="0"/>
                              <a:ext cx="1280160" cy="548640"/>
                            </a:xfrm>
                            <a:prstGeom prst="rect">
                              <a:avLst/>
                            </a:prstGeom>
                            <a:noFill/>
                          </wps:spPr>
                          <wps:txbx>
                            <w:txbxContent>
                              <w:p w14:paraId="71808608" w14:textId="77777777" w:rsidR="00CF1DEA" w:rsidRPr="00E66C3B" w:rsidRDefault="00CF1DEA" w:rsidP="00CF1DEA">
                                <w:pPr>
                                  <w:pStyle w:val="NormalWeb"/>
                                  <w:spacing w:before="0"/>
                                  <w:rPr>
                                    <w:sz w:val="18"/>
                                    <w:szCs w:val="18"/>
                                  </w:rPr>
                                </w:pPr>
                                <w:r w:rsidRPr="00E66C3B">
                                  <w:rPr>
                                    <w:color w:val="000000" w:themeColor="text1"/>
                                    <w:kern w:val="24"/>
                                    <w:sz w:val="18"/>
                                    <w:szCs w:val="18"/>
                                  </w:rPr>
                                  <w:t>4:4:4/4:2:2</w:t>
                                </w:r>
                              </w:p>
                              <w:p w14:paraId="6AA2E839" w14:textId="51166A89" w:rsidR="00CF1DEA" w:rsidRPr="00E66C3B" w:rsidRDefault="00CF1DEA" w:rsidP="00CF1DEA">
                                <w:pPr>
                                  <w:pStyle w:val="NormalWeb"/>
                                  <w:spacing w:before="0"/>
                                  <w:rPr>
                                    <w:sz w:val="18"/>
                                    <w:szCs w:val="18"/>
                                  </w:rPr>
                                </w:pPr>
                                <w:r w:rsidRPr="00E66C3B">
                                  <w:rPr>
                                    <w:color w:val="000000" w:themeColor="text1"/>
                                    <w:kern w:val="24"/>
                                    <w:sz w:val="18"/>
                                    <w:szCs w:val="18"/>
                                  </w:rPr>
                                  <w:t>RGB/</w:t>
                                </w:r>
                                <w:proofErr w:type="spellStart"/>
                                <w:r w:rsidRPr="00E66C3B">
                                  <w:rPr>
                                    <w:color w:val="000000" w:themeColor="text1"/>
                                    <w:kern w:val="24"/>
                                    <w:sz w:val="18"/>
                                    <w:szCs w:val="18"/>
                                  </w:rPr>
                                  <w:t>Y′CbCr</w:t>
                                </w:r>
                                <w:proofErr w:type="spellEnd"/>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06B3D4B6" w14:textId="77777777" w:rsidR="00CF1DEA" w:rsidRPr="00E66C3B" w:rsidRDefault="00CF1DEA" w:rsidP="00CF1DEA">
                                <w:pPr>
                                  <w:pStyle w:val="NormalWeb"/>
                                  <w:spacing w:before="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8" name="TextBox 15">
                            <a:extLst/>
                          </wps:cNvPr>
                          <wps:cNvSpPr txBox="1"/>
                          <wps:spPr>
                            <a:xfrm>
                              <a:off x="1520576" y="0"/>
                              <a:ext cx="1280160" cy="548640"/>
                            </a:xfrm>
                            <a:prstGeom prst="rect">
                              <a:avLst/>
                            </a:prstGeom>
                            <a:noFill/>
                          </wps:spPr>
                          <wps:txbx>
                            <w:txbxContent>
                              <w:p w14:paraId="1B2C1832" w14:textId="77777777" w:rsidR="00CF1DEA" w:rsidRPr="00E66C3B" w:rsidRDefault="00CF1DEA" w:rsidP="00CF1DEA">
                                <w:pPr>
                                  <w:pStyle w:val="NormalWeb"/>
                                  <w:spacing w:before="0"/>
                                  <w:rPr>
                                    <w:sz w:val="18"/>
                                    <w:szCs w:val="18"/>
                                  </w:rPr>
                                </w:pPr>
                                <w:r w:rsidRPr="00E66C3B">
                                  <w:rPr>
                                    <w:color w:val="000000" w:themeColor="text1"/>
                                    <w:kern w:val="24"/>
                                    <w:sz w:val="18"/>
                                    <w:szCs w:val="18"/>
                                  </w:rPr>
                                  <w:t>4:4:4/4:2:2</w:t>
                                </w:r>
                              </w:p>
                              <w:p w14:paraId="05A8E705" w14:textId="2DE953B8" w:rsidR="00CF1DEA" w:rsidRPr="00E66C3B" w:rsidRDefault="00CF1DEA" w:rsidP="00CF1DEA">
                                <w:pPr>
                                  <w:pStyle w:val="NormalWeb"/>
                                  <w:spacing w:before="0"/>
                                  <w:rPr>
                                    <w:sz w:val="18"/>
                                    <w:szCs w:val="18"/>
                                  </w:rPr>
                                </w:pPr>
                                <w:r w:rsidRPr="00E66C3B">
                                  <w:rPr>
                                    <w:color w:val="000000" w:themeColor="text1"/>
                                    <w:kern w:val="24"/>
                                    <w:sz w:val="18"/>
                                    <w:szCs w:val="18"/>
                                  </w:rPr>
                                  <w:t>R′G′B′/</w:t>
                                </w:r>
                                <w:proofErr w:type="spellStart"/>
                                <w:r w:rsidRPr="00E66C3B">
                                  <w:rPr>
                                    <w:color w:val="000000" w:themeColor="text1"/>
                                    <w:kern w:val="24"/>
                                    <w:sz w:val="18"/>
                                    <w:szCs w:val="18"/>
                                  </w:rPr>
                                  <w:t>Y′CbCr</w:t>
                                </w:r>
                                <w:proofErr w:type="spellEnd"/>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3BB36EC7" w14:textId="77777777" w:rsidR="00CF1DEA" w:rsidRPr="00E66C3B" w:rsidRDefault="00CF1DEA" w:rsidP="00CF1DEA">
                                <w:pPr>
                                  <w:pStyle w:val="NormalWeb"/>
                                  <w:spacing w:before="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79" name="TextBox 16">
                            <a:extLst/>
                          </wps:cNvPr>
                          <wps:cNvSpPr txBox="1"/>
                          <wps:spPr>
                            <a:xfrm>
                              <a:off x="2979506" y="0"/>
                              <a:ext cx="1280160" cy="548640"/>
                            </a:xfrm>
                            <a:prstGeom prst="rect">
                              <a:avLst/>
                            </a:prstGeom>
                            <a:noFill/>
                          </wps:spPr>
                          <wps:txbx>
                            <w:txbxContent>
                              <w:p w14:paraId="37BEF4B5" w14:textId="77777777" w:rsidR="00CF1DEA" w:rsidRPr="00E66C3B" w:rsidRDefault="00CF1DEA" w:rsidP="00CF1DEA">
                                <w:pPr>
                                  <w:pStyle w:val="NormalWeb"/>
                                  <w:spacing w:before="0"/>
                                  <w:rPr>
                                    <w:sz w:val="18"/>
                                    <w:szCs w:val="18"/>
                                  </w:rPr>
                                </w:pPr>
                                <w:r w:rsidRPr="00E66C3B">
                                  <w:rPr>
                                    <w:color w:val="000000" w:themeColor="text1"/>
                                    <w:kern w:val="24"/>
                                    <w:sz w:val="18"/>
                                    <w:szCs w:val="18"/>
                                  </w:rPr>
                                  <w:t>4:4:4/4:2:2</w:t>
                                </w:r>
                              </w:p>
                              <w:p w14:paraId="33BE97C0" w14:textId="6B3D89B7" w:rsidR="00CF1DEA" w:rsidRPr="00E66C3B" w:rsidRDefault="00CF1DEA" w:rsidP="00CF1DEA">
                                <w:pPr>
                                  <w:pStyle w:val="NormalWeb"/>
                                  <w:spacing w:before="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w:t>
                                </w: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31D06BFB" w14:textId="77777777" w:rsidR="00CF1DEA" w:rsidRPr="00E66C3B" w:rsidRDefault="00CF1DEA" w:rsidP="00CF1DEA">
                                <w:pPr>
                                  <w:pStyle w:val="NormalWeb"/>
                                  <w:spacing w:before="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0" name="TextBox 17">
                            <a:extLst/>
                          </wps:cNvPr>
                          <wps:cNvSpPr txBox="1"/>
                          <wps:spPr>
                            <a:xfrm>
                              <a:off x="4407614" y="0"/>
                              <a:ext cx="1280160" cy="548640"/>
                            </a:xfrm>
                            <a:prstGeom prst="rect">
                              <a:avLst/>
                            </a:prstGeom>
                            <a:noFill/>
                          </wps:spPr>
                          <wps:txbx>
                            <w:txbxContent>
                              <w:p w14:paraId="470C9FC1" w14:textId="77777777" w:rsidR="00CF1DEA" w:rsidRPr="00E66C3B" w:rsidRDefault="00CF1DEA" w:rsidP="00CF1DEA">
                                <w:pPr>
                                  <w:pStyle w:val="NormalWeb"/>
                                  <w:spacing w:before="0"/>
                                  <w:rPr>
                                    <w:sz w:val="18"/>
                                    <w:szCs w:val="18"/>
                                  </w:rPr>
                                </w:pPr>
                                <w:r w:rsidRPr="00E66C3B">
                                  <w:rPr>
                                    <w:color w:val="000000" w:themeColor="text1"/>
                                    <w:kern w:val="24"/>
                                    <w:sz w:val="18"/>
                                    <w:szCs w:val="18"/>
                                  </w:rPr>
                                  <w:t>4:2:0</w:t>
                                </w:r>
                              </w:p>
                              <w:p w14:paraId="4A598102" w14:textId="32D92373" w:rsidR="00CF1DEA" w:rsidRPr="00E66C3B" w:rsidRDefault="00CF1DEA" w:rsidP="00CF1DEA">
                                <w:pPr>
                                  <w:pStyle w:val="NormalWeb"/>
                                  <w:spacing w:before="0"/>
                                  <w:rPr>
                                    <w:sz w:val="18"/>
                                    <w:szCs w:val="18"/>
                                  </w:rPr>
                                </w:pPr>
                                <w:proofErr w:type="spellStart"/>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proofErr w:type="spellEnd"/>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66B71805" w14:textId="77777777" w:rsidR="00CF1DEA" w:rsidRPr="00E66C3B" w:rsidRDefault="00CF1DEA" w:rsidP="00CF1DEA">
                                <w:pPr>
                                  <w:pStyle w:val="NormalWeb"/>
                                  <w:spacing w:before="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wps:txbx>
                          <wps:bodyPr wrap="square" rtlCol="0">
                            <a:noAutofit/>
                          </wps:bodyPr>
                        </wps:wsp>
                        <wps:wsp>
                          <wps:cNvPr id="81" name="Straight Arrow Connector 81">
                            <a:extLst/>
                          </wps:cNvPr>
                          <wps:cNvCnPr>
                            <a:cxnSpLocks/>
                          </wps:cNvCnPr>
                          <wps:spPr>
                            <a:xfrm>
                              <a:off x="1202077" y="277402"/>
                              <a:ext cx="292405" cy="953"/>
                            </a:xfrm>
                            <a:prstGeom prst="straightConnector1">
                              <a:avLst/>
                            </a:prstGeom>
                            <a:noFill/>
                            <a:ln w="6350" cap="flat" cmpd="sng" algn="ctr">
                              <a:solidFill>
                                <a:sysClr val="windowText" lastClr="000000"/>
                              </a:solidFill>
                              <a:prstDash val="solid"/>
                              <a:miter lim="800000"/>
                              <a:tailEnd type="triangle"/>
                            </a:ln>
                            <a:effectLst/>
                          </wps:spPr>
                          <wps:bodyPr/>
                        </wps:wsp>
                        <wps:wsp>
                          <wps:cNvPr id="84" name="Straight Arrow Connector 84">
                            <a:extLst/>
                          </wps:cNvPr>
                          <wps:cNvCnPr/>
                          <wps:spPr>
                            <a:xfrm flipV="1">
                              <a:off x="4119937" y="277402"/>
                              <a:ext cx="301625" cy="635"/>
                            </a:xfrm>
                            <a:prstGeom prst="straightConnector1">
                              <a:avLst/>
                            </a:prstGeom>
                            <a:noFill/>
                            <a:ln w="6350" cap="flat" cmpd="sng" algn="ctr">
                              <a:solidFill>
                                <a:sysClr val="windowText" lastClr="000000"/>
                              </a:solidFill>
                              <a:prstDash val="solid"/>
                              <a:miter lim="800000"/>
                              <a:tailEnd type="triangle"/>
                            </a:ln>
                            <a:effectLst/>
                          </wps:spPr>
                          <wps:bodyPr/>
                        </wps:wsp>
                        <wps:wsp>
                          <wps:cNvPr id="49" name="Straight Arrow Connector 49">
                            <a:extLst/>
                          </wps:cNvPr>
                          <wps:cNvCnPr/>
                          <wps:spPr>
                            <a:xfrm flipV="1">
                              <a:off x="2691830" y="277402"/>
                              <a:ext cx="301625" cy="635"/>
                            </a:xfrm>
                            <a:prstGeom prst="straightConnector1">
                              <a:avLst/>
                            </a:prstGeom>
                            <a:noFill/>
                            <a:ln w="6350" cap="flat" cmpd="sng" algn="ctr">
                              <a:solidFill>
                                <a:sysClr val="windowText" lastClr="000000"/>
                              </a:solidFill>
                              <a:prstDash val="solid"/>
                              <a:miter lim="800000"/>
                              <a:tailEnd type="triangle"/>
                            </a:ln>
                            <a:effectLst/>
                          </wps:spPr>
                          <wps:bodyPr/>
                        </wps:wsp>
                      </wpg:grpSp>
                    </wpg:wgp>
                  </a:graphicData>
                </a:graphic>
              </wp:anchor>
            </w:drawing>
          </mc:Choice>
          <mc:Fallback>
            <w:pict>
              <v:group w14:anchorId="1083E919" id="Group 54" o:spid="_x0000_s1026" style="position:absolute;left:0;text-align:left;margin-left:421.25pt;margin-top:51.85pt;width:472.45pt;height:298.5pt;z-index:251662848;mso-position-horizontal:right;mso-position-horizontal-relative:margin" coordsize="60001,37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">
                <v:group id="Group 53" o:spid="_x0000_s1027" style="position:absolute;left:3698;top:8835;width:52685;height:19203" coordsize="52685,1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line id="Straight Connector 64" o:spid="_x0000_s1028" style="position:absolute;visibility:visible;mso-wrap-style:square" from="9657,5856" to="43046,5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" strokecolor="windowText" strokeweight=".5pt">
                    <v:stroke joinstyle="miter"/>
                  </v:line>
                  <v:rect id="Rectangle 65" o:spid="_x0000_s1029" style="position:absolute;top:1952;width:9533;height:7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" fillcolor="window" strokecolor="#2f528f" strokeweight="1pt">
                    <v:textbox>
                      <w:txbxContent>
                        <w:p w14:paraId="54C93007" w14:textId="77777777" w:rsidR="00CF1DEA" w:rsidRPr="00E66C3B" w:rsidRDefault="00CF1DEA" w:rsidP="00CF1DEA">
                          <w:pPr>
                            <w:pStyle w:val="NormalWeb"/>
                            <w:spacing w:before="0"/>
                            <w:jc w:val="center"/>
                          </w:pPr>
                          <w:r w:rsidRPr="00E66C3B">
                            <w:rPr>
                              <w:color w:val="000000" w:themeColor="text1"/>
                              <w:kern w:val="24"/>
                            </w:rPr>
                            <w:t>Capture</w:t>
                          </w:r>
                        </w:p>
                      </w:txbxContent>
                    </v:textbox>
                  </v:rect>
                  <v:rect id="Rectangle 66" o:spid="_x0000_s1030" style="position:absolute;left:13972;top:2054;width:9534;height:7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" fillcolor="window" strokecolor="#2f528f" strokeweight="1pt">
                    <v:textbox>
                      <w:txbxContent>
                        <w:p w14:paraId="6B36CDD0" w14:textId="77777777" w:rsidR="00CF1DEA" w:rsidRPr="000456B4" w:rsidRDefault="00CF1DEA" w:rsidP="00CF1DEA">
                          <w:pPr>
                            <w:pStyle w:val="NormalWeb"/>
                            <w:spacing w:before="0"/>
                            <w:jc w:val="center"/>
                            <w:rPr>
                              <w:sz w:val="20"/>
                            </w:rPr>
                          </w:pPr>
                          <w:r w:rsidRPr="00E66C3B">
                            <w:rPr>
                              <w:color w:val="000000" w:themeColor="text1"/>
                              <w:kern w:val="24"/>
                              <w:szCs w:val="36"/>
                            </w:rPr>
                            <w:t xml:space="preserve">Production </w:t>
                          </w:r>
                          <w:r w:rsidRPr="00E66C3B">
                            <w:rPr>
                              <w:color w:val="000000" w:themeColor="text1"/>
                              <w:kern w:val="24"/>
                              <w:sz w:val="22"/>
                              <w:szCs w:val="36"/>
                            </w:rPr>
                            <w:t>w/ metadata</w:t>
                          </w:r>
                        </w:p>
                      </w:txbxContent>
                    </v:textbox>
                  </v:rect>
                  <v:rect id="Rectangle 67" o:spid="_x0000_s1031" style="position:absolute;left:43151;top:2054;width:9534;height:7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" fillcolor="window" strokecolor="#2f528f" strokeweight="1pt">
                    <v:textbox>
                      <w:txbxContent>
                        <w:p w14:paraId="1C03C6E4" w14:textId="77777777" w:rsidR="00CF1DEA" w:rsidRPr="000456B4" w:rsidRDefault="00CF1DEA" w:rsidP="00CF1DEA">
                          <w:pPr>
                            <w:pStyle w:val="NormalWeb"/>
                            <w:spacing w:before="0"/>
                            <w:jc w:val="center"/>
                            <w:rPr>
                              <w:sz w:val="20"/>
                            </w:rPr>
                          </w:pPr>
                          <w:r w:rsidRPr="00E66C3B">
                            <w:rPr>
                              <w:color w:val="000000" w:themeColor="text1"/>
                              <w:kern w:val="24"/>
                              <w:szCs w:val="36"/>
                            </w:rPr>
                            <w:t>Service</w:t>
                          </w:r>
                        </w:p>
                        <w:p w14:paraId="57F1D585" w14:textId="77777777" w:rsidR="00CF1DEA" w:rsidRPr="000456B4" w:rsidRDefault="00CF1DEA" w:rsidP="00CF1DEA">
                          <w:pPr>
                            <w:pStyle w:val="NormalWeb"/>
                            <w:spacing w:before="0"/>
                            <w:jc w:val="center"/>
                            <w:rPr>
                              <w:sz w:val="20"/>
                            </w:rPr>
                          </w:pPr>
                          <w:r>
                            <w:rPr>
                              <w:color w:val="000000" w:themeColor="text1"/>
                              <w:kern w:val="24"/>
                              <w:szCs w:val="36"/>
                            </w:rPr>
                            <w:t>d</w:t>
                          </w:r>
                          <w:r w:rsidRPr="00E66C3B">
                            <w:rPr>
                              <w:color w:val="000000" w:themeColor="text1"/>
                              <w:kern w:val="24"/>
                              <w:szCs w:val="36"/>
                            </w:rPr>
                            <w:t>istribution</w:t>
                          </w:r>
                        </w:p>
                      </w:txbxContent>
                    </v:textbox>
                  </v:rect>
                  <v:line id="Straight Connector 68" o:spid="_x0000_s1032" style="position:absolute;visibility:visible;mso-wrap-style:square" from="40069,0" to="40069,19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" strokecolor="windowText" strokeweight=".5pt">
                    <v:stroke dashstyle="dash" joinstyle="miter"/>
                    <o:lock v:ext="edit" shapetype="f"/>
                  </v:line>
                  <v:line id="Straight Connector 69" o:spid="_x0000_s1033" style="position:absolute;visibility:visible;mso-wrap-style:square" from="11918,0" to="11949,19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" strokecolor="windowText" strokeweight=".5pt">
                    <v:stroke dashstyle="dash" joinstyle="miter"/>
                    <o:lock v:ext="edit" shapetype="f"/>
                  </v:line>
                  <v:rect id="Rectangle 70" o:spid="_x0000_s1034" style="position:absolute;left:28356;top:2054;width:9534;height:7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" fillcolor="window" strokecolor="#2f528f" strokeweight="1pt">
                    <v:textbox>
                      <w:txbxContent>
                        <w:p w14:paraId="568A6CAB" w14:textId="77777777" w:rsidR="00CF1DEA" w:rsidRPr="000456B4" w:rsidRDefault="00CF1DEA" w:rsidP="00CF1DEA">
                          <w:pPr>
                            <w:pStyle w:val="NormalWeb"/>
                            <w:spacing w:before="0"/>
                            <w:jc w:val="center"/>
                            <w:rPr>
                              <w:sz w:val="20"/>
                            </w:rPr>
                          </w:pPr>
                          <w:r w:rsidRPr="00E66C3B">
                            <w:rPr>
                              <w:color w:val="000000" w:themeColor="text1"/>
                              <w:kern w:val="24"/>
                              <w:szCs w:val="36"/>
                            </w:rPr>
                            <w:t>Production</w:t>
                          </w:r>
                        </w:p>
                        <w:p w14:paraId="1777B211" w14:textId="77777777" w:rsidR="00CF1DEA" w:rsidRPr="000456B4" w:rsidRDefault="00CF1DEA" w:rsidP="00CF1DEA">
                          <w:pPr>
                            <w:pStyle w:val="NormalWeb"/>
                            <w:spacing w:before="0"/>
                            <w:jc w:val="center"/>
                            <w:rPr>
                              <w:sz w:val="20"/>
                            </w:rPr>
                          </w:pPr>
                          <w:r>
                            <w:rPr>
                              <w:color w:val="000000" w:themeColor="text1"/>
                              <w:kern w:val="24"/>
                              <w:szCs w:val="36"/>
                            </w:rPr>
                            <w:t>d</w:t>
                          </w:r>
                          <w:r w:rsidRPr="00E66C3B">
                            <w:rPr>
                              <w:color w:val="000000" w:themeColor="text1"/>
                              <w:kern w:val="24"/>
                              <w:szCs w:val="36"/>
                            </w:rPr>
                            <w:t>istribution</w:t>
                          </w:r>
                        </w:p>
                      </w:txbxContent>
                    </v:textbox>
                  </v:rect>
                </v:group>
                <v:group id="Group 50" o:spid="_x0000_s1035" style="position:absolute;width:53578;height:7603" coordsize="53578,7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type id="_x0000_t32" coordsize="21600,21600" o:spt="32" o:oned="t" path="m,l21600,21600e" filled="f">
                    <v:path arrowok="t" fillok="f" o:connecttype="none"/>
                    <o:lock v:ext="edit" shapetype="t"/>
                  </v:shapetype>
                  <v:shape id="Straight Arrow Connector 71" o:spid="_x0000_s1036" type="#_x0000_t32" style="position:absolute;left:9246;top:5959;width:44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" strokecolor="windowText" strokeweight="1.5pt">
                    <v:stroke startarrow="oval" endarrow="block" joinstyle="miter"/>
                  </v:shape>
                  <v:shape id="Straight Arrow Connector 72" o:spid="_x0000_s1037" type="#_x0000_t32" style="position:absolute;left:9246;top:3082;width:443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" strokecolor="windowText" strokeweight="1.5pt">
                    <v:stroke startarrow="oval" endarrow="block" joinstyle="miter"/>
                  </v:shape>
                  <v:shapetype id="_x0000_t202" coordsize="21600,21600" o:spt="202" path="m,l,21600r21600,l21600,xe">
                    <v:stroke joinstyle="miter"/>
                    <v:path gradientshapeok="t" o:connecttype="rect"/>
                  </v:shapetype>
                  <v:shape id="TextBox 10" o:spid="_x0000_s1038" type="#_x0000_t202" style="position:absolute;left:102;width:11299;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4E6586B5" w14:textId="77777777" w:rsidR="00CF1DEA" w:rsidRPr="00E66C3B" w:rsidRDefault="00CF1DEA" w:rsidP="00CF1DEA">
                          <w:pPr>
                            <w:pStyle w:val="NormalWeb"/>
                            <w:spacing w:before="0"/>
                            <w:rPr>
                              <w:color w:val="000000" w:themeColor="text1"/>
                              <w:kern w:val="24"/>
                              <w:szCs w:val="28"/>
                            </w:rPr>
                          </w:pPr>
                          <w:r w:rsidRPr="00E66C3B">
                            <w:rPr>
                              <w:color w:val="000000" w:themeColor="text1"/>
                              <w:kern w:val="24"/>
                              <w:szCs w:val="28"/>
                            </w:rPr>
                            <w:t>Theatrical/</w:t>
                          </w:r>
                        </w:p>
                        <w:p w14:paraId="27EDAEDD" w14:textId="77777777" w:rsidR="00CF1DEA" w:rsidRPr="0073196A" w:rsidRDefault="00CF1DEA" w:rsidP="00CF1DEA">
                          <w:pPr>
                            <w:pStyle w:val="NormalWeb"/>
                            <w:spacing w:before="0"/>
                            <w:rPr>
                              <w:sz w:val="22"/>
                            </w:rPr>
                          </w:pPr>
                          <w:r w:rsidRPr="00E66C3B">
                            <w:rPr>
                              <w:color w:val="000000" w:themeColor="text1"/>
                              <w:kern w:val="24"/>
                              <w:szCs w:val="28"/>
                            </w:rPr>
                            <w:t>Scripted TV</w:t>
                          </w:r>
                        </w:p>
                      </w:txbxContent>
                    </v:textbox>
                  </v:shape>
                  <v:shape id="TextBox 11" o:spid="_x0000_s1039" type="#_x0000_t202" style="position:absolute;top:4417;width:9376;height:3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14:paraId="6F3E7A9C" w14:textId="77777777" w:rsidR="00CF1DEA" w:rsidRPr="0073196A" w:rsidRDefault="00CF1DEA" w:rsidP="00CF1DEA">
                          <w:pPr>
                            <w:pStyle w:val="NormalWeb"/>
                            <w:spacing w:before="0"/>
                            <w:rPr>
                              <w:sz w:val="22"/>
                            </w:rPr>
                          </w:pPr>
                          <w:r w:rsidRPr="00E66C3B">
                            <w:rPr>
                              <w:color w:val="000000" w:themeColor="text1"/>
                              <w:kern w:val="24"/>
                              <w:szCs w:val="28"/>
                            </w:rPr>
                            <w:t>Live Events</w:t>
                          </w:r>
                        </w:p>
                      </w:txbxContent>
                    </v:textbox>
                  </v:shape>
                </v:group>
                <v:group id="Group 51" o:spid="_x0000_s1040" style="position:absolute;left:2157;top:28664;width:57844;height:9247" coordsize="57843,9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TextBox 12" o:spid="_x0000_s1041" type="#_x0000_t202" style="position:absolute;top:102;width:2743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59B9E4A8"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Non-</w:t>
                          </w:r>
                          <w:r>
                            <w:rPr>
                              <w:color w:val="000000" w:themeColor="text1"/>
                              <w:kern w:val="24"/>
                              <w:szCs w:val="28"/>
                            </w:rPr>
                            <w:t>l</w:t>
                          </w:r>
                          <w:r w:rsidRPr="00E66C3B">
                            <w:rPr>
                              <w:color w:val="000000" w:themeColor="text1"/>
                              <w:kern w:val="24"/>
                              <w:szCs w:val="28"/>
                            </w:rPr>
                            <w:t xml:space="preserve">inear </w:t>
                          </w:r>
                          <w:r>
                            <w:rPr>
                              <w:color w:val="000000" w:themeColor="text1"/>
                              <w:kern w:val="24"/>
                              <w:szCs w:val="28"/>
                            </w:rPr>
                            <w:t>c</w:t>
                          </w:r>
                          <w:r w:rsidRPr="00E66C3B">
                            <w:rPr>
                              <w:color w:val="000000" w:themeColor="text1"/>
                              <w:kern w:val="24"/>
                              <w:szCs w:val="28"/>
                            </w:rPr>
                            <w:t xml:space="preserve">olour </w:t>
                          </w:r>
                          <w:r>
                            <w:rPr>
                              <w:color w:val="000000" w:themeColor="text1"/>
                              <w:kern w:val="24"/>
                              <w:szCs w:val="28"/>
                            </w:rPr>
                            <w:t>t</w:t>
                          </w:r>
                          <w:r w:rsidRPr="00E66C3B">
                            <w:rPr>
                              <w:color w:val="000000" w:themeColor="text1"/>
                              <w:kern w:val="24"/>
                              <w:szCs w:val="28"/>
                            </w:rPr>
                            <w:t>ransformations</w:t>
                          </w:r>
                        </w:p>
                        <w:p w14:paraId="4B85F685"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 xml:space="preserve">Chroma </w:t>
                          </w:r>
                          <w:r>
                            <w:rPr>
                              <w:color w:val="000000" w:themeColor="text1"/>
                              <w:kern w:val="24"/>
                              <w:szCs w:val="28"/>
                            </w:rPr>
                            <w:t>s</w:t>
                          </w:r>
                          <w:r w:rsidRPr="00E66C3B">
                            <w:rPr>
                              <w:color w:val="000000" w:themeColor="text1"/>
                              <w:kern w:val="24"/>
                              <w:szCs w:val="28"/>
                            </w:rPr>
                            <w:t>ub-</w:t>
                          </w:r>
                          <w:r>
                            <w:rPr>
                              <w:color w:val="000000" w:themeColor="text1"/>
                              <w:kern w:val="24"/>
                              <w:szCs w:val="28"/>
                            </w:rPr>
                            <w:t>s</w:t>
                          </w:r>
                          <w:r w:rsidRPr="00E66C3B">
                            <w:rPr>
                              <w:color w:val="000000" w:themeColor="text1"/>
                              <w:kern w:val="24"/>
                              <w:szCs w:val="28"/>
                            </w:rPr>
                            <w:t>ampling</w:t>
                          </w:r>
                        </w:p>
                        <w:p w14:paraId="6D4F1EF6"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 xml:space="preserve">Colour </w:t>
                          </w:r>
                          <w:r>
                            <w:rPr>
                              <w:color w:val="000000" w:themeColor="text1"/>
                              <w:kern w:val="24"/>
                              <w:szCs w:val="28"/>
                            </w:rPr>
                            <w:t>r</w:t>
                          </w:r>
                          <w:r w:rsidRPr="00E66C3B">
                            <w:rPr>
                              <w:color w:val="000000" w:themeColor="text1"/>
                              <w:kern w:val="24"/>
                              <w:szCs w:val="28"/>
                            </w:rPr>
                            <w:t xml:space="preserve">epresentation </w:t>
                          </w:r>
                          <w:r>
                            <w:rPr>
                              <w:color w:val="000000" w:themeColor="text1"/>
                              <w:kern w:val="24"/>
                              <w:szCs w:val="28"/>
                            </w:rPr>
                            <w:t>t</w:t>
                          </w:r>
                          <w:r w:rsidRPr="00E66C3B">
                            <w:rPr>
                              <w:color w:val="000000" w:themeColor="text1"/>
                              <w:kern w:val="24"/>
                              <w:szCs w:val="28"/>
                            </w:rPr>
                            <w:t>ransformation</w:t>
                          </w:r>
                        </w:p>
                        <w:p w14:paraId="0F63AA9F" w14:textId="77777777" w:rsidR="00CF1DEA" w:rsidRPr="000456B4" w:rsidRDefault="00CF1DEA" w:rsidP="00CF1DEA">
                          <w:pPr>
                            <w:pStyle w:val="ListParagraph"/>
                            <w:numPr>
                              <w:ilvl w:val="0"/>
                              <w:numId w:val="1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 w:rsidRPr="00E66C3B">
                            <w:rPr>
                              <w:color w:val="000000" w:themeColor="text1"/>
                              <w:kern w:val="24"/>
                              <w:szCs w:val="28"/>
                            </w:rPr>
                            <w:t xml:space="preserve">Bit </w:t>
                          </w:r>
                          <w:r>
                            <w:rPr>
                              <w:color w:val="000000" w:themeColor="text1"/>
                              <w:kern w:val="24"/>
                              <w:szCs w:val="28"/>
                            </w:rPr>
                            <w:t>d</w:t>
                          </w:r>
                          <w:r w:rsidRPr="00E66C3B">
                            <w:rPr>
                              <w:color w:val="000000" w:themeColor="text1"/>
                              <w:kern w:val="24"/>
                              <w:szCs w:val="28"/>
                            </w:rPr>
                            <w:t xml:space="preserve">epth </w:t>
                          </w:r>
                          <w:r>
                            <w:rPr>
                              <w:color w:val="000000" w:themeColor="text1"/>
                              <w:kern w:val="24"/>
                              <w:szCs w:val="28"/>
                            </w:rPr>
                            <w:t>r</w:t>
                          </w:r>
                          <w:r w:rsidRPr="00E66C3B">
                            <w:rPr>
                              <w:color w:val="000000" w:themeColor="text1"/>
                              <w:kern w:val="24"/>
                              <w:szCs w:val="28"/>
                            </w:rPr>
                            <w:t>eductions</w:t>
                          </w:r>
                        </w:p>
                      </w:txbxContent>
                    </v:textbox>
                  </v:shape>
                  <v:shape id="TextBox 13" o:spid="_x0000_s1042" type="#_x0000_t202" style="position:absolute;left:30411;width:2743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64E7E6A8"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Chroma sub-sampling</w:t>
                          </w:r>
                        </w:p>
                        <w:p w14:paraId="2F889DDD"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Colour representation transformation</w:t>
                          </w:r>
                        </w:p>
                        <w:p w14:paraId="271CF12B"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Bit depth reduction</w:t>
                          </w:r>
                        </w:p>
                        <w:p w14:paraId="1C5CB5D9" w14:textId="77777777" w:rsidR="00CF1DEA" w:rsidRPr="002E3C91" w:rsidRDefault="00CF1DEA" w:rsidP="00CF1DEA">
                          <w:pPr>
                            <w:pStyle w:val="ListParagraph"/>
                            <w:numPr>
                              <w:ilvl w:val="0"/>
                              <w:numId w:val="14"/>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Cs w:val="18"/>
                            </w:rPr>
                          </w:pPr>
                          <w:r w:rsidRPr="00E66C3B">
                            <w:rPr>
                              <w:color w:val="000000" w:themeColor="text1"/>
                              <w:kern w:val="24"/>
                              <w:szCs w:val="18"/>
                            </w:rPr>
                            <w:t>Metadata generation</w:t>
                          </w:r>
                        </w:p>
                      </w:txbxContent>
                    </v:textbox>
                  </v:shape>
                </v:group>
                <v:group id="Group 52" o:spid="_x0000_s1043" style="position:absolute;left:2260;top:21678;width:56878;height:5486" coordsize="56877,5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Box 14" o:spid="_x0000_s1044" type="#_x0000_t202" style="position:absolute;width:12801;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71808608" w14:textId="77777777" w:rsidR="00CF1DEA" w:rsidRPr="00E66C3B" w:rsidRDefault="00CF1DEA" w:rsidP="00CF1DEA">
                          <w:pPr>
                            <w:pStyle w:val="NormalWeb"/>
                            <w:spacing w:before="0"/>
                            <w:rPr>
                              <w:sz w:val="18"/>
                              <w:szCs w:val="18"/>
                            </w:rPr>
                          </w:pPr>
                          <w:r w:rsidRPr="00E66C3B">
                            <w:rPr>
                              <w:color w:val="000000" w:themeColor="text1"/>
                              <w:kern w:val="24"/>
                              <w:sz w:val="18"/>
                              <w:szCs w:val="18"/>
                            </w:rPr>
                            <w:t>4:4:4/4:2:2</w:t>
                          </w:r>
                        </w:p>
                        <w:p w14:paraId="6AA2E839" w14:textId="51166A89" w:rsidR="00CF1DEA" w:rsidRPr="00E66C3B" w:rsidRDefault="00CF1DEA" w:rsidP="00CF1DEA">
                          <w:pPr>
                            <w:pStyle w:val="NormalWeb"/>
                            <w:spacing w:before="0"/>
                            <w:rPr>
                              <w:sz w:val="18"/>
                              <w:szCs w:val="18"/>
                            </w:rPr>
                          </w:pPr>
                          <w:r w:rsidRPr="00E66C3B">
                            <w:rPr>
                              <w:color w:val="000000" w:themeColor="text1"/>
                              <w:kern w:val="24"/>
                              <w:sz w:val="18"/>
                              <w:szCs w:val="18"/>
                            </w:rPr>
                            <w:t>RGB/Y′CbCr</w:t>
                          </w:r>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06B3D4B6" w14:textId="77777777" w:rsidR="00CF1DEA" w:rsidRPr="00E66C3B" w:rsidRDefault="00CF1DEA" w:rsidP="00CF1DEA">
                          <w:pPr>
                            <w:pStyle w:val="NormalWeb"/>
                            <w:spacing w:before="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5" o:spid="_x0000_s1045" type="#_x0000_t202" style="position:absolute;left:15205;width:12802;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B2C1832" w14:textId="77777777" w:rsidR="00CF1DEA" w:rsidRPr="00E66C3B" w:rsidRDefault="00CF1DEA" w:rsidP="00CF1DEA">
                          <w:pPr>
                            <w:pStyle w:val="NormalWeb"/>
                            <w:spacing w:before="0"/>
                            <w:rPr>
                              <w:sz w:val="18"/>
                              <w:szCs w:val="18"/>
                            </w:rPr>
                          </w:pPr>
                          <w:r w:rsidRPr="00E66C3B">
                            <w:rPr>
                              <w:color w:val="000000" w:themeColor="text1"/>
                              <w:kern w:val="24"/>
                              <w:sz w:val="18"/>
                              <w:szCs w:val="18"/>
                            </w:rPr>
                            <w:t>4:4:4/4:2:2</w:t>
                          </w:r>
                        </w:p>
                        <w:p w14:paraId="05A8E705" w14:textId="2DE953B8" w:rsidR="00CF1DEA" w:rsidRPr="00E66C3B" w:rsidRDefault="00CF1DEA" w:rsidP="00CF1DEA">
                          <w:pPr>
                            <w:pStyle w:val="NormalWeb"/>
                            <w:spacing w:before="0"/>
                            <w:rPr>
                              <w:sz w:val="18"/>
                              <w:szCs w:val="18"/>
                            </w:rPr>
                          </w:pPr>
                          <w:r w:rsidRPr="00E66C3B">
                            <w:rPr>
                              <w:color w:val="000000" w:themeColor="text1"/>
                              <w:kern w:val="24"/>
                              <w:sz w:val="18"/>
                              <w:szCs w:val="18"/>
                            </w:rPr>
                            <w:t>R′G′B′/Y′CbCr</w:t>
                          </w:r>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3BB36EC7" w14:textId="77777777" w:rsidR="00CF1DEA" w:rsidRPr="00E66C3B" w:rsidRDefault="00CF1DEA" w:rsidP="00CF1DEA">
                          <w:pPr>
                            <w:pStyle w:val="NormalWeb"/>
                            <w:spacing w:before="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6" o:spid="_x0000_s1046" type="#_x0000_t202" style="position:absolute;left:29795;width:12801;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37BEF4B5" w14:textId="77777777" w:rsidR="00CF1DEA" w:rsidRPr="00E66C3B" w:rsidRDefault="00CF1DEA" w:rsidP="00CF1DEA">
                          <w:pPr>
                            <w:pStyle w:val="NormalWeb"/>
                            <w:spacing w:before="0"/>
                            <w:rPr>
                              <w:sz w:val="18"/>
                              <w:szCs w:val="18"/>
                            </w:rPr>
                          </w:pPr>
                          <w:r w:rsidRPr="00E66C3B">
                            <w:rPr>
                              <w:color w:val="000000" w:themeColor="text1"/>
                              <w:kern w:val="24"/>
                              <w:sz w:val="18"/>
                              <w:szCs w:val="18"/>
                            </w:rPr>
                            <w:t>4:4:4/4:2:2</w:t>
                          </w:r>
                        </w:p>
                        <w:p w14:paraId="33BE97C0" w14:textId="6B3D89B7" w:rsidR="00CF1DEA" w:rsidRPr="00E66C3B" w:rsidRDefault="00CF1DEA" w:rsidP="00CF1DEA">
                          <w:pPr>
                            <w:pStyle w:val="NormalWeb"/>
                            <w:spacing w:before="0"/>
                            <w:rPr>
                              <w:sz w:val="18"/>
                              <w:szCs w:val="18"/>
                            </w:rPr>
                          </w:pPr>
                          <w:r w:rsidRPr="00E66C3B">
                            <w:rPr>
                              <w:color w:val="000000" w:themeColor="text1"/>
                              <w:kern w:val="24"/>
                              <w:sz w:val="18"/>
                              <w:szCs w:val="18"/>
                            </w:rPr>
                            <w:t>R</w:t>
                          </w:r>
                          <w:r w:rsidRPr="005337BA">
                            <w:rPr>
                              <w:color w:val="000000" w:themeColor="text1"/>
                              <w:kern w:val="24"/>
                              <w:sz w:val="18"/>
                              <w:szCs w:val="18"/>
                            </w:rPr>
                            <w:t>′</w:t>
                          </w:r>
                          <w:r w:rsidRPr="00E66C3B">
                            <w:rPr>
                              <w:color w:val="000000" w:themeColor="text1"/>
                              <w:kern w:val="24"/>
                              <w:sz w:val="18"/>
                              <w:szCs w:val="18"/>
                            </w:rPr>
                            <w:t>G</w:t>
                          </w:r>
                          <w:r w:rsidRPr="005337BA">
                            <w:rPr>
                              <w:color w:val="000000" w:themeColor="text1"/>
                              <w:kern w:val="24"/>
                              <w:sz w:val="18"/>
                              <w:szCs w:val="18"/>
                            </w:rPr>
                            <w:t>′</w:t>
                          </w:r>
                          <w:r w:rsidRPr="00E66C3B">
                            <w:rPr>
                              <w:color w:val="000000" w:themeColor="text1"/>
                              <w:kern w:val="24"/>
                              <w:sz w:val="18"/>
                              <w:szCs w:val="18"/>
                            </w:rPr>
                            <w:t>B</w:t>
                          </w:r>
                          <w:r w:rsidRPr="005337BA">
                            <w:rPr>
                              <w:color w:val="000000" w:themeColor="text1"/>
                              <w:kern w:val="24"/>
                              <w:sz w:val="18"/>
                              <w:szCs w:val="18"/>
                            </w:rPr>
                            <w:t>′</w:t>
                          </w: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31D06BFB" w14:textId="77777777" w:rsidR="00CF1DEA" w:rsidRPr="00E66C3B" w:rsidRDefault="00CF1DEA" w:rsidP="00CF1DEA">
                          <w:pPr>
                            <w:pStyle w:val="NormalWeb"/>
                            <w:spacing w:before="0"/>
                            <w:rPr>
                              <w:sz w:val="18"/>
                              <w:szCs w:val="18"/>
                            </w:rPr>
                          </w:pPr>
                          <w:r w:rsidRPr="00E66C3B">
                            <w:rPr>
                              <w:color w:val="000000" w:themeColor="text1"/>
                              <w:kern w:val="24"/>
                              <w:sz w:val="18"/>
                              <w:szCs w:val="18"/>
                            </w:rPr>
                            <w:t xml:space="preserve">16/12/10 </w:t>
                          </w:r>
                          <w:r>
                            <w:rPr>
                              <w:color w:val="000000" w:themeColor="text1"/>
                              <w:kern w:val="24"/>
                              <w:sz w:val="18"/>
                              <w:szCs w:val="18"/>
                            </w:rPr>
                            <w:t>b</w:t>
                          </w:r>
                          <w:r w:rsidRPr="00E66C3B">
                            <w:rPr>
                              <w:color w:val="000000" w:themeColor="text1"/>
                              <w:kern w:val="24"/>
                              <w:sz w:val="18"/>
                              <w:szCs w:val="18"/>
                            </w:rPr>
                            <w:t>it</w:t>
                          </w:r>
                        </w:p>
                      </w:txbxContent>
                    </v:textbox>
                  </v:shape>
                  <v:shape id="TextBox 17" o:spid="_x0000_s1047" type="#_x0000_t202" style="position:absolute;left:44076;width:12801;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470C9FC1" w14:textId="77777777" w:rsidR="00CF1DEA" w:rsidRPr="00E66C3B" w:rsidRDefault="00CF1DEA" w:rsidP="00CF1DEA">
                          <w:pPr>
                            <w:pStyle w:val="NormalWeb"/>
                            <w:spacing w:before="0"/>
                            <w:rPr>
                              <w:sz w:val="18"/>
                              <w:szCs w:val="18"/>
                            </w:rPr>
                          </w:pPr>
                          <w:r w:rsidRPr="00E66C3B">
                            <w:rPr>
                              <w:color w:val="000000" w:themeColor="text1"/>
                              <w:kern w:val="24"/>
                              <w:sz w:val="18"/>
                              <w:szCs w:val="18"/>
                            </w:rPr>
                            <w:t>4:2:0</w:t>
                          </w:r>
                        </w:p>
                        <w:p w14:paraId="4A598102" w14:textId="32D92373" w:rsidR="00CF1DEA" w:rsidRPr="00E66C3B" w:rsidRDefault="00CF1DEA" w:rsidP="00CF1DEA">
                          <w:pPr>
                            <w:pStyle w:val="NormalWeb"/>
                            <w:spacing w:before="0"/>
                            <w:rPr>
                              <w:sz w:val="18"/>
                              <w:szCs w:val="18"/>
                            </w:rPr>
                          </w:pPr>
                          <w:r w:rsidRPr="00E66C3B">
                            <w:rPr>
                              <w:color w:val="000000" w:themeColor="text1"/>
                              <w:kern w:val="24"/>
                              <w:sz w:val="18"/>
                              <w:szCs w:val="18"/>
                            </w:rPr>
                            <w:t>Y</w:t>
                          </w:r>
                          <w:r w:rsidRPr="005337BA">
                            <w:rPr>
                              <w:color w:val="000000" w:themeColor="text1"/>
                              <w:kern w:val="24"/>
                              <w:sz w:val="18"/>
                              <w:szCs w:val="18"/>
                            </w:rPr>
                            <w:t>′</w:t>
                          </w:r>
                          <w:r w:rsidRPr="00E66C3B">
                            <w:rPr>
                              <w:color w:val="000000" w:themeColor="text1"/>
                              <w:kern w:val="24"/>
                              <w:sz w:val="18"/>
                              <w:szCs w:val="18"/>
                            </w:rPr>
                            <w:t>CbCr</w:t>
                          </w:r>
                          <w:r w:rsidRPr="00CF1DEA">
                            <w:rPr>
                              <w:color w:val="000000" w:themeColor="text1"/>
                              <w:kern w:val="24"/>
                              <w:sz w:val="18"/>
                              <w:szCs w:val="18"/>
                              <w:highlight w:val="yellow"/>
                            </w:rPr>
                            <w:t>/IC</w:t>
                          </w:r>
                          <w:r w:rsidRPr="00CF1DEA">
                            <w:rPr>
                              <w:color w:val="000000" w:themeColor="text1"/>
                              <w:kern w:val="24"/>
                              <w:sz w:val="18"/>
                              <w:szCs w:val="18"/>
                              <w:highlight w:val="yellow"/>
                              <w:vertAlign w:val="subscript"/>
                            </w:rPr>
                            <w:t>T</w:t>
                          </w:r>
                          <w:r w:rsidRPr="00CF1DEA">
                            <w:rPr>
                              <w:color w:val="000000" w:themeColor="text1"/>
                              <w:kern w:val="24"/>
                              <w:sz w:val="18"/>
                              <w:szCs w:val="18"/>
                              <w:highlight w:val="yellow"/>
                            </w:rPr>
                            <w:t>C</w:t>
                          </w:r>
                          <w:r w:rsidRPr="00CF1DEA">
                            <w:rPr>
                              <w:color w:val="000000" w:themeColor="text1"/>
                              <w:kern w:val="24"/>
                              <w:sz w:val="18"/>
                              <w:szCs w:val="18"/>
                              <w:highlight w:val="yellow"/>
                              <w:vertAlign w:val="subscript"/>
                            </w:rPr>
                            <w:t>P</w:t>
                          </w:r>
                        </w:p>
                        <w:p w14:paraId="66B71805" w14:textId="77777777" w:rsidR="00CF1DEA" w:rsidRPr="00E66C3B" w:rsidRDefault="00CF1DEA" w:rsidP="00CF1DEA">
                          <w:pPr>
                            <w:pStyle w:val="NormalWeb"/>
                            <w:spacing w:before="0"/>
                            <w:rPr>
                              <w:sz w:val="18"/>
                              <w:szCs w:val="18"/>
                            </w:rPr>
                          </w:pPr>
                          <w:r w:rsidRPr="00E66C3B">
                            <w:rPr>
                              <w:color w:val="000000" w:themeColor="text1"/>
                              <w:kern w:val="24"/>
                              <w:sz w:val="18"/>
                              <w:szCs w:val="18"/>
                            </w:rPr>
                            <w:t>10</w:t>
                          </w:r>
                          <w:r>
                            <w:rPr>
                              <w:color w:val="000000" w:themeColor="text1"/>
                              <w:kern w:val="24"/>
                              <w:sz w:val="18"/>
                              <w:szCs w:val="18"/>
                            </w:rPr>
                            <w:t>/8</w:t>
                          </w:r>
                          <w:r w:rsidRPr="00E66C3B">
                            <w:rPr>
                              <w:color w:val="000000" w:themeColor="text1"/>
                              <w:kern w:val="24"/>
                              <w:sz w:val="18"/>
                              <w:szCs w:val="18"/>
                            </w:rPr>
                            <w:t xml:space="preserve"> </w:t>
                          </w:r>
                          <w:r>
                            <w:rPr>
                              <w:color w:val="000000" w:themeColor="text1"/>
                              <w:kern w:val="24"/>
                              <w:sz w:val="18"/>
                              <w:szCs w:val="18"/>
                            </w:rPr>
                            <w:t>b</w:t>
                          </w:r>
                          <w:r w:rsidRPr="00E66C3B">
                            <w:rPr>
                              <w:color w:val="000000" w:themeColor="text1"/>
                              <w:kern w:val="24"/>
                              <w:sz w:val="18"/>
                              <w:szCs w:val="18"/>
                            </w:rPr>
                            <w:t>it</w:t>
                          </w:r>
                        </w:p>
                      </w:txbxContent>
                    </v:textbox>
                  </v:shape>
                  <v:shape id="Straight Arrow Connector 81" o:spid="_x0000_s1048" type="#_x0000_t32" style="position:absolute;left:12020;top:2774;width:2924;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" strokecolor="windowText" strokeweight=".5pt">
                    <v:stroke endarrow="block" joinstyle="miter"/>
                    <o:lock v:ext="edit" shapetype="f"/>
                  </v:shape>
                  <v:shape id="Straight Arrow Connector 84" o:spid="_x0000_s1049" type="#_x0000_t32" style="position:absolute;left:41199;top:2774;width:301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" strokecolor="windowText" strokeweight=".5pt">
                    <v:stroke endarrow="block" joinstyle="miter"/>
                  </v:shape>
                  <v:shape id="Straight Arrow Connector 49" o:spid="_x0000_s1050" type="#_x0000_t32" style="position:absolute;left:26918;top:2774;width:301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" strokecolor="windowText" strokeweight=".5pt">
                    <v:stroke endarrow="block" joinstyle="miter"/>
                  </v:shape>
                </v:group>
                <w10:wrap type="topAndBottom" anchorx="margin"/>
              </v:group>
            </w:pict>
          </mc:Fallback>
        </mc:AlternateContent>
      </w:r>
      <w:r w:rsidR="00C173A4" w:rsidRPr="00C173A4">
        <w:t>A</w:t>
      </w:r>
      <w:r w:rsidR="00CF1DEA" w:rsidRPr="00C173A4">
        <w:t xml:space="preserve">dd the text “ICTCP” </w:t>
      </w:r>
      <w:r w:rsidR="006A16B0">
        <w:t xml:space="preserve">in </w:t>
      </w:r>
      <w:r w:rsidR="00CF1DEA" w:rsidRPr="00C173A4">
        <w:t>Figure 1. at the places indicated below</w:t>
      </w:r>
      <w:r>
        <w:t xml:space="preserve"> (changes from original are highlighted)</w:t>
      </w:r>
      <w:r w:rsidR="00CF1DEA" w:rsidRPr="00C173A4">
        <w:t>:</w:t>
      </w:r>
    </w:p>
    <w:p w14:paraId="216F746B" w14:textId="2838000E" w:rsidR="00CF1DEA" w:rsidRDefault="00C173A4" w:rsidP="00C173A4">
      <w:pPr>
        <w:pStyle w:val="Heading3"/>
        <w:rPr>
          <w:lang w:val="en-CA"/>
        </w:rPr>
      </w:pPr>
      <w:r>
        <w:rPr>
          <w:lang w:val="en-CA"/>
        </w:rPr>
        <w:t>In the 6</w:t>
      </w:r>
      <w:r w:rsidRPr="00C173A4">
        <w:rPr>
          <w:vertAlign w:val="superscript"/>
          <w:lang w:val="en-CA"/>
        </w:rPr>
        <w:t>th</w:t>
      </w:r>
      <w:r>
        <w:rPr>
          <w:lang w:val="en-CA"/>
        </w:rPr>
        <w:t xml:space="preserve"> paragraph, 3</w:t>
      </w:r>
      <w:r w:rsidRPr="00C173A4">
        <w:rPr>
          <w:vertAlign w:val="superscript"/>
          <w:lang w:val="en-CA"/>
        </w:rPr>
        <w:t>rd</w:t>
      </w:r>
      <w:r>
        <w:rPr>
          <w:lang w:val="en-CA"/>
        </w:rPr>
        <w:t xml:space="preserve"> sentence, change to read</w:t>
      </w:r>
      <w:r w:rsidR="00C506E5">
        <w:rPr>
          <w:lang w:val="en-CA"/>
        </w:rPr>
        <w:t xml:space="preserve"> (changes from original are highlighted)</w:t>
      </w:r>
      <w:r>
        <w:rPr>
          <w:lang w:val="en-CA"/>
        </w:rPr>
        <w:t>:</w:t>
      </w:r>
    </w:p>
    <w:p w14:paraId="03BEA510" w14:textId="7830FA6C" w:rsidR="00C173A4" w:rsidRPr="00C173A4" w:rsidRDefault="00C173A4" w:rsidP="00C173A4">
      <w:pPr>
        <w:ind w:left="360"/>
        <w:rPr>
          <w:lang w:val="en-CA"/>
        </w:rPr>
      </w:pPr>
      <w:r>
        <w:rPr>
          <w:lang w:val="en-CA"/>
        </w:rPr>
        <w:t>“</w:t>
      </w:r>
      <w:r w:rsidRPr="00C173A4">
        <w:rPr>
          <w:lang w:val="en-CA"/>
        </w:rPr>
        <w:t xml:space="preserve">Operations reduce the content </w:t>
      </w:r>
      <w:r w:rsidRPr="00C173A4">
        <w:rPr>
          <w:highlight w:val="yellow"/>
          <w:lang w:val="en-CA"/>
        </w:rPr>
        <w:t>(e.g.,</w:t>
      </w:r>
      <w:r>
        <w:rPr>
          <w:lang w:val="en-CA"/>
        </w:rPr>
        <w:t xml:space="preserve"> </w:t>
      </w:r>
      <w:r w:rsidRPr="00C173A4">
        <w:rPr>
          <w:lang w:val="en-CA"/>
        </w:rPr>
        <w:t xml:space="preserve">to a 4:2:0 </w:t>
      </w:r>
      <w:proofErr w:type="spellStart"/>
      <w:r w:rsidRPr="00C173A4">
        <w:rPr>
          <w:lang w:val="en-CA"/>
        </w:rPr>
        <w:t>Y′CbCr</w:t>
      </w:r>
      <w:proofErr w:type="spellEnd"/>
      <w:r w:rsidRPr="00C173A4">
        <w:rPr>
          <w:lang w:val="en-CA"/>
        </w:rPr>
        <w:t xml:space="preserve"> 8 or </w:t>
      </w:r>
      <w:proofErr w:type="gramStart"/>
      <w:r w:rsidRPr="00C173A4">
        <w:rPr>
          <w:lang w:val="en-CA"/>
        </w:rPr>
        <w:t>10 bit</w:t>
      </w:r>
      <w:proofErr w:type="gramEnd"/>
      <w:r w:rsidRPr="00C173A4">
        <w:rPr>
          <w:lang w:val="en-CA"/>
        </w:rPr>
        <w:t xml:space="preserve"> compressed stream using HEVC, AVC, or even MPEG-2 (Rec. ITU-T H.262 | ISO/IEC 13818-2)</w:t>
      </w:r>
      <w:r w:rsidRPr="00C173A4">
        <w:rPr>
          <w:highlight w:val="yellow"/>
          <w:lang w:val="en-CA"/>
        </w:rPr>
        <w:t>)</w:t>
      </w:r>
      <w:r w:rsidRPr="00C173A4">
        <w:rPr>
          <w:lang w:val="en-CA"/>
        </w:rPr>
        <w:t xml:space="preserve"> for the compression representation.</w:t>
      </w:r>
      <w:r>
        <w:rPr>
          <w:lang w:val="en-CA"/>
        </w:rPr>
        <w:t>”</w:t>
      </w:r>
    </w:p>
    <w:p w14:paraId="32286AC3" w14:textId="77777777" w:rsidR="00C506E5" w:rsidRDefault="00C506E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b/>
          <w:bCs/>
          <w:i/>
          <w:iCs/>
          <w:sz w:val="28"/>
          <w:szCs w:val="28"/>
          <w:lang w:val="en-CA"/>
        </w:rPr>
      </w:pPr>
      <w:r>
        <w:rPr>
          <w:lang w:val="en-CA"/>
        </w:rPr>
        <w:br w:type="page"/>
      </w:r>
    </w:p>
    <w:p w14:paraId="49763B33" w14:textId="6FE4A8B0" w:rsidR="00C506E5" w:rsidRDefault="00C506E5" w:rsidP="00C506E5">
      <w:pPr>
        <w:pStyle w:val="Heading2"/>
        <w:rPr>
          <w:lang w:val="en-CA"/>
        </w:rPr>
      </w:pPr>
      <w:r>
        <w:rPr>
          <w:lang w:val="en-CA"/>
        </w:rPr>
        <w:lastRenderedPageBreak/>
        <w:t>Section 7 Common video signal type combinations</w:t>
      </w:r>
    </w:p>
    <w:p w14:paraId="44EC2292" w14:textId="67C85B24" w:rsidR="00C506E5" w:rsidRDefault="00C506E5" w:rsidP="00C506E5">
      <w:pPr>
        <w:pStyle w:val="Heading3"/>
        <w:rPr>
          <w:lang w:val="en-CA"/>
        </w:rPr>
      </w:pPr>
      <w:r>
        <w:rPr>
          <w:lang w:val="en-CA"/>
        </w:rPr>
        <w:t>Add the following highlighted row</w:t>
      </w:r>
      <w:r w:rsidR="00865465">
        <w:rPr>
          <w:lang w:val="en-CA"/>
        </w:rPr>
        <w:t xml:space="preserve"> in Table 1</w:t>
      </w:r>
      <w:r>
        <w:rPr>
          <w:lang w:val="en-CA"/>
        </w:rPr>
        <w:t>:</w:t>
      </w:r>
    </w:p>
    <w:p w14:paraId="0F5ECF8B" w14:textId="05FFEF7B" w:rsidR="00C506E5" w:rsidRPr="00C506E5" w:rsidRDefault="00C506E5" w:rsidP="00C506E5">
      <w:pPr>
        <w:keepNext/>
        <w:tabs>
          <w:tab w:val="left" w:pos="4853"/>
          <w:tab w:val="right" w:pos="9691"/>
        </w:tabs>
        <w:overflowPunct/>
        <w:autoSpaceDE/>
        <w:autoSpaceDN/>
        <w:adjustRightInd/>
        <w:spacing w:before="120" w:after="120"/>
        <w:jc w:val="center"/>
        <w:textAlignment w:val="auto"/>
        <w:rPr>
          <w:lang w:val="en-CA"/>
        </w:rPr>
      </w:pPr>
      <w:bookmarkStart w:id="2" w:name="_Ref524785502"/>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1</w:t>
      </w:r>
      <w:r w:rsidRPr="000456B4">
        <w:rPr>
          <w:rFonts w:eastAsia="SimSun"/>
          <w:szCs w:val="24"/>
          <w:lang w:eastAsia="ja-JP"/>
        </w:rPr>
        <w:fldChar w:fldCharType="end"/>
      </w:r>
      <w:bookmarkEnd w:id="2"/>
      <w:r w:rsidRPr="000456B4">
        <w:rPr>
          <w:rFonts w:eastAsia="SimSun"/>
          <w:b/>
          <w:bCs/>
          <w:szCs w:val="24"/>
          <w:lang w:eastAsia="ja-JP"/>
        </w:rPr>
        <w:t xml:space="preserve"> – SD, HD, and UHD video colorimetry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82"/>
        <w:gridCol w:w="787"/>
        <w:gridCol w:w="990"/>
        <w:gridCol w:w="923"/>
        <w:gridCol w:w="900"/>
        <w:gridCol w:w="990"/>
        <w:gridCol w:w="810"/>
        <w:gridCol w:w="1890"/>
      </w:tblGrid>
      <w:tr w:rsidR="00C506E5" w:rsidRPr="000456B4" w14:paraId="41A2CBB4" w14:textId="77777777" w:rsidTr="007D5418">
        <w:tc>
          <w:tcPr>
            <w:tcW w:w="576" w:type="dxa"/>
            <w:vMerge w:val="restart"/>
            <w:shd w:val="clear" w:color="auto" w:fill="auto"/>
            <w:textDirection w:val="btLr"/>
          </w:tcPr>
          <w:p w14:paraId="439F505F"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val="restart"/>
            <w:shd w:val="clear" w:color="auto" w:fill="auto"/>
            <w:vAlign w:val="center"/>
          </w:tcPr>
          <w:p w14:paraId="51DB1FC2" w14:textId="77777777" w:rsidR="00C506E5" w:rsidRPr="000456B4" w:rsidRDefault="00C506E5" w:rsidP="007D5418">
            <w:pPr>
              <w:keepNext/>
              <w:overflowPunct/>
              <w:autoSpaceDE/>
              <w:autoSpaceDN/>
              <w:adjustRightInd/>
              <w:spacing w:before="60" w:after="60"/>
              <w:jc w:val="left"/>
              <w:textAlignment w:val="auto"/>
              <w:rPr>
                <w:rFonts w:eastAsia="Yu Mincho"/>
                <w:bCs/>
                <w:color w:val="000000"/>
                <w:sz w:val="18"/>
                <w:szCs w:val="16"/>
                <w:lang w:eastAsia="zh-CN"/>
              </w:rPr>
            </w:pPr>
            <w:r w:rsidRPr="000456B4">
              <w:rPr>
                <w:rFonts w:eastAsia="Yu Mincho"/>
                <w:b/>
                <w:bCs/>
                <w:sz w:val="18"/>
                <w:szCs w:val="16"/>
                <w:lang w:eastAsia="zh-CN"/>
              </w:rPr>
              <w:t>Tag</w:t>
            </w:r>
          </w:p>
        </w:tc>
        <w:tc>
          <w:tcPr>
            <w:tcW w:w="1777" w:type="dxa"/>
            <w:gridSpan w:val="2"/>
            <w:shd w:val="clear" w:color="auto" w:fill="auto"/>
          </w:tcPr>
          <w:p w14:paraId="5E5E27BF" w14:textId="77777777" w:rsidR="00C506E5" w:rsidRPr="000456B4" w:rsidRDefault="00C506E5" w:rsidP="007D5418">
            <w:pPr>
              <w:keepNext/>
              <w:overflowPunct/>
              <w:autoSpaceDE/>
              <w:autoSpaceDN/>
              <w:adjustRightInd/>
              <w:spacing w:before="60" w:after="60"/>
              <w:jc w:val="center"/>
              <w:textAlignment w:val="auto"/>
              <w:rPr>
                <w:rFonts w:eastAsia="Yu Mincho"/>
                <w:sz w:val="18"/>
                <w:szCs w:val="16"/>
                <w:lang w:eastAsia="zh-CN"/>
              </w:rPr>
            </w:pPr>
            <w:r w:rsidRPr="000456B4">
              <w:rPr>
                <w:rFonts w:eastAsia="Yu Mincho"/>
                <w:b/>
                <w:bCs/>
                <w:sz w:val="18"/>
                <w:szCs w:val="16"/>
                <w:lang w:eastAsia="zh-CN"/>
              </w:rPr>
              <w:t>Colour</w:t>
            </w:r>
          </w:p>
        </w:tc>
        <w:tc>
          <w:tcPr>
            <w:tcW w:w="1823" w:type="dxa"/>
            <w:gridSpan w:val="2"/>
            <w:shd w:val="clear" w:color="auto" w:fill="auto"/>
          </w:tcPr>
          <w:p w14:paraId="5D27B528" w14:textId="77777777" w:rsidR="00C506E5" w:rsidRPr="000456B4" w:rsidRDefault="00C506E5" w:rsidP="007D5418">
            <w:pPr>
              <w:keepNext/>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shd w:val="clear" w:color="auto" w:fill="auto"/>
          </w:tcPr>
          <w:p w14:paraId="575DB983" w14:textId="77777777" w:rsidR="00C506E5" w:rsidRPr="000456B4" w:rsidRDefault="00C506E5" w:rsidP="007D5418">
            <w:pPr>
              <w:keepNext/>
              <w:overflowPunct/>
              <w:autoSpaceDE/>
              <w:autoSpaceDN/>
              <w:adjustRightInd/>
              <w:spacing w:before="60" w:after="60"/>
              <w:jc w:val="center"/>
              <w:textAlignment w:val="auto"/>
              <w:rPr>
                <w:rFonts w:eastAsia="Yu Mincho"/>
                <w:b/>
                <w:bCs/>
                <w:color w:val="000000"/>
                <w:sz w:val="18"/>
                <w:szCs w:val="16"/>
                <w:lang w:eastAsia="zh-CN"/>
              </w:rPr>
            </w:pPr>
            <w:r w:rsidRPr="000456B4">
              <w:rPr>
                <w:rFonts w:eastAsia="Yu Mincho"/>
                <w:b/>
                <w:bCs/>
                <w:sz w:val="18"/>
                <w:szCs w:val="16"/>
                <w:lang w:eastAsia="zh-CN"/>
              </w:rPr>
              <w:t>Container space properties</w:t>
            </w:r>
          </w:p>
        </w:tc>
      </w:tr>
      <w:tr w:rsidR="00C506E5" w:rsidRPr="000456B4" w14:paraId="1E8EE319" w14:textId="77777777" w:rsidTr="007D5418">
        <w:tc>
          <w:tcPr>
            <w:tcW w:w="576" w:type="dxa"/>
            <w:vMerge/>
            <w:shd w:val="clear" w:color="auto" w:fill="auto"/>
            <w:textDirection w:val="btLr"/>
          </w:tcPr>
          <w:p w14:paraId="1D6D8E90"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vMerge/>
            <w:shd w:val="clear" w:color="auto" w:fill="auto"/>
            <w:vAlign w:val="center"/>
          </w:tcPr>
          <w:p w14:paraId="0F02D972" w14:textId="77777777" w:rsidR="00C506E5" w:rsidRPr="000456B4" w:rsidRDefault="00C506E5" w:rsidP="007D5418">
            <w:pPr>
              <w:keepNext/>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7B5CA78D"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2C94D4D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64B534D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16B9BB15"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6E4AE25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Colour </w:t>
            </w:r>
            <w:proofErr w:type="spellStart"/>
            <w:r w:rsidRPr="000456B4">
              <w:rPr>
                <w:rFonts w:eastAsia="Yu Mincho"/>
                <w:b/>
                <w:bCs/>
                <w:sz w:val="18"/>
                <w:szCs w:val="16"/>
                <w:lang w:eastAsia="zh-CN"/>
              </w:rPr>
              <w:t>Represen‌tation</w:t>
            </w:r>
            <w:proofErr w:type="spellEnd"/>
          </w:p>
        </w:tc>
        <w:tc>
          <w:tcPr>
            <w:tcW w:w="810" w:type="dxa"/>
            <w:shd w:val="clear" w:color="auto" w:fill="auto"/>
          </w:tcPr>
          <w:p w14:paraId="49D9983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3BB15ECE"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w:t>
            </w:r>
            <w:proofErr w:type="spellStart"/>
            <w:r w:rsidRPr="000456B4">
              <w:rPr>
                <w:rFonts w:eastAsia="Yu Mincho"/>
                <w:b/>
                <w:bCs/>
                <w:sz w:val="18"/>
                <w:szCs w:val="16"/>
                <w:lang w:eastAsia="zh-CN"/>
              </w:rPr>
              <w:t>ChromaLocType</w:t>
            </w:r>
            <w:proofErr w:type="spellEnd"/>
            <w:r w:rsidRPr="000456B4">
              <w:rPr>
                <w:rFonts w:eastAsia="Yu Mincho"/>
                <w:b/>
                <w:bCs/>
                <w:sz w:val="18"/>
                <w:szCs w:val="16"/>
                <w:lang w:eastAsia="zh-CN"/>
              </w:rPr>
              <w:t>)</w:t>
            </w:r>
          </w:p>
        </w:tc>
      </w:tr>
      <w:tr w:rsidR="00C506E5" w:rsidRPr="000456B4" w14:paraId="0495B757" w14:textId="77777777" w:rsidTr="007D5418">
        <w:tc>
          <w:tcPr>
            <w:tcW w:w="576" w:type="dxa"/>
            <w:vMerge w:val="restart"/>
            <w:shd w:val="clear" w:color="auto" w:fill="auto"/>
            <w:textDirection w:val="btLr"/>
          </w:tcPr>
          <w:p w14:paraId="6AAAFCE3"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HD or SD</w:t>
            </w:r>
          </w:p>
        </w:tc>
        <w:tc>
          <w:tcPr>
            <w:tcW w:w="1782" w:type="dxa"/>
            <w:shd w:val="clear" w:color="auto" w:fill="auto"/>
            <w:vAlign w:val="center"/>
          </w:tcPr>
          <w:p w14:paraId="3CB4834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tcPr>
          <w:p w14:paraId="741C38F0"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tcPr>
          <w:p w14:paraId="79C157B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tcPr>
          <w:p w14:paraId="094E92C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tcPr>
          <w:p w14:paraId="2662601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tcPr>
          <w:p w14:paraId="270C62B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2133C798"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A7CE623"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0)</w:t>
            </w:r>
          </w:p>
        </w:tc>
      </w:tr>
      <w:tr w:rsidR="00C506E5" w:rsidRPr="000456B4" w14:paraId="447FB388" w14:textId="77777777" w:rsidTr="007D5418">
        <w:tc>
          <w:tcPr>
            <w:tcW w:w="576" w:type="dxa"/>
            <w:vMerge/>
            <w:shd w:val="clear" w:color="auto" w:fill="auto"/>
            <w:textDirection w:val="btLr"/>
          </w:tcPr>
          <w:p w14:paraId="7EA74A49"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72D9CFD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tcPr>
          <w:p w14:paraId="290899D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A03BD3A"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0C7F4346"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094488C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5411F6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4E5E80B8"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1A7CE59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0)</w:t>
            </w:r>
          </w:p>
        </w:tc>
      </w:tr>
      <w:tr w:rsidR="00C506E5" w:rsidRPr="000456B4" w14:paraId="40C261E8" w14:textId="77777777" w:rsidTr="007D5418">
        <w:tc>
          <w:tcPr>
            <w:tcW w:w="576" w:type="dxa"/>
            <w:vMerge/>
            <w:shd w:val="clear" w:color="auto" w:fill="auto"/>
            <w:textDirection w:val="btLr"/>
          </w:tcPr>
          <w:p w14:paraId="721749A9"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0271CFC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tcPr>
          <w:p w14:paraId="633C0696"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10D5A2C8" w14:textId="77777777" w:rsidR="00C506E5" w:rsidRPr="000456B4" w:rsidRDefault="00C506E5" w:rsidP="007D5418">
            <w:pPr>
              <w:keepNext/>
              <w:overflowPunct/>
              <w:autoSpaceDE/>
              <w:autoSpaceDN/>
              <w:adjustRightInd/>
              <w:spacing w:before="60" w:after="60"/>
              <w:jc w:val="left"/>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tcPr>
          <w:p w14:paraId="6ED2878E"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1DA7359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2BED39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5DC73DF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3FA1E45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0)</w:t>
            </w:r>
          </w:p>
        </w:tc>
      </w:tr>
      <w:tr w:rsidR="00C506E5" w:rsidRPr="000456B4" w14:paraId="143E7750" w14:textId="77777777" w:rsidTr="007D5418">
        <w:tc>
          <w:tcPr>
            <w:tcW w:w="576" w:type="dxa"/>
            <w:vMerge/>
            <w:shd w:val="clear" w:color="auto" w:fill="auto"/>
            <w:textDirection w:val="btLr"/>
          </w:tcPr>
          <w:p w14:paraId="7C32DBDE"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4629C4A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tcPr>
          <w:p w14:paraId="4B699E1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DE3DD3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9AB15B3"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36C31C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78BE1FD0"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30D7792E"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550B50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506E5" w:rsidRPr="000456B4" w14:paraId="7BDF31F6" w14:textId="77777777" w:rsidTr="007D5418">
        <w:tc>
          <w:tcPr>
            <w:tcW w:w="576" w:type="dxa"/>
            <w:vMerge/>
            <w:shd w:val="clear" w:color="auto" w:fill="auto"/>
            <w:textDirection w:val="btLr"/>
          </w:tcPr>
          <w:p w14:paraId="3B73E565"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82" w:type="dxa"/>
            <w:shd w:val="clear" w:color="auto" w:fill="auto"/>
            <w:vAlign w:val="center"/>
          </w:tcPr>
          <w:p w14:paraId="68342968"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tcPr>
          <w:p w14:paraId="3425733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1BC0F4A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477241A"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9B0ED6E"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13919C0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541CB21B"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6BE99AA9"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506E5" w:rsidRPr="000456B4" w14:paraId="69CAAC41" w14:textId="77777777" w:rsidTr="007D5418">
        <w:tc>
          <w:tcPr>
            <w:tcW w:w="576" w:type="dxa"/>
            <w:vMerge w:val="restart"/>
            <w:shd w:val="clear" w:color="auto" w:fill="auto"/>
            <w:textDirection w:val="btLr"/>
          </w:tcPr>
          <w:p w14:paraId="3C8CB236" w14:textId="77777777" w:rsidR="00C506E5" w:rsidRPr="000456B4" w:rsidRDefault="00C506E5" w:rsidP="007D5418">
            <w:pPr>
              <w:keepNext/>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82" w:type="dxa"/>
            <w:shd w:val="clear" w:color="auto" w:fill="auto"/>
            <w:vAlign w:val="center"/>
          </w:tcPr>
          <w:p w14:paraId="7C9DA79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tcPr>
          <w:p w14:paraId="4733543A"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tcPr>
          <w:p w14:paraId="1732FF0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tcPr>
          <w:p w14:paraId="1A6E6DB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0"/>
                <w:lang w:eastAsia="zh-CN"/>
              </w:rPr>
            </w:pPr>
          </w:p>
        </w:tc>
        <w:tc>
          <w:tcPr>
            <w:tcW w:w="900" w:type="dxa"/>
            <w:vMerge/>
            <w:shd w:val="clear" w:color="auto" w:fill="auto"/>
          </w:tcPr>
          <w:p w14:paraId="197495F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28AB232B"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4870DFB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2D42768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C506E5" w:rsidRPr="000456B4" w14:paraId="0C6E98BB" w14:textId="77777777" w:rsidTr="007D5418">
        <w:tc>
          <w:tcPr>
            <w:tcW w:w="576" w:type="dxa"/>
            <w:vMerge/>
            <w:shd w:val="clear" w:color="auto" w:fill="auto"/>
          </w:tcPr>
          <w:p w14:paraId="1F3F19D3" w14:textId="77777777" w:rsidR="00C506E5" w:rsidRPr="000456B4" w:rsidRDefault="00C506E5" w:rsidP="007D5418">
            <w:pPr>
              <w:keepNext/>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2CE6FD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tcPr>
          <w:p w14:paraId="54A49FA8"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4A8DDE1A"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3F8E5EC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53D65E7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1F1FBB3"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1B51FC63"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334C2D3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506E5" w:rsidRPr="000456B4" w14:paraId="3AA93168" w14:textId="77777777" w:rsidTr="007D5418">
        <w:tc>
          <w:tcPr>
            <w:tcW w:w="576" w:type="dxa"/>
            <w:vMerge/>
            <w:shd w:val="clear" w:color="auto" w:fill="auto"/>
          </w:tcPr>
          <w:p w14:paraId="09E5EEF1" w14:textId="77777777" w:rsidR="00C506E5" w:rsidRPr="000456B4" w:rsidRDefault="00C506E5" w:rsidP="007D5418">
            <w:pPr>
              <w:keepNext/>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550C3F15"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tcPr>
          <w:p w14:paraId="51DCF6E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4F9A3F6"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813E13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4DB4EF4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314D266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77C7178E"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tcPr>
          <w:p w14:paraId="2BDF902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506E5" w:rsidRPr="000456B4" w14:paraId="1D0E1290" w14:textId="77777777" w:rsidTr="007D5418">
        <w:tc>
          <w:tcPr>
            <w:tcW w:w="576" w:type="dxa"/>
            <w:vMerge/>
            <w:shd w:val="clear" w:color="auto" w:fill="auto"/>
          </w:tcPr>
          <w:p w14:paraId="07D94072" w14:textId="77777777" w:rsidR="00C506E5" w:rsidRPr="000456B4" w:rsidRDefault="00C506E5" w:rsidP="007D5418">
            <w:pPr>
              <w:keepNext/>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348A0AD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tcPr>
          <w:p w14:paraId="2ECEA12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val="restart"/>
            <w:shd w:val="clear" w:color="auto" w:fill="auto"/>
          </w:tcPr>
          <w:p w14:paraId="48089D0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tcPr>
          <w:p w14:paraId="0D7DAD5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tcPr>
          <w:p w14:paraId="296F2C6F"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tcPr>
          <w:p w14:paraId="29086BA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4316AA87"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798D41C"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C506E5" w:rsidRPr="000456B4" w14:paraId="34521D5D" w14:textId="77777777" w:rsidTr="007D5418">
        <w:tc>
          <w:tcPr>
            <w:tcW w:w="576" w:type="dxa"/>
            <w:vMerge/>
            <w:shd w:val="clear" w:color="auto" w:fill="auto"/>
          </w:tcPr>
          <w:p w14:paraId="7F2CF1C4" w14:textId="77777777" w:rsidR="00C506E5" w:rsidRPr="000456B4" w:rsidRDefault="00C506E5" w:rsidP="007D5418">
            <w:pPr>
              <w:keepNext/>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7A43DCAB" w14:textId="152A1827" w:rsidR="00C506E5" w:rsidRPr="00C506E5" w:rsidRDefault="00C506E5" w:rsidP="007D5418">
            <w:pPr>
              <w:keepNext/>
              <w:overflowPunct/>
              <w:autoSpaceDE/>
              <w:autoSpaceDN/>
              <w:adjustRightInd/>
              <w:spacing w:before="60" w:after="60"/>
              <w:jc w:val="left"/>
              <w:textAlignment w:val="auto"/>
              <w:rPr>
                <w:rFonts w:eastAsia="Yu Mincho"/>
                <w:bCs/>
                <w:color w:val="000000"/>
                <w:sz w:val="18"/>
                <w:szCs w:val="16"/>
                <w:highlight w:val="yellow"/>
                <w:lang w:eastAsia="zh-CN"/>
              </w:rPr>
            </w:pPr>
            <w:r w:rsidRPr="00C506E5">
              <w:rPr>
                <w:rFonts w:eastAsia="Yu Mincho"/>
                <w:bCs/>
                <w:color w:val="000000"/>
                <w:sz w:val="18"/>
                <w:szCs w:val="16"/>
                <w:highlight w:val="yellow"/>
                <w:lang w:eastAsia="zh-CN"/>
              </w:rPr>
              <w:t>BT2100_PQ_ICTCP</w:t>
            </w:r>
          </w:p>
        </w:tc>
        <w:tc>
          <w:tcPr>
            <w:tcW w:w="787" w:type="dxa"/>
            <w:vMerge/>
            <w:shd w:val="clear" w:color="auto" w:fill="auto"/>
          </w:tcPr>
          <w:p w14:paraId="18757EB0" w14:textId="77777777"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p>
        </w:tc>
        <w:tc>
          <w:tcPr>
            <w:tcW w:w="990" w:type="dxa"/>
            <w:vMerge/>
            <w:shd w:val="clear" w:color="auto" w:fill="auto"/>
          </w:tcPr>
          <w:p w14:paraId="6E89F56F" w14:textId="77777777"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p>
        </w:tc>
        <w:tc>
          <w:tcPr>
            <w:tcW w:w="923" w:type="dxa"/>
            <w:vMerge/>
            <w:shd w:val="clear" w:color="auto" w:fill="auto"/>
          </w:tcPr>
          <w:p w14:paraId="3D9998D0" w14:textId="77777777"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p>
        </w:tc>
        <w:tc>
          <w:tcPr>
            <w:tcW w:w="900" w:type="dxa"/>
            <w:vMerge/>
            <w:shd w:val="clear" w:color="auto" w:fill="auto"/>
          </w:tcPr>
          <w:p w14:paraId="48883635" w14:textId="77777777"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p>
        </w:tc>
        <w:tc>
          <w:tcPr>
            <w:tcW w:w="990" w:type="dxa"/>
            <w:shd w:val="clear" w:color="auto" w:fill="auto"/>
          </w:tcPr>
          <w:p w14:paraId="2C947682" w14:textId="26136792"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r w:rsidRPr="00C506E5">
              <w:rPr>
                <w:rFonts w:eastAsia="Yu Mincho"/>
                <w:sz w:val="18"/>
                <w:szCs w:val="16"/>
                <w:highlight w:val="yellow"/>
                <w:lang w:eastAsia="zh-CN"/>
              </w:rPr>
              <w:t>IC</w:t>
            </w:r>
            <w:r w:rsidRPr="00C506E5">
              <w:rPr>
                <w:rFonts w:eastAsia="Yu Mincho"/>
                <w:sz w:val="18"/>
                <w:szCs w:val="16"/>
                <w:highlight w:val="yellow"/>
                <w:vertAlign w:val="subscript"/>
                <w:lang w:eastAsia="zh-CN"/>
              </w:rPr>
              <w:t>T</w:t>
            </w:r>
            <w:r w:rsidRPr="00C506E5">
              <w:rPr>
                <w:rFonts w:eastAsia="Yu Mincho"/>
                <w:sz w:val="18"/>
                <w:szCs w:val="16"/>
                <w:highlight w:val="yellow"/>
                <w:lang w:eastAsia="zh-CN"/>
              </w:rPr>
              <w:t>C</w:t>
            </w:r>
            <w:r w:rsidRPr="00C506E5">
              <w:rPr>
                <w:rFonts w:eastAsia="Yu Mincho"/>
                <w:sz w:val="18"/>
                <w:szCs w:val="16"/>
                <w:highlight w:val="yellow"/>
                <w:vertAlign w:val="subscript"/>
                <w:lang w:eastAsia="zh-CN"/>
              </w:rPr>
              <w:t>P</w:t>
            </w:r>
          </w:p>
        </w:tc>
        <w:tc>
          <w:tcPr>
            <w:tcW w:w="810" w:type="dxa"/>
            <w:shd w:val="clear" w:color="auto" w:fill="auto"/>
          </w:tcPr>
          <w:p w14:paraId="5693183D" w14:textId="31B6ACB8"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r w:rsidRPr="00C506E5">
              <w:rPr>
                <w:rFonts w:eastAsia="Yu Mincho"/>
                <w:sz w:val="18"/>
                <w:szCs w:val="16"/>
                <w:highlight w:val="yellow"/>
                <w:lang w:eastAsia="zh-CN"/>
              </w:rPr>
              <w:t>Narrow</w:t>
            </w:r>
          </w:p>
        </w:tc>
        <w:tc>
          <w:tcPr>
            <w:tcW w:w="1890" w:type="dxa"/>
            <w:shd w:val="clear" w:color="auto" w:fill="auto"/>
          </w:tcPr>
          <w:p w14:paraId="6415D325" w14:textId="2BCC6729" w:rsidR="00C506E5" w:rsidRPr="00C506E5" w:rsidRDefault="00C506E5" w:rsidP="007D5418">
            <w:pPr>
              <w:keepNext/>
              <w:overflowPunct/>
              <w:autoSpaceDE/>
              <w:autoSpaceDN/>
              <w:adjustRightInd/>
              <w:spacing w:before="60" w:after="60"/>
              <w:jc w:val="left"/>
              <w:textAlignment w:val="auto"/>
              <w:rPr>
                <w:rFonts w:eastAsia="Yu Mincho"/>
                <w:sz w:val="18"/>
                <w:szCs w:val="16"/>
                <w:highlight w:val="yellow"/>
                <w:lang w:eastAsia="zh-CN"/>
              </w:rPr>
            </w:pPr>
            <w:r w:rsidRPr="00C506E5">
              <w:rPr>
                <w:rFonts w:eastAsia="Yu Mincho"/>
                <w:sz w:val="18"/>
                <w:szCs w:val="16"/>
                <w:highlight w:val="yellow"/>
                <w:lang w:eastAsia="zh-CN"/>
              </w:rPr>
              <w:t>Co-sited (</w:t>
            </w:r>
            <w:proofErr w:type="spellStart"/>
            <w:r w:rsidRPr="00C506E5">
              <w:rPr>
                <w:rFonts w:eastAsia="Yu Mincho"/>
                <w:sz w:val="18"/>
                <w:szCs w:val="16"/>
                <w:highlight w:val="yellow"/>
                <w:lang w:eastAsia="zh-CN"/>
              </w:rPr>
              <w:t>ChromaLocType</w:t>
            </w:r>
            <w:proofErr w:type="spellEnd"/>
            <w:r w:rsidRPr="00C506E5">
              <w:rPr>
                <w:rFonts w:eastAsia="Yu Mincho"/>
                <w:sz w:val="18"/>
                <w:szCs w:val="16"/>
                <w:highlight w:val="yellow"/>
                <w:lang w:eastAsia="zh-CN"/>
              </w:rPr>
              <w:t xml:space="preserve"> = 2)</w:t>
            </w:r>
          </w:p>
        </w:tc>
      </w:tr>
      <w:tr w:rsidR="00C506E5" w:rsidRPr="000456B4" w14:paraId="58C15B0E" w14:textId="77777777" w:rsidTr="007D5418">
        <w:tc>
          <w:tcPr>
            <w:tcW w:w="576" w:type="dxa"/>
            <w:vMerge/>
            <w:shd w:val="clear" w:color="auto" w:fill="auto"/>
          </w:tcPr>
          <w:p w14:paraId="3FEAD05D" w14:textId="77777777" w:rsidR="00C506E5" w:rsidRPr="000456B4" w:rsidRDefault="00C506E5" w:rsidP="007D5418">
            <w:pPr>
              <w:keepNext/>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2E486683"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tcPr>
          <w:p w14:paraId="2A918A8E"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C7D30B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59C1DE9A"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D858DC9"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079D620B"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3BC6E396"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5815D60B"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r w:rsidR="00C506E5" w:rsidRPr="000456B4" w14:paraId="57223528" w14:textId="77777777" w:rsidTr="007D5418">
        <w:tc>
          <w:tcPr>
            <w:tcW w:w="576" w:type="dxa"/>
            <w:vMerge/>
            <w:shd w:val="clear" w:color="auto" w:fill="auto"/>
          </w:tcPr>
          <w:p w14:paraId="0CCF19FB" w14:textId="77777777" w:rsidR="00C506E5" w:rsidRPr="000456B4" w:rsidRDefault="00C506E5" w:rsidP="007D5418">
            <w:pPr>
              <w:keepNext/>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00246943"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tcPr>
          <w:p w14:paraId="0FE6CFDD"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24C0FE5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1AE95801"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
        </w:tc>
        <w:tc>
          <w:tcPr>
            <w:tcW w:w="900" w:type="dxa"/>
            <w:vMerge w:val="restart"/>
            <w:shd w:val="clear" w:color="auto" w:fill="auto"/>
          </w:tcPr>
          <w:p w14:paraId="04E1DD9B"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tcPr>
          <w:p w14:paraId="67FF4279"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proofErr w:type="spellStart"/>
            <w:r w:rsidRPr="000456B4">
              <w:rPr>
                <w:rFonts w:eastAsia="Yu Mincho"/>
                <w:sz w:val="18"/>
                <w:szCs w:val="16"/>
                <w:lang w:eastAsia="zh-CN"/>
              </w:rPr>
              <w:t>Y′CbCr</w:t>
            </w:r>
            <w:proofErr w:type="spellEnd"/>
          </w:p>
        </w:tc>
        <w:tc>
          <w:tcPr>
            <w:tcW w:w="810" w:type="dxa"/>
            <w:shd w:val="clear" w:color="auto" w:fill="auto"/>
          </w:tcPr>
          <w:p w14:paraId="46A5FA84"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68887CA2" w14:textId="77777777" w:rsidR="00C506E5" w:rsidRPr="000456B4" w:rsidRDefault="00C506E5" w:rsidP="007D5418">
            <w:pPr>
              <w:keepNext/>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Co-sited (</w:t>
            </w:r>
            <w:proofErr w:type="spellStart"/>
            <w:r w:rsidRPr="000456B4">
              <w:rPr>
                <w:rFonts w:eastAsia="Yu Mincho"/>
                <w:sz w:val="18"/>
                <w:szCs w:val="16"/>
                <w:lang w:eastAsia="zh-CN"/>
              </w:rPr>
              <w:t>ChromaLocType</w:t>
            </w:r>
            <w:proofErr w:type="spellEnd"/>
            <w:r w:rsidRPr="000456B4">
              <w:rPr>
                <w:rFonts w:eastAsia="Yu Mincho"/>
                <w:sz w:val="18"/>
                <w:szCs w:val="16"/>
                <w:lang w:eastAsia="zh-CN"/>
              </w:rPr>
              <w:t xml:space="preserve"> = 2)</w:t>
            </w:r>
          </w:p>
        </w:tc>
      </w:tr>
      <w:tr w:rsidR="00C506E5" w:rsidRPr="000456B4" w14:paraId="3F778010" w14:textId="77777777" w:rsidTr="007D5418">
        <w:trPr>
          <w:trHeight w:val="71"/>
        </w:trPr>
        <w:tc>
          <w:tcPr>
            <w:tcW w:w="576" w:type="dxa"/>
            <w:vMerge/>
            <w:shd w:val="clear" w:color="auto" w:fill="auto"/>
          </w:tcPr>
          <w:p w14:paraId="565E255C" w14:textId="77777777" w:rsidR="00C506E5" w:rsidRPr="000456B4" w:rsidRDefault="00C506E5" w:rsidP="007D5418">
            <w:pPr>
              <w:overflowPunct/>
              <w:autoSpaceDE/>
              <w:autoSpaceDN/>
              <w:adjustRightInd/>
              <w:spacing w:before="60" w:after="60"/>
              <w:jc w:val="left"/>
              <w:textAlignment w:val="auto"/>
              <w:rPr>
                <w:rFonts w:eastAsia="Yu Mincho"/>
                <w:b/>
                <w:bCs/>
                <w:color w:val="000000"/>
                <w:sz w:val="18"/>
                <w:szCs w:val="16"/>
                <w:lang w:eastAsia="zh-CN"/>
              </w:rPr>
            </w:pPr>
          </w:p>
        </w:tc>
        <w:tc>
          <w:tcPr>
            <w:tcW w:w="1782" w:type="dxa"/>
            <w:shd w:val="clear" w:color="auto" w:fill="auto"/>
            <w:vAlign w:val="center"/>
          </w:tcPr>
          <w:p w14:paraId="74CC0E7D"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tcPr>
          <w:p w14:paraId="5354C9F8"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p>
        </w:tc>
        <w:tc>
          <w:tcPr>
            <w:tcW w:w="990" w:type="dxa"/>
            <w:vMerge/>
            <w:shd w:val="clear" w:color="auto" w:fill="auto"/>
          </w:tcPr>
          <w:p w14:paraId="76D512F8"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p>
        </w:tc>
        <w:tc>
          <w:tcPr>
            <w:tcW w:w="923" w:type="dxa"/>
            <w:vMerge/>
            <w:shd w:val="clear" w:color="auto" w:fill="auto"/>
          </w:tcPr>
          <w:p w14:paraId="6745B92A"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p>
        </w:tc>
        <w:tc>
          <w:tcPr>
            <w:tcW w:w="900" w:type="dxa"/>
            <w:vMerge/>
            <w:shd w:val="clear" w:color="auto" w:fill="auto"/>
          </w:tcPr>
          <w:p w14:paraId="78DD70DF"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p>
        </w:tc>
        <w:tc>
          <w:tcPr>
            <w:tcW w:w="990" w:type="dxa"/>
            <w:shd w:val="clear" w:color="auto" w:fill="auto"/>
          </w:tcPr>
          <w:p w14:paraId="62401B70"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tcPr>
          <w:p w14:paraId="50697E6A"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tcPr>
          <w:p w14:paraId="7A238378" w14:textId="77777777" w:rsidR="00C506E5" w:rsidRPr="000456B4" w:rsidRDefault="00C506E5" w:rsidP="007D5418">
            <w:pPr>
              <w:overflowPunct/>
              <w:autoSpaceDE/>
              <w:autoSpaceDN/>
              <w:adjustRightInd/>
              <w:spacing w:before="60" w:after="60"/>
              <w:jc w:val="left"/>
              <w:textAlignment w:val="auto"/>
              <w:rPr>
                <w:rFonts w:eastAsia="Yu Mincho"/>
                <w:sz w:val="18"/>
                <w:szCs w:val="16"/>
                <w:lang w:eastAsia="zh-CN"/>
              </w:rPr>
            </w:pPr>
            <w:r w:rsidRPr="000456B4">
              <w:rPr>
                <w:rFonts w:eastAsia="Yu Mincho"/>
                <w:sz w:val="18"/>
                <w:szCs w:val="16"/>
                <w:lang w:eastAsia="zh-CN"/>
              </w:rPr>
              <w:t>N/A</w:t>
            </w:r>
          </w:p>
        </w:tc>
      </w:tr>
    </w:tbl>
    <w:p w14:paraId="72871452" w14:textId="4756C03F" w:rsidR="00865465" w:rsidRDefault="00C506E5" w:rsidP="00865465">
      <w:pPr>
        <w:pStyle w:val="Heading3"/>
        <w:rPr>
          <w:lang w:val="en-CA"/>
        </w:rPr>
      </w:pPr>
      <w:r>
        <w:rPr>
          <w:lang w:val="en-CA"/>
        </w:rPr>
        <w:lastRenderedPageBreak/>
        <w:t xml:space="preserve"> </w:t>
      </w:r>
      <w:r w:rsidR="00865465">
        <w:rPr>
          <w:lang w:val="en-CA"/>
        </w:rPr>
        <w:t>Add the following highlighted text in Table 2:</w:t>
      </w:r>
    </w:p>
    <w:p w14:paraId="12423A6A" w14:textId="77777777" w:rsidR="00865465" w:rsidRPr="000456B4" w:rsidRDefault="00865465" w:rsidP="00865465">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Pr="000456B4">
        <w:rPr>
          <w:rFonts w:eastAsia="SimSun"/>
          <w:b/>
          <w:bCs/>
          <w:noProof/>
          <w:szCs w:val="24"/>
          <w:lang w:eastAsia="ja-JP"/>
        </w:rPr>
        <w:t>2</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4"/>
        <w:gridCol w:w="1875"/>
        <w:gridCol w:w="3981"/>
      </w:tblGrid>
      <w:tr w:rsidR="00865465" w:rsidRPr="000456B4" w14:paraId="1E8009A7" w14:textId="77777777" w:rsidTr="00865465">
        <w:trPr>
          <w:jc w:val="center"/>
        </w:trPr>
        <w:tc>
          <w:tcPr>
            <w:tcW w:w="3494" w:type="dxa"/>
            <w:shd w:val="clear" w:color="auto" w:fill="auto"/>
          </w:tcPr>
          <w:p w14:paraId="5114015E" w14:textId="77777777" w:rsidR="00865465" w:rsidRPr="000456B4" w:rsidRDefault="00865465" w:rsidP="007D5418">
            <w:pPr>
              <w:keepNext/>
              <w:jc w:val="left"/>
              <w:rPr>
                <w:b/>
                <w:sz w:val="18"/>
                <w:szCs w:val="18"/>
              </w:rPr>
            </w:pPr>
            <w:r w:rsidRPr="000456B4">
              <w:rPr>
                <w:b/>
                <w:sz w:val="18"/>
                <w:szCs w:val="18"/>
              </w:rPr>
              <w:t>Carriage parameter names</w:t>
            </w:r>
          </w:p>
        </w:tc>
        <w:tc>
          <w:tcPr>
            <w:tcW w:w="1875" w:type="dxa"/>
            <w:shd w:val="clear" w:color="auto" w:fill="auto"/>
          </w:tcPr>
          <w:p w14:paraId="0785572E" w14:textId="77777777" w:rsidR="00865465" w:rsidRPr="000456B4" w:rsidRDefault="00865465" w:rsidP="007D5418">
            <w:pPr>
              <w:keepNext/>
              <w:jc w:val="left"/>
              <w:rPr>
                <w:b/>
                <w:sz w:val="18"/>
                <w:szCs w:val="18"/>
              </w:rPr>
            </w:pPr>
            <w:r w:rsidRPr="000456B4">
              <w:rPr>
                <w:b/>
                <w:sz w:val="18"/>
                <w:szCs w:val="18"/>
              </w:rPr>
              <w:t>Colloquial names</w:t>
            </w:r>
          </w:p>
        </w:tc>
        <w:tc>
          <w:tcPr>
            <w:tcW w:w="3981" w:type="dxa"/>
            <w:shd w:val="clear" w:color="auto" w:fill="auto"/>
          </w:tcPr>
          <w:p w14:paraId="216E45FF" w14:textId="77777777" w:rsidR="00865465" w:rsidRPr="000456B4" w:rsidRDefault="00865465" w:rsidP="007D5418">
            <w:pPr>
              <w:keepNext/>
              <w:jc w:val="left"/>
              <w:rPr>
                <w:b/>
                <w:sz w:val="18"/>
                <w:szCs w:val="18"/>
              </w:rPr>
            </w:pPr>
            <w:r w:rsidRPr="000456B4">
              <w:rPr>
                <w:b/>
                <w:sz w:val="18"/>
                <w:szCs w:val="18"/>
              </w:rPr>
              <w:t>Common usage</w:t>
            </w:r>
          </w:p>
        </w:tc>
      </w:tr>
      <w:tr w:rsidR="00865465" w:rsidRPr="000456B4" w14:paraId="7A24BC0A" w14:textId="77777777" w:rsidTr="00865465">
        <w:trPr>
          <w:jc w:val="center"/>
        </w:trPr>
        <w:tc>
          <w:tcPr>
            <w:tcW w:w="3494" w:type="dxa"/>
            <w:shd w:val="clear" w:color="auto" w:fill="auto"/>
          </w:tcPr>
          <w:p w14:paraId="30FF001E" w14:textId="77777777" w:rsidR="00865465" w:rsidRPr="000456B4" w:rsidRDefault="00865465" w:rsidP="007D5418">
            <w:pPr>
              <w:keepNext/>
              <w:jc w:val="left"/>
              <w:rPr>
                <w:sz w:val="18"/>
                <w:szCs w:val="18"/>
              </w:rPr>
            </w:pPr>
            <w:proofErr w:type="spellStart"/>
            <w:r w:rsidRPr="000456B4">
              <w:rPr>
                <w:sz w:val="18"/>
                <w:szCs w:val="18"/>
              </w:rPr>
              <w:t>ColourPrimaries</w:t>
            </w:r>
            <w:proofErr w:type="spellEnd"/>
            <w:r w:rsidRPr="000456B4">
              <w:rPr>
                <w:sz w:val="18"/>
                <w:szCs w:val="18"/>
              </w:rPr>
              <w:t xml:space="preserve"> [CICP]</w:t>
            </w:r>
          </w:p>
          <w:p w14:paraId="41B45E6F" w14:textId="77777777" w:rsidR="00865465" w:rsidRPr="000456B4" w:rsidRDefault="00865465" w:rsidP="007D5418">
            <w:pPr>
              <w:keepNext/>
              <w:jc w:val="left"/>
              <w:rPr>
                <w:sz w:val="18"/>
                <w:szCs w:val="18"/>
              </w:rPr>
            </w:pPr>
            <w:proofErr w:type="spellStart"/>
            <w:r w:rsidRPr="000456B4">
              <w:rPr>
                <w:sz w:val="18"/>
                <w:szCs w:val="18"/>
              </w:rPr>
              <w:t>colour_primaries</w:t>
            </w:r>
            <w:proofErr w:type="spellEnd"/>
            <w:r w:rsidRPr="000456B4">
              <w:rPr>
                <w:sz w:val="18"/>
                <w:szCs w:val="18"/>
              </w:rPr>
              <w:t xml:space="preserve"> [HEVC or AVC]</w:t>
            </w:r>
          </w:p>
          <w:p w14:paraId="3F979281" w14:textId="77777777" w:rsidR="00865465" w:rsidRPr="000456B4" w:rsidRDefault="00865465" w:rsidP="007D5418">
            <w:pPr>
              <w:keepNext/>
              <w:jc w:val="left"/>
              <w:rPr>
                <w:sz w:val="18"/>
                <w:szCs w:val="18"/>
              </w:rPr>
            </w:pPr>
            <w:r w:rsidRPr="000456B4">
              <w:rPr>
                <w:sz w:val="18"/>
                <w:szCs w:val="18"/>
              </w:rPr>
              <w:t xml:space="preserve">colour primaries [MXF] </w:t>
            </w:r>
          </w:p>
        </w:tc>
        <w:tc>
          <w:tcPr>
            <w:tcW w:w="1875" w:type="dxa"/>
            <w:shd w:val="clear" w:color="auto" w:fill="auto"/>
          </w:tcPr>
          <w:p w14:paraId="34DC31F6" w14:textId="77777777" w:rsidR="00865465" w:rsidRPr="000456B4" w:rsidRDefault="00865465" w:rsidP="007D5418">
            <w:pPr>
              <w:keepNext/>
              <w:jc w:val="left"/>
              <w:rPr>
                <w:sz w:val="18"/>
                <w:szCs w:val="18"/>
              </w:rPr>
            </w:pPr>
            <w:r w:rsidRPr="000456B4">
              <w:rPr>
                <w:sz w:val="18"/>
                <w:szCs w:val="18"/>
              </w:rPr>
              <w:t>Colour space, colour gamut</w:t>
            </w:r>
          </w:p>
        </w:tc>
        <w:tc>
          <w:tcPr>
            <w:tcW w:w="3981" w:type="dxa"/>
            <w:shd w:val="clear" w:color="auto" w:fill="auto"/>
          </w:tcPr>
          <w:p w14:paraId="7E756EB3" w14:textId="77777777" w:rsidR="00865465" w:rsidRPr="000456B4" w:rsidRDefault="00865465" w:rsidP="007D5418">
            <w:pPr>
              <w:keepNext/>
              <w:jc w:val="left"/>
              <w:rPr>
                <w:sz w:val="18"/>
                <w:szCs w:val="18"/>
              </w:rPr>
            </w:pPr>
            <w:r w:rsidRPr="000456B4">
              <w:rPr>
                <w:sz w:val="18"/>
                <w:szCs w:val="18"/>
              </w:rPr>
              <w:t>SDR video uses a Rec. ITU-R BT.709 colour representation. WCG video may restrict colour to the P3D65 gamut (SMPTE ST 2067-21) but in a Rec. ITU-R BT.2020 colour space container. HDR over time is expected to exhibit a more complete coverage of the Rec. ITU-R BT.2020 colour representation.</w:t>
            </w:r>
          </w:p>
        </w:tc>
      </w:tr>
      <w:tr w:rsidR="00865465" w:rsidRPr="000456B4" w14:paraId="40A0EE4D" w14:textId="77777777" w:rsidTr="00865465">
        <w:trPr>
          <w:jc w:val="center"/>
        </w:trPr>
        <w:tc>
          <w:tcPr>
            <w:tcW w:w="3494" w:type="dxa"/>
            <w:shd w:val="clear" w:color="auto" w:fill="auto"/>
          </w:tcPr>
          <w:p w14:paraId="6E4EC4F0" w14:textId="77777777" w:rsidR="00865465" w:rsidRPr="000456B4" w:rsidRDefault="00865465" w:rsidP="007D5418">
            <w:pPr>
              <w:keepNext/>
              <w:jc w:val="left"/>
              <w:rPr>
                <w:sz w:val="18"/>
                <w:szCs w:val="18"/>
              </w:rPr>
            </w:pPr>
            <w:proofErr w:type="spellStart"/>
            <w:r w:rsidRPr="000456B4">
              <w:rPr>
                <w:sz w:val="18"/>
                <w:szCs w:val="18"/>
              </w:rPr>
              <w:t>TransferCharacteristics</w:t>
            </w:r>
            <w:proofErr w:type="spellEnd"/>
            <w:r w:rsidRPr="000456B4">
              <w:rPr>
                <w:sz w:val="18"/>
                <w:szCs w:val="18"/>
              </w:rPr>
              <w:t xml:space="preserve"> [CICP]</w:t>
            </w:r>
          </w:p>
          <w:p w14:paraId="5EE62E63" w14:textId="77777777" w:rsidR="00865465" w:rsidRPr="000456B4" w:rsidRDefault="00865465" w:rsidP="007D5418">
            <w:pPr>
              <w:keepNext/>
              <w:jc w:val="left"/>
              <w:rPr>
                <w:sz w:val="18"/>
                <w:szCs w:val="18"/>
              </w:rPr>
            </w:pPr>
            <w:proofErr w:type="spellStart"/>
            <w:r w:rsidRPr="000456B4">
              <w:rPr>
                <w:sz w:val="18"/>
                <w:szCs w:val="18"/>
              </w:rPr>
              <w:t>transfer_characteristics</w:t>
            </w:r>
            <w:proofErr w:type="spellEnd"/>
            <w:r w:rsidRPr="000456B4">
              <w:rPr>
                <w:sz w:val="18"/>
                <w:szCs w:val="18"/>
              </w:rPr>
              <w:t xml:space="preserve"> [HEVC or AVC]</w:t>
            </w:r>
          </w:p>
          <w:p w14:paraId="3F8E67E7" w14:textId="77777777" w:rsidR="00865465" w:rsidRPr="000456B4" w:rsidRDefault="00865465" w:rsidP="007D5418">
            <w:pPr>
              <w:keepNext/>
              <w:jc w:val="left"/>
              <w:rPr>
                <w:sz w:val="18"/>
                <w:szCs w:val="18"/>
              </w:rPr>
            </w:pPr>
            <w:r w:rsidRPr="000456B4">
              <w:rPr>
                <w:sz w:val="18"/>
                <w:szCs w:val="18"/>
              </w:rPr>
              <w:t xml:space="preserve">transfer characteristic [MXF] </w:t>
            </w:r>
          </w:p>
        </w:tc>
        <w:tc>
          <w:tcPr>
            <w:tcW w:w="1875" w:type="dxa"/>
            <w:shd w:val="clear" w:color="auto" w:fill="auto"/>
          </w:tcPr>
          <w:p w14:paraId="5534DDE3" w14:textId="77777777" w:rsidR="00865465" w:rsidRPr="000456B4" w:rsidRDefault="00865465" w:rsidP="007D5418">
            <w:pPr>
              <w:keepNext/>
              <w:jc w:val="left"/>
              <w:rPr>
                <w:sz w:val="18"/>
                <w:szCs w:val="18"/>
              </w:rPr>
            </w:pPr>
            <w:r w:rsidRPr="000456B4">
              <w:rPr>
                <w:sz w:val="18"/>
                <w:szCs w:val="18"/>
              </w:rPr>
              <w:t>Transfer curves, log curves, gamma curves</w:t>
            </w:r>
          </w:p>
        </w:tc>
        <w:tc>
          <w:tcPr>
            <w:tcW w:w="3981" w:type="dxa"/>
            <w:shd w:val="clear" w:color="auto" w:fill="auto"/>
          </w:tcPr>
          <w:p w14:paraId="6831268D" w14:textId="77777777" w:rsidR="00865465" w:rsidRPr="000456B4" w:rsidRDefault="00865465" w:rsidP="007D5418">
            <w:pPr>
              <w:keepNext/>
              <w:jc w:val="left"/>
              <w:rPr>
                <w:sz w:val="18"/>
                <w:szCs w:val="18"/>
              </w:rPr>
            </w:pPr>
            <w:r w:rsidRPr="000456B4">
              <w:rPr>
                <w:sz w:val="18"/>
                <w:szCs w:val="18"/>
              </w:rPr>
              <w:t>HDR video uses either PQ or HLG. SDR video typically uses the transfer characteristic for Rec. ITU-R BT.709, assuming a display characteristic corresponding to Rec. ITU-R BT.1886.</w:t>
            </w:r>
          </w:p>
        </w:tc>
      </w:tr>
      <w:tr w:rsidR="00865465" w:rsidRPr="000456B4" w14:paraId="23DD013E" w14:textId="77777777" w:rsidTr="00865465">
        <w:trPr>
          <w:jc w:val="center"/>
        </w:trPr>
        <w:tc>
          <w:tcPr>
            <w:tcW w:w="3494" w:type="dxa"/>
            <w:shd w:val="clear" w:color="auto" w:fill="auto"/>
          </w:tcPr>
          <w:p w14:paraId="78E2DC35" w14:textId="77777777" w:rsidR="00865465" w:rsidRPr="000456B4" w:rsidRDefault="00865465" w:rsidP="007D5418">
            <w:pPr>
              <w:keepNext/>
              <w:jc w:val="left"/>
              <w:rPr>
                <w:sz w:val="18"/>
                <w:szCs w:val="18"/>
              </w:rPr>
            </w:pPr>
            <w:proofErr w:type="spellStart"/>
            <w:r w:rsidRPr="000456B4">
              <w:rPr>
                <w:sz w:val="18"/>
                <w:szCs w:val="18"/>
              </w:rPr>
              <w:t>MatrixCoefficients</w:t>
            </w:r>
            <w:proofErr w:type="spellEnd"/>
            <w:r w:rsidRPr="000456B4">
              <w:rPr>
                <w:sz w:val="18"/>
                <w:szCs w:val="18"/>
              </w:rPr>
              <w:t xml:space="preserve"> [CICP]</w:t>
            </w:r>
          </w:p>
          <w:p w14:paraId="3226CE19" w14:textId="77777777" w:rsidR="00865465" w:rsidRPr="000456B4" w:rsidRDefault="00865465" w:rsidP="007D5418">
            <w:pPr>
              <w:keepNext/>
              <w:jc w:val="left"/>
              <w:rPr>
                <w:sz w:val="18"/>
                <w:szCs w:val="18"/>
              </w:rPr>
            </w:pPr>
            <w:r w:rsidRPr="000456B4">
              <w:rPr>
                <w:sz w:val="18"/>
                <w:szCs w:val="18"/>
              </w:rPr>
              <w:t>matrix_coeffs [HEVC]</w:t>
            </w:r>
          </w:p>
          <w:p w14:paraId="15BD5DD7" w14:textId="77777777" w:rsidR="00865465" w:rsidRPr="000456B4" w:rsidRDefault="00865465" w:rsidP="007D5418">
            <w:pPr>
              <w:keepNext/>
              <w:jc w:val="left"/>
              <w:rPr>
                <w:sz w:val="18"/>
                <w:szCs w:val="18"/>
              </w:rPr>
            </w:pPr>
            <w:proofErr w:type="spellStart"/>
            <w:r w:rsidRPr="000456B4">
              <w:rPr>
                <w:sz w:val="18"/>
                <w:szCs w:val="18"/>
              </w:rPr>
              <w:t>matrix_coefficients</w:t>
            </w:r>
            <w:proofErr w:type="spellEnd"/>
            <w:r w:rsidRPr="000456B4">
              <w:rPr>
                <w:sz w:val="18"/>
                <w:szCs w:val="18"/>
              </w:rPr>
              <w:t xml:space="preserve"> [AVC]</w:t>
            </w:r>
          </w:p>
          <w:p w14:paraId="1CC5C2E5" w14:textId="77777777" w:rsidR="00865465" w:rsidRPr="000456B4" w:rsidRDefault="00865465" w:rsidP="007D5418">
            <w:pPr>
              <w:keepNext/>
              <w:jc w:val="left"/>
              <w:rPr>
                <w:sz w:val="18"/>
                <w:szCs w:val="18"/>
              </w:rPr>
            </w:pPr>
            <w:r w:rsidRPr="000456B4">
              <w:rPr>
                <w:sz w:val="18"/>
                <w:szCs w:val="18"/>
              </w:rPr>
              <w:t>coding equations [MXF]</w:t>
            </w:r>
          </w:p>
        </w:tc>
        <w:tc>
          <w:tcPr>
            <w:tcW w:w="1875" w:type="dxa"/>
            <w:shd w:val="clear" w:color="auto" w:fill="auto"/>
          </w:tcPr>
          <w:p w14:paraId="69D29119" w14:textId="797CFFC3" w:rsidR="00865465" w:rsidRPr="000456B4" w:rsidRDefault="00865465" w:rsidP="007D5418">
            <w:pPr>
              <w:keepNext/>
              <w:jc w:val="left"/>
              <w:rPr>
                <w:sz w:val="18"/>
                <w:szCs w:val="18"/>
              </w:rPr>
            </w:pPr>
            <w:r w:rsidRPr="000456B4">
              <w:rPr>
                <w:sz w:val="18"/>
                <w:szCs w:val="18"/>
              </w:rPr>
              <w:t xml:space="preserve">Colour representation, GBR, NCL, YCC, </w:t>
            </w:r>
            <w:r w:rsidRPr="00865465">
              <w:rPr>
                <w:sz w:val="18"/>
                <w:szCs w:val="18"/>
                <w:highlight w:val="yellow"/>
              </w:rPr>
              <w:t>ICTCP,</w:t>
            </w:r>
            <w:r>
              <w:rPr>
                <w:sz w:val="18"/>
                <w:szCs w:val="18"/>
              </w:rPr>
              <w:t xml:space="preserve"> </w:t>
            </w:r>
            <w:r w:rsidRPr="000456B4">
              <w:rPr>
                <w:sz w:val="18"/>
                <w:szCs w:val="18"/>
              </w:rPr>
              <w:t>YUV, Y′UV, R′G′B′</w:t>
            </w:r>
          </w:p>
        </w:tc>
        <w:tc>
          <w:tcPr>
            <w:tcW w:w="3981" w:type="dxa"/>
            <w:shd w:val="clear" w:color="auto" w:fill="auto"/>
          </w:tcPr>
          <w:p w14:paraId="4E1557FA" w14:textId="77777777" w:rsidR="00865465" w:rsidRPr="000456B4" w:rsidRDefault="00865465" w:rsidP="007D5418">
            <w:pPr>
              <w:keepNext/>
              <w:jc w:val="left"/>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865465" w:rsidRPr="000456B4" w14:paraId="4150D870" w14:textId="77777777" w:rsidTr="00865465">
        <w:trPr>
          <w:jc w:val="center"/>
        </w:trPr>
        <w:tc>
          <w:tcPr>
            <w:tcW w:w="3494" w:type="dxa"/>
            <w:shd w:val="clear" w:color="auto" w:fill="auto"/>
          </w:tcPr>
          <w:p w14:paraId="70855ED1" w14:textId="77777777" w:rsidR="00865465" w:rsidRPr="000456B4" w:rsidRDefault="00865465" w:rsidP="007D5418">
            <w:pPr>
              <w:jc w:val="left"/>
              <w:rPr>
                <w:sz w:val="18"/>
                <w:szCs w:val="18"/>
              </w:rPr>
            </w:pPr>
            <w:proofErr w:type="spellStart"/>
            <w:r w:rsidRPr="000456B4">
              <w:rPr>
                <w:sz w:val="18"/>
                <w:szCs w:val="18"/>
              </w:rPr>
              <w:t>VideoFullRangeFlag</w:t>
            </w:r>
            <w:proofErr w:type="spellEnd"/>
            <w:r w:rsidRPr="000456B4">
              <w:rPr>
                <w:sz w:val="18"/>
                <w:szCs w:val="18"/>
              </w:rPr>
              <w:t xml:space="preserve"> [CICP]</w:t>
            </w:r>
          </w:p>
          <w:p w14:paraId="47937A13" w14:textId="77777777" w:rsidR="00865465" w:rsidRPr="000456B4" w:rsidRDefault="00865465" w:rsidP="007D5418">
            <w:pPr>
              <w:jc w:val="left"/>
              <w:rPr>
                <w:sz w:val="18"/>
                <w:szCs w:val="18"/>
              </w:rPr>
            </w:pPr>
            <w:proofErr w:type="spellStart"/>
            <w:r w:rsidRPr="000456B4">
              <w:rPr>
                <w:sz w:val="18"/>
                <w:szCs w:val="18"/>
              </w:rPr>
              <w:t>video_full_range_flag</w:t>
            </w:r>
            <w:proofErr w:type="spellEnd"/>
            <w:r w:rsidRPr="000456B4">
              <w:rPr>
                <w:sz w:val="18"/>
                <w:szCs w:val="18"/>
              </w:rPr>
              <w:t xml:space="preserve"> [HEVC or AVC]</w:t>
            </w:r>
          </w:p>
          <w:p w14:paraId="7FBF185E" w14:textId="77777777" w:rsidR="00865465" w:rsidRPr="000456B4" w:rsidRDefault="00865465" w:rsidP="007D5418">
            <w:pPr>
              <w:jc w:val="left"/>
              <w:rPr>
                <w:sz w:val="18"/>
                <w:szCs w:val="18"/>
              </w:rPr>
            </w:pPr>
            <w:r>
              <w:rPr>
                <w:sz w:val="18"/>
                <w:szCs w:val="18"/>
              </w:rPr>
              <w:t>N/A</w:t>
            </w:r>
            <w:r w:rsidRPr="000456B4">
              <w:rPr>
                <w:sz w:val="18"/>
                <w:szCs w:val="18"/>
              </w:rPr>
              <w:t xml:space="preserve"> [MXF]</w:t>
            </w:r>
          </w:p>
        </w:tc>
        <w:tc>
          <w:tcPr>
            <w:tcW w:w="1875" w:type="dxa"/>
            <w:shd w:val="clear" w:color="auto" w:fill="auto"/>
          </w:tcPr>
          <w:p w14:paraId="6116DCCF" w14:textId="77777777" w:rsidR="00865465" w:rsidRPr="000456B4" w:rsidRDefault="00865465" w:rsidP="007D5418">
            <w:pPr>
              <w:jc w:val="left"/>
              <w:rPr>
                <w:sz w:val="18"/>
                <w:szCs w:val="18"/>
              </w:rPr>
            </w:pPr>
            <w:r w:rsidRPr="000456B4">
              <w:rPr>
                <w:sz w:val="18"/>
                <w:szCs w:val="18"/>
              </w:rPr>
              <w:t xml:space="preserve">Full range, narrow range, headroom, </w:t>
            </w:r>
            <w:proofErr w:type="spellStart"/>
            <w:r w:rsidRPr="000456B4">
              <w:rPr>
                <w:sz w:val="18"/>
                <w:szCs w:val="18"/>
              </w:rPr>
              <w:t>footroom</w:t>
            </w:r>
            <w:proofErr w:type="spellEnd"/>
            <w:r w:rsidRPr="000456B4">
              <w:rPr>
                <w:sz w:val="18"/>
                <w:szCs w:val="18"/>
              </w:rPr>
              <w:t>, legal range, SMPTE range, QE.1, QE.2</w:t>
            </w:r>
          </w:p>
        </w:tc>
        <w:tc>
          <w:tcPr>
            <w:tcW w:w="3981" w:type="dxa"/>
            <w:shd w:val="clear" w:color="auto" w:fill="auto"/>
          </w:tcPr>
          <w:p w14:paraId="4521EB68" w14:textId="77777777" w:rsidR="00865465" w:rsidRPr="000456B4" w:rsidRDefault="00865465" w:rsidP="007D5418">
            <w:pPr>
              <w:jc w:val="left"/>
              <w:rPr>
                <w:sz w:val="18"/>
                <w:szCs w:val="18"/>
              </w:rPr>
            </w:pPr>
            <w:proofErr w:type="spellStart"/>
            <w:r w:rsidRPr="000456B4">
              <w:rPr>
                <w:sz w:val="18"/>
                <w:szCs w:val="18"/>
              </w:rPr>
              <w:t>Y′CbCr</w:t>
            </w:r>
            <w:proofErr w:type="spellEnd"/>
            <w:r w:rsidRPr="000456B4">
              <w:rPr>
                <w:sz w:val="18"/>
                <w:szCs w:val="18"/>
              </w:rPr>
              <w:t xml:space="preserve"> colour representations ordinarily use narrow range scaling for video.</w:t>
            </w:r>
          </w:p>
        </w:tc>
      </w:tr>
      <w:tr w:rsidR="00865465" w:rsidRPr="000456B4" w14:paraId="2B1823E6" w14:textId="77777777" w:rsidTr="00865465">
        <w:trPr>
          <w:jc w:val="center"/>
        </w:trPr>
        <w:tc>
          <w:tcPr>
            <w:tcW w:w="3494" w:type="dxa"/>
            <w:shd w:val="clear" w:color="auto" w:fill="auto"/>
          </w:tcPr>
          <w:p w14:paraId="558C0A7E" w14:textId="77777777" w:rsidR="00865465" w:rsidRPr="000456B4" w:rsidRDefault="00865465" w:rsidP="007D5418">
            <w:pPr>
              <w:jc w:val="left"/>
              <w:rPr>
                <w:sz w:val="18"/>
                <w:szCs w:val="18"/>
              </w:rPr>
            </w:pPr>
            <w:proofErr w:type="spellStart"/>
            <w:r w:rsidRPr="000456B4">
              <w:rPr>
                <w:sz w:val="18"/>
                <w:szCs w:val="18"/>
              </w:rPr>
              <w:t>ChromaLocType</w:t>
            </w:r>
            <w:proofErr w:type="spellEnd"/>
            <w:r w:rsidRPr="000456B4">
              <w:rPr>
                <w:sz w:val="18"/>
                <w:szCs w:val="18"/>
              </w:rPr>
              <w:t xml:space="preserve"> [HEVC]</w:t>
            </w:r>
          </w:p>
          <w:p w14:paraId="787B5A63" w14:textId="77777777" w:rsidR="00865465" w:rsidRPr="000456B4" w:rsidRDefault="00865465" w:rsidP="007D5418">
            <w:pPr>
              <w:jc w:val="left"/>
              <w:rPr>
                <w:sz w:val="18"/>
                <w:szCs w:val="18"/>
              </w:rPr>
            </w:pPr>
            <w:proofErr w:type="spellStart"/>
            <w:r w:rsidRPr="000456B4">
              <w:rPr>
                <w:sz w:val="18"/>
                <w:szCs w:val="18"/>
              </w:rPr>
              <w:t>chroma_sample_loc_type_top_field</w:t>
            </w:r>
            <w:proofErr w:type="spellEnd"/>
            <w:r w:rsidRPr="000456B4">
              <w:rPr>
                <w:sz w:val="18"/>
                <w:szCs w:val="18"/>
              </w:rPr>
              <w:t xml:space="preserve"> and </w:t>
            </w:r>
            <w:proofErr w:type="spellStart"/>
            <w:r w:rsidRPr="000456B4">
              <w:rPr>
                <w:sz w:val="18"/>
                <w:szCs w:val="18"/>
              </w:rPr>
              <w:t>chroma_sample_loc_type_bottom_field</w:t>
            </w:r>
            <w:proofErr w:type="spellEnd"/>
            <w:r w:rsidRPr="000456B4">
              <w:rPr>
                <w:sz w:val="18"/>
                <w:szCs w:val="18"/>
              </w:rPr>
              <w:t xml:space="preserve"> [AVC or HEVC]</w:t>
            </w:r>
          </w:p>
          <w:p w14:paraId="2F478745" w14:textId="77777777" w:rsidR="00865465" w:rsidRPr="000456B4" w:rsidRDefault="00865465" w:rsidP="007D5418">
            <w:pPr>
              <w:jc w:val="left"/>
              <w:rPr>
                <w:sz w:val="18"/>
                <w:szCs w:val="18"/>
              </w:rPr>
            </w:pPr>
            <w:r>
              <w:rPr>
                <w:sz w:val="18"/>
                <w:szCs w:val="18"/>
              </w:rPr>
              <w:t>N/A</w:t>
            </w:r>
            <w:r w:rsidRPr="000456B4">
              <w:rPr>
                <w:sz w:val="18"/>
                <w:szCs w:val="18"/>
              </w:rPr>
              <w:t xml:space="preserve"> [CICP or MXF]</w:t>
            </w:r>
          </w:p>
        </w:tc>
        <w:tc>
          <w:tcPr>
            <w:tcW w:w="1875" w:type="dxa"/>
            <w:shd w:val="clear" w:color="auto" w:fill="auto"/>
          </w:tcPr>
          <w:p w14:paraId="661D2CEB" w14:textId="77777777" w:rsidR="00865465" w:rsidRPr="000456B4" w:rsidRDefault="00865465" w:rsidP="007D5418">
            <w:pPr>
              <w:jc w:val="left"/>
              <w:rPr>
                <w:sz w:val="18"/>
                <w:szCs w:val="18"/>
              </w:rPr>
            </w:pPr>
            <w:r w:rsidRPr="000456B4">
              <w:rPr>
                <w:sz w:val="18"/>
                <w:szCs w:val="18"/>
              </w:rPr>
              <w:t>4:2:0 sub-sampled chroma location type</w:t>
            </w:r>
          </w:p>
        </w:tc>
        <w:tc>
          <w:tcPr>
            <w:tcW w:w="3981" w:type="dxa"/>
            <w:shd w:val="clear" w:color="auto" w:fill="auto"/>
          </w:tcPr>
          <w:p w14:paraId="08511ED2" w14:textId="155F72B2" w:rsidR="00865465" w:rsidRPr="000456B4" w:rsidRDefault="00865465" w:rsidP="007D5418">
            <w:pPr>
              <w:jc w:val="left"/>
              <w:rPr>
                <w:sz w:val="18"/>
                <w:szCs w:val="18"/>
              </w:rPr>
            </w:pPr>
            <w:r w:rsidRPr="000456B4">
              <w:rPr>
                <w:sz w:val="18"/>
                <w:szCs w:val="18"/>
              </w:rPr>
              <w:t>Indicates the horizontal and vertical positions of chroma samples (</w:t>
            </w:r>
            <w:proofErr w:type="spellStart"/>
            <w:r w:rsidRPr="000456B4">
              <w:rPr>
                <w:sz w:val="18"/>
                <w:szCs w:val="18"/>
              </w:rPr>
              <w:t>Cb</w:t>
            </w:r>
            <w:proofErr w:type="spellEnd"/>
            <w:r w:rsidRPr="000456B4">
              <w:rPr>
                <w:sz w:val="18"/>
                <w:szCs w:val="18"/>
              </w:rPr>
              <w:t>, Cr</w:t>
            </w:r>
            <w:r w:rsidRPr="00865465">
              <w:rPr>
                <w:sz w:val="18"/>
                <w:szCs w:val="18"/>
                <w:highlight w:val="yellow"/>
              </w:rPr>
              <w:t>, C</w:t>
            </w:r>
            <w:r w:rsidRPr="00865465">
              <w:rPr>
                <w:sz w:val="18"/>
                <w:szCs w:val="18"/>
                <w:highlight w:val="yellow"/>
                <w:vertAlign w:val="subscript"/>
              </w:rPr>
              <w:t>T</w:t>
            </w:r>
            <w:r w:rsidRPr="00865465">
              <w:rPr>
                <w:sz w:val="18"/>
                <w:szCs w:val="18"/>
                <w:highlight w:val="yellow"/>
              </w:rPr>
              <w:t>, C</w:t>
            </w:r>
            <w:r w:rsidRPr="00865465">
              <w:rPr>
                <w:sz w:val="18"/>
                <w:szCs w:val="18"/>
                <w:highlight w:val="yellow"/>
                <w:vertAlign w:val="subscript"/>
              </w:rPr>
              <w:t>P</w:t>
            </w:r>
            <w:r w:rsidRPr="000456B4">
              <w:rPr>
                <w:sz w:val="18"/>
                <w:szCs w:val="18"/>
              </w:rPr>
              <w:t xml:space="preserve">) with respect to </w:t>
            </w:r>
            <w:proofErr w:type="spellStart"/>
            <w:r w:rsidRPr="000456B4">
              <w:rPr>
                <w:sz w:val="18"/>
                <w:szCs w:val="18"/>
              </w:rPr>
              <w:t>luma</w:t>
            </w:r>
            <w:proofErr w:type="spellEnd"/>
            <w:r w:rsidRPr="000456B4">
              <w:rPr>
                <w:sz w:val="18"/>
                <w:szCs w:val="18"/>
              </w:rPr>
              <w:t xml:space="preserve"> samples with sub-sample position accuracy. The alignment is typically horizontally co-sited with even-numbered columns of </w:t>
            </w:r>
            <w:proofErr w:type="spellStart"/>
            <w:r w:rsidRPr="000456B4">
              <w:rPr>
                <w:sz w:val="18"/>
                <w:szCs w:val="18"/>
              </w:rPr>
              <w:t>luma</w:t>
            </w:r>
            <w:proofErr w:type="spellEnd"/>
            <w:r w:rsidRPr="000456B4">
              <w:rPr>
                <w:sz w:val="18"/>
                <w:szCs w:val="18"/>
              </w:rPr>
              <w:t xml:space="preserve"> samples (indexed starting from 0). For SD and HD video, the alignment is typically vertically interstitial between rows of </w:t>
            </w:r>
            <w:proofErr w:type="spellStart"/>
            <w:r w:rsidRPr="000456B4">
              <w:rPr>
                <w:sz w:val="18"/>
                <w:szCs w:val="18"/>
              </w:rPr>
              <w:t>luma</w:t>
            </w:r>
            <w:proofErr w:type="spellEnd"/>
            <w:r w:rsidRPr="000456B4">
              <w:rPr>
                <w:sz w:val="18"/>
                <w:szCs w:val="18"/>
              </w:rPr>
              <w:t xml:space="preserve"> samples (</w:t>
            </w:r>
            <w:proofErr w:type="spellStart"/>
            <w:r w:rsidRPr="000456B4">
              <w:rPr>
                <w:sz w:val="18"/>
                <w:szCs w:val="18"/>
              </w:rPr>
              <w:t>ChromaLocType</w:t>
            </w:r>
            <w:proofErr w:type="spellEnd"/>
            <w:r w:rsidRPr="000456B4">
              <w:rPr>
                <w:sz w:val="18"/>
                <w:szCs w:val="18"/>
              </w:rPr>
              <w:t xml:space="preserve"> = 0). For UHD video, the alignment is typically vertically co-sited with even-numbered rows of </w:t>
            </w:r>
            <w:proofErr w:type="spellStart"/>
            <w:r w:rsidRPr="000456B4">
              <w:rPr>
                <w:sz w:val="18"/>
                <w:szCs w:val="18"/>
              </w:rPr>
              <w:t>luma</w:t>
            </w:r>
            <w:proofErr w:type="spellEnd"/>
            <w:r w:rsidRPr="000456B4">
              <w:rPr>
                <w:sz w:val="18"/>
                <w:szCs w:val="18"/>
              </w:rPr>
              <w:t xml:space="preserve"> samples (</w:t>
            </w:r>
            <w:proofErr w:type="spellStart"/>
            <w:r w:rsidRPr="000456B4">
              <w:rPr>
                <w:sz w:val="18"/>
                <w:szCs w:val="18"/>
              </w:rPr>
              <w:t>ChromaLocType</w:t>
            </w:r>
            <w:proofErr w:type="spellEnd"/>
            <w:r w:rsidRPr="000456B4">
              <w:rPr>
                <w:sz w:val="18"/>
                <w:szCs w:val="18"/>
              </w:rPr>
              <w:t xml:space="preserve"> = 0).</w:t>
            </w:r>
          </w:p>
        </w:tc>
      </w:tr>
    </w:tbl>
    <w:p w14:paraId="21834D2B" w14:textId="73A2C844" w:rsidR="00865465" w:rsidRDefault="00865465" w:rsidP="00865465">
      <w:pPr>
        <w:pStyle w:val="Heading3"/>
        <w:rPr>
          <w:lang w:val="en-CA"/>
        </w:rPr>
      </w:pPr>
      <w:r>
        <w:rPr>
          <w:lang w:val="en-CA"/>
        </w:rPr>
        <w:t>Add the following highlighted row in Table 3:</w:t>
      </w:r>
    </w:p>
    <w:p w14:paraId="13729BCE" w14:textId="77777777" w:rsidR="00865465" w:rsidRPr="000456B4" w:rsidRDefault="00865465" w:rsidP="00865465">
      <w:pPr>
        <w:keepNext/>
        <w:tabs>
          <w:tab w:val="left" w:pos="4853"/>
          <w:tab w:val="right" w:pos="9691"/>
        </w:tabs>
        <w:overflowPunct/>
        <w:autoSpaceDE/>
        <w:autoSpaceDN/>
        <w:adjustRightInd/>
        <w:spacing w:before="120" w:after="120"/>
        <w:jc w:val="center"/>
        <w:textAlignment w:val="auto"/>
        <w:rPr>
          <w:b/>
          <w:bCs/>
        </w:rPr>
      </w:pPr>
      <w:bookmarkStart w:id="3" w:name="_Ref525918532"/>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3</w:t>
      </w:r>
      <w:r w:rsidRPr="000456B4">
        <w:fldChar w:fldCharType="end"/>
      </w:r>
      <w:bookmarkEnd w:id="3"/>
      <w:r w:rsidRPr="000456B4">
        <w:rPr>
          <w:b/>
          <w:bCs/>
        </w:rPr>
        <w:t xml:space="preserve"> – Code point values widely used for colorimetry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865465" w:rsidRPr="000456B4" w14:paraId="3A73BADF" w14:textId="77777777" w:rsidTr="007D5418">
        <w:trPr>
          <w:tblHeader/>
          <w:jc w:val="center"/>
        </w:trPr>
        <w:tc>
          <w:tcPr>
            <w:tcW w:w="2016" w:type="dxa"/>
            <w:shd w:val="clear" w:color="auto" w:fill="auto"/>
          </w:tcPr>
          <w:p w14:paraId="7FC3BB1A" w14:textId="77777777" w:rsidR="00865465" w:rsidRPr="000456B4" w:rsidRDefault="00865465" w:rsidP="007D5418">
            <w:pPr>
              <w:keepNext/>
              <w:jc w:val="left"/>
              <w:rPr>
                <w:b/>
                <w:sz w:val="18"/>
                <w:szCs w:val="18"/>
              </w:rPr>
            </w:pPr>
            <w:r w:rsidRPr="000456B4">
              <w:rPr>
                <w:b/>
                <w:sz w:val="18"/>
                <w:szCs w:val="18"/>
              </w:rPr>
              <w:t>HEVC property</w:t>
            </w:r>
          </w:p>
        </w:tc>
        <w:tc>
          <w:tcPr>
            <w:tcW w:w="1584" w:type="dxa"/>
            <w:shd w:val="clear" w:color="auto" w:fill="auto"/>
          </w:tcPr>
          <w:p w14:paraId="12EDCC7C" w14:textId="77777777" w:rsidR="00865465" w:rsidRPr="000456B4" w:rsidRDefault="00865465" w:rsidP="007D5418">
            <w:pPr>
              <w:keepNext/>
              <w:jc w:val="left"/>
              <w:rPr>
                <w:b/>
                <w:sz w:val="18"/>
                <w:szCs w:val="18"/>
              </w:rPr>
            </w:pPr>
            <w:r w:rsidRPr="000456B4">
              <w:rPr>
                <w:b/>
                <w:sz w:val="18"/>
                <w:szCs w:val="18"/>
              </w:rPr>
              <w:t>Code point value</w:t>
            </w:r>
          </w:p>
        </w:tc>
        <w:tc>
          <w:tcPr>
            <w:tcW w:w="4608" w:type="dxa"/>
            <w:shd w:val="clear" w:color="auto" w:fill="auto"/>
          </w:tcPr>
          <w:p w14:paraId="47CA6439" w14:textId="77777777" w:rsidR="00865465" w:rsidRPr="000456B4" w:rsidRDefault="00865465" w:rsidP="007D5418">
            <w:pPr>
              <w:keepNext/>
              <w:jc w:val="left"/>
              <w:rPr>
                <w:b/>
                <w:sz w:val="18"/>
                <w:szCs w:val="18"/>
              </w:rPr>
            </w:pPr>
            <w:r w:rsidRPr="000456B4">
              <w:rPr>
                <w:b/>
                <w:sz w:val="18"/>
                <w:szCs w:val="18"/>
              </w:rPr>
              <w:t>Meaning</w:t>
            </w:r>
          </w:p>
        </w:tc>
      </w:tr>
      <w:tr w:rsidR="00865465" w:rsidRPr="000456B4" w14:paraId="2D086183" w14:textId="77777777" w:rsidTr="007D5418">
        <w:trPr>
          <w:jc w:val="center"/>
        </w:trPr>
        <w:tc>
          <w:tcPr>
            <w:tcW w:w="2016" w:type="dxa"/>
            <w:vMerge w:val="restart"/>
            <w:shd w:val="clear" w:color="auto" w:fill="auto"/>
          </w:tcPr>
          <w:p w14:paraId="04D4C087" w14:textId="77777777" w:rsidR="00865465" w:rsidRPr="000456B4" w:rsidRDefault="00865465" w:rsidP="007D5418">
            <w:pPr>
              <w:keepNext/>
              <w:jc w:val="left"/>
              <w:rPr>
                <w:sz w:val="18"/>
                <w:szCs w:val="18"/>
              </w:rPr>
            </w:pPr>
            <w:proofErr w:type="spellStart"/>
            <w:r w:rsidRPr="000456B4">
              <w:rPr>
                <w:sz w:val="18"/>
                <w:szCs w:val="18"/>
              </w:rPr>
              <w:t>colour_primaries</w:t>
            </w:r>
            <w:proofErr w:type="spellEnd"/>
          </w:p>
        </w:tc>
        <w:tc>
          <w:tcPr>
            <w:tcW w:w="1584" w:type="dxa"/>
            <w:shd w:val="clear" w:color="auto" w:fill="auto"/>
          </w:tcPr>
          <w:p w14:paraId="70EAA167" w14:textId="77777777" w:rsidR="00865465" w:rsidRPr="000456B4" w:rsidRDefault="00865465" w:rsidP="007D5418">
            <w:pPr>
              <w:keepNext/>
              <w:jc w:val="left"/>
              <w:rPr>
                <w:sz w:val="18"/>
                <w:szCs w:val="18"/>
              </w:rPr>
            </w:pPr>
            <w:r w:rsidRPr="000456B4">
              <w:rPr>
                <w:sz w:val="18"/>
                <w:szCs w:val="18"/>
              </w:rPr>
              <w:t>1</w:t>
            </w:r>
          </w:p>
        </w:tc>
        <w:tc>
          <w:tcPr>
            <w:tcW w:w="4608" w:type="dxa"/>
            <w:shd w:val="clear" w:color="auto" w:fill="auto"/>
          </w:tcPr>
          <w:p w14:paraId="743EEC9E" w14:textId="77777777" w:rsidR="00865465" w:rsidRPr="000456B4" w:rsidRDefault="00865465" w:rsidP="007D5418">
            <w:pPr>
              <w:keepNext/>
              <w:jc w:val="left"/>
              <w:rPr>
                <w:sz w:val="18"/>
                <w:szCs w:val="18"/>
              </w:rPr>
            </w:pPr>
            <w:r w:rsidRPr="000456B4">
              <w:rPr>
                <w:sz w:val="18"/>
                <w:szCs w:val="18"/>
              </w:rPr>
              <w:t>Rec. ITU-R BT.709 primaries</w:t>
            </w:r>
          </w:p>
        </w:tc>
      </w:tr>
      <w:tr w:rsidR="00865465" w:rsidRPr="000456B4" w14:paraId="6E60EFC6" w14:textId="77777777" w:rsidTr="007D5418">
        <w:trPr>
          <w:jc w:val="center"/>
        </w:trPr>
        <w:tc>
          <w:tcPr>
            <w:tcW w:w="2016" w:type="dxa"/>
            <w:vMerge/>
            <w:shd w:val="clear" w:color="auto" w:fill="auto"/>
          </w:tcPr>
          <w:p w14:paraId="359198A9" w14:textId="77777777" w:rsidR="00865465" w:rsidRPr="000456B4" w:rsidRDefault="00865465" w:rsidP="007D5418">
            <w:pPr>
              <w:keepNext/>
              <w:jc w:val="left"/>
              <w:rPr>
                <w:sz w:val="18"/>
                <w:szCs w:val="18"/>
              </w:rPr>
            </w:pPr>
          </w:p>
        </w:tc>
        <w:tc>
          <w:tcPr>
            <w:tcW w:w="1584" w:type="dxa"/>
            <w:shd w:val="clear" w:color="auto" w:fill="auto"/>
          </w:tcPr>
          <w:p w14:paraId="2D9A5C78" w14:textId="77777777" w:rsidR="00865465" w:rsidRPr="000456B4" w:rsidRDefault="00865465" w:rsidP="007D5418">
            <w:pPr>
              <w:keepNext/>
              <w:jc w:val="left"/>
              <w:rPr>
                <w:sz w:val="18"/>
                <w:szCs w:val="18"/>
              </w:rPr>
            </w:pPr>
            <w:r w:rsidRPr="000456B4">
              <w:rPr>
                <w:sz w:val="18"/>
                <w:szCs w:val="18"/>
              </w:rPr>
              <w:t>5</w:t>
            </w:r>
          </w:p>
        </w:tc>
        <w:tc>
          <w:tcPr>
            <w:tcW w:w="4608" w:type="dxa"/>
            <w:shd w:val="clear" w:color="auto" w:fill="auto"/>
          </w:tcPr>
          <w:p w14:paraId="15DA2F9A" w14:textId="77777777" w:rsidR="00865465" w:rsidRPr="000456B4" w:rsidRDefault="00865465" w:rsidP="007D5418">
            <w:pPr>
              <w:keepNext/>
              <w:jc w:val="left"/>
              <w:rPr>
                <w:sz w:val="18"/>
                <w:szCs w:val="18"/>
              </w:rPr>
            </w:pPr>
            <w:r w:rsidRPr="000456B4">
              <w:rPr>
                <w:sz w:val="18"/>
                <w:szCs w:val="18"/>
              </w:rPr>
              <w:t>Rec. ITU-R BT.601 625-line systems primaries</w:t>
            </w:r>
          </w:p>
        </w:tc>
      </w:tr>
      <w:tr w:rsidR="00865465" w:rsidRPr="000456B4" w14:paraId="281E42ED" w14:textId="77777777" w:rsidTr="007D5418">
        <w:trPr>
          <w:jc w:val="center"/>
        </w:trPr>
        <w:tc>
          <w:tcPr>
            <w:tcW w:w="2016" w:type="dxa"/>
            <w:vMerge/>
            <w:shd w:val="clear" w:color="auto" w:fill="auto"/>
          </w:tcPr>
          <w:p w14:paraId="17DB6E0D" w14:textId="77777777" w:rsidR="00865465" w:rsidRPr="000456B4" w:rsidRDefault="00865465" w:rsidP="007D5418">
            <w:pPr>
              <w:keepNext/>
              <w:jc w:val="left"/>
              <w:rPr>
                <w:sz w:val="18"/>
                <w:szCs w:val="18"/>
              </w:rPr>
            </w:pPr>
          </w:p>
        </w:tc>
        <w:tc>
          <w:tcPr>
            <w:tcW w:w="1584" w:type="dxa"/>
            <w:shd w:val="clear" w:color="auto" w:fill="auto"/>
          </w:tcPr>
          <w:p w14:paraId="5819AA95" w14:textId="77777777" w:rsidR="00865465" w:rsidRPr="000456B4" w:rsidRDefault="00865465" w:rsidP="007D5418">
            <w:pPr>
              <w:keepNext/>
              <w:jc w:val="left"/>
              <w:rPr>
                <w:sz w:val="18"/>
                <w:szCs w:val="18"/>
              </w:rPr>
            </w:pPr>
            <w:r w:rsidRPr="000456B4">
              <w:rPr>
                <w:sz w:val="18"/>
                <w:szCs w:val="18"/>
              </w:rPr>
              <w:t>6</w:t>
            </w:r>
          </w:p>
        </w:tc>
        <w:tc>
          <w:tcPr>
            <w:tcW w:w="4608" w:type="dxa"/>
            <w:shd w:val="clear" w:color="auto" w:fill="auto"/>
          </w:tcPr>
          <w:p w14:paraId="6BB2095E" w14:textId="77777777" w:rsidR="00865465" w:rsidRPr="000456B4" w:rsidRDefault="00865465" w:rsidP="007D5418">
            <w:pPr>
              <w:keepNext/>
              <w:jc w:val="left"/>
              <w:rPr>
                <w:sz w:val="18"/>
                <w:szCs w:val="18"/>
              </w:rPr>
            </w:pPr>
            <w:r w:rsidRPr="000456B4">
              <w:rPr>
                <w:sz w:val="18"/>
                <w:szCs w:val="18"/>
              </w:rPr>
              <w:t>Rec. ITU-R BT.601 525-line systems primaries</w:t>
            </w:r>
          </w:p>
        </w:tc>
      </w:tr>
      <w:tr w:rsidR="00865465" w:rsidRPr="000456B4" w14:paraId="12204333" w14:textId="77777777" w:rsidTr="007D5418">
        <w:trPr>
          <w:jc w:val="center"/>
        </w:trPr>
        <w:tc>
          <w:tcPr>
            <w:tcW w:w="2016" w:type="dxa"/>
            <w:vMerge/>
            <w:shd w:val="clear" w:color="auto" w:fill="auto"/>
          </w:tcPr>
          <w:p w14:paraId="2BFA479B" w14:textId="77777777" w:rsidR="00865465" w:rsidRPr="000456B4" w:rsidRDefault="00865465" w:rsidP="007D5418">
            <w:pPr>
              <w:jc w:val="left"/>
              <w:rPr>
                <w:sz w:val="18"/>
                <w:szCs w:val="18"/>
              </w:rPr>
            </w:pPr>
          </w:p>
        </w:tc>
        <w:tc>
          <w:tcPr>
            <w:tcW w:w="1584" w:type="dxa"/>
            <w:shd w:val="clear" w:color="auto" w:fill="auto"/>
          </w:tcPr>
          <w:p w14:paraId="3B99C00E" w14:textId="77777777" w:rsidR="00865465" w:rsidRPr="000456B4" w:rsidRDefault="00865465" w:rsidP="007D5418">
            <w:pPr>
              <w:jc w:val="left"/>
              <w:rPr>
                <w:sz w:val="18"/>
                <w:szCs w:val="18"/>
              </w:rPr>
            </w:pPr>
            <w:r w:rsidRPr="000456B4">
              <w:rPr>
                <w:sz w:val="18"/>
                <w:szCs w:val="18"/>
              </w:rPr>
              <w:t>9</w:t>
            </w:r>
          </w:p>
        </w:tc>
        <w:tc>
          <w:tcPr>
            <w:tcW w:w="4608" w:type="dxa"/>
            <w:shd w:val="clear" w:color="auto" w:fill="auto"/>
          </w:tcPr>
          <w:p w14:paraId="14699C26" w14:textId="77777777" w:rsidR="00865465" w:rsidRPr="000456B4" w:rsidRDefault="00865465" w:rsidP="007D5418">
            <w:pPr>
              <w:keepNext/>
              <w:jc w:val="left"/>
              <w:rPr>
                <w:sz w:val="18"/>
                <w:szCs w:val="18"/>
              </w:rPr>
            </w:pPr>
            <w:r w:rsidRPr="000456B4">
              <w:rPr>
                <w:sz w:val="18"/>
                <w:szCs w:val="18"/>
              </w:rPr>
              <w:t>Rec. ITU-R BT.2020 and Rec. ITU-R BT.2100 primaries</w:t>
            </w:r>
          </w:p>
          <w:p w14:paraId="32982716" w14:textId="77777777" w:rsidR="00865465" w:rsidRPr="000456B4" w:rsidRDefault="00865465" w:rsidP="007D5418">
            <w:pPr>
              <w:jc w:val="left"/>
              <w:rPr>
                <w:sz w:val="18"/>
                <w:szCs w:val="18"/>
              </w:rPr>
            </w:pPr>
            <w:r w:rsidRPr="000456B4">
              <w:rPr>
                <w:sz w:val="18"/>
                <w:szCs w:val="18"/>
              </w:rPr>
              <w:t>(share the same code point since their values are identical)</w:t>
            </w:r>
          </w:p>
        </w:tc>
      </w:tr>
      <w:tr w:rsidR="00865465" w:rsidRPr="000456B4" w14:paraId="5BFEEEFC" w14:textId="77777777" w:rsidTr="007D5418">
        <w:trPr>
          <w:jc w:val="center"/>
        </w:trPr>
        <w:tc>
          <w:tcPr>
            <w:tcW w:w="2016" w:type="dxa"/>
            <w:vMerge w:val="restart"/>
            <w:shd w:val="clear" w:color="auto" w:fill="auto"/>
          </w:tcPr>
          <w:p w14:paraId="7ABEA496" w14:textId="77777777" w:rsidR="00865465" w:rsidRPr="000456B4" w:rsidRDefault="00865465" w:rsidP="007D5418">
            <w:pPr>
              <w:keepNext/>
              <w:jc w:val="left"/>
              <w:rPr>
                <w:sz w:val="18"/>
                <w:szCs w:val="18"/>
              </w:rPr>
            </w:pPr>
            <w:proofErr w:type="spellStart"/>
            <w:r w:rsidRPr="000456B4">
              <w:rPr>
                <w:sz w:val="18"/>
                <w:szCs w:val="18"/>
              </w:rPr>
              <w:t>transfer_characteristics</w:t>
            </w:r>
            <w:proofErr w:type="spellEnd"/>
          </w:p>
        </w:tc>
        <w:tc>
          <w:tcPr>
            <w:tcW w:w="1584" w:type="dxa"/>
            <w:shd w:val="clear" w:color="auto" w:fill="auto"/>
          </w:tcPr>
          <w:p w14:paraId="7EBCFD02" w14:textId="77777777" w:rsidR="00865465" w:rsidRPr="000456B4" w:rsidRDefault="00865465" w:rsidP="007D5418">
            <w:pPr>
              <w:keepNext/>
              <w:jc w:val="left"/>
              <w:rPr>
                <w:sz w:val="18"/>
                <w:szCs w:val="18"/>
              </w:rPr>
            </w:pPr>
            <w:r w:rsidRPr="000456B4">
              <w:rPr>
                <w:sz w:val="18"/>
                <w:szCs w:val="18"/>
              </w:rPr>
              <w:t>1, 6, 14, 15</w:t>
            </w:r>
          </w:p>
        </w:tc>
        <w:tc>
          <w:tcPr>
            <w:tcW w:w="4608" w:type="dxa"/>
            <w:shd w:val="clear" w:color="auto" w:fill="auto"/>
          </w:tcPr>
          <w:p w14:paraId="334332EF" w14:textId="77777777" w:rsidR="00865465" w:rsidRPr="000456B4" w:rsidRDefault="00865465" w:rsidP="007D5418">
            <w:pPr>
              <w:keepNext/>
              <w:jc w:val="left"/>
              <w:rPr>
                <w:sz w:val="18"/>
                <w:szCs w:val="18"/>
              </w:rPr>
            </w:pPr>
            <w:r w:rsidRPr="000456B4">
              <w:rPr>
                <w:sz w:val="18"/>
                <w:szCs w:val="18"/>
              </w:rPr>
              <w:t>Rec. ITU-R BT.709, Rec. ITU-R BT.601, Rec. ITU-R BT.2020, and Rec. ITU-R BT.2100 transfer characteristics</w:t>
            </w:r>
          </w:p>
          <w:p w14:paraId="3405C262" w14:textId="77777777" w:rsidR="00865465" w:rsidRPr="000456B4" w:rsidRDefault="00865465" w:rsidP="007D5418">
            <w:pPr>
              <w:keepNext/>
              <w:jc w:val="left"/>
              <w:rPr>
                <w:sz w:val="18"/>
                <w:szCs w:val="18"/>
              </w:rPr>
            </w:pPr>
            <w:r w:rsidRPr="000456B4">
              <w:rPr>
                <w:sz w:val="18"/>
                <w:szCs w:val="18"/>
              </w:rPr>
              <w:t>(functionally equivalent values)</w:t>
            </w:r>
          </w:p>
        </w:tc>
      </w:tr>
      <w:tr w:rsidR="00865465" w:rsidRPr="000456B4" w14:paraId="0302E938" w14:textId="77777777" w:rsidTr="007D5418">
        <w:trPr>
          <w:jc w:val="center"/>
        </w:trPr>
        <w:tc>
          <w:tcPr>
            <w:tcW w:w="2016" w:type="dxa"/>
            <w:vMerge/>
            <w:shd w:val="clear" w:color="auto" w:fill="auto"/>
          </w:tcPr>
          <w:p w14:paraId="5E231B07" w14:textId="77777777" w:rsidR="00865465" w:rsidRPr="000456B4" w:rsidRDefault="00865465" w:rsidP="007D5418">
            <w:pPr>
              <w:keepNext/>
              <w:jc w:val="left"/>
              <w:rPr>
                <w:sz w:val="18"/>
                <w:szCs w:val="18"/>
              </w:rPr>
            </w:pPr>
          </w:p>
        </w:tc>
        <w:tc>
          <w:tcPr>
            <w:tcW w:w="1584" w:type="dxa"/>
            <w:shd w:val="clear" w:color="auto" w:fill="auto"/>
          </w:tcPr>
          <w:p w14:paraId="03D0C173" w14:textId="77777777" w:rsidR="00865465" w:rsidRPr="000456B4" w:rsidRDefault="00865465" w:rsidP="007D5418">
            <w:pPr>
              <w:keepNext/>
              <w:jc w:val="left"/>
              <w:rPr>
                <w:sz w:val="18"/>
                <w:szCs w:val="18"/>
              </w:rPr>
            </w:pPr>
            <w:r w:rsidRPr="000456B4">
              <w:rPr>
                <w:sz w:val="18"/>
                <w:szCs w:val="18"/>
              </w:rPr>
              <w:t>16</w:t>
            </w:r>
          </w:p>
        </w:tc>
        <w:tc>
          <w:tcPr>
            <w:tcW w:w="4608" w:type="dxa"/>
            <w:shd w:val="clear" w:color="auto" w:fill="auto"/>
          </w:tcPr>
          <w:p w14:paraId="7A9A0D73" w14:textId="77777777" w:rsidR="00865465" w:rsidRPr="000456B4" w:rsidRDefault="00865465" w:rsidP="007D5418">
            <w:pPr>
              <w:keepNext/>
              <w:jc w:val="left"/>
              <w:rPr>
                <w:sz w:val="18"/>
                <w:szCs w:val="18"/>
              </w:rPr>
            </w:pPr>
            <w:r w:rsidRPr="000456B4">
              <w:rPr>
                <w:sz w:val="18"/>
                <w:szCs w:val="18"/>
              </w:rPr>
              <w:t>Rec. ITU-R BT.2100 PQ</w:t>
            </w:r>
          </w:p>
        </w:tc>
      </w:tr>
      <w:tr w:rsidR="00865465" w:rsidRPr="000456B4" w14:paraId="64965062" w14:textId="77777777" w:rsidTr="007D5418">
        <w:trPr>
          <w:jc w:val="center"/>
        </w:trPr>
        <w:tc>
          <w:tcPr>
            <w:tcW w:w="2016" w:type="dxa"/>
            <w:vMerge/>
            <w:shd w:val="clear" w:color="auto" w:fill="auto"/>
          </w:tcPr>
          <w:p w14:paraId="21B9C750" w14:textId="77777777" w:rsidR="00865465" w:rsidRPr="000456B4" w:rsidRDefault="00865465" w:rsidP="007D5418">
            <w:pPr>
              <w:jc w:val="left"/>
              <w:rPr>
                <w:sz w:val="18"/>
                <w:szCs w:val="18"/>
              </w:rPr>
            </w:pPr>
          </w:p>
        </w:tc>
        <w:tc>
          <w:tcPr>
            <w:tcW w:w="1584" w:type="dxa"/>
            <w:shd w:val="clear" w:color="auto" w:fill="auto"/>
          </w:tcPr>
          <w:p w14:paraId="6F2003DB" w14:textId="77777777" w:rsidR="00865465" w:rsidRPr="000456B4" w:rsidRDefault="00865465" w:rsidP="007D5418">
            <w:pPr>
              <w:jc w:val="left"/>
              <w:rPr>
                <w:sz w:val="18"/>
                <w:szCs w:val="18"/>
              </w:rPr>
            </w:pPr>
            <w:r w:rsidRPr="000456B4">
              <w:rPr>
                <w:sz w:val="18"/>
                <w:szCs w:val="18"/>
              </w:rPr>
              <w:t>18</w:t>
            </w:r>
          </w:p>
        </w:tc>
        <w:tc>
          <w:tcPr>
            <w:tcW w:w="4608" w:type="dxa"/>
            <w:shd w:val="clear" w:color="auto" w:fill="auto"/>
          </w:tcPr>
          <w:p w14:paraId="3A40D774" w14:textId="77777777" w:rsidR="00865465" w:rsidRPr="000456B4" w:rsidRDefault="00865465" w:rsidP="007D5418">
            <w:pPr>
              <w:jc w:val="left"/>
              <w:rPr>
                <w:sz w:val="18"/>
                <w:szCs w:val="18"/>
              </w:rPr>
            </w:pPr>
            <w:r w:rsidRPr="000456B4">
              <w:rPr>
                <w:sz w:val="18"/>
                <w:szCs w:val="18"/>
              </w:rPr>
              <w:t>Rec. ITU-R BT.2100 HLG (Hybrid Log-Gamma)</w:t>
            </w:r>
          </w:p>
        </w:tc>
      </w:tr>
      <w:tr w:rsidR="00865465" w:rsidRPr="000456B4" w14:paraId="59A92603" w14:textId="77777777" w:rsidTr="007D5418">
        <w:trPr>
          <w:jc w:val="center"/>
        </w:trPr>
        <w:tc>
          <w:tcPr>
            <w:tcW w:w="2016" w:type="dxa"/>
            <w:vMerge w:val="restart"/>
            <w:shd w:val="clear" w:color="auto" w:fill="auto"/>
          </w:tcPr>
          <w:p w14:paraId="7596B83C" w14:textId="77777777" w:rsidR="00865465" w:rsidRPr="000456B4" w:rsidRDefault="00865465" w:rsidP="007D5418">
            <w:pPr>
              <w:keepNext/>
              <w:jc w:val="left"/>
              <w:rPr>
                <w:sz w:val="18"/>
                <w:szCs w:val="18"/>
              </w:rPr>
            </w:pPr>
            <w:r w:rsidRPr="000456B4">
              <w:rPr>
                <w:sz w:val="18"/>
                <w:szCs w:val="18"/>
              </w:rPr>
              <w:lastRenderedPageBreak/>
              <w:t>matrix_coeffs</w:t>
            </w:r>
          </w:p>
        </w:tc>
        <w:tc>
          <w:tcPr>
            <w:tcW w:w="1584" w:type="dxa"/>
            <w:shd w:val="clear" w:color="auto" w:fill="auto"/>
          </w:tcPr>
          <w:p w14:paraId="3226C092" w14:textId="77777777" w:rsidR="00865465" w:rsidRPr="000456B4" w:rsidRDefault="00865465" w:rsidP="007D5418">
            <w:pPr>
              <w:keepNext/>
              <w:jc w:val="left"/>
              <w:rPr>
                <w:sz w:val="18"/>
                <w:szCs w:val="18"/>
              </w:rPr>
            </w:pPr>
            <w:r w:rsidRPr="000456B4">
              <w:rPr>
                <w:sz w:val="18"/>
                <w:szCs w:val="18"/>
              </w:rPr>
              <w:t>0</w:t>
            </w:r>
          </w:p>
        </w:tc>
        <w:tc>
          <w:tcPr>
            <w:tcW w:w="4608" w:type="dxa"/>
            <w:shd w:val="clear" w:color="auto" w:fill="auto"/>
          </w:tcPr>
          <w:p w14:paraId="13B674BD" w14:textId="77777777" w:rsidR="00865465" w:rsidRPr="000456B4" w:rsidRDefault="00865465" w:rsidP="007D5418">
            <w:pPr>
              <w:keepNext/>
              <w:jc w:val="left"/>
              <w:rPr>
                <w:sz w:val="18"/>
                <w:szCs w:val="18"/>
              </w:rPr>
            </w:pPr>
            <w:r w:rsidRPr="000456B4">
              <w:rPr>
                <w:sz w:val="18"/>
                <w:szCs w:val="18"/>
              </w:rPr>
              <w:t>R′G′B′ (identity matrix applied to primaries after transfer function)</w:t>
            </w:r>
          </w:p>
        </w:tc>
      </w:tr>
      <w:tr w:rsidR="00865465" w:rsidRPr="000456B4" w14:paraId="14B584FB" w14:textId="77777777" w:rsidTr="007D5418">
        <w:trPr>
          <w:jc w:val="center"/>
        </w:trPr>
        <w:tc>
          <w:tcPr>
            <w:tcW w:w="2016" w:type="dxa"/>
            <w:vMerge/>
            <w:shd w:val="clear" w:color="auto" w:fill="auto"/>
          </w:tcPr>
          <w:p w14:paraId="49243980" w14:textId="77777777" w:rsidR="00865465" w:rsidRPr="000456B4" w:rsidRDefault="00865465" w:rsidP="007D5418">
            <w:pPr>
              <w:keepNext/>
              <w:jc w:val="left"/>
              <w:rPr>
                <w:sz w:val="18"/>
                <w:szCs w:val="18"/>
              </w:rPr>
            </w:pPr>
          </w:p>
        </w:tc>
        <w:tc>
          <w:tcPr>
            <w:tcW w:w="1584" w:type="dxa"/>
            <w:shd w:val="clear" w:color="auto" w:fill="auto"/>
          </w:tcPr>
          <w:p w14:paraId="0DBEB95F" w14:textId="77777777" w:rsidR="00865465" w:rsidRPr="000456B4" w:rsidRDefault="00865465" w:rsidP="007D5418">
            <w:pPr>
              <w:keepNext/>
              <w:jc w:val="left"/>
              <w:rPr>
                <w:sz w:val="18"/>
                <w:szCs w:val="18"/>
              </w:rPr>
            </w:pPr>
            <w:r w:rsidRPr="000456B4">
              <w:rPr>
                <w:sz w:val="18"/>
                <w:szCs w:val="18"/>
              </w:rPr>
              <w:t>1</w:t>
            </w:r>
          </w:p>
        </w:tc>
        <w:tc>
          <w:tcPr>
            <w:tcW w:w="4608" w:type="dxa"/>
            <w:shd w:val="clear" w:color="auto" w:fill="auto"/>
          </w:tcPr>
          <w:p w14:paraId="68DA2B21" w14:textId="77777777" w:rsidR="00865465" w:rsidRPr="000456B4" w:rsidRDefault="00865465" w:rsidP="007D5418">
            <w:pPr>
              <w:keepNext/>
              <w:jc w:val="left"/>
              <w:rPr>
                <w:sz w:val="18"/>
                <w:szCs w:val="18"/>
              </w:rPr>
            </w:pPr>
            <w:proofErr w:type="spellStart"/>
            <w:r w:rsidRPr="000456B4">
              <w:rPr>
                <w:sz w:val="18"/>
                <w:szCs w:val="18"/>
              </w:rPr>
              <w:t>Y′CbCr</w:t>
            </w:r>
            <w:proofErr w:type="spellEnd"/>
            <w:r w:rsidRPr="000456B4">
              <w:rPr>
                <w:sz w:val="18"/>
                <w:szCs w:val="18"/>
              </w:rPr>
              <w:t xml:space="preserve"> for Rec. ITU-R BT.709 primaries</w:t>
            </w:r>
          </w:p>
        </w:tc>
      </w:tr>
      <w:tr w:rsidR="00865465" w:rsidRPr="000456B4" w14:paraId="34316D8E" w14:textId="77777777" w:rsidTr="007D5418">
        <w:trPr>
          <w:jc w:val="center"/>
        </w:trPr>
        <w:tc>
          <w:tcPr>
            <w:tcW w:w="2016" w:type="dxa"/>
            <w:vMerge/>
            <w:shd w:val="clear" w:color="auto" w:fill="auto"/>
          </w:tcPr>
          <w:p w14:paraId="12BB4B8E" w14:textId="77777777" w:rsidR="00865465" w:rsidRPr="000456B4" w:rsidRDefault="00865465" w:rsidP="007D5418">
            <w:pPr>
              <w:keepNext/>
              <w:jc w:val="left"/>
              <w:rPr>
                <w:sz w:val="18"/>
                <w:szCs w:val="18"/>
              </w:rPr>
            </w:pPr>
          </w:p>
        </w:tc>
        <w:tc>
          <w:tcPr>
            <w:tcW w:w="1584" w:type="dxa"/>
            <w:shd w:val="clear" w:color="auto" w:fill="auto"/>
          </w:tcPr>
          <w:p w14:paraId="364E4D2B" w14:textId="77777777" w:rsidR="00865465" w:rsidRPr="000456B4" w:rsidRDefault="00865465" w:rsidP="007D5418">
            <w:pPr>
              <w:keepNext/>
              <w:jc w:val="left"/>
              <w:rPr>
                <w:sz w:val="18"/>
                <w:szCs w:val="18"/>
              </w:rPr>
            </w:pPr>
            <w:r w:rsidRPr="000456B4">
              <w:rPr>
                <w:sz w:val="18"/>
                <w:szCs w:val="18"/>
              </w:rPr>
              <w:t>5</w:t>
            </w:r>
          </w:p>
        </w:tc>
        <w:tc>
          <w:tcPr>
            <w:tcW w:w="4608" w:type="dxa"/>
            <w:shd w:val="clear" w:color="auto" w:fill="auto"/>
          </w:tcPr>
          <w:p w14:paraId="74F34881" w14:textId="77777777" w:rsidR="00865465" w:rsidRPr="000456B4" w:rsidRDefault="00865465" w:rsidP="007D5418">
            <w:pPr>
              <w:keepNext/>
              <w:jc w:val="left"/>
              <w:rPr>
                <w:sz w:val="18"/>
                <w:szCs w:val="18"/>
              </w:rPr>
            </w:pPr>
            <w:proofErr w:type="spellStart"/>
            <w:r w:rsidRPr="000456B4">
              <w:rPr>
                <w:sz w:val="18"/>
                <w:szCs w:val="18"/>
              </w:rPr>
              <w:t>Y′CbCr</w:t>
            </w:r>
            <w:proofErr w:type="spellEnd"/>
            <w:r w:rsidRPr="000456B4">
              <w:rPr>
                <w:sz w:val="18"/>
                <w:szCs w:val="18"/>
              </w:rPr>
              <w:t xml:space="preserve"> for Rec. ITU-R BT.601 625-line primaries</w:t>
            </w:r>
          </w:p>
        </w:tc>
      </w:tr>
      <w:tr w:rsidR="00865465" w:rsidRPr="000456B4" w14:paraId="0C9F1B33" w14:textId="77777777" w:rsidTr="007D5418">
        <w:trPr>
          <w:jc w:val="center"/>
        </w:trPr>
        <w:tc>
          <w:tcPr>
            <w:tcW w:w="2016" w:type="dxa"/>
            <w:vMerge/>
            <w:shd w:val="clear" w:color="auto" w:fill="auto"/>
          </w:tcPr>
          <w:p w14:paraId="6744C19E" w14:textId="77777777" w:rsidR="00865465" w:rsidRPr="000456B4" w:rsidRDefault="00865465" w:rsidP="007D5418">
            <w:pPr>
              <w:keepNext/>
              <w:jc w:val="left"/>
              <w:rPr>
                <w:sz w:val="18"/>
                <w:szCs w:val="18"/>
              </w:rPr>
            </w:pPr>
          </w:p>
        </w:tc>
        <w:tc>
          <w:tcPr>
            <w:tcW w:w="1584" w:type="dxa"/>
            <w:shd w:val="clear" w:color="auto" w:fill="auto"/>
          </w:tcPr>
          <w:p w14:paraId="53C4ACDA" w14:textId="77777777" w:rsidR="00865465" w:rsidRPr="000456B4" w:rsidRDefault="00865465" w:rsidP="007D5418">
            <w:pPr>
              <w:keepNext/>
              <w:jc w:val="left"/>
              <w:rPr>
                <w:sz w:val="18"/>
                <w:szCs w:val="18"/>
              </w:rPr>
            </w:pPr>
            <w:r w:rsidRPr="000456B4">
              <w:rPr>
                <w:sz w:val="18"/>
                <w:szCs w:val="18"/>
              </w:rPr>
              <w:t>6</w:t>
            </w:r>
          </w:p>
        </w:tc>
        <w:tc>
          <w:tcPr>
            <w:tcW w:w="4608" w:type="dxa"/>
            <w:shd w:val="clear" w:color="auto" w:fill="auto"/>
          </w:tcPr>
          <w:p w14:paraId="3B281AF6" w14:textId="77777777" w:rsidR="00865465" w:rsidRPr="000456B4" w:rsidRDefault="00865465" w:rsidP="007D5418">
            <w:pPr>
              <w:keepNext/>
              <w:jc w:val="left"/>
              <w:rPr>
                <w:sz w:val="18"/>
                <w:szCs w:val="18"/>
              </w:rPr>
            </w:pPr>
            <w:proofErr w:type="spellStart"/>
            <w:r w:rsidRPr="000456B4">
              <w:rPr>
                <w:sz w:val="18"/>
                <w:szCs w:val="18"/>
              </w:rPr>
              <w:t>Y′CbCr</w:t>
            </w:r>
            <w:proofErr w:type="spellEnd"/>
            <w:r w:rsidRPr="000456B4">
              <w:rPr>
                <w:sz w:val="18"/>
                <w:szCs w:val="18"/>
              </w:rPr>
              <w:t xml:space="preserve"> for Rec. ITU-R BT.601 525-line primaries</w:t>
            </w:r>
          </w:p>
        </w:tc>
      </w:tr>
      <w:tr w:rsidR="00865465" w:rsidRPr="000456B4" w14:paraId="517310CD" w14:textId="77777777" w:rsidTr="007D5418">
        <w:trPr>
          <w:jc w:val="center"/>
        </w:trPr>
        <w:tc>
          <w:tcPr>
            <w:tcW w:w="2016" w:type="dxa"/>
            <w:vMerge/>
            <w:shd w:val="clear" w:color="auto" w:fill="auto"/>
          </w:tcPr>
          <w:p w14:paraId="181C3C6C" w14:textId="77777777" w:rsidR="00865465" w:rsidRPr="000456B4" w:rsidRDefault="00865465" w:rsidP="00865465">
            <w:pPr>
              <w:jc w:val="left"/>
              <w:rPr>
                <w:sz w:val="18"/>
                <w:szCs w:val="18"/>
              </w:rPr>
            </w:pPr>
          </w:p>
        </w:tc>
        <w:tc>
          <w:tcPr>
            <w:tcW w:w="1584" w:type="dxa"/>
            <w:shd w:val="clear" w:color="auto" w:fill="auto"/>
          </w:tcPr>
          <w:p w14:paraId="0E46AB44" w14:textId="5CB18F39" w:rsidR="00865465" w:rsidRPr="000456B4" w:rsidRDefault="00865465" w:rsidP="00865465">
            <w:pPr>
              <w:jc w:val="left"/>
              <w:rPr>
                <w:sz w:val="18"/>
                <w:szCs w:val="18"/>
              </w:rPr>
            </w:pPr>
            <w:r w:rsidRPr="000456B4">
              <w:rPr>
                <w:sz w:val="18"/>
                <w:szCs w:val="18"/>
              </w:rPr>
              <w:t>9</w:t>
            </w:r>
          </w:p>
        </w:tc>
        <w:tc>
          <w:tcPr>
            <w:tcW w:w="4608" w:type="dxa"/>
            <w:shd w:val="clear" w:color="auto" w:fill="auto"/>
          </w:tcPr>
          <w:p w14:paraId="482513BD" w14:textId="22D06C87" w:rsidR="00865465" w:rsidRPr="000456B4" w:rsidRDefault="00865465" w:rsidP="00865465">
            <w:pPr>
              <w:jc w:val="left"/>
              <w:rPr>
                <w:sz w:val="18"/>
                <w:szCs w:val="18"/>
              </w:rPr>
            </w:pPr>
            <w:proofErr w:type="spellStart"/>
            <w:r w:rsidRPr="000456B4">
              <w:rPr>
                <w:sz w:val="18"/>
                <w:szCs w:val="18"/>
              </w:rPr>
              <w:t>Y′CbCr</w:t>
            </w:r>
            <w:proofErr w:type="spellEnd"/>
            <w:r w:rsidRPr="000456B4">
              <w:rPr>
                <w:sz w:val="18"/>
                <w:szCs w:val="18"/>
              </w:rPr>
              <w:t xml:space="preserve"> for Rec. ITU-R BT.2020 and Rec. ITU-R BT.2100 primaries</w:t>
            </w:r>
          </w:p>
        </w:tc>
      </w:tr>
      <w:tr w:rsidR="00865465" w:rsidRPr="000456B4" w14:paraId="597BF40A" w14:textId="77777777" w:rsidTr="007D5418">
        <w:trPr>
          <w:jc w:val="center"/>
        </w:trPr>
        <w:tc>
          <w:tcPr>
            <w:tcW w:w="2016" w:type="dxa"/>
            <w:vMerge/>
            <w:shd w:val="clear" w:color="auto" w:fill="auto"/>
          </w:tcPr>
          <w:p w14:paraId="4EE3201C" w14:textId="77777777" w:rsidR="00865465" w:rsidRPr="000456B4" w:rsidRDefault="00865465" w:rsidP="00865465">
            <w:pPr>
              <w:jc w:val="left"/>
              <w:rPr>
                <w:sz w:val="18"/>
                <w:szCs w:val="18"/>
              </w:rPr>
            </w:pPr>
          </w:p>
        </w:tc>
        <w:tc>
          <w:tcPr>
            <w:tcW w:w="1584" w:type="dxa"/>
            <w:shd w:val="clear" w:color="auto" w:fill="auto"/>
          </w:tcPr>
          <w:p w14:paraId="7A53AEEE" w14:textId="2683772F" w:rsidR="00865465" w:rsidRPr="00865465" w:rsidRDefault="00865465" w:rsidP="00865465">
            <w:pPr>
              <w:jc w:val="left"/>
              <w:rPr>
                <w:sz w:val="18"/>
                <w:szCs w:val="18"/>
                <w:highlight w:val="yellow"/>
              </w:rPr>
            </w:pPr>
            <w:r w:rsidRPr="00865465">
              <w:rPr>
                <w:sz w:val="18"/>
                <w:szCs w:val="18"/>
                <w:highlight w:val="yellow"/>
              </w:rPr>
              <w:t>14</w:t>
            </w:r>
          </w:p>
        </w:tc>
        <w:tc>
          <w:tcPr>
            <w:tcW w:w="4608" w:type="dxa"/>
            <w:shd w:val="clear" w:color="auto" w:fill="auto"/>
          </w:tcPr>
          <w:p w14:paraId="776ADBB7" w14:textId="571D8223" w:rsidR="00865465" w:rsidRPr="00865465" w:rsidRDefault="00865465" w:rsidP="00865465">
            <w:pPr>
              <w:jc w:val="left"/>
              <w:rPr>
                <w:sz w:val="18"/>
                <w:szCs w:val="18"/>
                <w:highlight w:val="yellow"/>
              </w:rPr>
            </w:pPr>
            <w:r w:rsidRPr="00865465">
              <w:rPr>
                <w:sz w:val="18"/>
                <w:szCs w:val="18"/>
                <w:highlight w:val="yellow"/>
              </w:rPr>
              <w:t>IC</w:t>
            </w:r>
            <w:r w:rsidRPr="00865465">
              <w:rPr>
                <w:sz w:val="18"/>
                <w:szCs w:val="18"/>
                <w:highlight w:val="yellow"/>
                <w:vertAlign w:val="subscript"/>
              </w:rPr>
              <w:t>T</w:t>
            </w:r>
            <w:r w:rsidRPr="00865465">
              <w:rPr>
                <w:sz w:val="18"/>
                <w:szCs w:val="18"/>
                <w:highlight w:val="yellow"/>
              </w:rPr>
              <w:t>C</w:t>
            </w:r>
            <w:r w:rsidRPr="00865465">
              <w:rPr>
                <w:sz w:val="18"/>
                <w:szCs w:val="18"/>
                <w:highlight w:val="yellow"/>
                <w:vertAlign w:val="subscript"/>
              </w:rPr>
              <w:t>P</w:t>
            </w:r>
            <w:r w:rsidRPr="00865465">
              <w:rPr>
                <w:sz w:val="18"/>
                <w:szCs w:val="18"/>
                <w:highlight w:val="yellow"/>
              </w:rPr>
              <w:t xml:space="preserve"> for Rec. ITU-R BT.2100</w:t>
            </w:r>
          </w:p>
        </w:tc>
      </w:tr>
      <w:tr w:rsidR="00865465" w:rsidRPr="000456B4" w14:paraId="2566C924" w14:textId="77777777" w:rsidTr="007D5418">
        <w:trPr>
          <w:jc w:val="center"/>
        </w:trPr>
        <w:tc>
          <w:tcPr>
            <w:tcW w:w="2016" w:type="dxa"/>
            <w:vMerge w:val="restart"/>
            <w:shd w:val="clear" w:color="auto" w:fill="auto"/>
          </w:tcPr>
          <w:p w14:paraId="034E0784" w14:textId="77777777" w:rsidR="00865465" w:rsidRPr="000456B4" w:rsidRDefault="00865465" w:rsidP="00865465">
            <w:pPr>
              <w:keepNext/>
              <w:jc w:val="left"/>
              <w:rPr>
                <w:sz w:val="18"/>
                <w:szCs w:val="18"/>
              </w:rPr>
            </w:pPr>
            <w:proofErr w:type="spellStart"/>
            <w:r w:rsidRPr="000456B4">
              <w:rPr>
                <w:sz w:val="18"/>
                <w:szCs w:val="18"/>
              </w:rPr>
              <w:t>ChromaLocType</w:t>
            </w:r>
            <w:proofErr w:type="spellEnd"/>
          </w:p>
        </w:tc>
        <w:tc>
          <w:tcPr>
            <w:tcW w:w="1584" w:type="dxa"/>
            <w:shd w:val="clear" w:color="auto" w:fill="auto"/>
          </w:tcPr>
          <w:p w14:paraId="63830B4C" w14:textId="77777777" w:rsidR="00865465" w:rsidRPr="000456B4" w:rsidRDefault="00865465" w:rsidP="00865465">
            <w:pPr>
              <w:keepNext/>
              <w:jc w:val="left"/>
              <w:rPr>
                <w:sz w:val="18"/>
                <w:szCs w:val="18"/>
              </w:rPr>
            </w:pPr>
            <w:r w:rsidRPr="000456B4">
              <w:rPr>
                <w:sz w:val="18"/>
                <w:szCs w:val="18"/>
              </w:rPr>
              <w:t>0</w:t>
            </w:r>
          </w:p>
        </w:tc>
        <w:tc>
          <w:tcPr>
            <w:tcW w:w="4608" w:type="dxa"/>
            <w:shd w:val="clear" w:color="auto" w:fill="auto"/>
          </w:tcPr>
          <w:p w14:paraId="3555533B" w14:textId="77777777" w:rsidR="00865465" w:rsidRPr="000456B4" w:rsidRDefault="00865465" w:rsidP="00865465">
            <w:pPr>
              <w:keepNext/>
              <w:jc w:val="left"/>
              <w:rPr>
                <w:sz w:val="18"/>
                <w:szCs w:val="18"/>
              </w:rPr>
            </w:pPr>
            <w:r w:rsidRPr="000456B4">
              <w:rPr>
                <w:sz w:val="18"/>
                <w:szCs w:val="18"/>
              </w:rPr>
              <w:t>Vertically interstitial, horizontally co-sited</w:t>
            </w:r>
          </w:p>
        </w:tc>
      </w:tr>
      <w:tr w:rsidR="00865465" w:rsidRPr="000456B4" w14:paraId="0B27F92F" w14:textId="77777777" w:rsidTr="007D5418">
        <w:trPr>
          <w:jc w:val="center"/>
        </w:trPr>
        <w:tc>
          <w:tcPr>
            <w:tcW w:w="2016" w:type="dxa"/>
            <w:vMerge/>
            <w:shd w:val="clear" w:color="auto" w:fill="auto"/>
          </w:tcPr>
          <w:p w14:paraId="733F2139" w14:textId="77777777" w:rsidR="00865465" w:rsidRPr="000456B4" w:rsidRDefault="00865465" w:rsidP="00865465">
            <w:pPr>
              <w:jc w:val="left"/>
              <w:rPr>
                <w:sz w:val="18"/>
                <w:szCs w:val="18"/>
              </w:rPr>
            </w:pPr>
          </w:p>
        </w:tc>
        <w:tc>
          <w:tcPr>
            <w:tcW w:w="1584" w:type="dxa"/>
            <w:shd w:val="clear" w:color="auto" w:fill="auto"/>
          </w:tcPr>
          <w:p w14:paraId="57EA7BEB" w14:textId="77777777" w:rsidR="00865465" w:rsidRPr="000456B4" w:rsidRDefault="00865465" w:rsidP="00865465">
            <w:pPr>
              <w:jc w:val="left"/>
              <w:rPr>
                <w:sz w:val="18"/>
                <w:szCs w:val="18"/>
              </w:rPr>
            </w:pPr>
            <w:r w:rsidRPr="000456B4">
              <w:rPr>
                <w:sz w:val="18"/>
                <w:szCs w:val="18"/>
              </w:rPr>
              <w:t>2</w:t>
            </w:r>
          </w:p>
        </w:tc>
        <w:tc>
          <w:tcPr>
            <w:tcW w:w="4608" w:type="dxa"/>
            <w:shd w:val="clear" w:color="auto" w:fill="auto"/>
          </w:tcPr>
          <w:p w14:paraId="59A0DC15" w14:textId="77777777" w:rsidR="00865465" w:rsidRPr="000456B4" w:rsidRDefault="00865465" w:rsidP="00865465">
            <w:pPr>
              <w:jc w:val="left"/>
              <w:rPr>
                <w:sz w:val="18"/>
                <w:szCs w:val="18"/>
              </w:rPr>
            </w:pPr>
            <w:r w:rsidRPr="000456B4">
              <w:rPr>
                <w:sz w:val="18"/>
                <w:szCs w:val="18"/>
              </w:rPr>
              <w:t>Vertically co-sited, horizontally co-sited</w:t>
            </w:r>
          </w:p>
        </w:tc>
      </w:tr>
    </w:tbl>
    <w:p w14:paraId="4CC8EA80" w14:textId="5FFA02F1" w:rsidR="00865465" w:rsidRDefault="00865465" w:rsidP="00865465">
      <w:pPr>
        <w:pStyle w:val="Heading3"/>
        <w:rPr>
          <w:lang w:val="en-CA"/>
        </w:rPr>
      </w:pPr>
      <w:r>
        <w:rPr>
          <w:lang w:val="en-CA"/>
        </w:rPr>
        <w:t>Add the following highlighted item in the bullet list following first paragraph of Section 7.2.5:</w:t>
      </w:r>
    </w:p>
    <w:p w14:paraId="3D404419" w14:textId="7F597A00" w:rsidR="00865465" w:rsidRPr="000456B4" w:rsidRDefault="00865465" w:rsidP="00865465">
      <w:pPr>
        <w:keepNext/>
        <w:ind w:left="360"/>
        <w:rPr>
          <w:rFonts w:eastAsia="Calibri"/>
        </w:rPr>
      </w:pPr>
      <w:r>
        <w:rPr>
          <w:rFonts w:eastAsia="Calibri"/>
        </w:rPr>
        <w:t>“</w:t>
      </w:r>
      <w:r w:rsidRPr="000456B4">
        <w:rPr>
          <w:rFonts w:eastAsia="Calibri"/>
        </w:rPr>
        <w:t>The following system identifier tags are described, as defined in Table 6:</w:t>
      </w:r>
    </w:p>
    <w:p w14:paraId="65814427" w14:textId="30D4A133" w:rsidR="00865465" w:rsidRDefault="00865465" w:rsidP="00865465">
      <w:pPr>
        <w:keepNext/>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52" w:hanging="432"/>
        <w:rPr>
          <w:rFonts w:eastAsia="Calibri"/>
        </w:rPr>
      </w:pPr>
      <w:r w:rsidRPr="000456B4">
        <w:rPr>
          <w:rFonts w:eastAsia="Calibri"/>
        </w:rPr>
        <w:t>BT2100_PQ_YCC</w:t>
      </w:r>
    </w:p>
    <w:p w14:paraId="081E48C4" w14:textId="031F6453" w:rsidR="00865465" w:rsidRPr="00865465" w:rsidRDefault="00865465" w:rsidP="00865465">
      <w:pPr>
        <w:keepNext/>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52" w:hanging="432"/>
        <w:rPr>
          <w:rFonts w:eastAsia="Calibri"/>
          <w:highlight w:val="yellow"/>
        </w:rPr>
      </w:pPr>
      <w:r w:rsidRPr="00865465">
        <w:rPr>
          <w:rFonts w:eastAsia="Calibri"/>
          <w:highlight w:val="yellow"/>
        </w:rPr>
        <w:t>BT2100_PQ_ICTCP</w:t>
      </w:r>
    </w:p>
    <w:p w14:paraId="2B207A8A" w14:textId="77777777" w:rsidR="00865465" w:rsidRPr="000456B4" w:rsidRDefault="00865465" w:rsidP="00865465">
      <w:pPr>
        <w:keepNext/>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52" w:hanging="432"/>
        <w:rPr>
          <w:rFonts w:eastAsia="Calibri"/>
        </w:rPr>
      </w:pPr>
      <w:r w:rsidRPr="000456B4">
        <w:rPr>
          <w:rFonts w:eastAsia="Calibri"/>
        </w:rPr>
        <w:t>BT2100_HLG_YCC</w:t>
      </w:r>
    </w:p>
    <w:p w14:paraId="1809C8F7" w14:textId="77777777" w:rsidR="00865465" w:rsidRPr="000456B4" w:rsidRDefault="00865465" w:rsidP="00865465">
      <w:pPr>
        <w:keepNext/>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52" w:hanging="432"/>
        <w:rPr>
          <w:rFonts w:eastAsia="Calibri"/>
        </w:rPr>
      </w:pPr>
      <w:r w:rsidRPr="000456B4">
        <w:rPr>
          <w:rFonts w:eastAsia="Calibri"/>
        </w:rPr>
        <w:t>BT2100_PQ_RGB</w:t>
      </w:r>
    </w:p>
    <w:p w14:paraId="4A6F747C" w14:textId="77CC5A8B" w:rsidR="00865465" w:rsidRPr="000456B4" w:rsidRDefault="00865465" w:rsidP="00865465">
      <w:pPr>
        <w:numPr>
          <w:ilvl w:val="0"/>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52" w:hanging="432"/>
        <w:rPr>
          <w:rFonts w:eastAsia="Calibri"/>
        </w:rPr>
      </w:pPr>
      <w:r w:rsidRPr="000456B4">
        <w:rPr>
          <w:rFonts w:eastAsia="Calibri"/>
        </w:rPr>
        <w:t>BT2100_HLG_RGB</w:t>
      </w:r>
      <w:r>
        <w:rPr>
          <w:rFonts w:eastAsia="Calibri"/>
        </w:rPr>
        <w:t>”</w:t>
      </w:r>
    </w:p>
    <w:p w14:paraId="198BA420" w14:textId="45C2DB73" w:rsidR="005E2431" w:rsidRDefault="005E2431" w:rsidP="005E2431">
      <w:pPr>
        <w:pStyle w:val="Heading3"/>
        <w:rPr>
          <w:lang w:val="en-CA"/>
        </w:rPr>
      </w:pPr>
      <w:r>
        <w:rPr>
          <w:lang w:val="en-CA"/>
        </w:rPr>
        <w:lastRenderedPageBreak/>
        <w:t>Add the following highlighted column to Table 6:</w:t>
      </w:r>
    </w:p>
    <w:p w14:paraId="714AA52C" w14:textId="77777777" w:rsidR="005E2431" w:rsidRPr="000456B4" w:rsidRDefault="005E2431" w:rsidP="005E243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Pr="000456B4">
        <w:rPr>
          <w:b/>
          <w:bCs/>
          <w:noProof/>
        </w:rPr>
        <w:t>6</w:t>
      </w:r>
      <w:r w:rsidRPr="000456B4">
        <w:rPr>
          <w:b/>
          <w:bCs/>
        </w:rPr>
        <w:fldChar w:fldCharType="end"/>
      </w:r>
      <w:r w:rsidRPr="000456B4">
        <w:rPr>
          <w:b/>
          <w:bCs/>
        </w:rPr>
        <w:t xml:space="preserve"> – HDR WCG common colour volume descriptions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58" w:type="dxa"/>
        </w:tblCellMar>
        <w:tblLook w:val="04A0" w:firstRow="1" w:lastRow="0" w:firstColumn="1" w:lastColumn="0" w:noHBand="0" w:noVBand="1"/>
        <w:tblPrChange w:id="4" w:author="McCarthy, Sean" w:date="2019-01-10T15:55:00Z">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58" w:type="dxa"/>
            </w:tblCellMar>
            <w:tblLook w:val="04A0" w:firstRow="1" w:lastRow="0" w:firstColumn="1" w:lastColumn="0" w:noHBand="0" w:noVBand="1"/>
          </w:tblPr>
        </w:tblPrChange>
      </w:tblPr>
      <w:tblGrid>
        <w:gridCol w:w="347"/>
        <w:gridCol w:w="1641"/>
        <w:gridCol w:w="1429"/>
        <w:gridCol w:w="62"/>
        <w:gridCol w:w="1466"/>
        <w:gridCol w:w="1517"/>
        <w:gridCol w:w="1371"/>
        <w:gridCol w:w="1517"/>
        <w:tblGridChange w:id="5">
          <w:tblGrid>
            <w:gridCol w:w="347"/>
            <w:gridCol w:w="1641"/>
            <w:gridCol w:w="1"/>
            <w:gridCol w:w="1429"/>
            <w:gridCol w:w="62"/>
            <w:gridCol w:w="1462"/>
            <w:gridCol w:w="28"/>
            <w:gridCol w:w="1492"/>
            <w:gridCol w:w="1371"/>
            <w:gridCol w:w="1517"/>
          </w:tblGrid>
        </w:tblGridChange>
      </w:tblGrid>
      <w:tr w:rsidR="005E2431" w:rsidRPr="007A09D3" w14:paraId="21FD4DF8" w14:textId="77777777" w:rsidTr="00DD5F39">
        <w:trPr>
          <w:tblHeader/>
          <w:jc w:val="center"/>
          <w:trPrChange w:id="6" w:author="McCarthy, Sean" w:date="2019-01-10T15:55:00Z">
            <w:trPr>
              <w:tblHeader/>
              <w:jc w:val="center"/>
            </w:trPr>
          </w:trPrChange>
        </w:trPr>
        <w:tc>
          <w:tcPr>
            <w:tcW w:w="186" w:type="pct"/>
            <w:shd w:val="clear" w:color="auto" w:fill="auto"/>
            <w:vAlign w:val="center"/>
            <w:tcPrChange w:id="7" w:author="McCarthy, Sean" w:date="2019-01-10T15:55:00Z">
              <w:tcPr>
                <w:tcW w:w="186" w:type="pct"/>
                <w:shd w:val="clear" w:color="auto" w:fill="auto"/>
                <w:vAlign w:val="center"/>
              </w:tcPr>
            </w:tcPrChange>
          </w:tcPr>
          <w:p w14:paraId="5624A793"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8" w:author="McCarthy, Sean" w:date="2019-01-10T15:55:00Z">
              <w:tcPr>
                <w:tcW w:w="878" w:type="pct"/>
                <w:gridSpan w:val="2"/>
                <w:shd w:val="clear" w:color="auto" w:fill="auto"/>
              </w:tcPr>
            </w:tcPrChange>
          </w:tcPr>
          <w:p w14:paraId="573D8619" w14:textId="77777777" w:rsidR="005E2431" w:rsidRPr="007A09D3" w:rsidRDefault="005E2431" w:rsidP="007D5418">
            <w:pPr>
              <w:keepNext/>
              <w:jc w:val="left"/>
              <w:rPr>
                <w:rFonts w:eastAsia="Calibri"/>
                <w:b/>
                <w:sz w:val="14"/>
                <w:szCs w:val="18"/>
              </w:rPr>
            </w:pPr>
            <w:r w:rsidRPr="007A09D3">
              <w:rPr>
                <w:rFonts w:eastAsia="Calibri"/>
                <w:b/>
                <w:sz w:val="14"/>
                <w:szCs w:val="18"/>
              </w:rPr>
              <w:t>System Identifier</w:t>
            </w:r>
          </w:p>
        </w:tc>
        <w:tc>
          <w:tcPr>
            <w:tcW w:w="764" w:type="pct"/>
            <w:shd w:val="clear" w:color="auto" w:fill="auto"/>
            <w:tcPrChange w:id="9" w:author="McCarthy, Sean" w:date="2019-01-10T15:55:00Z">
              <w:tcPr>
                <w:tcW w:w="764" w:type="pct"/>
                <w:shd w:val="clear" w:color="auto" w:fill="auto"/>
              </w:tcPr>
            </w:tcPrChange>
          </w:tcPr>
          <w:p w14:paraId="6E4E42CC" w14:textId="77777777" w:rsidR="005E2431" w:rsidRPr="007A09D3" w:rsidRDefault="005E2431" w:rsidP="007D5418">
            <w:pPr>
              <w:keepNext/>
              <w:jc w:val="left"/>
              <w:rPr>
                <w:rFonts w:eastAsia="Calibri"/>
                <w:b/>
                <w:sz w:val="14"/>
                <w:szCs w:val="18"/>
              </w:rPr>
            </w:pPr>
            <w:r w:rsidRPr="007A09D3">
              <w:rPr>
                <w:rFonts w:eastAsia="Calibri"/>
                <w:b/>
                <w:sz w:val="14"/>
                <w:szCs w:val="18"/>
              </w:rPr>
              <w:t>BT2100_PQ_YCC</w:t>
            </w:r>
          </w:p>
        </w:tc>
        <w:tc>
          <w:tcPr>
            <w:tcW w:w="817" w:type="pct"/>
            <w:gridSpan w:val="2"/>
            <w:tcPrChange w:id="10" w:author="McCarthy, Sean" w:date="2019-01-10T15:55:00Z">
              <w:tcPr>
                <w:tcW w:w="815" w:type="pct"/>
                <w:gridSpan w:val="2"/>
              </w:tcPr>
            </w:tcPrChange>
          </w:tcPr>
          <w:p w14:paraId="33289F1F" w14:textId="0939891C" w:rsidR="005E2431" w:rsidRPr="007A09D3" w:rsidRDefault="005E2431" w:rsidP="007D5418">
            <w:pPr>
              <w:keepNext/>
              <w:jc w:val="left"/>
              <w:rPr>
                <w:rFonts w:eastAsia="Calibri"/>
                <w:b/>
                <w:sz w:val="14"/>
                <w:szCs w:val="18"/>
                <w:highlight w:val="yellow"/>
              </w:rPr>
            </w:pPr>
            <w:r w:rsidRPr="007A09D3">
              <w:rPr>
                <w:rFonts w:eastAsia="Calibri"/>
                <w:b/>
                <w:sz w:val="14"/>
                <w:szCs w:val="18"/>
                <w:highlight w:val="yellow"/>
              </w:rPr>
              <w:t>BT2100_PQ_ICTCP</w:t>
            </w:r>
          </w:p>
        </w:tc>
        <w:tc>
          <w:tcPr>
            <w:tcW w:w="811" w:type="pct"/>
            <w:shd w:val="clear" w:color="auto" w:fill="auto"/>
            <w:tcPrChange w:id="11" w:author="McCarthy, Sean" w:date="2019-01-10T15:55:00Z">
              <w:tcPr>
                <w:tcW w:w="813" w:type="pct"/>
                <w:gridSpan w:val="2"/>
                <w:shd w:val="clear" w:color="auto" w:fill="auto"/>
              </w:tcPr>
            </w:tcPrChange>
          </w:tcPr>
          <w:p w14:paraId="4B658485" w14:textId="6858D678" w:rsidR="005E2431" w:rsidRPr="007A09D3" w:rsidRDefault="005E2431" w:rsidP="007D5418">
            <w:pPr>
              <w:keepNext/>
              <w:jc w:val="left"/>
              <w:rPr>
                <w:rFonts w:eastAsia="Calibri"/>
                <w:b/>
                <w:sz w:val="14"/>
                <w:szCs w:val="18"/>
              </w:rPr>
            </w:pPr>
            <w:r w:rsidRPr="007A09D3">
              <w:rPr>
                <w:rFonts w:eastAsia="Calibri"/>
                <w:b/>
                <w:sz w:val="14"/>
                <w:szCs w:val="18"/>
              </w:rPr>
              <w:t>BT2100_HLG_YCC</w:t>
            </w:r>
          </w:p>
        </w:tc>
        <w:tc>
          <w:tcPr>
            <w:tcW w:w="733" w:type="pct"/>
            <w:shd w:val="clear" w:color="auto" w:fill="auto"/>
            <w:tcPrChange w:id="12" w:author="McCarthy, Sean" w:date="2019-01-10T15:55:00Z">
              <w:tcPr>
                <w:tcW w:w="733" w:type="pct"/>
                <w:shd w:val="clear" w:color="auto" w:fill="auto"/>
              </w:tcPr>
            </w:tcPrChange>
          </w:tcPr>
          <w:p w14:paraId="1099B843" w14:textId="77777777" w:rsidR="005E2431" w:rsidRPr="007A09D3" w:rsidRDefault="005E2431" w:rsidP="007D5418">
            <w:pPr>
              <w:keepNext/>
              <w:jc w:val="left"/>
              <w:rPr>
                <w:rFonts w:eastAsia="Calibri"/>
                <w:b/>
                <w:sz w:val="14"/>
                <w:szCs w:val="18"/>
              </w:rPr>
            </w:pPr>
            <w:r w:rsidRPr="007A09D3">
              <w:rPr>
                <w:rFonts w:eastAsia="Calibri"/>
                <w:b/>
                <w:sz w:val="14"/>
                <w:szCs w:val="18"/>
              </w:rPr>
              <w:t>BT2100_PQ_RGB</w:t>
            </w:r>
          </w:p>
        </w:tc>
        <w:tc>
          <w:tcPr>
            <w:tcW w:w="811" w:type="pct"/>
            <w:shd w:val="clear" w:color="auto" w:fill="auto"/>
            <w:tcPrChange w:id="13" w:author="McCarthy, Sean" w:date="2019-01-10T15:55:00Z">
              <w:tcPr>
                <w:tcW w:w="811" w:type="pct"/>
                <w:shd w:val="clear" w:color="auto" w:fill="auto"/>
              </w:tcPr>
            </w:tcPrChange>
          </w:tcPr>
          <w:p w14:paraId="743EA2ED" w14:textId="77777777" w:rsidR="005E2431" w:rsidRPr="007A09D3" w:rsidRDefault="005E2431" w:rsidP="007D5418">
            <w:pPr>
              <w:keepNext/>
              <w:jc w:val="left"/>
              <w:rPr>
                <w:rFonts w:eastAsia="Calibri"/>
                <w:b/>
                <w:sz w:val="14"/>
                <w:szCs w:val="18"/>
              </w:rPr>
            </w:pPr>
            <w:r w:rsidRPr="007A09D3">
              <w:rPr>
                <w:rFonts w:eastAsia="Calibri"/>
                <w:b/>
                <w:sz w:val="14"/>
                <w:szCs w:val="18"/>
              </w:rPr>
              <w:t>BT2100_HLG_RGB</w:t>
            </w:r>
          </w:p>
        </w:tc>
      </w:tr>
      <w:tr w:rsidR="005E2431" w:rsidRPr="007A09D3" w14:paraId="5F0E2BA3" w14:textId="77777777" w:rsidTr="00DD5F39">
        <w:trPr>
          <w:cantSplit/>
          <w:trHeight w:val="576"/>
          <w:jc w:val="center"/>
          <w:trPrChange w:id="14" w:author="McCarthy, Sean" w:date="2019-01-10T15:55:00Z">
            <w:trPr>
              <w:cantSplit/>
              <w:trHeight w:val="576"/>
              <w:jc w:val="center"/>
            </w:trPr>
          </w:trPrChange>
        </w:trPr>
        <w:tc>
          <w:tcPr>
            <w:tcW w:w="186" w:type="pct"/>
            <w:vMerge w:val="restart"/>
            <w:shd w:val="clear" w:color="auto" w:fill="auto"/>
            <w:textDirection w:val="btLr"/>
            <w:vAlign w:val="center"/>
            <w:tcPrChange w:id="15" w:author="McCarthy, Sean" w:date="2019-01-10T15:55:00Z">
              <w:tcPr>
                <w:tcW w:w="186" w:type="pct"/>
                <w:vMerge w:val="restart"/>
                <w:shd w:val="clear" w:color="auto" w:fill="auto"/>
                <w:textDirection w:val="btLr"/>
                <w:vAlign w:val="center"/>
              </w:tcPr>
            </w:tcPrChange>
          </w:tcPr>
          <w:p w14:paraId="0DA4DDEA" w14:textId="77777777" w:rsidR="005E2431" w:rsidRPr="007A09D3" w:rsidRDefault="005E2431" w:rsidP="007D5418">
            <w:pPr>
              <w:keepNext/>
              <w:spacing w:before="0"/>
              <w:jc w:val="center"/>
              <w:rPr>
                <w:rFonts w:eastAsia="Calibri"/>
                <w:b/>
                <w:sz w:val="14"/>
                <w:szCs w:val="18"/>
              </w:rPr>
            </w:pPr>
            <w:r w:rsidRPr="007A09D3">
              <w:rPr>
                <w:rFonts w:eastAsia="Calibri"/>
                <w:b/>
                <w:sz w:val="14"/>
                <w:szCs w:val="18"/>
              </w:rPr>
              <w:t>Colour properties</w:t>
            </w:r>
          </w:p>
        </w:tc>
        <w:tc>
          <w:tcPr>
            <w:tcW w:w="878" w:type="pct"/>
            <w:shd w:val="clear" w:color="auto" w:fill="auto"/>
            <w:tcPrChange w:id="16" w:author="McCarthy, Sean" w:date="2019-01-10T15:55:00Z">
              <w:tcPr>
                <w:tcW w:w="878" w:type="pct"/>
                <w:gridSpan w:val="2"/>
                <w:shd w:val="clear" w:color="auto" w:fill="auto"/>
              </w:tcPr>
            </w:tcPrChange>
          </w:tcPr>
          <w:p w14:paraId="08E2240A" w14:textId="77777777" w:rsidR="005E2431" w:rsidRPr="007A09D3" w:rsidRDefault="005E2431" w:rsidP="007D5418">
            <w:pPr>
              <w:keepNext/>
              <w:jc w:val="left"/>
              <w:rPr>
                <w:rFonts w:eastAsia="Calibri"/>
                <w:sz w:val="14"/>
                <w:szCs w:val="18"/>
              </w:rPr>
            </w:pPr>
            <w:r w:rsidRPr="007A09D3">
              <w:rPr>
                <w:rFonts w:eastAsia="Calibri"/>
                <w:sz w:val="14"/>
                <w:szCs w:val="18"/>
              </w:rPr>
              <w:t>Colour primaries</w:t>
            </w:r>
          </w:p>
        </w:tc>
        <w:tc>
          <w:tcPr>
            <w:tcW w:w="764" w:type="pct"/>
            <w:shd w:val="clear" w:color="auto" w:fill="auto"/>
            <w:tcPrChange w:id="17" w:author="McCarthy, Sean" w:date="2019-01-10T15:55:00Z">
              <w:tcPr>
                <w:tcW w:w="764" w:type="pct"/>
                <w:shd w:val="clear" w:color="auto" w:fill="auto"/>
              </w:tcPr>
            </w:tcPrChange>
          </w:tcPr>
          <w:p w14:paraId="668D58CA" w14:textId="77777777" w:rsidR="005E2431" w:rsidRPr="007A09D3" w:rsidRDefault="005E2431" w:rsidP="007D5418">
            <w:pPr>
              <w:keepNext/>
              <w:jc w:val="left"/>
              <w:rPr>
                <w:rFonts w:eastAsia="Calibri"/>
                <w:sz w:val="14"/>
                <w:szCs w:val="18"/>
              </w:rPr>
            </w:pPr>
            <w:r w:rsidRPr="007A09D3">
              <w:rPr>
                <w:rFonts w:eastAsia="Calibri"/>
                <w:sz w:val="14"/>
                <w:szCs w:val="18"/>
              </w:rPr>
              <w:t>BT.2020 / BT.2100</w:t>
            </w:r>
          </w:p>
        </w:tc>
        <w:tc>
          <w:tcPr>
            <w:tcW w:w="817" w:type="pct"/>
            <w:gridSpan w:val="2"/>
            <w:tcPrChange w:id="18" w:author="McCarthy, Sean" w:date="2019-01-10T15:55:00Z">
              <w:tcPr>
                <w:tcW w:w="815" w:type="pct"/>
                <w:gridSpan w:val="2"/>
              </w:tcPr>
            </w:tcPrChange>
          </w:tcPr>
          <w:p w14:paraId="5342C8F8" w14:textId="4B21DE25"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BT.2100</w:t>
            </w:r>
          </w:p>
        </w:tc>
        <w:tc>
          <w:tcPr>
            <w:tcW w:w="811" w:type="pct"/>
            <w:shd w:val="clear" w:color="auto" w:fill="auto"/>
            <w:tcPrChange w:id="19" w:author="McCarthy, Sean" w:date="2019-01-10T15:55:00Z">
              <w:tcPr>
                <w:tcW w:w="813" w:type="pct"/>
                <w:gridSpan w:val="2"/>
                <w:shd w:val="clear" w:color="auto" w:fill="auto"/>
              </w:tcPr>
            </w:tcPrChange>
          </w:tcPr>
          <w:p w14:paraId="57943052" w14:textId="386D46D2" w:rsidR="005E2431" w:rsidRPr="007A09D3" w:rsidRDefault="005E2431" w:rsidP="007D5418">
            <w:pPr>
              <w:keepNext/>
              <w:jc w:val="left"/>
              <w:rPr>
                <w:rFonts w:eastAsia="Calibri"/>
                <w:sz w:val="14"/>
                <w:szCs w:val="18"/>
              </w:rPr>
            </w:pPr>
            <w:r w:rsidRPr="007A09D3">
              <w:rPr>
                <w:rFonts w:eastAsia="Calibri"/>
                <w:sz w:val="14"/>
                <w:szCs w:val="18"/>
              </w:rPr>
              <w:t>BT.2020 / BT.2100</w:t>
            </w:r>
          </w:p>
        </w:tc>
        <w:tc>
          <w:tcPr>
            <w:tcW w:w="733" w:type="pct"/>
            <w:shd w:val="clear" w:color="auto" w:fill="auto"/>
            <w:tcPrChange w:id="20" w:author="McCarthy, Sean" w:date="2019-01-10T15:55:00Z">
              <w:tcPr>
                <w:tcW w:w="733" w:type="pct"/>
                <w:shd w:val="clear" w:color="auto" w:fill="auto"/>
              </w:tcPr>
            </w:tcPrChange>
          </w:tcPr>
          <w:p w14:paraId="6B0EAC0D" w14:textId="77777777" w:rsidR="005E2431" w:rsidRPr="007A09D3" w:rsidRDefault="005E2431" w:rsidP="007D5418">
            <w:pPr>
              <w:keepNext/>
              <w:jc w:val="left"/>
              <w:rPr>
                <w:rFonts w:eastAsia="Calibri"/>
                <w:sz w:val="14"/>
                <w:szCs w:val="18"/>
              </w:rPr>
            </w:pPr>
            <w:r w:rsidRPr="007A09D3">
              <w:rPr>
                <w:rFonts w:eastAsia="Calibri"/>
                <w:sz w:val="14"/>
                <w:szCs w:val="18"/>
              </w:rPr>
              <w:t>BT.2020 / BT.2100</w:t>
            </w:r>
          </w:p>
        </w:tc>
        <w:tc>
          <w:tcPr>
            <w:tcW w:w="811" w:type="pct"/>
            <w:shd w:val="clear" w:color="auto" w:fill="auto"/>
            <w:tcPrChange w:id="21" w:author="McCarthy, Sean" w:date="2019-01-10T15:55:00Z">
              <w:tcPr>
                <w:tcW w:w="811" w:type="pct"/>
                <w:shd w:val="clear" w:color="auto" w:fill="auto"/>
              </w:tcPr>
            </w:tcPrChange>
          </w:tcPr>
          <w:p w14:paraId="2CEB6F00" w14:textId="77777777" w:rsidR="005E2431" w:rsidRPr="007A09D3" w:rsidRDefault="005E2431" w:rsidP="007D5418">
            <w:pPr>
              <w:keepNext/>
              <w:jc w:val="left"/>
              <w:rPr>
                <w:rFonts w:eastAsia="Calibri"/>
                <w:sz w:val="14"/>
                <w:szCs w:val="18"/>
              </w:rPr>
            </w:pPr>
            <w:r w:rsidRPr="007A09D3">
              <w:rPr>
                <w:rFonts w:eastAsia="Calibri"/>
                <w:sz w:val="14"/>
                <w:szCs w:val="18"/>
              </w:rPr>
              <w:t>BT.2020 / BT.2100</w:t>
            </w:r>
          </w:p>
        </w:tc>
      </w:tr>
      <w:tr w:rsidR="005E2431" w:rsidRPr="007A09D3" w14:paraId="2F756546" w14:textId="77777777" w:rsidTr="00DD5F39">
        <w:trPr>
          <w:trHeight w:val="576"/>
          <w:jc w:val="center"/>
          <w:trPrChange w:id="22" w:author="McCarthy, Sean" w:date="2019-01-10T15:55:00Z">
            <w:trPr>
              <w:trHeight w:val="576"/>
              <w:jc w:val="center"/>
            </w:trPr>
          </w:trPrChange>
        </w:trPr>
        <w:tc>
          <w:tcPr>
            <w:tcW w:w="186" w:type="pct"/>
            <w:vMerge/>
            <w:shd w:val="clear" w:color="auto" w:fill="auto"/>
            <w:vAlign w:val="center"/>
            <w:tcPrChange w:id="23" w:author="McCarthy, Sean" w:date="2019-01-10T15:55:00Z">
              <w:tcPr>
                <w:tcW w:w="186" w:type="pct"/>
                <w:vMerge/>
                <w:shd w:val="clear" w:color="auto" w:fill="auto"/>
                <w:vAlign w:val="center"/>
              </w:tcPr>
            </w:tcPrChange>
          </w:tcPr>
          <w:p w14:paraId="3DAD07D9"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24" w:author="McCarthy, Sean" w:date="2019-01-10T15:55:00Z">
              <w:tcPr>
                <w:tcW w:w="878" w:type="pct"/>
                <w:gridSpan w:val="2"/>
                <w:shd w:val="clear" w:color="auto" w:fill="auto"/>
              </w:tcPr>
            </w:tcPrChange>
          </w:tcPr>
          <w:p w14:paraId="3212DE6F" w14:textId="77777777" w:rsidR="005E2431" w:rsidRPr="007A09D3" w:rsidRDefault="005E2431" w:rsidP="007D5418">
            <w:pPr>
              <w:keepNext/>
              <w:jc w:val="left"/>
              <w:rPr>
                <w:rFonts w:eastAsia="Calibri"/>
                <w:sz w:val="14"/>
                <w:szCs w:val="18"/>
              </w:rPr>
            </w:pPr>
            <w:r w:rsidRPr="007A09D3">
              <w:rPr>
                <w:rFonts w:eastAsia="Calibri"/>
                <w:sz w:val="14"/>
                <w:szCs w:val="18"/>
              </w:rPr>
              <w:t>Transfer characteristics</w:t>
            </w:r>
          </w:p>
        </w:tc>
        <w:tc>
          <w:tcPr>
            <w:tcW w:w="764" w:type="pct"/>
            <w:shd w:val="clear" w:color="auto" w:fill="auto"/>
            <w:tcPrChange w:id="25" w:author="McCarthy, Sean" w:date="2019-01-10T15:55:00Z">
              <w:tcPr>
                <w:tcW w:w="764" w:type="pct"/>
                <w:shd w:val="clear" w:color="auto" w:fill="auto"/>
              </w:tcPr>
            </w:tcPrChange>
          </w:tcPr>
          <w:p w14:paraId="18EC108F" w14:textId="77777777" w:rsidR="005E2431" w:rsidRPr="007A09D3" w:rsidRDefault="005E2431" w:rsidP="007D5418">
            <w:pPr>
              <w:keepNext/>
              <w:jc w:val="left"/>
              <w:rPr>
                <w:rFonts w:eastAsia="Calibri"/>
                <w:sz w:val="14"/>
                <w:szCs w:val="18"/>
              </w:rPr>
            </w:pPr>
            <w:r w:rsidRPr="007A09D3">
              <w:rPr>
                <w:rFonts w:eastAsia="Calibri"/>
                <w:sz w:val="14"/>
                <w:szCs w:val="18"/>
              </w:rPr>
              <w:t>BT.2100 PQ</w:t>
            </w:r>
          </w:p>
        </w:tc>
        <w:tc>
          <w:tcPr>
            <w:tcW w:w="817" w:type="pct"/>
            <w:gridSpan w:val="2"/>
            <w:tcPrChange w:id="26" w:author="McCarthy, Sean" w:date="2019-01-10T15:55:00Z">
              <w:tcPr>
                <w:tcW w:w="815" w:type="pct"/>
                <w:gridSpan w:val="2"/>
              </w:tcPr>
            </w:tcPrChange>
          </w:tcPr>
          <w:p w14:paraId="4F2992E2" w14:textId="58B6CF3F"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BT.2100 PQ</w:t>
            </w:r>
          </w:p>
        </w:tc>
        <w:tc>
          <w:tcPr>
            <w:tcW w:w="811" w:type="pct"/>
            <w:shd w:val="clear" w:color="auto" w:fill="auto"/>
            <w:tcPrChange w:id="27" w:author="McCarthy, Sean" w:date="2019-01-10T15:55:00Z">
              <w:tcPr>
                <w:tcW w:w="813" w:type="pct"/>
                <w:gridSpan w:val="2"/>
                <w:shd w:val="clear" w:color="auto" w:fill="auto"/>
              </w:tcPr>
            </w:tcPrChange>
          </w:tcPr>
          <w:p w14:paraId="3343F553" w14:textId="4424B466" w:rsidR="005E2431" w:rsidRPr="007A09D3" w:rsidRDefault="005E2431" w:rsidP="007D5418">
            <w:pPr>
              <w:keepNext/>
              <w:jc w:val="left"/>
              <w:rPr>
                <w:rFonts w:eastAsia="Calibri"/>
                <w:sz w:val="14"/>
                <w:szCs w:val="18"/>
              </w:rPr>
            </w:pPr>
            <w:r w:rsidRPr="007A09D3">
              <w:rPr>
                <w:rFonts w:eastAsia="Calibri"/>
                <w:sz w:val="14"/>
                <w:szCs w:val="18"/>
              </w:rPr>
              <w:t>BT.2100 HLG</w:t>
            </w:r>
          </w:p>
        </w:tc>
        <w:tc>
          <w:tcPr>
            <w:tcW w:w="733" w:type="pct"/>
            <w:shd w:val="clear" w:color="auto" w:fill="auto"/>
            <w:tcPrChange w:id="28" w:author="McCarthy, Sean" w:date="2019-01-10T15:55:00Z">
              <w:tcPr>
                <w:tcW w:w="733" w:type="pct"/>
                <w:shd w:val="clear" w:color="auto" w:fill="auto"/>
              </w:tcPr>
            </w:tcPrChange>
          </w:tcPr>
          <w:p w14:paraId="51272D8B" w14:textId="77777777" w:rsidR="005E2431" w:rsidRPr="007A09D3" w:rsidRDefault="005E2431" w:rsidP="007D5418">
            <w:pPr>
              <w:keepNext/>
              <w:jc w:val="left"/>
              <w:rPr>
                <w:rFonts w:eastAsia="Calibri"/>
                <w:sz w:val="14"/>
                <w:szCs w:val="18"/>
              </w:rPr>
            </w:pPr>
            <w:r w:rsidRPr="007A09D3">
              <w:rPr>
                <w:rFonts w:eastAsia="Calibri"/>
                <w:sz w:val="14"/>
                <w:szCs w:val="18"/>
              </w:rPr>
              <w:t>BT.2100 PQ</w:t>
            </w:r>
          </w:p>
        </w:tc>
        <w:tc>
          <w:tcPr>
            <w:tcW w:w="811" w:type="pct"/>
            <w:shd w:val="clear" w:color="auto" w:fill="auto"/>
            <w:tcPrChange w:id="29" w:author="McCarthy, Sean" w:date="2019-01-10T15:55:00Z">
              <w:tcPr>
                <w:tcW w:w="811" w:type="pct"/>
                <w:shd w:val="clear" w:color="auto" w:fill="auto"/>
              </w:tcPr>
            </w:tcPrChange>
          </w:tcPr>
          <w:p w14:paraId="670B16C5" w14:textId="77777777" w:rsidR="005E2431" w:rsidRPr="007A09D3" w:rsidRDefault="005E2431" w:rsidP="007D5418">
            <w:pPr>
              <w:keepNext/>
              <w:jc w:val="left"/>
              <w:rPr>
                <w:rFonts w:eastAsia="Calibri"/>
                <w:sz w:val="14"/>
                <w:szCs w:val="18"/>
              </w:rPr>
            </w:pPr>
            <w:r w:rsidRPr="007A09D3">
              <w:rPr>
                <w:rFonts w:eastAsia="Calibri"/>
                <w:sz w:val="14"/>
                <w:szCs w:val="18"/>
              </w:rPr>
              <w:t>BT.2100 HLG</w:t>
            </w:r>
          </w:p>
        </w:tc>
      </w:tr>
      <w:tr w:rsidR="005E2431" w:rsidRPr="007A09D3" w14:paraId="1BD4BBBC" w14:textId="77777777" w:rsidTr="00DD5F39">
        <w:trPr>
          <w:trHeight w:val="576"/>
          <w:jc w:val="center"/>
          <w:trPrChange w:id="30" w:author="McCarthy, Sean" w:date="2019-01-10T15:55:00Z">
            <w:trPr>
              <w:trHeight w:val="576"/>
              <w:jc w:val="center"/>
            </w:trPr>
          </w:trPrChange>
        </w:trPr>
        <w:tc>
          <w:tcPr>
            <w:tcW w:w="186" w:type="pct"/>
            <w:vMerge/>
            <w:shd w:val="clear" w:color="auto" w:fill="auto"/>
            <w:vAlign w:val="center"/>
            <w:tcPrChange w:id="31" w:author="McCarthy, Sean" w:date="2019-01-10T15:55:00Z">
              <w:tcPr>
                <w:tcW w:w="186" w:type="pct"/>
                <w:vMerge/>
                <w:shd w:val="clear" w:color="auto" w:fill="auto"/>
                <w:vAlign w:val="center"/>
              </w:tcPr>
            </w:tcPrChange>
          </w:tcPr>
          <w:p w14:paraId="45BB02E0"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32" w:author="McCarthy, Sean" w:date="2019-01-10T15:55:00Z">
              <w:tcPr>
                <w:tcW w:w="878" w:type="pct"/>
                <w:gridSpan w:val="2"/>
                <w:shd w:val="clear" w:color="auto" w:fill="auto"/>
              </w:tcPr>
            </w:tcPrChange>
          </w:tcPr>
          <w:p w14:paraId="326A1A0D" w14:textId="77777777" w:rsidR="005E2431" w:rsidRPr="007A09D3" w:rsidRDefault="005E2431" w:rsidP="007D5418">
            <w:pPr>
              <w:keepNext/>
              <w:jc w:val="left"/>
              <w:rPr>
                <w:rFonts w:eastAsia="Calibri"/>
                <w:sz w:val="14"/>
                <w:szCs w:val="18"/>
              </w:rPr>
            </w:pPr>
            <w:r w:rsidRPr="007A09D3">
              <w:rPr>
                <w:rFonts w:eastAsia="Calibri"/>
                <w:sz w:val="14"/>
                <w:szCs w:val="18"/>
              </w:rPr>
              <w:t>Colour representation</w:t>
            </w:r>
          </w:p>
        </w:tc>
        <w:tc>
          <w:tcPr>
            <w:tcW w:w="764" w:type="pct"/>
            <w:shd w:val="clear" w:color="auto" w:fill="auto"/>
            <w:tcPrChange w:id="33" w:author="McCarthy, Sean" w:date="2019-01-10T15:55:00Z">
              <w:tcPr>
                <w:tcW w:w="764" w:type="pct"/>
                <w:shd w:val="clear" w:color="auto" w:fill="auto"/>
              </w:tcPr>
            </w:tcPrChange>
          </w:tcPr>
          <w:p w14:paraId="2B7633EC" w14:textId="77777777" w:rsidR="005E2431" w:rsidRPr="007A09D3" w:rsidRDefault="005E2431" w:rsidP="007D5418">
            <w:pPr>
              <w:keepNext/>
              <w:jc w:val="left"/>
              <w:rPr>
                <w:rFonts w:eastAsia="Calibri"/>
                <w:sz w:val="14"/>
                <w:szCs w:val="18"/>
              </w:rPr>
            </w:pPr>
            <w:proofErr w:type="spellStart"/>
            <w:r w:rsidRPr="007A09D3">
              <w:rPr>
                <w:rFonts w:eastAsia="Calibri"/>
                <w:sz w:val="14"/>
                <w:szCs w:val="18"/>
              </w:rPr>
              <w:t>Y′CbCr</w:t>
            </w:r>
            <w:proofErr w:type="spellEnd"/>
          </w:p>
        </w:tc>
        <w:tc>
          <w:tcPr>
            <w:tcW w:w="817" w:type="pct"/>
            <w:gridSpan w:val="2"/>
            <w:tcPrChange w:id="34" w:author="McCarthy, Sean" w:date="2019-01-10T15:55:00Z">
              <w:tcPr>
                <w:tcW w:w="815" w:type="pct"/>
                <w:gridSpan w:val="2"/>
              </w:tcPr>
            </w:tcPrChange>
          </w:tcPr>
          <w:p w14:paraId="2FE3B62F" w14:textId="3BFF2C34"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IC</w:t>
            </w:r>
            <w:r w:rsidRPr="007A09D3">
              <w:rPr>
                <w:rFonts w:eastAsia="Calibri"/>
                <w:sz w:val="14"/>
                <w:szCs w:val="18"/>
                <w:highlight w:val="yellow"/>
                <w:vertAlign w:val="subscript"/>
              </w:rPr>
              <w:t>T</w:t>
            </w:r>
            <w:r w:rsidRPr="007A09D3">
              <w:rPr>
                <w:rFonts w:eastAsia="Calibri"/>
                <w:sz w:val="14"/>
                <w:szCs w:val="18"/>
                <w:highlight w:val="yellow"/>
              </w:rPr>
              <w:t>C</w:t>
            </w:r>
            <w:r w:rsidRPr="007A09D3">
              <w:rPr>
                <w:rFonts w:eastAsia="Calibri"/>
                <w:sz w:val="14"/>
                <w:szCs w:val="18"/>
                <w:highlight w:val="yellow"/>
                <w:vertAlign w:val="subscript"/>
              </w:rPr>
              <w:t>P</w:t>
            </w:r>
          </w:p>
        </w:tc>
        <w:tc>
          <w:tcPr>
            <w:tcW w:w="811" w:type="pct"/>
            <w:shd w:val="clear" w:color="auto" w:fill="auto"/>
            <w:tcPrChange w:id="35" w:author="McCarthy, Sean" w:date="2019-01-10T15:55:00Z">
              <w:tcPr>
                <w:tcW w:w="813" w:type="pct"/>
                <w:gridSpan w:val="2"/>
                <w:shd w:val="clear" w:color="auto" w:fill="auto"/>
              </w:tcPr>
            </w:tcPrChange>
          </w:tcPr>
          <w:p w14:paraId="70B2BE59" w14:textId="08F4BC2D" w:rsidR="005E2431" w:rsidRPr="007A09D3" w:rsidRDefault="005E2431" w:rsidP="007D5418">
            <w:pPr>
              <w:keepNext/>
              <w:jc w:val="left"/>
              <w:rPr>
                <w:rFonts w:eastAsia="Calibri"/>
                <w:sz w:val="14"/>
                <w:szCs w:val="18"/>
              </w:rPr>
            </w:pPr>
            <w:proofErr w:type="spellStart"/>
            <w:r w:rsidRPr="007A09D3">
              <w:rPr>
                <w:rFonts w:eastAsia="Calibri"/>
                <w:sz w:val="14"/>
                <w:szCs w:val="18"/>
              </w:rPr>
              <w:t>Y′CbCr</w:t>
            </w:r>
            <w:proofErr w:type="spellEnd"/>
          </w:p>
        </w:tc>
        <w:tc>
          <w:tcPr>
            <w:tcW w:w="733" w:type="pct"/>
            <w:shd w:val="clear" w:color="auto" w:fill="auto"/>
            <w:tcPrChange w:id="36" w:author="McCarthy, Sean" w:date="2019-01-10T15:55:00Z">
              <w:tcPr>
                <w:tcW w:w="733" w:type="pct"/>
                <w:shd w:val="clear" w:color="auto" w:fill="auto"/>
              </w:tcPr>
            </w:tcPrChange>
          </w:tcPr>
          <w:p w14:paraId="143D3F77" w14:textId="77777777" w:rsidR="005E2431" w:rsidRPr="007A09D3" w:rsidRDefault="005E2431" w:rsidP="007D5418">
            <w:pPr>
              <w:keepNext/>
              <w:jc w:val="left"/>
              <w:rPr>
                <w:rFonts w:eastAsia="Calibri"/>
                <w:sz w:val="14"/>
                <w:szCs w:val="18"/>
              </w:rPr>
            </w:pPr>
            <w:r w:rsidRPr="007A09D3">
              <w:rPr>
                <w:rFonts w:eastAsia="Calibri"/>
                <w:sz w:val="14"/>
                <w:szCs w:val="18"/>
              </w:rPr>
              <w:t>R′G′B′</w:t>
            </w:r>
          </w:p>
        </w:tc>
        <w:tc>
          <w:tcPr>
            <w:tcW w:w="811" w:type="pct"/>
            <w:shd w:val="clear" w:color="auto" w:fill="auto"/>
            <w:tcPrChange w:id="37" w:author="McCarthy, Sean" w:date="2019-01-10T15:55:00Z">
              <w:tcPr>
                <w:tcW w:w="811" w:type="pct"/>
                <w:shd w:val="clear" w:color="auto" w:fill="auto"/>
              </w:tcPr>
            </w:tcPrChange>
          </w:tcPr>
          <w:p w14:paraId="0CB877B3" w14:textId="77777777" w:rsidR="005E2431" w:rsidRPr="007A09D3" w:rsidRDefault="005E2431" w:rsidP="007D5418">
            <w:pPr>
              <w:keepNext/>
              <w:jc w:val="left"/>
              <w:rPr>
                <w:rFonts w:eastAsia="Calibri"/>
                <w:sz w:val="14"/>
                <w:szCs w:val="18"/>
              </w:rPr>
            </w:pPr>
            <w:r w:rsidRPr="007A09D3">
              <w:rPr>
                <w:rFonts w:eastAsia="Calibri"/>
                <w:sz w:val="14"/>
                <w:szCs w:val="18"/>
              </w:rPr>
              <w:t>R′G′B′</w:t>
            </w:r>
          </w:p>
        </w:tc>
      </w:tr>
      <w:tr w:rsidR="005E2431" w:rsidRPr="007A09D3" w14:paraId="2335E8DB" w14:textId="77777777" w:rsidTr="00DD5F39">
        <w:trPr>
          <w:cantSplit/>
          <w:trHeight w:val="381"/>
          <w:jc w:val="center"/>
          <w:trPrChange w:id="38" w:author="McCarthy, Sean" w:date="2019-01-10T15:55:00Z">
            <w:trPr>
              <w:cantSplit/>
              <w:trHeight w:val="381"/>
              <w:jc w:val="center"/>
            </w:trPr>
          </w:trPrChange>
        </w:trPr>
        <w:tc>
          <w:tcPr>
            <w:tcW w:w="186" w:type="pct"/>
            <w:vMerge w:val="restart"/>
            <w:shd w:val="clear" w:color="auto" w:fill="auto"/>
            <w:textDirection w:val="btLr"/>
            <w:vAlign w:val="center"/>
            <w:tcPrChange w:id="39" w:author="McCarthy, Sean" w:date="2019-01-10T15:55:00Z">
              <w:tcPr>
                <w:tcW w:w="186" w:type="pct"/>
                <w:vMerge w:val="restart"/>
                <w:shd w:val="clear" w:color="auto" w:fill="auto"/>
                <w:textDirection w:val="btLr"/>
                <w:vAlign w:val="center"/>
              </w:tcPr>
            </w:tcPrChange>
          </w:tcPr>
          <w:p w14:paraId="4B32ED7E" w14:textId="77777777" w:rsidR="005E2431" w:rsidRPr="007A09D3" w:rsidRDefault="005E2431" w:rsidP="007D5418">
            <w:pPr>
              <w:keepNext/>
              <w:spacing w:before="0"/>
              <w:jc w:val="center"/>
              <w:rPr>
                <w:rFonts w:eastAsia="Calibri"/>
                <w:b/>
                <w:sz w:val="14"/>
                <w:szCs w:val="18"/>
              </w:rPr>
            </w:pPr>
            <w:r w:rsidRPr="007A09D3">
              <w:rPr>
                <w:rFonts w:eastAsia="Calibri"/>
                <w:b/>
                <w:sz w:val="14"/>
                <w:szCs w:val="18"/>
              </w:rPr>
              <w:t>Other</w:t>
            </w:r>
          </w:p>
        </w:tc>
        <w:tc>
          <w:tcPr>
            <w:tcW w:w="878" w:type="pct"/>
            <w:shd w:val="clear" w:color="auto" w:fill="auto"/>
            <w:tcPrChange w:id="40" w:author="McCarthy, Sean" w:date="2019-01-10T15:55:00Z">
              <w:tcPr>
                <w:tcW w:w="878" w:type="pct"/>
                <w:gridSpan w:val="2"/>
                <w:shd w:val="clear" w:color="auto" w:fill="auto"/>
              </w:tcPr>
            </w:tcPrChange>
          </w:tcPr>
          <w:p w14:paraId="7BCDDE93" w14:textId="77777777" w:rsidR="005E2431" w:rsidRPr="007A09D3" w:rsidRDefault="005E2431" w:rsidP="007D5418">
            <w:pPr>
              <w:keepNext/>
              <w:jc w:val="left"/>
              <w:rPr>
                <w:rFonts w:eastAsia="Calibri"/>
                <w:sz w:val="14"/>
                <w:szCs w:val="18"/>
              </w:rPr>
            </w:pPr>
            <w:r w:rsidRPr="007A09D3">
              <w:rPr>
                <w:rFonts w:eastAsia="Calibri"/>
                <w:sz w:val="14"/>
                <w:szCs w:val="18"/>
              </w:rPr>
              <w:t>Full/narrow range</w:t>
            </w:r>
          </w:p>
        </w:tc>
        <w:tc>
          <w:tcPr>
            <w:tcW w:w="764" w:type="pct"/>
            <w:shd w:val="clear" w:color="auto" w:fill="auto"/>
            <w:tcPrChange w:id="41" w:author="McCarthy, Sean" w:date="2019-01-10T15:55:00Z">
              <w:tcPr>
                <w:tcW w:w="764" w:type="pct"/>
                <w:shd w:val="clear" w:color="auto" w:fill="auto"/>
              </w:tcPr>
            </w:tcPrChange>
          </w:tcPr>
          <w:p w14:paraId="23E0AB82" w14:textId="77777777" w:rsidR="005E2431" w:rsidRPr="007A09D3" w:rsidRDefault="005E2431" w:rsidP="007D5418">
            <w:pPr>
              <w:keepNext/>
              <w:jc w:val="left"/>
              <w:rPr>
                <w:rFonts w:eastAsia="Calibri"/>
                <w:sz w:val="14"/>
                <w:szCs w:val="18"/>
              </w:rPr>
            </w:pPr>
            <w:r w:rsidRPr="007A09D3">
              <w:rPr>
                <w:rFonts w:eastAsia="Calibri"/>
                <w:sz w:val="14"/>
                <w:szCs w:val="18"/>
              </w:rPr>
              <w:t>Narrow</w:t>
            </w:r>
          </w:p>
        </w:tc>
        <w:tc>
          <w:tcPr>
            <w:tcW w:w="817" w:type="pct"/>
            <w:gridSpan w:val="2"/>
            <w:tcPrChange w:id="42" w:author="McCarthy, Sean" w:date="2019-01-10T15:55:00Z">
              <w:tcPr>
                <w:tcW w:w="815" w:type="pct"/>
                <w:gridSpan w:val="2"/>
              </w:tcPr>
            </w:tcPrChange>
          </w:tcPr>
          <w:p w14:paraId="62282DB1" w14:textId="35E71C30"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Narrow</w:t>
            </w:r>
          </w:p>
        </w:tc>
        <w:tc>
          <w:tcPr>
            <w:tcW w:w="811" w:type="pct"/>
            <w:shd w:val="clear" w:color="auto" w:fill="auto"/>
            <w:tcPrChange w:id="43" w:author="McCarthy, Sean" w:date="2019-01-10T15:55:00Z">
              <w:tcPr>
                <w:tcW w:w="813" w:type="pct"/>
                <w:gridSpan w:val="2"/>
                <w:shd w:val="clear" w:color="auto" w:fill="auto"/>
              </w:tcPr>
            </w:tcPrChange>
          </w:tcPr>
          <w:p w14:paraId="7D2068AC" w14:textId="4DD0E684" w:rsidR="005E2431" w:rsidRPr="007A09D3" w:rsidRDefault="005E2431" w:rsidP="007D5418">
            <w:pPr>
              <w:keepNext/>
              <w:jc w:val="left"/>
              <w:rPr>
                <w:rFonts w:eastAsia="Calibri"/>
                <w:sz w:val="14"/>
                <w:szCs w:val="18"/>
              </w:rPr>
            </w:pPr>
            <w:r w:rsidRPr="007A09D3">
              <w:rPr>
                <w:rFonts w:eastAsia="Calibri"/>
                <w:sz w:val="14"/>
                <w:szCs w:val="18"/>
              </w:rPr>
              <w:t>Narrow</w:t>
            </w:r>
          </w:p>
        </w:tc>
        <w:tc>
          <w:tcPr>
            <w:tcW w:w="733" w:type="pct"/>
            <w:shd w:val="clear" w:color="auto" w:fill="auto"/>
            <w:tcPrChange w:id="44" w:author="McCarthy, Sean" w:date="2019-01-10T15:55:00Z">
              <w:tcPr>
                <w:tcW w:w="733" w:type="pct"/>
                <w:shd w:val="clear" w:color="auto" w:fill="auto"/>
              </w:tcPr>
            </w:tcPrChange>
          </w:tcPr>
          <w:p w14:paraId="5F5C9581" w14:textId="77777777" w:rsidR="005E2431" w:rsidRPr="007A09D3" w:rsidRDefault="005E2431" w:rsidP="007D5418">
            <w:pPr>
              <w:keepNext/>
              <w:jc w:val="left"/>
              <w:rPr>
                <w:rFonts w:eastAsia="Calibri"/>
                <w:sz w:val="14"/>
                <w:szCs w:val="18"/>
              </w:rPr>
            </w:pPr>
            <w:r w:rsidRPr="007A09D3">
              <w:rPr>
                <w:rFonts w:eastAsia="Calibri"/>
                <w:sz w:val="14"/>
                <w:szCs w:val="18"/>
              </w:rPr>
              <w:t>Narrow</w:t>
            </w:r>
          </w:p>
        </w:tc>
        <w:tc>
          <w:tcPr>
            <w:tcW w:w="811" w:type="pct"/>
            <w:shd w:val="clear" w:color="auto" w:fill="auto"/>
            <w:tcPrChange w:id="45" w:author="McCarthy, Sean" w:date="2019-01-10T15:55:00Z">
              <w:tcPr>
                <w:tcW w:w="811" w:type="pct"/>
                <w:shd w:val="clear" w:color="auto" w:fill="auto"/>
              </w:tcPr>
            </w:tcPrChange>
          </w:tcPr>
          <w:p w14:paraId="7DE05BFD" w14:textId="77777777" w:rsidR="005E2431" w:rsidRPr="007A09D3" w:rsidRDefault="005E2431" w:rsidP="007D5418">
            <w:pPr>
              <w:keepNext/>
              <w:jc w:val="left"/>
              <w:rPr>
                <w:rFonts w:eastAsia="Calibri"/>
                <w:sz w:val="14"/>
                <w:szCs w:val="18"/>
              </w:rPr>
            </w:pPr>
            <w:r w:rsidRPr="007A09D3">
              <w:rPr>
                <w:rFonts w:eastAsia="Calibri"/>
                <w:sz w:val="14"/>
                <w:szCs w:val="18"/>
              </w:rPr>
              <w:t>Narrow</w:t>
            </w:r>
          </w:p>
        </w:tc>
      </w:tr>
      <w:tr w:rsidR="005E2431" w:rsidRPr="007A09D3" w14:paraId="6E9D7BED" w14:textId="77777777" w:rsidTr="00DD5F39">
        <w:trPr>
          <w:cantSplit/>
          <w:trHeight w:val="332"/>
          <w:jc w:val="center"/>
          <w:trPrChange w:id="46" w:author="McCarthy, Sean" w:date="2019-01-10T15:55:00Z">
            <w:trPr>
              <w:cantSplit/>
              <w:trHeight w:val="332"/>
              <w:jc w:val="center"/>
            </w:trPr>
          </w:trPrChange>
        </w:trPr>
        <w:tc>
          <w:tcPr>
            <w:tcW w:w="186" w:type="pct"/>
            <w:vMerge/>
            <w:shd w:val="clear" w:color="auto" w:fill="auto"/>
            <w:textDirection w:val="btLr"/>
            <w:vAlign w:val="center"/>
            <w:tcPrChange w:id="47" w:author="McCarthy, Sean" w:date="2019-01-10T15:55:00Z">
              <w:tcPr>
                <w:tcW w:w="186" w:type="pct"/>
                <w:vMerge/>
                <w:shd w:val="clear" w:color="auto" w:fill="auto"/>
                <w:textDirection w:val="btLr"/>
                <w:vAlign w:val="center"/>
              </w:tcPr>
            </w:tcPrChange>
          </w:tcPr>
          <w:p w14:paraId="6632DB6B"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48" w:author="McCarthy, Sean" w:date="2019-01-10T15:55:00Z">
              <w:tcPr>
                <w:tcW w:w="878" w:type="pct"/>
                <w:gridSpan w:val="2"/>
                <w:shd w:val="clear" w:color="auto" w:fill="auto"/>
              </w:tcPr>
            </w:tcPrChange>
          </w:tcPr>
          <w:p w14:paraId="48188B1C" w14:textId="77777777" w:rsidR="005E2431" w:rsidRPr="007A09D3" w:rsidRDefault="005E2431" w:rsidP="007D5418">
            <w:pPr>
              <w:keepNext/>
              <w:jc w:val="left"/>
              <w:rPr>
                <w:rFonts w:eastAsia="Calibri"/>
                <w:sz w:val="14"/>
                <w:szCs w:val="18"/>
              </w:rPr>
            </w:pPr>
            <w:r w:rsidRPr="007A09D3">
              <w:rPr>
                <w:rFonts w:eastAsia="Calibri"/>
                <w:sz w:val="14"/>
                <w:szCs w:val="18"/>
              </w:rPr>
              <w:t>4:2:0 chroma sample location alignment</w:t>
            </w:r>
          </w:p>
        </w:tc>
        <w:tc>
          <w:tcPr>
            <w:tcW w:w="764" w:type="pct"/>
            <w:shd w:val="clear" w:color="auto" w:fill="auto"/>
            <w:tcPrChange w:id="49" w:author="McCarthy, Sean" w:date="2019-01-10T15:55:00Z">
              <w:tcPr>
                <w:tcW w:w="764" w:type="pct"/>
                <w:shd w:val="clear" w:color="auto" w:fill="auto"/>
              </w:tcPr>
            </w:tcPrChange>
          </w:tcPr>
          <w:p w14:paraId="709D98F2" w14:textId="77777777" w:rsidR="005E2431" w:rsidRPr="007A09D3" w:rsidRDefault="005E2431" w:rsidP="007D5418">
            <w:pPr>
              <w:keepNext/>
              <w:jc w:val="left"/>
              <w:rPr>
                <w:rFonts w:eastAsia="Calibri"/>
                <w:sz w:val="14"/>
                <w:szCs w:val="18"/>
              </w:rPr>
            </w:pPr>
            <w:r w:rsidRPr="007A09D3">
              <w:rPr>
                <w:rFonts w:eastAsia="Calibri"/>
                <w:sz w:val="14"/>
                <w:szCs w:val="18"/>
              </w:rPr>
              <w:t>Co-sited</w:t>
            </w:r>
          </w:p>
        </w:tc>
        <w:tc>
          <w:tcPr>
            <w:tcW w:w="817" w:type="pct"/>
            <w:gridSpan w:val="2"/>
            <w:tcPrChange w:id="50" w:author="McCarthy, Sean" w:date="2019-01-10T15:55:00Z">
              <w:tcPr>
                <w:tcW w:w="815" w:type="pct"/>
                <w:gridSpan w:val="2"/>
              </w:tcPr>
            </w:tcPrChange>
          </w:tcPr>
          <w:p w14:paraId="226C5D53" w14:textId="5C041D1B"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Co-sited</w:t>
            </w:r>
          </w:p>
        </w:tc>
        <w:tc>
          <w:tcPr>
            <w:tcW w:w="811" w:type="pct"/>
            <w:shd w:val="clear" w:color="auto" w:fill="auto"/>
            <w:tcPrChange w:id="51" w:author="McCarthy, Sean" w:date="2019-01-10T15:55:00Z">
              <w:tcPr>
                <w:tcW w:w="813" w:type="pct"/>
                <w:gridSpan w:val="2"/>
                <w:shd w:val="clear" w:color="auto" w:fill="auto"/>
              </w:tcPr>
            </w:tcPrChange>
          </w:tcPr>
          <w:p w14:paraId="69016BB4" w14:textId="3A6DD40A" w:rsidR="005E2431" w:rsidRPr="007A09D3" w:rsidRDefault="005E2431" w:rsidP="007D5418">
            <w:pPr>
              <w:keepNext/>
              <w:jc w:val="left"/>
              <w:rPr>
                <w:rFonts w:eastAsia="Calibri"/>
                <w:sz w:val="14"/>
                <w:szCs w:val="18"/>
              </w:rPr>
            </w:pPr>
            <w:r w:rsidRPr="007A09D3">
              <w:rPr>
                <w:rFonts w:eastAsia="Calibri"/>
                <w:sz w:val="14"/>
                <w:szCs w:val="18"/>
              </w:rPr>
              <w:t>Co-sited</w:t>
            </w:r>
          </w:p>
        </w:tc>
        <w:tc>
          <w:tcPr>
            <w:tcW w:w="733" w:type="pct"/>
            <w:shd w:val="clear" w:color="auto" w:fill="auto"/>
            <w:tcPrChange w:id="52" w:author="McCarthy, Sean" w:date="2019-01-10T15:55:00Z">
              <w:tcPr>
                <w:tcW w:w="733" w:type="pct"/>
                <w:shd w:val="clear" w:color="auto" w:fill="auto"/>
              </w:tcPr>
            </w:tcPrChange>
          </w:tcPr>
          <w:p w14:paraId="768DD8E4" w14:textId="77777777" w:rsidR="005E2431" w:rsidRPr="007A09D3" w:rsidRDefault="005E2431" w:rsidP="007D5418">
            <w:pPr>
              <w:keepNext/>
              <w:jc w:val="left"/>
              <w:rPr>
                <w:rFonts w:eastAsia="Calibri"/>
                <w:sz w:val="14"/>
                <w:szCs w:val="18"/>
              </w:rPr>
            </w:pPr>
            <w:r w:rsidRPr="007A09D3">
              <w:rPr>
                <w:rFonts w:eastAsia="Calibri"/>
                <w:sz w:val="14"/>
                <w:szCs w:val="18"/>
              </w:rPr>
              <w:t>Co-sited</w:t>
            </w:r>
          </w:p>
        </w:tc>
        <w:tc>
          <w:tcPr>
            <w:tcW w:w="811" w:type="pct"/>
            <w:shd w:val="clear" w:color="auto" w:fill="auto"/>
            <w:tcPrChange w:id="53" w:author="McCarthy, Sean" w:date="2019-01-10T15:55:00Z">
              <w:tcPr>
                <w:tcW w:w="811" w:type="pct"/>
                <w:shd w:val="clear" w:color="auto" w:fill="auto"/>
              </w:tcPr>
            </w:tcPrChange>
          </w:tcPr>
          <w:p w14:paraId="3AC69060" w14:textId="77777777" w:rsidR="005E2431" w:rsidRPr="007A09D3" w:rsidRDefault="005E2431" w:rsidP="007D5418">
            <w:pPr>
              <w:keepNext/>
              <w:jc w:val="left"/>
              <w:rPr>
                <w:rFonts w:eastAsia="Calibri"/>
                <w:sz w:val="14"/>
                <w:szCs w:val="18"/>
              </w:rPr>
            </w:pPr>
            <w:r w:rsidRPr="007A09D3">
              <w:rPr>
                <w:rFonts w:eastAsia="Calibri"/>
                <w:sz w:val="14"/>
                <w:szCs w:val="18"/>
              </w:rPr>
              <w:t>Co-sited</w:t>
            </w:r>
          </w:p>
        </w:tc>
      </w:tr>
      <w:tr w:rsidR="005E2431" w:rsidRPr="007A09D3" w14:paraId="18DE6875" w14:textId="77777777" w:rsidTr="00DD5F39">
        <w:trPr>
          <w:trHeight w:val="326"/>
          <w:jc w:val="center"/>
          <w:trPrChange w:id="54" w:author="McCarthy, Sean" w:date="2019-01-10T15:55:00Z">
            <w:trPr>
              <w:trHeight w:val="326"/>
              <w:jc w:val="center"/>
            </w:trPr>
          </w:trPrChange>
        </w:trPr>
        <w:tc>
          <w:tcPr>
            <w:tcW w:w="186" w:type="pct"/>
            <w:vMerge w:val="restart"/>
            <w:shd w:val="clear" w:color="auto" w:fill="auto"/>
            <w:textDirection w:val="btLr"/>
            <w:vAlign w:val="center"/>
            <w:tcPrChange w:id="55" w:author="McCarthy, Sean" w:date="2019-01-10T15:55:00Z">
              <w:tcPr>
                <w:tcW w:w="186" w:type="pct"/>
                <w:vMerge w:val="restart"/>
                <w:shd w:val="clear" w:color="auto" w:fill="auto"/>
                <w:textDirection w:val="btLr"/>
                <w:vAlign w:val="center"/>
              </w:tcPr>
            </w:tcPrChange>
          </w:tcPr>
          <w:p w14:paraId="2AA8371F" w14:textId="77777777" w:rsidR="005E2431" w:rsidRPr="007A09D3" w:rsidRDefault="005E2431" w:rsidP="007D5418">
            <w:pPr>
              <w:keepNext/>
              <w:spacing w:before="0"/>
              <w:jc w:val="center"/>
              <w:rPr>
                <w:rFonts w:eastAsia="Calibri"/>
                <w:b/>
                <w:sz w:val="14"/>
                <w:szCs w:val="18"/>
              </w:rPr>
            </w:pPr>
            <w:r w:rsidRPr="007A09D3">
              <w:rPr>
                <w:rFonts w:eastAsia="Calibri"/>
                <w:b/>
                <w:sz w:val="14"/>
                <w:szCs w:val="18"/>
              </w:rPr>
              <w:t>CICP parameters</w:t>
            </w:r>
          </w:p>
        </w:tc>
        <w:tc>
          <w:tcPr>
            <w:tcW w:w="878" w:type="pct"/>
            <w:shd w:val="clear" w:color="auto" w:fill="auto"/>
            <w:tcPrChange w:id="56" w:author="McCarthy, Sean" w:date="2019-01-10T15:55:00Z">
              <w:tcPr>
                <w:tcW w:w="878" w:type="pct"/>
                <w:gridSpan w:val="2"/>
                <w:shd w:val="clear" w:color="auto" w:fill="auto"/>
              </w:tcPr>
            </w:tcPrChange>
          </w:tcPr>
          <w:p w14:paraId="12577C34" w14:textId="77777777" w:rsidR="005E2431" w:rsidRPr="007A09D3" w:rsidRDefault="005E2431" w:rsidP="007D5418">
            <w:pPr>
              <w:keepNext/>
              <w:jc w:val="left"/>
              <w:rPr>
                <w:rFonts w:eastAsia="Calibri"/>
                <w:sz w:val="14"/>
                <w:szCs w:val="18"/>
              </w:rPr>
            </w:pPr>
            <w:proofErr w:type="spellStart"/>
            <w:r w:rsidRPr="007A09D3">
              <w:rPr>
                <w:rFonts w:eastAsia="Calibri"/>
                <w:sz w:val="14"/>
                <w:szCs w:val="18"/>
              </w:rPr>
              <w:t>ColourPrimaries</w:t>
            </w:r>
            <w:proofErr w:type="spellEnd"/>
          </w:p>
        </w:tc>
        <w:tc>
          <w:tcPr>
            <w:tcW w:w="764" w:type="pct"/>
            <w:shd w:val="clear" w:color="auto" w:fill="auto"/>
            <w:tcPrChange w:id="57" w:author="McCarthy, Sean" w:date="2019-01-10T15:55:00Z">
              <w:tcPr>
                <w:tcW w:w="764" w:type="pct"/>
                <w:shd w:val="clear" w:color="auto" w:fill="auto"/>
              </w:tcPr>
            </w:tcPrChange>
          </w:tcPr>
          <w:p w14:paraId="4144857F" w14:textId="77777777" w:rsidR="005E2431" w:rsidRPr="007A09D3" w:rsidRDefault="005E2431" w:rsidP="007D5418">
            <w:pPr>
              <w:keepNext/>
              <w:jc w:val="left"/>
              <w:rPr>
                <w:rFonts w:eastAsia="Calibri"/>
                <w:sz w:val="14"/>
                <w:szCs w:val="18"/>
              </w:rPr>
            </w:pPr>
            <w:r w:rsidRPr="007A09D3">
              <w:rPr>
                <w:rFonts w:eastAsia="Calibri"/>
                <w:sz w:val="14"/>
                <w:szCs w:val="18"/>
              </w:rPr>
              <w:t>9</w:t>
            </w:r>
          </w:p>
        </w:tc>
        <w:tc>
          <w:tcPr>
            <w:tcW w:w="817" w:type="pct"/>
            <w:gridSpan w:val="2"/>
            <w:tcPrChange w:id="58" w:author="McCarthy, Sean" w:date="2019-01-10T15:55:00Z">
              <w:tcPr>
                <w:tcW w:w="815" w:type="pct"/>
                <w:gridSpan w:val="2"/>
              </w:tcPr>
            </w:tcPrChange>
          </w:tcPr>
          <w:p w14:paraId="1BA67219" w14:textId="7650447A"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9</w:t>
            </w:r>
          </w:p>
        </w:tc>
        <w:tc>
          <w:tcPr>
            <w:tcW w:w="811" w:type="pct"/>
            <w:shd w:val="clear" w:color="auto" w:fill="auto"/>
            <w:tcPrChange w:id="59" w:author="McCarthy, Sean" w:date="2019-01-10T15:55:00Z">
              <w:tcPr>
                <w:tcW w:w="813" w:type="pct"/>
                <w:gridSpan w:val="2"/>
                <w:shd w:val="clear" w:color="auto" w:fill="auto"/>
              </w:tcPr>
            </w:tcPrChange>
          </w:tcPr>
          <w:p w14:paraId="7CC23239" w14:textId="3244FCE4" w:rsidR="005E2431" w:rsidRPr="007A09D3" w:rsidRDefault="005E2431" w:rsidP="007D5418">
            <w:pPr>
              <w:keepNext/>
              <w:jc w:val="left"/>
              <w:rPr>
                <w:rFonts w:eastAsia="Calibri"/>
                <w:sz w:val="14"/>
                <w:szCs w:val="18"/>
              </w:rPr>
            </w:pPr>
            <w:r w:rsidRPr="007A09D3">
              <w:rPr>
                <w:rFonts w:eastAsia="Calibri"/>
                <w:sz w:val="14"/>
                <w:szCs w:val="18"/>
              </w:rPr>
              <w:t>9</w:t>
            </w:r>
          </w:p>
        </w:tc>
        <w:tc>
          <w:tcPr>
            <w:tcW w:w="733" w:type="pct"/>
            <w:shd w:val="clear" w:color="auto" w:fill="auto"/>
            <w:tcPrChange w:id="60" w:author="McCarthy, Sean" w:date="2019-01-10T15:55:00Z">
              <w:tcPr>
                <w:tcW w:w="733" w:type="pct"/>
                <w:shd w:val="clear" w:color="auto" w:fill="auto"/>
              </w:tcPr>
            </w:tcPrChange>
          </w:tcPr>
          <w:p w14:paraId="410DB3C9" w14:textId="77777777" w:rsidR="005E2431" w:rsidRPr="007A09D3" w:rsidRDefault="005E2431" w:rsidP="007D5418">
            <w:pPr>
              <w:keepNext/>
              <w:jc w:val="left"/>
              <w:rPr>
                <w:rFonts w:eastAsia="Calibri"/>
                <w:sz w:val="14"/>
                <w:szCs w:val="18"/>
              </w:rPr>
            </w:pPr>
            <w:r w:rsidRPr="007A09D3">
              <w:rPr>
                <w:rFonts w:eastAsia="Calibri"/>
                <w:sz w:val="14"/>
                <w:szCs w:val="18"/>
              </w:rPr>
              <w:t>9</w:t>
            </w:r>
          </w:p>
        </w:tc>
        <w:tc>
          <w:tcPr>
            <w:tcW w:w="811" w:type="pct"/>
            <w:shd w:val="clear" w:color="auto" w:fill="auto"/>
            <w:tcPrChange w:id="61" w:author="McCarthy, Sean" w:date="2019-01-10T15:55:00Z">
              <w:tcPr>
                <w:tcW w:w="811" w:type="pct"/>
                <w:shd w:val="clear" w:color="auto" w:fill="auto"/>
              </w:tcPr>
            </w:tcPrChange>
          </w:tcPr>
          <w:p w14:paraId="45B70242" w14:textId="77777777" w:rsidR="005E2431" w:rsidRPr="007A09D3" w:rsidRDefault="005E2431" w:rsidP="007D5418">
            <w:pPr>
              <w:keepNext/>
              <w:jc w:val="left"/>
              <w:rPr>
                <w:rFonts w:eastAsia="Calibri"/>
                <w:sz w:val="14"/>
                <w:szCs w:val="18"/>
              </w:rPr>
            </w:pPr>
            <w:r w:rsidRPr="007A09D3">
              <w:rPr>
                <w:rFonts w:eastAsia="Calibri"/>
                <w:sz w:val="14"/>
                <w:szCs w:val="18"/>
              </w:rPr>
              <w:t>9</w:t>
            </w:r>
          </w:p>
        </w:tc>
      </w:tr>
      <w:tr w:rsidR="005E2431" w:rsidRPr="007A09D3" w14:paraId="511C0750" w14:textId="77777777" w:rsidTr="00DD5F39">
        <w:trPr>
          <w:trHeight w:val="326"/>
          <w:jc w:val="center"/>
          <w:trPrChange w:id="62" w:author="McCarthy, Sean" w:date="2019-01-10T15:55:00Z">
            <w:trPr>
              <w:trHeight w:val="326"/>
              <w:jc w:val="center"/>
            </w:trPr>
          </w:trPrChange>
        </w:trPr>
        <w:tc>
          <w:tcPr>
            <w:tcW w:w="186" w:type="pct"/>
            <w:vMerge/>
            <w:shd w:val="clear" w:color="auto" w:fill="auto"/>
            <w:vAlign w:val="center"/>
            <w:tcPrChange w:id="63" w:author="McCarthy, Sean" w:date="2019-01-10T15:55:00Z">
              <w:tcPr>
                <w:tcW w:w="186" w:type="pct"/>
                <w:vMerge/>
                <w:shd w:val="clear" w:color="auto" w:fill="auto"/>
                <w:vAlign w:val="center"/>
              </w:tcPr>
            </w:tcPrChange>
          </w:tcPr>
          <w:p w14:paraId="275A191C"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64" w:author="McCarthy, Sean" w:date="2019-01-10T15:55:00Z">
              <w:tcPr>
                <w:tcW w:w="878" w:type="pct"/>
                <w:gridSpan w:val="2"/>
                <w:shd w:val="clear" w:color="auto" w:fill="auto"/>
              </w:tcPr>
            </w:tcPrChange>
          </w:tcPr>
          <w:p w14:paraId="46822163" w14:textId="77777777" w:rsidR="005E2431" w:rsidRPr="007A09D3" w:rsidRDefault="005E2431" w:rsidP="007D5418">
            <w:pPr>
              <w:keepNext/>
              <w:jc w:val="left"/>
              <w:rPr>
                <w:rFonts w:eastAsia="Calibri"/>
                <w:sz w:val="14"/>
                <w:szCs w:val="18"/>
              </w:rPr>
            </w:pPr>
            <w:proofErr w:type="spellStart"/>
            <w:r w:rsidRPr="007A09D3">
              <w:rPr>
                <w:rFonts w:eastAsia="Calibri"/>
                <w:sz w:val="14"/>
                <w:szCs w:val="18"/>
              </w:rPr>
              <w:t>TransferCharacteristics</w:t>
            </w:r>
            <w:proofErr w:type="spellEnd"/>
          </w:p>
        </w:tc>
        <w:tc>
          <w:tcPr>
            <w:tcW w:w="764" w:type="pct"/>
            <w:shd w:val="clear" w:color="auto" w:fill="auto"/>
            <w:tcPrChange w:id="65" w:author="McCarthy, Sean" w:date="2019-01-10T15:55:00Z">
              <w:tcPr>
                <w:tcW w:w="764" w:type="pct"/>
                <w:shd w:val="clear" w:color="auto" w:fill="auto"/>
              </w:tcPr>
            </w:tcPrChange>
          </w:tcPr>
          <w:p w14:paraId="0947A11E" w14:textId="77777777" w:rsidR="005E2431" w:rsidRPr="007A09D3" w:rsidRDefault="005E2431" w:rsidP="007D5418">
            <w:pPr>
              <w:keepNext/>
              <w:jc w:val="left"/>
              <w:rPr>
                <w:rFonts w:eastAsia="Calibri"/>
                <w:sz w:val="14"/>
                <w:szCs w:val="18"/>
              </w:rPr>
            </w:pPr>
            <w:r w:rsidRPr="007A09D3">
              <w:rPr>
                <w:rFonts w:eastAsia="Calibri"/>
                <w:sz w:val="14"/>
                <w:szCs w:val="18"/>
              </w:rPr>
              <w:t>16</w:t>
            </w:r>
          </w:p>
        </w:tc>
        <w:tc>
          <w:tcPr>
            <w:tcW w:w="817" w:type="pct"/>
            <w:gridSpan w:val="2"/>
            <w:tcPrChange w:id="66" w:author="McCarthy, Sean" w:date="2019-01-10T15:55:00Z">
              <w:tcPr>
                <w:tcW w:w="815" w:type="pct"/>
                <w:gridSpan w:val="2"/>
              </w:tcPr>
            </w:tcPrChange>
          </w:tcPr>
          <w:p w14:paraId="0AC69EC0" w14:textId="7E8125C0"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16</w:t>
            </w:r>
          </w:p>
        </w:tc>
        <w:tc>
          <w:tcPr>
            <w:tcW w:w="811" w:type="pct"/>
            <w:shd w:val="clear" w:color="auto" w:fill="auto"/>
            <w:tcPrChange w:id="67" w:author="McCarthy, Sean" w:date="2019-01-10T15:55:00Z">
              <w:tcPr>
                <w:tcW w:w="813" w:type="pct"/>
                <w:gridSpan w:val="2"/>
                <w:shd w:val="clear" w:color="auto" w:fill="auto"/>
              </w:tcPr>
            </w:tcPrChange>
          </w:tcPr>
          <w:p w14:paraId="1BFCC0AF" w14:textId="5B73F68E" w:rsidR="005E2431" w:rsidRPr="007A09D3" w:rsidRDefault="005E2431" w:rsidP="007D5418">
            <w:pPr>
              <w:keepNext/>
              <w:jc w:val="left"/>
              <w:rPr>
                <w:rFonts w:eastAsia="Calibri"/>
                <w:sz w:val="14"/>
                <w:szCs w:val="18"/>
              </w:rPr>
            </w:pPr>
            <w:r w:rsidRPr="007A09D3">
              <w:rPr>
                <w:rFonts w:eastAsia="Calibri"/>
                <w:sz w:val="14"/>
                <w:szCs w:val="18"/>
              </w:rPr>
              <w:t>18</w:t>
            </w:r>
          </w:p>
        </w:tc>
        <w:tc>
          <w:tcPr>
            <w:tcW w:w="733" w:type="pct"/>
            <w:shd w:val="clear" w:color="auto" w:fill="auto"/>
            <w:tcPrChange w:id="68" w:author="McCarthy, Sean" w:date="2019-01-10T15:55:00Z">
              <w:tcPr>
                <w:tcW w:w="733" w:type="pct"/>
                <w:shd w:val="clear" w:color="auto" w:fill="auto"/>
              </w:tcPr>
            </w:tcPrChange>
          </w:tcPr>
          <w:p w14:paraId="4A78C9AC" w14:textId="77777777" w:rsidR="005E2431" w:rsidRPr="007A09D3" w:rsidRDefault="005E2431" w:rsidP="007D5418">
            <w:pPr>
              <w:keepNext/>
              <w:jc w:val="left"/>
              <w:rPr>
                <w:rFonts w:eastAsia="Calibri"/>
                <w:sz w:val="14"/>
                <w:szCs w:val="18"/>
              </w:rPr>
            </w:pPr>
            <w:r w:rsidRPr="007A09D3">
              <w:rPr>
                <w:rFonts w:eastAsia="Calibri"/>
                <w:sz w:val="14"/>
                <w:szCs w:val="18"/>
              </w:rPr>
              <w:t>16</w:t>
            </w:r>
          </w:p>
        </w:tc>
        <w:tc>
          <w:tcPr>
            <w:tcW w:w="811" w:type="pct"/>
            <w:shd w:val="clear" w:color="auto" w:fill="auto"/>
            <w:tcPrChange w:id="69" w:author="McCarthy, Sean" w:date="2019-01-10T15:55:00Z">
              <w:tcPr>
                <w:tcW w:w="811" w:type="pct"/>
                <w:shd w:val="clear" w:color="auto" w:fill="auto"/>
              </w:tcPr>
            </w:tcPrChange>
          </w:tcPr>
          <w:p w14:paraId="16DDABFF" w14:textId="77777777" w:rsidR="005E2431" w:rsidRPr="007A09D3" w:rsidRDefault="005E2431" w:rsidP="007D5418">
            <w:pPr>
              <w:keepNext/>
              <w:jc w:val="left"/>
              <w:rPr>
                <w:rFonts w:eastAsia="Calibri"/>
                <w:sz w:val="14"/>
                <w:szCs w:val="18"/>
              </w:rPr>
            </w:pPr>
            <w:r w:rsidRPr="007A09D3">
              <w:rPr>
                <w:rFonts w:eastAsia="Calibri"/>
                <w:sz w:val="14"/>
                <w:szCs w:val="18"/>
              </w:rPr>
              <w:t>18</w:t>
            </w:r>
          </w:p>
        </w:tc>
      </w:tr>
      <w:tr w:rsidR="005E2431" w:rsidRPr="007A09D3" w14:paraId="521A695F" w14:textId="77777777" w:rsidTr="00DD5F39">
        <w:trPr>
          <w:trHeight w:val="326"/>
          <w:jc w:val="center"/>
          <w:trPrChange w:id="70" w:author="McCarthy, Sean" w:date="2019-01-10T15:55:00Z">
            <w:trPr>
              <w:trHeight w:val="326"/>
              <w:jc w:val="center"/>
            </w:trPr>
          </w:trPrChange>
        </w:trPr>
        <w:tc>
          <w:tcPr>
            <w:tcW w:w="186" w:type="pct"/>
            <w:vMerge/>
            <w:shd w:val="clear" w:color="auto" w:fill="auto"/>
            <w:vAlign w:val="center"/>
            <w:tcPrChange w:id="71" w:author="McCarthy, Sean" w:date="2019-01-10T15:55:00Z">
              <w:tcPr>
                <w:tcW w:w="186" w:type="pct"/>
                <w:vMerge/>
                <w:shd w:val="clear" w:color="auto" w:fill="auto"/>
                <w:vAlign w:val="center"/>
              </w:tcPr>
            </w:tcPrChange>
          </w:tcPr>
          <w:p w14:paraId="3B517250"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72" w:author="McCarthy, Sean" w:date="2019-01-10T15:55:00Z">
              <w:tcPr>
                <w:tcW w:w="878" w:type="pct"/>
                <w:gridSpan w:val="2"/>
                <w:shd w:val="clear" w:color="auto" w:fill="auto"/>
              </w:tcPr>
            </w:tcPrChange>
          </w:tcPr>
          <w:p w14:paraId="3E9B3045" w14:textId="77777777" w:rsidR="005E2431" w:rsidRPr="007A09D3" w:rsidRDefault="005E2431" w:rsidP="007D5418">
            <w:pPr>
              <w:keepNext/>
              <w:jc w:val="left"/>
              <w:rPr>
                <w:rFonts w:eastAsia="Calibri"/>
                <w:sz w:val="14"/>
                <w:szCs w:val="18"/>
              </w:rPr>
            </w:pPr>
            <w:proofErr w:type="spellStart"/>
            <w:r w:rsidRPr="007A09D3">
              <w:rPr>
                <w:rFonts w:eastAsia="Calibri"/>
                <w:sz w:val="14"/>
                <w:szCs w:val="18"/>
              </w:rPr>
              <w:t>MatrixCoefficients</w:t>
            </w:r>
            <w:proofErr w:type="spellEnd"/>
          </w:p>
        </w:tc>
        <w:tc>
          <w:tcPr>
            <w:tcW w:w="764" w:type="pct"/>
            <w:shd w:val="clear" w:color="auto" w:fill="auto"/>
            <w:tcPrChange w:id="73" w:author="McCarthy, Sean" w:date="2019-01-10T15:55:00Z">
              <w:tcPr>
                <w:tcW w:w="764" w:type="pct"/>
                <w:shd w:val="clear" w:color="auto" w:fill="auto"/>
              </w:tcPr>
            </w:tcPrChange>
          </w:tcPr>
          <w:p w14:paraId="62978C4C" w14:textId="77777777" w:rsidR="005E2431" w:rsidRPr="007A09D3" w:rsidRDefault="005E2431" w:rsidP="007D5418">
            <w:pPr>
              <w:keepNext/>
              <w:jc w:val="left"/>
              <w:rPr>
                <w:rFonts w:eastAsia="Calibri"/>
                <w:sz w:val="14"/>
                <w:szCs w:val="18"/>
              </w:rPr>
            </w:pPr>
            <w:r w:rsidRPr="007A09D3">
              <w:rPr>
                <w:rFonts w:eastAsia="Calibri"/>
                <w:sz w:val="14"/>
                <w:szCs w:val="18"/>
              </w:rPr>
              <w:t>9</w:t>
            </w:r>
          </w:p>
        </w:tc>
        <w:tc>
          <w:tcPr>
            <w:tcW w:w="817" w:type="pct"/>
            <w:gridSpan w:val="2"/>
            <w:tcPrChange w:id="74" w:author="McCarthy, Sean" w:date="2019-01-10T15:55:00Z">
              <w:tcPr>
                <w:tcW w:w="815" w:type="pct"/>
                <w:gridSpan w:val="2"/>
              </w:tcPr>
            </w:tcPrChange>
          </w:tcPr>
          <w:p w14:paraId="1A0DF8C1" w14:textId="52E9D1CD"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14</w:t>
            </w:r>
          </w:p>
        </w:tc>
        <w:tc>
          <w:tcPr>
            <w:tcW w:w="811" w:type="pct"/>
            <w:shd w:val="clear" w:color="auto" w:fill="auto"/>
            <w:tcPrChange w:id="75" w:author="McCarthy, Sean" w:date="2019-01-10T15:55:00Z">
              <w:tcPr>
                <w:tcW w:w="813" w:type="pct"/>
                <w:gridSpan w:val="2"/>
                <w:shd w:val="clear" w:color="auto" w:fill="auto"/>
              </w:tcPr>
            </w:tcPrChange>
          </w:tcPr>
          <w:p w14:paraId="6AEE3984" w14:textId="00C4D437" w:rsidR="005E2431" w:rsidRPr="007A09D3" w:rsidRDefault="005E2431" w:rsidP="007D5418">
            <w:pPr>
              <w:keepNext/>
              <w:jc w:val="left"/>
              <w:rPr>
                <w:rFonts w:eastAsia="Calibri"/>
                <w:sz w:val="14"/>
                <w:szCs w:val="18"/>
              </w:rPr>
            </w:pPr>
            <w:r w:rsidRPr="007A09D3">
              <w:rPr>
                <w:rFonts w:eastAsia="Calibri"/>
                <w:sz w:val="14"/>
                <w:szCs w:val="18"/>
              </w:rPr>
              <w:t>9</w:t>
            </w:r>
          </w:p>
        </w:tc>
        <w:tc>
          <w:tcPr>
            <w:tcW w:w="733" w:type="pct"/>
            <w:shd w:val="clear" w:color="auto" w:fill="auto"/>
            <w:tcPrChange w:id="76" w:author="McCarthy, Sean" w:date="2019-01-10T15:55:00Z">
              <w:tcPr>
                <w:tcW w:w="733" w:type="pct"/>
                <w:shd w:val="clear" w:color="auto" w:fill="auto"/>
              </w:tcPr>
            </w:tcPrChange>
          </w:tcPr>
          <w:p w14:paraId="50216B19" w14:textId="77777777" w:rsidR="005E2431" w:rsidRPr="007A09D3" w:rsidRDefault="005E2431" w:rsidP="007D5418">
            <w:pPr>
              <w:keepNext/>
              <w:jc w:val="left"/>
              <w:rPr>
                <w:rFonts w:eastAsia="Calibri"/>
                <w:sz w:val="14"/>
                <w:szCs w:val="18"/>
              </w:rPr>
            </w:pPr>
            <w:r w:rsidRPr="007A09D3">
              <w:rPr>
                <w:rFonts w:eastAsia="Calibri"/>
                <w:sz w:val="14"/>
                <w:szCs w:val="18"/>
              </w:rPr>
              <w:t>0</w:t>
            </w:r>
          </w:p>
        </w:tc>
        <w:tc>
          <w:tcPr>
            <w:tcW w:w="811" w:type="pct"/>
            <w:shd w:val="clear" w:color="auto" w:fill="auto"/>
            <w:tcPrChange w:id="77" w:author="McCarthy, Sean" w:date="2019-01-10T15:55:00Z">
              <w:tcPr>
                <w:tcW w:w="811" w:type="pct"/>
                <w:shd w:val="clear" w:color="auto" w:fill="auto"/>
              </w:tcPr>
            </w:tcPrChange>
          </w:tcPr>
          <w:p w14:paraId="2D167886" w14:textId="77777777" w:rsidR="005E2431" w:rsidRPr="007A09D3" w:rsidRDefault="005E2431" w:rsidP="007D5418">
            <w:pPr>
              <w:keepNext/>
              <w:jc w:val="left"/>
              <w:rPr>
                <w:rFonts w:eastAsia="Calibri"/>
                <w:sz w:val="14"/>
                <w:szCs w:val="18"/>
              </w:rPr>
            </w:pPr>
            <w:r w:rsidRPr="007A09D3">
              <w:rPr>
                <w:rFonts w:eastAsia="Calibri"/>
                <w:sz w:val="14"/>
                <w:szCs w:val="18"/>
              </w:rPr>
              <w:t>0</w:t>
            </w:r>
          </w:p>
        </w:tc>
      </w:tr>
      <w:tr w:rsidR="005E2431" w:rsidRPr="007A09D3" w14:paraId="464E7E3B" w14:textId="77777777" w:rsidTr="00DD5F39">
        <w:trPr>
          <w:trHeight w:val="326"/>
          <w:jc w:val="center"/>
          <w:trPrChange w:id="78" w:author="McCarthy, Sean" w:date="2019-01-10T15:55:00Z">
            <w:trPr>
              <w:trHeight w:val="326"/>
              <w:jc w:val="center"/>
            </w:trPr>
          </w:trPrChange>
        </w:trPr>
        <w:tc>
          <w:tcPr>
            <w:tcW w:w="186" w:type="pct"/>
            <w:vMerge/>
            <w:shd w:val="clear" w:color="auto" w:fill="auto"/>
            <w:vAlign w:val="center"/>
            <w:tcPrChange w:id="79" w:author="McCarthy, Sean" w:date="2019-01-10T15:55:00Z">
              <w:tcPr>
                <w:tcW w:w="186" w:type="pct"/>
                <w:vMerge/>
                <w:shd w:val="clear" w:color="auto" w:fill="auto"/>
                <w:vAlign w:val="center"/>
              </w:tcPr>
            </w:tcPrChange>
          </w:tcPr>
          <w:p w14:paraId="5A49404B"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80" w:author="McCarthy, Sean" w:date="2019-01-10T15:55:00Z">
              <w:tcPr>
                <w:tcW w:w="878" w:type="pct"/>
                <w:gridSpan w:val="2"/>
                <w:shd w:val="clear" w:color="auto" w:fill="auto"/>
              </w:tcPr>
            </w:tcPrChange>
          </w:tcPr>
          <w:p w14:paraId="473474D5" w14:textId="77777777" w:rsidR="005E2431" w:rsidRPr="007A09D3" w:rsidRDefault="005E2431" w:rsidP="007D5418">
            <w:pPr>
              <w:keepNext/>
              <w:jc w:val="left"/>
              <w:rPr>
                <w:rFonts w:eastAsia="Calibri"/>
                <w:sz w:val="14"/>
                <w:szCs w:val="18"/>
              </w:rPr>
            </w:pPr>
            <w:proofErr w:type="spellStart"/>
            <w:r w:rsidRPr="007A09D3">
              <w:rPr>
                <w:rFonts w:eastAsia="Calibri"/>
                <w:sz w:val="14"/>
                <w:szCs w:val="18"/>
              </w:rPr>
              <w:t>VideoFullRangeFlag</w:t>
            </w:r>
            <w:proofErr w:type="spellEnd"/>
          </w:p>
        </w:tc>
        <w:tc>
          <w:tcPr>
            <w:tcW w:w="764" w:type="pct"/>
            <w:shd w:val="clear" w:color="auto" w:fill="auto"/>
            <w:tcPrChange w:id="81" w:author="McCarthy, Sean" w:date="2019-01-10T15:55:00Z">
              <w:tcPr>
                <w:tcW w:w="764" w:type="pct"/>
                <w:shd w:val="clear" w:color="auto" w:fill="auto"/>
              </w:tcPr>
            </w:tcPrChange>
          </w:tcPr>
          <w:p w14:paraId="4272E552" w14:textId="77777777" w:rsidR="005E2431" w:rsidRPr="007A09D3" w:rsidRDefault="005E2431" w:rsidP="007D5418">
            <w:pPr>
              <w:keepNext/>
              <w:jc w:val="left"/>
              <w:rPr>
                <w:rFonts w:eastAsia="Calibri"/>
                <w:sz w:val="14"/>
                <w:szCs w:val="18"/>
              </w:rPr>
            </w:pPr>
            <w:r w:rsidRPr="007A09D3">
              <w:rPr>
                <w:rFonts w:eastAsia="Calibri"/>
                <w:sz w:val="14"/>
                <w:szCs w:val="18"/>
              </w:rPr>
              <w:t>0</w:t>
            </w:r>
          </w:p>
        </w:tc>
        <w:tc>
          <w:tcPr>
            <w:tcW w:w="817" w:type="pct"/>
            <w:gridSpan w:val="2"/>
            <w:tcPrChange w:id="82" w:author="McCarthy, Sean" w:date="2019-01-10T15:55:00Z">
              <w:tcPr>
                <w:tcW w:w="815" w:type="pct"/>
                <w:gridSpan w:val="2"/>
              </w:tcPr>
            </w:tcPrChange>
          </w:tcPr>
          <w:p w14:paraId="7866E56D" w14:textId="3B92293E" w:rsidR="005E2431" w:rsidRPr="007A09D3" w:rsidRDefault="005E2431" w:rsidP="007D5418">
            <w:pPr>
              <w:keepNext/>
              <w:jc w:val="left"/>
              <w:rPr>
                <w:rFonts w:eastAsia="Calibri"/>
                <w:sz w:val="14"/>
                <w:szCs w:val="18"/>
                <w:highlight w:val="yellow"/>
              </w:rPr>
            </w:pPr>
            <w:r w:rsidRPr="007A09D3">
              <w:rPr>
                <w:rFonts w:eastAsia="Calibri"/>
                <w:sz w:val="14"/>
                <w:szCs w:val="18"/>
                <w:highlight w:val="yellow"/>
              </w:rPr>
              <w:t>0</w:t>
            </w:r>
          </w:p>
        </w:tc>
        <w:tc>
          <w:tcPr>
            <w:tcW w:w="811" w:type="pct"/>
            <w:shd w:val="clear" w:color="auto" w:fill="auto"/>
            <w:tcPrChange w:id="83" w:author="McCarthy, Sean" w:date="2019-01-10T15:55:00Z">
              <w:tcPr>
                <w:tcW w:w="813" w:type="pct"/>
                <w:gridSpan w:val="2"/>
                <w:shd w:val="clear" w:color="auto" w:fill="auto"/>
              </w:tcPr>
            </w:tcPrChange>
          </w:tcPr>
          <w:p w14:paraId="4CD461BD" w14:textId="250CD57D" w:rsidR="005E2431" w:rsidRPr="007A09D3" w:rsidRDefault="005E2431" w:rsidP="007D5418">
            <w:pPr>
              <w:keepNext/>
              <w:jc w:val="left"/>
              <w:rPr>
                <w:rFonts w:eastAsia="Calibri"/>
                <w:sz w:val="14"/>
                <w:szCs w:val="18"/>
              </w:rPr>
            </w:pPr>
            <w:r w:rsidRPr="007A09D3">
              <w:rPr>
                <w:rFonts w:eastAsia="Calibri"/>
                <w:sz w:val="14"/>
                <w:szCs w:val="18"/>
              </w:rPr>
              <w:t>0</w:t>
            </w:r>
          </w:p>
        </w:tc>
        <w:tc>
          <w:tcPr>
            <w:tcW w:w="733" w:type="pct"/>
            <w:shd w:val="clear" w:color="auto" w:fill="auto"/>
            <w:tcPrChange w:id="84" w:author="McCarthy, Sean" w:date="2019-01-10T15:55:00Z">
              <w:tcPr>
                <w:tcW w:w="733" w:type="pct"/>
                <w:shd w:val="clear" w:color="auto" w:fill="auto"/>
              </w:tcPr>
            </w:tcPrChange>
          </w:tcPr>
          <w:p w14:paraId="0AB67F88" w14:textId="77777777" w:rsidR="005E2431" w:rsidRPr="007A09D3" w:rsidRDefault="005E2431" w:rsidP="007D5418">
            <w:pPr>
              <w:keepNext/>
              <w:jc w:val="left"/>
              <w:rPr>
                <w:rFonts w:eastAsia="Calibri"/>
                <w:sz w:val="14"/>
                <w:szCs w:val="18"/>
              </w:rPr>
            </w:pPr>
            <w:r w:rsidRPr="007A09D3">
              <w:rPr>
                <w:rFonts w:eastAsia="Calibri"/>
                <w:sz w:val="14"/>
                <w:szCs w:val="18"/>
              </w:rPr>
              <w:t>0</w:t>
            </w:r>
          </w:p>
        </w:tc>
        <w:tc>
          <w:tcPr>
            <w:tcW w:w="811" w:type="pct"/>
            <w:shd w:val="clear" w:color="auto" w:fill="auto"/>
            <w:tcPrChange w:id="85" w:author="McCarthy, Sean" w:date="2019-01-10T15:55:00Z">
              <w:tcPr>
                <w:tcW w:w="811" w:type="pct"/>
                <w:shd w:val="clear" w:color="auto" w:fill="auto"/>
              </w:tcPr>
            </w:tcPrChange>
          </w:tcPr>
          <w:p w14:paraId="16473F27" w14:textId="77777777" w:rsidR="005E2431" w:rsidRPr="007A09D3" w:rsidRDefault="005E2431" w:rsidP="007D5418">
            <w:pPr>
              <w:keepNext/>
              <w:jc w:val="left"/>
              <w:rPr>
                <w:rFonts w:eastAsia="Calibri"/>
                <w:sz w:val="14"/>
                <w:szCs w:val="18"/>
              </w:rPr>
            </w:pPr>
            <w:r w:rsidRPr="007A09D3">
              <w:rPr>
                <w:rFonts w:eastAsia="Calibri"/>
                <w:sz w:val="14"/>
                <w:szCs w:val="18"/>
              </w:rPr>
              <w:t>0</w:t>
            </w:r>
          </w:p>
        </w:tc>
      </w:tr>
      <w:tr w:rsidR="005E2431" w:rsidRPr="007A09D3" w14:paraId="16B00329" w14:textId="77777777" w:rsidTr="005E2431">
        <w:trPr>
          <w:jc w:val="center"/>
        </w:trPr>
        <w:tc>
          <w:tcPr>
            <w:tcW w:w="186" w:type="pct"/>
            <w:vMerge w:val="restart"/>
            <w:shd w:val="clear" w:color="auto" w:fill="auto"/>
            <w:textDirection w:val="btLr"/>
            <w:vAlign w:val="center"/>
          </w:tcPr>
          <w:p w14:paraId="4C4D66B7" w14:textId="77777777" w:rsidR="005E2431" w:rsidRPr="007A09D3" w:rsidRDefault="005E2431" w:rsidP="007D5418">
            <w:pPr>
              <w:keepNext/>
              <w:spacing w:before="0"/>
              <w:jc w:val="center"/>
              <w:rPr>
                <w:rFonts w:eastAsia="Calibri"/>
                <w:b/>
                <w:sz w:val="14"/>
                <w:szCs w:val="18"/>
              </w:rPr>
            </w:pPr>
            <w:r w:rsidRPr="007A09D3">
              <w:rPr>
                <w:rFonts w:eastAsia="Calibri"/>
                <w:b/>
                <w:sz w:val="14"/>
                <w:szCs w:val="18"/>
              </w:rPr>
              <w:t>SMPTE MXF parameters</w:t>
            </w:r>
          </w:p>
        </w:tc>
        <w:tc>
          <w:tcPr>
            <w:tcW w:w="878" w:type="pct"/>
            <w:shd w:val="clear" w:color="auto" w:fill="auto"/>
          </w:tcPr>
          <w:p w14:paraId="506A46AF" w14:textId="77777777" w:rsidR="005E2431" w:rsidRPr="007A09D3" w:rsidRDefault="005E2431" w:rsidP="007D5418">
            <w:pPr>
              <w:keepNext/>
              <w:jc w:val="left"/>
              <w:rPr>
                <w:rFonts w:eastAsia="Calibri"/>
                <w:sz w:val="14"/>
                <w:szCs w:val="18"/>
              </w:rPr>
            </w:pPr>
            <w:r w:rsidRPr="007A09D3">
              <w:rPr>
                <w:rFonts w:eastAsia="Calibri"/>
                <w:sz w:val="14"/>
                <w:szCs w:val="18"/>
              </w:rPr>
              <w:t>Colour primaries</w:t>
            </w:r>
          </w:p>
        </w:tc>
        <w:tc>
          <w:tcPr>
            <w:tcW w:w="3936" w:type="pct"/>
            <w:gridSpan w:val="6"/>
          </w:tcPr>
          <w:p w14:paraId="18267700" w14:textId="1A973049" w:rsidR="005E2431" w:rsidRPr="007A09D3" w:rsidRDefault="005E2431" w:rsidP="007D5418">
            <w:pPr>
              <w:keepNext/>
              <w:jc w:val="left"/>
              <w:rPr>
                <w:rFonts w:eastAsia="Calibri"/>
                <w:sz w:val="14"/>
                <w:szCs w:val="18"/>
              </w:rPr>
            </w:pPr>
            <w:r w:rsidRPr="007A09D3">
              <w:rPr>
                <w:rFonts w:eastAsia="Calibri"/>
                <w:sz w:val="14"/>
                <w:szCs w:val="18"/>
              </w:rPr>
              <w:t>06.0E.2B.34.04.01.01.0D.04.01.01.01.03.04.00.00</w:t>
            </w:r>
          </w:p>
        </w:tc>
      </w:tr>
      <w:tr w:rsidR="005E2431" w:rsidRPr="007A09D3" w14:paraId="3B7DA98F" w14:textId="77777777" w:rsidTr="00DD5F39">
        <w:trPr>
          <w:jc w:val="center"/>
          <w:trPrChange w:id="86" w:author="McCarthy, Sean" w:date="2019-01-10T15:55:00Z">
            <w:trPr>
              <w:jc w:val="center"/>
            </w:trPr>
          </w:trPrChange>
        </w:trPr>
        <w:tc>
          <w:tcPr>
            <w:tcW w:w="186" w:type="pct"/>
            <w:vMerge/>
            <w:shd w:val="clear" w:color="auto" w:fill="auto"/>
            <w:vAlign w:val="center"/>
            <w:tcPrChange w:id="87" w:author="McCarthy, Sean" w:date="2019-01-10T15:55:00Z">
              <w:tcPr>
                <w:tcW w:w="186" w:type="pct"/>
                <w:vMerge/>
                <w:shd w:val="clear" w:color="auto" w:fill="auto"/>
                <w:vAlign w:val="center"/>
              </w:tcPr>
            </w:tcPrChange>
          </w:tcPr>
          <w:p w14:paraId="7975EC4C"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Change w:id="88" w:author="McCarthy, Sean" w:date="2019-01-10T15:55:00Z">
              <w:tcPr>
                <w:tcW w:w="878" w:type="pct"/>
                <w:gridSpan w:val="2"/>
                <w:shd w:val="clear" w:color="auto" w:fill="auto"/>
              </w:tcPr>
            </w:tcPrChange>
          </w:tcPr>
          <w:p w14:paraId="3BF7067D" w14:textId="77777777" w:rsidR="005E2431" w:rsidRPr="007A09D3" w:rsidRDefault="005E2431" w:rsidP="007D5418">
            <w:pPr>
              <w:keepNext/>
              <w:jc w:val="left"/>
              <w:rPr>
                <w:rFonts w:eastAsia="Calibri"/>
                <w:sz w:val="14"/>
                <w:szCs w:val="18"/>
              </w:rPr>
            </w:pPr>
            <w:r w:rsidRPr="007A09D3">
              <w:rPr>
                <w:rFonts w:eastAsia="Calibri"/>
                <w:sz w:val="14"/>
                <w:szCs w:val="18"/>
              </w:rPr>
              <w:t>Transfer characteristic</w:t>
            </w:r>
          </w:p>
        </w:tc>
        <w:tc>
          <w:tcPr>
            <w:tcW w:w="1581" w:type="pct"/>
            <w:gridSpan w:val="3"/>
            <w:shd w:val="clear" w:color="auto" w:fill="auto"/>
            <w:tcPrChange w:id="89" w:author="McCarthy, Sean" w:date="2019-01-10T15:55:00Z">
              <w:tcPr>
                <w:tcW w:w="1579" w:type="pct"/>
                <w:gridSpan w:val="3"/>
                <w:shd w:val="clear" w:color="auto" w:fill="auto"/>
              </w:tcPr>
            </w:tcPrChange>
          </w:tcPr>
          <w:p w14:paraId="288D6F8E" w14:textId="3B7679EC" w:rsidR="005E2431" w:rsidRPr="007A09D3" w:rsidRDefault="005E2431" w:rsidP="007D5418">
            <w:pPr>
              <w:keepNext/>
              <w:jc w:val="left"/>
              <w:rPr>
                <w:rFonts w:eastAsia="Calibri"/>
                <w:sz w:val="14"/>
                <w:szCs w:val="18"/>
              </w:rPr>
            </w:pPr>
            <w:r w:rsidRPr="007A09D3">
              <w:rPr>
                <w:rFonts w:eastAsia="Calibri"/>
                <w:sz w:val="14"/>
                <w:szCs w:val="18"/>
              </w:rPr>
              <w:t>06.0E.2B.34.04.01.01.0D.04.01.01.01.01.0A.00.00</w:t>
            </w:r>
          </w:p>
        </w:tc>
        <w:tc>
          <w:tcPr>
            <w:tcW w:w="811" w:type="pct"/>
            <w:shd w:val="clear" w:color="auto" w:fill="auto"/>
            <w:tcPrChange w:id="90" w:author="McCarthy, Sean" w:date="2019-01-10T15:55:00Z">
              <w:tcPr>
                <w:tcW w:w="813" w:type="pct"/>
                <w:gridSpan w:val="2"/>
                <w:shd w:val="clear" w:color="auto" w:fill="auto"/>
              </w:tcPr>
            </w:tcPrChange>
          </w:tcPr>
          <w:p w14:paraId="10942804" w14:textId="72E72543" w:rsidR="005E2431" w:rsidRPr="007A09D3" w:rsidRDefault="005E2431" w:rsidP="007D5418">
            <w:pPr>
              <w:keepNext/>
              <w:jc w:val="left"/>
              <w:rPr>
                <w:rFonts w:eastAsia="Calibri"/>
                <w:sz w:val="14"/>
                <w:szCs w:val="18"/>
              </w:rPr>
            </w:pPr>
            <w:r w:rsidRPr="007A09D3">
              <w:rPr>
                <w:rFonts w:eastAsia="Calibri"/>
                <w:sz w:val="14"/>
                <w:szCs w:val="18"/>
              </w:rPr>
              <w:t>06.0E.2B.34.04.01.01.0D.04.01.01.01.01.0B.00.00</w:t>
            </w:r>
          </w:p>
        </w:tc>
        <w:tc>
          <w:tcPr>
            <w:tcW w:w="733" w:type="pct"/>
            <w:shd w:val="clear" w:color="auto" w:fill="auto"/>
            <w:tcPrChange w:id="91" w:author="McCarthy, Sean" w:date="2019-01-10T15:55:00Z">
              <w:tcPr>
                <w:tcW w:w="733" w:type="pct"/>
                <w:shd w:val="clear" w:color="auto" w:fill="auto"/>
              </w:tcPr>
            </w:tcPrChange>
          </w:tcPr>
          <w:p w14:paraId="1ECFE005" w14:textId="77777777" w:rsidR="005E2431" w:rsidRPr="007A09D3" w:rsidRDefault="005E2431" w:rsidP="007D5418">
            <w:pPr>
              <w:keepNext/>
              <w:jc w:val="left"/>
              <w:rPr>
                <w:rFonts w:eastAsia="Calibri"/>
                <w:sz w:val="14"/>
                <w:szCs w:val="18"/>
              </w:rPr>
            </w:pPr>
            <w:r w:rsidRPr="007A09D3">
              <w:rPr>
                <w:rFonts w:eastAsia="Calibri"/>
                <w:sz w:val="14"/>
                <w:szCs w:val="18"/>
              </w:rPr>
              <w:t>06.0E.2B.34.04.01.01.0D.04.01.01.01.01.0A.00.00</w:t>
            </w:r>
          </w:p>
        </w:tc>
        <w:tc>
          <w:tcPr>
            <w:tcW w:w="811" w:type="pct"/>
            <w:shd w:val="clear" w:color="auto" w:fill="auto"/>
            <w:tcPrChange w:id="92" w:author="McCarthy, Sean" w:date="2019-01-10T15:55:00Z">
              <w:tcPr>
                <w:tcW w:w="811" w:type="pct"/>
                <w:shd w:val="clear" w:color="auto" w:fill="auto"/>
              </w:tcPr>
            </w:tcPrChange>
          </w:tcPr>
          <w:p w14:paraId="27D1ECFF" w14:textId="77777777" w:rsidR="005E2431" w:rsidRPr="007A09D3" w:rsidRDefault="005E2431" w:rsidP="007D5418">
            <w:pPr>
              <w:keepNext/>
              <w:jc w:val="left"/>
              <w:rPr>
                <w:rFonts w:eastAsia="Calibri"/>
                <w:sz w:val="14"/>
                <w:szCs w:val="18"/>
              </w:rPr>
            </w:pPr>
            <w:r w:rsidRPr="007A09D3">
              <w:rPr>
                <w:rFonts w:eastAsia="Calibri"/>
                <w:sz w:val="14"/>
                <w:szCs w:val="18"/>
              </w:rPr>
              <w:t>06.0E.2B.34.04.01.01.0D.04.01.01.01.01.0B.00.00</w:t>
            </w:r>
          </w:p>
        </w:tc>
      </w:tr>
      <w:tr w:rsidR="00DD5F39" w:rsidRPr="007A09D3" w14:paraId="18DB582F" w14:textId="77777777" w:rsidTr="00DD5F39">
        <w:trPr>
          <w:jc w:val="center"/>
          <w:trPrChange w:id="93" w:author="McCarthy, Sean" w:date="2019-01-10T15:55:00Z">
            <w:trPr>
              <w:jc w:val="center"/>
            </w:trPr>
          </w:trPrChange>
        </w:trPr>
        <w:tc>
          <w:tcPr>
            <w:tcW w:w="186" w:type="pct"/>
            <w:vMerge/>
            <w:shd w:val="clear" w:color="auto" w:fill="auto"/>
            <w:vAlign w:val="center"/>
            <w:tcPrChange w:id="94" w:author="McCarthy, Sean" w:date="2019-01-10T15:55:00Z">
              <w:tcPr>
                <w:tcW w:w="186" w:type="pct"/>
                <w:vMerge/>
                <w:shd w:val="clear" w:color="auto" w:fill="auto"/>
                <w:vAlign w:val="center"/>
              </w:tcPr>
            </w:tcPrChange>
          </w:tcPr>
          <w:p w14:paraId="5EDEB242" w14:textId="77777777" w:rsidR="00DD5F39" w:rsidRPr="007A09D3" w:rsidRDefault="00DD5F39" w:rsidP="007D5418">
            <w:pPr>
              <w:keepNext/>
              <w:spacing w:before="0"/>
              <w:jc w:val="center"/>
              <w:rPr>
                <w:rFonts w:eastAsia="Calibri"/>
                <w:b/>
                <w:sz w:val="14"/>
                <w:szCs w:val="18"/>
              </w:rPr>
            </w:pPr>
          </w:p>
        </w:tc>
        <w:tc>
          <w:tcPr>
            <w:tcW w:w="878" w:type="pct"/>
            <w:shd w:val="clear" w:color="auto" w:fill="auto"/>
            <w:tcPrChange w:id="95" w:author="McCarthy, Sean" w:date="2019-01-10T15:55:00Z">
              <w:tcPr>
                <w:tcW w:w="878" w:type="pct"/>
                <w:gridSpan w:val="2"/>
                <w:shd w:val="clear" w:color="auto" w:fill="auto"/>
              </w:tcPr>
            </w:tcPrChange>
          </w:tcPr>
          <w:p w14:paraId="2069699E" w14:textId="77777777" w:rsidR="00DD5F39" w:rsidRPr="007A09D3" w:rsidRDefault="00DD5F39" w:rsidP="007D5418">
            <w:pPr>
              <w:keepNext/>
              <w:jc w:val="left"/>
              <w:rPr>
                <w:rFonts w:eastAsia="Calibri"/>
                <w:sz w:val="14"/>
                <w:szCs w:val="18"/>
              </w:rPr>
            </w:pPr>
            <w:r w:rsidRPr="007A09D3">
              <w:rPr>
                <w:rFonts w:eastAsia="Calibri"/>
                <w:sz w:val="14"/>
                <w:szCs w:val="18"/>
              </w:rPr>
              <w:t>Coding equations</w:t>
            </w:r>
          </w:p>
        </w:tc>
        <w:tc>
          <w:tcPr>
            <w:tcW w:w="797" w:type="pct"/>
            <w:gridSpan w:val="2"/>
            <w:tcPrChange w:id="96" w:author="McCarthy, Sean" w:date="2019-01-10T15:55:00Z">
              <w:tcPr>
                <w:tcW w:w="797" w:type="pct"/>
                <w:gridSpan w:val="2"/>
              </w:tcPr>
            </w:tcPrChange>
          </w:tcPr>
          <w:p w14:paraId="66F441E5" w14:textId="77777777" w:rsidR="00DD5F39" w:rsidRPr="007A09D3" w:rsidRDefault="00DD5F39" w:rsidP="007D5418">
            <w:pPr>
              <w:keepNext/>
              <w:jc w:val="left"/>
              <w:rPr>
                <w:rFonts w:eastAsia="Calibri"/>
                <w:sz w:val="14"/>
                <w:szCs w:val="18"/>
              </w:rPr>
            </w:pPr>
            <w:r w:rsidRPr="007A09D3">
              <w:rPr>
                <w:rFonts w:eastAsia="Calibri"/>
                <w:sz w:val="14"/>
                <w:szCs w:val="18"/>
              </w:rPr>
              <w:t>06.0E.2B.34.04.01.01.0D.04.01.01.01.02.06.00.00</w:t>
            </w:r>
          </w:p>
        </w:tc>
        <w:tc>
          <w:tcPr>
            <w:tcW w:w="783" w:type="pct"/>
            <w:tcPrChange w:id="97" w:author="McCarthy, Sean" w:date="2019-01-10T15:55:00Z">
              <w:tcPr>
                <w:tcW w:w="797" w:type="pct"/>
                <w:gridSpan w:val="2"/>
              </w:tcPr>
            </w:tcPrChange>
          </w:tcPr>
          <w:p w14:paraId="4390DBF6" w14:textId="0A65C4A5" w:rsidR="00DD5F39" w:rsidRPr="007A09D3" w:rsidRDefault="00DD5F39" w:rsidP="007D5418">
            <w:pPr>
              <w:keepNext/>
              <w:jc w:val="left"/>
              <w:rPr>
                <w:rFonts w:eastAsia="Calibri"/>
                <w:sz w:val="14"/>
                <w:szCs w:val="18"/>
              </w:rPr>
            </w:pPr>
            <w:ins w:id="98" w:author="McCarthy, Sean" w:date="2019-01-10T15:55:00Z">
              <w:r w:rsidRPr="00DD5F39">
                <w:rPr>
                  <w:rFonts w:eastAsia="Calibri"/>
                  <w:sz w:val="14"/>
                  <w:szCs w:val="18"/>
                  <w:highlight w:val="yellow"/>
                  <w:rPrChange w:id="99" w:author="McCarthy, Sean" w:date="2019-01-10T15:55:00Z">
                    <w:rPr>
                      <w:rFonts w:eastAsia="Calibri"/>
                      <w:sz w:val="14"/>
                      <w:szCs w:val="18"/>
                    </w:rPr>
                  </w:rPrChange>
                </w:rPr>
                <w:t>N/R</w:t>
              </w:r>
            </w:ins>
          </w:p>
        </w:tc>
        <w:tc>
          <w:tcPr>
            <w:tcW w:w="811" w:type="pct"/>
            <w:tcPrChange w:id="100" w:author="McCarthy, Sean" w:date="2019-01-10T15:55:00Z">
              <w:tcPr>
                <w:tcW w:w="797" w:type="pct"/>
              </w:tcPr>
            </w:tcPrChange>
          </w:tcPr>
          <w:p w14:paraId="07058B7F" w14:textId="702AB9B1" w:rsidR="00DD5F39" w:rsidRPr="007A09D3" w:rsidRDefault="00DD5F39" w:rsidP="007D5418">
            <w:pPr>
              <w:keepNext/>
              <w:jc w:val="left"/>
              <w:rPr>
                <w:rFonts w:eastAsia="Calibri"/>
                <w:sz w:val="14"/>
                <w:szCs w:val="18"/>
              </w:rPr>
            </w:pPr>
            <w:ins w:id="101" w:author="McCarthy, Sean" w:date="2019-01-10T15:54:00Z">
              <w:r w:rsidRPr="007A09D3">
                <w:rPr>
                  <w:rFonts w:eastAsia="Calibri"/>
                  <w:sz w:val="14"/>
                  <w:szCs w:val="18"/>
                </w:rPr>
                <w:t>06.0E.2B.34.04.01.01.0D.04.01.01.01.02.06.00.00</w:t>
              </w:r>
            </w:ins>
          </w:p>
        </w:tc>
        <w:tc>
          <w:tcPr>
            <w:tcW w:w="733" w:type="pct"/>
            <w:shd w:val="clear" w:color="auto" w:fill="auto"/>
            <w:tcPrChange w:id="102" w:author="McCarthy, Sean" w:date="2019-01-10T15:55:00Z">
              <w:tcPr>
                <w:tcW w:w="733" w:type="pct"/>
                <w:shd w:val="clear" w:color="auto" w:fill="auto"/>
              </w:tcPr>
            </w:tcPrChange>
          </w:tcPr>
          <w:p w14:paraId="7AC54A58" w14:textId="77777777" w:rsidR="00DD5F39" w:rsidRPr="007A09D3" w:rsidRDefault="00DD5F39" w:rsidP="007D5418">
            <w:pPr>
              <w:keepNext/>
              <w:jc w:val="left"/>
              <w:rPr>
                <w:rFonts w:eastAsia="Calibri"/>
                <w:sz w:val="14"/>
                <w:szCs w:val="18"/>
              </w:rPr>
            </w:pPr>
            <w:r w:rsidRPr="007A09D3">
              <w:rPr>
                <w:rFonts w:eastAsia="Calibri"/>
                <w:sz w:val="14"/>
                <w:szCs w:val="18"/>
              </w:rPr>
              <w:t>N/R</w:t>
            </w:r>
          </w:p>
        </w:tc>
        <w:tc>
          <w:tcPr>
            <w:tcW w:w="811" w:type="pct"/>
            <w:shd w:val="clear" w:color="auto" w:fill="auto"/>
            <w:tcPrChange w:id="103" w:author="McCarthy, Sean" w:date="2019-01-10T15:55:00Z">
              <w:tcPr>
                <w:tcW w:w="811" w:type="pct"/>
                <w:shd w:val="clear" w:color="auto" w:fill="auto"/>
              </w:tcPr>
            </w:tcPrChange>
          </w:tcPr>
          <w:p w14:paraId="7DC20F8C" w14:textId="77777777" w:rsidR="00DD5F39" w:rsidRPr="007A09D3" w:rsidRDefault="00DD5F39" w:rsidP="007D5418">
            <w:pPr>
              <w:keepNext/>
              <w:jc w:val="left"/>
              <w:rPr>
                <w:rFonts w:eastAsia="Calibri"/>
                <w:sz w:val="14"/>
                <w:szCs w:val="18"/>
              </w:rPr>
            </w:pPr>
            <w:r w:rsidRPr="007A09D3">
              <w:rPr>
                <w:rFonts w:eastAsia="Calibri"/>
                <w:sz w:val="14"/>
                <w:szCs w:val="18"/>
              </w:rPr>
              <w:t>N/R</w:t>
            </w:r>
          </w:p>
        </w:tc>
      </w:tr>
      <w:tr w:rsidR="005E2431" w:rsidRPr="007A09D3" w14:paraId="56312E5E" w14:textId="77777777" w:rsidTr="005E2431">
        <w:trPr>
          <w:jc w:val="center"/>
        </w:trPr>
        <w:tc>
          <w:tcPr>
            <w:tcW w:w="186" w:type="pct"/>
            <w:vMerge/>
            <w:shd w:val="clear" w:color="auto" w:fill="auto"/>
            <w:vAlign w:val="center"/>
          </w:tcPr>
          <w:p w14:paraId="31D2D353" w14:textId="77777777" w:rsidR="005E2431" w:rsidRPr="007A09D3" w:rsidRDefault="005E2431" w:rsidP="007D5418">
            <w:pPr>
              <w:keepNext/>
              <w:spacing w:before="0"/>
              <w:jc w:val="center"/>
              <w:rPr>
                <w:rFonts w:eastAsia="Calibri"/>
                <w:b/>
                <w:sz w:val="14"/>
                <w:szCs w:val="18"/>
              </w:rPr>
            </w:pPr>
          </w:p>
        </w:tc>
        <w:tc>
          <w:tcPr>
            <w:tcW w:w="878" w:type="pct"/>
            <w:shd w:val="clear" w:color="auto" w:fill="auto"/>
          </w:tcPr>
          <w:p w14:paraId="0001DF3D" w14:textId="77777777" w:rsidR="005E2431" w:rsidRPr="007A09D3" w:rsidRDefault="005E2431" w:rsidP="007D5418">
            <w:pPr>
              <w:keepNext/>
              <w:jc w:val="left"/>
              <w:rPr>
                <w:rFonts w:eastAsia="Calibri"/>
                <w:sz w:val="14"/>
                <w:szCs w:val="18"/>
              </w:rPr>
            </w:pPr>
            <w:r w:rsidRPr="007A09D3">
              <w:rPr>
                <w:rFonts w:eastAsia="Calibri"/>
                <w:sz w:val="14"/>
                <w:szCs w:val="18"/>
              </w:rPr>
              <w:t>Full/narrow level range</w:t>
            </w:r>
          </w:p>
          <w:p w14:paraId="62DDD098" w14:textId="77777777" w:rsidR="005E2431" w:rsidRPr="007A09D3" w:rsidRDefault="005E2431" w:rsidP="007D5418">
            <w:pPr>
              <w:keepNext/>
              <w:jc w:val="left"/>
              <w:rPr>
                <w:rFonts w:eastAsia="Calibri"/>
                <w:sz w:val="14"/>
                <w:szCs w:val="18"/>
              </w:rPr>
            </w:pPr>
            <w:r w:rsidRPr="007A09D3">
              <w:rPr>
                <w:rFonts w:eastAsia="Calibri"/>
                <w:sz w:val="14"/>
                <w:szCs w:val="18"/>
              </w:rPr>
              <w:t>indicated in black reference level, white reference level, colour range</w:t>
            </w:r>
          </w:p>
        </w:tc>
        <w:tc>
          <w:tcPr>
            <w:tcW w:w="3936" w:type="pct"/>
            <w:gridSpan w:val="6"/>
          </w:tcPr>
          <w:p w14:paraId="72984237" w14:textId="7BF16B3F" w:rsidR="005E2431" w:rsidRPr="007A09D3" w:rsidRDefault="005E2431" w:rsidP="007D5418">
            <w:pPr>
              <w:keepNext/>
              <w:jc w:val="left"/>
              <w:rPr>
                <w:rFonts w:eastAsia="Calibri"/>
                <w:sz w:val="14"/>
                <w:szCs w:val="18"/>
              </w:rPr>
            </w:pPr>
            <w:r w:rsidRPr="007A09D3">
              <w:rPr>
                <w:rFonts w:eastAsia="Calibri"/>
                <w:sz w:val="14"/>
                <w:szCs w:val="18"/>
              </w:rPr>
              <w:t>Inferred</w:t>
            </w:r>
          </w:p>
        </w:tc>
      </w:tr>
      <w:tr w:rsidR="005E2431" w:rsidRPr="007A09D3" w14:paraId="6D2FE0BA" w14:textId="77777777" w:rsidTr="005E2431">
        <w:trPr>
          <w:trHeight w:val="367"/>
          <w:jc w:val="center"/>
        </w:trPr>
        <w:tc>
          <w:tcPr>
            <w:tcW w:w="186" w:type="pct"/>
            <w:vMerge/>
            <w:shd w:val="clear" w:color="auto" w:fill="auto"/>
            <w:vAlign w:val="center"/>
          </w:tcPr>
          <w:p w14:paraId="37CCA5B0" w14:textId="77777777" w:rsidR="005E2431" w:rsidRPr="007A09D3" w:rsidRDefault="005E2431" w:rsidP="005E2431">
            <w:pPr>
              <w:keepNext/>
              <w:spacing w:before="0"/>
              <w:jc w:val="center"/>
              <w:rPr>
                <w:rFonts w:eastAsia="Calibri"/>
                <w:b/>
                <w:sz w:val="14"/>
                <w:szCs w:val="18"/>
              </w:rPr>
            </w:pPr>
          </w:p>
        </w:tc>
        <w:tc>
          <w:tcPr>
            <w:tcW w:w="878" w:type="pct"/>
            <w:shd w:val="clear" w:color="auto" w:fill="auto"/>
          </w:tcPr>
          <w:p w14:paraId="40FD2D19" w14:textId="77777777" w:rsidR="005E2431" w:rsidRPr="007A09D3" w:rsidRDefault="005E2431" w:rsidP="005E2431">
            <w:pPr>
              <w:keepNext/>
              <w:jc w:val="left"/>
              <w:rPr>
                <w:rFonts w:eastAsia="Calibri"/>
                <w:sz w:val="14"/>
                <w:szCs w:val="18"/>
              </w:rPr>
            </w:pPr>
            <w:r w:rsidRPr="007A09D3">
              <w:rPr>
                <w:rFonts w:eastAsia="Calibri"/>
                <w:sz w:val="14"/>
                <w:szCs w:val="18"/>
              </w:rPr>
              <w:t>4:2:0 chroma sample location alignment</w:t>
            </w:r>
          </w:p>
        </w:tc>
        <w:tc>
          <w:tcPr>
            <w:tcW w:w="3936" w:type="pct"/>
            <w:gridSpan w:val="6"/>
          </w:tcPr>
          <w:p w14:paraId="4BB801F5" w14:textId="118E8B21" w:rsidR="005E2431" w:rsidRPr="007A09D3" w:rsidRDefault="005E2431" w:rsidP="005E2431">
            <w:pPr>
              <w:keepNext/>
              <w:jc w:val="left"/>
              <w:rPr>
                <w:rFonts w:eastAsia="Calibri"/>
                <w:sz w:val="14"/>
                <w:szCs w:val="18"/>
              </w:rPr>
            </w:pPr>
            <w:r w:rsidRPr="007A09D3">
              <w:rPr>
                <w:rFonts w:eastAsia="Calibri"/>
                <w:sz w:val="14"/>
                <w:szCs w:val="18"/>
              </w:rPr>
              <w:t>Inferred (</w:t>
            </w:r>
            <w:proofErr w:type="spellStart"/>
            <w:r w:rsidRPr="007A09D3">
              <w:rPr>
                <w:sz w:val="14"/>
                <w:szCs w:val="18"/>
              </w:rPr>
              <w:t>ChromaLocType</w:t>
            </w:r>
            <w:proofErr w:type="spellEnd"/>
            <w:r w:rsidRPr="007A09D3">
              <w:rPr>
                <w:sz w:val="14"/>
                <w:szCs w:val="18"/>
              </w:rPr>
              <w:t xml:space="preserve"> = </w:t>
            </w:r>
            <w:r w:rsidRPr="007A09D3">
              <w:rPr>
                <w:rFonts w:eastAsia="Calibri"/>
                <w:sz w:val="14"/>
                <w:szCs w:val="18"/>
              </w:rPr>
              <w:t>2)</w:t>
            </w:r>
          </w:p>
        </w:tc>
      </w:tr>
    </w:tbl>
    <w:p w14:paraId="0BF8D2A8" w14:textId="43319CB6" w:rsidR="00EF26C3" w:rsidRPr="005B217D" w:rsidRDefault="00EF26C3" w:rsidP="00EF26C3">
      <w:pPr>
        <w:pStyle w:val="Heading1"/>
        <w:rPr>
          <w:lang w:val="en-CA"/>
        </w:rPr>
      </w:pPr>
      <w:r>
        <w:rPr>
          <w:lang w:val="en-CA"/>
        </w:rPr>
        <w:t>References</w:t>
      </w:r>
    </w:p>
    <w:p w14:paraId="3C6505ED" w14:textId="77777777" w:rsidR="001701AD" w:rsidRDefault="001701AD" w:rsidP="001701AD">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Pr>
          <w:rFonts w:eastAsia="Malgun Gothic"/>
          <w:bCs/>
          <w:szCs w:val="22"/>
          <w:lang w:val="en-CA"/>
        </w:rPr>
        <w:t>JCTVC-AG1003 (m45220)</w:t>
      </w:r>
      <w:r w:rsidRPr="006A39E0">
        <w:rPr>
          <w:rFonts w:eastAsia="Malgun Gothic"/>
          <w:bCs/>
          <w:szCs w:val="22"/>
          <w:lang w:val="en-CA"/>
        </w:rPr>
        <w:t xml:space="preserve"> “</w:t>
      </w:r>
      <w:r>
        <w:rPr>
          <w:rFonts w:eastAsia="Malgun Gothic"/>
          <w:bCs/>
          <w:szCs w:val="22"/>
          <w:lang w:val="en-CA"/>
        </w:rPr>
        <w:t>Usage of video signal type code points (Draft 5)”</w:t>
      </w:r>
      <w:r w:rsidRPr="006A39E0">
        <w:rPr>
          <w:rFonts w:eastAsia="Malgun Gothic"/>
          <w:bCs/>
          <w:szCs w:val="22"/>
          <w:lang w:val="en-CA"/>
        </w:rPr>
        <w:t xml:space="preserve"> 33</w:t>
      </w:r>
      <w:r>
        <w:rPr>
          <w:rFonts w:eastAsia="Malgun Gothic"/>
          <w:bCs/>
          <w:szCs w:val="22"/>
          <w:lang w:val="en-CA"/>
        </w:rPr>
        <w:t>rd</w:t>
      </w:r>
      <w:r w:rsidRPr="006A39E0">
        <w:rPr>
          <w:rFonts w:eastAsia="Malgun Gothic"/>
          <w:bCs/>
          <w:szCs w:val="22"/>
          <w:lang w:val="en-CA"/>
        </w:rPr>
        <w:t xml:space="preserve"> meeting of </w:t>
      </w:r>
      <w:r>
        <w:rPr>
          <w:rFonts w:eastAsia="Malgun Gothic"/>
          <w:bCs/>
          <w:szCs w:val="22"/>
          <w:lang w:val="en-CA"/>
        </w:rPr>
        <w:t>JCT-VC</w:t>
      </w:r>
      <w:r w:rsidRPr="006A39E0">
        <w:rPr>
          <w:rFonts w:eastAsia="Malgun Gothic"/>
          <w:bCs/>
          <w:szCs w:val="22"/>
          <w:lang w:val="en-CA"/>
        </w:rPr>
        <w:t>, Macau, October 201</w:t>
      </w:r>
      <w:r>
        <w:rPr>
          <w:rFonts w:eastAsia="Malgun Gothic"/>
          <w:bCs/>
          <w:szCs w:val="22"/>
          <w:lang w:val="en-CA"/>
        </w:rPr>
        <w:t>8</w:t>
      </w:r>
      <w:r w:rsidRPr="006A39E0">
        <w:rPr>
          <w:rFonts w:eastAsia="Malgun Gothic"/>
          <w:bCs/>
          <w:szCs w:val="22"/>
          <w:lang w:val="en-CA"/>
        </w:rPr>
        <w:t>.</w:t>
      </w:r>
    </w:p>
    <w:p w14:paraId="21979F20" w14:textId="414B8F4D" w:rsidR="00EF26C3" w:rsidRDefault="00894118" w:rsidP="00EF26C3">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Pr>
          <w:rFonts w:eastAsia="Malgun Gothic"/>
          <w:bCs/>
          <w:szCs w:val="22"/>
          <w:lang w:val="en-CA"/>
        </w:rPr>
        <w:t xml:space="preserve">Rec. </w:t>
      </w:r>
      <w:r w:rsidR="00EF26C3">
        <w:rPr>
          <w:rFonts w:eastAsia="Malgun Gothic"/>
          <w:bCs/>
          <w:szCs w:val="22"/>
          <w:lang w:val="en-CA"/>
        </w:rPr>
        <w:t>ITU-R BT.2100-1 “</w:t>
      </w:r>
      <w:r w:rsidR="00EF26C3">
        <w:t xml:space="preserve">Image parameter values for high dynamic range television for use in production and international </w:t>
      </w:r>
      <w:proofErr w:type="spellStart"/>
      <w:r w:rsidR="00EF26C3">
        <w:t>programme</w:t>
      </w:r>
      <w:proofErr w:type="spellEnd"/>
      <w:r w:rsidR="00EF26C3">
        <w:t xml:space="preserve"> exchange” (06/2017)</w:t>
      </w:r>
    </w:p>
    <w:p w14:paraId="47860A5A" w14:textId="77777777" w:rsidR="00894118" w:rsidRPr="00894118" w:rsidRDefault="00894118" w:rsidP="009234A5">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t xml:space="preserve">Rec. </w:t>
      </w:r>
      <w:r w:rsidR="00D22D2E" w:rsidRPr="00D22D2E">
        <w:t xml:space="preserve">ITU-R BT.2020-2 “Parameter values for ultra-high definition television systems for production </w:t>
      </w:r>
      <w:r w:rsidR="00D22D2E" w:rsidRPr="00894118">
        <w:rPr>
          <w:rFonts w:eastAsia="Malgun Gothic"/>
          <w:bCs/>
          <w:szCs w:val="22"/>
          <w:lang w:val="en-CA"/>
        </w:rPr>
        <w:t>and international programme exchange” (10/2015)</w:t>
      </w:r>
    </w:p>
    <w:p w14:paraId="2A9C0E3A" w14:textId="2022D99E" w:rsidR="00894118" w:rsidRPr="00894118" w:rsidRDefault="00894118" w:rsidP="00894118">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sidRPr="00894118">
        <w:rPr>
          <w:rFonts w:eastAsia="Malgun Gothic"/>
          <w:bCs/>
          <w:szCs w:val="22"/>
          <w:lang w:val="en-CA"/>
        </w:rPr>
        <w:t>Rec. ITU-T H.265 | ISO/IEC 23008-2 version 4 “High Efficiency Video Coding” (12/2016)</w:t>
      </w:r>
    </w:p>
    <w:p w14:paraId="4DE60B0C" w14:textId="324B561E" w:rsidR="00894118" w:rsidRDefault="00894118" w:rsidP="00894118">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sidRPr="00894118">
        <w:rPr>
          <w:rFonts w:eastAsia="Malgun Gothic"/>
          <w:bCs/>
          <w:szCs w:val="22"/>
          <w:lang w:val="en-CA"/>
        </w:rPr>
        <w:t>Rec. ITU-T H.264 | ISO/IEC 14496-10 “Advanced Video Coding” (04/2017)</w:t>
      </w:r>
    </w:p>
    <w:p w14:paraId="0F3391CC" w14:textId="1CA13338" w:rsidR="00D31510" w:rsidRDefault="00D31510" w:rsidP="00D31510">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sidRPr="00D31510">
        <w:rPr>
          <w:rFonts w:eastAsia="Malgun Gothic"/>
          <w:bCs/>
          <w:szCs w:val="22"/>
          <w:lang w:val="en-CA"/>
        </w:rPr>
        <w:t>“Video Clarity at IBC2016,” Video Clarity, 15-Jul-2016. [Online]. Available: https://videoclarity.com/video-clarity-at-ibc2016/. [Accessed: 19-Dec-2018].</w:t>
      </w:r>
    </w:p>
    <w:p w14:paraId="6F36B765" w14:textId="4DC69D12" w:rsidR="00D31510" w:rsidRDefault="00D31510" w:rsidP="00D31510">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Pr>
          <w:rFonts w:eastAsia="Malgun Gothic"/>
          <w:bCs/>
          <w:szCs w:val="22"/>
          <w:lang w:val="en-CA"/>
        </w:rPr>
        <w:t xml:space="preserve">“Color Volume Analysis Workflow” </w:t>
      </w:r>
      <w:proofErr w:type="spellStart"/>
      <w:r>
        <w:rPr>
          <w:rFonts w:eastAsia="Malgun Gothic"/>
          <w:bCs/>
          <w:szCs w:val="22"/>
          <w:lang w:val="en-CA"/>
        </w:rPr>
        <w:t>CalMAN</w:t>
      </w:r>
      <w:proofErr w:type="spellEnd"/>
      <w:r>
        <w:rPr>
          <w:rFonts w:eastAsia="Malgun Gothic"/>
          <w:bCs/>
          <w:szCs w:val="22"/>
          <w:lang w:val="en-CA"/>
        </w:rPr>
        <w:t xml:space="preserve">. [Online]. Available: </w:t>
      </w:r>
      <w:hyperlink r:id="rId10" w:history="1">
        <w:r w:rsidRPr="00D31510">
          <w:rPr>
            <w:lang w:val="en-CA"/>
          </w:rPr>
          <w:t>http://www.spectracal.com/Documents/QSGs/Color_Volume_Analysis_SetupGuide.pdf</w:t>
        </w:r>
      </w:hyperlink>
      <w:r>
        <w:rPr>
          <w:rFonts w:eastAsia="Malgun Gothic"/>
          <w:bCs/>
          <w:szCs w:val="22"/>
          <w:lang w:val="en-CA"/>
        </w:rPr>
        <w:t>. [Accessed: 19-Dec-2019]</w:t>
      </w:r>
    </w:p>
    <w:p w14:paraId="01BD95BE" w14:textId="12BD9257" w:rsidR="00D31510" w:rsidRDefault="00D31510" w:rsidP="00D31510">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sidRPr="00D31510">
        <w:rPr>
          <w:rFonts w:eastAsia="Malgun Gothic"/>
          <w:bCs/>
          <w:szCs w:val="22"/>
          <w:lang w:val="en-CA"/>
        </w:rPr>
        <w:t>“SRI INTERNATIONAL,” IBC Show, 17-Aug-2018. [Online]. Available: https://show.ibc.org/node/8247. [Accessed: 19-Dec-2018].</w:t>
      </w:r>
    </w:p>
    <w:p w14:paraId="0DA3D0D3" w14:textId="2CE9DE91" w:rsidR="00E74BD2" w:rsidRDefault="00E74BD2" w:rsidP="00E74BD2">
      <w:pPr>
        <w:pStyle w:val="ListParagraph"/>
        <w:keepNext/>
        <w:numPr>
          <w:ilvl w:val="0"/>
          <w:numId w:val="12"/>
        </w:numPr>
        <w:tabs>
          <w:tab w:val="clear" w:pos="720"/>
          <w:tab w:val="left" w:pos="630"/>
          <w:tab w:val="left" w:pos="1191"/>
          <w:tab w:val="left" w:pos="1588"/>
          <w:tab w:val="left" w:pos="1985"/>
          <w:tab w:val="num" w:pos="2160"/>
        </w:tabs>
        <w:spacing w:before="181"/>
        <w:ind w:left="360"/>
        <w:outlineLvl w:val="2"/>
        <w:rPr>
          <w:rFonts w:eastAsia="Malgun Gothic"/>
          <w:bCs/>
          <w:szCs w:val="22"/>
          <w:lang w:val="en-CA"/>
        </w:rPr>
      </w:pPr>
      <w:r w:rsidRPr="00E74BD2">
        <w:rPr>
          <w:rFonts w:eastAsia="Malgun Gothic"/>
          <w:bCs/>
          <w:szCs w:val="22"/>
          <w:lang w:val="en-CA"/>
        </w:rPr>
        <w:t xml:space="preserve"> “Canon extends reference display line-up with the 12G-SDI capable DP-V2421, DP-V1711 and firmware updates for improved 4K HDR workflow - Canon Press Centre.” [Online]. Available: </w:t>
      </w:r>
      <w:r w:rsidRPr="00E74BD2">
        <w:rPr>
          <w:rFonts w:eastAsia="Malgun Gothic"/>
          <w:bCs/>
          <w:szCs w:val="22"/>
          <w:lang w:val="en-CA"/>
        </w:rPr>
        <w:lastRenderedPageBreak/>
        <w:t>https://www.canon-europe.com/press-centre/press-releases/2018/03/improved-4k-hdr-workflow/. [Accessed: 19-Dec-2018].</w:t>
      </w:r>
    </w:p>
    <w:p w14:paraId="230C1B92" w14:textId="1E3A98E9" w:rsidR="001701AD" w:rsidRPr="00894118" w:rsidRDefault="001701AD" w:rsidP="001701AD">
      <w:pPr>
        <w:pStyle w:val="ListParagraph"/>
        <w:keepNext/>
        <w:numPr>
          <w:ilvl w:val="0"/>
          <w:numId w:val="12"/>
        </w:numPr>
        <w:tabs>
          <w:tab w:val="clear" w:pos="720"/>
          <w:tab w:val="clear" w:pos="2160"/>
          <w:tab w:val="left" w:pos="630"/>
          <w:tab w:val="left" w:pos="1191"/>
          <w:tab w:val="left" w:pos="1588"/>
          <w:tab w:val="left" w:pos="1985"/>
        </w:tabs>
        <w:spacing w:before="181"/>
        <w:outlineLvl w:val="2"/>
        <w:rPr>
          <w:rFonts w:eastAsia="Malgun Gothic"/>
          <w:bCs/>
          <w:szCs w:val="22"/>
          <w:lang w:val="en-CA"/>
        </w:rPr>
      </w:pPr>
      <w:r>
        <w:rPr>
          <w:rFonts w:eastAsia="Malgun Gothic"/>
          <w:bCs/>
          <w:szCs w:val="22"/>
          <w:lang w:val="en-CA"/>
        </w:rPr>
        <w:t xml:space="preserve">ATSC “ATSC Standard: </w:t>
      </w:r>
      <w:r w:rsidRPr="001701AD">
        <w:rPr>
          <w:rFonts w:eastAsia="Malgun Gothic"/>
          <w:bCs/>
          <w:szCs w:val="22"/>
          <w:lang w:val="en-CA"/>
        </w:rPr>
        <w:t xml:space="preserve">Video – HEVC",” </w:t>
      </w:r>
      <w:r>
        <w:rPr>
          <w:rFonts w:eastAsia="Malgun Gothic"/>
          <w:bCs/>
          <w:szCs w:val="22"/>
          <w:lang w:val="en-CA"/>
        </w:rPr>
        <w:t xml:space="preserve">Doc. </w:t>
      </w:r>
      <w:r w:rsidRPr="001701AD">
        <w:rPr>
          <w:rFonts w:eastAsia="Malgun Gothic"/>
          <w:bCs/>
          <w:szCs w:val="22"/>
          <w:lang w:val="en-CA"/>
        </w:rPr>
        <w:t xml:space="preserve">A/341:2018, </w:t>
      </w:r>
      <w:r>
        <w:rPr>
          <w:rFonts w:eastAsia="Malgun Gothic"/>
          <w:bCs/>
          <w:szCs w:val="22"/>
          <w:lang w:val="en-CA"/>
        </w:rPr>
        <w:t>Advanced Television Systems Committee, Washington, D.C., 28 August 2018</w:t>
      </w:r>
      <w:r w:rsidRPr="001701AD">
        <w:rPr>
          <w:rFonts w:eastAsia="Malgun Gothic"/>
          <w:bCs/>
          <w:szCs w:val="22"/>
          <w:lang w:val="en-CA"/>
        </w:rPr>
        <w:t>.</w:t>
      </w:r>
    </w:p>
    <w:p w14:paraId="4EBF97D7"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F7C1403" w14:textId="48F3B2FC" w:rsidR="00342FF4" w:rsidRPr="005B217D" w:rsidRDefault="007A09D3" w:rsidP="009234A5">
      <w:pPr>
        <w:rPr>
          <w:szCs w:val="22"/>
          <w:lang w:val="en-CA"/>
        </w:rPr>
      </w:pPr>
      <w:r>
        <w:rPr>
          <w:b/>
          <w:szCs w:val="22"/>
          <w:lang w:val="en-CA"/>
        </w:rPr>
        <w:t>Dolby Laboratories,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0618A025" w14:textId="77777777" w:rsidR="007F1F8B" w:rsidRPr="005B217D" w:rsidRDefault="007F1F8B" w:rsidP="009234A5">
      <w:pPr>
        <w:rPr>
          <w:szCs w:val="22"/>
          <w:lang w:val="en-CA"/>
        </w:rPr>
      </w:pP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EB7D71" w14:textId="77777777" w:rsidR="00F56E55" w:rsidRDefault="00F56E55">
      <w:r>
        <w:separator/>
      </w:r>
    </w:p>
  </w:endnote>
  <w:endnote w:type="continuationSeparator" w:id="0">
    <w:p w14:paraId="3F7CB6E1" w14:textId="77777777" w:rsidR="00F56E55" w:rsidRDefault="00F56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14E9A303"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366F22">
      <w:rPr>
        <w:rStyle w:val="PageNumber"/>
        <w:noProof/>
      </w:rPr>
      <w:t>2019-01-03</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AB20B" w14:textId="77777777" w:rsidR="00F56E55" w:rsidRDefault="00F56E55">
      <w:r>
        <w:separator/>
      </w:r>
    </w:p>
  </w:footnote>
  <w:footnote w:type="continuationSeparator" w:id="0">
    <w:p w14:paraId="4B9D99A1" w14:textId="77777777" w:rsidR="00F56E55" w:rsidRDefault="00F56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C3CDA"/>
    <w:multiLevelType w:val="multilevel"/>
    <w:tmpl w:val="66183AD0"/>
    <w:lvl w:ilvl="0">
      <w:start w:val="1"/>
      <w:numFmt w:val="bullet"/>
      <w:lvlText w:val=""/>
      <w:lvlJc w:val="left"/>
      <w:pPr>
        <w:ind w:left="432" w:hanging="432"/>
      </w:pPr>
      <w:rPr>
        <w:rFonts w:ascii="Symbol" w:hAnsi="Symbol"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A3B3D"/>
    <w:multiLevelType w:val="hybridMultilevel"/>
    <w:tmpl w:val="A2FE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BE1148"/>
    <w:multiLevelType w:val="hybridMultilevel"/>
    <w:tmpl w:val="38046A8C"/>
    <w:lvl w:ilvl="0" w:tplc="3A8EC28E">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8"/>
  </w:num>
  <w:num w:numId="7">
    <w:abstractNumId w:val="9"/>
  </w:num>
  <w:num w:numId="8">
    <w:abstractNumId w:val="8"/>
  </w:num>
  <w:num w:numId="9">
    <w:abstractNumId w:val="1"/>
  </w:num>
  <w:num w:numId="10">
    <w:abstractNumId w:val="6"/>
  </w:num>
  <w:num w:numId="11">
    <w:abstractNumId w:val="3"/>
  </w:num>
  <w:num w:numId="12">
    <w:abstractNumId w:val="5"/>
  </w:num>
  <w:num w:numId="13">
    <w:abstractNumId w:val="13"/>
  </w:num>
  <w:num w:numId="14">
    <w:abstractNumId w:val="7"/>
  </w:num>
  <w:num w:numId="15">
    <w:abstractNumId w:val="2"/>
  </w:num>
  <w:num w:numId="16">
    <w:abstractNumId w:val="15"/>
  </w:num>
  <w:num w:numId="1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Carthy, Sean">
    <w15:presenceInfo w15:providerId="AD" w15:userId="S-1-5-21-2457142945-2322155060-3342925858-136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1F9A"/>
    <w:rsid w:val="0001553A"/>
    <w:rsid w:val="00023A2A"/>
    <w:rsid w:val="000308A3"/>
    <w:rsid w:val="00044DB5"/>
    <w:rsid w:val="000458BC"/>
    <w:rsid w:val="00045C41"/>
    <w:rsid w:val="00046C03"/>
    <w:rsid w:val="00051457"/>
    <w:rsid w:val="00065039"/>
    <w:rsid w:val="0007614F"/>
    <w:rsid w:val="000A0A2C"/>
    <w:rsid w:val="000B0C0F"/>
    <w:rsid w:val="000B1C6B"/>
    <w:rsid w:val="000B4FF9"/>
    <w:rsid w:val="000C09AC"/>
    <w:rsid w:val="000C3D98"/>
    <w:rsid w:val="000E00F3"/>
    <w:rsid w:val="000F1148"/>
    <w:rsid w:val="000F158C"/>
    <w:rsid w:val="000F2A36"/>
    <w:rsid w:val="000F6C4F"/>
    <w:rsid w:val="00102993"/>
    <w:rsid w:val="00102F3D"/>
    <w:rsid w:val="00124E38"/>
    <w:rsid w:val="0012580B"/>
    <w:rsid w:val="00131F90"/>
    <w:rsid w:val="0013526E"/>
    <w:rsid w:val="00146152"/>
    <w:rsid w:val="00165B71"/>
    <w:rsid w:val="001701AD"/>
    <w:rsid w:val="00171371"/>
    <w:rsid w:val="00175A24"/>
    <w:rsid w:val="0018104A"/>
    <w:rsid w:val="00187E58"/>
    <w:rsid w:val="001A297E"/>
    <w:rsid w:val="001A368E"/>
    <w:rsid w:val="001A7329"/>
    <w:rsid w:val="001A792F"/>
    <w:rsid w:val="001B208E"/>
    <w:rsid w:val="001B4E28"/>
    <w:rsid w:val="001C16B9"/>
    <w:rsid w:val="001C3525"/>
    <w:rsid w:val="001C3AFB"/>
    <w:rsid w:val="001C7699"/>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52C9B"/>
    <w:rsid w:val="00263398"/>
    <w:rsid w:val="00266F06"/>
    <w:rsid w:val="00275BCF"/>
    <w:rsid w:val="0027779F"/>
    <w:rsid w:val="00291E36"/>
    <w:rsid w:val="00292257"/>
    <w:rsid w:val="002A54E0"/>
    <w:rsid w:val="002B1595"/>
    <w:rsid w:val="002B191D"/>
    <w:rsid w:val="002B66A3"/>
    <w:rsid w:val="002D0AF6"/>
    <w:rsid w:val="002D16A2"/>
    <w:rsid w:val="002F164D"/>
    <w:rsid w:val="00306206"/>
    <w:rsid w:val="00317D85"/>
    <w:rsid w:val="00327C56"/>
    <w:rsid w:val="003315A1"/>
    <w:rsid w:val="003373EC"/>
    <w:rsid w:val="00342FF4"/>
    <w:rsid w:val="00346148"/>
    <w:rsid w:val="003669EA"/>
    <w:rsid w:val="00366F22"/>
    <w:rsid w:val="003706CC"/>
    <w:rsid w:val="00377710"/>
    <w:rsid w:val="003811E9"/>
    <w:rsid w:val="003A2D8E"/>
    <w:rsid w:val="003A7CE6"/>
    <w:rsid w:val="003B0479"/>
    <w:rsid w:val="003B228E"/>
    <w:rsid w:val="003C20E4"/>
    <w:rsid w:val="003D6342"/>
    <w:rsid w:val="003E6F90"/>
    <w:rsid w:val="003F5D0F"/>
    <w:rsid w:val="00414101"/>
    <w:rsid w:val="004234F0"/>
    <w:rsid w:val="00433DDB"/>
    <w:rsid w:val="00437619"/>
    <w:rsid w:val="00465A1E"/>
    <w:rsid w:val="004870D3"/>
    <w:rsid w:val="004A2A63"/>
    <w:rsid w:val="004B210C"/>
    <w:rsid w:val="004C2C2E"/>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2045"/>
    <w:rsid w:val="005C385F"/>
    <w:rsid w:val="005D0A06"/>
    <w:rsid w:val="005D35ED"/>
    <w:rsid w:val="005E1AC6"/>
    <w:rsid w:val="005E2431"/>
    <w:rsid w:val="005F6F1B"/>
    <w:rsid w:val="00624B33"/>
    <w:rsid w:val="0063041A"/>
    <w:rsid w:val="00630AA2"/>
    <w:rsid w:val="00646707"/>
    <w:rsid w:val="00646B4E"/>
    <w:rsid w:val="00657F7E"/>
    <w:rsid w:val="00662E58"/>
    <w:rsid w:val="00664DCF"/>
    <w:rsid w:val="00690C02"/>
    <w:rsid w:val="00693E11"/>
    <w:rsid w:val="006A16B0"/>
    <w:rsid w:val="006B20FE"/>
    <w:rsid w:val="006B3D46"/>
    <w:rsid w:val="006B6038"/>
    <w:rsid w:val="006B6A6A"/>
    <w:rsid w:val="006C5D39"/>
    <w:rsid w:val="006D6D9B"/>
    <w:rsid w:val="006E2810"/>
    <w:rsid w:val="006E28D7"/>
    <w:rsid w:val="006E5417"/>
    <w:rsid w:val="006F06E3"/>
    <w:rsid w:val="007023DE"/>
    <w:rsid w:val="00710DA5"/>
    <w:rsid w:val="00712F60"/>
    <w:rsid w:val="00720E3B"/>
    <w:rsid w:val="0074393F"/>
    <w:rsid w:val="00745F6B"/>
    <w:rsid w:val="00755276"/>
    <w:rsid w:val="0075585E"/>
    <w:rsid w:val="00770571"/>
    <w:rsid w:val="007768FF"/>
    <w:rsid w:val="007824D3"/>
    <w:rsid w:val="00796EE3"/>
    <w:rsid w:val="007A09D3"/>
    <w:rsid w:val="007A7D29"/>
    <w:rsid w:val="007B4AB8"/>
    <w:rsid w:val="007D1181"/>
    <w:rsid w:val="007E01A3"/>
    <w:rsid w:val="007E5886"/>
    <w:rsid w:val="007F1F8B"/>
    <w:rsid w:val="007F67A1"/>
    <w:rsid w:val="00806DFE"/>
    <w:rsid w:val="00811C05"/>
    <w:rsid w:val="008206C8"/>
    <w:rsid w:val="00844F73"/>
    <w:rsid w:val="0085080F"/>
    <w:rsid w:val="00855232"/>
    <w:rsid w:val="008637CF"/>
    <w:rsid w:val="0086387C"/>
    <w:rsid w:val="00865465"/>
    <w:rsid w:val="00874A6C"/>
    <w:rsid w:val="00876C65"/>
    <w:rsid w:val="00885374"/>
    <w:rsid w:val="00894118"/>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976E7"/>
    <w:rsid w:val="009A523D"/>
    <w:rsid w:val="009B02A1"/>
    <w:rsid w:val="009B24FC"/>
    <w:rsid w:val="009C01FD"/>
    <w:rsid w:val="009C0E58"/>
    <w:rsid w:val="009F496B"/>
    <w:rsid w:val="00A01439"/>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34FE6"/>
    <w:rsid w:val="00B4194A"/>
    <w:rsid w:val="00B50F66"/>
    <w:rsid w:val="00B5222E"/>
    <w:rsid w:val="00B53179"/>
    <w:rsid w:val="00B600CD"/>
    <w:rsid w:val="00B61C96"/>
    <w:rsid w:val="00B73A2A"/>
    <w:rsid w:val="00B94B06"/>
    <w:rsid w:val="00B94C28"/>
    <w:rsid w:val="00BA7CC6"/>
    <w:rsid w:val="00BB7439"/>
    <w:rsid w:val="00BC10BA"/>
    <w:rsid w:val="00BC5AFD"/>
    <w:rsid w:val="00BD5566"/>
    <w:rsid w:val="00BE086E"/>
    <w:rsid w:val="00C04F43"/>
    <w:rsid w:val="00C0609D"/>
    <w:rsid w:val="00C115AB"/>
    <w:rsid w:val="00C173A4"/>
    <w:rsid w:val="00C26CCB"/>
    <w:rsid w:val="00C30249"/>
    <w:rsid w:val="00C33ADC"/>
    <w:rsid w:val="00C3723B"/>
    <w:rsid w:val="00C42466"/>
    <w:rsid w:val="00C428A9"/>
    <w:rsid w:val="00C506E5"/>
    <w:rsid w:val="00C606C9"/>
    <w:rsid w:val="00C80288"/>
    <w:rsid w:val="00C84003"/>
    <w:rsid w:val="00C90650"/>
    <w:rsid w:val="00C97D78"/>
    <w:rsid w:val="00CC2AAE"/>
    <w:rsid w:val="00CC5A42"/>
    <w:rsid w:val="00CD0EAB"/>
    <w:rsid w:val="00CE5E02"/>
    <w:rsid w:val="00CE717F"/>
    <w:rsid w:val="00CF1DEA"/>
    <w:rsid w:val="00CF34DB"/>
    <w:rsid w:val="00CF558F"/>
    <w:rsid w:val="00D010C0"/>
    <w:rsid w:val="00D073E2"/>
    <w:rsid w:val="00D22D2E"/>
    <w:rsid w:val="00D23BB6"/>
    <w:rsid w:val="00D31510"/>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D5F39"/>
    <w:rsid w:val="00DE6B43"/>
    <w:rsid w:val="00DF4147"/>
    <w:rsid w:val="00DF7253"/>
    <w:rsid w:val="00E11923"/>
    <w:rsid w:val="00E17CD5"/>
    <w:rsid w:val="00E262D4"/>
    <w:rsid w:val="00E36250"/>
    <w:rsid w:val="00E410C8"/>
    <w:rsid w:val="00E54511"/>
    <w:rsid w:val="00E61DAC"/>
    <w:rsid w:val="00E72B80"/>
    <w:rsid w:val="00E74387"/>
    <w:rsid w:val="00E74BD2"/>
    <w:rsid w:val="00E75D41"/>
    <w:rsid w:val="00E75FE3"/>
    <w:rsid w:val="00E86C4C"/>
    <w:rsid w:val="00E907A3"/>
    <w:rsid w:val="00E92B2E"/>
    <w:rsid w:val="00EA5AE0"/>
    <w:rsid w:val="00EB7AB1"/>
    <w:rsid w:val="00EE7CD8"/>
    <w:rsid w:val="00EF26C3"/>
    <w:rsid w:val="00EF48CC"/>
    <w:rsid w:val="00EF75D4"/>
    <w:rsid w:val="00EF77AB"/>
    <w:rsid w:val="00F00801"/>
    <w:rsid w:val="00F167AF"/>
    <w:rsid w:val="00F23496"/>
    <w:rsid w:val="00F24A15"/>
    <w:rsid w:val="00F56E55"/>
    <w:rsid w:val="00F670C0"/>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F23496"/>
    <w:rPr>
      <w:color w:val="808080"/>
      <w:shd w:val="clear" w:color="auto" w:fill="E6E6E6"/>
    </w:rPr>
  </w:style>
  <w:style w:type="paragraph" w:styleId="ListParagraph">
    <w:name w:val="List Paragraph"/>
    <w:basedOn w:val="Normal"/>
    <w:uiPriority w:val="34"/>
    <w:qFormat/>
    <w:rsid w:val="00EF26C3"/>
    <w:pPr>
      <w:ind w:left="720"/>
      <w:contextualSpacing/>
    </w:pPr>
  </w:style>
  <w:style w:type="character" w:customStyle="1" w:styleId="Heading1Char">
    <w:name w:val="Heading 1 Char"/>
    <w:basedOn w:val="DefaultParagraphFont"/>
    <w:link w:val="Heading1"/>
    <w:rsid w:val="00EF26C3"/>
    <w:rPr>
      <w:rFonts w:cs="Arial"/>
      <w:b/>
      <w:bCs/>
      <w:kern w:val="32"/>
      <w:sz w:val="32"/>
      <w:szCs w:val="32"/>
    </w:rPr>
  </w:style>
  <w:style w:type="character" w:styleId="CommentReference">
    <w:name w:val="annotation reference"/>
    <w:basedOn w:val="DefaultParagraphFont"/>
    <w:rsid w:val="00E74BD2"/>
    <w:rPr>
      <w:sz w:val="16"/>
      <w:szCs w:val="16"/>
    </w:rPr>
  </w:style>
  <w:style w:type="paragraph" w:styleId="CommentText">
    <w:name w:val="annotation text"/>
    <w:basedOn w:val="Normal"/>
    <w:link w:val="CommentTextChar"/>
    <w:rsid w:val="00E74BD2"/>
    <w:rPr>
      <w:sz w:val="20"/>
    </w:rPr>
  </w:style>
  <w:style w:type="character" w:customStyle="1" w:styleId="CommentTextChar">
    <w:name w:val="Comment Text Char"/>
    <w:basedOn w:val="DefaultParagraphFont"/>
    <w:link w:val="CommentText"/>
    <w:rsid w:val="00E74BD2"/>
  </w:style>
  <w:style w:type="paragraph" w:styleId="CommentSubject">
    <w:name w:val="annotation subject"/>
    <w:basedOn w:val="CommentText"/>
    <w:next w:val="CommentText"/>
    <w:link w:val="CommentSubjectChar"/>
    <w:rsid w:val="00E74BD2"/>
    <w:rPr>
      <w:b/>
      <w:bCs/>
    </w:rPr>
  </w:style>
  <w:style w:type="character" w:customStyle="1" w:styleId="CommentSubjectChar">
    <w:name w:val="Comment Subject Char"/>
    <w:basedOn w:val="CommentTextChar"/>
    <w:link w:val="CommentSubject"/>
    <w:rsid w:val="00E74BD2"/>
    <w:rPr>
      <w:b/>
      <w:bCs/>
    </w:rPr>
  </w:style>
  <w:style w:type="paragraph" w:styleId="NormalWeb">
    <w:name w:val="Normal (Web)"/>
    <w:basedOn w:val="Normal"/>
    <w:rsid w:val="00CF1D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6463">
      <w:bodyDiv w:val="1"/>
      <w:marLeft w:val="0"/>
      <w:marRight w:val="0"/>
      <w:marTop w:val="0"/>
      <w:marBottom w:val="0"/>
      <w:divBdr>
        <w:top w:val="none" w:sz="0" w:space="0" w:color="auto"/>
        <w:left w:val="none" w:sz="0" w:space="0" w:color="auto"/>
        <w:bottom w:val="none" w:sz="0" w:space="0" w:color="auto"/>
        <w:right w:val="none" w:sz="0" w:space="0" w:color="auto"/>
      </w:divBdr>
      <w:divsChild>
        <w:div w:id="34740846">
          <w:marLeft w:val="0"/>
          <w:marRight w:val="0"/>
          <w:marTop w:val="0"/>
          <w:marBottom w:val="0"/>
          <w:divBdr>
            <w:top w:val="none" w:sz="0" w:space="0" w:color="auto"/>
            <w:left w:val="none" w:sz="0" w:space="0" w:color="auto"/>
            <w:bottom w:val="none" w:sz="0" w:space="0" w:color="auto"/>
            <w:right w:val="none" w:sz="0" w:space="0" w:color="auto"/>
          </w:divBdr>
          <w:divsChild>
            <w:div w:id="185676470">
              <w:marLeft w:val="0"/>
              <w:marRight w:val="0"/>
              <w:marTop w:val="0"/>
              <w:marBottom w:val="0"/>
              <w:divBdr>
                <w:top w:val="none" w:sz="0" w:space="0" w:color="auto"/>
                <w:left w:val="none" w:sz="0" w:space="0" w:color="auto"/>
                <w:bottom w:val="none" w:sz="0" w:space="0" w:color="auto"/>
                <w:right w:val="none" w:sz="0" w:space="0" w:color="auto"/>
              </w:divBdr>
              <w:divsChild>
                <w:div w:id="189002421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spectracal.com/Documents/QSGs/Color_Volume_Analysis_SetupGuide.pdf" TargetMode="External"/><Relationship Id="rId4" Type="http://schemas.openxmlformats.org/officeDocument/2006/relationships/webSettings" Target="webSettings.xml"/><Relationship Id="rId9" Type="http://schemas.openxmlformats.org/officeDocument/2006/relationships/hyperlink" Target="mailto:sean.mccarthy@dolb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1785</Words>
  <Characters>10179</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11941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McCarthy, Sean</cp:lastModifiedBy>
  <cp:revision>3</cp:revision>
  <cp:lastPrinted>1900-01-01T08:00:00Z</cp:lastPrinted>
  <dcterms:created xsi:type="dcterms:W3CDTF">2019-01-10T14:54:00Z</dcterms:created>
  <dcterms:modified xsi:type="dcterms:W3CDTF">2019-01-10T14:57:00Z</dcterms:modified>
</cp:coreProperties>
</file>