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A44B62" w14:paraId="669632F9" w14:textId="77777777" w:rsidTr="00C56F3D">
        <w:trPr>
          <w:trHeight w:val="864"/>
        </w:trPr>
        <w:tc>
          <w:tcPr>
            <w:tcW w:w="6408" w:type="dxa"/>
          </w:tcPr>
          <w:p w14:paraId="4FBC5DAA" w14:textId="0F5D19E2" w:rsidR="006C5D39" w:rsidRPr="00FD5B8E" w:rsidRDefault="00E41B77" w:rsidP="00C97D78">
            <w:pPr>
              <w:tabs>
                <w:tab w:val="left" w:pos="7200"/>
              </w:tabs>
              <w:spacing w:before="0"/>
              <w:rPr>
                <w:b/>
                <w:szCs w:val="22"/>
              </w:rPr>
            </w:pPr>
            <w:r>
              <w:rPr>
                <w:b/>
                <w:noProof/>
                <w:szCs w:val="22"/>
                <w:lang w:val="en-US"/>
              </w:rPr>
              <mc:AlternateContent>
                <mc:Choice Requires="wpg">
                  <w:drawing>
                    <wp:anchor distT="0" distB="0" distL="114300" distR="114300" simplePos="0" relativeHeight="251656704" behindDoc="0" locked="0" layoutInCell="1" allowOverlap="1" wp14:anchorId="4B689B23" wp14:editId="624F181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97 h 297"/>
                                    <a:gd name="T2" fmla="*/ 4 w 309"/>
                                    <a:gd name="T3" fmla="*/ 256 h 297"/>
                                    <a:gd name="T4" fmla="*/ 4 w 309"/>
                                    <a:gd name="T5" fmla="*/ 254 h 297"/>
                                    <a:gd name="T6" fmla="*/ 4 w 309"/>
                                    <a:gd name="T7" fmla="*/ 247 h 297"/>
                                    <a:gd name="T8" fmla="*/ 4 w 309"/>
                                    <a:gd name="T9" fmla="*/ 241 h 297"/>
                                    <a:gd name="T10" fmla="*/ 4 w 309"/>
                                    <a:gd name="T11" fmla="*/ 238 h 297"/>
                                    <a:gd name="T12" fmla="*/ 4 w 309"/>
                                    <a:gd name="T13" fmla="*/ 232 h 297"/>
                                    <a:gd name="T14" fmla="*/ 7 w 309"/>
                                    <a:gd name="T15" fmla="*/ 228 h 297"/>
                                    <a:gd name="T16" fmla="*/ 7 w 309"/>
                                    <a:gd name="T17" fmla="*/ 222 h 297"/>
                                    <a:gd name="T18" fmla="*/ 7 w 309"/>
                                    <a:gd name="T19" fmla="*/ 220 h 297"/>
                                    <a:gd name="T20" fmla="*/ 10 w 309"/>
                                    <a:gd name="T21" fmla="*/ 213 h 297"/>
                                    <a:gd name="T22" fmla="*/ 10 w 309"/>
                                    <a:gd name="T23" fmla="*/ 210 h 297"/>
                                    <a:gd name="T24" fmla="*/ 10 w 309"/>
                                    <a:gd name="T25" fmla="*/ 203 h 297"/>
                                    <a:gd name="T26" fmla="*/ 12 w 309"/>
                                    <a:gd name="T27" fmla="*/ 201 h 297"/>
                                    <a:gd name="T28" fmla="*/ 12 w 309"/>
                                    <a:gd name="T29" fmla="*/ 194 h 297"/>
                                    <a:gd name="T30" fmla="*/ 16 w 309"/>
                                    <a:gd name="T31" fmla="*/ 191 h 297"/>
                                    <a:gd name="T32" fmla="*/ 16 w 309"/>
                                    <a:gd name="T33" fmla="*/ 186 h 297"/>
                                    <a:gd name="T34" fmla="*/ 19 w 309"/>
                                    <a:gd name="T35" fmla="*/ 182 h 297"/>
                                    <a:gd name="T36" fmla="*/ 19 w 309"/>
                                    <a:gd name="T37" fmla="*/ 176 h 297"/>
                                    <a:gd name="T38" fmla="*/ 22 w 309"/>
                                    <a:gd name="T39" fmla="*/ 173 h 297"/>
                                    <a:gd name="T40" fmla="*/ 22 w 309"/>
                                    <a:gd name="T41" fmla="*/ 169 h 297"/>
                                    <a:gd name="T42" fmla="*/ 25 w 309"/>
                                    <a:gd name="T43" fmla="*/ 164 h 297"/>
                                    <a:gd name="T44" fmla="*/ 25 w 309"/>
                                    <a:gd name="T45" fmla="*/ 160 h 297"/>
                                    <a:gd name="T46" fmla="*/ 29 w 309"/>
                                    <a:gd name="T47" fmla="*/ 157 h 297"/>
                                    <a:gd name="T48" fmla="*/ 32 w 309"/>
                                    <a:gd name="T49" fmla="*/ 151 h 297"/>
                                    <a:gd name="T50" fmla="*/ 32 w 309"/>
                                    <a:gd name="T51" fmla="*/ 148 h 297"/>
                                    <a:gd name="T52" fmla="*/ 34 w 309"/>
                                    <a:gd name="T53" fmla="*/ 145 h 297"/>
                                    <a:gd name="T54" fmla="*/ 37 w 309"/>
                                    <a:gd name="T55" fmla="*/ 139 h 297"/>
                                    <a:gd name="T56" fmla="*/ 41 w 309"/>
                                    <a:gd name="T57" fmla="*/ 135 h 297"/>
                                    <a:gd name="T58" fmla="*/ 41 w 309"/>
                                    <a:gd name="T59" fmla="*/ 133 h 297"/>
                                    <a:gd name="T60" fmla="*/ 44 w 309"/>
                                    <a:gd name="T61" fmla="*/ 126 h 297"/>
                                    <a:gd name="T62" fmla="*/ 47 w 309"/>
                                    <a:gd name="T63" fmla="*/ 123 h 297"/>
                                    <a:gd name="T64" fmla="*/ 50 w 309"/>
                                    <a:gd name="T65" fmla="*/ 120 h 297"/>
                                    <a:gd name="T66" fmla="*/ 54 w 309"/>
                                    <a:gd name="T67" fmla="*/ 117 h 297"/>
                                    <a:gd name="T68" fmla="*/ 57 w 309"/>
                                    <a:gd name="T69" fmla="*/ 111 h 297"/>
                                    <a:gd name="T70" fmla="*/ 59 w 309"/>
                                    <a:gd name="T71" fmla="*/ 108 h 297"/>
                                    <a:gd name="T72" fmla="*/ 62 w 309"/>
                                    <a:gd name="T73" fmla="*/ 104 h 297"/>
                                    <a:gd name="T74" fmla="*/ 66 w 309"/>
                                    <a:gd name="T75" fmla="*/ 101 h 297"/>
                                    <a:gd name="T76" fmla="*/ 69 w 309"/>
                                    <a:gd name="T77" fmla="*/ 98 h 297"/>
                                    <a:gd name="T78" fmla="*/ 69 w 309"/>
                                    <a:gd name="T79" fmla="*/ 96 h 297"/>
                                    <a:gd name="T80" fmla="*/ 88 w 309"/>
                                    <a:gd name="T81" fmla="*/ 77 h 297"/>
                                    <a:gd name="T82" fmla="*/ 91 w 309"/>
                                    <a:gd name="T83" fmla="*/ 74 h 297"/>
                                    <a:gd name="T84" fmla="*/ 94 w 309"/>
                                    <a:gd name="T85" fmla="*/ 70 h 297"/>
                                    <a:gd name="T86" fmla="*/ 97 w 309"/>
                                    <a:gd name="T87" fmla="*/ 67 h 297"/>
                                    <a:gd name="T88" fmla="*/ 104 w 309"/>
                                    <a:gd name="T89" fmla="*/ 64 h 297"/>
                                    <a:gd name="T90" fmla="*/ 106 w 309"/>
                                    <a:gd name="T91" fmla="*/ 62 h 297"/>
                                    <a:gd name="T92" fmla="*/ 109 w 309"/>
                                    <a:gd name="T93" fmla="*/ 58 h 297"/>
                                    <a:gd name="T94" fmla="*/ 113 w 309"/>
                                    <a:gd name="T95" fmla="*/ 55 h 297"/>
                                    <a:gd name="T96" fmla="*/ 116 w 309"/>
                                    <a:gd name="T97" fmla="*/ 55 h 297"/>
                                    <a:gd name="T98" fmla="*/ 121 w 309"/>
                                    <a:gd name="T99" fmla="*/ 52 h 297"/>
                                    <a:gd name="T100" fmla="*/ 125 w 309"/>
                                    <a:gd name="T101" fmla="*/ 49 h 297"/>
                                    <a:gd name="T102" fmla="*/ 127 w 309"/>
                                    <a:gd name="T103" fmla="*/ 45 h 297"/>
                                    <a:gd name="T104" fmla="*/ 133 w 309"/>
                                    <a:gd name="T105" fmla="*/ 43 h 297"/>
                                    <a:gd name="T106" fmla="*/ 137 w 309"/>
                                    <a:gd name="T107" fmla="*/ 43 h 297"/>
                                    <a:gd name="T108" fmla="*/ 140 w 309"/>
                                    <a:gd name="T109" fmla="*/ 40 h 297"/>
                                    <a:gd name="T110" fmla="*/ 147 w 309"/>
                                    <a:gd name="T111" fmla="*/ 38 h 297"/>
                                    <a:gd name="T112" fmla="*/ 150 w 309"/>
                                    <a:gd name="T113" fmla="*/ 34 h 297"/>
                                    <a:gd name="T114" fmla="*/ 152 w 309"/>
                                    <a:gd name="T115" fmla="*/ 34 h 297"/>
                                    <a:gd name="T116" fmla="*/ 159 w 309"/>
                                    <a:gd name="T117" fmla="*/ 31 h 297"/>
                                    <a:gd name="T118" fmla="*/ 162 w 309"/>
                                    <a:gd name="T119" fmla="*/ 29 h 297"/>
                                    <a:gd name="T120" fmla="*/ 168 w 309"/>
                                    <a:gd name="T121" fmla="*/ 29 h 297"/>
                                    <a:gd name="T122" fmla="*/ 172 w 309"/>
                                    <a:gd name="T123" fmla="*/ 25 h 297"/>
                                    <a:gd name="T124" fmla="*/ 177 w 309"/>
                                    <a:gd name="T125" fmla="*/ 25 h 297"/>
                                    <a:gd name="T126" fmla="*/ 180 w 309"/>
                                    <a:gd name="T127" fmla="*/ 22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0 w 171"/>
                                    <a:gd name="T1" fmla="*/ 407 h 411"/>
                                    <a:gd name="T2" fmla="*/ 0 w 171"/>
                                    <a:gd name="T3" fmla="*/ 407 h 411"/>
                                    <a:gd name="T4" fmla="*/ 7 w 171"/>
                                    <a:gd name="T5" fmla="*/ 407 h 411"/>
                                    <a:gd name="T6" fmla="*/ 9 w 171"/>
                                    <a:gd name="T7" fmla="*/ 404 h 411"/>
                                    <a:gd name="T8" fmla="*/ 16 w 171"/>
                                    <a:gd name="T9" fmla="*/ 401 h 411"/>
                                    <a:gd name="T10" fmla="*/ 19 w 171"/>
                                    <a:gd name="T11" fmla="*/ 401 h 411"/>
                                    <a:gd name="T12" fmla="*/ 24 w 171"/>
                                    <a:gd name="T13" fmla="*/ 398 h 411"/>
                                    <a:gd name="T14" fmla="*/ 28 w 171"/>
                                    <a:gd name="T15" fmla="*/ 395 h 411"/>
                                    <a:gd name="T16" fmla="*/ 30 w 171"/>
                                    <a:gd name="T17" fmla="*/ 395 h 411"/>
                                    <a:gd name="T18" fmla="*/ 36 w 171"/>
                                    <a:gd name="T19" fmla="*/ 392 h 411"/>
                                    <a:gd name="T20" fmla="*/ 40 w 171"/>
                                    <a:gd name="T21" fmla="*/ 389 h 411"/>
                                    <a:gd name="T22" fmla="*/ 43 w 171"/>
                                    <a:gd name="T23" fmla="*/ 385 h 411"/>
                                    <a:gd name="T24" fmla="*/ 50 w 171"/>
                                    <a:gd name="T25" fmla="*/ 383 h 411"/>
                                    <a:gd name="T26" fmla="*/ 53 w 171"/>
                                    <a:gd name="T27" fmla="*/ 383 h 411"/>
                                    <a:gd name="T28" fmla="*/ 55 w 171"/>
                                    <a:gd name="T29" fmla="*/ 381 h 411"/>
                                    <a:gd name="T30" fmla="*/ 58 w 171"/>
                                    <a:gd name="T31" fmla="*/ 378 h 411"/>
                                    <a:gd name="T32" fmla="*/ 65 w 171"/>
                                    <a:gd name="T33" fmla="*/ 374 h 411"/>
                                    <a:gd name="T34" fmla="*/ 68 w 171"/>
                                    <a:gd name="T35" fmla="*/ 371 h 411"/>
                                    <a:gd name="T36" fmla="*/ 71 w 171"/>
                                    <a:gd name="T37" fmla="*/ 368 h 411"/>
                                    <a:gd name="T38" fmla="*/ 75 w 171"/>
                                    <a:gd name="T39" fmla="*/ 365 h 411"/>
                                    <a:gd name="T40" fmla="*/ 80 w 171"/>
                                    <a:gd name="T41" fmla="*/ 359 h 411"/>
                                    <a:gd name="T42" fmla="*/ 87 w 171"/>
                                    <a:gd name="T43" fmla="*/ 356 h 411"/>
                                    <a:gd name="T44" fmla="*/ 90 w 171"/>
                                    <a:gd name="T45" fmla="*/ 353 h 411"/>
                                    <a:gd name="T46" fmla="*/ 93 w 171"/>
                                    <a:gd name="T47" fmla="*/ 349 h 411"/>
                                    <a:gd name="T48" fmla="*/ 100 w 171"/>
                                    <a:gd name="T49" fmla="*/ 344 h 411"/>
                                    <a:gd name="T50" fmla="*/ 102 w 171"/>
                                    <a:gd name="T51" fmla="*/ 337 h 411"/>
                                    <a:gd name="T52" fmla="*/ 105 w 171"/>
                                    <a:gd name="T53" fmla="*/ 334 h 411"/>
                                    <a:gd name="T54" fmla="*/ 109 w 171"/>
                                    <a:gd name="T55" fmla="*/ 331 h 411"/>
                                    <a:gd name="T56" fmla="*/ 112 w 171"/>
                                    <a:gd name="T57" fmla="*/ 328 h 411"/>
                                    <a:gd name="T58" fmla="*/ 115 w 171"/>
                                    <a:gd name="T59" fmla="*/ 325 h 411"/>
                                    <a:gd name="T60" fmla="*/ 115 w 171"/>
                                    <a:gd name="T61" fmla="*/ 322 h 411"/>
                                    <a:gd name="T62" fmla="*/ 122 w 171"/>
                                    <a:gd name="T63" fmla="*/ 315 h 411"/>
                                    <a:gd name="T64" fmla="*/ 122 w 171"/>
                                    <a:gd name="T65" fmla="*/ 312 h 411"/>
                                    <a:gd name="T66" fmla="*/ 124 w 171"/>
                                    <a:gd name="T67" fmla="*/ 310 h 411"/>
                                    <a:gd name="T68" fmla="*/ 127 w 171"/>
                                    <a:gd name="T69" fmla="*/ 306 h 411"/>
                                    <a:gd name="T70" fmla="*/ 130 w 171"/>
                                    <a:gd name="T71" fmla="*/ 300 h 411"/>
                                    <a:gd name="T72" fmla="*/ 134 w 171"/>
                                    <a:gd name="T73" fmla="*/ 297 h 411"/>
                                    <a:gd name="T74" fmla="*/ 134 w 171"/>
                                    <a:gd name="T75" fmla="*/ 294 h 411"/>
                                    <a:gd name="T76" fmla="*/ 137 w 171"/>
                                    <a:gd name="T77" fmla="*/ 288 h 411"/>
                                    <a:gd name="T78" fmla="*/ 140 w 171"/>
                                    <a:gd name="T79" fmla="*/ 284 h 411"/>
                                    <a:gd name="T80" fmla="*/ 143 w 171"/>
                                    <a:gd name="T81" fmla="*/ 281 h 411"/>
                                    <a:gd name="T82" fmla="*/ 143 w 171"/>
                                    <a:gd name="T83" fmla="*/ 276 h 411"/>
                                    <a:gd name="T84" fmla="*/ 147 w 171"/>
                                    <a:gd name="T85" fmla="*/ 272 h 411"/>
                                    <a:gd name="T86" fmla="*/ 147 w 171"/>
                                    <a:gd name="T87" fmla="*/ 269 h 411"/>
                                    <a:gd name="T88" fmla="*/ 149 w 171"/>
                                    <a:gd name="T89" fmla="*/ 263 h 411"/>
                                    <a:gd name="T90" fmla="*/ 152 w 171"/>
                                    <a:gd name="T91" fmla="*/ 259 h 411"/>
                                    <a:gd name="T92" fmla="*/ 152 w 171"/>
                                    <a:gd name="T93" fmla="*/ 254 h 411"/>
                                    <a:gd name="T94" fmla="*/ 152 w 171"/>
                                    <a:gd name="T95" fmla="*/ 250 h 411"/>
                                    <a:gd name="T96" fmla="*/ 155 w 171"/>
                                    <a:gd name="T97" fmla="*/ 244 h 411"/>
                                    <a:gd name="T98" fmla="*/ 159 w 171"/>
                                    <a:gd name="T99" fmla="*/ 242 h 411"/>
                                    <a:gd name="T100" fmla="*/ 159 w 171"/>
                                    <a:gd name="T101" fmla="*/ 238 h 411"/>
                                    <a:gd name="T102" fmla="*/ 159 w 171"/>
                                    <a:gd name="T103" fmla="*/ 232 h 411"/>
                                    <a:gd name="T104" fmla="*/ 162 w 171"/>
                                    <a:gd name="T105" fmla="*/ 229 h 411"/>
                                    <a:gd name="T106" fmla="*/ 162 w 171"/>
                                    <a:gd name="T107" fmla="*/ 223 h 411"/>
                                    <a:gd name="T108" fmla="*/ 162 w 171"/>
                                    <a:gd name="T109" fmla="*/ 216 h 411"/>
                                    <a:gd name="T110" fmla="*/ 165 w 171"/>
                                    <a:gd name="T111" fmla="*/ 213 h 411"/>
                                    <a:gd name="T112" fmla="*/ 165 w 171"/>
                                    <a:gd name="T113" fmla="*/ 210 h 411"/>
                                    <a:gd name="T114" fmla="*/ 165 w 171"/>
                                    <a:gd name="T115" fmla="*/ 204 h 411"/>
                                    <a:gd name="T116" fmla="*/ 165 w 171"/>
                                    <a:gd name="T117" fmla="*/ 198 h 411"/>
                                    <a:gd name="T118" fmla="*/ 165 w 171"/>
                                    <a:gd name="T119" fmla="*/ 195 h 411"/>
                                    <a:gd name="T120" fmla="*/ 169 w 171"/>
                                    <a:gd name="T121" fmla="*/ 189 h 411"/>
                                    <a:gd name="T122" fmla="*/ 169 w 171"/>
                                    <a:gd name="T123" fmla="*/ 186 h 411"/>
                                    <a:gd name="T124" fmla="*/ 169 w 171"/>
                                    <a:gd name="T125" fmla="*/ 170 h 411"/>
                                    <a:gd name="T126" fmla="*/ 169 w 171"/>
                                    <a:gd name="T127" fmla="*/ 16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86 w 126"/>
                                    <a:gd name="T1" fmla="*/ 19 h 101"/>
                                    <a:gd name="T2" fmla="*/ 82 w 126"/>
                                    <a:gd name="T3" fmla="*/ 15 h 101"/>
                                    <a:gd name="T4" fmla="*/ 82 w 126"/>
                                    <a:gd name="T5" fmla="*/ 15 h 101"/>
                                    <a:gd name="T6" fmla="*/ 82 w 126"/>
                                    <a:gd name="T7" fmla="*/ 15 h 101"/>
                                    <a:gd name="T8" fmla="*/ 79 w 126"/>
                                    <a:gd name="T9" fmla="*/ 15 h 101"/>
                                    <a:gd name="T10" fmla="*/ 79 w 126"/>
                                    <a:gd name="T11" fmla="*/ 13 h 101"/>
                                    <a:gd name="T12" fmla="*/ 79 w 126"/>
                                    <a:gd name="T13" fmla="*/ 13 h 101"/>
                                    <a:gd name="T14" fmla="*/ 76 w 126"/>
                                    <a:gd name="T15" fmla="*/ 13 h 101"/>
                                    <a:gd name="T16" fmla="*/ 76 w 126"/>
                                    <a:gd name="T17" fmla="*/ 13 h 101"/>
                                    <a:gd name="T18" fmla="*/ 76 w 126"/>
                                    <a:gd name="T19" fmla="*/ 13 h 101"/>
                                    <a:gd name="T20" fmla="*/ 72 w 126"/>
                                    <a:gd name="T21" fmla="*/ 13 h 101"/>
                                    <a:gd name="T22" fmla="*/ 72 w 126"/>
                                    <a:gd name="T23" fmla="*/ 10 h 101"/>
                                    <a:gd name="T24" fmla="*/ 69 w 126"/>
                                    <a:gd name="T25" fmla="*/ 10 h 101"/>
                                    <a:gd name="T26" fmla="*/ 69 w 126"/>
                                    <a:gd name="T27" fmla="*/ 10 h 101"/>
                                    <a:gd name="T28" fmla="*/ 66 w 126"/>
                                    <a:gd name="T29" fmla="*/ 10 h 101"/>
                                    <a:gd name="T30" fmla="*/ 66 w 126"/>
                                    <a:gd name="T31" fmla="*/ 7 h 101"/>
                                    <a:gd name="T32" fmla="*/ 66 w 126"/>
                                    <a:gd name="T33" fmla="*/ 7 h 101"/>
                                    <a:gd name="T34" fmla="*/ 64 w 126"/>
                                    <a:gd name="T35" fmla="*/ 7 h 101"/>
                                    <a:gd name="T36" fmla="*/ 60 w 126"/>
                                    <a:gd name="T37" fmla="*/ 7 h 101"/>
                                    <a:gd name="T38" fmla="*/ 60 w 126"/>
                                    <a:gd name="T39" fmla="*/ 7 h 101"/>
                                    <a:gd name="T40" fmla="*/ 60 w 126"/>
                                    <a:gd name="T41" fmla="*/ 7 h 101"/>
                                    <a:gd name="T42" fmla="*/ 60 w 126"/>
                                    <a:gd name="T43" fmla="*/ 3 h 101"/>
                                    <a:gd name="T44" fmla="*/ 57 w 126"/>
                                    <a:gd name="T45" fmla="*/ 3 h 101"/>
                                    <a:gd name="T46" fmla="*/ 54 w 126"/>
                                    <a:gd name="T47" fmla="*/ 3 h 101"/>
                                    <a:gd name="T48" fmla="*/ 54 w 126"/>
                                    <a:gd name="T49" fmla="*/ 3 h 101"/>
                                    <a:gd name="T50" fmla="*/ 51 w 126"/>
                                    <a:gd name="T51" fmla="*/ 3 h 101"/>
                                    <a:gd name="T52" fmla="*/ 47 w 126"/>
                                    <a:gd name="T53" fmla="*/ 3 h 101"/>
                                    <a:gd name="T54" fmla="*/ 47 w 126"/>
                                    <a:gd name="T55" fmla="*/ 3 h 101"/>
                                    <a:gd name="T56" fmla="*/ 41 w 126"/>
                                    <a:gd name="T57" fmla="*/ 3 h 101"/>
                                    <a:gd name="T58" fmla="*/ 41 w 126"/>
                                    <a:gd name="T59" fmla="*/ 0 h 101"/>
                                    <a:gd name="T60" fmla="*/ 32 w 126"/>
                                    <a:gd name="T61" fmla="*/ 0 h 101"/>
                                    <a:gd name="T62" fmla="*/ 32 w 126"/>
                                    <a:gd name="T63" fmla="*/ 3 h 101"/>
                                    <a:gd name="T64" fmla="*/ 26 w 126"/>
                                    <a:gd name="T65" fmla="*/ 3 h 101"/>
                                    <a:gd name="T66" fmla="*/ 26 w 126"/>
                                    <a:gd name="T67" fmla="*/ 3 h 101"/>
                                    <a:gd name="T68" fmla="*/ 26 w 126"/>
                                    <a:gd name="T69" fmla="*/ 3 h 101"/>
                                    <a:gd name="T70" fmla="*/ 22 w 126"/>
                                    <a:gd name="T71" fmla="*/ 3 h 101"/>
                                    <a:gd name="T72" fmla="*/ 19 w 126"/>
                                    <a:gd name="T73" fmla="*/ 3 h 101"/>
                                    <a:gd name="T74" fmla="*/ 19 w 126"/>
                                    <a:gd name="T75" fmla="*/ 3 h 101"/>
                                    <a:gd name="T76" fmla="*/ 19 w 126"/>
                                    <a:gd name="T77" fmla="*/ 3 h 101"/>
                                    <a:gd name="T78" fmla="*/ 19 w 126"/>
                                    <a:gd name="T79" fmla="*/ 7 h 101"/>
                                    <a:gd name="T80" fmla="*/ 17 w 126"/>
                                    <a:gd name="T81" fmla="*/ 7 h 101"/>
                                    <a:gd name="T82" fmla="*/ 17 w 126"/>
                                    <a:gd name="T83" fmla="*/ 7 h 101"/>
                                    <a:gd name="T84" fmla="*/ 14 w 126"/>
                                    <a:gd name="T85" fmla="*/ 7 h 101"/>
                                    <a:gd name="T86" fmla="*/ 10 w 126"/>
                                    <a:gd name="T87" fmla="*/ 10 h 101"/>
                                    <a:gd name="T88" fmla="*/ 10 w 126"/>
                                    <a:gd name="T89" fmla="*/ 10 h 101"/>
                                    <a:gd name="T90" fmla="*/ 10 w 126"/>
                                    <a:gd name="T91" fmla="*/ 13 h 101"/>
                                    <a:gd name="T92" fmla="*/ 10 w 126"/>
                                    <a:gd name="T93" fmla="*/ 13 h 101"/>
                                    <a:gd name="T94" fmla="*/ 7 w 126"/>
                                    <a:gd name="T95" fmla="*/ 13 h 101"/>
                                    <a:gd name="T96" fmla="*/ 7 w 126"/>
                                    <a:gd name="T97" fmla="*/ 13 h 101"/>
                                    <a:gd name="T98" fmla="*/ 7 w 126"/>
                                    <a:gd name="T99" fmla="*/ 13 h 101"/>
                                    <a:gd name="T100" fmla="*/ 7 w 126"/>
                                    <a:gd name="T101" fmla="*/ 13 h 101"/>
                                    <a:gd name="T102" fmla="*/ 4 w 126"/>
                                    <a:gd name="T103" fmla="*/ 15 h 101"/>
                                    <a:gd name="T104" fmla="*/ 4 w 126"/>
                                    <a:gd name="T105" fmla="*/ 15 h 101"/>
                                    <a:gd name="T106" fmla="*/ 4 w 126"/>
                                    <a:gd name="T107" fmla="*/ 19 h 101"/>
                                    <a:gd name="T108" fmla="*/ 4 w 126"/>
                                    <a:gd name="T109" fmla="*/ 19 h 101"/>
                                    <a:gd name="T110" fmla="*/ 4 w 126"/>
                                    <a:gd name="T111" fmla="*/ 19 h 101"/>
                                    <a:gd name="T112" fmla="*/ 4 w 126"/>
                                    <a:gd name="T113" fmla="*/ 19 h 101"/>
                                    <a:gd name="T114" fmla="*/ 4 w 126"/>
                                    <a:gd name="T115" fmla="*/ 22 h 101"/>
                                    <a:gd name="T116" fmla="*/ 4 w 126"/>
                                    <a:gd name="T117" fmla="*/ 25 h 101"/>
                                    <a:gd name="T118" fmla="*/ 0 w 126"/>
                                    <a:gd name="T119" fmla="*/ 25 h 101"/>
                                    <a:gd name="T120" fmla="*/ 0 w 126"/>
                                    <a:gd name="T121" fmla="*/ 37 h 101"/>
                                    <a:gd name="T122" fmla="*/ 4 w 126"/>
                                    <a:gd name="T123" fmla="*/ 37 h 101"/>
                                    <a:gd name="T124" fmla="*/ 4 w 126"/>
                                    <a:gd name="T125" fmla="*/ 41 h 101"/>
                                    <a:gd name="T126" fmla="*/ 4 w 126"/>
                                    <a:gd name="T127" fmla="*/ 4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3 w 293"/>
                                    <a:gd name="T1" fmla="*/ 166 h 234"/>
                                    <a:gd name="T2" fmla="*/ 293 w 293"/>
                                    <a:gd name="T3" fmla="*/ 159 h 234"/>
                                    <a:gd name="T4" fmla="*/ 293 w 293"/>
                                    <a:gd name="T5" fmla="*/ 162 h 234"/>
                                    <a:gd name="T6" fmla="*/ 290 w 293"/>
                                    <a:gd name="T7" fmla="*/ 162 h 234"/>
                                    <a:gd name="T8" fmla="*/ 290 w 293"/>
                                    <a:gd name="T9" fmla="*/ 166 h 234"/>
                                    <a:gd name="T10" fmla="*/ 290 w 293"/>
                                    <a:gd name="T11" fmla="*/ 169 h 234"/>
                                    <a:gd name="T12" fmla="*/ 290 w 293"/>
                                    <a:gd name="T13" fmla="*/ 172 h 234"/>
                                    <a:gd name="T14" fmla="*/ 290 w 293"/>
                                    <a:gd name="T15" fmla="*/ 175 h 234"/>
                                    <a:gd name="T16" fmla="*/ 290 w 293"/>
                                    <a:gd name="T17" fmla="*/ 175 h 234"/>
                                    <a:gd name="T18" fmla="*/ 288 w 293"/>
                                    <a:gd name="T19" fmla="*/ 178 h 234"/>
                                    <a:gd name="T20" fmla="*/ 288 w 293"/>
                                    <a:gd name="T21" fmla="*/ 178 h 234"/>
                                    <a:gd name="T22" fmla="*/ 288 w 293"/>
                                    <a:gd name="T23" fmla="*/ 181 h 234"/>
                                    <a:gd name="T24" fmla="*/ 288 w 293"/>
                                    <a:gd name="T25" fmla="*/ 181 h 234"/>
                                    <a:gd name="T26" fmla="*/ 288 w 293"/>
                                    <a:gd name="T27" fmla="*/ 181 h 234"/>
                                    <a:gd name="T28" fmla="*/ 288 w 293"/>
                                    <a:gd name="T29" fmla="*/ 184 h 234"/>
                                    <a:gd name="T30" fmla="*/ 284 w 293"/>
                                    <a:gd name="T31" fmla="*/ 188 h 234"/>
                                    <a:gd name="T32" fmla="*/ 284 w 293"/>
                                    <a:gd name="T33" fmla="*/ 188 h 234"/>
                                    <a:gd name="T34" fmla="*/ 284 w 293"/>
                                    <a:gd name="T35" fmla="*/ 191 h 234"/>
                                    <a:gd name="T36" fmla="*/ 284 w 293"/>
                                    <a:gd name="T37" fmla="*/ 191 h 234"/>
                                    <a:gd name="T38" fmla="*/ 281 w 293"/>
                                    <a:gd name="T39" fmla="*/ 191 h 234"/>
                                    <a:gd name="T40" fmla="*/ 281 w 293"/>
                                    <a:gd name="T41" fmla="*/ 193 h 234"/>
                                    <a:gd name="T42" fmla="*/ 281 w 293"/>
                                    <a:gd name="T43" fmla="*/ 193 h 234"/>
                                    <a:gd name="T44" fmla="*/ 278 w 293"/>
                                    <a:gd name="T45" fmla="*/ 197 h 234"/>
                                    <a:gd name="T46" fmla="*/ 278 w 293"/>
                                    <a:gd name="T47" fmla="*/ 197 h 234"/>
                                    <a:gd name="T48" fmla="*/ 278 w 293"/>
                                    <a:gd name="T49" fmla="*/ 200 h 234"/>
                                    <a:gd name="T50" fmla="*/ 274 w 293"/>
                                    <a:gd name="T51" fmla="*/ 203 h 234"/>
                                    <a:gd name="T52" fmla="*/ 274 w 293"/>
                                    <a:gd name="T53" fmla="*/ 203 h 234"/>
                                    <a:gd name="T54" fmla="*/ 271 w 293"/>
                                    <a:gd name="T55" fmla="*/ 206 h 234"/>
                                    <a:gd name="T56" fmla="*/ 268 w 293"/>
                                    <a:gd name="T57" fmla="*/ 209 h 234"/>
                                    <a:gd name="T58" fmla="*/ 268 w 293"/>
                                    <a:gd name="T59" fmla="*/ 209 h 234"/>
                                    <a:gd name="T60" fmla="*/ 266 w 293"/>
                                    <a:gd name="T61" fmla="*/ 209 h 234"/>
                                    <a:gd name="T62" fmla="*/ 266 w 293"/>
                                    <a:gd name="T63" fmla="*/ 212 h 234"/>
                                    <a:gd name="T64" fmla="*/ 262 w 293"/>
                                    <a:gd name="T65" fmla="*/ 212 h 234"/>
                                    <a:gd name="T66" fmla="*/ 262 w 293"/>
                                    <a:gd name="T67" fmla="*/ 212 h 234"/>
                                    <a:gd name="T68" fmla="*/ 259 w 293"/>
                                    <a:gd name="T69" fmla="*/ 215 h 234"/>
                                    <a:gd name="T70" fmla="*/ 259 w 293"/>
                                    <a:gd name="T71" fmla="*/ 215 h 234"/>
                                    <a:gd name="T72" fmla="*/ 259 w 293"/>
                                    <a:gd name="T73" fmla="*/ 215 h 234"/>
                                    <a:gd name="T74" fmla="*/ 256 w 293"/>
                                    <a:gd name="T75" fmla="*/ 218 h 234"/>
                                    <a:gd name="T76" fmla="*/ 256 w 293"/>
                                    <a:gd name="T77" fmla="*/ 218 h 234"/>
                                    <a:gd name="T78" fmla="*/ 253 w 293"/>
                                    <a:gd name="T79" fmla="*/ 218 h 234"/>
                                    <a:gd name="T80" fmla="*/ 253 w 293"/>
                                    <a:gd name="T81" fmla="*/ 218 h 234"/>
                                    <a:gd name="T82" fmla="*/ 249 w 293"/>
                                    <a:gd name="T83" fmla="*/ 222 h 234"/>
                                    <a:gd name="T84" fmla="*/ 249 w 293"/>
                                    <a:gd name="T85" fmla="*/ 222 h 234"/>
                                    <a:gd name="T86" fmla="*/ 246 w 293"/>
                                    <a:gd name="T87" fmla="*/ 222 h 234"/>
                                    <a:gd name="T88" fmla="*/ 246 w 293"/>
                                    <a:gd name="T89" fmla="*/ 222 h 234"/>
                                    <a:gd name="T90" fmla="*/ 243 w 293"/>
                                    <a:gd name="T91" fmla="*/ 222 h 234"/>
                                    <a:gd name="T92" fmla="*/ 241 w 293"/>
                                    <a:gd name="T93" fmla="*/ 225 h 234"/>
                                    <a:gd name="T94" fmla="*/ 241 w 293"/>
                                    <a:gd name="T95" fmla="*/ 225 h 234"/>
                                    <a:gd name="T96" fmla="*/ 237 w 293"/>
                                    <a:gd name="T97" fmla="*/ 225 h 234"/>
                                    <a:gd name="T98" fmla="*/ 237 w 293"/>
                                    <a:gd name="T99" fmla="*/ 225 h 234"/>
                                    <a:gd name="T100" fmla="*/ 234 w 293"/>
                                    <a:gd name="T101" fmla="*/ 227 h 234"/>
                                    <a:gd name="T102" fmla="*/ 234 w 293"/>
                                    <a:gd name="T103" fmla="*/ 227 h 234"/>
                                    <a:gd name="T104" fmla="*/ 231 w 293"/>
                                    <a:gd name="T105" fmla="*/ 227 h 234"/>
                                    <a:gd name="T106" fmla="*/ 227 w 293"/>
                                    <a:gd name="T107" fmla="*/ 227 h 234"/>
                                    <a:gd name="T108" fmla="*/ 227 w 293"/>
                                    <a:gd name="T109" fmla="*/ 227 h 234"/>
                                    <a:gd name="T110" fmla="*/ 224 w 293"/>
                                    <a:gd name="T111" fmla="*/ 227 h 234"/>
                                    <a:gd name="T112" fmla="*/ 221 w 293"/>
                                    <a:gd name="T113" fmla="*/ 227 h 234"/>
                                    <a:gd name="T114" fmla="*/ 219 w 293"/>
                                    <a:gd name="T115" fmla="*/ 231 h 234"/>
                                    <a:gd name="T116" fmla="*/ 215 w 293"/>
                                    <a:gd name="T117" fmla="*/ 231 h 234"/>
                                    <a:gd name="T118" fmla="*/ 212 w 293"/>
                                    <a:gd name="T119" fmla="*/ 231 h 234"/>
                                    <a:gd name="T120" fmla="*/ 187 w 293"/>
                                    <a:gd name="T121" fmla="*/ 231 h 234"/>
                                    <a:gd name="T122" fmla="*/ 187 w 293"/>
                                    <a:gd name="T123" fmla="*/ 231 h 234"/>
                                    <a:gd name="T124" fmla="*/ 184 w 293"/>
                                    <a:gd name="T125" fmla="*/ 231 h 234"/>
                                    <a:gd name="T126" fmla="*/ 180 w 293"/>
                                    <a:gd name="T127" fmla="*/ 22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3 w 349"/>
                                    <a:gd name="T1" fmla="*/ 25 h 244"/>
                                    <a:gd name="T2" fmla="*/ 0 w 349"/>
                                    <a:gd name="T3" fmla="*/ 32 h 244"/>
                                    <a:gd name="T4" fmla="*/ 3 w 349"/>
                                    <a:gd name="T5" fmla="*/ 28 h 244"/>
                                    <a:gd name="T6" fmla="*/ 9 w 349"/>
                                    <a:gd name="T7" fmla="*/ 28 h 244"/>
                                    <a:gd name="T8" fmla="*/ 9 w 349"/>
                                    <a:gd name="T9" fmla="*/ 25 h 244"/>
                                    <a:gd name="T10" fmla="*/ 13 w 349"/>
                                    <a:gd name="T11" fmla="*/ 25 h 244"/>
                                    <a:gd name="T12" fmla="*/ 16 w 349"/>
                                    <a:gd name="T13" fmla="*/ 22 h 244"/>
                                    <a:gd name="T14" fmla="*/ 18 w 349"/>
                                    <a:gd name="T15" fmla="*/ 19 h 244"/>
                                    <a:gd name="T16" fmla="*/ 21 w 349"/>
                                    <a:gd name="T17" fmla="*/ 19 h 244"/>
                                    <a:gd name="T18" fmla="*/ 25 w 349"/>
                                    <a:gd name="T19" fmla="*/ 15 h 244"/>
                                    <a:gd name="T20" fmla="*/ 28 w 349"/>
                                    <a:gd name="T21" fmla="*/ 15 h 244"/>
                                    <a:gd name="T22" fmla="*/ 31 w 349"/>
                                    <a:gd name="T23" fmla="*/ 15 h 244"/>
                                    <a:gd name="T24" fmla="*/ 38 w 349"/>
                                    <a:gd name="T25" fmla="*/ 13 h 244"/>
                                    <a:gd name="T26" fmla="*/ 41 w 349"/>
                                    <a:gd name="T27" fmla="*/ 13 h 244"/>
                                    <a:gd name="T28" fmla="*/ 43 w 349"/>
                                    <a:gd name="T29" fmla="*/ 10 h 244"/>
                                    <a:gd name="T30" fmla="*/ 46 w 349"/>
                                    <a:gd name="T31" fmla="*/ 10 h 244"/>
                                    <a:gd name="T32" fmla="*/ 50 w 349"/>
                                    <a:gd name="T33" fmla="*/ 10 h 244"/>
                                    <a:gd name="T34" fmla="*/ 53 w 349"/>
                                    <a:gd name="T35" fmla="*/ 10 h 244"/>
                                    <a:gd name="T36" fmla="*/ 56 w 349"/>
                                    <a:gd name="T37" fmla="*/ 7 h 244"/>
                                    <a:gd name="T38" fmla="*/ 60 w 349"/>
                                    <a:gd name="T39" fmla="*/ 7 h 244"/>
                                    <a:gd name="T40" fmla="*/ 63 w 349"/>
                                    <a:gd name="T41" fmla="*/ 7 h 244"/>
                                    <a:gd name="T42" fmla="*/ 68 w 349"/>
                                    <a:gd name="T43" fmla="*/ 7 h 244"/>
                                    <a:gd name="T44" fmla="*/ 72 w 349"/>
                                    <a:gd name="T45" fmla="*/ 3 h 244"/>
                                    <a:gd name="T46" fmla="*/ 75 w 349"/>
                                    <a:gd name="T47" fmla="*/ 3 h 244"/>
                                    <a:gd name="T48" fmla="*/ 78 w 349"/>
                                    <a:gd name="T49" fmla="*/ 3 h 244"/>
                                    <a:gd name="T50" fmla="*/ 81 w 349"/>
                                    <a:gd name="T51" fmla="*/ 3 h 244"/>
                                    <a:gd name="T52" fmla="*/ 85 w 349"/>
                                    <a:gd name="T53" fmla="*/ 3 h 244"/>
                                    <a:gd name="T54" fmla="*/ 114 w 349"/>
                                    <a:gd name="T55" fmla="*/ 3 h 244"/>
                                    <a:gd name="T56" fmla="*/ 117 w 349"/>
                                    <a:gd name="T57" fmla="*/ 3 h 244"/>
                                    <a:gd name="T58" fmla="*/ 127 w 349"/>
                                    <a:gd name="T59" fmla="*/ 3 h 244"/>
                                    <a:gd name="T60" fmla="*/ 131 w 349"/>
                                    <a:gd name="T61" fmla="*/ 3 h 244"/>
                                    <a:gd name="T62" fmla="*/ 134 w 349"/>
                                    <a:gd name="T63" fmla="*/ 3 h 244"/>
                                    <a:gd name="T64" fmla="*/ 136 w 349"/>
                                    <a:gd name="T65" fmla="*/ 7 h 244"/>
                                    <a:gd name="T66" fmla="*/ 143 w 349"/>
                                    <a:gd name="T67" fmla="*/ 7 h 244"/>
                                    <a:gd name="T68" fmla="*/ 146 w 349"/>
                                    <a:gd name="T69" fmla="*/ 7 h 244"/>
                                    <a:gd name="T70" fmla="*/ 149 w 349"/>
                                    <a:gd name="T71" fmla="*/ 7 h 244"/>
                                    <a:gd name="T72" fmla="*/ 152 w 349"/>
                                    <a:gd name="T73" fmla="*/ 10 h 244"/>
                                    <a:gd name="T74" fmla="*/ 156 w 349"/>
                                    <a:gd name="T75" fmla="*/ 10 h 244"/>
                                    <a:gd name="T76" fmla="*/ 161 w 349"/>
                                    <a:gd name="T77" fmla="*/ 10 h 244"/>
                                    <a:gd name="T78" fmla="*/ 164 w 349"/>
                                    <a:gd name="T79" fmla="*/ 10 h 244"/>
                                    <a:gd name="T80" fmla="*/ 168 w 349"/>
                                    <a:gd name="T81" fmla="*/ 13 h 244"/>
                                    <a:gd name="T82" fmla="*/ 174 w 349"/>
                                    <a:gd name="T83" fmla="*/ 13 h 244"/>
                                    <a:gd name="T84" fmla="*/ 178 w 349"/>
                                    <a:gd name="T85" fmla="*/ 15 h 244"/>
                                    <a:gd name="T86" fmla="*/ 181 w 349"/>
                                    <a:gd name="T87" fmla="*/ 15 h 244"/>
                                    <a:gd name="T88" fmla="*/ 183 w 349"/>
                                    <a:gd name="T89" fmla="*/ 19 h 244"/>
                                    <a:gd name="T90" fmla="*/ 186 w 349"/>
                                    <a:gd name="T91" fmla="*/ 19 h 244"/>
                                    <a:gd name="T92" fmla="*/ 193 w 349"/>
                                    <a:gd name="T93" fmla="*/ 19 h 244"/>
                                    <a:gd name="T94" fmla="*/ 196 w 349"/>
                                    <a:gd name="T95" fmla="*/ 22 h 244"/>
                                    <a:gd name="T96" fmla="*/ 199 w 349"/>
                                    <a:gd name="T97" fmla="*/ 25 h 244"/>
                                    <a:gd name="T98" fmla="*/ 203 w 349"/>
                                    <a:gd name="T99" fmla="*/ 25 h 244"/>
                                    <a:gd name="T100" fmla="*/ 205 w 349"/>
                                    <a:gd name="T101" fmla="*/ 28 h 244"/>
                                    <a:gd name="T102" fmla="*/ 211 w 349"/>
                                    <a:gd name="T103" fmla="*/ 28 h 244"/>
                                    <a:gd name="T104" fmla="*/ 215 w 349"/>
                                    <a:gd name="T105" fmla="*/ 32 h 244"/>
                                    <a:gd name="T106" fmla="*/ 218 w 349"/>
                                    <a:gd name="T107" fmla="*/ 32 h 244"/>
                                    <a:gd name="T108" fmla="*/ 221 w 349"/>
                                    <a:gd name="T109" fmla="*/ 34 h 244"/>
                                    <a:gd name="T110" fmla="*/ 224 w 349"/>
                                    <a:gd name="T111" fmla="*/ 37 h 244"/>
                                    <a:gd name="T112" fmla="*/ 228 w 349"/>
                                    <a:gd name="T113" fmla="*/ 37 h 244"/>
                                    <a:gd name="T114" fmla="*/ 233 w 349"/>
                                    <a:gd name="T115" fmla="*/ 41 h 244"/>
                                    <a:gd name="T116" fmla="*/ 236 w 349"/>
                                    <a:gd name="T117" fmla="*/ 44 h 244"/>
                                    <a:gd name="T118" fmla="*/ 240 w 349"/>
                                    <a:gd name="T119" fmla="*/ 47 h 244"/>
                                    <a:gd name="T120" fmla="*/ 243 w 349"/>
                                    <a:gd name="T121" fmla="*/ 47 h 244"/>
                                    <a:gd name="T122" fmla="*/ 246 w 349"/>
                                    <a:gd name="T123" fmla="*/ 49 h 244"/>
                                    <a:gd name="T124" fmla="*/ 250 w 349"/>
                                    <a:gd name="T125" fmla="*/ 53 h 244"/>
                                    <a:gd name="T126" fmla="*/ 252 w 349"/>
                                    <a:gd name="T127" fmla="*/ 56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321 w 425"/>
                                    <a:gd name="T1" fmla="*/ 34 h 427"/>
                                    <a:gd name="T2" fmla="*/ 319 w 425"/>
                                    <a:gd name="T3" fmla="*/ 34 h 427"/>
                                    <a:gd name="T4" fmla="*/ 319 w 425"/>
                                    <a:gd name="T5" fmla="*/ 30 h 427"/>
                                    <a:gd name="T6" fmla="*/ 315 w 425"/>
                                    <a:gd name="T7" fmla="*/ 30 h 427"/>
                                    <a:gd name="T8" fmla="*/ 312 w 425"/>
                                    <a:gd name="T9" fmla="*/ 27 h 427"/>
                                    <a:gd name="T10" fmla="*/ 309 w 425"/>
                                    <a:gd name="T11" fmla="*/ 27 h 427"/>
                                    <a:gd name="T12" fmla="*/ 305 w 425"/>
                                    <a:gd name="T13" fmla="*/ 24 h 427"/>
                                    <a:gd name="T14" fmla="*/ 302 w 425"/>
                                    <a:gd name="T15" fmla="*/ 24 h 427"/>
                                    <a:gd name="T16" fmla="*/ 299 w 425"/>
                                    <a:gd name="T17" fmla="*/ 21 h 427"/>
                                    <a:gd name="T18" fmla="*/ 297 w 425"/>
                                    <a:gd name="T19" fmla="*/ 21 h 427"/>
                                    <a:gd name="T20" fmla="*/ 293 w 425"/>
                                    <a:gd name="T21" fmla="*/ 21 h 427"/>
                                    <a:gd name="T22" fmla="*/ 290 w 425"/>
                                    <a:gd name="T23" fmla="*/ 18 h 427"/>
                                    <a:gd name="T24" fmla="*/ 287 w 425"/>
                                    <a:gd name="T25" fmla="*/ 18 h 427"/>
                                    <a:gd name="T26" fmla="*/ 284 w 425"/>
                                    <a:gd name="T27" fmla="*/ 15 h 427"/>
                                    <a:gd name="T28" fmla="*/ 280 w 425"/>
                                    <a:gd name="T29" fmla="*/ 15 h 427"/>
                                    <a:gd name="T30" fmla="*/ 277 w 425"/>
                                    <a:gd name="T31" fmla="*/ 15 h 427"/>
                                    <a:gd name="T32" fmla="*/ 274 w 425"/>
                                    <a:gd name="T33" fmla="*/ 12 h 427"/>
                                    <a:gd name="T34" fmla="*/ 272 w 425"/>
                                    <a:gd name="T35" fmla="*/ 12 h 427"/>
                                    <a:gd name="T36" fmla="*/ 268 w 425"/>
                                    <a:gd name="T37" fmla="*/ 12 h 427"/>
                                    <a:gd name="T38" fmla="*/ 265 w 425"/>
                                    <a:gd name="T39" fmla="*/ 8 h 427"/>
                                    <a:gd name="T40" fmla="*/ 262 w 425"/>
                                    <a:gd name="T41" fmla="*/ 8 h 427"/>
                                    <a:gd name="T42" fmla="*/ 259 w 425"/>
                                    <a:gd name="T43" fmla="*/ 8 h 427"/>
                                    <a:gd name="T44" fmla="*/ 255 w 425"/>
                                    <a:gd name="T45" fmla="*/ 8 h 427"/>
                                    <a:gd name="T46" fmla="*/ 252 w 425"/>
                                    <a:gd name="T47" fmla="*/ 8 h 427"/>
                                    <a:gd name="T48" fmla="*/ 250 w 425"/>
                                    <a:gd name="T49" fmla="*/ 6 h 427"/>
                                    <a:gd name="T50" fmla="*/ 247 w 425"/>
                                    <a:gd name="T51" fmla="*/ 6 h 427"/>
                                    <a:gd name="T52" fmla="*/ 243 w 425"/>
                                    <a:gd name="T53" fmla="*/ 6 h 427"/>
                                    <a:gd name="T54" fmla="*/ 237 w 425"/>
                                    <a:gd name="T55" fmla="*/ 6 h 427"/>
                                    <a:gd name="T56" fmla="*/ 237 w 425"/>
                                    <a:gd name="T57" fmla="*/ 3 h 427"/>
                                    <a:gd name="T58" fmla="*/ 227 w 425"/>
                                    <a:gd name="T59" fmla="*/ 3 h 427"/>
                                    <a:gd name="T60" fmla="*/ 221 w 425"/>
                                    <a:gd name="T61" fmla="*/ 3 h 427"/>
                                    <a:gd name="T62" fmla="*/ 200 w 425"/>
                                    <a:gd name="T63" fmla="*/ 3 h 427"/>
                                    <a:gd name="T64" fmla="*/ 196 w 425"/>
                                    <a:gd name="T65" fmla="*/ 3 h 427"/>
                                    <a:gd name="T66" fmla="*/ 186 w 425"/>
                                    <a:gd name="T67" fmla="*/ 3 h 427"/>
                                    <a:gd name="T68" fmla="*/ 183 w 425"/>
                                    <a:gd name="T69" fmla="*/ 6 h 427"/>
                                    <a:gd name="T70" fmla="*/ 180 w 425"/>
                                    <a:gd name="T71" fmla="*/ 6 h 427"/>
                                    <a:gd name="T72" fmla="*/ 178 w 425"/>
                                    <a:gd name="T73" fmla="*/ 6 h 427"/>
                                    <a:gd name="T74" fmla="*/ 174 w 425"/>
                                    <a:gd name="T75" fmla="*/ 6 h 427"/>
                                    <a:gd name="T76" fmla="*/ 171 w 425"/>
                                    <a:gd name="T77" fmla="*/ 6 h 427"/>
                                    <a:gd name="T78" fmla="*/ 169 w 425"/>
                                    <a:gd name="T79" fmla="*/ 8 h 427"/>
                                    <a:gd name="T80" fmla="*/ 166 w 425"/>
                                    <a:gd name="T81" fmla="*/ 8 h 427"/>
                                    <a:gd name="T82" fmla="*/ 159 w 425"/>
                                    <a:gd name="T83" fmla="*/ 8 h 427"/>
                                    <a:gd name="T84" fmla="*/ 159 w 425"/>
                                    <a:gd name="T85" fmla="*/ 8 h 427"/>
                                    <a:gd name="T86" fmla="*/ 157 w 425"/>
                                    <a:gd name="T87" fmla="*/ 12 h 427"/>
                                    <a:gd name="T88" fmla="*/ 150 w 425"/>
                                    <a:gd name="T89" fmla="*/ 12 h 427"/>
                                    <a:gd name="T90" fmla="*/ 147 w 425"/>
                                    <a:gd name="T91" fmla="*/ 12 h 427"/>
                                    <a:gd name="T92" fmla="*/ 144 w 425"/>
                                    <a:gd name="T93" fmla="*/ 15 h 427"/>
                                    <a:gd name="T94" fmla="*/ 144 w 425"/>
                                    <a:gd name="T95" fmla="*/ 15 h 427"/>
                                    <a:gd name="T96" fmla="*/ 141 w 425"/>
                                    <a:gd name="T97" fmla="*/ 15 h 427"/>
                                    <a:gd name="T98" fmla="*/ 137 w 425"/>
                                    <a:gd name="T99" fmla="*/ 18 h 427"/>
                                    <a:gd name="T100" fmla="*/ 132 w 425"/>
                                    <a:gd name="T101" fmla="*/ 18 h 427"/>
                                    <a:gd name="T102" fmla="*/ 132 w 425"/>
                                    <a:gd name="T103" fmla="*/ 21 h 427"/>
                                    <a:gd name="T104" fmla="*/ 129 w 425"/>
                                    <a:gd name="T105" fmla="*/ 21 h 427"/>
                                    <a:gd name="T106" fmla="*/ 122 w 425"/>
                                    <a:gd name="T107" fmla="*/ 21 h 427"/>
                                    <a:gd name="T108" fmla="*/ 122 w 425"/>
                                    <a:gd name="T109" fmla="*/ 24 h 427"/>
                                    <a:gd name="T110" fmla="*/ 119 w 425"/>
                                    <a:gd name="T111" fmla="*/ 24 h 427"/>
                                    <a:gd name="T112" fmla="*/ 115 w 425"/>
                                    <a:gd name="T113" fmla="*/ 27 h 427"/>
                                    <a:gd name="T114" fmla="*/ 112 w 425"/>
                                    <a:gd name="T115" fmla="*/ 27 h 427"/>
                                    <a:gd name="T116" fmla="*/ 110 w 425"/>
                                    <a:gd name="T117" fmla="*/ 30 h 427"/>
                                    <a:gd name="T118" fmla="*/ 107 w 425"/>
                                    <a:gd name="T119" fmla="*/ 30 h 427"/>
                                    <a:gd name="T120" fmla="*/ 103 w 425"/>
                                    <a:gd name="T121" fmla="*/ 34 h 427"/>
                                    <a:gd name="T122" fmla="*/ 100 w 425"/>
                                    <a:gd name="T123" fmla="*/ 34 h 427"/>
                                    <a:gd name="T124" fmla="*/ 97 w 425"/>
                                    <a:gd name="T125" fmla="*/ 37 h 427"/>
                                    <a:gd name="T126" fmla="*/ 94 w 425"/>
                                    <a:gd name="T127" fmla="*/ 3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321 w 337"/>
                                    <a:gd name="T1" fmla="*/ 31 h 421"/>
                                    <a:gd name="T2" fmla="*/ 321 w 337"/>
                                    <a:gd name="T3" fmla="*/ 31 h 421"/>
                                    <a:gd name="T4" fmla="*/ 319 w 337"/>
                                    <a:gd name="T5" fmla="*/ 31 h 421"/>
                                    <a:gd name="T6" fmla="*/ 319 w 337"/>
                                    <a:gd name="T7" fmla="*/ 27 h 421"/>
                                    <a:gd name="T8" fmla="*/ 315 w 337"/>
                                    <a:gd name="T9" fmla="*/ 24 h 421"/>
                                    <a:gd name="T10" fmla="*/ 309 w 337"/>
                                    <a:gd name="T11" fmla="*/ 21 h 421"/>
                                    <a:gd name="T12" fmla="*/ 305 w 337"/>
                                    <a:gd name="T13" fmla="*/ 21 h 421"/>
                                    <a:gd name="T14" fmla="*/ 305 w 337"/>
                                    <a:gd name="T15" fmla="*/ 21 h 421"/>
                                    <a:gd name="T16" fmla="*/ 297 w 337"/>
                                    <a:gd name="T17" fmla="*/ 18 h 421"/>
                                    <a:gd name="T18" fmla="*/ 293 w 337"/>
                                    <a:gd name="T19" fmla="*/ 15 h 421"/>
                                    <a:gd name="T20" fmla="*/ 293 w 337"/>
                                    <a:gd name="T21" fmla="*/ 15 h 421"/>
                                    <a:gd name="T22" fmla="*/ 290 w 337"/>
                                    <a:gd name="T23" fmla="*/ 15 h 421"/>
                                    <a:gd name="T24" fmla="*/ 287 w 337"/>
                                    <a:gd name="T25" fmla="*/ 15 h 421"/>
                                    <a:gd name="T26" fmla="*/ 287 w 337"/>
                                    <a:gd name="T27" fmla="*/ 15 h 421"/>
                                    <a:gd name="T28" fmla="*/ 284 w 337"/>
                                    <a:gd name="T29" fmla="*/ 12 h 421"/>
                                    <a:gd name="T30" fmla="*/ 284 w 337"/>
                                    <a:gd name="T31" fmla="*/ 12 h 421"/>
                                    <a:gd name="T32" fmla="*/ 280 w 337"/>
                                    <a:gd name="T33" fmla="*/ 12 h 421"/>
                                    <a:gd name="T34" fmla="*/ 277 w 337"/>
                                    <a:gd name="T35" fmla="*/ 9 h 421"/>
                                    <a:gd name="T36" fmla="*/ 274 w 337"/>
                                    <a:gd name="T37" fmla="*/ 9 h 421"/>
                                    <a:gd name="T38" fmla="*/ 274 w 337"/>
                                    <a:gd name="T39" fmla="*/ 9 h 421"/>
                                    <a:gd name="T40" fmla="*/ 272 w 337"/>
                                    <a:gd name="T41" fmla="*/ 9 h 421"/>
                                    <a:gd name="T42" fmla="*/ 272 w 337"/>
                                    <a:gd name="T43" fmla="*/ 9 h 421"/>
                                    <a:gd name="T44" fmla="*/ 268 w 337"/>
                                    <a:gd name="T45" fmla="*/ 5 h 421"/>
                                    <a:gd name="T46" fmla="*/ 255 w 337"/>
                                    <a:gd name="T47" fmla="*/ 3 h 421"/>
                                    <a:gd name="T48" fmla="*/ 252 w 337"/>
                                    <a:gd name="T49" fmla="*/ 3 h 421"/>
                                    <a:gd name="T50" fmla="*/ 250 w 337"/>
                                    <a:gd name="T51" fmla="*/ 3 h 421"/>
                                    <a:gd name="T52" fmla="*/ 247 w 337"/>
                                    <a:gd name="T53" fmla="*/ 3 h 421"/>
                                    <a:gd name="T54" fmla="*/ 243 w 337"/>
                                    <a:gd name="T55" fmla="*/ 3 h 421"/>
                                    <a:gd name="T56" fmla="*/ 237 w 337"/>
                                    <a:gd name="T57" fmla="*/ 0 h 421"/>
                                    <a:gd name="T58" fmla="*/ 237 w 337"/>
                                    <a:gd name="T59" fmla="*/ 0 h 421"/>
                                    <a:gd name="T60" fmla="*/ 227 w 337"/>
                                    <a:gd name="T61" fmla="*/ 0 h 421"/>
                                    <a:gd name="T62" fmla="*/ 221 w 337"/>
                                    <a:gd name="T63" fmla="*/ 0 h 421"/>
                                    <a:gd name="T64" fmla="*/ 200 w 337"/>
                                    <a:gd name="T65" fmla="*/ 0 h 421"/>
                                    <a:gd name="T66" fmla="*/ 196 w 337"/>
                                    <a:gd name="T67" fmla="*/ 0 h 421"/>
                                    <a:gd name="T68" fmla="*/ 196 w 337"/>
                                    <a:gd name="T69" fmla="*/ 0 h 421"/>
                                    <a:gd name="T70" fmla="*/ 186 w 337"/>
                                    <a:gd name="T71" fmla="*/ 0 h 421"/>
                                    <a:gd name="T72" fmla="*/ 183 w 337"/>
                                    <a:gd name="T73" fmla="*/ 0 h 421"/>
                                    <a:gd name="T74" fmla="*/ 178 w 337"/>
                                    <a:gd name="T75" fmla="*/ 3 h 421"/>
                                    <a:gd name="T76" fmla="*/ 180 w 337"/>
                                    <a:gd name="T77" fmla="*/ 3 h 421"/>
                                    <a:gd name="T78" fmla="*/ 178 w 337"/>
                                    <a:gd name="T79" fmla="*/ 3 h 421"/>
                                    <a:gd name="T80" fmla="*/ 174 w 337"/>
                                    <a:gd name="T81" fmla="*/ 3 h 421"/>
                                    <a:gd name="T82" fmla="*/ 174 w 337"/>
                                    <a:gd name="T83" fmla="*/ 3 h 421"/>
                                    <a:gd name="T84" fmla="*/ 171 w 337"/>
                                    <a:gd name="T85" fmla="*/ 3 h 421"/>
                                    <a:gd name="T86" fmla="*/ 159 w 337"/>
                                    <a:gd name="T87" fmla="*/ 5 h 421"/>
                                    <a:gd name="T88" fmla="*/ 159 w 337"/>
                                    <a:gd name="T89" fmla="*/ 5 h 421"/>
                                    <a:gd name="T90" fmla="*/ 147 w 337"/>
                                    <a:gd name="T91" fmla="*/ 9 h 421"/>
                                    <a:gd name="T92" fmla="*/ 144 w 337"/>
                                    <a:gd name="T93" fmla="*/ 9 h 421"/>
                                    <a:gd name="T94" fmla="*/ 144 w 337"/>
                                    <a:gd name="T95" fmla="*/ 12 h 421"/>
                                    <a:gd name="T96" fmla="*/ 137 w 337"/>
                                    <a:gd name="T97" fmla="*/ 12 h 421"/>
                                    <a:gd name="T98" fmla="*/ 134 w 337"/>
                                    <a:gd name="T99" fmla="*/ 15 h 421"/>
                                    <a:gd name="T100" fmla="*/ 132 w 337"/>
                                    <a:gd name="T101" fmla="*/ 15 h 421"/>
                                    <a:gd name="T102" fmla="*/ 129 w 337"/>
                                    <a:gd name="T103" fmla="*/ 15 h 421"/>
                                    <a:gd name="T104" fmla="*/ 125 w 337"/>
                                    <a:gd name="T105" fmla="*/ 18 h 421"/>
                                    <a:gd name="T106" fmla="*/ 122 w 337"/>
                                    <a:gd name="T107" fmla="*/ 18 h 421"/>
                                    <a:gd name="T108" fmla="*/ 122 w 337"/>
                                    <a:gd name="T109" fmla="*/ 18 h 421"/>
                                    <a:gd name="T110" fmla="*/ 112 w 337"/>
                                    <a:gd name="T111" fmla="*/ 24 h 421"/>
                                    <a:gd name="T112" fmla="*/ 110 w 337"/>
                                    <a:gd name="T113" fmla="*/ 24 h 421"/>
                                    <a:gd name="T114" fmla="*/ 107 w 337"/>
                                    <a:gd name="T115" fmla="*/ 27 h 421"/>
                                    <a:gd name="T116" fmla="*/ 103 w 337"/>
                                    <a:gd name="T117" fmla="*/ 31 h 421"/>
                                    <a:gd name="T118" fmla="*/ 103 w 337"/>
                                    <a:gd name="T119" fmla="*/ 31 h 421"/>
                                    <a:gd name="T120" fmla="*/ 100 w 337"/>
                                    <a:gd name="T121" fmla="*/ 31 h 421"/>
                                    <a:gd name="T122" fmla="*/ 97 w 337"/>
                                    <a:gd name="T123" fmla="*/ 34 h 421"/>
                                    <a:gd name="T124" fmla="*/ 90 w 337"/>
                                    <a:gd name="T125" fmla="*/ 37 h 421"/>
                                    <a:gd name="T126" fmla="*/ 87 w 337"/>
                                    <a:gd name="T127" fmla="*/ 39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41 w 425"/>
                                    <a:gd name="T1" fmla="*/ 386 h 386"/>
                                    <a:gd name="T2" fmla="*/ 344 w 425"/>
                                    <a:gd name="T3" fmla="*/ 382 h 386"/>
                                    <a:gd name="T4" fmla="*/ 344 w 425"/>
                                    <a:gd name="T5" fmla="*/ 379 h 386"/>
                                    <a:gd name="T6" fmla="*/ 350 w 425"/>
                                    <a:gd name="T7" fmla="*/ 376 h 386"/>
                                    <a:gd name="T8" fmla="*/ 356 w 425"/>
                                    <a:gd name="T9" fmla="*/ 373 h 386"/>
                                    <a:gd name="T10" fmla="*/ 356 w 425"/>
                                    <a:gd name="T11" fmla="*/ 370 h 386"/>
                                    <a:gd name="T12" fmla="*/ 366 w 425"/>
                                    <a:gd name="T13" fmla="*/ 364 h 386"/>
                                    <a:gd name="T14" fmla="*/ 366 w 425"/>
                                    <a:gd name="T15" fmla="*/ 361 h 386"/>
                                    <a:gd name="T16" fmla="*/ 370 w 425"/>
                                    <a:gd name="T17" fmla="*/ 357 h 386"/>
                                    <a:gd name="T18" fmla="*/ 372 w 425"/>
                                    <a:gd name="T19" fmla="*/ 354 h 386"/>
                                    <a:gd name="T20" fmla="*/ 375 w 425"/>
                                    <a:gd name="T21" fmla="*/ 352 h 386"/>
                                    <a:gd name="T22" fmla="*/ 378 w 425"/>
                                    <a:gd name="T23" fmla="*/ 348 h 386"/>
                                    <a:gd name="T24" fmla="*/ 382 w 425"/>
                                    <a:gd name="T25" fmla="*/ 345 h 386"/>
                                    <a:gd name="T26" fmla="*/ 382 w 425"/>
                                    <a:gd name="T27" fmla="*/ 342 h 386"/>
                                    <a:gd name="T28" fmla="*/ 385 w 425"/>
                                    <a:gd name="T29" fmla="*/ 339 h 386"/>
                                    <a:gd name="T30" fmla="*/ 391 w 425"/>
                                    <a:gd name="T31" fmla="*/ 333 h 386"/>
                                    <a:gd name="T32" fmla="*/ 391 w 425"/>
                                    <a:gd name="T33" fmla="*/ 330 h 386"/>
                                    <a:gd name="T34" fmla="*/ 395 w 425"/>
                                    <a:gd name="T35" fmla="*/ 323 h 386"/>
                                    <a:gd name="T36" fmla="*/ 397 w 425"/>
                                    <a:gd name="T37" fmla="*/ 320 h 386"/>
                                    <a:gd name="T38" fmla="*/ 400 w 425"/>
                                    <a:gd name="T39" fmla="*/ 318 h 386"/>
                                    <a:gd name="T40" fmla="*/ 400 w 425"/>
                                    <a:gd name="T41" fmla="*/ 314 h 386"/>
                                    <a:gd name="T42" fmla="*/ 400 w 425"/>
                                    <a:gd name="T43" fmla="*/ 314 h 386"/>
                                    <a:gd name="T44" fmla="*/ 400 w 425"/>
                                    <a:gd name="T45" fmla="*/ 311 h 386"/>
                                    <a:gd name="T46" fmla="*/ 400 w 425"/>
                                    <a:gd name="T47" fmla="*/ 311 h 386"/>
                                    <a:gd name="T48" fmla="*/ 403 w 425"/>
                                    <a:gd name="T49" fmla="*/ 308 h 386"/>
                                    <a:gd name="T50" fmla="*/ 403 w 425"/>
                                    <a:gd name="T51" fmla="*/ 305 h 386"/>
                                    <a:gd name="T52" fmla="*/ 407 w 425"/>
                                    <a:gd name="T53" fmla="*/ 302 h 386"/>
                                    <a:gd name="T54" fmla="*/ 407 w 425"/>
                                    <a:gd name="T55" fmla="*/ 299 h 386"/>
                                    <a:gd name="T56" fmla="*/ 407 w 425"/>
                                    <a:gd name="T57" fmla="*/ 299 h 386"/>
                                    <a:gd name="T58" fmla="*/ 410 w 425"/>
                                    <a:gd name="T59" fmla="*/ 296 h 386"/>
                                    <a:gd name="T60" fmla="*/ 410 w 425"/>
                                    <a:gd name="T61" fmla="*/ 292 h 386"/>
                                    <a:gd name="T62" fmla="*/ 410 w 425"/>
                                    <a:gd name="T63" fmla="*/ 292 h 386"/>
                                    <a:gd name="T64" fmla="*/ 410 w 425"/>
                                    <a:gd name="T65" fmla="*/ 289 h 386"/>
                                    <a:gd name="T66" fmla="*/ 413 w 425"/>
                                    <a:gd name="T67" fmla="*/ 289 h 386"/>
                                    <a:gd name="T68" fmla="*/ 413 w 425"/>
                                    <a:gd name="T69" fmla="*/ 286 h 386"/>
                                    <a:gd name="T70" fmla="*/ 413 w 425"/>
                                    <a:gd name="T71" fmla="*/ 286 h 386"/>
                                    <a:gd name="T72" fmla="*/ 413 w 425"/>
                                    <a:gd name="T73" fmla="*/ 284 h 386"/>
                                    <a:gd name="T74" fmla="*/ 417 w 425"/>
                                    <a:gd name="T75" fmla="*/ 277 h 386"/>
                                    <a:gd name="T76" fmla="*/ 417 w 425"/>
                                    <a:gd name="T77" fmla="*/ 274 h 386"/>
                                    <a:gd name="T78" fmla="*/ 417 w 425"/>
                                    <a:gd name="T79" fmla="*/ 271 h 386"/>
                                    <a:gd name="T80" fmla="*/ 417 w 425"/>
                                    <a:gd name="T81" fmla="*/ 271 h 386"/>
                                    <a:gd name="T82" fmla="*/ 419 w 425"/>
                                    <a:gd name="T83" fmla="*/ 267 h 386"/>
                                    <a:gd name="T84" fmla="*/ 419 w 425"/>
                                    <a:gd name="T85" fmla="*/ 265 h 386"/>
                                    <a:gd name="T86" fmla="*/ 419 w 425"/>
                                    <a:gd name="T87" fmla="*/ 262 h 386"/>
                                    <a:gd name="T88" fmla="*/ 422 w 425"/>
                                    <a:gd name="T89" fmla="*/ 258 h 386"/>
                                    <a:gd name="T90" fmla="*/ 422 w 425"/>
                                    <a:gd name="T91" fmla="*/ 252 h 386"/>
                                    <a:gd name="T92" fmla="*/ 422 w 425"/>
                                    <a:gd name="T93" fmla="*/ 250 h 386"/>
                                    <a:gd name="T94" fmla="*/ 425 w 425"/>
                                    <a:gd name="T95" fmla="*/ 243 h 386"/>
                                    <a:gd name="T96" fmla="*/ 425 w 425"/>
                                    <a:gd name="T97" fmla="*/ 240 h 386"/>
                                    <a:gd name="T98" fmla="*/ 425 w 425"/>
                                    <a:gd name="T99" fmla="*/ 237 h 386"/>
                                    <a:gd name="T100" fmla="*/ 425 w 425"/>
                                    <a:gd name="T101" fmla="*/ 224 h 386"/>
                                    <a:gd name="T102" fmla="*/ 425 w 425"/>
                                    <a:gd name="T103" fmla="*/ 221 h 386"/>
                                    <a:gd name="T104" fmla="*/ 425 w 425"/>
                                    <a:gd name="T105" fmla="*/ 206 h 386"/>
                                    <a:gd name="T106" fmla="*/ 425 w 425"/>
                                    <a:gd name="T107" fmla="*/ 203 h 386"/>
                                    <a:gd name="T108" fmla="*/ 425 w 425"/>
                                    <a:gd name="T109" fmla="*/ 203 h 386"/>
                                    <a:gd name="T110" fmla="*/ 425 w 425"/>
                                    <a:gd name="T111" fmla="*/ 194 h 386"/>
                                    <a:gd name="T112" fmla="*/ 425 w 425"/>
                                    <a:gd name="T113" fmla="*/ 187 h 386"/>
                                    <a:gd name="T114" fmla="*/ 425 w 425"/>
                                    <a:gd name="T115" fmla="*/ 190 h 386"/>
                                    <a:gd name="T116" fmla="*/ 425 w 425"/>
                                    <a:gd name="T117" fmla="*/ 184 h 386"/>
                                    <a:gd name="T118" fmla="*/ 422 w 425"/>
                                    <a:gd name="T119" fmla="*/ 178 h 386"/>
                                    <a:gd name="T120" fmla="*/ 422 w 425"/>
                                    <a:gd name="T121" fmla="*/ 178 h 386"/>
                                    <a:gd name="T122" fmla="*/ 422 w 425"/>
                                    <a:gd name="T123" fmla="*/ 175 h 386"/>
                                    <a:gd name="T124" fmla="*/ 422 w 425"/>
                                    <a:gd name="T125" fmla="*/ 168 h 386"/>
                                    <a:gd name="T126" fmla="*/ 419 w 425"/>
                                    <a:gd name="T127" fmla="*/ 165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0 w 425"/>
                                    <a:gd name="T1" fmla="*/ 210 h 397"/>
                                    <a:gd name="T2" fmla="*/ 0 w 425"/>
                                    <a:gd name="T3" fmla="*/ 213 h 397"/>
                                    <a:gd name="T4" fmla="*/ 0 w 425"/>
                                    <a:gd name="T5" fmla="*/ 216 h 397"/>
                                    <a:gd name="T6" fmla="*/ 0 w 425"/>
                                    <a:gd name="T7" fmla="*/ 220 h 397"/>
                                    <a:gd name="T8" fmla="*/ 3 w 425"/>
                                    <a:gd name="T9" fmla="*/ 228 h 397"/>
                                    <a:gd name="T10" fmla="*/ 3 w 425"/>
                                    <a:gd name="T11" fmla="*/ 232 h 397"/>
                                    <a:gd name="T12" fmla="*/ 3 w 425"/>
                                    <a:gd name="T13" fmla="*/ 235 h 397"/>
                                    <a:gd name="T14" fmla="*/ 6 w 425"/>
                                    <a:gd name="T15" fmla="*/ 237 h 397"/>
                                    <a:gd name="T16" fmla="*/ 6 w 425"/>
                                    <a:gd name="T17" fmla="*/ 237 h 397"/>
                                    <a:gd name="T18" fmla="*/ 6 w 425"/>
                                    <a:gd name="T19" fmla="*/ 241 h 397"/>
                                    <a:gd name="T20" fmla="*/ 6 w 425"/>
                                    <a:gd name="T21" fmla="*/ 244 h 397"/>
                                    <a:gd name="T22" fmla="*/ 10 w 425"/>
                                    <a:gd name="T23" fmla="*/ 256 h 397"/>
                                    <a:gd name="T24" fmla="*/ 13 w 425"/>
                                    <a:gd name="T25" fmla="*/ 259 h 397"/>
                                    <a:gd name="T26" fmla="*/ 13 w 425"/>
                                    <a:gd name="T27" fmla="*/ 259 h 397"/>
                                    <a:gd name="T28" fmla="*/ 13 w 425"/>
                                    <a:gd name="T29" fmla="*/ 259 h 397"/>
                                    <a:gd name="T30" fmla="*/ 13 w 425"/>
                                    <a:gd name="T31" fmla="*/ 262 h 397"/>
                                    <a:gd name="T32" fmla="*/ 13 w 425"/>
                                    <a:gd name="T33" fmla="*/ 266 h 397"/>
                                    <a:gd name="T34" fmla="*/ 13 w 425"/>
                                    <a:gd name="T35" fmla="*/ 266 h 397"/>
                                    <a:gd name="T36" fmla="*/ 16 w 425"/>
                                    <a:gd name="T37" fmla="*/ 269 h 397"/>
                                    <a:gd name="T38" fmla="*/ 16 w 425"/>
                                    <a:gd name="T39" fmla="*/ 272 h 397"/>
                                    <a:gd name="T40" fmla="*/ 16 w 425"/>
                                    <a:gd name="T41" fmla="*/ 272 h 397"/>
                                    <a:gd name="T42" fmla="*/ 16 w 425"/>
                                    <a:gd name="T43" fmla="*/ 275 h 397"/>
                                    <a:gd name="T44" fmla="*/ 16 w 425"/>
                                    <a:gd name="T45" fmla="*/ 275 h 397"/>
                                    <a:gd name="T46" fmla="*/ 18 w 425"/>
                                    <a:gd name="T47" fmla="*/ 278 h 397"/>
                                    <a:gd name="T48" fmla="*/ 18 w 425"/>
                                    <a:gd name="T49" fmla="*/ 278 h 397"/>
                                    <a:gd name="T50" fmla="*/ 18 w 425"/>
                                    <a:gd name="T51" fmla="*/ 281 h 397"/>
                                    <a:gd name="T52" fmla="*/ 22 w 425"/>
                                    <a:gd name="T53" fmla="*/ 284 h 397"/>
                                    <a:gd name="T54" fmla="*/ 22 w 425"/>
                                    <a:gd name="T55" fmla="*/ 288 h 397"/>
                                    <a:gd name="T56" fmla="*/ 22 w 425"/>
                                    <a:gd name="T57" fmla="*/ 284 h 397"/>
                                    <a:gd name="T58" fmla="*/ 25 w 425"/>
                                    <a:gd name="T59" fmla="*/ 290 h 397"/>
                                    <a:gd name="T60" fmla="*/ 28 w 425"/>
                                    <a:gd name="T61" fmla="*/ 293 h 397"/>
                                    <a:gd name="T62" fmla="*/ 28 w 425"/>
                                    <a:gd name="T63" fmla="*/ 297 h 397"/>
                                    <a:gd name="T64" fmla="*/ 35 w 425"/>
                                    <a:gd name="T65" fmla="*/ 303 h 397"/>
                                    <a:gd name="T66" fmla="*/ 35 w 425"/>
                                    <a:gd name="T67" fmla="*/ 306 h 397"/>
                                    <a:gd name="T68" fmla="*/ 38 w 425"/>
                                    <a:gd name="T69" fmla="*/ 309 h 397"/>
                                    <a:gd name="T70" fmla="*/ 40 w 425"/>
                                    <a:gd name="T71" fmla="*/ 312 h 397"/>
                                    <a:gd name="T72" fmla="*/ 40 w 425"/>
                                    <a:gd name="T73" fmla="*/ 315 h 397"/>
                                    <a:gd name="T74" fmla="*/ 43 w 425"/>
                                    <a:gd name="T75" fmla="*/ 318 h 397"/>
                                    <a:gd name="T76" fmla="*/ 43 w 425"/>
                                    <a:gd name="T77" fmla="*/ 322 h 397"/>
                                    <a:gd name="T78" fmla="*/ 47 w 425"/>
                                    <a:gd name="T79" fmla="*/ 322 h 397"/>
                                    <a:gd name="T80" fmla="*/ 50 w 425"/>
                                    <a:gd name="T81" fmla="*/ 324 h 397"/>
                                    <a:gd name="T82" fmla="*/ 53 w 425"/>
                                    <a:gd name="T83" fmla="*/ 327 h 397"/>
                                    <a:gd name="T84" fmla="*/ 53 w 425"/>
                                    <a:gd name="T85" fmla="*/ 331 h 397"/>
                                    <a:gd name="T86" fmla="*/ 60 w 425"/>
                                    <a:gd name="T87" fmla="*/ 334 h 397"/>
                                    <a:gd name="T88" fmla="*/ 63 w 425"/>
                                    <a:gd name="T89" fmla="*/ 337 h 397"/>
                                    <a:gd name="T90" fmla="*/ 63 w 425"/>
                                    <a:gd name="T91" fmla="*/ 340 h 397"/>
                                    <a:gd name="T92" fmla="*/ 65 w 425"/>
                                    <a:gd name="T93" fmla="*/ 343 h 397"/>
                                    <a:gd name="T94" fmla="*/ 65 w 425"/>
                                    <a:gd name="T95" fmla="*/ 343 h 397"/>
                                    <a:gd name="T96" fmla="*/ 72 w 425"/>
                                    <a:gd name="T97" fmla="*/ 349 h 397"/>
                                    <a:gd name="T98" fmla="*/ 78 w 425"/>
                                    <a:gd name="T99" fmla="*/ 352 h 397"/>
                                    <a:gd name="T100" fmla="*/ 78 w 425"/>
                                    <a:gd name="T101" fmla="*/ 352 h 397"/>
                                    <a:gd name="T102" fmla="*/ 82 w 425"/>
                                    <a:gd name="T103" fmla="*/ 356 h 397"/>
                                    <a:gd name="T104" fmla="*/ 85 w 425"/>
                                    <a:gd name="T105" fmla="*/ 359 h 397"/>
                                    <a:gd name="T106" fmla="*/ 85 w 425"/>
                                    <a:gd name="T107" fmla="*/ 359 h 397"/>
                                    <a:gd name="T108" fmla="*/ 94 w 425"/>
                                    <a:gd name="T109" fmla="*/ 361 h 397"/>
                                    <a:gd name="T110" fmla="*/ 90 w 425"/>
                                    <a:gd name="T111" fmla="*/ 361 h 397"/>
                                    <a:gd name="T112" fmla="*/ 94 w 425"/>
                                    <a:gd name="T113" fmla="*/ 363 h 397"/>
                                    <a:gd name="T114" fmla="*/ 97 w 425"/>
                                    <a:gd name="T115" fmla="*/ 363 h 397"/>
                                    <a:gd name="T116" fmla="*/ 97 w 425"/>
                                    <a:gd name="T117" fmla="*/ 367 h 397"/>
                                    <a:gd name="T118" fmla="*/ 100 w 425"/>
                                    <a:gd name="T119" fmla="*/ 367 h 397"/>
                                    <a:gd name="T120" fmla="*/ 103 w 425"/>
                                    <a:gd name="T121" fmla="*/ 370 h 397"/>
                                    <a:gd name="T122" fmla="*/ 107 w 425"/>
                                    <a:gd name="T123" fmla="*/ 370 h 397"/>
                                    <a:gd name="T124" fmla="*/ 112 w 425"/>
                                    <a:gd name="T125" fmla="*/ 373 h 397"/>
                                    <a:gd name="T126" fmla="*/ 115 w 425"/>
                                    <a:gd name="T127" fmla="*/ 37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62 w 366"/>
                                    <a:gd name="T1" fmla="*/ 225 h 274"/>
                                    <a:gd name="T2" fmla="*/ 359 w 366"/>
                                    <a:gd name="T3" fmla="*/ 227 h 274"/>
                                    <a:gd name="T4" fmla="*/ 356 w 366"/>
                                    <a:gd name="T5" fmla="*/ 230 h 274"/>
                                    <a:gd name="T6" fmla="*/ 356 w 366"/>
                                    <a:gd name="T7" fmla="*/ 233 h 274"/>
                                    <a:gd name="T8" fmla="*/ 349 w 366"/>
                                    <a:gd name="T9" fmla="*/ 240 h 274"/>
                                    <a:gd name="T10" fmla="*/ 346 w 366"/>
                                    <a:gd name="T11" fmla="*/ 240 h 274"/>
                                    <a:gd name="T12" fmla="*/ 344 w 366"/>
                                    <a:gd name="T13" fmla="*/ 243 h 274"/>
                                    <a:gd name="T14" fmla="*/ 344 w 366"/>
                                    <a:gd name="T15" fmla="*/ 246 h 274"/>
                                    <a:gd name="T16" fmla="*/ 340 w 366"/>
                                    <a:gd name="T17" fmla="*/ 249 h 274"/>
                                    <a:gd name="T18" fmla="*/ 337 w 366"/>
                                    <a:gd name="T19" fmla="*/ 249 h 274"/>
                                    <a:gd name="T20" fmla="*/ 334 w 366"/>
                                    <a:gd name="T21" fmla="*/ 252 h 274"/>
                                    <a:gd name="T22" fmla="*/ 331 w 366"/>
                                    <a:gd name="T23" fmla="*/ 252 h 274"/>
                                    <a:gd name="T24" fmla="*/ 327 w 366"/>
                                    <a:gd name="T25" fmla="*/ 255 h 274"/>
                                    <a:gd name="T26" fmla="*/ 324 w 366"/>
                                    <a:gd name="T27" fmla="*/ 259 h 274"/>
                                    <a:gd name="T28" fmla="*/ 321 w 366"/>
                                    <a:gd name="T29" fmla="*/ 259 h 274"/>
                                    <a:gd name="T30" fmla="*/ 319 w 366"/>
                                    <a:gd name="T31" fmla="*/ 259 h 274"/>
                                    <a:gd name="T32" fmla="*/ 315 w 366"/>
                                    <a:gd name="T33" fmla="*/ 261 h 274"/>
                                    <a:gd name="T34" fmla="*/ 312 w 366"/>
                                    <a:gd name="T35" fmla="*/ 261 h 274"/>
                                    <a:gd name="T36" fmla="*/ 305 w 366"/>
                                    <a:gd name="T37" fmla="*/ 264 h 274"/>
                                    <a:gd name="T38" fmla="*/ 302 w 366"/>
                                    <a:gd name="T39" fmla="*/ 264 h 274"/>
                                    <a:gd name="T40" fmla="*/ 299 w 366"/>
                                    <a:gd name="T41" fmla="*/ 264 h 274"/>
                                    <a:gd name="T42" fmla="*/ 297 w 366"/>
                                    <a:gd name="T43" fmla="*/ 268 h 274"/>
                                    <a:gd name="T44" fmla="*/ 293 w 366"/>
                                    <a:gd name="T45" fmla="*/ 268 h 274"/>
                                    <a:gd name="T46" fmla="*/ 290 w 366"/>
                                    <a:gd name="T47" fmla="*/ 268 h 274"/>
                                    <a:gd name="T48" fmla="*/ 284 w 366"/>
                                    <a:gd name="T49" fmla="*/ 268 h 274"/>
                                    <a:gd name="T50" fmla="*/ 280 w 366"/>
                                    <a:gd name="T51" fmla="*/ 271 h 274"/>
                                    <a:gd name="T52" fmla="*/ 277 w 366"/>
                                    <a:gd name="T53" fmla="*/ 271 h 274"/>
                                    <a:gd name="T54" fmla="*/ 268 w 366"/>
                                    <a:gd name="T55" fmla="*/ 271 h 274"/>
                                    <a:gd name="T56" fmla="*/ 265 w 366"/>
                                    <a:gd name="T57" fmla="*/ 271 h 274"/>
                                    <a:gd name="T58" fmla="*/ 252 w 366"/>
                                    <a:gd name="T59" fmla="*/ 271 h 274"/>
                                    <a:gd name="T60" fmla="*/ 250 w 366"/>
                                    <a:gd name="T61" fmla="*/ 271 h 274"/>
                                    <a:gd name="T62" fmla="*/ 233 w 366"/>
                                    <a:gd name="T63" fmla="*/ 271 h 274"/>
                                    <a:gd name="T64" fmla="*/ 230 w 366"/>
                                    <a:gd name="T65" fmla="*/ 271 h 274"/>
                                    <a:gd name="T66" fmla="*/ 227 w 366"/>
                                    <a:gd name="T67" fmla="*/ 268 h 274"/>
                                    <a:gd name="T68" fmla="*/ 221 w 366"/>
                                    <a:gd name="T69" fmla="*/ 268 h 274"/>
                                    <a:gd name="T70" fmla="*/ 218 w 366"/>
                                    <a:gd name="T71" fmla="*/ 268 h 274"/>
                                    <a:gd name="T72" fmla="*/ 212 w 366"/>
                                    <a:gd name="T73" fmla="*/ 268 h 274"/>
                                    <a:gd name="T74" fmla="*/ 208 w 366"/>
                                    <a:gd name="T75" fmla="*/ 264 h 274"/>
                                    <a:gd name="T76" fmla="*/ 205 w 366"/>
                                    <a:gd name="T77" fmla="*/ 264 h 274"/>
                                    <a:gd name="T78" fmla="*/ 200 w 366"/>
                                    <a:gd name="T79" fmla="*/ 264 h 274"/>
                                    <a:gd name="T80" fmla="*/ 196 w 366"/>
                                    <a:gd name="T81" fmla="*/ 261 h 274"/>
                                    <a:gd name="T82" fmla="*/ 190 w 366"/>
                                    <a:gd name="T83" fmla="*/ 261 h 274"/>
                                    <a:gd name="T84" fmla="*/ 186 w 366"/>
                                    <a:gd name="T85" fmla="*/ 259 h 274"/>
                                    <a:gd name="T86" fmla="*/ 180 w 366"/>
                                    <a:gd name="T87" fmla="*/ 259 h 274"/>
                                    <a:gd name="T88" fmla="*/ 178 w 366"/>
                                    <a:gd name="T89" fmla="*/ 255 h 274"/>
                                    <a:gd name="T90" fmla="*/ 171 w 366"/>
                                    <a:gd name="T91" fmla="*/ 255 h 274"/>
                                    <a:gd name="T92" fmla="*/ 168 w 366"/>
                                    <a:gd name="T93" fmla="*/ 252 h 274"/>
                                    <a:gd name="T94" fmla="*/ 161 w 366"/>
                                    <a:gd name="T95" fmla="*/ 252 h 274"/>
                                    <a:gd name="T96" fmla="*/ 158 w 366"/>
                                    <a:gd name="T97" fmla="*/ 249 h 274"/>
                                    <a:gd name="T98" fmla="*/ 153 w 366"/>
                                    <a:gd name="T99" fmla="*/ 246 h 274"/>
                                    <a:gd name="T100" fmla="*/ 149 w 366"/>
                                    <a:gd name="T101" fmla="*/ 246 h 274"/>
                                    <a:gd name="T102" fmla="*/ 146 w 366"/>
                                    <a:gd name="T103" fmla="*/ 243 h 274"/>
                                    <a:gd name="T104" fmla="*/ 139 w 366"/>
                                    <a:gd name="T105" fmla="*/ 240 h 274"/>
                                    <a:gd name="T106" fmla="*/ 136 w 366"/>
                                    <a:gd name="T107" fmla="*/ 237 h 274"/>
                                    <a:gd name="T108" fmla="*/ 131 w 366"/>
                                    <a:gd name="T109" fmla="*/ 237 h 274"/>
                                    <a:gd name="T110" fmla="*/ 127 w 366"/>
                                    <a:gd name="T111" fmla="*/ 233 h 274"/>
                                    <a:gd name="T112" fmla="*/ 122 w 366"/>
                                    <a:gd name="T113" fmla="*/ 230 h 274"/>
                                    <a:gd name="T114" fmla="*/ 119 w 366"/>
                                    <a:gd name="T115" fmla="*/ 227 h 274"/>
                                    <a:gd name="T116" fmla="*/ 112 w 366"/>
                                    <a:gd name="T117" fmla="*/ 225 h 274"/>
                                    <a:gd name="T118" fmla="*/ 110 w 366"/>
                                    <a:gd name="T119" fmla="*/ 221 h 274"/>
                                    <a:gd name="T120" fmla="*/ 107 w 366"/>
                                    <a:gd name="T121" fmla="*/ 218 h 274"/>
                                    <a:gd name="T122" fmla="*/ 100 w 366"/>
                                    <a:gd name="T123" fmla="*/ 215 h 274"/>
                                    <a:gd name="T124" fmla="*/ 97 w 366"/>
                                    <a:gd name="T125" fmla="*/ 212 h 274"/>
                                    <a:gd name="T126" fmla="*/ 94 w 366"/>
                                    <a:gd name="T127" fmla="*/ 208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46 w 346"/>
                                    <a:gd name="T1" fmla="*/ 217 h 244"/>
                                    <a:gd name="T2" fmla="*/ 346 w 346"/>
                                    <a:gd name="T3" fmla="*/ 214 h 244"/>
                                    <a:gd name="T4" fmla="*/ 343 w 346"/>
                                    <a:gd name="T5" fmla="*/ 217 h 244"/>
                                    <a:gd name="T6" fmla="*/ 340 w 346"/>
                                    <a:gd name="T7" fmla="*/ 217 h 244"/>
                                    <a:gd name="T8" fmla="*/ 338 w 346"/>
                                    <a:gd name="T9" fmla="*/ 220 h 244"/>
                                    <a:gd name="T10" fmla="*/ 338 w 346"/>
                                    <a:gd name="T11" fmla="*/ 220 h 244"/>
                                    <a:gd name="T12" fmla="*/ 334 w 346"/>
                                    <a:gd name="T13" fmla="*/ 220 h 244"/>
                                    <a:gd name="T14" fmla="*/ 331 w 346"/>
                                    <a:gd name="T15" fmla="*/ 223 h 244"/>
                                    <a:gd name="T16" fmla="*/ 328 w 346"/>
                                    <a:gd name="T17" fmla="*/ 223 h 244"/>
                                    <a:gd name="T18" fmla="*/ 325 w 346"/>
                                    <a:gd name="T19" fmla="*/ 226 h 244"/>
                                    <a:gd name="T20" fmla="*/ 321 w 346"/>
                                    <a:gd name="T21" fmla="*/ 226 h 244"/>
                                    <a:gd name="T22" fmla="*/ 321 w 346"/>
                                    <a:gd name="T23" fmla="*/ 230 h 244"/>
                                    <a:gd name="T24" fmla="*/ 318 w 346"/>
                                    <a:gd name="T25" fmla="*/ 230 h 244"/>
                                    <a:gd name="T26" fmla="*/ 315 w 346"/>
                                    <a:gd name="T27" fmla="*/ 230 h 244"/>
                                    <a:gd name="T28" fmla="*/ 313 w 346"/>
                                    <a:gd name="T29" fmla="*/ 230 h 244"/>
                                    <a:gd name="T30" fmla="*/ 309 w 346"/>
                                    <a:gd name="T31" fmla="*/ 233 h 244"/>
                                    <a:gd name="T32" fmla="*/ 309 w 346"/>
                                    <a:gd name="T33" fmla="*/ 233 h 244"/>
                                    <a:gd name="T34" fmla="*/ 303 w 346"/>
                                    <a:gd name="T35" fmla="*/ 233 h 244"/>
                                    <a:gd name="T36" fmla="*/ 303 w 346"/>
                                    <a:gd name="T37" fmla="*/ 235 h 244"/>
                                    <a:gd name="T38" fmla="*/ 299 w 346"/>
                                    <a:gd name="T39" fmla="*/ 235 h 244"/>
                                    <a:gd name="T40" fmla="*/ 296 w 346"/>
                                    <a:gd name="T41" fmla="*/ 235 h 244"/>
                                    <a:gd name="T42" fmla="*/ 293 w 346"/>
                                    <a:gd name="T43" fmla="*/ 235 h 244"/>
                                    <a:gd name="T44" fmla="*/ 291 w 346"/>
                                    <a:gd name="T45" fmla="*/ 237 h 244"/>
                                    <a:gd name="T46" fmla="*/ 287 w 346"/>
                                    <a:gd name="T47" fmla="*/ 237 h 244"/>
                                    <a:gd name="T48" fmla="*/ 284 w 346"/>
                                    <a:gd name="T49" fmla="*/ 237 h 244"/>
                                    <a:gd name="T50" fmla="*/ 281 w 346"/>
                                    <a:gd name="T51" fmla="*/ 237 h 244"/>
                                    <a:gd name="T52" fmla="*/ 278 w 346"/>
                                    <a:gd name="T53" fmla="*/ 237 h 244"/>
                                    <a:gd name="T54" fmla="*/ 274 w 346"/>
                                    <a:gd name="T55" fmla="*/ 241 h 244"/>
                                    <a:gd name="T56" fmla="*/ 271 w 346"/>
                                    <a:gd name="T57" fmla="*/ 241 h 244"/>
                                    <a:gd name="T58" fmla="*/ 268 w 346"/>
                                    <a:gd name="T59" fmla="*/ 241 h 244"/>
                                    <a:gd name="T60" fmla="*/ 256 w 346"/>
                                    <a:gd name="T61" fmla="*/ 241 h 244"/>
                                    <a:gd name="T62" fmla="*/ 253 w 346"/>
                                    <a:gd name="T63" fmla="*/ 241 h 244"/>
                                    <a:gd name="T64" fmla="*/ 237 w 346"/>
                                    <a:gd name="T65" fmla="*/ 241 h 244"/>
                                    <a:gd name="T66" fmla="*/ 234 w 346"/>
                                    <a:gd name="T67" fmla="*/ 241 h 244"/>
                                    <a:gd name="T68" fmla="*/ 221 w 346"/>
                                    <a:gd name="T69" fmla="*/ 241 h 244"/>
                                    <a:gd name="T70" fmla="*/ 219 w 346"/>
                                    <a:gd name="T71" fmla="*/ 241 h 244"/>
                                    <a:gd name="T72" fmla="*/ 215 w 346"/>
                                    <a:gd name="T73" fmla="*/ 237 h 244"/>
                                    <a:gd name="T74" fmla="*/ 212 w 346"/>
                                    <a:gd name="T75" fmla="*/ 237 h 244"/>
                                    <a:gd name="T76" fmla="*/ 209 w 346"/>
                                    <a:gd name="T77" fmla="*/ 237 h 244"/>
                                    <a:gd name="T78" fmla="*/ 206 w 346"/>
                                    <a:gd name="T79" fmla="*/ 237 h 244"/>
                                    <a:gd name="T80" fmla="*/ 202 w 346"/>
                                    <a:gd name="T81" fmla="*/ 237 h 244"/>
                                    <a:gd name="T82" fmla="*/ 199 w 346"/>
                                    <a:gd name="T83" fmla="*/ 237 h 244"/>
                                    <a:gd name="T84" fmla="*/ 197 w 346"/>
                                    <a:gd name="T85" fmla="*/ 235 h 244"/>
                                    <a:gd name="T86" fmla="*/ 194 w 346"/>
                                    <a:gd name="T87" fmla="*/ 235 h 244"/>
                                    <a:gd name="T88" fmla="*/ 190 w 346"/>
                                    <a:gd name="T89" fmla="*/ 235 h 244"/>
                                    <a:gd name="T90" fmla="*/ 187 w 346"/>
                                    <a:gd name="T91" fmla="*/ 233 h 244"/>
                                    <a:gd name="T92" fmla="*/ 184 w 346"/>
                                    <a:gd name="T93" fmla="*/ 233 h 244"/>
                                    <a:gd name="T94" fmla="*/ 180 w 346"/>
                                    <a:gd name="T95" fmla="*/ 233 h 244"/>
                                    <a:gd name="T96" fmla="*/ 177 w 346"/>
                                    <a:gd name="T97" fmla="*/ 233 h 244"/>
                                    <a:gd name="T98" fmla="*/ 174 w 346"/>
                                    <a:gd name="T99" fmla="*/ 230 h 244"/>
                                    <a:gd name="T100" fmla="*/ 172 w 346"/>
                                    <a:gd name="T101" fmla="*/ 230 h 244"/>
                                    <a:gd name="T102" fmla="*/ 168 w 346"/>
                                    <a:gd name="T103" fmla="*/ 230 h 244"/>
                                    <a:gd name="T104" fmla="*/ 165 w 346"/>
                                    <a:gd name="T105" fmla="*/ 226 h 244"/>
                                    <a:gd name="T106" fmla="*/ 163 w 346"/>
                                    <a:gd name="T107" fmla="*/ 226 h 244"/>
                                    <a:gd name="T108" fmla="*/ 160 w 346"/>
                                    <a:gd name="T109" fmla="*/ 226 h 244"/>
                                    <a:gd name="T110" fmla="*/ 156 w 346"/>
                                    <a:gd name="T111" fmla="*/ 223 h 244"/>
                                    <a:gd name="T112" fmla="*/ 153 w 346"/>
                                    <a:gd name="T113" fmla="*/ 223 h 244"/>
                                    <a:gd name="T114" fmla="*/ 151 w 346"/>
                                    <a:gd name="T115" fmla="*/ 220 h 244"/>
                                    <a:gd name="T116" fmla="*/ 148 w 346"/>
                                    <a:gd name="T117" fmla="*/ 220 h 244"/>
                                    <a:gd name="T118" fmla="*/ 144 w 346"/>
                                    <a:gd name="T119" fmla="*/ 217 h 244"/>
                                    <a:gd name="T120" fmla="*/ 141 w 346"/>
                                    <a:gd name="T121" fmla="*/ 217 h 244"/>
                                    <a:gd name="T122" fmla="*/ 138 w 346"/>
                                    <a:gd name="T123" fmla="*/ 217 h 244"/>
                                    <a:gd name="T124" fmla="*/ 135 w 346"/>
                                    <a:gd name="T125" fmla="*/ 214 h 244"/>
                                    <a:gd name="T126" fmla="*/ 131 w 346"/>
                                    <a:gd name="T127" fmla="*/ 2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0 w 382"/>
                                    <a:gd name="T1" fmla="*/ 0 h 469"/>
                                    <a:gd name="T2" fmla="*/ 4 w 382"/>
                                    <a:gd name="T3" fmla="*/ 3 h 469"/>
                                    <a:gd name="T4" fmla="*/ 4 w 382"/>
                                    <a:gd name="T5" fmla="*/ 3 h 469"/>
                                    <a:gd name="T6" fmla="*/ 4 w 382"/>
                                    <a:gd name="T7" fmla="*/ 7 h 469"/>
                                    <a:gd name="T8" fmla="*/ 4 w 382"/>
                                    <a:gd name="T9" fmla="*/ 7 h 469"/>
                                    <a:gd name="T10" fmla="*/ 4 w 382"/>
                                    <a:gd name="T11" fmla="*/ 9 h 469"/>
                                    <a:gd name="T12" fmla="*/ 4 w 382"/>
                                    <a:gd name="T13" fmla="*/ 9 h 469"/>
                                    <a:gd name="T14" fmla="*/ 7 w 382"/>
                                    <a:gd name="T15" fmla="*/ 12 h 469"/>
                                    <a:gd name="T16" fmla="*/ 7 w 382"/>
                                    <a:gd name="T17" fmla="*/ 16 h 469"/>
                                    <a:gd name="T18" fmla="*/ 7 w 382"/>
                                    <a:gd name="T19" fmla="*/ 16 h 469"/>
                                    <a:gd name="T20" fmla="*/ 7 w 382"/>
                                    <a:gd name="T21" fmla="*/ 19 h 469"/>
                                    <a:gd name="T22" fmla="*/ 7 w 382"/>
                                    <a:gd name="T23" fmla="*/ 19 h 469"/>
                                    <a:gd name="T24" fmla="*/ 10 w 382"/>
                                    <a:gd name="T25" fmla="*/ 22 h 469"/>
                                    <a:gd name="T26" fmla="*/ 10 w 382"/>
                                    <a:gd name="T27" fmla="*/ 22 h 469"/>
                                    <a:gd name="T28" fmla="*/ 10 w 382"/>
                                    <a:gd name="T29" fmla="*/ 25 h 469"/>
                                    <a:gd name="T30" fmla="*/ 10 w 382"/>
                                    <a:gd name="T31" fmla="*/ 25 h 469"/>
                                    <a:gd name="T32" fmla="*/ 14 w 382"/>
                                    <a:gd name="T33" fmla="*/ 28 h 469"/>
                                    <a:gd name="T34" fmla="*/ 14 w 382"/>
                                    <a:gd name="T35" fmla="*/ 28 h 469"/>
                                    <a:gd name="T36" fmla="*/ 14 w 382"/>
                                    <a:gd name="T37" fmla="*/ 31 h 469"/>
                                    <a:gd name="T38" fmla="*/ 14 w 382"/>
                                    <a:gd name="T39" fmla="*/ 31 h 469"/>
                                    <a:gd name="T40" fmla="*/ 14 w 382"/>
                                    <a:gd name="T41" fmla="*/ 34 h 469"/>
                                    <a:gd name="T42" fmla="*/ 17 w 382"/>
                                    <a:gd name="T43" fmla="*/ 34 h 469"/>
                                    <a:gd name="T44" fmla="*/ 17 w 382"/>
                                    <a:gd name="T45" fmla="*/ 38 h 469"/>
                                    <a:gd name="T46" fmla="*/ 17 w 382"/>
                                    <a:gd name="T47" fmla="*/ 41 h 469"/>
                                    <a:gd name="T48" fmla="*/ 17 w 382"/>
                                    <a:gd name="T49" fmla="*/ 41 h 469"/>
                                    <a:gd name="T50" fmla="*/ 20 w 382"/>
                                    <a:gd name="T51" fmla="*/ 44 h 469"/>
                                    <a:gd name="T52" fmla="*/ 20 w 382"/>
                                    <a:gd name="T53" fmla="*/ 44 h 469"/>
                                    <a:gd name="T54" fmla="*/ 20 w 382"/>
                                    <a:gd name="T55" fmla="*/ 46 h 469"/>
                                    <a:gd name="T56" fmla="*/ 20 w 382"/>
                                    <a:gd name="T57" fmla="*/ 46 h 469"/>
                                    <a:gd name="T58" fmla="*/ 22 w 382"/>
                                    <a:gd name="T59" fmla="*/ 50 h 469"/>
                                    <a:gd name="T60" fmla="*/ 22 w 382"/>
                                    <a:gd name="T61" fmla="*/ 50 h 469"/>
                                    <a:gd name="T62" fmla="*/ 22 w 382"/>
                                    <a:gd name="T63" fmla="*/ 53 h 469"/>
                                    <a:gd name="T64" fmla="*/ 26 w 382"/>
                                    <a:gd name="T65" fmla="*/ 56 h 469"/>
                                    <a:gd name="T66" fmla="*/ 26 w 382"/>
                                    <a:gd name="T67" fmla="*/ 56 h 469"/>
                                    <a:gd name="T68" fmla="*/ 26 w 382"/>
                                    <a:gd name="T69" fmla="*/ 59 h 469"/>
                                    <a:gd name="T70" fmla="*/ 26 w 382"/>
                                    <a:gd name="T71" fmla="*/ 59 h 469"/>
                                    <a:gd name="T72" fmla="*/ 29 w 382"/>
                                    <a:gd name="T73" fmla="*/ 62 h 469"/>
                                    <a:gd name="T74" fmla="*/ 29 w 382"/>
                                    <a:gd name="T75" fmla="*/ 62 h 469"/>
                                    <a:gd name="T76" fmla="*/ 29 w 382"/>
                                    <a:gd name="T77" fmla="*/ 65 h 469"/>
                                    <a:gd name="T78" fmla="*/ 29 w 382"/>
                                    <a:gd name="T79" fmla="*/ 65 h 469"/>
                                    <a:gd name="T80" fmla="*/ 32 w 382"/>
                                    <a:gd name="T81" fmla="*/ 68 h 469"/>
                                    <a:gd name="T82" fmla="*/ 32 w 382"/>
                                    <a:gd name="T83" fmla="*/ 68 h 469"/>
                                    <a:gd name="T84" fmla="*/ 32 w 382"/>
                                    <a:gd name="T85" fmla="*/ 72 h 469"/>
                                    <a:gd name="T86" fmla="*/ 32 w 382"/>
                                    <a:gd name="T87" fmla="*/ 72 h 469"/>
                                    <a:gd name="T88" fmla="*/ 35 w 382"/>
                                    <a:gd name="T89" fmla="*/ 75 h 469"/>
                                    <a:gd name="T90" fmla="*/ 35 w 382"/>
                                    <a:gd name="T91" fmla="*/ 78 h 469"/>
                                    <a:gd name="T92" fmla="*/ 35 w 382"/>
                                    <a:gd name="T93" fmla="*/ 78 h 469"/>
                                    <a:gd name="T94" fmla="*/ 39 w 382"/>
                                    <a:gd name="T95" fmla="*/ 80 h 469"/>
                                    <a:gd name="T96" fmla="*/ 39 w 382"/>
                                    <a:gd name="T97" fmla="*/ 80 h 469"/>
                                    <a:gd name="T98" fmla="*/ 39 w 382"/>
                                    <a:gd name="T99" fmla="*/ 84 h 469"/>
                                    <a:gd name="T100" fmla="*/ 42 w 382"/>
                                    <a:gd name="T101" fmla="*/ 84 h 469"/>
                                    <a:gd name="T102" fmla="*/ 42 w 382"/>
                                    <a:gd name="T103" fmla="*/ 87 h 469"/>
                                    <a:gd name="T104" fmla="*/ 42 w 382"/>
                                    <a:gd name="T105" fmla="*/ 87 h 469"/>
                                    <a:gd name="T106" fmla="*/ 44 w 382"/>
                                    <a:gd name="T107" fmla="*/ 90 h 469"/>
                                    <a:gd name="T108" fmla="*/ 44 w 382"/>
                                    <a:gd name="T109" fmla="*/ 90 h 469"/>
                                    <a:gd name="T110" fmla="*/ 44 w 382"/>
                                    <a:gd name="T111" fmla="*/ 93 h 469"/>
                                    <a:gd name="T112" fmla="*/ 47 w 382"/>
                                    <a:gd name="T113" fmla="*/ 97 h 469"/>
                                    <a:gd name="T114" fmla="*/ 47 w 382"/>
                                    <a:gd name="T115" fmla="*/ 97 h 469"/>
                                    <a:gd name="T116" fmla="*/ 51 w 382"/>
                                    <a:gd name="T117" fmla="*/ 99 h 469"/>
                                    <a:gd name="T118" fmla="*/ 51 w 382"/>
                                    <a:gd name="T119" fmla="*/ 99 h 469"/>
                                    <a:gd name="T120" fmla="*/ 51 w 382"/>
                                    <a:gd name="T121" fmla="*/ 102 h 469"/>
                                    <a:gd name="T122" fmla="*/ 54 w 382"/>
                                    <a:gd name="T123" fmla="*/ 106 h 469"/>
                                    <a:gd name="T124" fmla="*/ 54 w 382"/>
                                    <a:gd name="T125" fmla="*/ 106 h 469"/>
                                    <a:gd name="T126" fmla="*/ 54 w 382"/>
                                    <a:gd name="T127" fmla="*/ 109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99 h 145"/>
                                    <a:gd name="T2" fmla="*/ 50 w 132"/>
                                    <a:gd name="T3" fmla="*/ 102 h 145"/>
                                    <a:gd name="T4" fmla="*/ 50 w 132"/>
                                    <a:gd name="T5" fmla="*/ 105 h 145"/>
                                    <a:gd name="T6" fmla="*/ 50 w 132"/>
                                    <a:gd name="T7" fmla="*/ 105 h 145"/>
                                    <a:gd name="T8" fmla="*/ 53 w 132"/>
                                    <a:gd name="T9" fmla="*/ 105 h 145"/>
                                    <a:gd name="T10" fmla="*/ 53 w 132"/>
                                    <a:gd name="T11" fmla="*/ 105 h 145"/>
                                    <a:gd name="T12" fmla="*/ 53 w 132"/>
                                    <a:gd name="T13" fmla="*/ 105 h 145"/>
                                    <a:gd name="T14" fmla="*/ 53 w 132"/>
                                    <a:gd name="T15" fmla="*/ 109 h 145"/>
                                    <a:gd name="T16" fmla="*/ 53 w 132"/>
                                    <a:gd name="T17" fmla="*/ 109 h 145"/>
                                    <a:gd name="T18" fmla="*/ 53 w 132"/>
                                    <a:gd name="T19" fmla="*/ 109 h 145"/>
                                    <a:gd name="T20" fmla="*/ 53 w 132"/>
                                    <a:gd name="T21" fmla="*/ 109 h 145"/>
                                    <a:gd name="T22" fmla="*/ 57 w 132"/>
                                    <a:gd name="T23" fmla="*/ 111 h 145"/>
                                    <a:gd name="T24" fmla="*/ 57 w 132"/>
                                    <a:gd name="T25" fmla="*/ 111 h 145"/>
                                    <a:gd name="T26" fmla="*/ 57 w 132"/>
                                    <a:gd name="T27" fmla="*/ 111 h 145"/>
                                    <a:gd name="T28" fmla="*/ 57 w 132"/>
                                    <a:gd name="T29" fmla="*/ 111 h 145"/>
                                    <a:gd name="T30" fmla="*/ 60 w 132"/>
                                    <a:gd name="T31" fmla="*/ 111 h 145"/>
                                    <a:gd name="T32" fmla="*/ 60 w 132"/>
                                    <a:gd name="T33" fmla="*/ 111 h 145"/>
                                    <a:gd name="T34" fmla="*/ 63 w 132"/>
                                    <a:gd name="T35" fmla="*/ 114 h 145"/>
                                    <a:gd name="T36" fmla="*/ 63 w 132"/>
                                    <a:gd name="T37" fmla="*/ 114 h 145"/>
                                    <a:gd name="T38" fmla="*/ 63 w 132"/>
                                    <a:gd name="T39" fmla="*/ 114 h 145"/>
                                    <a:gd name="T40" fmla="*/ 67 w 132"/>
                                    <a:gd name="T41" fmla="*/ 114 h 145"/>
                                    <a:gd name="T42" fmla="*/ 67 w 132"/>
                                    <a:gd name="T43" fmla="*/ 114 h 145"/>
                                    <a:gd name="T44" fmla="*/ 75 w 132"/>
                                    <a:gd name="T45" fmla="*/ 114 h 145"/>
                                    <a:gd name="T46" fmla="*/ 75 w 132"/>
                                    <a:gd name="T47" fmla="*/ 114 h 145"/>
                                    <a:gd name="T48" fmla="*/ 79 w 132"/>
                                    <a:gd name="T49" fmla="*/ 114 h 145"/>
                                    <a:gd name="T50" fmla="*/ 79 w 132"/>
                                    <a:gd name="T51" fmla="*/ 114 h 145"/>
                                    <a:gd name="T52" fmla="*/ 82 w 132"/>
                                    <a:gd name="T53" fmla="*/ 114 h 145"/>
                                    <a:gd name="T54" fmla="*/ 82 w 132"/>
                                    <a:gd name="T55" fmla="*/ 111 h 145"/>
                                    <a:gd name="T56" fmla="*/ 82 w 132"/>
                                    <a:gd name="T57" fmla="*/ 111 h 145"/>
                                    <a:gd name="T58" fmla="*/ 85 w 132"/>
                                    <a:gd name="T59" fmla="*/ 111 h 145"/>
                                    <a:gd name="T60" fmla="*/ 85 w 132"/>
                                    <a:gd name="T61" fmla="*/ 109 h 145"/>
                                    <a:gd name="T62" fmla="*/ 85 w 132"/>
                                    <a:gd name="T63" fmla="*/ 109 h 145"/>
                                    <a:gd name="T64" fmla="*/ 88 w 132"/>
                                    <a:gd name="T65" fmla="*/ 109 h 145"/>
                                    <a:gd name="T66" fmla="*/ 88 w 132"/>
                                    <a:gd name="T67" fmla="*/ 109 h 145"/>
                                    <a:gd name="T68" fmla="*/ 88 w 132"/>
                                    <a:gd name="T69" fmla="*/ 109 h 145"/>
                                    <a:gd name="T70" fmla="*/ 88 w 132"/>
                                    <a:gd name="T71" fmla="*/ 109 h 145"/>
                                    <a:gd name="T72" fmla="*/ 88 w 132"/>
                                    <a:gd name="T73" fmla="*/ 105 h 145"/>
                                    <a:gd name="T74" fmla="*/ 92 w 132"/>
                                    <a:gd name="T75" fmla="*/ 105 h 145"/>
                                    <a:gd name="T76" fmla="*/ 92 w 132"/>
                                    <a:gd name="T77" fmla="*/ 105 h 145"/>
                                    <a:gd name="T78" fmla="*/ 92 w 132"/>
                                    <a:gd name="T79" fmla="*/ 102 h 145"/>
                                    <a:gd name="T80" fmla="*/ 92 w 132"/>
                                    <a:gd name="T81" fmla="*/ 15 h 145"/>
                                    <a:gd name="T82" fmla="*/ 92 w 132"/>
                                    <a:gd name="T83" fmla="*/ 15 h 145"/>
                                    <a:gd name="T84" fmla="*/ 92 w 132"/>
                                    <a:gd name="T85" fmla="*/ 15 h 145"/>
                                    <a:gd name="T86" fmla="*/ 82 w 132"/>
                                    <a:gd name="T87" fmla="*/ 15 h 145"/>
                                    <a:gd name="T88" fmla="*/ 82 w 132"/>
                                    <a:gd name="T89" fmla="*/ 0 h 145"/>
                                    <a:gd name="T90" fmla="*/ 132 w 132"/>
                                    <a:gd name="T91" fmla="*/ 0 h 145"/>
                                    <a:gd name="T92" fmla="*/ 132 w 132"/>
                                    <a:gd name="T93" fmla="*/ 15 h 145"/>
                                    <a:gd name="T94" fmla="*/ 122 w 132"/>
                                    <a:gd name="T95" fmla="*/ 15 h 145"/>
                                    <a:gd name="T96" fmla="*/ 122 w 132"/>
                                    <a:gd name="T97" fmla="*/ 15 h 145"/>
                                    <a:gd name="T98" fmla="*/ 122 w 132"/>
                                    <a:gd name="T99" fmla="*/ 15 h 145"/>
                                    <a:gd name="T100" fmla="*/ 122 w 132"/>
                                    <a:gd name="T101" fmla="*/ 15 h 145"/>
                                    <a:gd name="T102" fmla="*/ 119 w 132"/>
                                    <a:gd name="T103" fmla="*/ 15 h 145"/>
                                    <a:gd name="T104" fmla="*/ 119 w 132"/>
                                    <a:gd name="T105" fmla="*/ 109 h 145"/>
                                    <a:gd name="T106" fmla="*/ 119 w 132"/>
                                    <a:gd name="T107" fmla="*/ 109 h 145"/>
                                    <a:gd name="T108" fmla="*/ 119 w 132"/>
                                    <a:gd name="T109" fmla="*/ 114 h 145"/>
                                    <a:gd name="T110" fmla="*/ 119 w 132"/>
                                    <a:gd name="T111" fmla="*/ 114 h 145"/>
                                    <a:gd name="T112" fmla="*/ 119 w 132"/>
                                    <a:gd name="T113" fmla="*/ 114 h 145"/>
                                    <a:gd name="T114" fmla="*/ 119 w 132"/>
                                    <a:gd name="T115" fmla="*/ 114 h 145"/>
                                    <a:gd name="T116" fmla="*/ 119 w 132"/>
                                    <a:gd name="T117" fmla="*/ 117 h 145"/>
                                    <a:gd name="T118" fmla="*/ 116 w 132"/>
                                    <a:gd name="T119" fmla="*/ 117 h 145"/>
                                    <a:gd name="T120" fmla="*/ 116 w 132"/>
                                    <a:gd name="T121" fmla="*/ 117 h 145"/>
                                    <a:gd name="T122" fmla="*/ 116 w 132"/>
                                    <a:gd name="T123" fmla="*/ 121 h 145"/>
                                    <a:gd name="T124" fmla="*/ 116 w 132"/>
                                    <a:gd name="T125" fmla="*/ 121 h 145"/>
                                    <a:gd name="T126" fmla="*/ 116 w 132"/>
                                    <a:gd name="T127" fmla="*/ 1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99 h 140"/>
                                    <a:gd name="T2" fmla="*/ 113 w 126"/>
                                    <a:gd name="T3" fmla="*/ 106 h 140"/>
                                    <a:gd name="T4" fmla="*/ 113 w 126"/>
                                    <a:gd name="T5" fmla="*/ 106 h 140"/>
                                    <a:gd name="T6" fmla="*/ 113 w 126"/>
                                    <a:gd name="T7" fmla="*/ 108 h 140"/>
                                    <a:gd name="T8" fmla="*/ 111 w 126"/>
                                    <a:gd name="T9" fmla="*/ 108 h 140"/>
                                    <a:gd name="T10" fmla="*/ 111 w 126"/>
                                    <a:gd name="T11" fmla="*/ 111 h 140"/>
                                    <a:gd name="T12" fmla="*/ 111 w 126"/>
                                    <a:gd name="T13" fmla="*/ 111 h 140"/>
                                    <a:gd name="T14" fmla="*/ 111 w 126"/>
                                    <a:gd name="T15" fmla="*/ 111 h 140"/>
                                    <a:gd name="T16" fmla="*/ 111 w 126"/>
                                    <a:gd name="T17" fmla="*/ 114 h 140"/>
                                    <a:gd name="T18" fmla="*/ 111 w 126"/>
                                    <a:gd name="T19" fmla="*/ 114 h 140"/>
                                    <a:gd name="T20" fmla="*/ 111 w 126"/>
                                    <a:gd name="T21" fmla="*/ 114 h 140"/>
                                    <a:gd name="T22" fmla="*/ 107 w 126"/>
                                    <a:gd name="T23" fmla="*/ 114 h 140"/>
                                    <a:gd name="T24" fmla="*/ 107 w 126"/>
                                    <a:gd name="T25" fmla="*/ 118 h 140"/>
                                    <a:gd name="T26" fmla="*/ 107 w 126"/>
                                    <a:gd name="T27" fmla="*/ 118 h 140"/>
                                    <a:gd name="T28" fmla="*/ 107 w 126"/>
                                    <a:gd name="T29" fmla="*/ 118 h 140"/>
                                    <a:gd name="T30" fmla="*/ 107 w 126"/>
                                    <a:gd name="T31" fmla="*/ 118 h 140"/>
                                    <a:gd name="T32" fmla="*/ 107 w 126"/>
                                    <a:gd name="T33" fmla="*/ 118 h 140"/>
                                    <a:gd name="T34" fmla="*/ 104 w 126"/>
                                    <a:gd name="T35" fmla="*/ 121 h 140"/>
                                    <a:gd name="T36" fmla="*/ 104 w 126"/>
                                    <a:gd name="T37" fmla="*/ 121 h 140"/>
                                    <a:gd name="T38" fmla="*/ 104 w 126"/>
                                    <a:gd name="T39" fmla="*/ 121 h 140"/>
                                    <a:gd name="T40" fmla="*/ 104 w 126"/>
                                    <a:gd name="T41" fmla="*/ 123 h 140"/>
                                    <a:gd name="T42" fmla="*/ 104 w 126"/>
                                    <a:gd name="T43" fmla="*/ 123 h 140"/>
                                    <a:gd name="T44" fmla="*/ 101 w 126"/>
                                    <a:gd name="T45" fmla="*/ 123 h 140"/>
                                    <a:gd name="T46" fmla="*/ 101 w 126"/>
                                    <a:gd name="T47" fmla="*/ 123 h 140"/>
                                    <a:gd name="T48" fmla="*/ 101 w 126"/>
                                    <a:gd name="T49" fmla="*/ 123 h 140"/>
                                    <a:gd name="T50" fmla="*/ 101 w 126"/>
                                    <a:gd name="T51" fmla="*/ 127 h 140"/>
                                    <a:gd name="T52" fmla="*/ 101 w 126"/>
                                    <a:gd name="T53" fmla="*/ 127 h 140"/>
                                    <a:gd name="T54" fmla="*/ 101 w 126"/>
                                    <a:gd name="T55" fmla="*/ 127 h 140"/>
                                    <a:gd name="T56" fmla="*/ 97 w 126"/>
                                    <a:gd name="T57" fmla="*/ 127 h 140"/>
                                    <a:gd name="T58" fmla="*/ 97 w 126"/>
                                    <a:gd name="T59" fmla="*/ 127 h 140"/>
                                    <a:gd name="T60" fmla="*/ 97 w 126"/>
                                    <a:gd name="T61" fmla="*/ 127 h 140"/>
                                    <a:gd name="T62" fmla="*/ 97 w 126"/>
                                    <a:gd name="T63" fmla="*/ 130 h 140"/>
                                    <a:gd name="T64" fmla="*/ 94 w 126"/>
                                    <a:gd name="T65" fmla="*/ 130 h 140"/>
                                    <a:gd name="T66" fmla="*/ 94 w 126"/>
                                    <a:gd name="T67" fmla="*/ 130 h 140"/>
                                    <a:gd name="T68" fmla="*/ 91 w 126"/>
                                    <a:gd name="T69" fmla="*/ 130 h 140"/>
                                    <a:gd name="T70" fmla="*/ 91 w 126"/>
                                    <a:gd name="T71" fmla="*/ 133 h 140"/>
                                    <a:gd name="T72" fmla="*/ 89 w 126"/>
                                    <a:gd name="T73" fmla="*/ 133 h 140"/>
                                    <a:gd name="T74" fmla="*/ 89 w 126"/>
                                    <a:gd name="T75" fmla="*/ 133 h 140"/>
                                    <a:gd name="T76" fmla="*/ 89 w 126"/>
                                    <a:gd name="T77" fmla="*/ 133 h 140"/>
                                    <a:gd name="T78" fmla="*/ 85 w 126"/>
                                    <a:gd name="T79" fmla="*/ 133 h 140"/>
                                    <a:gd name="T80" fmla="*/ 85 w 126"/>
                                    <a:gd name="T81" fmla="*/ 133 h 140"/>
                                    <a:gd name="T82" fmla="*/ 82 w 126"/>
                                    <a:gd name="T83" fmla="*/ 136 h 140"/>
                                    <a:gd name="T84" fmla="*/ 82 w 126"/>
                                    <a:gd name="T85" fmla="*/ 136 h 140"/>
                                    <a:gd name="T86" fmla="*/ 82 w 126"/>
                                    <a:gd name="T87" fmla="*/ 136 h 140"/>
                                    <a:gd name="T88" fmla="*/ 79 w 126"/>
                                    <a:gd name="T89" fmla="*/ 136 h 140"/>
                                    <a:gd name="T90" fmla="*/ 79 w 126"/>
                                    <a:gd name="T91" fmla="*/ 136 h 140"/>
                                    <a:gd name="T92" fmla="*/ 76 w 126"/>
                                    <a:gd name="T93" fmla="*/ 136 h 140"/>
                                    <a:gd name="T94" fmla="*/ 76 w 126"/>
                                    <a:gd name="T95" fmla="*/ 136 h 140"/>
                                    <a:gd name="T96" fmla="*/ 69 w 126"/>
                                    <a:gd name="T97" fmla="*/ 136 h 140"/>
                                    <a:gd name="T98" fmla="*/ 69 w 126"/>
                                    <a:gd name="T99" fmla="*/ 140 h 140"/>
                                    <a:gd name="T100" fmla="*/ 54 w 126"/>
                                    <a:gd name="T101" fmla="*/ 140 h 140"/>
                                    <a:gd name="T102" fmla="*/ 54 w 126"/>
                                    <a:gd name="T103" fmla="*/ 136 h 140"/>
                                    <a:gd name="T104" fmla="*/ 47 w 126"/>
                                    <a:gd name="T105" fmla="*/ 136 h 140"/>
                                    <a:gd name="T106" fmla="*/ 47 w 126"/>
                                    <a:gd name="T107" fmla="*/ 136 h 140"/>
                                    <a:gd name="T108" fmla="*/ 44 w 126"/>
                                    <a:gd name="T109" fmla="*/ 136 h 140"/>
                                    <a:gd name="T110" fmla="*/ 42 w 126"/>
                                    <a:gd name="T111" fmla="*/ 136 h 140"/>
                                    <a:gd name="T112" fmla="*/ 42 w 126"/>
                                    <a:gd name="T113" fmla="*/ 136 h 140"/>
                                    <a:gd name="T114" fmla="*/ 42 w 126"/>
                                    <a:gd name="T115" fmla="*/ 136 h 140"/>
                                    <a:gd name="T116" fmla="*/ 38 w 126"/>
                                    <a:gd name="T117" fmla="*/ 136 h 140"/>
                                    <a:gd name="T118" fmla="*/ 38 w 126"/>
                                    <a:gd name="T119" fmla="*/ 133 h 140"/>
                                    <a:gd name="T120" fmla="*/ 38 w 126"/>
                                    <a:gd name="T121" fmla="*/ 133 h 140"/>
                                    <a:gd name="T122" fmla="*/ 35 w 126"/>
                                    <a:gd name="T123" fmla="*/ 133 h 140"/>
                                    <a:gd name="T124" fmla="*/ 35 w 126"/>
                                    <a:gd name="T125" fmla="*/ 133 h 140"/>
                                    <a:gd name="T126" fmla="*/ 35 w 126"/>
                                    <a:gd name="T127" fmla="*/ 133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87 w 118"/>
                                    <a:gd name="T3" fmla="*/ 130 h 143"/>
                                    <a:gd name="T4" fmla="*/ 87 w 118"/>
                                    <a:gd name="T5" fmla="*/ 143 h 143"/>
                                    <a:gd name="T6" fmla="*/ 29 w 118"/>
                                    <a:gd name="T7" fmla="*/ 143 h 143"/>
                                    <a:gd name="T8" fmla="*/ 29 w 118"/>
                                    <a:gd name="T9" fmla="*/ 130 h 143"/>
                                    <a:gd name="T10" fmla="*/ 34 w 118"/>
                                    <a:gd name="T11" fmla="*/ 130 h 143"/>
                                    <a:gd name="T12" fmla="*/ 34 w 118"/>
                                    <a:gd name="T13" fmla="*/ 126 h 143"/>
                                    <a:gd name="T14" fmla="*/ 34 w 118"/>
                                    <a:gd name="T15" fmla="*/ 126 h 143"/>
                                    <a:gd name="T16" fmla="*/ 34 w 118"/>
                                    <a:gd name="T17" fmla="*/ 126 h 143"/>
                                    <a:gd name="T18" fmla="*/ 37 w 118"/>
                                    <a:gd name="T19" fmla="*/ 126 h 143"/>
                                    <a:gd name="T20" fmla="*/ 37 w 118"/>
                                    <a:gd name="T21" fmla="*/ 27 h 143"/>
                                    <a:gd name="T22" fmla="*/ 29 w 118"/>
                                    <a:gd name="T23" fmla="*/ 27 h 143"/>
                                    <a:gd name="T24" fmla="*/ 29 w 118"/>
                                    <a:gd name="T25" fmla="*/ 27 h 143"/>
                                    <a:gd name="T26" fmla="*/ 25 w 118"/>
                                    <a:gd name="T27" fmla="*/ 27 h 143"/>
                                    <a:gd name="T28" fmla="*/ 25 w 118"/>
                                    <a:gd name="T29" fmla="*/ 31 h 143"/>
                                    <a:gd name="T30" fmla="*/ 22 w 118"/>
                                    <a:gd name="T31" fmla="*/ 31 h 143"/>
                                    <a:gd name="T32" fmla="*/ 22 w 118"/>
                                    <a:gd name="T33" fmla="*/ 31 h 143"/>
                                    <a:gd name="T34" fmla="*/ 19 w 118"/>
                                    <a:gd name="T35" fmla="*/ 31 h 143"/>
                                    <a:gd name="T36" fmla="*/ 19 w 118"/>
                                    <a:gd name="T37" fmla="*/ 31 h 143"/>
                                    <a:gd name="T38" fmla="*/ 19 w 118"/>
                                    <a:gd name="T39" fmla="*/ 31 h 143"/>
                                    <a:gd name="T40" fmla="*/ 19 w 118"/>
                                    <a:gd name="T41" fmla="*/ 31 h 143"/>
                                    <a:gd name="T42" fmla="*/ 19 w 118"/>
                                    <a:gd name="T43" fmla="*/ 31 h 143"/>
                                    <a:gd name="T44" fmla="*/ 16 w 118"/>
                                    <a:gd name="T45" fmla="*/ 34 h 143"/>
                                    <a:gd name="T46" fmla="*/ 16 w 118"/>
                                    <a:gd name="T47" fmla="*/ 34 h 143"/>
                                    <a:gd name="T48" fmla="*/ 16 w 118"/>
                                    <a:gd name="T49" fmla="*/ 34 h 143"/>
                                    <a:gd name="T50" fmla="*/ 16 w 118"/>
                                    <a:gd name="T51" fmla="*/ 34 h 143"/>
                                    <a:gd name="T52" fmla="*/ 16 w 118"/>
                                    <a:gd name="T53" fmla="*/ 37 h 143"/>
                                    <a:gd name="T54" fmla="*/ 16 w 118"/>
                                    <a:gd name="T55" fmla="*/ 37 h 143"/>
                                    <a:gd name="T56" fmla="*/ 16 w 118"/>
                                    <a:gd name="T57" fmla="*/ 40 h 143"/>
                                    <a:gd name="T58" fmla="*/ 12 w 118"/>
                                    <a:gd name="T59" fmla="*/ 40 h 143"/>
                                    <a:gd name="T60" fmla="*/ 12 w 118"/>
                                    <a:gd name="T61" fmla="*/ 40 h 143"/>
                                    <a:gd name="T62" fmla="*/ 12 w 118"/>
                                    <a:gd name="T63" fmla="*/ 43 h 143"/>
                                    <a:gd name="T64" fmla="*/ 12 w 118"/>
                                    <a:gd name="T65" fmla="*/ 49 h 143"/>
                                    <a:gd name="T66" fmla="*/ 0 w 118"/>
                                    <a:gd name="T67" fmla="*/ 49 h 143"/>
                                    <a:gd name="T68" fmla="*/ 0 w 118"/>
                                    <a:gd name="T69" fmla="*/ 0 h 143"/>
                                    <a:gd name="T70" fmla="*/ 118 w 118"/>
                                    <a:gd name="T71" fmla="*/ 0 h 143"/>
                                    <a:gd name="T72" fmla="*/ 118 w 118"/>
                                    <a:gd name="T73" fmla="*/ 49 h 143"/>
                                    <a:gd name="T74" fmla="*/ 105 w 118"/>
                                    <a:gd name="T75" fmla="*/ 49 h 143"/>
                                    <a:gd name="T76" fmla="*/ 105 w 118"/>
                                    <a:gd name="T77" fmla="*/ 40 h 143"/>
                                    <a:gd name="T78" fmla="*/ 105 w 118"/>
                                    <a:gd name="T79" fmla="*/ 40 h 143"/>
                                    <a:gd name="T80" fmla="*/ 105 w 118"/>
                                    <a:gd name="T81" fmla="*/ 37 h 143"/>
                                    <a:gd name="T82" fmla="*/ 105 w 118"/>
                                    <a:gd name="T83" fmla="*/ 37 h 143"/>
                                    <a:gd name="T84" fmla="*/ 105 w 118"/>
                                    <a:gd name="T85" fmla="*/ 37 h 143"/>
                                    <a:gd name="T86" fmla="*/ 102 w 118"/>
                                    <a:gd name="T87" fmla="*/ 34 h 143"/>
                                    <a:gd name="T88" fmla="*/ 102 w 118"/>
                                    <a:gd name="T89" fmla="*/ 34 h 143"/>
                                    <a:gd name="T90" fmla="*/ 102 w 118"/>
                                    <a:gd name="T91" fmla="*/ 34 h 143"/>
                                    <a:gd name="T92" fmla="*/ 102 w 118"/>
                                    <a:gd name="T93" fmla="*/ 34 h 143"/>
                                    <a:gd name="T94" fmla="*/ 100 w 118"/>
                                    <a:gd name="T95" fmla="*/ 31 h 143"/>
                                    <a:gd name="T96" fmla="*/ 100 w 118"/>
                                    <a:gd name="T97" fmla="*/ 31 h 143"/>
                                    <a:gd name="T98" fmla="*/ 100 w 118"/>
                                    <a:gd name="T99" fmla="*/ 31 h 143"/>
                                    <a:gd name="T100" fmla="*/ 100 w 118"/>
                                    <a:gd name="T101" fmla="*/ 31 h 143"/>
                                    <a:gd name="T102" fmla="*/ 100 w 118"/>
                                    <a:gd name="T103" fmla="*/ 31 h 143"/>
                                    <a:gd name="T104" fmla="*/ 96 w 118"/>
                                    <a:gd name="T105" fmla="*/ 31 h 143"/>
                                    <a:gd name="T106" fmla="*/ 96 w 118"/>
                                    <a:gd name="T107" fmla="*/ 31 h 143"/>
                                    <a:gd name="T108" fmla="*/ 93 w 118"/>
                                    <a:gd name="T109" fmla="*/ 31 h 143"/>
                                    <a:gd name="T110" fmla="*/ 93 w 118"/>
                                    <a:gd name="T111" fmla="*/ 27 h 143"/>
                                    <a:gd name="T112" fmla="*/ 90 w 118"/>
                                    <a:gd name="T113" fmla="*/ 27 h 143"/>
                                    <a:gd name="T114" fmla="*/ 90 w 118"/>
                                    <a:gd name="T115" fmla="*/ 27 h 143"/>
                                    <a:gd name="T116" fmla="*/ 83 w 118"/>
                                    <a:gd name="T117" fmla="*/ 27 h 143"/>
                                    <a:gd name="T118" fmla="*/ 83 w 118"/>
                                    <a:gd name="T119" fmla="*/ 126 h 143"/>
                                    <a:gd name="T120" fmla="*/ 83 w 118"/>
                                    <a:gd name="T121" fmla="*/ 126 h 143"/>
                                    <a:gd name="T122" fmla="*/ 83 w 118"/>
                                    <a:gd name="T123" fmla="*/ 126 h 143"/>
                                    <a:gd name="T124" fmla="*/ 83 w 118"/>
                                    <a:gd name="T125" fmla="*/ 126 h 143"/>
                                    <a:gd name="T126" fmla="*/ 83 w 118"/>
                                    <a:gd name="T127"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0 h 136"/>
                                    <a:gd name="T2" fmla="*/ 5 w 111"/>
                                    <a:gd name="T3" fmla="*/ 43 h 136"/>
                                    <a:gd name="T4" fmla="*/ 0 w 111"/>
                                    <a:gd name="T5" fmla="*/ 43 h 136"/>
                                    <a:gd name="T6" fmla="*/ 0 w 111"/>
                                    <a:gd name="T7" fmla="*/ 0 h 136"/>
                                    <a:gd name="T8" fmla="*/ 111 w 111"/>
                                    <a:gd name="T9" fmla="*/ 0 h 136"/>
                                    <a:gd name="T10" fmla="*/ 111 w 111"/>
                                    <a:gd name="T11" fmla="*/ 43 h 136"/>
                                    <a:gd name="T12" fmla="*/ 108 w 111"/>
                                    <a:gd name="T13" fmla="*/ 43 h 136"/>
                                    <a:gd name="T14" fmla="*/ 108 w 111"/>
                                    <a:gd name="T15" fmla="*/ 37 h 136"/>
                                    <a:gd name="T16" fmla="*/ 104 w 111"/>
                                    <a:gd name="T17" fmla="*/ 37 h 136"/>
                                    <a:gd name="T18" fmla="*/ 104 w 111"/>
                                    <a:gd name="T19" fmla="*/ 34 h 136"/>
                                    <a:gd name="T20" fmla="*/ 104 w 111"/>
                                    <a:gd name="T21" fmla="*/ 34 h 136"/>
                                    <a:gd name="T22" fmla="*/ 104 w 111"/>
                                    <a:gd name="T23" fmla="*/ 31 h 136"/>
                                    <a:gd name="T24" fmla="*/ 104 w 111"/>
                                    <a:gd name="T25" fmla="*/ 31 h 136"/>
                                    <a:gd name="T26" fmla="*/ 104 w 111"/>
                                    <a:gd name="T27" fmla="*/ 31 h 136"/>
                                    <a:gd name="T28" fmla="*/ 101 w 111"/>
                                    <a:gd name="T29" fmla="*/ 31 h 136"/>
                                    <a:gd name="T30" fmla="*/ 101 w 111"/>
                                    <a:gd name="T31" fmla="*/ 28 h 136"/>
                                    <a:gd name="T32" fmla="*/ 101 w 111"/>
                                    <a:gd name="T33" fmla="*/ 28 h 136"/>
                                    <a:gd name="T34" fmla="*/ 101 w 111"/>
                                    <a:gd name="T35" fmla="*/ 28 h 136"/>
                                    <a:gd name="T36" fmla="*/ 101 w 111"/>
                                    <a:gd name="T37" fmla="*/ 28 h 136"/>
                                    <a:gd name="T38" fmla="*/ 101 w 111"/>
                                    <a:gd name="T39" fmla="*/ 28 h 136"/>
                                    <a:gd name="T40" fmla="*/ 98 w 111"/>
                                    <a:gd name="T41" fmla="*/ 24 h 136"/>
                                    <a:gd name="T42" fmla="*/ 98 w 111"/>
                                    <a:gd name="T43" fmla="*/ 24 h 136"/>
                                    <a:gd name="T44" fmla="*/ 98 w 111"/>
                                    <a:gd name="T45" fmla="*/ 24 h 136"/>
                                    <a:gd name="T46" fmla="*/ 98 w 111"/>
                                    <a:gd name="T47" fmla="*/ 24 h 136"/>
                                    <a:gd name="T48" fmla="*/ 96 w 111"/>
                                    <a:gd name="T49" fmla="*/ 24 h 136"/>
                                    <a:gd name="T50" fmla="*/ 96 w 111"/>
                                    <a:gd name="T51" fmla="*/ 21 h 136"/>
                                    <a:gd name="T52" fmla="*/ 96 w 111"/>
                                    <a:gd name="T53" fmla="*/ 21 h 136"/>
                                    <a:gd name="T54" fmla="*/ 92 w 111"/>
                                    <a:gd name="T55" fmla="*/ 21 h 136"/>
                                    <a:gd name="T56" fmla="*/ 92 w 111"/>
                                    <a:gd name="T57" fmla="*/ 21 h 136"/>
                                    <a:gd name="T58" fmla="*/ 89 w 111"/>
                                    <a:gd name="T59" fmla="*/ 21 h 136"/>
                                    <a:gd name="T60" fmla="*/ 86 w 111"/>
                                    <a:gd name="T61" fmla="*/ 21 h 136"/>
                                    <a:gd name="T62" fmla="*/ 86 w 111"/>
                                    <a:gd name="T63" fmla="*/ 21 h 136"/>
                                    <a:gd name="T64" fmla="*/ 74 w 111"/>
                                    <a:gd name="T65" fmla="*/ 21 h 136"/>
                                    <a:gd name="T66" fmla="*/ 74 w 111"/>
                                    <a:gd name="T67" fmla="*/ 127 h 136"/>
                                    <a:gd name="T68" fmla="*/ 76 w 111"/>
                                    <a:gd name="T69" fmla="*/ 127 h 136"/>
                                    <a:gd name="T70" fmla="*/ 76 w 111"/>
                                    <a:gd name="T71" fmla="*/ 127 h 136"/>
                                    <a:gd name="T72" fmla="*/ 76 w 111"/>
                                    <a:gd name="T73" fmla="*/ 127 h 136"/>
                                    <a:gd name="T74" fmla="*/ 76 w 111"/>
                                    <a:gd name="T75" fmla="*/ 127 h 136"/>
                                    <a:gd name="T76" fmla="*/ 76 w 111"/>
                                    <a:gd name="T77" fmla="*/ 130 h 136"/>
                                    <a:gd name="T78" fmla="*/ 79 w 111"/>
                                    <a:gd name="T79" fmla="*/ 130 h 136"/>
                                    <a:gd name="T80" fmla="*/ 79 w 111"/>
                                    <a:gd name="T81" fmla="*/ 130 h 136"/>
                                    <a:gd name="T82" fmla="*/ 83 w 111"/>
                                    <a:gd name="T83" fmla="*/ 130 h 136"/>
                                    <a:gd name="T84" fmla="*/ 83 w 111"/>
                                    <a:gd name="T85" fmla="*/ 136 h 136"/>
                                    <a:gd name="T86" fmla="*/ 30 w 111"/>
                                    <a:gd name="T87" fmla="*/ 136 h 136"/>
                                    <a:gd name="T88" fmla="*/ 30 w 111"/>
                                    <a:gd name="T89" fmla="*/ 130 h 136"/>
                                    <a:gd name="T90" fmla="*/ 33 w 111"/>
                                    <a:gd name="T91" fmla="*/ 130 h 136"/>
                                    <a:gd name="T92" fmla="*/ 33 w 111"/>
                                    <a:gd name="T93" fmla="*/ 130 h 136"/>
                                    <a:gd name="T94" fmla="*/ 33 w 111"/>
                                    <a:gd name="T95" fmla="*/ 130 h 136"/>
                                    <a:gd name="T96" fmla="*/ 33 w 111"/>
                                    <a:gd name="T97" fmla="*/ 127 h 136"/>
                                    <a:gd name="T98" fmla="*/ 33 w 111"/>
                                    <a:gd name="T99" fmla="*/ 127 h 136"/>
                                    <a:gd name="T100" fmla="*/ 37 w 111"/>
                                    <a:gd name="T101" fmla="*/ 127 h 136"/>
                                    <a:gd name="T102" fmla="*/ 37 w 111"/>
                                    <a:gd name="T103" fmla="*/ 127 h 136"/>
                                    <a:gd name="T104" fmla="*/ 37 w 111"/>
                                    <a:gd name="T105" fmla="*/ 127 h 136"/>
                                    <a:gd name="T106" fmla="*/ 37 w 111"/>
                                    <a:gd name="T107" fmla="*/ 123 h 136"/>
                                    <a:gd name="T108" fmla="*/ 37 w 111"/>
                                    <a:gd name="T109" fmla="*/ 123 h 136"/>
                                    <a:gd name="T110" fmla="*/ 37 w 111"/>
                                    <a:gd name="T111" fmla="*/ 21 h 136"/>
                                    <a:gd name="T112" fmla="*/ 28 w 111"/>
                                    <a:gd name="T113" fmla="*/ 21 h 136"/>
                                    <a:gd name="T114" fmla="*/ 25 w 111"/>
                                    <a:gd name="T115" fmla="*/ 21 h 136"/>
                                    <a:gd name="T116" fmla="*/ 21 w 111"/>
                                    <a:gd name="T117" fmla="*/ 21 h 136"/>
                                    <a:gd name="T118" fmla="*/ 21 w 111"/>
                                    <a:gd name="T119" fmla="*/ 21 h 136"/>
                                    <a:gd name="T120" fmla="*/ 18 w 111"/>
                                    <a:gd name="T121" fmla="*/ 21 h 136"/>
                                    <a:gd name="T122" fmla="*/ 18 w 111"/>
                                    <a:gd name="T123" fmla="*/ 21 h 136"/>
                                    <a:gd name="T124" fmla="*/ 15 w 111"/>
                                    <a:gd name="T125" fmla="*/ 21 h 136"/>
                                    <a:gd name="T126" fmla="*/ 15 w 111"/>
                                    <a:gd name="T127" fmla="*/ 2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5193240"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" strokecolor="white" strokeweight="33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" strokecolor="white" strokeweight="33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" strokecolor="white" strokeweight="33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" strokecolor="white" strokeweight="33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" strokecolor="white" strokeweight="33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97;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 o:connectangles="0,0,0,0,0,0,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0,407;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 o:connectangles="0,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86,19;82,15;82,15;82,15;79,15;79,13;79,13;76,13;76,13;76,13;72,13;72,10;69,10;69,10;66,10;66,7;66,7;64,7;60,7;60,7;60,7;60,3;57,3;54,3;54,3;51,3;47,3;47,3;41,3;41,0;32,0;32,3;26,3;26,3;26,3;22,3;19,3;19,3;19,3;19,7;17,7;17,7;14,7;10,10;10,10;10,13;10,13;7,13;7,13;7,13;7,13;4,15;4,15;4,19;4,19;4,19;4,19;4,22;4,25;0,25;0,37;4,37;4,41;4,41" o:connectangles="0,0,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3,166;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 o:connectangles="0,0,0,0,0,0,0,0,0,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3,25;0,32;3,28;9,28;9,25;13,25;16,22;18,19;21,19;25,15;28,15;31,15;38,13;41,13;43,10;46,10;50,10;53,10;56,7;60,7;63,7;68,7;72,3;75,3;78,3;81,3;85,3;114,3;117,3;127,3;131,3;134,3;136,7;143,7;146,7;149,7;152,10;156,10;161,10;164,10;168,13;174,13;178,15;181,15;183,19;186,19;193,19;196,22;199,25;203,25;205,28;211,28;215,32;218,32;221,34;224,37;228,37;233,41;236,44;240,47;243,47;246,49;250,53;252,56" o:connectangles="0,0,0,0,0,0,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321,34;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 o:connectangles="0,0,0,0,0,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321,31;321,31;319,31;319,27;315,24;309,21;305,21;305,21;297,18;293,15;293,15;290,15;287,15;287,15;284,12;284,12;280,12;277,9;274,9;274,9;272,9;272,9;268,5;255,3;252,3;250,3;247,3;243,3;237,0;237,0;227,0;221,0;200,0;196,0;196,0;186,0;183,0;178,3;180,3;178,3;174,3;174,3;171,3;159,5;159,5;147,9;144,9;144,12;137,12;134,15;132,15;129,15;125,18;122,18;122,18;112,24;110,24;107,27;103,31;103,31;100,31;97,34;90,37;87,39" o:connectangles="0,0,0,0,0,0,0,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41,386;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 o:connectangles="0,0,0,0,0,0,0,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0,210;0,213;0,216;0,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 o:connectangles="0,0,0,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62,225;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 o:connectangles="0,0,0,0,0,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46,217;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 o:connectangles="0,0,0,0,0,0,0,0,0,0,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0,0;4,3;4,3;4,7;4,7;4,9;4,9;7,12;7,16;7,16;7,19;7,19;10,22;10,22;10,25;10,25;14,28;14,28;14,31;14,31;14,34;17,34;17,38;17,41;17,41;20,44;20,44;20,46;20,46;22,50;22,50;22,53;26,56;26,56;26,59;26,59;29,62;29,62;29,65;29,65;32,68;32,68;32,72;32,72;35,75;35,78;35,78;39,80;39,80;39,84;42,84;42,87;42,87;44,90;44,90;44,93;47,97;47,97;51,99;51,99;51,102;54,106;54,106;54,109" o:connectangles="0,0,0,0,0,0,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99;50,102;50,105;50,105;53,105;53,105;53,105;53,109;53,109;53,109;53,109;57,111;57,111;57,111;57,111;60,111;60,111;63,114;63,114;63,114;67,114;67,114;75,114;75,114;79,114;79,114;82,114;82,111;82,111;85,111;85,109;85,109;88,109;88,109;88,109;88,109;88,105;92,105;92,105;92,102;92,15;92,15;92,15;82,15;82,0;132,0;132,15;122,15;122,15;122,15;122,15;119,15;119,109;119,109;119,114;119,114;119,114;119,114;119,117;116,117;116,117;116,121;116,121;116,121" o:connectangles="0,0,0,0,0,0,0,0,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99;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 o:connectangles="0,0,0,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87,130;87,143;29,143;29,130;34,130;34,126;34,126;34,126;37,126;37,27;29,27;29,27;25,27;25,31;22,31;22,31;19,31;19,31;19,31;19,31;19,31;16,34;16,34;16,34;16,34;16,37;16,37;16,40;12,40;12,40;12,43;12,49;0,49;0,0;118,0;118,49;105,49;105,40;105,40;105,37;105,37;105,37;102,34;102,34;102,34;102,34;100,31;100,31;100,31;100,31;100,31;96,31;96,31;93,31;93,27;90,27;90,27;83,27;83,126;83,126;83,126;83,126;83,130" o:connectangles="0,0,0,0,0,0,0,0,0,0,0,0,0,0,0,0,0,0,0,0,0,0,0,0,0,0,0,0,0,0,0,0,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0;5,43;0,43;0,0;111,0;111,43;108,43;108,37;104,37;104,34;104,34;104,31;104,31;104,31;101,31;101,28;101,28;101,28;101,28;101,28;98,24;98,24;98,24;98,24;96,24;96,21;96,21;92,21;92,21;89,21;86,21;86,21;74,21;74,127;76,127;76,127;76,127;76,127;76,130;79,130;79,130;83,130;83,136;30,136;30,130;33,130;33,130;33,130;33,127;33,127;37,127;37,127;37,127;37,123;37,123;37,21;28,21;25,21;21,21;21,21;18,21;18,21;15,21;15,24" o:connectangles="0,0,0,0,0,0,0,0,0,0,0,0,0,0,0,0,0,0,0,0,0,0,0,0,0,0,0,0,0,0,0,0,0,0,0,0,0,0,0,0,0,0,0,0,0,0,0,0,0,0,0,0,0,0,0,0,0,0,0,0,0,0,0,0"/>
                      </v:shape>
                    </v:group>
                  </w:pict>
                </mc:Fallback>
              </mc:AlternateContent>
            </w:r>
            <w:r>
              <w:rPr>
                <w:b/>
                <w:noProof/>
                <w:szCs w:val="22"/>
                <w:lang w:val="en-US"/>
              </w:rPr>
              <w:drawing>
                <wp:anchor distT="0" distB="0" distL="114300" distR="114300" simplePos="0" relativeHeight="251658752" behindDoc="0" locked="0" layoutInCell="1" allowOverlap="1" wp14:anchorId="071474D2" wp14:editId="093C0E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en-US"/>
              </w:rPr>
              <w:drawing>
                <wp:anchor distT="0" distB="0" distL="114300" distR="114300" simplePos="0" relativeHeight="251657728" behindDoc="0" locked="0" layoutInCell="1" allowOverlap="1" wp14:anchorId="36D24D5E" wp14:editId="4B38090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FD5B8E">
              <w:rPr>
                <w:b/>
                <w:szCs w:val="22"/>
              </w:rPr>
              <w:t xml:space="preserve">Joint </w:t>
            </w:r>
            <w:r w:rsidR="006C5D39" w:rsidRPr="00FD5B8E">
              <w:rPr>
                <w:b/>
                <w:szCs w:val="22"/>
              </w:rPr>
              <w:t>Collaborative</w:t>
            </w:r>
            <w:r w:rsidR="00E61DAC" w:rsidRPr="00FD5B8E">
              <w:rPr>
                <w:b/>
                <w:szCs w:val="22"/>
              </w:rPr>
              <w:t xml:space="preserve"> Team </w:t>
            </w:r>
            <w:r w:rsidR="006C5D39" w:rsidRPr="00FD5B8E">
              <w:rPr>
                <w:b/>
                <w:szCs w:val="22"/>
              </w:rPr>
              <w:t>on Video Coding (JCT-VC)</w:t>
            </w:r>
          </w:p>
          <w:p w14:paraId="086216D5" w14:textId="77777777" w:rsidR="00E61DAC" w:rsidRPr="00C9691B" w:rsidRDefault="00E54511" w:rsidP="00C97D78">
            <w:pPr>
              <w:tabs>
                <w:tab w:val="left" w:pos="7200"/>
              </w:tabs>
              <w:spacing w:before="0"/>
              <w:rPr>
                <w:b/>
                <w:szCs w:val="22"/>
              </w:rPr>
            </w:pPr>
            <w:r w:rsidRPr="003151FF">
              <w:rPr>
                <w:b/>
                <w:szCs w:val="22"/>
              </w:rPr>
              <w:t xml:space="preserve">of </w:t>
            </w:r>
            <w:r w:rsidR="007F1F8B" w:rsidRPr="003151FF">
              <w:rPr>
                <w:b/>
                <w:szCs w:val="22"/>
              </w:rPr>
              <w:t>ITU-T SG</w:t>
            </w:r>
            <w:r w:rsidR="005E1AC6" w:rsidRPr="003151FF">
              <w:rPr>
                <w:b/>
                <w:szCs w:val="22"/>
              </w:rPr>
              <w:t> </w:t>
            </w:r>
            <w:r w:rsidR="007F1F8B" w:rsidRPr="003151FF">
              <w:rPr>
                <w:b/>
                <w:szCs w:val="22"/>
              </w:rPr>
              <w:t>16 WP</w:t>
            </w:r>
            <w:r w:rsidR="005E1AC6" w:rsidRPr="003151FF">
              <w:rPr>
                <w:b/>
                <w:szCs w:val="22"/>
              </w:rPr>
              <w:t> </w:t>
            </w:r>
            <w:r w:rsidR="007F1F8B" w:rsidRPr="003151FF">
              <w:rPr>
                <w:b/>
                <w:szCs w:val="22"/>
              </w:rPr>
              <w:t>3 and ISO/IEC JTC</w:t>
            </w:r>
            <w:r w:rsidR="005E1AC6" w:rsidRPr="003151FF">
              <w:rPr>
                <w:b/>
                <w:szCs w:val="22"/>
              </w:rPr>
              <w:t> </w:t>
            </w:r>
            <w:r w:rsidR="007F1F8B" w:rsidRPr="003151FF">
              <w:rPr>
                <w:b/>
                <w:szCs w:val="22"/>
              </w:rPr>
              <w:t>1/SC</w:t>
            </w:r>
            <w:r w:rsidR="005E1AC6" w:rsidRPr="003151FF">
              <w:rPr>
                <w:b/>
                <w:szCs w:val="22"/>
              </w:rPr>
              <w:t> </w:t>
            </w:r>
            <w:r w:rsidR="007F1F8B" w:rsidRPr="003151FF">
              <w:rPr>
                <w:b/>
                <w:szCs w:val="22"/>
              </w:rPr>
              <w:t>29/WG</w:t>
            </w:r>
            <w:r w:rsidR="005E1AC6" w:rsidRPr="003151FF">
              <w:rPr>
                <w:b/>
                <w:szCs w:val="22"/>
              </w:rPr>
              <w:t> </w:t>
            </w:r>
            <w:r w:rsidR="007F1F8B" w:rsidRPr="003151FF">
              <w:rPr>
                <w:b/>
                <w:szCs w:val="22"/>
              </w:rPr>
              <w:t>11</w:t>
            </w:r>
          </w:p>
          <w:p w14:paraId="36129537" w14:textId="56842AFB" w:rsidR="00E61DAC" w:rsidRPr="00C9691B" w:rsidRDefault="008A38F7" w:rsidP="00786831">
            <w:pPr>
              <w:tabs>
                <w:tab w:val="left" w:pos="7200"/>
              </w:tabs>
              <w:spacing w:before="0"/>
              <w:rPr>
                <w:b/>
                <w:szCs w:val="22"/>
              </w:rPr>
            </w:pPr>
            <w:r>
              <w:t>3</w:t>
            </w:r>
            <w:r w:rsidR="00786831">
              <w:t>1st</w:t>
            </w:r>
            <w:r w:rsidRPr="00C34C35">
              <w:t xml:space="preserve"> Meeting: </w:t>
            </w:r>
            <w:r w:rsidR="00786831">
              <w:t>San Diego</w:t>
            </w:r>
            <w:r w:rsidRPr="00C34C35">
              <w:t xml:space="preserve">, </w:t>
            </w:r>
            <w:r w:rsidR="00786831">
              <w:t>US</w:t>
            </w:r>
            <w:r w:rsidRPr="00C34C35">
              <w:t xml:space="preserve">, </w:t>
            </w:r>
            <w:r w:rsidR="00786831" w:rsidRPr="00786831">
              <w:t>13–20 Apr. 2018</w:t>
            </w:r>
          </w:p>
        </w:tc>
        <w:tc>
          <w:tcPr>
            <w:tcW w:w="3168" w:type="dxa"/>
          </w:tcPr>
          <w:p w14:paraId="01F31C6D" w14:textId="2BBD9409" w:rsidR="008A4B4C" w:rsidRPr="00A44B62" w:rsidRDefault="00E61DAC" w:rsidP="00366628">
            <w:pPr>
              <w:tabs>
                <w:tab w:val="left" w:pos="7200"/>
              </w:tabs>
              <w:rPr>
                <w:u w:val="single"/>
              </w:rPr>
            </w:pPr>
            <w:r w:rsidRPr="00A44B62">
              <w:t>Document</w:t>
            </w:r>
            <w:r w:rsidR="006C5D39" w:rsidRPr="00A44B62">
              <w:t>: JC</w:t>
            </w:r>
            <w:r w:rsidRPr="00A44B62">
              <w:t>T</w:t>
            </w:r>
            <w:r w:rsidR="006C5D39" w:rsidRPr="00A44B62">
              <w:t>VC</w:t>
            </w:r>
            <w:r w:rsidRPr="00A44B62">
              <w:t>-</w:t>
            </w:r>
            <w:r w:rsidR="003C08B3" w:rsidRPr="00A44B62">
              <w:t>A</w:t>
            </w:r>
            <w:r w:rsidR="00366628">
              <w:t>E</w:t>
            </w:r>
            <w:r w:rsidR="007A1351">
              <w:t>1012</w:t>
            </w:r>
            <w:r w:rsidR="008A38F7">
              <w:t>-</w:t>
            </w:r>
            <w:proofErr w:type="spellStart"/>
            <w:r w:rsidR="008A38F7">
              <w:t>v1</w:t>
            </w:r>
            <w:ins w:id="0" w:author="JVET-M0452" w:date="2019-01-03T14:29:00Z">
              <w:r w:rsidR="00160CCF">
                <w:t>_AH0025</w:t>
              </w:r>
            </w:ins>
            <w:proofErr w:type="spellEnd"/>
          </w:p>
        </w:tc>
      </w:tr>
    </w:tbl>
    <w:p w14:paraId="2B2E6F33" w14:textId="77777777" w:rsidR="00E61DAC" w:rsidRPr="00A44B6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44B62" w14:paraId="4909B650" w14:textId="77777777">
        <w:tc>
          <w:tcPr>
            <w:tcW w:w="1458" w:type="dxa"/>
          </w:tcPr>
          <w:p w14:paraId="2F6CC1DC" w14:textId="77777777" w:rsidR="00E61DAC" w:rsidRPr="00A44B62" w:rsidRDefault="00E61DAC">
            <w:pPr>
              <w:spacing w:before="60" w:after="60"/>
              <w:rPr>
                <w:i/>
                <w:szCs w:val="22"/>
              </w:rPr>
            </w:pPr>
            <w:r w:rsidRPr="00A44B62">
              <w:rPr>
                <w:i/>
                <w:szCs w:val="22"/>
              </w:rPr>
              <w:t>Title:</w:t>
            </w:r>
          </w:p>
        </w:tc>
        <w:tc>
          <w:tcPr>
            <w:tcW w:w="8118" w:type="dxa"/>
            <w:gridSpan w:val="3"/>
          </w:tcPr>
          <w:p w14:paraId="7A55CF96" w14:textId="422A3BA7" w:rsidR="00E61DAC" w:rsidRPr="008A38F7" w:rsidRDefault="007A1351" w:rsidP="00160CCF">
            <w:pPr>
              <w:spacing w:before="60" w:after="60"/>
              <w:rPr>
                <w:b/>
                <w:szCs w:val="22"/>
              </w:rPr>
            </w:pPr>
            <w:r>
              <w:rPr>
                <w:b/>
              </w:rPr>
              <w:t>Annotated Region</w:t>
            </w:r>
            <w:ins w:id="1" w:author="Gary Sullivan" w:date="2018-06-22T15:12:00Z">
              <w:r w:rsidR="00BA3168">
                <w:rPr>
                  <w:b/>
                </w:rPr>
                <w:t>s</w:t>
              </w:r>
            </w:ins>
            <w:r>
              <w:rPr>
                <w:b/>
              </w:rPr>
              <w:t xml:space="preserve"> SEI message for HEVC</w:t>
            </w:r>
            <w:r w:rsidR="008A38F7" w:rsidRPr="008A38F7">
              <w:rPr>
                <w:b/>
              </w:rPr>
              <w:t xml:space="preserve"> </w:t>
            </w:r>
            <w:r w:rsidR="00480266" w:rsidRPr="008A38F7">
              <w:rPr>
                <w:b/>
              </w:rPr>
              <w:t>(</w:t>
            </w:r>
            <w:r w:rsidR="00483459" w:rsidRPr="008A38F7">
              <w:rPr>
                <w:b/>
              </w:rPr>
              <w:t xml:space="preserve">Draft </w:t>
            </w:r>
            <w:del w:id="2" w:author="JVET-M0452" w:date="2019-01-03T14:29:00Z">
              <w:r w:rsidDel="00160CCF">
                <w:rPr>
                  <w:b/>
                </w:rPr>
                <w:delText>1</w:delText>
              </w:r>
            </w:del>
            <w:ins w:id="3" w:author="JVET-M0452" w:date="2019-01-03T14:29:00Z">
              <w:r w:rsidR="00160CCF">
                <w:rPr>
                  <w:b/>
                </w:rPr>
                <w:t>2</w:t>
              </w:r>
            </w:ins>
            <w:r w:rsidR="00480266" w:rsidRPr="008A38F7">
              <w:rPr>
                <w:b/>
              </w:rPr>
              <w:t>)</w:t>
            </w:r>
          </w:p>
        </w:tc>
      </w:tr>
      <w:tr w:rsidR="00E61DAC" w:rsidRPr="00A44B62" w14:paraId="2C9B8B2D" w14:textId="77777777">
        <w:tc>
          <w:tcPr>
            <w:tcW w:w="1458" w:type="dxa"/>
          </w:tcPr>
          <w:p w14:paraId="14A3E89E" w14:textId="77777777" w:rsidR="00E61DAC" w:rsidRPr="00A44B62" w:rsidRDefault="00E61DAC">
            <w:pPr>
              <w:spacing w:before="60" w:after="60"/>
              <w:rPr>
                <w:i/>
                <w:szCs w:val="22"/>
              </w:rPr>
            </w:pPr>
            <w:r w:rsidRPr="00A44B62">
              <w:rPr>
                <w:i/>
                <w:szCs w:val="22"/>
              </w:rPr>
              <w:t>Status:</w:t>
            </w:r>
          </w:p>
        </w:tc>
        <w:tc>
          <w:tcPr>
            <w:tcW w:w="8118" w:type="dxa"/>
            <w:gridSpan w:val="3"/>
          </w:tcPr>
          <w:p w14:paraId="6F1FA8CC" w14:textId="5FE922CD" w:rsidR="00E61DAC" w:rsidRPr="00A44B62" w:rsidRDefault="00E61DAC" w:rsidP="00483459">
            <w:pPr>
              <w:spacing w:before="60" w:after="60"/>
              <w:rPr>
                <w:szCs w:val="22"/>
              </w:rPr>
            </w:pPr>
            <w:del w:id="4" w:author="JVET-M0452" w:date="2019-01-03T14:29:00Z">
              <w:r w:rsidRPr="00A44B62" w:rsidDel="00160CCF">
                <w:rPr>
                  <w:szCs w:val="22"/>
                </w:rPr>
                <w:delText xml:space="preserve">Output </w:delText>
              </w:r>
              <w:r w:rsidR="00FD5B8E" w:rsidRPr="008B7263" w:rsidDel="00160CCF">
                <w:rPr>
                  <w:szCs w:val="22"/>
                </w:rPr>
                <w:delText>d</w:delText>
              </w:r>
              <w:r w:rsidRPr="00A44B62" w:rsidDel="00160CCF">
                <w:rPr>
                  <w:szCs w:val="22"/>
                </w:rPr>
                <w:delText xml:space="preserve">ocument </w:delText>
              </w:r>
              <w:r w:rsidR="00FD5B8E" w:rsidRPr="00A44B62" w:rsidDel="00160CCF">
                <w:rPr>
                  <w:szCs w:val="22"/>
                </w:rPr>
                <w:delText>a</w:delText>
              </w:r>
              <w:r w:rsidRPr="00A44B62" w:rsidDel="00160CCF">
                <w:rPr>
                  <w:szCs w:val="22"/>
                </w:rPr>
                <w:delText xml:space="preserve">pproved by </w:delText>
              </w:r>
              <w:r w:rsidR="00AE341B" w:rsidRPr="00A44B62" w:rsidDel="00160CCF">
                <w:rPr>
                  <w:szCs w:val="22"/>
                </w:rPr>
                <w:delText>JCT-VC</w:delText>
              </w:r>
            </w:del>
            <w:ins w:id="5" w:author="JVET-M0452" w:date="2019-01-03T14:29:00Z">
              <w:r w:rsidR="00160CCF">
                <w:rPr>
                  <w:szCs w:val="22"/>
                </w:rPr>
                <w:t xml:space="preserve"> Proposal to JCT-VC</w:t>
              </w:r>
            </w:ins>
          </w:p>
        </w:tc>
      </w:tr>
      <w:tr w:rsidR="00E61DAC" w:rsidRPr="00A44B62" w14:paraId="09C4E019" w14:textId="77777777">
        <w:tc>
          <w:tcPr>
            <w:tcW w:w="1458" w:type="dxa"/>
          </w:tcPr>
          <w:p w14:paraId="66371AEE" w14:textId="77777777" w:rsidR="00E61DAC" w:rsidRPr="00A44B62" w:rsidRDefault="00E61DAC">
            <w:pPr>
              <w:spacing w:before="60" w:after="60"/>
              <w:rPr>
                <w:i/>
                <w:szCs w:val="22"/>
              </w:rPr>
            </w:pPr>
            <w:r w:rsidRPr="00A44B62">
              <w:rPr>
                <w:i/>
                <w:szCs w:val="22"/>
              </w:rPr>
              <w:t>Purpose:</w:t>
            </w:r>
          </w:p>
        </w:tc>
        <w:tc>
          <w:tcPr>
            <w:tcW w:w="8118" w:type="dxa"/>
            <w:gridSpan w:val="3"/>
          </w:tcPr>
          <w:p w14:paraId="6B1117A4" w14:textId="77777777" w:rsidR="00E61DAC" w:rsidRPr="00A44B62" w:rsidRDefault="00483459" w:rsidP="00483459">
            <w:pPr>
              <w:spacing w:before="60" w:after="60"/>
              <w:rPr>
                <w:szCs w:val="22"/>
              </w:rPr>
            </w:pPr>
            <w:r w:rsidRPr="00A44B62">
              <w:rPr>
                <w:szCs w:val="22"/>
              </w:rPr>
              <w:t>Draft</w:t>
            </w:r>
            <w:r w:rsidR="00FD5B8E" w:rsidRPr="00A44B62">
              <w:rPr>
                <w:szCs w:val="22"/>
              </w:rPr>
              <w:t xml:space="preserve"> text for standardization</w:t>
            </w:r>
          </w:p>
        </w:tc>
      </w:tr>
      <w:tr w:rsidR="00E61DAC" w:rsidRPr="00A44B62" w14:paraId="2C5CBA24" w14:textId="77777777">
        <w:tc>
          <w:tcPr>
            <w:tcW w:w="1458" w:type="dxa"/>
          </w:tcPr>
          <w:p w14:paraId="60D5D9C0" w14:textId="77777777" w:rsidR="00E61DAC" w:rsidRPr="00A44B62" w:rsidRDefault="00E61DAC">
            <w:pPr>
              <w:spacing w:before="60" w:after="60"/>
              <w:rPr>
                <w:i/>
                <w:szCs w:val="22"/>
              </w:rPr>
            </w:pPr>
            <w:r w:rsidRPr="00A44B62">
              <w:rPr>
                <w:i/>
                <w:szCs w:val="22"/>
              </w:rPr>
              <w:t>Author(s) or</w:t>
            </w:r>
            <w:r w:rsidRPr="00A44B62">
              <w:rPr>
                <w:i/>
                <w:szCs w:val="22"/>
              </w:rPr>
              <w:br/>
              <w:t>Contact(s):</w:t>
            </w:r>
          </w:p>
        </w:tc>
        <w:tc>
          <w:tcPr>
            <w:tcW w:w="4050" w:type="dxa"/>
          </w:tcPr>
          <w:p w14:paraId="5BDBD709" w14:textId="04792E80" w:rsidR="00020364" w:rsidRPr="00A44B62" w:rsidRDefault="00CC74E2" w:rsidP="007A1351">
            <w:pPr>
              <w:spacing w:before="0"/>
              <w:rPr>
                <w:szCs w:val="22"/>
              </w:rPr>
            </w:pPr>
            <w:r w:rsidRPr="00A44B62">
              <w:rPr>
                <w:szCs w:val="22"/>
              </w:rPr>
              <w:t>Jill Boyce</w:t>
            </w:r>
            <w:r w:rsidR="008A38F7">
              <w:rPr>
                <w:szCs w:val="22"/>
              </w:rPr>
              <w:br/>
            </w:r>
            <w:r w:rsidRPr="00A44B62">
              <w:rPr>
                <w:szCs w:val="22"/>
              </w:rPr>
              <w:t>Gary J. Sullivan</w:t>
            </w:r>
            <w:r w:rsidR="008A38F7">
              <w:rPr>
                <w:szCs w:val="22"/>
              </w:rPr>
              <w:br/>
            </w:r>
            <w:r w:rsidR="00020364">
              <w:rPr>
                <w:szCs w:val="22"/>
              </w:rPr>
              <w:t>Ye-Kui Wang</w:t>
            </w:r>
          </w:p>
        </w:tc>
        <w:tc>
          <w:tcPr>
            <w:tcW w:w="900" w:type="dxa"/>
          </w:tcPr>
          <w:p w14:paraId="1BD56CC2" w14:textId="77777777" w:rsidR="00E61DAC" w:rsidRPr="00A44B62" w:rsidRDefault="00CC74E2" w:rsidP="00CC74E2">
            <w:pPr>
              <w:spacing w:before="60" w:after="60"/>
              <w:rPr>
                <w:szCs w:val="22"/>
              </w:rPr>
            </w:pPr>
            <w:r w:rsidRPr="00A44B62">
              <w:rPr>
                <w:szCs w:val="22"/>
              </w:rPr>
              <w:t>E</w:t>
            </w:r>
            <w:r w:rsidR="00E61DAC" w:rsidRPr="00A44B62">
              <w:rPr>
                <w:szCs w:val="22"/>
              </w:rPr>
              <w:t>mail:</w:t>
            </w:r>
          </w:p>
        </w:tc>
        <w:tc>
          <w:tcPr>
            <w:tcW w:w="3168" w:type="dxa"/>
          </w:tcPr>
          <w:p w14:paraId="65BA04F3" w14:textId="5370A56E" w:rsidR="00E61DAC" w:rsidRPr="00A44B62" w:rsidRDefault="00124351" w:rsidP="007A1351">
            <w:pPr>
              <w:spacing w:before="0"/>
              <w:rPr>
                <w:szCs w:val="22"/>
              </w:rPr>
            </w:pPr>
            <w:hyperlink r:id="rId9" w:history="1">
              <w:r w:rsidR="008A38F7" w:rsidRPr="0084397B">
                <w:rPr>
                  <w:rStyle w:val="Hyperlink"/>
                </w:rPr>
                <w:t>jill.boyce@intel.com</w:t>
              </w:r>
            </w:hyperlink>
            <w:r w:rsidR="008A38F7">
              <w:br/>
            </w:r>
            <w:hyperlink r:id="rId10" w:history="1">
              <w:r w:rsidR="008A38F7" w:rsidRPr="0084397B">
                <w:rPr>
                  <w:rStyle w:val="Hyperlink"/>
                </w:rPr>
                <w:t>garysull@microsoft.com</w:t>
              </w:r>
            </w:hyperlink>
            <w:r w:rsidR="008A38F7">
              <w:br/>
            </w:r>
            <w:hyperlink r:id="rId11" w:history="1">
              <w:r w:rsidR="007A1351" w:rsidRPr="00315952">
                <w:rPr>
                  <w:rStyle w:val="Hyperlink"/>
                </w:rPr>
                <w:t>yekui.wang@huawei.com</w:t>
              </w:r>
            </w:hyperlink>
          </w:p>
        </w:tc>
      </w:tr>
      <w:tr w:rsidR="00E61DAC" w:rsidRPr="00A44B62" w14:paraId="259AB9AA" w14:textId="77777777">
        <w:tc>
          <w:tcPr>
            <w:tcW w:w="1458" w:type="dxa"/>
          </w:tcPr>
          <w:p w14:paraId="7C5DC513" w14:textId="77777777" w:rsidR="00E61DAC" w:rsidRPr="00A44B62" w:rsidRDefault="00E61DAC">
            <w:pPr>
              <w:spacing w:before="60" w:after="60"/>
              <w:rPr>
                <w:i/>
                <w:szCs w:val="22"/>
              </w:rPr>
            </w:pPr>
            <w:r w:rsidRPr="00A44B62">
              <w:rPr>
                <w:i/>
                <w:szCs w:val="22"/>
              </w:rPr>
              <w:t>Source:</w:t>
            </w:r>
          </w:p>
        </w:tc>
        <w:tc>
          <w:tcPr>
            <w:tcW w:w="8118" w:type="dxa"/>
            <w:gridSpan w:val="3"/>
          </w:tcPr>
          <w:p w14:paraId="345E6D7A" w14:textId="77777777" w:rsidR="00E61DAC" w:rsidRPr="00A44B62" w:rsidRDefault="00480266">
            <w:pPr>
              <w:spacing w:before="60" w:after="60"/>
              <w:rPr>
                <w:szCs w:val="22"/>
              </w:rPr>
            </w:pPr>
            <w:r w:rsidRPr="00A44B62">
              <w:rPr>
                <w:szCs w:val="22"/>
              </w:rPr>
              <w:t>Editors</w:t>
            </w:r>
          </w:p>
        </w:tc>
      </w:tr>
    </w:tbl>
    <w:p w14:paraId="3BD16827" w14:textId="77777777" w:rsidR="00E61DAC" w:rsidRPr="00A44B62" w:rsidRDefault="00E61DAC">
      <w:pPr>
        <w:tabs>
          <w:tab w:val="left" w:pos="1800"/>
          <w:tab w:val="right" w:pos="9360"/>
        </w:tabs>
        <w:spacing w:before="120" w:after="240"/>
        <w:jc w:val="center"/>
        <w:rPr>
          <w:szCs w:val="22"/>
        </w:rPr>
      </w:pPr>
      <w:r w:rsidRPr="00A44B62">
        <w:rPr>
          <w:szCs w:val="22"/>
          <w:u w:val="single"/>
        </w:rPr>
        <w:t>_____________________________</w:t>
      </w:r>
    </w:p>
    <w:p w14:paraId="6B957F40" w14:textId="77777777" w:rsidR="00275BCF" w:rsidRPr="00A44B62" w:rsidRDefault="00275BCF" w:rsidP="009234A5">
      <w:pPr>
        <w:pStyle w:val="Heading1"/>
        <w:numPr>
          <w:ilvl w:val="0"/>
          <w:numId w:val="0"/>
        </w:numPr>
        <w:ind w:left="432" w:hanging="432"/>
      </w:pPr>
      <w:r w:rsidRPr="00A44B62">
        <w:t>Abstract</w:t>
      </w:r>
    </w:p>
    <w:p w14:paraId="613FA758" w14:textId="0B8CF162" w:rsidR="00A36B54" w:rsidRPr="00A44B62" w:rsidRDefault="00A36B54" w:rsidP="009234A5">
      <w:pPr>
        <w:jc w:val="both"/>
        <w:rPr>
          <w:sz w:val="20"/>
          <w:szCs w:val="24"/>
          <w:lang w:eastAsia="ja-JP"/>
        </w:rPr>
      </w:pPr>
      <w:r w:rsidRPr="00A44B62">
        <w:rPr>
          <w:szCs w:val="22"/>
        </w:rPr>
        <w:t xml:space="preserve">This document </w:t>
      </w:r>
      <w:r w:rsidR="008A38F7">
        <w:rPr>
          <w:szCs w:val="22"/>
        </w:rPr>
        <w:t xml:space="preserve">contains </w:t>
      </w:r>
      <w:r w:rsidRPr="00A44B62">
        <w:rPr>
          <w:szCs w:val="22"/>
        </w:rPr>
        <w:t xml:space="preserve">the draft text for changes to the High Efficiency Video Coding </w:t>
      </w:r>
      <w:r w:rsidR="00480266" w:rsidRPr="00A44B62">
        <w:rPr>
          <w:szCs w:val="22"/>
        </w:rPr>
        <w:t xml:space="preserve">(HEVC) </w:t>
      </w:r>
      <w:r w:rsidRPr="00A44B62">
        <w:rPr>
          <w:szCs w:val="22"/>
        </w:rPr>
        <w:t>standard (Rec. ITU-T H.265 | I</w:t>
      </w:r>
      <w:r w:rsidR="00480266" w:rsidRPr="00A44B62">
        <w:rPr>
          <w:szCs w:val="22"/>
        </w:rPr>
        <w:t xml:space="preserve">SO/IEC 23008-2) to specify </w:t>
      </w:r>
      <w:r w:rsidR="00507E18">
        <w:rPr>
          <w:szCs w:val="22"/>
        </w:rPr>
        <w:t xml:space="preserve">the </w:t>
      </w:r>
      <w:r w:rsidR="007A1351">
        <w:rPr>
          <w:szCs w:val="22"/>
        </w:rPr>
        <w:t>annotated region</w:t>
      </w:r>
      <w:ins w:id="6" w:author="Gary Sullivan" w:date="2018-06-22T15:12:00Z">
        <w:r w:rsidR="00BA3168">
          <w:rPr>
            <w:szCs w:val="22"/>
          </w:rPr>
          <w:t>s</w:t>
        </w:r>
      </w:ins>
      <w:r w:rsidR="007A1351">
        <w:rPr>
          <w:szCs w:val="22"/>
        </w:rPr>
        <w:t xml:space="preserve"> SEI message, along with some corrections to the existing specification text</w:t>
      </w:r>
      <w:r w:rsidR="00B10ECB" w:rsidRPr="00A44B62">
        <w:rPr>
          <w:szCs w:val="22"/>
        </w:rPr>
        <w:t>.</w:t>
      </w:r>
    </w:p>
    <w:p w14:paraId="6203C6CA" w14:textId="77777777" w:rsidR="004D3E86" w:rsidRPr="00A44B62" w:rsidRDefault="008159CE" w:rsidP="00024D98">
      <w:pPr>
        <w:keepNext/>
        <w:keepLines/>
        <w:spacing w:before="360"/>
        <w:outlineLvl w:val="0"/>
        <w:rPr>
          <w:i/>
          <w:noProof/>
          <w:sz w:val="24"/>
        </w:rPr>
      </w:pPr>
      <w:r w:rsidRPr="00A44B62">
        <w:rPr>
          <w:b/>
          <w:bCs/>
          <w:kern w:val="32"/>
          <w:sz w:val="24"/>
          <w:szCs w:val="32"/>
          <w:lang w:eastAsia="ja-JP"/>
        </w:rPr>
        <w:t>Changes to the specification text:</w:t>
      </w:r>
    </w:p>
    <w:p w14:paraId="235F52EC" w14:textId="17E93FC1" w:rsidR="00024D98" w:rsidRPr="00C9691B" w:rsidRDefault="00024D98" w:rsidP="00024D98">
      <w:pPr>
        <w:keepNext/>
        <w:keepLines/>
        <w:spacing w:before="360"/>
        <w:outlineLvl w:val="0"/>
        <w:rPr>
          <w:i/>
          <w:noProof/>
          <w:sz w:val="24"/>
        </w:rPr>
      </w:pPr>
      <w:r w:rsidRPr="00C9691B">
        <w:rPr>
          <w:i/>
          <w:noProof/>
          <w:sz w:val="24"/>
        </w:rPr>
        <w:t>Replace D.2.1 with the following:</w:t>
      </w:r>
    </w:p>
    <w:p w14:paraId="1AFCFB6F"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7" w:name="_Ref399007788"/>
      <w:bookmarkStart w:id="8" w:name="_Toc452007389"/>
      <w:r w:rsidRPr="00C9691B">
        <w:rPr>
          <w:rFonts w:eastAsia="Malgun Gothic"/>
          <w:b/>
          <w:bCs/>
          <w:sz w:val="20"/>
        </w:rPr>
        <w:t>D.2.1</w:t>
      </w:r>
      <w:r w:rsidRPr="00C9691B">
        <w:rPr>
          <w:rFonts w:eastAsia="Malgun Gothic"/>
          <w:b/>
          <w:bCs/>
          <w:sz w:val="20"/>
        </w:rPr>
        <w:tab/>
        <w:t>General SEI message syntax</w:t>
      </w:r>
      <w:bookmarkEnd w:id="7"/>
      <w:bookmarkEnd w:id="8"/>
    </w:p>
    <w:p w14:paraId="764680AD" w14:textId="77777777" w:rsidR="00024D98" w:rsidRPr="00C9691B"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3C0426" w14:paraId="18E2A053" w14:textId="77777777" w:rsidTr="00492EB6">
        <w:trPr>
          <w:cantSplit/>
          <w:jc w:val="center"/>
        </w:trPr>
        <w:tc>
          <w:tcPr>
            <w:tcW w:w="7920" w:type="dxa"/>
          </w:tcPr>
          <w:p w14:paraId="09C36543" w14:textId="77777777" w:rsidR="00024D98" w:rsidRPr="00480C71"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proofErr w:type="spellStart"/>
            <w:r w:rsidRPr="003C0426">
              <w:rPr>
                <w:rFonts w:eastAsia="Malgun Gothic"/>
                <w:sz w:val="20"/>
              </w:rPr>
              <w:t>sei_payload</w:t>
            </w:r>
            <w:proofErr w:type="spellEnd"/>
            <w:r w:rsidR="0023350B" w:rsidRPr="003C0426">
              <w:rPr>
                <w:rFonts w:eastAsia="Malgun Gothic"/>
                <w:sz w:val="20"/>
              </w:rPr>
              <w:t>( </w:t>
            </w:r>
            <w:proofErr w:type="spellStart"/>
            <w:r w:rsidRPr="003C0426">
              <w:rPr>
                <w:rFonts w:eastAsia="Malgun Gothic"/>
                <w:sz w:val="20"/>
              </w:rPr>
              <w:t>payloadType</w:t>
            </w:r>
            <w:proofErr w:type="spellEnd"/>
            <w:r w:rsidRPr="003C0426">
              <w:rPr>
                <w:rFonts w:eastAsia="Malgun Gothic"/>
                <w:sz w:val="20"/>
              </w:rPr>
              <w:t xml:space="preserve">, </w:t>
            </w:r>
            <w:proofErr w:type="spellStart"/>
            <w:r w:rsidRPr="003C0426">
              <w:rPr>
                <w:rFonts w:eastAsia="Malgun Gothic"/>
                <w:sz w:val="20"/>
              </w:rPr>
              <w:t>payloadSize</w:t>
            </w:r>
            <w:proofErr w:type="spellEnd"/>
            <w:r w:rsidR="00806EB4" w:rsidRPr="00480C71">
              <w:rPr>
                <w:rFonts w:eastAsia="Malgun Gothic"/>
                <w:sz w:val="20"/>
              </w:rPr>
              <w:t> )</w:t>
            </w:r>
            <w:r w:rsidR="005D7365" w:rsidRPr="00480C71">
              <w:rPr>
                <w:rFonts w:eastAsia="Malgun Gothic"/>
                <w:sz w:val="20"/>
              </w:rPr>
              <w:t xml:space="preserve"> </w:t>
            </w:r>
            <w:r w:rsidRPr="00480C71">
              <w:rPr>
                <w:rFonts w:eastAsia="Malgun Gothic"/>
                <w:sz w:val="20"/>
              </w:rPr>
              <w:t>{</w:t>
            </w:r>
          </w:p>
        </w:tc>
        <w:tc>
          <w:tcPr>
            <w:tcW w:w="1157" w:type="dxa"/>
          </w:tcPr>
          <w:p w14:paraId="28106AEC" w14:textId="77777777" w:rsidR="00024D98" w:rsidRPr="00A43AE5"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A43AE5">
              <w:rPr>
                <w:rFonts w:eastAsia="Malgun Gothic"/>
                <w:b/>
                <w:bCs/>
                <w:sz w:val="20"/>
              </w:rPr>
              <w:t>Descriptor</w:t>
            </w:r>
          </w:p>
        </w:tc>
      </w:tr>
      <w:tr w:rsidR="00024D98" w:rsidRPr="003C0426" w14:paraId="74491F23" w14:textId="77777777" w:rsidTr="00492EB6">
        <w:trPr>
          <w:cantSplit/>
          <w:jc w:val="center"/>
        </w:trPr>
        <w:tc>
          <w:tcPr>
            <w:tcW w:w="7920" w:type="dxa"/>
          </w:tcPr>
          <w:p w14:paraId="492D59A8" w14:textId="77777777" w:rsidR="00024D98" w:rsidRPr="003C0426"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t>if</w:t>
            </w:r>
            <w:r w:rsidR="0023350B" w:rsidRPr="003C0426">
              <w:rPr>
                <w:rFonts w:eastAsia="Malgun Gothic"/>
                <w:sz w:val="20"/>
              </w:rPr>
              <w:t>( </w:t>
            </w:r>
            <w:proofErr w:type="spellStart"/>
            <w:r w:rsidRPr="003C0426">
              <w:rPr>
                <w:rFonts w:eastAsia="Malgun Gothic"/>
                <w:sz w:val="20"/>
              </w:rPr>
              <w:t>nal_unit_type</w:t>
            </w:r>
            <w:proofErr w:type="spellEnd"/>
            <w:r w:rsidR="0023350B" w:rsidRPr="003C0426">
              <w:rPr>
                <w:rFonts w:eastAsia="Malgun Gothic"/>
                <w:sz w:val="20"/>
              </w:rPr>
              <w:t>  = </w:t>
            </w:r>
            <w:r w:rsidRPr="003C0426">
              <w:rPr>
                <w:rFonts w:eastAsia="Malgun Gothic"/>
                <w:sz w:val="20"/>
              </w:rPr>
              <w:t>=</w:t>
            </w:r>
            <w:r w:rsidR="0023350B" w:rsidRPr="003C0426">
              <w:rPr>
                <w:rFonts w:eastAsia="Malgun Gothic"/>
                <w:sz w:val="20"/>
              </w:rPr>
              <w:t>  </w:t>
            </w:r>
            <w:r w:rsidRPr="003C0426">
              <w:rPr>
                <w:rFonts w:eastAsia="Malgun Gothic"/>
                <w:sz w:val="20"/>
              </w:rPr>
              <w:t>PREFIX_SEI_NUT</w:t>
            </w:r>
            <w:r w:rsidR="00806EB4" w:rsidRPr="003C0426">
              <w:rPr>
                <w:rFonts w:eastAsia="Malgun Gothic"/>
                <w:sz w:val="20"/>
              </w:rPr>
              <w:t> )</w:t>
            </w:r>
          </w:p>
        </w:tc>
        <w:tc>
          <w:tcPr>
            <w:tcW w:w="1157" w:type="dxa"/>
          </w:tcPr>
          <w:p w14:paraId="6BD56323" w14:textId="77777777" w:rsidR="00024D98" w:rsidRPr="003C0426"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615ED4F" w14:textId="77777777" w:rsidTr="00492EB6">
        <w:trPr>
          <w:cantSplit/>
          <w:jc w:val="center"/>
        </w:trPr>
        <w:tc>
          <w:tcPr>
            <w:tcW w:w="7920" w:type="dxa"/>
          </w:tcPr>
          <w:p w14:paraId="343C716F" w14:textId="77777777" w:rsidR="00024D98" w:rsidRPr="003C0426"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0</w:t>
            </w:r>
            <w:r w:rsidR="00806EB4" w:rsidRPr="003C0426">
              <w:rPr>
                <w:rFonts w:eastAsia="Malgun Gothic"/>
                <w:sz w:val="20"/>
              </w:rPr>
              <w:t> )</w:t>
            </w:r>
          </w:p>
        </w:tc>
        <w:tc>
          <w:tcPr>
            <w:tcW w:w="1157" w:type="dxa"/>
          </w:tcPr>
          <w:p w14:paraId="0DD88293" w14:textId="77777777" w:rsidR="00024D98" w:rsidRPr="003C0426"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0422783" w14:textId="77777777" w:rsidTr="00492EB6">
        <w:trPr>
          <w:cantSplit/>
          <w:jc w:val="center"/>
        </w:trPr>
        <w:tc>
          <w:tcPr>
            <w:tcW w:w="7920" w:type="dxa"/>
          </w:tcPr>
          <w:p w14:paraId="523DDA7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buffering_period</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29F3279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50A9B25C" w14:textId="77777777" w:rsidTr="00492EB6">
        <w:trPr>
          <w:cantSplit/>
          <w:jc w:val="center"/>
        </w:trPr>
        <w:tc>
          <w:tcPr>
            <w:tcW w:w="7920" w:type="dxa"/>
          </w:tcPr>
          <w:p w14:paraId="34F2C91F"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w:t>
            </w:r>
            <w:r w:rsidR="00806EB4" w:rsidRPr="003C0426">
              <w:rPr>
                <w:rFonts w:eastAsia="Malgun Gothic"/>
                <w:sz w:val="20"/>
              </w:rPr>
              <w:t> )</w:t>
            </w:r>
          </w:p>
        </w:tc>
        <w:tc>
          <w:tcPr>
            <w:tcW w:w="1157" w:type="dxa"/>
          </w:tcPr>
          <w:p w14:paraId="611A7FE7"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F318143" w14:textId="77777777" w:rsidTr="00492EB6">
        <w:trPr>
          <w:cantSplit/>
          <w:jc w:val="center"/>
        </w:trPr>
        <w:tc>
          <w:tcPr>
            <w:tcW w:w="7920" w:type="dxa"/>
          </w:tcPr>
          <w:p w14:paraId="192C4D6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pic_timing</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53A294C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B7335D8" w14:textId="77777777" w:rsidTr="00492EB6">
        <w:trPr>
          <w:cantSplit/>
          <w:jc w:val="center"/>
        </w:trPr>
        <w:tc>
          <w:tcPr>
            <w:tcW w:w="7920" w:type="dxa"/>
          </w:tcPr>
          <w:p w14:paraId="4938B65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2</w:t>
            </w:r>
            <w:r w:rsidR="00806EB4" w:rsidRPr="003C0426">
              <w:rPr>
                <w:rFonts w:eastAsia="Malgun Gothic"/>
                <w:sz w:val="20"/>
              </w:rPr>
              <w:t> )</w:t>
            </w:r>
          </w:p>
        </w:tc>
        <w:tc>
          <w:tcPr>
            <w:tcW w:w="1157" w:type="dxa"/>
          </w:tcPr>
          <w:p w14:paraId="1FB7062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E1CAF28" w14:textId="77777777" w:rsidTr="00492EB6">
        <w:trPr>
          <w:cantSplit/>
          <w:jc w:val="center"/>
        </w:trPr>
        <w:tc>
          <w:tcPr>
            <w:tcW w:w="7920" w:type="dxa"/>
          </w:tcPr>
          <w:p w14:paraId="1DE5841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pan_scan_rect</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09098AC0"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C1AE9AB" w14:textId="77777777" w:rsidTr="00492EB6">
        <w:trPr>
          <w:cantSplit/>
          <w:jc w:val="center"/>
        </w:trPr>
        <w:tc>
          <w:tcPr>
            <w:tcW w:w="7920" w:type="dxa"/>
          </w:tcPr>
          <w:p w14:paraId="3D786F5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3</w:t>
            </w:r>
            <w:r w:rsidR="00806EB4" w:rsidRPr="003C0426">
              <w:rPr>
                <w:rFonts w:eastAsia="Malgun Gothic"/>
                <w:sz w:val="20"/>
              </w:rPr>
              <w:t> )</w:t>
            </w:r>
          </w:p>
        </w:tc>
        <w:tc>
          <w:tcPr>
            <w:tcW w:w="1157" w:type="dxa"/>
          </w:tcPr>
          <w:p w14:paraId="5054465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B6EF9FF" w14:textId="77777777" w:rsidTr="00492EB6">
        <w:trPr>
          <w:cantSplit/>
          <w:jc w:val="center"/>
        </w:trPr>
        <w:tc>
          <w:tcPr>
            <w:tcW w:w="7920" w:type="dxa"/>
          </w:tcPr>
          <w:p w14:paraId="3F83273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filler_payload</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2583C6D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1A10689" w14:textId="77777777" w:rsidTr="00492EB6">
        <w:trPr>
          <w:cantSplit/>
          <w:jc w:val="center"/>
        </w:trPr>
        <w:tc>
          <w:tcPr>
            <w:tcW w:w="7920" w:type="dxa"/>
          </w:tcPr>
          <w:p w14:paraId="7B797CB5"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4</w:t>
            </w:r>
            <w:r w:rsidR="00806EB4" w:rsidRPr="003C0426">
              <w:rPr>
                <w:rFonts w:eastAsia="Malgun Gothic"/>
                <w:sz w:val="20"/>
              </w:rPr>
              <w:t> )</w:t>
            </w:r>
          </w:p>
        </w:tc>
        <w:tc>
          <w:tcPr>
            <w:tcW w:w="1157" w:type="dxa"/>
          </w:tcPr>
          <w:p w14:paraId="7EB21A1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8A444FD" w14:textId="77777777" w:rsidTr="00492EB6">
        <w:trPr>
          <w:cantSplit/>
          <w:jc w:val="center"/>
        </w:trPr>
        <w:tc>
          <w:tcPr>
            <w:tcW w:w="7920" w:type="dxa"/>
          </w:tcPr>
          <w:p w14:paraId="69845F3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user_data_registered_itu_t_t35</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164538E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C8C629B" w14:textId="77777777" w:rsidTr="00492EB6">
        <w:trPr>
          <w:cantSplit/>
          <w:jc w:val="center"/>
        </w:trPr>
        <w:tc>
          <w:tcPr>
            <w:tcW w:w="7920" w:type="dxa"/>
          </w:tcPr>
          <w:p w14:paraId="50F786A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5</w:t>
            </w:r>
            <w:r w:rsidR="00806EB4" w:rsidRPr="003C0426">
              <w:rPr>
                <w:rFonts w:eastAsia="Malgun Gothic"/>
                <w:sz w:val="20"/>
              </w:rPr>
              <w:t> )</w:t>
            </w:r>
          </w:p>
        </w:tc>
        <w:tc>
          <w:tcPr>
            <w:tcW w:w="1157" w:type="dxa"/>
          </w:tcPr>
          <w:p w14:paraId="42F5D8D6"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7A962C0" w14:textId="77777777" w:rsidTr="00492EB6">
        <w:trPr>
          <w:cantSplit/>
          <w:jc w:val="center"/>
        </w:trPr>
        <w:tc>
          <w:tcPr>
            <w:tcW w:w="7920" w:type="dxa"/>
          </w:tcPr>
          <w:p w14:paraId="60AFBE7B"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user_data_unregistered</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512B5D5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56DE729" w14:textId="77777777" w:rsidTr="00492EB6">
        <w:trPr>
          <w:cantSplit/>
          <w:jc w:val="center"/>
        </w:trPr>
        <w:tc>
          <w:tcPr>
            <w:tcW w:w="7920" w:type="dxa"/>
          </w:tcPr>
          <w:p w14:paraId="083E0871"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6</w:t>
            </w:r>
            <w:r w:rsidR="00806EB4" w:rsidRPr="003C0426">
              <w:rPr>
                <w:rFonts w:eastAsia="Malgun Gothic"/>
                <w:sz w:val="20"/>
              </w:rPr>
              <w:t> )</w:t>
            </w:r>
          </w:p>
        </w:tc>
        <w:tc>
          <w:tcPr>
            <w:tcW w:w="1157" w:type="dxa"/>
          </w:tcPr>
          <w:p w14:paraId="4ED67C5D"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6D8B72D" w14:textId="77777777" w:rsidTr="00492EB6">
        <w:trPr>
          <w:cantSplit/>
          <w:jc w:val="center"/>
        </w:trPr>
        <w:tc>
          <w:tcPr>
            <w:tcW w:w="7920" w:type="dxa"/>
          </w:tcPr>
          <w:p w14:paraId="3449CE8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recovery_point</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0E8531E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E368903" w14:textId="77777777" w:rsidTr="00492EB6">
        <w:trPr>
          <w:cantSplit/>
          <w:jc w:val="center"/>
        </w:trPr>
        <w:tc>
          <w:tcPr>
            <w:tcW w:w="7920" w:type="dxa"/>
          </w:tcPr>
          <w:p w14:paraId="62F7F2A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9</w:t>
            </w:r>
            <w:r w:rsidR="00806EB4" w:rsidRPr="003C0426">
              <w:rPr>
                <w:rFonts w:eastAsia="Malgun Gothic"/>
                <w:sz w:val="20"/>
              </w:rPr>
              <w:t> )</w:t>
            </w:r>
          </w:p>
        </w:tc>
        <w:tc>
          <w:tcPr>
            <w:tcW w:w="1157" w:type="dxa"/>
          </w:tcPr>
          <w:p w14:paraId="5D25623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8654ACA" w14:textId="77777777" w:rsidTr="00492EB6">
        <w:trPr>
          <w:cantSplit/>
          <w:jc w:val="center"/>
        </w:trPr>
        <w:tc>
          <w:tcPr>
            <w:tcW w:w="7920" w:type="dxa"/>
          </w:tcPr>
          <w:p w14:paraId="0D33238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scene_info</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7DE72AE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44043E0" w14:textId="77777777" w:rsidTr="00492EB6">
        <w:trPr>
          <w:cantSplit/>
          <w:jc w:val="center"/>
        </w:trPr>
        <w:tc>
          <w:tcPr>
            <w:tcW w:w="7920" w:type="dxa"/>
          </w:tcPr>
          <w:p w14:paraId="50F2F8D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15</w:t>
            </w:r>
            <w:r w:rsidR="00806EB4" w:rsidRPr="003C0426">
              <w:rPr>
                <w:rFonts w:eastAsia="Malgun Gothic"/>
                <w:sz w:val="20"/>
              </w:rPr>
              <w:t> )</w:t>
            </w:r>
          </w:p>
        </w:tc>
        <w:tc>
          <w:tcPr>
            <w:tcW w:w="1157" w:type="dxa"/>
          </w:tcPr>
          <w:p w14:paraId="1440C7D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43AAD41" w14:textId="77777777" w:rsidTr="00492EB6">
        <w:trPr>
          <w:cantSplit/>
          <w:jc w:val="center"/>
        </w:trPr>
        <w:tc>
          <w:tcPr>
            <w:tcW w:w="7920" w:type="dxa"/>
          </w:tcPr>
          <w:p w14:paraId="0078B30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picture_snapshot</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317803E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A4D0612" w14:textId="77777777" w:rsidTr="00492EB6">
        <w:trPr>
          <w:cantSplit/>
          <w:jc w:val="center"/>
        </w:trPr>
        <w:tc>
          <w:tcPr>
            <w:tcW w:w="7920" w:type="dxa"/>
          </w:tcPr>
          <w:p w14:paraId="3A15710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16</w:t>
            </w:r>
            <w:r w:rsidR="00806EB4" w:rsidRPr="003C0426">
              <w:rPr>
                <w:rFonts w:eastAsia="Malgun Gothic"/>
                <w:sz w:val="20"/>
              </w:rPr>
              <w:t> )</w:t>
            </w:r>
          </w:p>
        </w:tc>
        <w:tc>
          <w:tcPr>
            <w:tcW w:w="1157" w:type="dxa"/>
          </w:tcPr>
          <w:p w14:paraId="639D72E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6F1A1E0" w14:textId="77777777" w:rsidTr="00492EB6">
        <w:trPr>
          <w:cantSplit/>
          <w:jc w:val="center"/>
        </w:trPr>
        <w:tc>
          <w:tcPr>
            <w:tcW w:w="7920" w:type="dxa"/>
          </w:tcPr>
          <w:p w14:paraId="67EE9C5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lastRenderedPageBreak/>
              <w:tab/>
            </w:r>
            <w:r w:rsidRPr="003C0426">
              <w:rPr>
                <w:rFonts w:eastAsia="Malgun Gothic"/>
                <w:sz w:val="20"/>
              </w:rPr>
              <w:tab/>
            </w:r>
            <w:r w:rsidRPr="003C0426">
              <w:rPr>
                <w:rFonts w:eastAsia="Malgun Gothic"/>
                <w:sz w:val="20"/>
              </w:rPr>
              <w:tab/>
            </w:r>
            <w:proofErr w:type="spellStart"/>
            <w:r w:rsidRPr="003C0426">
              <w:rPr>
                <w:rFonts w:eastAsia="Malgun Gothic"/>
                <w:sz w:val="20"/>
              </w:rPr>
              <w:t>progressive_refinement_segment_start</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47F040C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CFCEF52" w14:textId="77777777" w:rsidTr="00492EB6">
        <w:trPr>
          <w:cantSplit/>
          <w:jc w:val="center"/>
        </w:trPr>
        <w:tc>
          <w:tcPr>
            <w:tcW w:w="7920" w:type="dxa"/>
          </w:tcPr>
          <w:p w14:paraId="5EDC062F"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17</w:t>
            </w:r>
            <w:r w:rsidR="00806EB4" w:rsidRPr="003C0426">
              <w:rPr>
                <w:rFonts w:eastAsia="Malgun Gothic"/>
                <w:sz w:val="20"/>
              </w:rPr>
              <w:t> )</w:t>
            </w:r>
          </w:p>
        </w:tc>
        <w:tc>
          <w:tcPr>
            <w:tcW w:w="1157" w:type="dxa"/>
          </w:tcPr>
          <w:p w14:paraId="39E623E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9A4DE80" w14:textId="77777777" w:rsidTr="00492EB6">
        <w:trPr>
          <w:cantSplit/>
          <w:jc w:val="center"/>
        </w:trPr>
        <w:tc>
          <w:tcPr>
            <w:tcW w:w="7920" w:type="dxa"/>
          </w:tcPr>
          <w:p w14:paraId="1E760DC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progressive_refinement_segment_end</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31FB883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78C4626" w14:textId="77777777" w:rsidTr="00492EB6">
        <w:trPr>
          <w:cantSplit/>
          <w:jc w:val="center"/>
        </w:trPr>
        <w:tc>
          <w:tcPr>
            <w:tcW w:w="7920" w:type="dxa"/>
          </w:tcPr>
          <w:p w14:paraId="64F8A366"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19</w:t>
            </w:r>
            <w:r w:rsidR="00806EB4" w:rsidRPr="003C0426">
              <w:rPr>
                <w:rFonts w:eastAsia="Malgun Gothic"/>
                <w:sz w:val="20"/>
              </w:rPr>
              <w:t> )</w:t>
            </w:r>
          </w:p>
        </w:tc>
        <w:tc>
          <w:tcPr>
            <w:tcW w:w="1157" w:type="dxa"/>
          </w:tcPr>
          <w:p w14:paraId="31A1642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36D1748" w14:textId="77777777" w:rsidTr="00492EB6">
        <w:trPr>
          <w:cantSplit/>
          <w:jc w:val="center"/>
        </w:trPr>
        <w:tc>
          <w:tcPr>
            <w:tcW w:w="7920" w:type="dxa"/>
          </w:tcPr>
          <w:p w14:paraId="7B6BDDB1"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film_grain_characteristics</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7424D0D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3607CBF" w14:textId="77777777" w:rsidTr="00492EB6">
        <w:trPr>
          <w:cantSplit/>
          <w:jc w:val="center"/>
        </w:trPr>
        <w:tc>
          <w:tcPr>
            <w:tcW w:w="7920" w:type="dxa"/>
          </w:tcPr>
          <w:p w14:paraId="4B23082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22</w:t>
            </w:r>
            <w:r w:rsidR="00806EB4" w:rsidRPr="003C0426">
              <w:rPr>
                <w:rFonts w:eastAsia="Malgun Gothic"/>
                <w:sz w:val="20"/>
              </w:rPr>
              <w:t> )</w:t>
            </w:r>
          </w:p>
        </w:tc>
        <w:tc>
          <w:tcPr>
            <w:tcW w:w="1157" w:type="dxa"/>
          </w:tcPr>
          <w:p w14:paraId="19FBFE8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118ED68" w14:textId="77777777" w:rsidTr="00492EB6">
        <w:trPr>
          <w:cantSplit/>
          <w:jc w:val="center"/>
        </w:trPr>
        <w:tc>
          <w:tcPr>
            <w:tcW w:w="7920" w:type="dxa"/>
          </w:tcPr>
          <w:p w14:paraId="579EA751"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post_filter_hint</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7C85B90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3EF50A6" w14:textId="77777777" w:rsidTr="00492EB6">
        <w:trPr>
          <w:cantSplit/>
          <w:jc w:val="center"/>
        </w:trPr>
        <w:tc>
          <w:tcPr>
            <w:tcW w:w="7920" w:type="dxa"/>
          </w:tcPr>
          <w:p w14:paraId="245885E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23</w:t>
            </w:r>
            <w:r w:rsidR="00806EB4" w:rsidRPr="003C0426">
              <w:rPr>
                <w:rFonts w:eastAsia="Malgun Gothic"/>
                <w:sz w:val="20"/>
              </w:rPr>
              <w:t> )</w:t>
            </w:r>
          </w:p>
        </w:tc>
        <w:tc>
          <w:tcPr>
            <w:tcW w:w="1157" w:type="dxa"/>
          </w:tcPr>
          <w:p w14:paraId="73169216"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29E3577" w14:textId="77777777" w:rsidTr="00492EB6">
        <w:trPr>
          <w:cantSplit/>
          <w:jc w:val="center"/>
        </w:trPr>
        <w:tc>
          <w:tcPr>
            <w:tcW w:w="7920" w:type="dxa"/>
          </w:tcPr>
          <w:p w14:paraId="4EF5D77B"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tone_mapping_info</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4858681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89BE19A" w14:textId="77777777" w:rsidTr="00492EB6">
        <w:trPr>
          <w:cantSplit/>
          <w:jc w:val="center"/>
        </w:trPr>
        <w:tc>
          <w:tcPr>
            <w:tcW w:w="7920" w:type="dxa"/>
          </w:tcPr>
          <w:p w14:paraId="0A75DA6B"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45</w:t>
            </w:r>
            <w:r w:rsidR="00806EB4" w:rsidRPr="003C0426">
              <w:rPr>
                <w:rFonts w:eastAsia="Malgun Gothic"/>
                <w:sz w:val="20"/>
              </w:rPr>
              <w:t> )</w:t>
            </w:r>
          </w:p>
        </w:tc>
        <w:tc>
          <w:tcPr>
            <w:tcW w:w="1157" w:type="dxa"/>
          </w:tcPr>
          <w:p w14:paraId="6648F996"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6632239" w14:textId="77777777" w:rsidTr="00492EB6">
        <w:trPr>
          <w:cantSplit/>
          <w:jc w:val="center"/>
        </w:trPr>
        <w:tc>
          <w:tcPr>
            <w:tcW w:w="7920" w:type="dxa"/>
          </w:tcPr>
          <w:p w14:paraId="2F2A8DA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frame_packing_arrangement</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0E88850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782027A" w14:textId="77777777" w:rsidTr="00492EB6">
        <w:trPr>
          <w:cantSplit/>
          <w:jc w:val="center"/>
        </w:trPr>
        <w:tc>
          <w:tcPr>
            <w:tcW w:w="7920" w:type="dxa"/>
          </w:tcPr>
          <w:p w14:paraId="4424BAA6"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47</w:t>
            </w:r>
            <w:r w:rsidR="00806EB4" w:rsidRPr="003C0426">
              <w:rPr>
                <w:rFonts w:eastAsia="Malgun Gothic"/>
                <w:sz w:val="20"/>
              </w:rPr>
              <w:t> )</w:t>
            </w:r>
          </w:p>
        </w:tc>
        <w:tc>
          <w:tcPr>
            <w:tcW w:w="1157" w:type="dxa"/>
          </w:tcPr>
          <w:p w14:paraId="50195941"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9B1957B" w14:textId="77777777" w:rsidTr="00492EB6">
        <w:trPr>
          <w:cantSplit/>
          <w:jc w:val="center"/>
        </w:trPr>
        <w:tc>
          <w:tcPr>
            <w:tcW w:w="7920" w:type="dxa"/>
          </w:tcPr>
          <w:p w14:paraId="51A609C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display_orientation</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69D273C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9BA0CFD" w14:textId="77777777" w:rsidTr="00492EB6">
        <w:trPr>
          <w:cantSplit/>
          <w:jc w:val="center"/>
        </w:trPr>
        <w:tc>
          <w:tcPr>
            <w:tcW w:w="7920" w:type="dxa"/>
          </w:tcPr>
          <w:p w14:paraId="3CC05BE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56</w:t>
            </w:r>
            <w:r w:rsidR="00806EB4" w:rsidRPr="003C0426">
              <w:rPr>
                <w:rFonts w:eastAsia="Malgun Gothic"/>
                <w:sz w:val="20"/>
              </w:rPr>
              <w:t> )</w:t>
            </w:r>
          </w:p>
        </w:tc>
        <w:tc>
          <w:tcPr>
            <w:tcW w:w="1157" w:type="dxa"/>
          </w:tcPr>
          <w:p w14:paraId="3A91E2E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F5C7D17" w14:textId="77777777" w:rsidTr="00492EB6">
        <w:trPr>
          <w:cantSplit/>
          <w:jc w:val="center"/>
        </w:trPr>
        <w:tc>
          <w:tcPr>
            <w:tcW w:w="7920" w:type="dxa"/>
          </w:tcPr>
          <w:p w14:paraId="4190F650" w14:textId="16B34349"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green_metadata</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r w:rsidR="00FD200E" w:rsidRPr="003C0426">
              <w:rPr>
                <w:rFonts w:eastAsia="Malgun Gothic"/>
                <w:sz w:val="20"/>
              </w:rPr>
              <w:t xml:space="preserve"> </w:t>
            </w:r>
            <w:r w:rsidRPr="003C0426">
              <w:rPr>
                <w:rFonts w:eastAsia="Malgun Gothic"/>
                <w:sz w:val="20"/>
              </w:rPr>
              <w:t>/* specified in ISO/IEC 23001-11 */</w:t>
            </w:r>
          </w:p>
        </w:tc>
        <w:tc>
          <w:tcPr>
            <w:tcW w:w="1157" w:type="dxa"/>
          </w:tcPr>
          <w:p w14:paraId="714641F0"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3A0D27F" w14:textId="77777777" w:rsidTr="00492EB6">
        <w:trPr>
          <w:cantSplit/>
          <w:jc w:val="center"/>
        </w:trPr>
        <w:tc>
          <w:tcPr>
            <w:tcW w:w="7920" w:type="dxa"/>
          </w:tcPr>
          <w:p w14:paraId="0A379A3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128</w:t>
            </w:r>
            <w:r w:rsidR="00806EB4" w:rsidRPr="003C0426">
              <w:rPr>
                <w:rFonts w:eastAsia="Malgun Gothic"/>
                <w:sz w:val="20"/>
              </w:rPr>
              <w:t> )</w:t>
            </w:r>
          </w:p>
        </w:tc>
        <w:tc>
          <w:tcPr>
            <w:tcW w:w="1157" w:type="dxa"/>
          </w:tcPr>
          <w:p w14:paraId="12243F6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62D55FA" w14:textId="77777777" w:rsidTr="00492EB6">
        <w:trPr>
          <w:cantSplit/>
          <w:jc w:val="center"/>
        </w:trPr>
        <w:tc>
          <w:tcPr>
            <w:tcW w:w="7920" w:type="dxa"/>
          </w:tcPr>
          <w:p w14:paraId="1BB80C95"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structure_of_pictures_info</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7EC77DAD"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2419570" w14:textId="77777777" w:rsidTr="00492EB6">
        <w:trPr>
          <w:cantSplit/>
          <w:jc w:val="center"/>
        </w:trPr>
        <w:tc>
          <w:tcPr>
            <w:tcW w:w="7920" w:type="dxa"/>
          </w:tcPr>
          <w:p w14:paraId="544822AC"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129</w:t>
            </w:r>
            <w:r w:rsidR="00806EB4" w:rsidRPr="003C0426">
              <w:rPr>
                <w:rFonts w:eastAsia="Malgun Gothic"/>
                <w:sz w:val="20"/>
              </w:rPr>
              <w:t> )</w:t>
            </w:r>
          </w:p>
        </w:tc>
        <w:tc>
          <w:tcPr>
            <w:tcW w:w="1157" w:type="dxa"/>
          </w:tcPr>
          <w:p w14:paraId="6E670BE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0EA4611" w14:textId="77777777" w:rsidTr="00492EB6">
        <w:trPr>
          <w:jc w:val="center"/>
        </w:trPr>
        <w:tc>
          <w:tcPr>
            <w:tcW w:w="7920" w:type="dxa"/>
          </w:tcPr>
          <w:p w14:paraId="290E936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active_parameter_sets</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2F3A76B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873612C" w14:textId="77777777" w:rsidTr="00492EB6">
        <w:trPr>
          <w:jc w:val="center"/>
        </w:trPr>
        <w:tc>
          <w:tcPr>
            <w:tcW w:w="7920" w:type="dxa"/>
          </w:tcPr>
          <w:p w14:paraId="668EDB5B"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130</w:t>
            </w:r>
            <w:r w:rsidR="00806EB4" w:rsidRPr="003C0426">
              <w:rPr>
                <w:rFonts w:eastAsia="Malgun Gothic"/>
                <w:sz w:val="20"/>
              </w:rPr>
              <w:t> )</w:t>
            </w:r>
          </w:p>
        </w:tc>
        <w:tc>
          <w:tcPr>
            <w:tcW w:w="1157" w:type="dxa"/>
          </w:tcPr>
          <w:p w14:paraId="11822287"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FC7A0E9" w14:textId="77777777" w:rsidTr="00492EB6">
        <w:trPr>
          <w:jc w:val="center"/>
        </w:trPr>
        <w:tc>
          <w:tcPr>
            <w:tcW w:w="7920" w:type="dxa"/>
          </w:tcPr>
          <w:p w14:paraId="0D639D7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decoding_unit_info</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419BC45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0C52020" w14:textId="77777777" w:rsidTr="00492EB6">
        <w:trPr>
          <w:jc w:val="center"/>
        </w:trPr>
        <w:tc>
          <w:tcPr>
            <w:tcW w:w="7920" w:type="dxa"/>
          </w:tcPr>
          <w:p w14:paraId="7874CEA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131</w:t>
            </w:r>
            <w:r w:rsidR="00806EB4" w:rsidRPr="003C0426">
              <w:rPr>
                <w:rFonts w:eastAsia="Malgun Gothic"/>
                <w:sz w:val="20"/>
              </w:rPr>
              <w:t> )</w:t>
            </w:r>
          </w:p>
        </w:tc>
        <w:tc>
          <w:tcPr>
            <w:tcW w:w="1157" w:type="dxa"/>
          </w:tcPr>
          <w:p w14:paraId="3429C05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8B4CE3B" w14:textId="77777777" w:rsidTr="00492EB6">
        <w:trPr>
          <w:jc w:val="center"/>
        </w:trPr>
        <w:tc>
          <w:tcPr>
            <w:tcW w:w="7920" w:type="dxa"/>
          </w:tcPr>
          <w:p w14:paraId="656E46E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temporal_sub_layer_zero_index</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52A25572"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CEE9F66" w14:textId="77777777" w:rsidTr="00492EB6">
        <w:trPr>
          <w:jc w:val="center"/>
        </w:trPr>
        <w:tc>
          <w:tcPr>
            <w:tcW w:w="7920" w:type="dxa"/>
          </w:tcPr>
          <w:p w14:paraId="0B5882C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133</w:t>
            </w:r>
            <w:r w:rsidR="00806EB4" w:rsidRPr="003C0426">
              <w:rPr>
                <w:rFonts w:eastAsia="Malgun Gothic"/>
                <w:sz w:val="20"/>
              </w:rPr>
              <w:t> )</w:t>
            </w:r>
          </w:p>
        </w:tc>
        <w:tc>
          <w:tcPr>
            <w:tcW w:w="1157" w:type="dxa"/>
          </w:tcPr>
          <w:p w14:paraId="5D9DE1D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144EA6D" w14:textId="77777777" w:rsidTr="00492EB6">
        <w:trPr>
          <w:jc w:val="center"/>
        </w:trPr>
        <w:tc>
          <w:tcPr>
            <w:tcW w:w="7920" w:type="dxa"/>
          </w:tcPr>
          <w:p w14:paraId="3965C3C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scalable_nesting</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10156EB6"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E6B0B95" w14:textId="77777777" w:rsidTr="00492EB6">
        <w:trPr>
          <w:jc w:val="center"/>
        </w:trPr>
        <w:tc>
          <w:tcPr>
            <w:tcW w:w="7920" w:type="dxa"/>
          </w:tcPr>
          <w:p w14:paraId="6BE214D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134</w:t>
            </w:r>
            <w:r w:rsidR="00806EB4" w:rsidRPr="003C0426">
              <w:rPr>
                <w:rFonts w:eastAsia="Malgun Gothic"/>
                <w:sz w:val="20"/>
              </w:rPr>
              <w:t> )</w:t>
            </w:r>
          </w:p>
        </w:tc>
        <w:tc>
          <w:tcPr>
            <w:tcW w:w="1157" w:type="dxa"/>
          </w:tcPr>
          <w:p w14:paraId="5B4558C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5B9A236E" w14:textId="77777777" w:rsidTr="00492EB6">
        <w:trPr>
          <w:jc w:val="center"/>
        </w:trPr>
        <w:tc>
          <w:tcPr>
            <w:tcW w:w="7920" w:type="dxa"/>
          </w:tcPr>
          <w:p w14:paraId="3BA80555"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region_refresh_info</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37E15C2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6537518" w14:textId="77777777" w:rsidTr="00492EB6">
        <w:trPr>
          <w:cantSplit/>
          <w:jc w:val="center"/>
        </w:trPr>
        <w:tc>
          <w:tcPr>
            <w:tcW w:w="7920" w:type="dxa"/>
          </w:tcPr>
          <w:p w14:paraId="434E212E"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135</w:t>
            </w:r>
            <w:r w:rsidR="00806EB4" w:rsidRPr="003C0426">
              <w:rPr>
                <w:rFonts w:eastAsia="Malgun Gothic"/>
                <w:sz w:val="20"/>
              </w:rPr>
              <w:t> )</w:t>
            </w:r>
          </w:p>
        </w:tc>
        <w:tc>
          <w:tcPr>
            <w:tcW w:w="1157" w:type="dxa"/>
          </w:tcPr>
          <w:p w14:paraId="275BC2F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B017158" w14:textId="77777777" w:rsidTr="00492EB6">
        <w:trPr>
          <w:cantSplit/>
          <w:jc w:val="center"/>
        </w:trPr>
        <w:tc>
          <w:tcPr>
            <w:tcW w:w="7920" w:type="dxa"/>
          </w:tcPr>
          <w:p w14:paraId="4ABFDAC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no_display</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3D38116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5E6F25C" w14:textId="77777777" w:rsidTr="00492EB6">
        <w:trPr>
          <w:cantSplit/>
          <w:jc w:val="center"/>
        </w:trPr>
        <w:tc>
          <w:tcPr>
            <w:tcW w:w="7920" w:type="dxa"/>
          </w:tcPr>
          <w:p w14:paraId="71660246"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136</w:t>
            </w:r>
            <w:r w:rsidR="00806EB4" w:rsidRPr="003C0426">
              <w:rPr>
                <w:rFonts w:eastAsia="Malgun Gothic"/>
                <w:sz w:val="20"/>
              </w:rPr>
              <w:t> )</w:t>
            </w:r>
          </w:p>
        </w:tc>
        <w:tc>
          <w:tcPr>
            <w:tcW w:w="1157" w:type="dxa"/>
          </w:tcPr>
          <w:p w14:paraId="7172384E"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5223E42B" w14:textId="77777777" w:rsidTr="00492EB6">
        <w:trPr>
          <w:cantSplit/>
          <w:jc w:val="center"/>
        </w:trPr>
        <w:tc>
          <w:tcPr>
            <w:tcW w:w="7920" w:type="dxa"/>
          </w:tcPr>
          <w:p w14:paraId="47EC8E2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time_code</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5916937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66D12EA" w14:textId="77777777" w:rsidTr="00492EB6">
        <w:trPr>
          <w:cantSplit/>
          <w:jc w:val="center"/>
        </w:trPr>
        <w:tc>
          <w:tcPr>
            <w:tcW w:w="7920" w:type="dxa"/>
          </w:tcPr>
          <w:p w14:paraId="45F5185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137</w:t>
            </w:r>
            <w:r w:rsidR="00806EB4" w:rsidRPr="003C0426">
              <w:rPr>
                <w:rFonts w:eastAsia="Malgun Gothic"/>
                <w:sz w:val="20"/>
              </w:rPr>
              <w:t> )</w:t>
            </w:r>
          </w:p>
        </w:tc>
        <w:tc>
          <w:tcPr>
            <w:tcW w:w="1157" w:type="dxa"/>
          </w:tcPr>
          <w:p w14:paraId="66B3AFD3"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EA5E923" w14:textId="77777777" w:rsidTr="00492EB6">
        <w:trPr>
          <w:cantSplit/>
          <w:jc w:val="center"/>
        </w:trPr>
        <w:tc>
          <w:tcPr>
            <w:tcW w:w="7920" w:type="dxa"/>
          </w:tcPr>
          <w:p w14:paraId="717B45A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mastering_display_colour_volume</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212B8BF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F4BD6D7" w14:textId="77777777" w:rsidTr="00492EB6">
        <w:trPr>
          <w:cantSplit/>
          <w:jc w:val="center"/>
        </w:trPr>
        <w:tc>
          <w:tcPr>
            <w:tcW w:w="7920" w:type="dxa"/>
          </w:tcPr>
          <w:p w14:paraId="5DEDAC1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138</w:t>
            </w:r>
            <w:r w:rsidR="00806EB4" w:rsidRPr="003C0426">
              <w:rPr>
                <w:rFonts w:eastAsia="Malgun Gothic"/>
                <w:sz w:val="20"/>
              </w:rPr>
              <w:t> )</w:t>
            </w:r>
          </w:p>
        </w:tc>
        <w:tc>
          <w:tcPr>
            <w:tcW w:w="1157" w:type="dxa"/>
          </w:tcPr>
          <w:p w14:paraId="01F0006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6C8C4C8F" w14:textId="77777777" w:rsidTr="00492EB6">
        <w:trPr>
          <w:cantSplit/>
          <w:jc w:val="center"/>
        </w:trPr>
        <w:tc>
          <w:tcPr>
            <w:tcW w:w="7920" w:type="dxa"/>
          </w:tcPr>
          <w:p w14:paraId="4B7DE02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segmented_rect_frame_packing_arrangement</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370C43A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734C9FC" w14:textId="77777777" w:rsidTr="00492EB6">
        <w:trPr>
          <w:cantSplit/>
          <w:jc w:val="center"/>
        </w:trPr>
        <w:tc>
          <w:tcPr>
            <w:tcW w:w="7920" w:type="dxa"/>
          </w:tcPr>
          <w:p w14:paraId="5D62038E"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139</w:t>
            </w:r>
            <w:r w:rsidR="00806EB4" w:rsidRPr="003C0426">
              <w:rPr>
                <w:rFonts w:eastAsia="Malgun Gothic"/>
                <w:sz w:val="20"/>
              </w:rPr>
              <w:t> )</w:t>
            </w:r>
          </w:p>
        </w:tc>
        <w:tc>
          <w:tcPr>
            <w:tcW w:w="1157" w:type="dxa"/>
          </w:tcPr>
          <w:p w14:paraId="142F574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192B695" w14:textId="77777777" w:rsidTr="00492EB6">
        <w:trPr>
          <w:cantSplit/>
          <w:jc w:val="center"/>
        </w:trPr>
        <w:tc>
          <w:tcPr>
            <w:tcW w:w="7920" w:type="dxa"/>
          </w:tcPr>
          <w:p w14:paraId="3F35BE6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temporal_motion_constrained_tile_sets</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0BD6915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394950A" w14:textId="77777777" w:rsidTr="00492EB6">
        <w:trPr>
          <w:cantSplit/>
          <w:jc w:val="center"/>
        </w:trPr>
        <w:tc>
          <w:tcPr>
            <w:tcW w:w="7920" w:type="dxa"/>
          </w:tcPr>
          <w:p w14:paraId="34735543"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140</w:t>
            </w:r>
            <w:r w:rsidR="00806EB4" w:rsidRPr="003C0426">
              <w:rPr>
                <w:rFonts w:eastAsia="Malgun Gothic"/>
                <w:sz w:val="20"/>
              </w:rPr>
              <w:t> )</w:t>
            </w:r>
          </w:p>
        </w:tc>
        <w:tc>
          <w:tcPr>
            <w:tcW w:w="1157" w:type="dxa"/>
          </w:tcPr>
          <w:p w14:paraId="479AAAB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43FBD1FF" w14:textId="77777777" w:rsidTr="00492EB6">
        <w:trPr>
          <w:cantSplit/>
          <w:jc w:val="center"/>
        </w:trPr>
        <w:tc>
          <w:tcPr>
            <w:tcW w:w="7920" w:type="dxa"/>
          </w:tcPr>
          <w:p w14:paraId="46265096"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chroma_resampling_filter_hint</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46EE6DE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0DE1A52" w14:textId="77777777" w:rsidTr="00492EB6">
        <w:trPr>
          <w:cantSplit/>
          <w:jc w:val="center"/>
        </w:trPr>
        <w:tc>
          <w:tcPr>
            <w:tcW w:w="7920" w:type="dxa"/>
          </w:tcPr>
          <w:p w14:paraId="2EB4069E"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141</w:t>
            </w:r>
            <w:r w:rsidR="00806EB4" w:rsidRPr="003C0426">
              <w:rPr>
                <w:rFonts w:eastAsia="Malgun Gothic"/>
                <w:sz w:val="20"/>
              </w:rPr>
              <w:t> )</w:t>
            </w:r>
          </w:p>
        </w:tc>
        <w:tc>
          <w:tcPr>
            <w:tcW w:w="1157" w:type="dxa"/>
          </w:tcPr>
          <w:p w14:paraId="4B6EB337"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BD0D948" w14:textId="77777777" w:rsidTr="00492EB6">
        <w:trPr>
          <w:cantSplit/>
          <w:jc w:val="center"/>
        </w:trPr>
        <w:tc>
          <w:tcPr>
            <w:tcW w:w="7920" w:type="dxa"/>
          </w:tcPr>
          <w:p w14:paraId="13A4B7B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knee_function_info</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3128F87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A0D503A" w14:textId="77777777" w:rsidTr="00492EB6">
        <w:trPr>
          <w:cantSplit/>
          <w:jc w:val="center"/>
        </w:trPr>
        <w:tc>
          <w:tcPr>
            <w:tcW w:w="7920" w:type="dxa"/>
          </w:tcPr>
          <w:p w14:paraId="662C4FC8"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142</w:t>
            </w:r>
            <w:r w:rsidR="00806EB4" w:rsidRPr="003C0426">
              <w:rPr>
                <w:rFonts w:eastAsia="Malgun Gothic"/>
                <w:sz w:val="20"/>
              </w:rPr>
              <w:t> )</w:t>
            </w:r>
          </w:p>
        </w:tc>
        <w:tc>
          <w:tcPr>
            <w:tcW w:w="1157" w:type="dxa"/>
          </w:tcPr>
          <w:p w14:paraId="4CFDA770"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E017E8A" w14:textId="77777777" w:rsidTr="00492EB6">
        <w:trPr>
          <w:cantSplit/>
          <w:jc w:val="center"/>
        </w:trPr>
        <w:tc>
          <w:tcPr>
            <w:tcW w:w="7920" w:type="dxa"/>
          </w:tcPr>
          <w:p w14:paraId="2BCB811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colour_remapping_info</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3922FAE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502B4FFD" w14:textId="77777777" w:rsidTr="00492EB6">
        <w:trPr>
          <w:cantSplit/>
          <w:jc w:val="center"/>
        </w:trPr>
        <w:tc>
          <w:tcPr>
            <w:tcW w:w="7920" w:type="dxa"/>
          </w:tcPr>
          <w:p w14:paraId="6A603432"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143</w:t>
            </w:r>
            <w:r w:rsidR="00806EB4" w:rsidRPr="003C0426">
              <w:rPr>
                <w:rFonts w:eastAsia="Malgun Gothic"/>
                <w:sz w:val="20"/>
              </w:rPr>
              <w:t> )</w:t>
            </w:r>
          </w:p>
        </w:tc>
        <w:tc>
          <w:tcPr>
            <w:tcW w:w="1157" w:type="dxa"/>
          </w:tcPr>
          <w:p w14:paraId="07BF479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09B18B6" w14:textId="77777777" w:rsidTr="00492EB6">
        <w:trPr>
          <w:cantSplit/>
          <w:jc w:val="center"/>
        </w:trPr>
        <w:tc>
          <w:tcPr>
            <w:tcW w:w="7920" w:type="dxa"/>
          </w:tcPr>
          <w:p w14:paraId="28A883B7"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deinterlaced_field_identification</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63D1BF0C"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C222709" w14:textId="77777777" w:rsidTr="00492EB6">
        <w:trPr>
          <w:cantSplit/>
          <w:jc w:val="center"/>
        </w:trPr>
        <w:tc>
          <w:tcPr>
            <w:tcW w:w="7920" w:type="dxa"/>
          </w:tcPr>
          <w:p w14:paraId="590FC06D"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144</w:t>
            </w:r>
            <w:r w:rsidR="00806EB4" w:rsidRPr="003C0426">
              <w:rPr>
                <w:rFonts w:eastAsia="Malgun Gothic"/>
                <w:sz w:val="20"/>
              </w:rPr>
              <w:t> )</w:t>
            </w:r>
          </w:p>
        </w:tc>
        <w:tc>
          <w:tcPr>
            <w:tcW w:w="1157" w:type="dxa"/>
          </w:tcPr>
          <w:p w14:paraId="4C560C4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C52AD39" w14:textId="77777777" w:rsidTr="00492EB6">
        <w:trPr>
          <w:cantSplit/>
          <w:jc w:val="center"/>
        </w:trPr>
        <w:tc>
          <w:tcPr>
            <w:tcW w:w="7920" w:type="dxa"/>
          </w:tcPr>
          <w:p w14:paraId="654047EE"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lastRenderedPageBreak/>
              <w:tab/>
            </w:r>
            <w:r w:rsidRPr="003C0426">
              <w:rPr>
                <w:rFonts w:eastAsia="Malgun Gothic"/>
                <w:sz w:val="20"/>
              </w:rPr>
              <w:tab/>
            </w:r>
            <w:r w:rsidRPr="003C0426">
              <w:rPr>
                <w:rFonts w:eastAsia="Malgun Gothic"/>
                <w:sz w:val="20"/>
              </w:rPr>
              <w:tab/>
            </w:r>
            <w:proofErr w:type="spellStart"/>
            <w:r w:rsidRPr="003C0426">
              <w:rPr>
                <w:rFonts w:eastAsia="Malgun Gothic"/>
                <w:sz w:val="20"/>
              </w:rPr>
              <w:t>content_light_level_info</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6E14501F"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A20B283" w14:textId="77777777" w:rsidTr="00492EB6">
        <w:trPr>
          <w:cantSplit/>
          <w:jc w:val="center"/>
        </w:trPr>
        <w:tc>
          <w:tcPr>
            <w:tcW w:w="7920" w:type="dxa"/>
          </w:tcPr>
          <w:p w14:paraId="2ACC3634"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145</w:t>
            </w:r>
            <w:r w:rsidR="00806EB4" w:rsidRPr="003C0426">
              <w:rPr>
                <w:rFonts w:eastAsia="Malgun Gothic"/>
                <w:sz w:val="20"/>
              </w:rPr>
              <w:t> )</w:t>
            </w:r>
          </w:p>
        </w:tc>
        <w:tc>
          <w:tcPr>
            <w:tcW w:w="1157" w:type="dxa"/>
          </w:tcPr>
          <w:p w14:paraId="7748423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1EC8CAD" w14:textId="77777777" w:rsidTr="00492EB6">
        <w:trPr>
          <w:cantSplit/>
          <w:jc w:val="center"/>
        </w:trPr>
        <w:tc>
          <w:tcPr>
            <w:tcW w:w="7920" w:type="dxa"/>
          </w:tcPr>
          <w:p w14:paraId="436D1B8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dependent_rap_indication</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4BC64FB4"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7AEDE430" w14:textId="77777777" w:rsidTr="00492EB6">
        <w:trPr>
          <w:cantSplit/>
          <w:jc w:val="center"/>
        </w:trPr>
        <w:tc>
          <w:tcPr>
            <w:tcW w:w="7920" w:type="dxa"/>
          </w:tcPr>
          <w:p w14:paraId="3ADD8BFC"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146</w:t>
            </w:r>
            <w:r w:rsidR="00806EB4" w:rsidRPr="003C0426">
              <w:rPr>
                <w:rFonts w:eastAsia="Malgun Gothic"/>
                <w:sz w:val="20"/>
              </w:rPr>
              <w:t> )</w:t>
            </w:r>
          </w:p>
        </w:tc>
        <w:tc>
          <w:tcPr>
            <w:tcW w:w="1157" w:type="dxa"/>
          </w:tcPr>
          <w:p w14:paraId="605012CB"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29E812A" w14:textId="77777777" w:rsidTr="00492EB6">
        <w:trPr>
          <w:cantSplit/>
          <w:jc w:val="center"/>
        </w:trPr>
        <w:tc>
          <w:tcPr>
            <w:tcW w:w="7920" w:type="dxa"/>
          </w:tcPr>
          <w:p w14:paraId="1357FB9A"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coded_region_completion</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315C07A8"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048F6FBE" w14:textId="77777777" w:rsidTr="00492EB6">
        <w:trPr>
          <w:cantSplit/>
          <w:jc w:val="center"/>
        </w:trPr>
        <w:tc>
          <w:tcPr>
            <w:tcW w:w="7920" w:type="dxa"/>
          </w:tcPr>
          <w:p w14:paraId="05CDE687"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else if</w:t>
            </w:r>
            <w:r w:rsidR="0023350B" w:rsidRPr="009016A6">
              <w:rPr>
                <w:rFonts w:eastAsia="Malgun Gothic"/>
                <w:sz w:val="20"/>
              </w:rPr>
              <w:t>( </w:t>
            </w:r>
            <w:proofErr w:type="spellStart"/>
            <w:r w:rsidRPr="009016A6">
              <w:rPr>
                <w:rFonts w:eastAsia="Malgun Gothic"/>
                <w:sz w:val="20"/>
              </w:rPr>
              <w:t>payloadType</w:t>
            </w:r>
            <w:proofErr w:type="spellEnd"/>
            <w:r w:rsidR="0023350B" w:rsidRPr="009016A6">
              <w:rPr>
                <w:rFonts w:eastAsia="Malgun Gothic"/>
                <w:sz w:val="20"/>
              </w:rPr>
              <w:t>  = =  </w:t>
            </w:r>
            <w:r w:rsidRPr="009016A6">
              <w:rPr>
                <w:rFonts w:eastAsia="Malgun Gothic"/>
                <w:sz w:val="20"/>
              </w:rPr>
              <w:t>147</w:t>
            </w:r>
            <w:r w:rsidR="00806EB4" w:rsidRPr="009016A6">
              <w:rPr>
                <w:rFonts w:eastAsia="Malgun Gothic"/>
                <w:sz w:val="20"/>
              </w:rPr>
              <w:t> )</w:t>
            </w:r>
          </w:p>
        </w:tc>
        <w:tc>
          <w:tcPr>
            <w:tcW w:w="1157" w:type="dxa"/>
          </w:tcPr>
          <w:p w14:paraId="47117A58" w14:textId="77777777" w:rsidR="00024D98" w:rsidRPr="00480C71"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399C1494" w14:textId="77777777" w:rsidTr="00492EB6">
        <w:trPr>
          <w:cantSplit/>
          <w:jc w:val="center"/>
        </w:trPr>
        <w:tc>
          <w:tcPr>
            <w:tcW w:w="7920" w:type="dxa"/>
          </w:tcPr>
          <w:p w14:paraId="0DBE837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r>
            <w:r w:rsidRPr="009016A6">
              <w:rPr>
                <w:rFonts w:eastAsia="Malgun Gothic"/>
                <w:sz w:val="20"/>
              </w:rPr>
              <w:tab/>
            </w:r>
            <w:proofErr w:type="spellStart"/>
            <w:r w:rsidRPr="009016A6">
              <w:rPr>
                <w:rFonts w:eastAsia="Malgun Gothic"/>
                <w:sz w:val="20"/>
              </w:rPr>
              <w:t>alternative_transfer_characteristics</w:t>
            </w:r>
            <w:proofErr w:type="spellEnd"/>
            <w:r w:rsidR="0023350B" w:rsidRPr="009016A6">
              <w:rPr>
                <w:rFonts w:eastAsia="Malgun Gothic"/>
                <w:sz w:val="20"/>
              </w:rPr>
              <w:t>( </w:t>
            </w:r>
            <w:proofErr w:type="spellStart"/>
            <w:r w:rsidRPr="009016A6">
              <w:rPr>
                <w:rFonts w:eastAsia="Malgun Gothic"/>
                <w:sz w:val="20"/>
              </w:rPr>
              <w:t>payloadSize</w:t>
            </w:r>
            <w:proofErr w:type="spellEnd"/>
            <w:r w:rsidR="00806EB4" w:rsidRPr="009016A6">
              <w:rPr>
                <w:rFonts w:eastAsia="Malgun Gothic"/>
                <w:sz w:val="20"/>
              </w:rPr>
              <w:t> )</w:t>
            </w:r>
          </w:p>
        </w:tc>
        <w:tc>
          <w:tcPr>
            <w:tcW w:w="1157" w:type="dxa"/>
          </w:tcPr>
          <w:p w14:paraId="60C67C51" w14:textId="77777777" w:rsidR="00024D98" w:rsidRPr="00480C71"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285D88C" w14:textId="77777777" w:rsidTr="00492EB6">
        <w:trPr>
          <w:cantSplit/>
          <w:jc w:val="center"/>
        </w:trPr>
        <w:tc>
          <w:tcPr>
            <w:tcW w:w="7920" w:type="dxa"/>
          </w:tcPr>
          <w:p w14:paraId="33CE53D9"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else if</w:t>
            </w:r>
            <w:r w:rsidR="0023350B" w:rsidRPr="009016A6">
              <w:rPr>
                <w:rFonts w:eastAsia="Malgun Gothic"/>
                <w:sz w:val="20"/>
              </w:rPr>
              <w:t>( </w:t>
            </w:r>
            <w:proofErr w:type="spellStart"/>
            <w:r w:rsidRPr="009016A6">
              <w:rPr>
                <w:rFonts w:eastAsia="Malgun Gothic"/>
                <w:sz w:val="20"/>
              </w:rPr>
              <w:t>payloadType</w:t>
            </w:r>
            <w:proofErr w:type="spellEnd"/>
            <w:r w:rsidR="0023350B" w:rsidRPr="009016A6">
              <w:rPr>
                <w:rFonts w:eastAsia="Malgun Gothic"/>
                <w:sz w:val="20"/>
              </w:rPr>
              <w:t>  = =  </w:t>
            </w:r>
            <w:r w:rsidRPr="009016A6">
              <w:rPr>
                <w:rFonts w:eastAsia="Malgun Gothic"/>
                <w:sz w:val="20"/>
              </w:rPr>
              <w:t>148</w:t>
            </w:r>
            <w:r w:rsidR="00806EB4" w:rsidRPr="009016A6">
              <w:rPr>
                <w:rFonts w:eastAsia="Malgun Gothic"/>
                <w:sz w:val="20"/>
              </w:rPr>
              <w:t> )</w:t>
            </w:r>
          </w:p>
        </w:tc>
        <w:tc>
          <w:tcPr>
            <w:tcW w:w="1157" w:type="dxa"/>
          </w:tcPr>
          <w:p w14:paraId="0D737CC2" w14:textId="77777777" w:rsidR="00024D98" w:rsidRPr="00480C71"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2D288736" w14:textId="77777777" w:rsidTr="00492EB6">
        <w:trPr>
          <w:cantSplit/>
          <w:jc w:val="center"/>
        </w:trPr>
        <w:tc>
          <w:tcPr>
            <w:tcW w:w="7920" w:type="dxa"/>
          </w:tcPr>
          <w:p w14:paraId="03D143F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ambient_viewing_environment</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0E27EFD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3C0426" w14:paraId="1860D6AB" w14:textId="77777777" w:rsidTr="00492EB6">
        <w:trPr>
          <w:cantSplit/>
          <w:jc w:val="center"/>
        </w:trPr>
        <w:tc>
          <w:tcPr>
            <w:tcW w:w="7920" w:type="dxa"/>
          </w:tcPr>
          <w:p w14:paraId="06D7EB60"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149</w:t>
            </w:r>
            <w:r w:rsidR="00806EB4" w:rsidRPr="003C0426">
              <w:rPr>
                <w:rFonts w:eastAsia="Malgun Gothic"/>
                <w:sz w:val="20"/>
              </w:rPr>
              <w:t> )</w:t>
            </w:r>
          </w:p>
        </w:tc>
        <w:tc>
          <w:tcPr>
            <w:tcW w:w="1157" w:type="dxa"/>
          </w:tcPr>
          <w:p w14:paraId="246D83AA"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3C0426" w14:paraId="222902A8" w14:textId="77777777" w:rsidTr="00492EB6">
        <w:trPr>
          <w:cantSplit/>
          <w:jc w:val="center"/>
        </w:trPr>
        <w:tc>
          <w:tcPr>
            <w:tcW w:w="7920" w:type="dxa"/>
          </w:tcPr>
          <w:p w14:paraId="561823A7"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content_colour_volume</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771CAD15"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3C0426" w14:paraId="12606BE3" w14:textId="77777777" w:rsidTr="00492EB6">
        <w:trPr>
          <w:cantSplit/>
          <w:jc w:val="center"/>
        </w:trPr>
        <w:tc>
          <w:tcPr>
            <w:tcW w:w="7920" w:type="dxa"/>
          </w:tcPr>
          <w:p w14:paraId="1A579C9C" w14:textId="7777777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w:t>
            </w:r>
            <w:r w:rsidR="0023350B" w:rsidRPr="003C0426">
              <w:rPr>
                <w:rFonts w:eastAsia="Malgun Gothic"/>
                <w:sz w:val="20"/>
              </w:rPr>
              <w:t>( </w:t>
            </w:r>
            <w:proofErr w:type="spellStart"/>
            <w:r w:rsidRPr="003C0426">
              <w:rPr>
                <w:rFonts w:eastAsia="Malgun Gothic"/>
                <w:sz w:val="20"/>
              </w:rPr>
              <w:t>payloadType</w:t>
            </w:r>
            <w:proofErr w:type="spellEnd"/>
            <w:r w:rsidR="0023350B" w:rsidRPr="003C0426">
              <w:rPr>
                <w:rFonts w:eastAsia="Malgun Gothic"/>
                <w:sz w:val="20"/>
              </w:rPr>
              <w:t>  = =  </w:t>
            </w:r>
            <w:r w:rsidRPr="003C0426">
              <w:rPr>
                <w:rFonts w:eastAsia="Malgun Gothic"/>
                <w:sz w:val="20"/>
              </w:rPr>
              <w:t>150</w:t>
            </w:r>
            <w:r w:rsidR="00806EB4" w:rsidRPr="003C0426">
              <w:rPr>
                <w:rFonts w:eastAsia="Malgun Gothic"/>
                <w:sz w:val="20"/>
              </w:rPr>
              <w:t> )</w:t>
            </w:r>
          </w:p>
        </w:tc>
        <w:tc>
          <w:tcPr>
            <w:tcW w:w="1157" w:type="dxa"/>
          </w:tcPr>
          <w:p w14:paraId="2E1FBB47"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3C0426" w14:paraId="0778C8BE" w14:textId="77777777" w:rsidTr="00492EB6">
        <w:trPr>
          <w:cantSplit/>
          <w:jc w:val="center"/>
        </w:trPr>
        <w:tc>
          <w:tcPr>
            <w:tcW w:w="7920" w:type="dxa"/>
          </w:tcPr>
          <w:p w14:paraId="181795D2" w14:textId="5C912807" w:rsidR="00024D98" w:rsidRPr="003C0426"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00880D8B" w:rsidRPr="003C0426">
              <w:rPr>
                <w:rFonts w:eastAsia="Malgun Gothic"/>
                <w:sz w:val="20"/>
              </w:rPr>
              <w:t>equirectangular</w:t>
            </w:r>
            <w:r w:rsidR="00F5186E" w:rsidRPr="003C0426">
              <w:rPr>
                <w:rFonts w:eastAsia="Malgun Gothic"/>
                <w:sz w:val="20"/>
              </w:rPr>
              <w:t>_</w:t>
            </w:r>
            <w:r w:rsidRPr="003C0426">
              <w:rPr>
                <w:rFonts w:eastAsia="Malgun Gothic"/>
                <w:sz w:val="20"/>
              </w:rPr>
              <w:t>projection</w:t>
            </w:r>
            <w:proofErr w:type="spellEnd"/>
            <w:r w:rsidR="0023350B" w:rsidRPr="003C0426">
              <w:rPr>
                <w:rFonts w:eastAsia="Malgun Gothic"/>
                <w:sz w:val="20"/>
              </w:rPr>
              <w:t>( </w:t>
            </w:r>
            <w:proofErr w:type="spellStart"/>
            <w:r w:rsidRPr="003C0426">
              <w:rPr>
                <w:rFonts w:eastAsia="Malgun Gothic"/>
                <w:sz w:val="20"/>
              </w:rPr>
              <w:t>payloadSize</w:t>
            </w:r>
            <w:proofErr w:type="spellEnd"/>
            <w:r w:rsidR="00806EB4" w:rsidRPr="003C0426">
              <w:rPr>
                <w:rFonts w:eastAsia="Malgun Gothic"/>
                <w:sz w:val="20"/>
              </w:rPr>
              <w:t> )</w:t>
            </w:r>
          </w:p>
        </w:tc>
        <w:tc>
          <w:tcPr>
            <w:tcW w:w="1157" w:type="dxa"/>
          </w:tcPr>
          <w:p w14:paraId="5BDB4F29" w14:textId="77777777" w:rsidR="00024D98" w:rsidRPr="003C0426"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3C0426" w14:paraId="08DBC286" w14:textId="77777777" w:rsidTr="000D2C00">
        <w:trPr>
          <w:cantSplit/>
          <w:jc w:val="center"/>
        </w:trPr>
        <w:tc>
          <w:tcPr>
            <w:tcW w:w="7920" w:type="dxa"/>
          </w:tcPr>
          <w:p w14:paraId="3FB9C344" w14:textId="77777777" w:rsidR="00880D8B" w:rsidRPr="003C0426"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151 )</w:t>
            </w:r>
          </w:p>
        </w:tc>
        <w:tc>
          <w:tcPr>
            <w:tcW w:w="1157" w:type="dxa"/>
          </w:tcPr>
          <w:p w14:paraId="5484E1EA" w14:textId="77777777" w:rsidR="00880D8B" w:rsidRPr="003C0426"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3C0426" w14:paraId="37939319" w14:textId="77777777" w:rsidTr="000D2C00">
        <w:trPr>
          <w:cantSplit/>
          <w:jc w:val="center"/>
        </w:trPr>
        <w:tc>
          <w:tcPr>
            <w:tcW w:w="7920" w:type="dxa"/>
          </w:tcPr>
          <w:p w14:paraId="71C25376" w14:textId="77777777" w:rsidR="00880D8B" w:rsidRPr="003C0426"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cubemap_projection</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4708CC54" w14:textId="77777777" w:rsidR="00880D8B" w:rsidRPr="003C0426"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3C0426" w14:paraId="14F24311" w14:textId="77777777" w:rsidTr="007B33C6">
        <w:trPr>
          <w:cantSplit/>
          <w:jc w:val="center"/>
        </w:trPr>
        <w:tc>
          <w:tcPr>
            <w:tcW w:w="7920" w:type="dxa"/>
          </w:tcPr>
          <w:p w14:paraId="420989E5" w14:textId="3A26EF66" w:rsidR="0049416E" w:rsidRPr="003C042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152 )</w:t>
            </w:r>
          </w:p>
        </w:tc>
        <w:tc>
          <w:tcPr>
            <w:tcW w:w="1157" w:type="dxa"/>
          </w:tcPr>
          <w:p w14:paraId="02FBE7A4" w14:textId="77777777" w:rsidR="0049416E" w:rsidRPr="003C0426"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49416E" w:rsidRPr="003C0426" w14:paraId="4FAABC33" w14:textId="77777777" w:rsidTr="007B33C6">
        <w:trPr>
          <w:cantSplit/>
          <w:jc w:val="center"/>
        </w:trPr>
        <w:tc>
          <w:tcPr>
            <w:tcW w:w="7920" w:type="dxa"/>
          </w:tcPr>
          <w:p w14:paraId="2D039768" w14:textId="3FE7E1C5" w:rsidR="0049416E" w:rsidRPr="00480C71" w:rsidRDefault="0049416E" w:rsidP="00A03C15">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lang w:val="en-US"/>
              </w:rPr>
              <w:t>fisheye</w:t>
            </w:r>
            <w:r w:rsidR="00A03C15" w:rsidRPr="003C0426">
              <w:rPr>
                <w:rFonts w:eastAsia="Malgun Gothic"/>
                <w:sz w:val="20"/>
                <w:lang w:val="en-US"/>
              </w:rPr>
              <w:t>_video_info</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7DD42C0C" w14:textId="77777777" w:rsidR="0049416E" w:rsidRPr="003C0426"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102FEE" w:rsidRPr="003C0426" w14:paraId="09EF701A" w14:textId="77777777" w:rsidTr="00102FEE">
        <w:trPr>
          <w:cantSplit/>
          <w:jc w:val="center"/>
        </w:trPr>
        <w:tc>
          <w:tcPr>
            <w:tcW w:w="7920" w:type="dxa"/>
          </w:tcPr>
          <w:p w14:paraId="2F309296" w14:textId="44314AA3" w:rsidR="00102FEE" w:rsidRPr="003C0426"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else if( </w:t>
            </w:r>
            <w:proofErr w:type="spellStart"/>
            <w:r w:rsidRPr="009016A6">
              <w:rPr>
                <w:rFonts w:eastAsia="Malgun Gothic"/>
                <w:sz w:val="20"/>
              </w:rPr>
              <w:t>payloadType</w:t>
            </w:r>
            <w:proofErr w:type="spellEnd"/>
            <w:r w:rsidRPr="009016A6">
              <w:rPr>
                <w:rFonts w:eastAsia="Malgun Gothic"/>
                <w:sz w:val="20"/>
              </w:rPr>
              <w:t>  = =  15</w:t>
            </w:r>
            <w:r w:rsidR="004E366C" w:rsidRPr="009016A6">
              <w:rPr>
                <w:rFonts w:eastAsia="Malgun Gothic"/>
                <w:sz w:val="20"/>
              </w:rPr>
              <w:t>4</w:t>
            </w:r>
            <w:r w:rsidRPr="009016A6">
              <w:rPr>
                <w:rFonts w:eastAsia="Malgun Gothic"/>
                <w:sz w:val="20"/>
              </w:rPr>
              <w:t> )</w:t>
            </w:r>
          </w:p>
        </w:tc>
        <w:tc>
          <w:tcPr>
            <w:tcW w:w="1157" w:type="dxa"/>
          </w:tcPr>
          <w:p w14:paraId="75744E5E" w14:textId="77777777" w:rsidR="00102FEE" w:rsidRPr="00480C71"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3C0426" w14:paraId="2DDCBD63" w14:textId="77777777" w:rsidTr="00102FEE">
        <w:trPr>
          <w:cantSplit/>
          <w:jc w:val="center"/>
        </w:trPr>
        <w:tc>
          <w:tcPr>
            <w:tcW w:w="7920" w:type="dxa"/>
          </w:tcPr>
          <w:p w14:paraId="41AC43FA" w14:textId="77777777" w:rsidR="00102FEE" w:rsidRPr="003C0426"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sphere_rotation</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08B89FF2" w14:textId="77777777" w:rsidR="00102FEE" w:rsidRPr="003C0426"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3C0426" w14:paraId="4D8B43A0" w14:textId="77777777" w:rsidTr="000D2C00">
        <w:trPr>
          <w:cantSplit/>
          <w:jc w:val="center"/>
        </w:trPr>
        <w:tc>
          <w:tcPr>
            <w:tcW w:w="7920" w:type="dxa"/>
          </w:tcPr>
          <w:p w14:paraId="337F0518" w14:textId="26E2D3F4" w:rsidR="00880D8B" w:rsidRPr="003C0426"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15</w:t>
            </w:r>
            <w:r w:rsidR="004E366C" w:rsidRPr="003C0426">
              <w:rPr>
                <w:rFonts w:eastAsia="Malgun Gothic"/>
                <w:sz w:val="20"/>
              </w:rPr>
              <w:t>5</w:t>
            </w:r>
            <w:r w:rsidRPr="003C0426">
              <w:rPr>
                <w:rFonts w:eastAsia="Malgun Gothic"/>
                <w:sz w:val="20"/>
              </w:rPr>
              <w:t> )</w:t>
            </w:r>
          </w:p>
        </w:tc>
        <w:tc>
          <w:tcPr>
            <w:tcW w:w="1157" w:type="dxa"/>
          </w:tcPr>
          <w:p w14:paraId="2AF3297C" w14:textId="77777777" w:rsidR="00880D8B" w:rsidRPr="003C0426"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3C0426" w14:paraId="2FD83B09" w14:textId="77777777" w:rsidTr="000D2C00">
        <w:trPr>
          <w:cantSplit/>
          <w:jc w:val="center"/>
        </w:trPr>
        <w:tc>
          <w:tcPr>
            <w:tcW w:w="7920" w:type="dxa"/>
          </w:tcPr>
          <w:p w14:paraId="72AE3933" w14:textId="4C57AF37" w:rsidR="00880D8B" w:rsidRPr="003C0426"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regionwise_packing</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20D53ED5" w14:textId="77777777" w:rsidR="00880D8B" w:rsidRPr="003C0426"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16EEC7E6" w14:textId="77777777" w:rsidTr="00492EB6">
        <w:trPr>
          <w:cantSplit/>
          <w:jc w:val="center"/>
        </w:trPr>
        <w:tc>
          <w:tcPr>
            <w:tcW w:w="7920" w:type="dxa"/>
          </w:tcPr>
          <w:p w14:paraId="155D90F4" w14:textId="3C0F5478"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else if( </w:t>
            </w:r>
            <w:proofErr w:type="spellStart"/>
            <w:r w:rsidRPr="009016A6">
              <w:rPr>
                <w:rFonts w:eastAsia="Malgun Gothic"/>
                <w:sz w:val="20"/>
              </w:rPr>
              <w:t>payloadType</w:t>
            </w:r>
            <w:proofErr w:type="spellEnd"/>
            <w:r w:rsidRPr="009016A6">
              <w:rPr>
                <w:rFonts w:eastAsia="Malgun Gothic"/>
                <w:sz w:val="20"/>
              </w:rPr>
              <w:t>  = =  15</w:t>
            </w:r>
            <w:r w:rsidR="004E366C" w:rsidRPr="009016A6">
              <w:rPr>
                <w:rFonts w:eastAsia="Malgun Gothic"/>
                <w:sz w:val="20"/>
              </w:rPr>
              <w:t>6</w:t>
            </w:r>
            <w:r w:rsidRPr="009016A6">
              <w:rPr>
                <w:rFonts w:eastAsia="Malgun Gothic"/>
                <w:sz w:val="20"/>
              </w:rPr>
              <w:t> )</w:t>
            </w:r>
          </w:p>
        </w:tc>
        <w:tc>
          <w:tcPr>
            <w:tcW w:w="1157" w:type="dxa"/>
          </w:tcPr>
          <w:p w14:paraId="418E9B76"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6FA5BF59" w14:textId="77777777" w:rsidTr="00492EB6">
        <w:trPr>
          <w:cantSplit/>
          <w:jc w:val="center"/>
        </w:trPr>
        <w:tc>
          <w:tcPr>
            <w:tcW w:w="7920" w:type="dxa"/>
          </w:tcPr>
          <w:p w14:paraId="617787B6"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00F5186E" w:rsidRPr="003C0426">
              <w:rPr>
                <w:rFonts w:eastAsia="Malgun Gothic"/>
                <w:sz w:val="20"/>
              </w:rPr>
              <w:t>omni_</w:t>
            </w:r>
            <w:r w:rsidRPr="003C0426">
              <w:rPr>
                <w:rFonts w:eastAsia="Malgun Gothic"/>
                <w:sz w:val="20"/>
              </w:rPr>
              <w:t>viewport</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419E440F"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5357C854" w14:textId="77777777" w:rsidTr="00492EB6">
        <w:trPr>
          <w:cantSplit/>
          <w:jc w:val="center"/>
        </w:trPr>
        <w:tc>
          <w:tcPr>
            <w:tcW w:w="7920" w:type="dxa"/>
          </w:tcPr>
          <w:p w14:paraId="44AAB99C" w14:textId="5AE9A858"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else if( </w:t>
            </w:r>
            <w:proofErr w:type="spellStart"/>
            <w:r w:rsidRPr="009016A6">
              <w:rPr>
                <w:rFonts w:eastAsia="Malgun Gothic"/>
                <w:sz w:val="20"/>
              </w:rPr>
              <w:t>payloadType</w:t>
            </w:r>
            <w:proofErr w:type="spellEnd"/>
            <w:r w:rsidRPr="009016A6">
              <w:rPr>
                <w:rFonts w:eastAsia="Malgun Gothic"/>
                <w:sz w:val="20"/>
              </w:rPr>
              <w:t>  = =  15</w:t>
            </w:r>
            <w:r w:rsidR="005374A0" w:rsidRPr="009016A6">
              <w:rPr>
                <w:rFonts w:eastAsia="Malgun Gothic"/>
                <w:sz w:val="20"/>
              </w:rPr>
              <w:t>7</w:t>
            </w:r>
            <w:r w:rsidRPr="009016A6">
              <w:rPr>
                <w:rFonts w:eastAsia="Malgun Gothic"/>
                <w:sz w:val="20"/>
              </w:rPr>
              <w:t> )</w:t>
            </w:r>
          </w:p>
        </w:tc>
        <w:tc>
          <w:tcPr>
            <w:tcW w:w="1157" w:type="dxa"/>
          </w:tcPr>
          <w:p w14:paraId="649F6E4F"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7C2E97BD" w14:textId="77777777" w:rsidTr="00492EB6">
        <w:trPr>
          <w:cantSplit/>
          <w:jc w:val="center"/>
        </w:trPr>
        <w:tc>
          <w:tcPr>
            <w:tcW w:w="7920" w:type="dxa"/>
          </w:tcPr>
          <w:p w14:paraId="69AD337A" w14:textId="53CF67E0"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r>
            <w:r w:rsidRPr="009016A6">
              <w:rPr>
                <w:rFonts w:eastAsia="Malgun Gothic"/>
                <w:sz w:val="20"/>
              </w:rPr>
              <w:tab/>
            </w:r>
            <w:proofErr w:type="spellStart"/>
            <w:r w:rsidRPr="009016A6">
              <w:rPr>
                <w:rFonts w:eastAsia="Malgun Gothic"/>
                <w:sz w:val="20"/>
              </w:rPr>
              <w:t>regional_nesting</w:t>
            </w:r>
            <w:proofErr w:type="spellEnd"/>
            <w:r w:rsidRPr="009016A6">
              <w:rPr>
                <w:rFonts w:eastAsia="Malgun Gothic"/>
                <w:sz w:val="20"/>
              </w:rPr>
              <w:t>( </w:t>
            </w:r>
            <w:proofErr w:type="spellStart"/>
            <w:r w:rsidRPr="009016A6">
              <w:rPr>
                <w:rFonts w:eastAsia="Malgun Gothic"/>
                <w:sz w:val="20"/>
              </w:rPr>
              <w:t>payloadSize</w:t>
            </w:r>
            <w:proofErr w:type="spellEnd"/>
            <w:r w:rsidRPr="009016A6">
              <w:rPr>
                <w:rFonts w:eastAsia="Malgun Gothic"/>
                <w:sz w:val="20"/>
              </w:rPr>
              <w:t> )</w:t>
            </w:r>
          </w:p>
        </w:tc>
        <w:tc>
          <w:tcPr>
            <w:tcW w:w="1157" w:type="dxa"/>
          </w:tcPr>
          <w:p w14:paraId="349CBDEA"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59F8B11F" w14:textId="77777777" w:rsidTr="00492EB6">
        <w:trPr>
          <w:cantSplit/>
          <w:jc w:val="center"/>
        </w:trPr>
        <w:tc>
          <w:tcPr>
            <w:tcW w:w="7920" w:type="dxa"/>
          </w:tcPr>
          <w:p w14:paraId="228036C8" w14:textId="50EC303A"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else if( </w:t>
            </w:r>
            <w:proofErr w:type="spellStart"/>
            <w:r w:rsidRPr="009016A6">
              <w:rPr>
                <w:rFonts w:eastAsia="Malgun Gothic"/>
                <w:sz w:val="20"/>
              </w:rPr>
              <w:t>payloadType</w:t>
            </w:r>
            <w:proofErr w:type="spellEnd"/>
            <w:r w:rsidRPr="009016A6">
              <w:rPr>
                <w:rFonts w:eastAsia="Malgun Gothic"/>
                <w:sz w:val="20"/>
              </w:rPr>
              <w:t>  = =  15</w:t>
            </w:r>
            <w:r w:rsidR="005374A0" w:rsidRPr="009016A6">
              <w:rPr>
                <w:rFonts w:eastAsia="Malgun Gothic"/>
                <w:sz w:val="20"/>
              </w:rPr>
              <w:t>8</w:t>
            </w:r>
            <w:r w:rsidRPr="009016A6">
              <w:rPr>
                <w:rFonts w:eastAsia="Malgun Gothic"/>
                <w:sz w:val="20"/>
              </w:rPr>
              <w:t> )</w:t>
            </w:r>
          </w:p>
        </w:tc>
        <w:tc>
          <w:tcPr>
            <w:tcW w:w="1157" w:type="dxa"/>
          </w:tcPr>
          <w:p w14:paraId="2BC259B8"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6DB57F34" w14:textId="77777777" w:rsidTr="00492EB6">
        <w:trPr>
          <w:cantSplit/>
          <w:jc w:val="center"/>
        </w:trPr>
        <w:tc>
          <w:tcPr>
            <w:tcW w:w="7920" w:type="dxa"/>
          </w:tcPr>
          <w:p w14:paraId="34AFE4D4"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mcts_extraction_info_set</w:t>
            </w:r>
            <w:r w:rsidR="00253504" w:rsidRPr="003C0426">
              <w:rPr>
                <w:rFonts w:eastAsia="Malgun Gothic"/>
                <w:sz w:val="20"/>
              </w:rPr>
              <w:t>s</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5AEA6870"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6582FFF1" w14:textId="77777777" w:rsidTr="00492EB6">
        <w:trPr>
          <w:cantSplit/>
          <w:jc w:val="center"/>
        </w:trPr>
        <w:tc>
          <w:tcPr>
            <w:tcW w:w="7920" w:type="dxa"/>
          </w:tcPr>
          <w:p w14:paraId="66DDEB05" w14:textId="10030F5E"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else if( </w:t>
            </w:r>
            <w:proofErr w:type="spellStart"/>
            <w:r w:rsidRPr="009016A6">
              <w:rPr>
                <w:rFonts w:eastAsia="Malgun Gothic"/>
                <w:sz w:val="20"/>
              </w:rPr>
              <w:t>payloadType</w:t>
            </w:r>
            <w:proofErr w:type="spellEnd"/>
            <w:r w:rsidRPr="009016A6">
              <w:rPr>
                <w:rFonts w:eastAsia="Malgun Gothic"/>
                <w:sz w:val="20"/>
              </w:rPr>
              <w:t>  = =  15</w:t>
            </w:r>
            <w:r w:rsidR="005374A0" w:rsidRPr="009016A6">
              <w:rPr>
                <w:rFonts w:eastAsia="Malgun Gothic"/>
                <w:sz w:val="20"/>
              </w:rPr>
              <w:t>9</w:t>
            </w:r>
            <w:r w:rsidRPr="009016A6">
              <w:rPr>
                <w:rFonts w:eastAsia="Malgun Gothic"/>
                <w:sz w:val="20"/>
              </w:rPr>
              <w:t> )</w:t>
            </w:r>
          </w:p>
        </w:tc>
        <w:tc>
          <w:tcPr>
            <w:tcW w:w="1157" w:type="dxa"/>
          </w:tcPr>
          <w:p w14:paraId="6A8E05D7"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74DBF8CB" w14:textId="77777777" w:rsidTr="00492EB6">
        <w:trPr>
          <w:cantSplit/>
          <w:jc w:val="center"/>
        </w:trPr>
        <w:tc>
          <w:tcPr>
            <w:tcW w:w="7920" w:type="dxa"/>
          </w:tcPr>
          <w:p w14:paraId="6DA19D89"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mcts_extraction_info_nesting</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6C257A91"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3C0426" w14:paraId="2C61976B" w14:textId="77777777" w:rsidTr="00492EB6">
        <w:trPr>
          <w:cantSplit/>
          <w:jc w:val="center"/>
        </w:trPr>
        <w:tc>
          <w:tcPr>
            <w:tcW w:w="7920" w:type="dxa"/>
          </w:tcPr>
          <w:p w14:paraId="35E48825"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160 )</w:t>
            </w:r>
          </w:p>
        </w:tc>
        <w:tc>
          <w:tcPr>
            <w:tcW w:w="1157" w:type="dxa"/>
          </w:tcPr>
          <w:p w14:paraId="1B47CBC9"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1FA0B19" w14:textId="77777777" w:rsidTr="00492EB6">
        <w:trPr>
          <w:cantSplit/>
          <w:jc w:val="center"/>
        </w:trPr>
        <w:tc>
          <w:tcPr>
            <w:tcW w:w="7920" w:type="dxa"/>
          </w:tcPr>
          <w:p w14:paraId="36FA9C98"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layers_not_present</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F */</w:t>
            </w:r>
          </w:p>
        </w:tc>
        <w:tc>
          <w:tcPr>
            <w:tcW w:w="1157" w:type="dxa"/>
          </w:tcPr>
          <w:p w14:paraId="475639F3"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0DF3B9DB" w14:textId="77777777" w:rsidTr="00492EB6">
        <w:trPr>
          <w:cantSplit/>
          <w:jc w:val="center"/>
        </w:trPr>
        <w:tc>
          <w:tcPr>
            <w:tcW w:w="7920" w:type="dxa"/>
          </w:tcPr>
          <w:p w14:paraId="0088A689"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161 )</w:t>
            </w:r>
          </w:p>
        </w:tc>
        <w:tc>
          <w:tcPr>
            <w:tcW w:w="1157" w:type="dxa"/>
          </w:tcPr>
          <w:p w14:paraId="15699131"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1EE75F6D" w14:textId="77777777" w:rsidTr="00492EB6">
        <w:trPr>
          <w:cantSplit/>
          <w:jc w:val="center"/>
        </w:trPr>
        <w:tc>
          <w:tcPr>
            <w:tcW w:w="7920" w:type="dxa"/>
          </w:tcPr>
          <w:p w14:paraId="5A2DB640"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inter_layer_constrained_tile_sets</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F */</w:t>
            </w:r>
          </w:p>
        </w:tc>
        <w:tc>
          <w:tcPr>
            <w:tcW w:w="1157" w:type="dxa"/>
          </w:tcPr>
          <w:p w14:paraId="26B59379"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1F9B7076" w14:textId="77777777" w:rsidTr="00492EB6">
        <w:trPr>
          <w:cantSplit/>
          <w:jc w:val="center"/>
        </w:trPr>
        <w:tc>
          <w:tcPr>
            <w:tcW w:w="7920" w:type="dxa"/>
          </w:tcPr>
          <w:p w14:paraId="2D44A39A"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162 )</w:t>
            </w:r>
          </w:p>
        </w:tc>
        <w:tc>
          <w:tcPr>
            <w:tcW w:w="1157" w:type="dxa"/>
          </w:tcPr>
          <w:p w14:paraId="3D451DF7"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7207A737" w14:textId="77777777" w:rsidTr="00492EB6">
        <w:trPr>
          <w:cantSplit/>
          <w:jc w:val="center"/>
        </w:trPr>
        <w:tc>
          <w:tcPr>
            <w:tcW w:w="7920" w:type="dxa"/>
          </w:tcPr>
          <w:p w14:paraId="29362FA4"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bsp_nesting</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F */</w:t>
            </w:r>
          </w:p>
        </w:tc>
        <w:tc>
          <w:tcPr>
            <w:tcW w:w="1157" w:type="dxa"/>
          </w:tcPr>
          <w:p w14:paraId="1ECE7914"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1DE6A0C4" w14:textId="77777777" w:rsidTr="00492EB6">
        <w:trPr>
          <w:cantSplit/>
          <w:jc w:val="center"/>
        </w:trPr>
        <w:tc>
          <w:tcPr>
            <w:tcW w:w="7920" w:type="dxa"/>
          </w:tcPr>
          <w:p w14:paraId="2AA6D69A"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163 )</w:t>
            </w:r>
          </w:p>
        </w:tc>
        <w:tc>
          <w:tcPr>
            <w:tcW w:w="1157" w:type="dxa"/>
          </w:tcPr>
          <w:p w14:paraId="5D83A1E4"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DA26017" w14:textId="77777777" w:rsidTr="00492EB6">
        <w:trPr>
          <w:cantSplit/>
          <w:jc w:val="center"/>
        </w:trPr>
        <w:tc>
          <w:tcPr>
            <w:tcW w:w="7920" w:type="dxa"/>
          </w:tcPr>
          <w:p w14:paraId="33B23920"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bsp_initial_arrival_time</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F */</w:t>
            </w:r>
          </w:p>
        </w:tc>
        <w:tc>
          <w:tcPr>
            <w:tcW w:w="1157" w:type="dxa"/>
          </w:tcPr>
          <w:p w14:paraId="574643C2"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092B220C" w14:textId="77777777" w:rsidTr="00492EB6">
        <w:trPr>
          <w:cantSplit/>
          <w:jc w:val="center"/>
        </w:trPr>
        <w:tc>
          <w:tcPr>
            <w:tcW w:w="7920" w:type="dxa"/>
          </w:tcPr>
          <w:p w14:paraId="194D1A70"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164 )</w:t>
            </w:r>
          </w:p>
        </w:tc>
        <w:tc>
          <w:tcPr>
            <w:tcW w:w="1157" w:type="dxa"/>
          </w:tcPr>
          <w:p w14:paraId="3DFC0A7D"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2B92A678" w14:textId="77777777" w:rsidTr="00492EB6">
        <w:trPr>
          <w:cantSplit/>
          <w:jc w:val="center"/>
        </w:trPr>
        <w:tc>
          <w:tcPr>
            <w:tcW w:w="7920" w:type="dxa"/>
          </w:tcPr>
          <w:p w14:paraId="56C5E885"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rFonts w:eastAsia="Malgun Gothic"/>
                <w:sz w:val="20"/>
              </w:rPr>
              <w:t>sub_bitstream_property</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F */</w:t>
            </w:r>
          </w:p>
        </w:tc>
        <w:tc>
          <w:tcPr>
            <w:tcW w:w="1157" w:type="dxa"/>
          </w:tcPr>
          <w:p w14:paraId="01761F12"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3F83DEF" w14:textId="77777777" w:rsidTr="00492EB6">
        <w:trPr>
          <w:cantSplit/>
          <w:jc w:val="center"/>
        </w:trPr>
        <w:tc>
          <w:tcPr>
            <w:tcW w:w="7920" w:type="dxa"/>
          </w:tcPr>
          <w:p w14:paraId="34091486"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165 )</w:t>
            </w:r>
          </w:p>
        </w:tc>
        <w:tc>
          <w:tcPr>
            <w:tcW w:w="1157" w:type="dxa"/>
          </w:tcPr>
          <w:p w14:paraId="5B65303B"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7F1932A7" w14:textId="77777777" w:rsidTr="00492EB6">
        <w:trPr>
          <w:cantSplit/>
          <w:jc w:val="center"/>
        </w:trPr>
        <w:tc>
          <w:tcPr>
            <w:tcW w:w="7920" w:type="dxa"/>
          </w:tcPr>
          <w:p w14:paraId="756CCA98"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alpha_channel_info</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F */</w:t>
            </w:r>
          </w:p>
        </w:tc>
        <w:tc>
          <w:tcPr>
            <w:tcW w:w="1157" w:type="dxa"/>
          </w:tcPr>
          <w:p w14:paraId="69A52213"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10F71E9" w14:textId="77777777" w:rsidTr="00492EB6">
        <w:trPr>
          <w:cantSplit/>
          <w:jc w:val="center"/>
        </w:trPr>
        <w:tc>
          <w:tcPr>
            <w:tcW w:w="7920" w:type="dxa"/>
          </w:tcPr>
          <w:p w14:paraId="04B92543"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166 )</w:t>
            </w:r>
          </w:p>
        </w:tc>
        <w:tc>
          <w:tcPr>
            <w:tcW w:w="1157" w:type="dxa"/>
          </w:tcPr>
          <w:p w14:paraId="4DD720BB"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D5974F5" w14:textId="77777777" w:rsidTr="00492EB6">
        <w:trPr>
          <w:cantSplit/>
          <w:jc w:val="center"/>
        </w:trPr>
        <w:tc>
          <w:tcPr>
            <w:tcW w:w="7920" w:type="dxa"/>
          </w:tcPr>
          <w:p w14:paraId="5891D887"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overlay_info</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F */</w:t>
            </w:r>
          </w:p>
        </w:tc>
        <w:tc>
          <w:tcPr>
            <w:tcW w:w="1157" w:type="dxa"/>
          </w:tcPr>
          <w:p w14:paraId="6E2C878F"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44CEFE6" w14:textId="77777777" w:rsidTr="00492EB6">
        <w:trPr>
          <w:cantSplit/>
          <w:jc w:val="center"/>
        </w:trPr>
        <w:tc>
          <w:tcPr>
            <w:tcW w:w="7920" w:type="dxa"/>
          </w:tcPr>
          <w:p w14:paraId="2BE8A629"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167 )</w:t>
            </w:r>
          </w:p>
        </w:tc>
        <w:tc>
          <w:tcPr>
            <w:tcW w:w="1157" w:type="dxa"/>
          </w:tcPr>
          <w:p w14:paraId="173B2D7E"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D1EC750" w14:textId="77777777" w:rsidTr="00492EB6">
        <w:trPr>
          <w:cantSplit/>
          <w:jc w:val="center"/>
        </w:trPr>
        <w:tc>
          <w:tcPr>
            <w:tcW w:w="7920" w:type="dxa"/>
          </w:tcPr>
          <w:p w14:paraId="269C1C14"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rFonts w:eastAsia="Malgun Gothic"/>
                <w:sz w:val="20"/>
              </w:rPr>
              <w:t>temporal_mv_prediction_constraints</w:t>
            </w:r>
            <w:proofErr w:type="spellEnd"/>
            <w:r w:rsidRPr="009016A6">
              <w:rPr>
                <w:rFonts w:eastAsia="Malgun Gothic"/>
                <w:sz w:val="20"/>
              </w:rPr>
              <w:t>( </w:t>
            </w:r>
            <w:proofErr w:type="spellStart"/>
            <w:r w:rsidRPr="009016A6">
              <w:rPr>
                <w:rFonts w:eastAsia="Malgun Gothic"/>
                <w:sz w:val="20"/>
              </w:rPr>
              <w:t>payloadSize</w:t>
            </w:r>
            <w:proofErr w:type="spellEnd"/>
            <w:r w:rsidRPr="009016A6">
              <w:rPr>
                <w:rFonts w:eastAsia="Malgun Gothic"/>
                <w:sz w:val="20"/>
              </w:rPr>
              <w:t> )</w:t>
            </w:r>
            <w:r w:rsidRPr="003C0426">
              <w:rPr>
                <w:rFonts w:eastAsia="Malgun Gothic"/>
                <w:sz w:val="20"/>
              </w:rPr>
              <w:t xml:space="preserve"> </w:t>
            </w:r>
            <w:r w:rsidRPr="009016A6">
              <w:rPr>
                <w:rFonts w:eastAsia="Malgun Gothic"/>
                <w:sz w:val="20"/>
              </w:rPr>
              <w:t>/* specified in Annex F */</w:t>
            </w:r>
          </w:p>
        </w:tc>
        <w:tc>
          <w:tcPr>
            <w:tcW w:w="1157" w:type="dxa"/>
          </w:tcPr>
          <w:p w14:paraId="4DEDF6B8"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43F2CFE5" w14:textId="77777777" w:rsidTr="00492EB6">
        <w:trPr>
          <w:cantSplit/>
          <w:jc w:val="center"/>
        </w:trPr>
        <w:tc>
          <w:tcPr>
            <w:tcW w:w="7920" w:type="dxa"/>
          </w:tcPr>
          <w:p w14:paraId="60D11310"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168 )</w:t>
            </w:r>
          </w:p>
        </w:tc>
        <w:tc>
          <w:tcPr>
            <w:tcW w:w="1157" w:type="dxa"/>
          </w:tcPr>
          <w:p w14:paraId="4FD54632"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46C83C62" w14:textId="77777777" w:rsidTr="00492EB6">
        <w:trPr>
          <w:cantSplit/>
          <w:jc w:val="center"/>
        </w:trPr>
        <w:tc>
          <w:tcPr>
            <w:tcW w:w="7920" w:type="dxa"/>
          </w:tcPr>
          <w:p w14:paraId="551E54F7"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lastRenderedPageBreak/>
              <w:tab/>
            </w:r>
            <w:r w:rsidRPr="003C0426">
              <w:rPr>
                <w:rFonts w:eastAsia="Malgun Gothic"/>
                <w:sz w:val="20"/>
              </w:rPr>
              <w:tab/>
            </w:r>
            <w:r w:rsidRPr="003C0426">
              <w:rPr>
                <w:rFonts w:eastAsia="Malgun Gothic"/>
                <w:sz w:val="20"/>
              </w:rPr>
              <w:tab/>
            </w:r>
            <w:proofErr w:type="spellStart"/>
            <w:r w:rsidRPr="003C0426">
              <w:rPr>
                <w:rFonts w:eastAsia="Malgun Gothic"/>
                <w:sz w:val="20"/>
              </w:rPr>
              <w:t>frame_field_info</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F */</w:t>
            </w:r>
          </w:p>
        </w:tc>
        <w:tc>
          <w:tcPr>
            <w:tcW w:w="1157" w:type="dxa"/>
          </w:tcPr>
          <w:p w14:paraId="07AE5A3B"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0A142BC" w14:textId="77777777" w:rsidTr="00492EB6">
        <w:trPr>
          <w:cantSplit/>
          <w:jc w:val="center"/>
        </w:trPr>
        <w:tc>
          <w:tcPr>
            <w:tcW w:w="7920" w:type="dxa"/>
          </w:tcPr>
          <w:p w14:paraId="0AC1693A"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176 )</w:t>
            </w:r>
          </w:p>
        </w:tc>
        <w:tc>
          <w:tcPr>
            <w:tcW w:w="1157" w:type="dxa"/>
          </w:tcPr>
          <w:p w14:paraId="38EE7F95"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A5A09EB" w14:textId="77777777" w:rsidTr="00492EB6">
        <w:trPr>
          <w:cantSplit/>
          <w:jc w:val="center"/>
        </w:trPr>
        <w:tc>
          <w:tcPr>
            <w:tcW w:w="7920" w:type="dxa"/>
          </w:tcPr>
          <w:p w14:paraId="3589E457"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three_dimensional_reference_displays_info</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G */</w:t>
            </w:r>
          </w:p>
        </w:tc>
        <w:tc>
          <w:tcPr>
            <w:tcW w:w="1157" w:type="dxa"/>
          </w:tcPr>
          <w:p w14:paraId="0609A05F"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4CED31E" w14:textId="77777777" w:rsidTr="00492EB6">
        <w:trPr>
          <w:cantSplit/>
          <w:jc w:val="center"/>
        </w:trPr>
        <w:tc>
          <w:tcPr>
            <w:tcW w:w="7920" w:type="dxa"/>
          </w:tcPr>
          <w:p w14:paraId="2B3B590F"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177 )</w:t>
            </w:r>
          </w:p>
        </w:tc>
        <w:tc>
          <w:tcPr>
            <w:tcW w:w="1157" w:type="dxa"/>
          </w:tcPr>
          <w:p w14:paraId="1ED46261"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047C5B72" w14:textId="77777777" w:rsidTr="00492EB6">
        <w:trPr>
          <w:cantSplit/>
          <w:jc w:val="center"/>
        </w:trPr>
        <w:tc>
          <w:tcPr>
            <w:tcW w:w="7920" w:type="dxa"/>
          </w:tcPr>
          <w:p w14:paraId="1D86025D"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depth</w:t>
            </w:r>
            <w:r w:rsidRPr="009016A6">
              <w:rPr>
                <w:rFonts w:eastAsia="Malgun Gothic"/>
                <w:sz w:val="20"/>
              </w:rPr>
              <w:t>_representation_info</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G */</w:t>
            </w:r>
          </w:p>
        </w:tc>
        <w:tc>
          <w:tcPr>
            <w:tcW w:w="1157" w:type="dxa"/>
          </w:tcPr>
          <w:p w14:paraId="391562CE"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4FA9A8B4" w14:textId="77777777" w:rsidTr="00492EB6">
        <w:trPr>
          <w:cantSplit/>
          <w:jc w:val="center"/>
        </w:trPr>
        <w:tc>
          <w:tcPr>
            <w:tcW w:w="7920" w:type="dxa"/>
          </w:tcPr>
          <w:p w14:paraId="31CCD964"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178 )</w:t>
            </w:r>
          </w:p>
        </w:tc>
        <w:tc>
          <w:tcPr>
            <w:tcW w:w="1157" w:type="dxa"/>
          </w:tcPr>
          <w:p w14:paraId="1ABC94EB"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2F807D37" w14:textId="77777777" w:rsidTr="00492EB6">
        <w:trPr>
          <w:cantSplit/>
          <w:jc w:val="center"/>
        </w:trPr>
        <w:tc>
          <w:tcPr>
            <w:tcW w:w="7920" w:type="dxa"/>
          </w:tcPr>
          <w:p w14:paraId="3AB9D71C"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multiview</w:t>
            </w:r>
            <w:r w:rsidRPr="009016A6">
              <w:rPr>
                <w:sz w:val="20"/>
              </w:rPr>
              <w:t>_scene_info</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G */</w:t>
            </w:r>
          </w:p>
        </w:tc>
        <w:tc>
          <w:tcPr>
            <w:tcW w:w="1157" w:type="dxa"/>
          </w:tcPr>
          <w:p w14:paraId="067E1F39"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278CDEC6" w14:textId="77777777" w:rsidTr="00492EB6">
        <w:trPr>
          <w:cantSplit/>
          <w:jc w:val="center"/>
        </w:trPr>
        <w:tc>
          <w:tcPr>
            <w:tcW w:w="7920" w:type="dxa"/>
          </w:tcPr>
          <w:p w14:paraId="6F506099"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179 )</w:t>
            </w:r>
          </w:p>
        </w:tc>
        <w:tc>
          <w:tcPr>
            <w:tcW w:w="1157" w:type="dxa"/>
          </w:tcPr>
          <w:p w14:paraId="7996C191"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CBB778A" w14:textId="77777777" w:rsidTr="00492EB6">
        <w:trPr>
          <w:cantSplit/>
          <w:jc w:val="center"/>
        </w:trPr>
        <w:tc>
          <w:tcPr>
            <w:tcW w:w="7920" w:type="dxa"/>
          </w:tcPr>
          <w:p w14:paraId="624B1896"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sz w:val="20"/>
              </w:rPr>
              <w:t>multiview_acquisition_info</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G */</w:t>
            </w:r>
          </w:p>
        </w:tc>
        <w:tc>
          <w:tcPr>
            <w:tcW w:w="1157" w:type="dxa"/>
          </w:tcPr>
          <w:p w14:paraId="75FB1758"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E01A839" w14:textId="77777777" w:rsidTr="00492EB6">
        <w:trPr>
          <w:cantSplit/>
          <w:jc w:val="center"/>
        </w:trPr>
        <w:tc>
          <w:tcPr>
            <w:tcW w:w="7920" w:type="dxa"/>
          </w:tcPr>
          <w:p w14:paraId="7EE5CA9C"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180 )</w:t>
            </w:r>
          </w:p>
        </w:tc>
        <w:tc>
          <w:tcPr>
            <w:tcW w:w="1157" w:type="dxa"/>
          </w:tcPr>
          <w:p w14:paraId="509ACEF0"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2A3CF9FC" w14:textId="77777777" w:rsidTr="00492EB6">
        <w:trPr>
          <w:cantSplit/>
          <w:jc w:val="center"/>
        </w:trPr>
        <w:tc>
          <w:tcPr>
            <w:tcW w:w="7920" w:type="dxa"/>
          </w:tcPr>
          <w:p w14:paraId="009F8726"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sz w:val="20"/>
              </w:rPr>
              <w:t>multiview_view_position</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xml:space="preserve"> ) </w:t>
            </w:r>
            <w:r w:rsidRPr="009016A6">
              <w:rPr>
                <w:rFonts w:eastAsia="Malgun Gothic"/>
                <w:sz w:val="20"/>
              </w:rPr>
              <w:t>/* specified in Annex G */</w:t>
            </w:r>
          </w:p>
        </w:tc>
        <w:tc>
          <w:tcPr>
            <w:tcW w:w="1157" w:type="dxa"/>
          </w:tcPr>
          <w:p w14:paraId="03107AA0"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59671052" w14:textId="77777777" w:rsidTr="00492EB6">
        <w:trPr>
          <w:cantSplit/>
          <w:jc w:val="center"/>
        </w:trPr>
        <w:tc>
          <w:tcPr>
            <w:tcW w:w="7920" w:type="dxa"/>
          </w:tcPr>
          <w:p w14:paraId="004EFDD2" w14:textId="77777777" w:rsidR="00A44B62" w:rsidRPr="003C042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else if( </w:t>
            </w:r>
            <w:proofErr w:type="spellStart"/>
            <w:r w:rsidRPr="009016A6">
              <w:rPr>
                <w:rFonts w:eastAsia="Malgun Gothic"/>
                <w:sz w:val="20"/>
              </w:rPr>
              <w:t>payloadType</w:t>
            </w:r>
            <w:proofErr w:type="spellEnd"/>
            <w:r w:rsidRPr="009016A6">
              <w:rPr>
                <w:rFonts w:eastAsia="Malgun Gothic"/>
                <w:sz w:val="20"/>
              </w:rPr>
              <w:t>  = =  181 )</w:t>
            </w:r>
          </w:p>
        </w:tc>
        <w:tc>
          <w:tcPr>
            <w:tcW w:w="1157" w:type="dxa"/>
          </w:tcPr>
          <w:p w14:paraId="716C0E22" w14:textId="77777777" w:rsidR="00A44B62" w:rsidRPr="00480C71"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3C0426" w14:paraId="31C44A83" w14:textId="77777777" w:rsidTr="00492EB6">
        <w:trPr>
          <w:cantSplit/>
          <w:jc w:val="center"/>
        </w:trPr>
        <w:tc>
          <w:tcPr>
            <w:tcW w:w="7920" w:type="dxa"/>
          </w:tcPr>
          <w:p w14:paraId="61EA01DD" w14:textId="77777777" w:rsidR="00A44B62" w:rsidRPr="009016A6"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r>
            <w:r w:rsidRPr="009016A6">
              <w:rPr>
                <w:rFonts w:eastAsia="Malgun Gothic"/>
                <w:sz w:val="20"/>
              </w:rPr>
              <w:tab/>
            </w:r>
            <w:proofErr w:type="spellStart"/>
            <w:r w:rsidRPr="009016A6">
              <w:rPr>
                <w:rFonts w:eastAsia="Malgun Gothic"/>
                <w:sz w:val="20"/>
              </w:rPr>
              <w:t>alternative_depth_info</w:t>
            </w:r>
            <w:proofErr w:type="spellEnd"/>
            <w:r w:rsidRPr="009016A6">
              <w:rPr>
                <w:rFonts w:eastAsia="Malgun Gothic"/>
                <w:sz w:val="20"/>
              </w:rPr>
              <w:t>( </w:t>
            </w:r>
            <w:proofErr w:type="spellStart"/>
            <w:r w:rsidRPr="009016A6">
              <w:rPr>
                <w:rFonts w:eastAsia="Malgun Gothic"/>
                <w:sz w:val="20"/>
              </w:rPr>
              <w:t>payloadSize</w:t>
            </w:r>
            <w:proofErr w:type="spellEnd"/>
            <w:r w:rsidRPr="009016A6">
              <w:rPr>
                <w:rFonts w:eastAsia="Malgun Gothic"/>
                <w:sz w:val="20"/>
              </w:rPr>
              <w:t> ) /* specified in Annex I */</w:t>
            </w:r>
          </w:p>
        </w:tc>
        <w:tc>
          <w:tcPr>
            <w:tcW w:w="1157" w:type="dxa"/>
          </w:tcPr>
          <w:p w14:paraId="69566096" w14:textId="77777777" w:rsidR="00A44B62" w:rsidRPr="003C0426"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49416E" w:rsidRPr="003C0426" w14:paraId="34BBC5AE" w14:textId="77777777" w:rsidTr="007B33C6">
        <w:trPr>
          <w:cantSplit/>
          <w:jc w:val="center"/>
        </w:trPr>
        <w:tc>
          <w:tcPr>
            <w:tcW w:w="7920" w:type="dxa"/>
          </w:tcPr>
          <w:p w14:paraId="5EA1E2AF" w14:textId="39D00AA8" w:rsidR="0049416E" w:rsidRPr="003C042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200 )</w:t>
            </w:r>
          </w:p>
        </w:tc>
        <w:tc>
          <w:tcPr>
            <w:tcW w:w="1157" w:type="dxa"/>
          </w:tcPr>
          <w:p w14:paraId="038231C3" w14:textId="77777777" w:rsidR="0049416E" w:rsidRPr="003C0426"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3C0426" w14:paraId="3091D3A4" w14:textId="77777777" w:rsidTr="007B33C6">
        <w:trPr>
          <w:cantSplit/>
          <w:jc w:val="center"/>
        </w:trPr>
        <w:tc>
          <w:tcPr>
            <w:tcW w:w="7920" w:type="dxa"/>
          </w:tcPr>
          <w:p w14:paraId="229B74C3" w14:textId="337EB0D5" w:rsidR="0049416E" w:rsidRPr="003C042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9016A6">
              <w:rPr>
                <w:sz w:val="20"/>
                <w:lang w:val="en-US"/>
              </w:rPr>
              <w:t>sei_manifest</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40DB1A6E" w14:textId="77777777" w:rsidR="0049416E" w:rsidRPr="00480C71"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3C0426" w14:paraId="002ECAA5" w14:textId="77777777" w:rsidTr="007B33C6">
        <w:trPr>
          <w:cantSplit/>
          <w:jc w:val="center"/>
        </w:trPr>
        <w:tc>
          <w:tcPr>
            <w:tcW w:w="7920" w:type="dxa"/>
          </w:tcPr>
          <w:p w14:paraId="657100B6" w14:textId="57469B4F" w:rsidR="0049416E" w:rsidRPr="003C042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t>else if( </w:t>
            </w:r>
            <w:proofErr w:type="spellStart"/>
            <w:r w:rsidRPr="009016A6">
              <w:rPr>
                <w:rFonts w:eastAsia="Malgun Gothic"/>
                <w:sz w:val="20"/>
              </w:rPr>
              <w:t>payloadType</w:t>
            </w:r>
            <w:proofErr w:type="spellEnd"/>
            <w:r w:rsidRPr="009016A6">
              <w:rPr>
                <w:rFonts w:eastAsia="Malgun Gothic"/>
                <w:sz w:val="20"/>
              </w:rPr>
              <w:t>  = =  201 )</w:t>
            </w:r>
          </w:p>
        </w:tc>
        <w:tc>
          <w:tcPr>
            <w:tcW w:w="1157" w:type="dxa"/>
          </w:tcPr>
          <w:p w14:paraId="3B35208E" w14:textId="77777777" w:rsidR="0049416E" w:rsidRPr="00480C71"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3C0426" w14:paraId="7CB5C20D" w14:textId="77777777" w:rsidTr="007B33C6">
        <w:trPr>
          <w:cantSplit/>
          <w:jc w:val="center"/>
        </w:trPr>
        <w:tc>
          <w:tcPr>
            <w:tcW w:w="7920" w:type="dxa"/>
          </w:tcPr>
          <w:p w14:paraId="1E20D45D" w14:textId="795BF1FB" w:rsidR="0049416E" w:rsidRPr="009016A6"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rPr>
              <w:tab/>
            </w:r>
            <w:r w:rsidRPr="009016A6">
              <w:rPr>
                <w:rFonts w:eastAsia="Malgun Gothic"/>
                <w:sz w:val="20"/>
              </w:rPr>
              <w:tab/>
            </w:r>
            <w:r w:rsidRPr="009016A6">
              <w:rPr>
                <w:rFonts w:eastAsia="Malgun Gothic"/>
                <w:sz w:val="20"/>
              </w:rPr>
              <w:tab/>
            </w:r>
            <w:proofErr w:type="spellStart"/>
            <w:r w:rsidRPr="009016A6">
              <w:rPr>
                <w:rFonts w:eastAsia="Malgun Gothic"/>
                <w:sz w:val="20"/>
                <w:lang w:val="en-US"/>
              </w:rPr>
              <w:t>sei_prefix_indication</w:t>
            </w:r>
            <w:proofErr w:type="spellEnd"/>
            <w:r w:rsidRPr="009016A6">
              <w:rPr>
                <w:rFonts w:eastAsia="Malgun Gothic"/>
                <w:sz w:val="20"/>
              </w:rPr>
              <w:t>( </w:t>
            </w:r>
            <w:proofErr w:type="spellStart"/>
            <w:r w:rsidRPr="009016A6">
              <w:rPr>
                <w:rFonts w:eastAsia="Malgun Gothic"/>
                <w:sz w:val="20"/>
              </w:rPr>
              <w:t>payloadSize</w:t>
            </w:r>
            <w:proofErr w:type="spellEnd"/>
            <w:r w:rsidRPr="009016A6">
              <w:rPr>
                <w:rFonts w:eastAsia="Malgun Gothic"/>
                <w:sz w:val="20"/>
              </w:rPr>
              <w:t> )</w:t>
            </w:r>
          </w:p>
        </w:tc>
        <w:tc>
          <w:tcPr>
            <w:tcW w:w="1157" w:type="dxa"/>
          </w:tcPr>
          <w:p w14:paraId="6C7FC502" w14:textId="77777777" w:rsidR="0049416E" w:rsidRPr="003C0426"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5D1AF275" w14:textId="77777777" w:rsidTr="007B33C6">
        <w:trPr>
          <w:cantSplit/>
          <w:jc w:val="center"/>
        </w:trPr>
        <w:tc>
          <w:tcPr>
            <w:tcW w:w="7920" w:type="dxa"/>
          </w:tcPr>
          <w:p w14:paraId="731AE207" w14:textId="1E091B69" w:rsidR="007A1351" w:rsidRPr="009016A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9016A6">
              <w:rPr>
                <w:rFonts w:eastAsia="Malgun Gothic"/>
                <w:sz w:val="20"/>
                <w:highlight w:val="yellow"/>
              </w:rPr>
              <w:tab/>
            </w:r>
            <w:r w:rsidRPr="009016A6">
              <w:rPr>
                <w:rFonts w:eastAsia="Malgun Gothic"/>
                <w:sz w:val="20"/>
                <w:highlight w:val="yellow"/>
              </w:rPr>
              <w:tab/>
              <w:t>else if( </w:t>
            </w:r>
            <w:proofErr w:type="spellStart"/>
            <w:r w:rsidRPr="009016A6">
              <w:rPr>
                <w:rFonts w:eastAsia="Malgun Gothic"/>
                <w:sz w:val="20"/>
                <w:highlight w:val="yellow"/>
              </w:rPr>
              <w:t>payloadType</w:t>
            </w:r>
            <w:proofErr w:type="spellEnd"/>
            <w:r w:rsidRPr="009016A6">
              <w:rPr>
                <w:rFonts w:eastAsia="Malgun Gothic"/>
                <w:sz w:val="20"/>
                <w:highlight w:val="yellow"/>
              </w:rPr>
              <w:t>  = =  202 )</w:t>
            </w:r>
          </w:p>
        </w:tc>
        <w:tc>
          <w:tcPr>
            <w:tcW w:w="1157" w:type="dxa"/>
          </w:tcPr>
          <w:p w14:paraId="695E2E16"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06306548" w14:textId="77777777" w:rsidTr="00492EB6">
        <w:trPr>
          <w:cantSplit/>
          <w:jc w:val="center"/>
        </w:trPr>
        <w:tc>
          <w:tcPr>
            <w:tcW w:w="7920" w:type="dxa"/>
          </w:tcPr>
          <w:p w14:paraId="526B4C45" w14:textId="310C2B9D"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016A6">
              <w:rPr>
                <w:rFonts w:eastAsia="Malgun Gothic"/>
                <w:sz w:val="20"/>
                <w:highlight w:val="yellow"/>
              </w:rPr>
              <w:tab/>
            </w:r>
            <w:r w:rsidRPr="009016A6">
              <w:rPr>
                <w:rFonts w:eastAsia="Malgun Gothic"/>
                <w:sz w:val="20"/>
                <w:highlight w:val="yellow"/>
              </w:rPr>
              <w:tab/>
            </w:r>
            <w:r w:rsidRPr="009016A6">
              <w:rPr>
                <w:rFonts w:eastAsia="Malgun Gothic"/>
                <w:sz w:val="20"/>
                <w:highlight w:val="yellow"/>
              </w:rPr>
              <w:tab/>
            </w:r>
            <w:proofErr w:type="spellStart"/>
            <w:r w:rsidRPr="009016A6">
              <w:rPr>
                <w:rFonts w:eastAsia="Malgun Gothic"/>
                <w:sz w:val="20"/>
                <w:highlight w:val="yellow"/>
                <w:lang w:val="en-US"/>
              </w:rPr>
              <w:t>annotated_region</w:t>
            </w:r>
            <w:ins w:id="9" w:author="Gary Sullivan" w:date="2018-06-22T15:13:00Z">
              <w:r w:rsidR="00BA3168">
                <w:rPr>
                  <w:rFonts w:eastAsia="Malgun Gothic"/>
                  <w:sz w:val="20"/>
                  <w:highlight w:val="yellow"/>
                  <w:lang w:val="en-US"/>
                </w:rPr>
                <w:t>s</w:t>
              </w:r>
            </w:ins>
            <w:proofErr w:type="spellEnd"/>
            <w:r w:rsidRPr="009016A6">
              <w:rPr>
                <w:rFonts w:eastAsia="Malgun Gothic"/>
                <w:sz w:val="20"/>
                <w:highlight w:val="yellow"/>
              </w:rPr>
              <w:t>( </w:t>
            </w:r>
            <w:proofErr w:type="spellStart"/>
            <w:r w:rsidRPr="009016A6">
              <w:rPr>
                <w:rFonts w:eastAsia="Malgun Gothic"/>
                <w:sz w:val="20"/>
                <w:highlight w:val="yellow"/>
              </w:rPr>
              <w:t>payloadSize</w:t>
            </w:r>
            <w:proofErr w:type="spellEnd"/>
            <w:r w:rsidRPr="009016A6">
              <w:rPr>
                <w:rFonts w:eastAsia="Malgun Gothic"/>
                <w:sz w:val="20"/>
                <w:highlight w:val="yellow"/>
              </w:rPr>
              <w:t> )</w:t>
            </w:r>
          </w:p>
        </w:tc>
        <w:tc>
          <w:tcPr>
            <w:tcW w:w="1157" w:type="dxa"/>
          </w:tcPr>
          <w:p w14:paraId="7959D43F" w14:textId="77777777" w:rsidR="007A1351" w:rsidRPr="00480C71"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316CB" w:rsidRPr="003C0426" w14:paraId="2BF8D7FA" w14:textId="77777777" w:rsidTr="00492EB6">
        <w:trPr>
          <w:cantSplit/>
          <w:jc w:val="center"/>
          <w:ins w:id="10" w:author="Gary Sullivan" w:date="2018-12-19T19:04:00Z"/>
        </w:trPr>
        <w:tc>
          <w:tcPr>
            <w:tcW w:w="7920" w:type="dxa"/>
          </w:tcPr>
          <w:p w14:paraId="654017EE" w14:textId="74471999" w:rsidR="000316CB" w:rsidRPr="003C0426" w:rsidRDefault="000316CB"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1" w:author="Gary Sullivan" w:date="2018-12-19T19:04:00Z"/>
                <w:rFonts w:eastAsia="Malgun Gothic"/>
                <w:sz w:val="20"/>
              </w:rPr>
            </w:pPr>
            <w:ins w:id="12" w:author="Gary Sullivan" w:date="2018-12-19T19:04:00Z">
              <w:r>
                <w:rPr>
                  <w:rFonts w:eastAsia="Malgun Gothic"/>
                  <w:sz w:val="20"/>
                </w:rPr>
                <w:tab/>
              </w:r>
              <w:r>
                <w:rPr>
                  <w:rFonts w:eastAsia="Malgun Gothic"/>
                  <w:sz w:val="20"/>
                </w:rPr>
                <w:tab/>
                <w:t>else</w:t>
              </w:r>
            </w:ins>
          </w:p>
        </w:tc>
        <w:tc>
          <w:tcPr>
            <w:tcW w:w="1157" w:type="dxa"/>
          </w:tcPr>
          <w:p w14:paraId="66E2F5B4" w14:textId="77777777" w:rsidR="000316CB" w:rsidRPr="003C0426" w:rsidRDefault="000316CB" w:rsidP="007A1351">
            <w:pPr>
              <w:keepLines/>
              <w:tabs>
                <w:tab w:val="clear" w:pos="360"/>
                <w:tab w:val="clear" w:pos="720"/>
                <w:tab w:val="clear" w:pos="1080"/>
                <w:tab w:val="clear" w:pos="1440"/>
              </w:tabs>
              <w:overflowPunct/>
              <w:autoSpaceDE/>
              <w:autoSpaceDN/>
              <w:adjustRightInd/>
              <w:spacing w:before="20" w:after="40"/>
              <w:jc w:val="center"/>
              <w:textAlignment w:val="auto"/>
              <w:rPr>
                <w:ins w:id="13" w:author="Gary Sullivan" w:date="2018-12-19T19:04:00Z"/>
                <w:rFonts w:eastAsia="Malgun Gothic"/>
                <w:bCs/>
                <w:sz w:val="20"/>
              </w:rPr>
            </w:pPr>
          </w:p>
        </w:tc>
      </w:tr>
      <w:tr w:rsidR="007A1351" w:rsidRPr="003C0426" w14:paraId="2EA86244" w14:textId="77777777" w:rsidTr="00492EB6">
        <w:trPr>
          <w:cantSplit/>
          <w:jc w:val="center"/>
        </w:trPr>
        <w:tc>
          <w:tcPr>
            <w:tcW w:w="7920" w:type="dxa"/>
          </w:tcPr>
          <w:p w14:paraId="09AA4052"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reserved_sei_message</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63723000"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5C89C6E6" w14:textId="77777777" w:rsidTr="00492EB6">
        <w:trPr>
          <w:cantSplit/>
          <w:jc w:val="center"/>
        </w:trPr>
        <w:tc>
          <w:tcPr>
            <w:tcW w:w="7920" w:type="dxa"/>
          </w:tcPr>
          <w:p w14:paraId="0CCEA49F"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t xml:space="preserve">else /* </w:t>
            </w:r>
            <w:proofErr w:type="spellStart"/>
            <w:r w:rsidRPr="003C0426">
              <w:rPr>
                <w:rFonts w:eastAsia="Malgun Gothic"/>
                <w:sz w:val="20"/>
              </w:rPr>
              <w:t>nal_unit_type</w:t>
            </w:r>
            <w:proofErr w:type="spellEnd"/>
            <w:r w:rsidRPr="003C0426">
              <w:rPr>
                <w:rFonts w:eastAsia="Malgun Gothic"/>
                <w:sz w:val="20"/>
              </w:rPr>
              <w:t>  = =  SUFFIX_SEI_NUT */</w:t>
            </w:r>
          </w:p>
        </w:tc>
        <w:tc>
          <w:tcPr>
            <w:tcW w:w="1157" w:type="dxa"/>
          </w:tcPr>
          <w:p w14:paraId="6E8E1A09"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FED74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A05AAB"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if( </w:t>
            </w:r>
            <w:proofErr w:type="spellStart"/>
            <w:r w:rsidRPr="003C0426">
              <w:rPr>
                <w:rFonts w:eastAsia="Malgun Gothic"/>
                <w:sz w:val="20"/>
              </w:rPr>
              <w:t>payloadType</w:t>
            </w:r>
            <w:proofErr w:type="spellEnd"/>
            <w:r w:rsidRPr="003C0426">
              <w:rPr>
                <w:rFonts w:eastAsia="Malgun Gothic"/>
                <w:sz w:val="20"/>
              </w:rPr>
              <w:t>  = =  3 )</w:t>
            </w:r>
          </w:p>
        </w:tc>
        <w:tc>
          <w:tcPr>
            <w:tcW w:w="1157" w:type="dxa"/>
            <w:tcBorders>
              <w:top w:val="single" w:sz="4" w:space="0" w:color="auto"/>
              <w:left w:val="single" w:sz="4" w:space="0" w:color="auto"/>
              <w:bottom w:val="single" w:sz="4" w:space="0" w:color="auto"/>
              <w:right w:val="single" w:sz="4" w:space="0" w:color="auto"/>
            </w:tcBorders>
          </w:tcPr>
          <w:p w14:paraId="1EC3284A"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0951F37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3966A62"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filler_payload</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0C7BED79"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1D83995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7F58155"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4 )</w:t>
            </w:r>
          </w:p>
        </w:tc>
        <w:tc>
          <w:tcPr>
            <w:tcW w:w="1157" w:type="dxa"/>
            <w:tcBorders>
              <w:top w:val="single" w:sz="4" w:space="0" w:color="auto"/>
              <w:left w:val="single" w:sz="4" w:space="0" w:color="auto"/>
              <w:bottom w:val="single" w:sz="4" w:space="0" w:color="auto"/>
              <w:right w:val="single" w:sz="4" w:space="0" w:color="auto"/>
            </w:tcBorders>
          </w:tcPr>
          <w:p w14:paraId="106F6BB4"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0A6CB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9EFE0A"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user_data_registered_itu_t_t35</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5A84B87F"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0C3D2CB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9D73F5D"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5 )</w:t>
            </w:r>
          </w:p>
        </w:tc>
        <w:tc>
          <w:tcPr>
            <w:tcW w:w="1157" w:type="dxa"/>
            <w:tcBorders>
              <w:top w:val="single" w:sz="4" w:space="0" w:color="auto"/>
              <w:left w:val="single" w:sz="4" w:space="0" w:color="auto"/>
              <w:bottom w:val="single" w:sz="4" w:space="0" w:color="auto"/>
              <w:right w:val="single" w:sz="4" w:space="0" w:color="auto"/>
            </w:tcBorders>
          </w:tcPr>
          <w:p w14:paraId="21A684B1"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FFB35A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1E9BEC7"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user_data_unregistered</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1F489EA7"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43EAE8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345F800"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17 )</w:t>
            </w:r>
          </w:p>
        </w:tc>
        <w:tc>
          <w:tcPr>
            <w:tcW w:w="1157" w:type="dxa"/>
            <w:tcBorders>
              <w:top w:val="single" w:sz="4" w:space="0" w:color="auto"/>
              <w:left w:val="single" w:sz="4" w:space="0" w:color="auto"/>
              <w:bottom w:val="single" w:sz="4" w:space="0" w:color="auto"/>
              <w:right w:val="single" w:sz="4" w:space="0" w:color="auto"/>
            </w:tcBorders>
          </w:tcPr>
          <w:p w14:paraId="4E47D18B"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20F3A83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3B9E2CE"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progressive_refinement_segment_end</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D3EE568"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74943B2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E88185F"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22 )</w:t>
            </w:r>
          </w:p>
        </w:tc>
        <w:tc>
          <w:tcPr>
            <w:tcW w:w="1157" w:type="dxa"/>
            <w:tcBorders>
              <w:top w:val="single" w:sz="4" w:space="0" w:color="auto"/>
              <w:left w:val="single" w:sz="4" w:space="0" w:color="auto"/>
              <w:bottom w:val="single" w:sz="4" w:space="0" w:color="auto"/>
              <w:right w:val="single" w:sz="4" w:space="0" w:color="auto"/>
            </w:tcBorders>
          </w:tcPr>
          <w:p w14:paraId="061BD3AD"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0BE9B77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5AF61C6"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post_filter_hint</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446D1C1"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5A8B2688" w14:textId="77777777" w:rsidTr="00492EB6">
        <w:trPr>
          <w:cantSplit/>
          <w:jc w:val="center"/>
        </w:trPr>
        <w:tc>
          <w:tcPr>
            <w:tcW w:w="7920" w:type="dxa"/>
          </w:tcPr>
          <w:p w14:paraId="202F848E"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132 )</w:t>
            </w:r>
          </w:p>
        </w:tc>
        <w:tc>
          <w:tcPr>
            <w:tcW w:w="1157" w:type="dxa"/>
          </w:tcPr>
          <w:p w14:paraId="59FD03E4"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78ACCB57" w14:textId="77777777" w:rsidTr="00492EB6">
        <w:trPr>
          <w:cantSplit/>
          <w:jc w:val="center"/>
        </w:trPr>
        <w:tc>
          <w:tcPr>
            <w:tcW w:w="7920" w:type="dxa"/>
          </w:tcPr>
          <w:p w14:paraId="27520E0B"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decoded_picture_hash</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11F17F49"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647B8257" w14:textId="77777777" w:rsidTr="00492EB6">
        <w:trPr>
          <w:cantSplit/>
          <w:jc w:val="center"/>
        </w:trPr>
        <w:tc>
          <w:tcPr>
            <w:tcW w:w="7920" w:type="dxa"/>
          </w:tcPr>
          <w:p w14:paraId="1801AECF"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 if( </w:t>
            </w:r>
            <w:proofErr w:type="spellStart"/>
            <w:r w:rsidRPr="003C0426">
              <w:rPr>
                <w:rFonts w:eastAsia="Malgun Gothic"/>
                <w:sz w:val="20"/>
              </w:rPr>
              <w:t>payloadType</w:t>
            </w:r>
            <w:proofErr w:type="spellEnd"/>
            <w:r w:rsidRPr="003C0426">
              <w:rPr>
                <w:rFonts w:eastAsia="Malgun Gothic"/>
                <w:sz w:val="20"/>
              </w:rPr>
              <w:t>  = =  146 )</w:t>
            </w:r>
          </w:p>
        </w:tc>
        <w:tc>
          <w:tcPr>
            <w:tcW w:w="1157" w:type="dxa"/>
          </w:tcPr>
          <w:p w14:paraId="139C0BC0"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4F90301B" w14:textId="77777777" w:rsidTr="00492EB6">
        <w:trPr>
          <w:cantSplit/>
          <w:jc w:val="center"/>
        </w:trPr>
        <w:tc>
          <w:tcPr>
            <w:tcW w:w="7920" w:type="dxa"/>
          </w:tcPr>
          <w:p w14:paraId="71442948"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coded_region_completion</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5EF09BA7"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63A43AC2" w14:textId="77777777" w:rsidTr="00492EB6">
        <w:trPr>
          <w:cantSplit/>
          <w:jc w:val="center"/>
        </w:trPr>
        <w:tc>
          <w:tcPr>
            <w:tcW w:w="7920" w:type="dxa"/>
          </w:tcPr>
          <w:p w14:paraId="69925EDD"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else</w:t>
            </w:r>
          </w:p>
        </w:tc>
        <w:tc>
          <w:tcPr>
            <w:tcW w:w="1157" w:type="dxa"/>
          </w:tcPr>
          <w:p w14:paraId="2F4E2312"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36B14D2D" w14:textId="77777777" w:rsidTr="00492EB6">
        <w:trPr>
          <w:cantSplit/>
          <w:jc w:val="center"/>
        </w:trPr>
        <w:tc>
          <w:tcPr>
            <w:tcW w:w="7920" w:type="dxa"/>
          </w:tcPr>
          <w:p w14:paraId="2E6F20C9"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sz w:val="20"/>
              </w:rPr>
              <w:t>reserved_sei_message</w:t>
            </w:r>
            <w:proofErr w:type="spellEnd"/>
            <w:r w:rsidRPr="003C0426">
              <w:rPr>
                <w:rFonts w:eastAsia="Malgun Gothic"/>
                <w:sz w:val="20"/>
              </w:rPr>
              <w:t>( </w:t>
            </w:r>
            <w:proofErr w:type="spellStart"/>
            <w:r w:rsidRPr="003C0426">
              <w:rPr>
                <w:rFonts w:eastAsia="Malgun Gothic"/>
                <w:sz w:val="20"/>
              </w:rPr>
              <w:t>payloadSize</w:t>
            </w:r>
            <w:proofErr w:type="spellEnd"/>
            <w:r w:rsidRPr="003C0426">
              <w:rPr>
                <w:rFonts w:eastAsia="Malgun Gothic"/>
                <w:sz w:val="20"/>
              </w:rPr>
              <w:t> )</w:t>
            </w:r>
          </w:p>
        </w:tc>
        <w:tc>
          <w:tcPr>
            <w:tcW w:w="1157" w:type="dxa"/>
          </w:tcPr>
          <w:p w14:paraId="78497F9B"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4EF584D9" w14:textId="77777777" w:rsidTr="00492EB6">
        <w:trPr>
          <w:cantSplit/>
          <w:jc w:val="center"/>
        </w:trPr>
        <w:tc>
          <w:tcPr>
            <w:tcW w:w="7920" w:type="dxa"/>
          </w:tcPr>
          <w:p w14:paraId="4AEA9888"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t>if( </w:t>
            </w:r>
            <w:proofErr w:type="spellStart"/>
            <w:r w:rsidRPr="003C0426">
              <w:rPr>
                <w:rFonts w:eastAsia="Malgun Gothic"/>
                <w:sz w:val="20"/>
              </w:rPr>
              <w:t>more_data_in_payload</w:t>
            </w:r>
            <w:proofErr w:type="spellEnd"/>
            <w:r w:rsidRPr="003C0426">
              <w:rPr>
                <w:rFonts w:eastAsia="Malgun Gothic"/>
                <w:sz w:val="20"/>
              </w:rPr>
              <w:t>( ) ) {</w:t>
            </w:r>
          </w:p>
        </w:tc>
        <w:tc>
          <w:tcPr>
            <w:tcW w:w="1157" w:type="dxa"/>
          </w:tcPr>
          <w:p w14:paraId="24EA6370"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10E93B47" w14:textId="77777777" w:rsidTr="00492EB6">
        <w:trPr>
          <w:cantSplit/>
          <w:jc w:val="center"/>
        </w:trPr>
        <w:tc>
          <w:tcPr>
            <w:tcW w:w="7920" w:type="dxa"/>
          </w:tcPr>
          <w:p w14:paraId="3BF64569"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if( </w:t>
            </w:r>
            <w:proofErr w:type="spellStart"/>
            <w:r w:rsidRPr="003C0426">
              <w:rPr>
                <w:rFonts w:eastAsia="Malgun Gothic"/>
                <w:sz w:val="20"/>
              </w:rPr>
              <w:t>payload_extension_present</w:t>
            </w:r>
            <w:proofErr w:type="spellEnd"/>
            <w:r w:rsidRPr="003C0426">
              <w:rPr>
                <w:rFonts w:eastAsia="Malgun Gothic"/>
                <w:sz w:val="20"/>
              </w:rPr>
              <w:t>( ) )</w:t>
            </w:r>
          </w:p>
        </w:tc>
        <w:tc>
          <w:tcPr>
            <w:tcW w:w="1157" w:type="dxa"/>
          </w:tcPr>
          <w:p w14:paraId="71D1990B"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13508BCD" w14:textId="77777777" w:rsidTr="00492EB6">
        <w:trPr>
          <w:cantSplit/>
          <w:jc w:val="center"/>
        </w:trPr>
        <w:tc>
          <w:tcPr>
            <w:tcW w:w="7920" w:type="dxa"/>
          </w:tcPr>
          <w:p w14:paraId="5E93C511"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b/>
                <w:sz w:val="20"/>
              </w:rPr>
              <w:t>reserved_payload_extension_data</w:t>
            </w:r>
            <w:proofErr w:type="spellEnd"/>
          </w:p>
        </w:tc>
        <w:tc>
          <w:tcPr>
            <w:tcW w:w="1157" w:type="dxa"/>
          </w:tcPr>
          <w:p w14:paraId="65FC18CE"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3C0426">
              <w:rPr>
                <w:rFonts w:eastAsia="Malgun Gothic"/>
                <w:bCs/>
                <w:sz w:val="20"/>
              </w:rPr>
              <w:t>u(v)</w:t>
            </w:r>
          </w:p>
        </w:tc>
      </w:tr>
      <w:tr w:rsidR="007A1351" w:rsidRPr="003C0426" w14:paraId="33470062" w14:textId="77777777" w:rsidTr="00492EB6">
        <w:trPr>
          <w:cantSplit/>
          <w:jc w:val="center"/>
        </w:trPr>
        <w:tc>
          <w:tcPr>
            <w:tcW w:w="7920" w:type="dxa"/>
          </w:tcPr>
          <w:p w14:paraId="140FFFB5"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proofErr w:type="spellStart"/>
            <w:r w:rsidRPr="003C0426">
              <w:rPr>
                <w:rFonts w:eastAsia="Malgun Gothic"/>
                <w:b/>
                <w:sz w:val="20"/>
              </w:rPr>
              <w:t>payload_bit_equal_to_one</w:t>
            </w:r>
            <w:proofErr w:type="spellEnd"/>
            <w:r w:rsidRPr="003C0426">
              <w:rPr>
                <w:rFonts w:eastAsia="Malgun Gothic"/>
                <w:sz w:val="20"/>
              </w:rPr>
              <w:t xml:space="preserve"> /* equal to 1 */</w:t>
            </w:r>
          </w:p>
        </w:tc>
        <w:tc>
          <w:tcPr>
            <w:tcW w:w="1157" w:type="dxa"/>
          </w:tcPr>
          <w:p w14:paraId="44D17A20"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3C0426">
              <w:rPr>
                <w:rFonts w:eastAsia="Malgun Gothic"/>
                <w:bCs/>
                <w:sz w:val="20"/>
              </w:rPr>
              <w:t>f(1)</w:t>
            </w:r>
          </w:p>
        </w:tc>
      </w:tr>
      <w:tr w:rsidR="007A1351" w:rsidRPr="003C0426" w14:paraId="5B73510D" w14:textId="77777777" w:rsidTr="00492EB6">
        <w:trPr>
          <w:cantSplit/>
          <w:jc w:val="center"/>
        </w:trPr>
        <w:tc>
          <w:tcPr>
            <w:tcW w:w="7920" w:type="dxa"/>
          </w:tcPr>
          <w:p w14:paraId="45E67283"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t>while( !</w:t>
            </w:r>
            <w:proofErr w:type="spellStart"/>
            <w:r w:rsidRPr="003C0426">
              <w:rPr>
                <w:rFonts w:eastAsia="Malgun Gothic"/>
                <w:sz w:val="20"/>
              </w:rPr>
              <w:t>byte_aligned</w:t>
            </w:r>
            <w:proofErr w:type="spellEnd"/>
            <w:r w:rsidRPr="003C0426">
              <w:rPr>
                <w:rFonts w:eastAsia="Malgun Gothic"/>
                <w:sz w:val="20"/>
              </w:rPr>
              <w:t>( ) )</w:t>
            </w:r>
          </w:p>
        </w:tc>
        <w:tc>
          <w:tcPr>
            <w:tcW w:w="1157" w:type="dxa"/>
          </w:tcPr>
          <w:p w14:paraId="34C3ED4C"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724A3552" w14:textId="77777777" w:rsidTr="00492EB6">
        <w:trPr>
          <w:cantSplit/>
          <w:jc w:val="center"/>
        </w:trPr>
        <w:tc>
          <w:tcPr>
            <w:tcW w:w="7920" w:type="dxa"/>
          </w:tcPr>
          <w:p w14:paraId="71F954C2"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r>
            <w:r w:rsidRPr="003C0426">
              <w:rPr>
                <w:rFonts w:eastAsia="Malgun Gothic"/>
                <w:sz w:val="20"/>
              </w:rPr>
              <w:tab/>
            </w:r>
            <w:r w:rsidRPr="003C0426">
              <w:rPr>
                <w:rFonts w:eastAsia="Malgun Gothic"/>
                <w:sz w:val="20"/>
              </w:rPr>
              <w:tab/>
            </w:r>
            <w:proofErr w:type="spellStart"/>
            <w:r w:rsidRPr="003C0426">
              <w:rPr>
                <w:rFonts w:eastAsia="Malgun Gothic"/>
                <w:b/>
                <w:sz w:val="20"/>
              </w:rPr>
              <w:t>payload_bit_equal_to_zero</w:t>
            </w:r>
            <w:proofErr w:type="spellEnd"/>
            <w:r w:rsidRPr="003C0426">
              <w:rPr>
                <w:rFonts w:eastAsia="Malgun Gothic"/>
                <w:sz w:val="20"/>
              </w:rPr>
              <w:t xml:space="preserve"> /* equal to 0 */</w:t>
            </w:r>
          </w:p>
        </w:tc>
        <w:tc>
          <w:tcPr>
            <w:tcW w:w="1157" w:type="dxa"/>
          </w:tcPr>
          <w:p w14:paraId="05358C0B"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3C0426">
              <w:rPr>
                <w:rFonts w:eastAsia="Malgun Gothic"/>
                <w:bCs/>
                <w:sz w:val="20"/>
              </w:rPr>
              <w:t>f(1)</w:t>
            </w:r>
          </w:p>
        </w:tc>
      </w:tr>
      <w:tr w:rsidR="007A1351" w:rsidRPr="003C0426" w14:paraId="43892E8F" w14:textId="77777777" w:rsidTr="00492EB6">
        <w:trPr>
          <w:cantSplit/>
          <w:jc w:val="center"/>
        </w:trPr>
        <w:tc>
          <w:tcPr>
            <w:tcW w:w="7920" w:type="dxa"/>
          </w:tcPr>
          <w:p w14:paraId="23EC74E4"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ab/>
              <w:t>}</w:t>
            </w:r>
          </w:p>
        </w:tc>
        <w:tc>
          <w:tcPr>
            <w:tcW w:w="1157" w:type="dxa"/>
          </w:tcPr>
          <w:p w14:paraId="414D0A19"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7A1351" w:rsidRPr="003C0426" w14:paraId="5E3810C1" w14:textId="77777777" w:rsidTr="00492EB6">
        <w:trPr>
          <w:cantSplit/>
          <w:jc w:val="center"/>
        </w:trPr>
        <w:tc>
          <w:tcPr>
            <w:tcW w:w="7920" w:type="dxa"/>
          </w:tcPr>
          <w:p w14:paraId="00CBF6C0" w14:textId="77777777" w:rsidR="007A1351" w:rsidRPr="003C0426"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3C0426">
              <w:rPr>
                <w:rFonts w:eastAsia="Malgun Gothic"/>
                <w:sz w:val="20"/>
              </w:rPr>
              <w:t>}</w:t>
            </w:r>
          </w:p>
        </w:tc>
        <w:tc>
          <w:tcPr>
            <w:tcW w:w="1157" w:type="dxa"/>
          </w:tcPr>
          <w:p w14:paraId="2BC5CC36" w14:textId="77777777" w:rsidR="007A1351" w:rsidRPr="003C0426" w:rsidRDefault="007A1351" w:rsidP="007A1351">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B42C5FA" w14:textId="77777777" w:rsidR="009346CA" w:rsidRPr="00F450F2" w:rsidRDefault="009346CA" w:rsidP="009346CA">
      <w:pPr>
        <w:jc w:val="both"/>
        <w:rPr>
          <w:sz w:val="20"/>
        </w:rPr>
      </w:pPr>
    </w:p>
    <w:p w14:paraId="30AAD98B" w14:textId="5D971FAA" w:rsidR="00F92BD9" w:rsidRPr="00A44B62" w:rsidRDefault="00F92BD9" w:rsidP="00F92BD9">
      <w:pPr>
        <w:keepNext/>
        <w:keepLines/>
        <w:spacing w:before="360"/>
        <w:outlineLvl w:val="0"/>
        <w:rPr>
          <w:i/>
          <w:noProof/>
          <w:sz w:val="24"/>
        </w:rPr>
      </w:pPr>
      <w:r w:rsidRPr="00A44B62">
        <w:rPr>
          <w:i/>
          <w:noProof/>
          <w:sz w:val="24"/>
        </w:rPr>
        <w:t>Renumber clause D.2.4</w:t>
      </w:r>
      <w:r>
        <w:rPr>
          <w:i/>
          <w:noProof/>
          <w:sz w:val="24"/>
        </w:rPr>
        <w:t>7</w:t>
      </w:r>
      <w:r w:rsidRPr="00A44B62">
        <w:rPr>
          <w:i/>
          <w:noProof/>
          <w:sz w:val="24"/>
        </w:rPr>
        <w:t xml:space="preserve"> (Reserved SEI message syntax) as D.2.4</w:t>
      </w:r>
      <w:r>
        <w:rPr>
          <w:i/>
          <w:noProof/>
          <w:sz w:val="24"/>
        </w:rPr>
        <w:t>8</w:t>
      </w:r>
      <w:r w:rsidRPr="00A44B62">
        <w:rPr>
          <w:i/>
          <w:noProof/>
          <w:sz w:val="24"/>
        </w:rPr>
        <w:t>.</w:t>
      </w:r>
    </w:p>
    <w:p w14:paraId="0973310D" w14:textId="744AD429" w:rsidR="00F450F2" w:rsidRPr="00A44B62" w:rsidRDefault="00F450F2" w:rsidP="00F450F2">
      <w:pPr>
        <w:keepNext/>
        <w:keepLines/>
        <w:spacing w:before="360"/>
        <w:outlineLvl w:val="0"/>
        <w:rPr>
          <w:i/>
          <w:noProof/>
          <w:sz w:val="24"/>
        </w:rPr>
      </w:pPr>
      <w:r w:rsidRPr="00A44B62">
        <w:rPr>
          <w:i/>
          <w:noProof/>
          <w:sz w:val="24"/>
        </w:rPr>
        <w:t>Add clause D.2.4</w:t>
      </w:r>
      <w:r w:rsidR="0075026B">
        <w:rPr>
          <w:i/>
          <w:noProof/>
          <w:sz w:val="24"/>
        </w:rPr>
        <w:t>7</w:t>
      </w:r>
      <w:r w:rsidRPr="00A44B62">
        <w:rPr>
          <w:i/>
          <w:noProof/>
          <w:sz w:val="24"/>
        </w:rPr>
        <w:t>, as follows:</w:t>
      </w:r>
    </w:p>
    <w:p w14:paraId="02160C0F" w14:textId="341FBA59" w:rsidR="00A44B62" w:rsidRPr="00F92BD9" w:rsidRDefault="00A44B62" w:rsidP="009016A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F92BD9">
        <w:rPr>
          <w:b/>
          <w:szCs w:val="22"/>
        </w:rPr>
        <w:t>D.2.4</w:t>
      </w:r>
      <w:r w:rsidR="00F92BD9">
        <w:rPr>
          <w:b/>
          <w:szCs w:val="22"/>
        </w:rPr>
        <w:t>7</w:t>
      </w:r>
      <w:r w:rsidRPr="00F92BD9">
        <w:rPr>
          <w:b/>
          <w:szCs w:val="22"/>
        </w:rPr>
        <w:tab/>
      </w:r>
      <w:r w:rsidR="00867B9D" w:rsidRPr="00F92BD9">
        <w:rPr>
          <w:b/>
          <w:szCs w:val="22"/>
        </w:rPr>
        <w:t>Annotated region</w:t>
      </w:r>
      <w:ins w:id="14" w:author="Gary Sullivan" w:date="2018-06-22T15:12:00Z">
        <w:r w:rsidR="00BA3168">
          <w:rPr>
            <w:b/>
            <w:szCs w:val="22"/>
          </w:rPr>
          <w:t>s</w:t>
        </w:r>
      </w:ins>
      <w:r w:rsidR="00A03C15" w:rsidRPr="00F92BD9">
        <w:rPr>
          <w:b/>
          <w:szCs w:val="22"/>
        </w:rPr>
        <w:t xml:space="preserve"> </w:t>
      </w:r>
      <w:r w:rsidRPr="00F92BD9">
        <w:rPr>
          <w:b/>
          <w:szCs w:val="22"/>
        </w:rPr>
        <w:t>SEI message syntax</w:t>
      </w:r>
    </w:p>
    <w:p w14:paraId="3A04BFF4" w14:textId="77777777" w:rsidR="00997809" w:rsidRPr="00997809" w:rsidRDefault="00997809" w:rsidP="00997809">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97809" w:rsidRPr="00C33BCA" w14:paraId="2F3BC54C" w14:textId="77777777" w:rsidTr="007B33C6">
        <w:trPr>
          <w:cantSplit/>
          <w:jc w:val="center"/>
        </w:trPr>
        <w:tc>
          <w:tcPr>
            <w:tcW w:w="7920" w:type="dxa"/>
          </w:tcPr>
          <w:p w14:paraId="6344B906" w14:textId="518976FC" w:rsidR="00997809" w:rsidRPr="00C33BCA" w:rsidRDefault="00C33BCA" w:rsidP="00C33B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33BCA">
              <w:rPr>
                <w:noProof/>
                <w:sz w:val="20"/>
              </w:rPr>
              <w:t>a</w:t>
            </w:r>
            <w:r w:rsidR="007A1351" w:rsidRPr="00C33BCA">
              <w:rPr>
                <w:noProof/>
                <w:sz w:val="20"/>
              </w:rPr>
              <w:t>nnotated_region</w:t>
            </w:r>
            <w:ins w:id="15" w:author="Gary Sullivan" w:date="2018-06-22T15:13:00Z">
              <w:r w:rsidR="00BA3168">
                <w:rPr>
                  <w:noProof/>
                  <w:sz w:val="20"/>
                </w:rPr>
                <w:t>s</w:t>
              </w:r>
            </w:ins>
            <w:r w:rsidR="00997809" w:rsidRPr="00C33BCA">
              <w:rPr>
                <w:rFonts w:eastAsia="Malgun Gothic"/>
                <w:sz w:val="20"/>
              </w:rPr>
              <w:t>( </w:t>
            </w:r>
            <w:proofErr w:type="spellStart"/>
            <w:r w:rsidR="00997809" w:rsidRPr="00C33BCA">
              <w:rPr>
                <w:rFonts w:eastAsia="Malgun Gothic"/>
                <w:sz w:val="20"/>
              </w:rPr>
              <w:t>payloadSize</w:t>
            </w:r>
            <w:proofErr w:type="spellEnd"/>
            <w:r w:rsidR="00997809" w:rsidRPr="00C33BCA">
              <w:rPr>
                <w:rFonts w:eastAsia="Malgun Gothic"/>
                <w:sz w:val="20"/>
              </w:rPr>
              <w:t> ) {</w:t>
            </w:r>
          </w:p>
        </w:tc>
        <w:tc>
          <w:tcPr>
            <w:tcW w:w="1157" w:type="dxa"/>
          </w:tcPr>
          <w:p w14:paraId="5E7AFCA9" w14:textId="77777777" w:rsidR="00997809" w:rsidRPr="00C33BCA"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rFonts w:eastAsia="Malgun Gothic"/>
                <w:b/>
                <w:bCs/>
                <w:sz w:val="20"/>
              </w:rPr>
              <w:t>Descriptor</w:t>
            </w:r>
          </w:p>
        </w:tc>
      </w:tr>
      <w:tr w:rsidR="0024411E" w:rsidRPr="00C33BCA" w14:paraId="581FE561" w14:textId="77777777" w:rsidTr="00302E0F">
        <w:trPr>
          <w:cantSplit/>
          <w:jc w:val="center"/>
        </w:trPr>
        <w:tc>
          <w:tcPr>
            <w:tcW w:w="7920" w:type="dxa"/>
          </w:tcPr>
          <w:p w14:paraId="4B3EC4AB" w14:textId="59C88FE1" w:rsidR="0024411E" w:rsidRPr="00C33BCA" w:rsidRDefault="0024411E"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C33BCA">
              <w:rPr>
                <w:rFonts w:eastAsia="Malgun Gothic"/>
                <w:noProof/>
                <w:sz w:val="20"/>
              </w:rPr>
              <w:tab/>
            </w:r>
            <w:r w:rsidR="007A1351" w:rsidRPr="00C33BCA">
              <w:rPr>
                <w:rFonts w:eastAsia="Malgun Gothic"/>
                <w:b/>
                <w:noProof/>
                <w:sz w:val="20"/>
              </w:rPr>
              <w:t>ar</w:t>
            </w:r>
            <w:r w:rsidRPr="00C33BCA">
              <w:rPr>
                <w:rFonts w:eastAsia="Malgun Gothic"/>
                <w:b/>
                <w:noProof/>
                <w:sz w:val="20"/>
              </w:rPr>
              <w:t>_</w:t>
            </w:r>
            <w:r w:rsidRPr="00C33BCA">
              <w:rPr>
                <w:rFonts w:eastAsia="Malgun Gothic"/>
                <w:b/>
                <w:bCs/>
                <w:noProof/>
                <w:sz w:val="20"/>
              </w:rPr>
              <w:t>cancel_flag</w:t>
            </w:r>
          </w:p>
        </w:tc>
        <w:tc>
          <w:tcPr>
            <w:tcW w:w="1157" w:type="dxa"/>
          </w:tcPr>
          <w:p w14:paraId="420BC20B" w14:textId="77777777" w:rsidR="0024411E" w:rsidRPr="00C33BCA"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rFonts w:eastAsia="Malgun Gothic"/>
                <w:noProof/>
                <w:sz w:val="20"/>
              </w:rPr>
              <w:t>u(1)</w:t>
            </w:r>
          </w:p>
        </w:tc>
      </w:tr>
      <w:tr w:rsidR="007A1351" w:rsidRPr="00C33BCA" w:rsidDel="00BA3168" w14:paraId="1FF1D736" w14:textId="75D2A66D" w:rsidTr="00302E0F">
        <w:trPr>
          <w:cantSplit/>
          <w:jc w:val="center"/>
          <w:del w:id="16" w:author="Gary Sullivan" w:date="2018-06-22T15:07:00Z"/>
        </w:trPr>
        <w:tc>
          <w:tcPr>
            <w:tcW w:w="7920" w:type="dxa"/>
          </w:tcPr>
          <w:p w14:paraId="0AE3899E" w14:textId="3A7403BA" w:rsidR="007A1351" w:rsidRPr="00C33BCA" w:rsidDel="00BA3168"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del w:id="17" w:author="Gary Sullivan" w:date="2018-06-22T15:07:00Z"/>
                <w:rFonts w:eastAsia="Malgun Gothic"/>
                <w:b/>
                <w:bCs/>
                <w:noProof/>
                <w:sz w:val="20"/>
              </w:rPr>
            </w:pPr>
            <w:del w:id="18" w:author="Gary Sullivan" w:date="2018-06-22T15:07:00Z">
              <w:r w:rsidRPr="00C33BCA" w:rsidDel="00BA3168">
                <w:rPr>
                  <w:rFonts w:eastAsia="Malgun Gothic"/>
                  <w:noProof/>
                  <w:sz w:val="20"/>
                </w:rPr>
                <w:tab/>
              </w:r>
              <w:r w:rsidRPr="00C33BCA" w:rsidDel="00BA3168">
                <w:rPr>
                  <w:rFonts w:eastAsia="Malgun Gothic"/>
                  <w:b/>
                  <w:bCs/>
                  <w:noProof/>
                  <w:sz w:val="20"/>
                </w:rPr>
                <w:delText>ar_seq_parameter_set_id</w:delText>
              </w:r>
            </w:del>
          </w:p>
        </w:tc>
        <w:tc>
          <w:tcPr>
            <w:tcW w:w="1157" w:type="dxa"/>
          </w:tcPr>
          <w:p w14:paraId="56233695" w14:textId="492A462A" w:rsidR="007A1351" w:rsidRPr="00C33BCA" w:rsidDel="00BA3168" w:rsidRDefault="007A1351"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del w:id="19" w:author="Gary Sullivan" w:date="2018-06-22T15:07:00Z"/>
                <w:rFonts w:eastAsia="Malgun Gothic"/>
                <w:noProof/>
                <w:sz w:val="20"/>
              </w:rPr>
            </w:pPr>
            <w:del w:id="20" w:author="Gary Sullivan" w:date="2018-06-22T15:07:00Z">
              <w:r w:rsidRPr="00C33BCA" w:rsidDel="00BA3168">
                <w:rPr>
                  <w:rFonts w:eastAsia="Malgun Gothic"/>
                  <w:noProof/>
                  <w:sz w:val="20"/>
                </w:rPr>
                <w:delText>ue(v)</w:delText>
              </w:r>
            </w:del>
          </w:p>
        </w:tc>
      </w:tr>
      <w:tr w:rsidR="007A1351" w:rsidRPr="00C33BCA" w14:paraId="349DFEC8" w14:textId="77777777" w:rsidTr="00302E0F">
        <w:trPr>
          <w:cantSplit/>
          <w:jc w:val="center"/>
        </w:trPr>
        <w:tc>
          <w:tcPr>
            <w:tcW w:w="7920" w:type="dxa"/>
          </w:tcPr>
          <w:p w14:paraId="550F342F" w14:textId="4248CD61"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bCs/>
                <w:noProof/>
                <w:sz w:val="20"/>
              </w:rPr>
            </w:pPr>
            <w:r w:rsidRPr="00C33BCA">
              <w:rPr>
                <w:rFonts w:eastAsia="Malgun Gothic"/>
                <w:b/>
                <w:bCs/>
                <w:noProof/>
                <w:sz w:val="20"/>
              </w:rPr>
              <w:tab/>
              <w:t>ar_not_optimized_for_viewing_flag</w:t>
            </w:r>
          </w:p>
        </w:tc>
        <w:tc>
          <w:tcPr>
            <w:tcW w:w="1157" w:type="dxa"/>
          </w:tcPr>
          <w:p w14:paraId="4351CFCF" w14:textId="6DC35CD2" w:rsidR="007A1351" w:rsidRPr="00C33BCA" w:rsidRDefault="009551DD"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rPr>
            </w:pPr>
            <w:r w:rsidRPr="00C33BCA">
              <w:rPr>
                <w:rFonts w:eastAsia="Malgun Gothic"/>
                <w:noProof/>
                <w:sz w:val="20"/>
              </w:rPr>
              <w:t>u(1)</w:t>
            </w:r>
          </w:p>
        </w:tc>
      </w:tr>
      <w:tr w:rsidR="007A1351" w:rsidRPr="00C33BCA" w14:paraId="78FCC56C" w14:textId="77777777" w:rsidTr="00302E0F">
        <w:trPr>
          <w:cantSplit/>
          <w:jc w:val="center"/>
        </w:trPr>
        <w:tc>
          <w:tcPr>
            <w:tcW w:w="7920" w:type="dxa"/>
          </w:tcPr>
          <w:p w14:paraId="5AAF9BB8" w14:textId="68C84389"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C33BCA">
              <w:rPr>
                <w:noProof/>
                <w:sz w:val="20"/>
              </w:rPr>
              <w:tab/>
            </w:r>
            <w:r w:rsidRPr="00C33BCA">
              <w:rPr>
                <w:b/>
                <w:noProof/>
                <w:sz w:val="20"/>
              </w:rPr>
              <w:t>ar_true_motion_flag</w:t>
            </w:r>
          </w:p>
        </w:tc>
        <w:tc>
          <w:tcPr>
            <w:tcW w:w="1157" w:type="dxa"/>
          </w:tcPr>
          <w:p w14:paraId="1DF5C7C0" w14:textId="65D3CC9D"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bCs/>
                <w:noProof/>
                <w:sz w:val="20"/>
              </w:rPr>
              <w:t>u(1)</w:t>
            </w:r>
          </w:p>
        </w:tc>
      </w:tr>
      <w:tr w:rsidR="007A1351" w:rsidRPr="00C33BCA" w14:paraId="550323B8" w14:textId="77777777" w:rsidTr="00302E0F">
        <w:trPr>
          <w:cantSplit/>
          <w:jc w:val="center"/>
        </w:trPr>
        <w:tc>
          <w:tcPr>
            <w:tcW w:w="7920" w:type="dxa"/>
          </w:tcPr>
          <w:p w14:paraId="142EB4AD" w14:textId="7ED99542"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C33BCA">
              <w:rPr>
                <w:noProof/>
                <w:sz w:val="20"/>
              </w:rPr>
              <w:tab/>
            </w:r>
            <w:r w:rsidR="00B92AB1" w:rsidRPr="00C33BCA">
              <w:rPr>
                <w:b/>
                <w:bCs/>
                <w:noProof/>
                <w:sz w:val="20"/>
              </w:rPr>
              <w:t>ar_occluded_obj</w:t>
            </w:r>
            <w:r w:rsidR="003C0426">
              <w:rPr>
                <w:b/>
                <w:bCs/>
                <w:noProof/>
                <w:sz w:val="20"/>
              </w:rPr>
              <w:t>ect</w:t>
            </w:r>
            <w:r w:rsidR="00B92AB1" w:rsidRPr="00C33BCA">
              <w:rPr>
                <w:b/>
                <w:bCs/>
                <w:noProof/>
                <w:sz w:val="20"/>
              </w:rPr>
              <w:t>_flag</w:t>
            </w:r>
          </w:p>
        </w:tc>
        <w:tc>
          <w:tcPr>
            <w:tcW w:w="1157" w:type="dxa"/>
          </w:tcPr>
          <w:p w14:paraId="5ED60ED0" w14:textId="5CB56994"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C33BCA">
              <w:rPr>
                <w:bCs/>
                <w:noProof/>
                <w:sz w:val="20"/>
              </w:rPr>
              <w:t>u(1)</w:t>
            </w:r>
          </w:p>
        </w:tc>
      </w:tr>
      <w:tr w:rsidR="007A1351" w:rsidRPr="00C33BCA" w14:paraId="7A812A6A" w14:textId="77777777" w:rsidTr="007B33C6">
        <w:trPr>
          <w:cantSplit/>
          <w:jc w:val="center"/>
        </w:trPr>
        <w:tc>
          <w:tcPr>
            <w:tcW w:w="7920" w:type="dxa"/>
          </w:tcPr>
          <w:p w14:paraId="230CCFA6" w14:textId="50F0C079"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t>ar_partial_</w:t>
            </w:r>
            <w:r w:rsidR="00ED53D5" w:rsidRPr="00C33BCA">
              <w:rPr>
                <w:b/>
                <w:bCs/>
                <w:noProof/>
                <w:sz w:val="20"/>
              </w:rPr>
              <w:t>obj</w:t>
            </w:r>
            <w:r w:rsidR="003C0426">
              <w:rPr>
                <w:b/>
                <w:bCs/>
                <w:noProof/>
                <w:sz w:val="20"/>
              </w:rPr>
              <w:t>ect</w:t>
            </w:r>
            <w:r w:rsidRPr="00C33BCA">
              <w:rPr>
                <w:b/>
                <w:bCs/>
                <w:noProof/>
                <w:sz w:val="20"/>
              </w:rPr>
              <w:t>_flag_present_flag</w:t>
            </w:r>
          </w:p>
        </w:tc>
        <w:tc>
          <w:tcPr>
            <w:tcW w:w="1157" w:type="dxa"/>
          </w:tcPr>
          <w:p w14:paraId="3D86E161" w14:textId="17152A8F"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7A1351" w:rsidRPr="00C33BCA" w14:paraId="4361B7F9" w14:textId="77777777" w:rsidTr="007B33C6">
        <w:trPr>
          <w:cantSplit/>
          <w:jc w:val="center"/>
        </w:trPr>
        <w:tc>
          <w:tcPr>
            <w:tcW w:w="7920" w:type="dxa"/>
          </w:tcPr>
          <w:p w14:paraId="48451F17" w14:textId="50FA85F6"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noProof/>
                <w:sz w:val="20"/>
              </w:rPr>
              <w:tab/>
              <w:t>ar_</w:t>
            </w:r>
            <w:r w:rsidR="00ED53D5" w:rsidRPr="00C33BCA">
              <w:rPr>
                <w:b/>
                <w:noProof/>
                <w:sz w:val="20"/>
              </w:rPr>
              <w:t>obj</w:t>
            </w:r>
            <w:r w:rsidR="003C0426">
              <w:rPr>
                <w:b/>
                <w:noProof/>
                <w:sz w:val="20"/>
              </w:rPr>
              <w:t>ect</w:t>
            </w:r>
            <w:r w:rsidRPr="00C33BCA">
              <w:rPr>
                <w:b/>
                <w:noProof/>
                <w:sz w:val="20"/>
              </w:rPr>
              <w:t>_label_present_flag</w:t>
            </w:r>
          </w:p>
        </w:tc>
        <w:tc>
          <w:tcPr>
            <w:tcW w:w="1157" w:type="dxa"/>
          </w:tcPr>
          <w:p w14:paraId="1EC6957E" w14:textId="7C91600B"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7A1351" w:rsidRPr="00C33BCA" w:rsidDel="00160CCF" w14:paraId="0012FF85" w14:textId="72E7677A" w:rsidTr="007B33C6">
        <w:trPr>
          <w:cantSplit/>
          <w:jc w:val="center"/>
          <w:del w:id="21" w:author="JVET-M0452" w:date="2019-01-03T14:27:00Z"/>
        </w:trPr>
        <w:tc>
          <w:tcPr>
            <w:tcW w:w="7920" w:type="dxa"/>
          </w:tcPr>
          <w:p w14:paraId="16DBA3F3" w14:textId="50D9FFF0" w:rsidR="007A1351" w:rsidRPr="00C33BCA" w:rsidDel="00160CCF" w:rsidRDefault="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del w:id="22" w:author="JVET-M0452" w:date="2019-01-03T14:27:00Z"/>
                <w:rFonts w:eastAsia="Malgun Gothic"/>
                <w:b/>
                <w:sz w:val="20"/>
              </w:rPr>
            </w:pPr>
            <w:del w:id="23" w:author="JVET-M0452" w:date="2019-01-03T14:27:00Z">
              <w:r w:rsidRPr="00C33BCA" w:rsidDel="00160CCF">
                <w:rPr>
                  <w:b/>
                  <w:bCs/>
                  <w:noProof/>
                  <w:sz w:val="20"/>
                </w:rPr>
                <w:tab/>
              </w:r>
              <w:r w:rsidRPr="00C33BCA" w:rsidDel="00160CCF">
                <w:rPr>
                  <w:b/>
                  <w:noProof/>
                  <w:sz w:val="20"/>
                </w:rPr>
                <w:delText>ar_</w:delText>
              </w:r>
              <w:r w:rsidR="00ED53D5" w:rsidRPr="00C33BCA" w:rsidDel="00160CCF">
                <w:rPr>
                  <w:b/>
                  <w:noProof/>
                  <w:sz w:val="20"/>
                </w:rPr>
                <w:delText>obj</w:delText>
              </w:r>
              <w:r w:rsidR="003C0426" w:rsidDel="00160CCF">
                <w:rPr>
                  <w:b/>
                  <w:noProof/>
                  <w:sz w:val="20"/>
                </w:rPr>
                <w:delText>ect</w:delText>
              </w:r>
              <w:r w:rsidRPr="00C33BCA" w:rsidDel="00160CCF">
                <w:rPr>
                  <w:b/>
                  <w:noProof/>
                  <w:sz w:val="20"/>
                </w:rPr>
                <w:delText>_</w:delText>
              </w:r>
              <w:r w:rsidR="00A43AE5" w:rsidDel="00160CCF">
                <w:rPr>
                  <w:b/>
                  <w:noProof/>
                  <w:sz w:val="20"/>
                </w:rPr>
                <w:delText>confidence_</w:delText>
              </w:r>
              <w:r w:rsidRPr="00C33BCA" w:rsidDel="00160CCF">
                <w:rPr>
                  <w:b/>
                  <w:noProof/>
                  <w:sz w:val="20"/>
                </w:rPr>
                <w:delText>info_present_flag</w:delText>
              </w:r>
            </w:del>
          </w:p>
        </w:tc>
        <w:tc>
          <w:tcPr>
            <w:tcW w:w="1157" w:type="dxa"/>
          </w:tcPr>
          <w:p w14:paraId="032D689D" w14:textId="68392258" w:rsidR="007A1351" w:rsidRPr="00C33BCA" w:rsidDel="00160CCF"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del w:id="24" w:author="JVET-M0452" w:date="2019-01-03T14:27:00Z"/>
                <w:rFonts w:eastAsia="Malgun Gothic"/>
                <w:bCs/>
                <w:sz w:val="20"/>
              </w:rPr>
            </w:pPr>
            <w:del w:id="25" w:author="JVET-M0452" w:date="2019-01-03T14:27:00Z">
              <w:r w:rsidRPr="00C33BCA" w:rsidDel="00160CCF">
                <w:rPr>
                  <w:bCs/>
                  <w:noProof/>
                  <w:sz w:val="20"/>
                </w:rPr>
                <w:delText>u(1)</w:delText>
              </w:r>
            </w:del>
          </w:p>
        </w:tc>
      </w:tr>
      <w:tr w:rsidR="007A1351" w:rsidRPr="00C33BCA" w:rsidDel="00160CCF" w14:paraId="6601590C" w14:textId="359AC87B" w:rsidTr="007B33C6">
        <w:trPr>
          <w:cantSplit/>
          <w:jc w:val="center"/>
          <w:del w:id="26" w:author="JVET-M0452" w:date="2019-01-03T14:27:00Z"/>
        </w:trPr>
        <w:tc>
          <w:tcPr>
            <w:tcW w:w="7920" w:type="dxa"/>
          </w:tcPr>
          <w:p w14:paraId="73E1326F" w14:textId="22E23C1F" w:rsidR="007A1351" w:rsidRPr="00C33BCA" w:rsidDel="00160CCF" w:rsidRDefault="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del w:id="27" w:author="JVET-M0452" w:date="2019-01-03T14:27:00Z"/>
                <w:rFonts w:eastAsia="Malgun Gothic"/>
                <w:b/>
                <w:sz w:val="20"/>
              </w:rPr>
            </w:pPr>
            <w:del w:id="28" w:author="JVET-M0452" w:date="2019-01-03T14:27:00Z">
              <w:r w:rsidRPr="00C33BCA" w:rsidDel="00160CCF">
                <w:rPr>
                  <w:noProof/>
                  <w:sz w:val="20"/>
                </w:rPr>
                <w:tab/>
                <w:delText>if(</w:delText>
              </w:r>
              <w:r w:rsidR="00854305" w:rsidRPr="00C33BCA" w:rsidDel="00160CCF">
                <w:rPr>
                  <w:noProof/>
                  <w:sz w:val="20"/>
                </w:rPr>
                <w:delText> </w:delText>
              </w:r>
              <w:r w:rsidRPr="00C33BCA" w:rsidDel="00160CCF">
                <w:rPr>
                  <w:noProof/>
                  <w:sz w:val="20"/>
                </w:rPr>
                <w:delText>ar_</w:delText>
              </w:r>
              <w:r w:rsidR="00ED53D5" w:rsidRPr="00C33BCA" w:rsidDel="00160CCF">
                <w:rPr>
                  <w:noProof/>
                  <w:sz w:val="20"/>
                </w:rPr>
                <w:delText>obj</w:delText>
              </w:r>
              <w:r w:rsidR="003C0426" w:rsidDel="00160CCF">
                <w:rPr>
                  <w:noProof/>
                  <w:sz w:val="20"/>
                </w:rPr>
                <w:delText>ect</w:delText>
              </w:r>
              <w:r w:rsidRPr="00C33BCA" w:rsidDel="00160CCF">
                <w:rPr>
                  <w:noProof/>
                  <w:sz w:val="20"/>
                </w:rPr>
                <w:delText>_</w:delText>
              </w:r>
              <w:r w:rsidR="00A43AE5" w:rsidDel="00160CCF">
                <w:rPr>
                  <w:noProof/>
                  <w:sz w:val="20"/>
                </w:rPr>
                <w:delText>confidence_</w:delText>
              </w:r>
              <w:r w:rsidRPr="00C33BCA" w:rsidDel="00160CCF">
                <w:rPr>
                  <w:noProof/>
                  <w:sz w:val="20"/>
                </w:rPr>
                <w:delText>info_present_flag</w:delText>
              </w:r>
              <w:r w:rsidR="00854305" w:rsidRPr="00C33BCA" w:rsidDel="00160CCF">
                <w:rPr>
                  <w:noProof/>
                  <w:sz w:val="20"/>
                </w:rPr>
                <w:delText> </w:delText>
              </w:r>
              <w:r w:rsidRPr="00C33BCA" w:rsidDel="00160CCF">
                <w:rPr>
                  <w:noProof/>
                  <w:sz w:val="20"/>
                </w:rPr>
                <w:delText>)</w:delText>
              </w:r>
            </w:del>
          </w:p>
        </w:tc>
        <w:tc>
          <w:tcPr>
            <w:tcW w:w="1157" w:type="dxa"/>
          </w:tcPr>
          <w:p w14:paraId="2158C81A" w14:textId="5C294076" w:rsidR="007A1351" w:rsidRPr="00C33BCA" w:rsidDel="00160CCF"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del w:id="29" w:author="JVET-M0452" w:date="2019-01-03T14:27:00Z"/>
                <w:rFonts w:eastAsia="Malgun Gothic"/>
                <w:bCs/>
                <w:sz w:val="20"/>
              </w:rPr>
            </w:pPr>
          </w:p>
        </w:tc>
      </w:tr>
      <w:tr w:rsidR="007A1351" w:rsidRPr="00C33BCA" w14:paraId="076CC181" w14:textId="77777777" w:rsidTr="007B33C6">
        <w:trPr>
          <w:cantSplit/>
          <w:jc w:val="center"/>
        </w:trPr>
        <w:tc>
          <w:tcPr>
            <w:tcW w:w="7920" w:type="dxa"/>
          </w:tcPr>
          <w:p w14:paraId="5CC205C3" w14:textId="2FC18651" w:rsidR="007A1351" w:rsidRPr="00C33BCA" w:rsidRDefault="007A1351" w:rsidP="00160CC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del w:id="30" w:author="JVET-M0452" w:date="2019-01-03T14:27:00Z">
              <w:r w:rsidRPr="00C33BCA" w:rsidDel="00160CCF">
                <w:rPr>
                  <w:b/>
                  <w:bCs/>
                  <w:noProof/>
                  <w:sz w:val="20"/>
                </w:rPr>
                <w:tab/>
              </w:r>
            </w:del>
            <w:r w:rsidRPr="00C33BCA">
              <w:rPr>
                <w:b/>
                <w:noProof/>
                <w:sz w:val="20"/>
              </w:rPr>
              <w:t>ar_</w:t>
            </w:r>
            <w:r w:rsidR="00ED53D5" w:rsidRPr="00C33BCA">
              <w:rPr>
                <w:b/>
                <w:noProof/>
                <w:sz w:val="20"/>
              </w:rPr>
              <w:t>obj</w:t>
            </w:r>
            <w:r w:rsidR="003C0426">
              <w:rPr>
                <w:b/>
                <w:noProof/>
                <w:sz w:val="20"/>
              </w:rPr>
              <w:t>ect</w:t>
            </w:r>
            <w:r w:rsidRPr="00C33BCA">
              <w:rPr>
                <w:b/>
                <w:noProof/>
                <w:sz w:val="20"/>
              </w:rPr>
              <w:t>_</w:t>
            </w:r>
            <w:r w:rsidR="00A43AE5">
              <w:rPr>
                <w:b/>
                <w:noProof/>
                <w:sz w:val="20"/>
              </w:rPr>
              <w:t>confidence_</w:t>
            </w:r>
            <w:del w:id="31" w:author="Gary Sullivan" w:date="2018-06-22T17:21:00Z">
              <w:r w:rsidRPr="00C33BCA" w:rsidDel="00B66EA2">
                <w:rPr>
                  <w:b/>
                  <w:noProof/>
                  <w:sz w:val="20"/>
                </w:rPr>
                <w:delText>precision_</w:delText>
              </w:r>
            </w:del>
            <w:ins w:id="32" w:author="Gary Sullivan" w:date="2018-06-22T17:13:00Z">
              <w:r w:rsidR="00B66EA2">
                <w:rPr>
                  <w:b/>
                  <w:noProof/>
                  <w:sz w:val="20"/>
                </w:rPr>
                <w:t>length</w:t>
              </w:r>
            </w:ins>
            <w:ins w:id="33" w:author="Gary Sullivan" w:date="2018-06-22T17:30:00Z">
              <w:del w:id="34" w:author="JVET-M0452" w:date="2019-01-03T14:27:00Z">
                <w:r w:rsidR="00B66EA2" w:rsidDel="00160CCF">
                  <w:rPr>
                    <w:b/>
                    <w:noProof/>
                    <w:sz w:val="20"/>
                  </w:rPr>
                  <w:delText>_minus1</w:delText>
                </w:r>
              </w:del>
            </w:ins>
            <w:del w:id="35" w:author="Gary Sullivan" w:date="2018-06-22T17:13:00Z">
              <w:r w:rsidRPr="00C33BCA" w:rsidDel="00B66EA2">
                <w:rPr>
                  <w:b/>
                  <w:noProof/>
                  <w:sz w:val="20"/>
                </w:rPr>
                <w:delText>num_bits</w:delText>
              </w:r>
            </w:del>
          </w:p>
        </w:tc>
        <w:tc>
          <w:tcPr>
            <w:tcW w:w="1157" w:type="dxa"/>
          </w:tcPr>
          <w:p w14:paraId="1A63F2F8" w14:textId="7472BDC0"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u(4)</w:t>
            </w:r>
          </w:p>
        </w:tc>
      </w:tr>
      <w:tr w:rsidR="007A1351" w:rsidRPr="00C33BCA" w14:paraId="4167D107" w14:textId="77777777" w:rsidTr="007B33C6">
        <w:trPr>
          <w:cantSplit/>
          <w:jc w:val="center"/>
        </w:trPr>
        <w:tc>
          <w:tcPr>
            <w:tcW w:w="7920" w:type="dxa"/>
          </w:tcPr>
          <w:p w14:paraId="7248282F" w14:textId="7CD48CE1" w:rsidR="007A1351" w:rsidRPr="00C33BCA" w:rsidRDefault="007A1351" w:rsidP="0085430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noProof/>
                <w:sz w:val="20"/>
              </w:rPr>
              <w:t>if(</w:t>
            </w:r>
            <w:r w:rsidR="00854305" w:rsidRPr="00C33BCA">
              <w:rPr>
                <w:noProof/>
                <w:sz w:val="20"/>
              </w:rPr>
              <w:t> </w:t>
            </w:r>
            <w:r w:rsidRPr="00C33BCA">
              <w:rPr>
                <w:noProof/>
                <w:sz w:val="20"/>
              </w:rPr>
              <w:t>ar_</w:t>
            </w:r>
            <w:r w:rsidR="00ED53D5" w:rsidRPr="00C33BCA">
              <w:rPr>
                <w:noProof/>
                <w:sz w:val="20"/>
              </w:rPr>
              <w:t>obj</w:t>
            </w:r>
            <w:r w:rsidR="003C0426">
              <w:rPr>
                <w:noProof/>
                <w:sz w:val="20"/>
              </w:rPr>
              <w:t>ect</w:t>
            </w:r>
            <w:r w:rsidRPr="00C33BCA">
              <w:rPr>
                <w:noProof/>
                <w:sz w:val="20"/>
              </w:rPr>
              <w:t>_label_present_flag</w:t>
            </w:r>
            <w:r w:rsidR="00854305" w:rsidRPr="00C33BCA">
              <w:rPr>
                <w:noProof/>
                <w:sz w:val="20"/>
              </w:rPr>
              <w:t> </w:t>
            </w:r>
            <w:r w:rsidRPr="00C33BCA">
              <w:rPr>
                <w:noProof/>
                <w:sz w:val="20"/>
              </w:rPr>
              <w:t>) {</w:t>
            </w:r>
          </w:p>
        </w:tc>
        <w:tc>
          <w:tcPr>
            <w:tcW w:w="1157" w:type="dxa"/>
          </w:tcPr>
          <w:p w14:paraId="553A875D" w14:textId="42541026"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5CE258FE" w14:textId="77777777" w:rsidTr="007B33C6">
        <w:trPr>
          <w:cantSplit/>
          <w:jc w:val="center"/>
        </w:trPr>
        <w:tc>
          <w:tcPr>
            <w:tcW w:w="7920" w:type="dxa"/>
          </w:tcPr>
          <w:p w14:paraId="46CAD601" w14:textId="0901E22B" w:rsidR="007A1351" w:rsidRPr="00C33BCA" w:rsidRDefault="007A1351" w:rsidP="0051195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t>ar_</w:t>
            </w:r>
            <w:r w:rsidR="00ED53D5" w:rsidRPr="00C33BCA">
              <w:rPr>
                <w:b/>
                <w:bCs/>
                <w:noProof/>
                <w:sz w:val="20"/>
              </w:rPr>
              <w:t>obj</w:t>
            </w:r>
            <w:r w:rsidR="003C0426">
              <w:rPr>
                <w:b/>
                <w:bCs/>
                <w:noProof/>
                <w:sz w:val="20"/>
              </w:rPr>
              <w:t>ect</w:t>
            </w:r>
            <w:r w:rsidRPr="00C33BCA">
              <w:rPr>
                <w:b/>
                <w:bCs/>
                <w:noProof/>
                <w:sz w:val="20"/>
              </w:rPr>
              <w:t>_label</w:t>
            </w:r>
            <w:r w:rsidR="00B92AB1" w:rsidRPr="00C33BCA">
              <w:rPr>
                <w:b/>
                <w:bCs/>
                <w:noProof/>
                <w:sz w:val="20"/>
              </w:rPr>
              <w:t>_language</w:t>
            </w:r>
            <w:r w:rsidRPr="00C33BCA">
              <w:rPr>
                <w:b/>
                <w:bCs/>
                <w:noProof/>
                <w:sz w:val="20"/>
              </w:rPr>
              <w:t>_present_flag</w:t>
            </w:r>
          </w:p>
        </w:tc>
        <w:tc>
          <w:tcPr>
            <w:tcW w:w="1157" w:type="dxa"/>
          </w:tcPr>
          <w:p w14:paraId="6E80C3BF" w14:textId="1EF935E1"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u(1)</w:t>
            </w:r>
          </w:p>
        </w:tc>
      </w:tr>
      <w:tr w:rsidR="007A1351" w:rsidRPr="00C33BCA" w14:paraId="4EF4C49B" w14:textId="77777777" w:rsidTr="007B33C6">
        <w:trPr>
          <w:cantSplit/>
          <w:jc w:val="center"/>
        </w:trPr>
        <w:tc>
          <w:tcPr>
            <w:tcW w:w="7920" w:type="dxa"/>
          </w:tcPr>
          <w:p w14:paraId="727CE39C" w14:textId="4E3C511E" w:rsidR="007A1351" w:rsidRPr="00C33BCA" w:rsidRDefault="007A1351" w:rsidP="0051195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noProof/>
                <w:sz w:val="20"/>
              </w:rPr>
              <w:t>if(</w:t>
            </w:r>
            <w:r w:rsidR="00854305" w:rsidRPr="00C33BCA">
              <w:rPr>
                <w:noProof/>
                <w:sz w:val="20"/>
              </w:rPr>
              <w:t> </w:t>
            </w:r>
            <w:r w:rsidRPr="00C33BCA">
              <w:rPr>
                <w:noProof/>
                <w:sz w:val="20"/>
              </w:rPr>
              <w:t>ar_</w:t>
            </w:r>
            <w:r w:rsidR="00ED53D5" w:rsidRPr="00C33BCA">
              <w:rPr>
                <w:noProof/>
                <w:sz w:val="20"/>
              </w:rPr>
              <w:t>obj</w:t>
            </w:r>
            <w:r w:rsidR="003C0426">
              <w:rPr>
                <w:noProof/>
                <w:sz w:val="20"/>
              </w:rPr>
              <w:t>ect</w:t>
            </w:r>
            <w:r w:rsidRPr="00C33BCA">
              <w:rPr>
                <w:noProof/>
                <w:sz w:val="20"/>
              </w:rPr>
              <w:t>_label</w:t>
            </w:r>
            <w:r w:rsidR="00B92AB1" w:rsidRPr="00C33BCA">
              <w:rPr>
                <w:noProof/>
                <w:sz w:val="20"/>
              </w:rPr>
              <w:t>_language</w:t>
            </w:r>
            <w:r w:rsidRPr="00C33BCA">
              <w:rPr>
                <w:noProof/>
                <w:sz w:val="20"/>
              </w:rPr>
              <w:t>_present_flag</w:t>
            </w:r>
            <w:r w:rsidR="00854305" w:rsidRPr="00C33BCA">
              <w:rPr>
                <w:noProof/>
                <w:sz w:val="20"/>
              </w:rPr>
              <w:t> </w:t>
            </w:r>
            <w:r w:rsidRPr="00C33BCA">
              <w:rPr>
                <w:noProof/>
                <w:sz w:val="20"/>
              </w:rPr>
              <w:t>) {</w:t>
            </w:r>
          </w:p>
        </w:tc>
        <w:tc>
          <w:tcPr>
            <w:tcW w:w="1157" w:type="dxa"/>
          </w:tcPr>
          <w:p w14:paraId="3C34C19F" w14:textId="03F596D3"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4C527063" w14:textId="77777777" w:rsidTr="007B33C6">
        <w:trPr>
          <w:cantSplit/>
          <w:jc w:val="center"/>
        </w:trPr>
        <w:tc>
          <w:tcPr>
            <w:tcW w:w="7920" w:type="dxa"/>
          </w:tcPr>
          <w:p w14:paraId="1F2751F7" w14:textId="6594A063"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b/>
                <w:bCs/>
                <w:noProof/>
                <w:sz w:val="20"/>
              </w:rPr>
              <w:tab/>
            </w:r>
            <w:r w:rsidRPr="00C33BCA">
              <w:rPr>
                <w:noProof/>
                <w:sz w:val="20"/>
              </w:rPr>
              <w:t>while( !byte_aligned( ) )</w:t>
            </w:r>
          </w:p>
        </w:tc>
        <w:tc>
          <w:tcPr>
            <w:tcW w:w="1157" w:type="dxa"/>
          </w:tcPr>
          <w:p w14:paraId="42803A89" w14:textId="11D9F592"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49DDE4EE" w14:textId="77777777" w:rsidTr="007B33C6">
        <w:trPr>
          <w:cantSplit/>
          <w:jc w:val="center"/>
        </w:trPr>
        <w:tc>
          <w:tcPr>
            <w:tcW w:w="7920" w:type="dxa"/>
          </w:tcPr>
          <w:p w14:paraId="11AE5EE8" w14:textId="7A58D5A0" w:rsidR="007A1351" w:rsidRPr="00C33BCA" w:rsidRDefault="007A1351" w:rsidP="00C33B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b/>
                <w:bCs/>
                <w:noProof/>
                <w:sz w:val="20"/>
              </w:rPr>
              <w:tab/>
            </w:r>
            <w:r w:rsidRPr="00C33BCA">
              <w:rPr>
                <w:b/>
                <w:bCs/>
                <w:noProof/>
                <w:sz w:val="20"/>
              </w:rPr>
              <w:tab/>
              <w:t>ar_</w:t>
            </w:r>
            <w:r w:rsidR="00C33BCA">
              <w:rPr>
                <w:b/>
                <w:bCs/>
                <w:noProof/>
                <w:sz w:val="20"/>
              </w:rPr>
              <w:t>bit_equal_to_</w:t>
            </w:r>
            <w:r w:rsidRPr="00C33BCA">
              <w:rPr>
                <w:b/>
                <w:bCs/>
                <w:noProof/>
                <w:sz w:val="20"/>
              </w:rPr>
              <w:t>zero</w:t>
            </w:r>
            <w:r w:rsidRPr="009016A6">
              <w:rPr>
                <w:bCs/>
                <w:noProof/>
                <w:sz w:val="20"/>
              </w:rPr>
              <w:t xml:space="preserve"> </w:t>
            </w:r>
            <w:r w:rsidRPr="00C33BCA">
              <w:rPr>
                <w:noProof/>
                <w:sz w:val="20"/>
              </w:rPr>
              <w:t>/* equal to 0 */</w:t>
            </w:r>
          </w:p>
        </w:tc>
        <w:tc>
          <w:tcPr>
            <w:tcW w:w="1157" w:type="dxa"/>
          </w:tcPr>
          <w:p w14:paraId="697BB50F" w14:textId="132DB9BA"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f(1)</w:t>
            </w:r>
          </w:p>
        </w:tc>
      </w:tr>
      <w:tr w:rsidR="007A1351" w:rsidRPr="00C33BCA" w14:paraId="515ECBD6" w14:textId="77777777" w:rsidTr="007B33C6">
        <w:trPr>
          <w:cantSplit/>
          <w:jc w:val="center"/>
        </w:trPr>
        <w:tc>
          <w:tcPr>
            <w:tcW w:w="7920" w:type="dxa"/>
          </w:tcPr>
          <w:p w14:paraId="60A44830" w14:textId="57A4496C" w:rsidR="007A1351" w:rsidRPr="00C33BCA" w:rsidRDefault="007A1351" w:rsidP="0051195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noProof/>
                <w:sz w:val="20"/>
              </w:rPr>
              <w:tab/>
            </w:r>
            <w:r w:rsidRPr="00C33BCA">
              <w:rPr>
                <w:b/>
                <w:noProof/>
                <w:sz w:val="20"/>
              </w:rPr>
              <w:tab/>
            </w:r>
            <w:r w:rsidRPr="00C33BCA">
              <w:rPr>
                <w:b/>
                <w:bCs/>
                <w:noProof/>
                <w:sz w:val="20"/>
              </w:rPr>
              <w:tab/>
            </w:r>
            <w:r w:rsidRPr="00C33BCA">
              <w:rPr>
                <w:b/>
                <w:noProof/>
                <w:sz w:val="20"/>
              </w:rPr>
              <w:t>ar_</w:t>
            </w:r>
            <w:r w:rsidR="00ED53D5" w:rsidRPr="00C33BCA">
              <w:rPr>
                <w:b/>
                <w:noProof/>
                <w:sz w:val="20"/>
              </w:rPr>
              <w:t>obj</w:t>
            </w:r>
            <w:r w:rsidR="003C0426">
              <w:rPr>
                <w:b/>
                <w:noProof/>
                <w:sz w:val="20"/>
              </w:rPr>
              <w:t>ect</w:t>
            </w:r>
            <w:r w:rsidRPr="00C33BCA">
              <w:rPr>
                <w:b/>
                <w:noProof/>
                <w:sz w:val="20"/>
              </w:rPr>
              <w:t>_label</w:t>
            </w:r>
            <w:r w:rsidR="00B92AB1" w:rsidRPr="00C33BCA">
              <w:rPr>
                <w:b/>
                <w:noProof/>
                <w:sz w:val="20"/>
              </w:rPr>
              <w:t>_language</w:t>
            </w:r>
          </w:p>
        </w:tc>
        <w:tc>
          <w:tcPr>
            <w:tcW w:w="1157" w:type="dxa"/>
          </w:tcPr>
          <w:p w14:paraId="19724F74" w14:textId="5F44F1FD"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rFonts w:eastAsia="Malgun Gothic"/>
                <w:bCs/>
                <w:sz w:val="20"/>
              </w:rPr>
              <w:t>st</w:t>
            </w:r>
            <w:proofErr w:type="spellEnd"/>
            <w:r w:rsidRPr="00C33BCA">
              <w:rPr>
                <w:rFonts w:eastAsia="Malgun Gothic"/>
                <w:bCs/>
                <w:sz w:val="20"/>
              </w:rPr>
              <w:t>(v)</w:t>
            </w:r>
          </w:p>
        </w:tc>
      </w:tr>
      <w:tr w:rsidR="007A1351" w:rsidRPr="00C33BCA" w14:paraId="49CE0F68" w14:textId="77777777" w:rsidTr="007B33C6">
        <w:trPr>
          <w:cantSplit/>
          <w:jc w:val="center"/>
        </w:trPr>
        <w:tc>
          <w:tcPr>
            <w:tcW w:w="7920" w:type="dxa"/>
          </w:tcPr>
          <w:p w14:paraId="3CBEC183" w14:textId="0BB0F85A"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noProof/>
                <w:sz w:val="20"/>
              </w:rPr>
              <w:t>}</w:t>
            </w:r>
          </w:p>
        </w:tc>
        <w:tc>
          <w:tcPr>
            <w:tcW w:w="1157" w:type="dxa"/>
          </w:tcPr>
          <w:p w14:paraId="7D128039" w14:textId="1F3443FA"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5DEDB035" w14:textId="77777777" w:rsidTr="007B33C6">
        <w:trPr>
          <w:cantSplit/>
          <w:jc w:val="center"/>
        </w:trPr>
        <w:tc>
          <w:tcPr>
            <w:tcW w:w="7920" w:type="dxa"/>
          </w:tcPr>
          <w:p w14:paraId="0131D6A3" w14:textId="71F0C5E5"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t>ar_num_cancel</w:t>
            </w:r>
            <w:r w:rsidR="00A43AE5">
              <w:rPr>
                <w:b/>
                <w:bCs/>
                <w:noProof/>
                <w:sz w:val="20"/>
              </w:rPr>
              <w:t>led</w:t>
            </w:r>
            <w:r w:rsidRPr="00C33BCA">
              <w:rPr>
                <w:b/>
                <w:bCs/>
                <w:noProof/>
                <w:sz w:val="20"/>
              </w:rPr>
              <w:t>_labels</w:t>
            </w:r>
          </w:p>
        </w:tc>
        <w:tc>
          <w:tcPr>
            <w:tcW w:w="1157" w:type="dxa"/>
          </w:tcPr>
          <w:p w14:paraId="7003D420" w14:textId="6B5DD1F4" w:rsidR="007A1351" w:rsidRPr="00B405DE"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B405DE">
              <w:rPr>
                <w:rFonts w:eastAsia="Malgun Gothic"/>
                <w:bCs/>
                <w:sz w:val="20"/>
              </w:rPr>
              <w:t>ue</w:t>
            </w:r>
            <w:proofErr w:type="spellEnd"/>
            <w:r w:rsidRPr="00B405DE">
              <w:rPr>
                <w:rFonts w:eastAsia="Malgun Gothic"/>
                <w:bCs/>
                <w:sz w:val="20"/>
              </w:rPr>
              <w:t>(v)</w:t>
            </w:r>
          </w:p>
        </w:tc>
      </w:tr>
      <w:tr w:rsidR="007A1351" w:rsidRPr="00C33BCA" w14:paraId="06C1D23B" w14:textId="77777777" w:rsidTr="007B33C6">
        <w:trPr>
          <w:cantSplit/>
          <w:jc w:val="center"/>
        </w:trPr>
        <w:tc>
          <w:tcPr>
            <w:tcW w:w="7920" w:type="dxa"/>
          </w:tcPr>
          <w:p w14:paraId="028DCBE2" w14:textId="5A72E7A5" w:rsidR="007A1351" w:rsidRPr="00C33BCA" w:rsidRDefault="007A1351" w:rsidP="00B856D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bCs/>
                <w:sz w:val="20"/>
              </w:rPr>
              <w:t>for(</w:t>
            </w:r>
            <w:r w:rsidR="00854305" w:rsidRPr="00C33BCA">
              <w:rPr>
                <w:bCs/>
                <w:sz w:val="20"/>
              </w:rPr>
              <w:t xml:space="preserve"> </w:t>
            </w:r>
            <w:r w:rsidRPr="00C33BCA">
              <w:rPr>
                <w:bCs/>
                <w:sz w:val="20"/>
              </w:rPr>
              <w:t>i</w:t>
            </w:r>
            <w:r w:rsidR="00C33BCA">
              <w:rPr>
                <w:bCs/>
                <w:sz w:val="20"/>
                <w:lang w:val="en-US"/>
              </w:rPr>
              <w:t xml:space="preserve"> </w:t>
            </w:r>
            <w:r w:rsidR="00854305" w:rsidRPr="00C33BCA">
              <w:rPr>
                <w:bCs/>
                <w:sz w:val="20"/>
              </w:rPr>
              <w:t xml:space="preserve">= </w:t>
            </w:r>
            <w:r w:rsidRPr="00C33BCA">
              <w:rPr>
                <w:bCs/>
                <w:sz w:val="20"/>
              </w:rPr>
              <w:t>0;</w:t>
            </w:r>
            <w:r w:rsidR="00854305" w:rsidRPr="00C33BCA">
              <w:rPr>
                <w:bCs/>
                <w:sz w:val="20"/>
              </w:rPr>
              <w:t xml:space="preserve"> </w:t>
            </w:r>
            <w:r w:rsidRPr="00C33BCA">
              <w:rPr>
                <w:bCs/>
                <w:sz w:val="20"/>
              </w:rPr>
              <w:t>i &lt; </w:t>
            </w:r>
            <w:proofErr w:type="spellStart"/>
            <w:r w:rsidRPr="00C33BCA">
              <w:rPr>
                <w:bCs/>
                <w:noProof/>
                <w:sz w:val="20"/>
              </w:rPr>
              <w:t>ar_num_cancel</w:t>
            </w:r>
            <w:r w:rsidR="00A43AE5">
              <w:rPr>
                <w:bCs/>
                <w:noProof/>
                <w:sz w:val="20"/>
              </w:rPr>
              <w:t>led</w:t>
            </w:r>
            <w:r w:rsidRPr="00C33BCA">
              <w:rPr>
                <w:bCs/>
                <w:noProof/>
                <w:sz w:val="20"/>
              </w:rPr>
              <w:t>_labels</w:t>
            </w:r>
            <w:proofErr w:type="spellEnd"/>
            <w:r w:rsidRPr="00C33BCA">
              <w:rPr>
                <w:bCs/>
                <w:sz w:val="20"/>
              </w:rPr>
              <w:t>;</w:t>
            </w:r>
            <w:r w:rsidR="00854305" w:rsidRPr="00C33BCA">
              <w:rPr>
                <w:bCs/>
                <w:sz w:val="20"/>
              </w:rPr>
              <w:t xml:space="preserve"> i++ </w:t>
            </w:r>
            <w:r w:rsidRPr="00C33BCA">
              <w:rPr>
                <w:bCs/>
                <w:sz w:val="20"/>
              </w:rPr>
              <w:t>)</w:t>
            </w:r>
          </w:p>
        </w:tc>
        <w:tc>
          <w:tcPr>
            <w:tcW w:w="1157" w:type="dxa"/>
          </w:tcPr>
          <w:p w14:paraId="14D33C6D" w14:textId="42179910" w:rsidR="007A1351" w:rsidRPr="00B405DE"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2A3351B4" w14:textId="77777777" w:rsidTr="007B33C6">
        <w:trPr>
          <w:cantSplit/>
          <w:jc w:val="center"/>
        </w:trPr>
        <w:tc>
          <w:tcPr>
            <w:tcW w:w="7920" w:type="dxa"/>
          </w:tcPr>
          <w:p w14:paraId="54AAE77E" w14:textId="14850D8F"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b/>
                <w:bCs/>
                <w:noProof/>
                <w:sz w:val="20"/>
              </w:rPr>
              <w:tab/>
              <w:t>ar_cancel</w:t>
            </w:r>
            <w:r w:rsidR="00A43AE5">
              <w:rPr>
                <w:b/>
                <w:bCs/>
                <w:noProof/>
                <w:sz w:val="20"/>
              </w:rPr>
              <w:t>led</w:t>
            </w:r>
            <w:r w:rsidRPr="00C33BCA">
              <w:rPr>
                <w:b/>
                <w:bCs/>
                <w:noProof/>
                <w:sz w:val="20"/>
              </w:rPr>
              <w:t>_label_idx</w:t>
            </w:r>
            <w:r w:rsidRPr="00C33BCA">
              <w:rPr>
                <w:noProof/>
                <w:sz w:val="20"/>
              </w:rPr>
              <w:t>[</w:t>
            </w:r>
            <w:r w:rsidRPr="00C33BCA">
              <w:rPr>
                <w:bCs/>
                <w:sz w:val="20"/>
              </w:rPr>
              <w:t> </w:t>
            </w:r>
            <w:r w:rsidRPr="00C33BCA">
              <w:rPr>
                <w:noProof/>
                <w:sz w:val="20"/>
              </w:rPr>
              <w:t>i</w:t>
            </w:r>
            <w:r w:rsidRPr="00C33BCA">
              <w:rPr>
                <w:bCs/>
                <w:sz w:val="20"/>
              </w:rPr>
              <w:t> </w:t>
            </w:r>
            <w:r w:rsidRPr="00C33BCA">
              <w:rPr>
                <w:noProof/>
                <w:sz w:val="20"/>
              </w:rPr>
              <w:t>]</w:t>
            </w:r>
          </w:p>
        </w:tc>
        <w:tc>
          <w:tcPr>
            <w:tcW w:w="1157" w:type="dxa"/>
          </w:tcPr>
          <w:p w14:paraId="3B7FA03F" w14:textId="15CE81C2"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sz w:val="20"/>
              </w:rPr>
              <w:t>ue</w:t>
            </w:r>
            <w:proofErr w:type="spellEnd"/>
            <w:r w:rsidRPr="00C33BCA">
              <w:rPr>
                <w:sz w:val="20"/>
              </w:rPr>
              <w:t>(v)</w:t>
            </w:r>
          </w:p>
        </w:tc>
      </w:tr>
      <w:tr w:rsidR="007A1351" w:rsidRPr="00C33BCA" w14:paraId="364CFD83" w14:textId="77777777" w:rsidTr="007B33C6">
        <w:trPr>
          <w:cantSplit/>
          <w:jc w:val="center"/>
        </w:trPr>
        <w:tc>
          <w:tcPr>
            <w:tcW w:w="7920" w:type="dxa"/>
          </w:tcPr>
          <w:p w14:paraId="0DD21E71" w14:textId="02ED5A6F"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b/>
                <w:noProof/>
                <w:sz w:val="20"/>
              </w:rPr>
              <w:t>ar</w:t>
            </w:r>
            <w:r w:rsidRPr="00C33BCA">
              <w:rPr>
                <w:b/>
                <w:bCs/>
                <w:sz w:val="20"/>
              </w:rPr>
              <w:t>_</w:t>
            </w:r>
            <w:proofErr w:type="spellStart"/>
            <w:r w:rsidRPr="00C33BCA">
              <w:rPr>
                <w:b/>
                <w:bCs/>
                <w:sz w:val="20"/>
              </w:rPr>
              <w:t>num_new_labels</w:t>
            </w:r>
            <w:proofErr w:type="spellEnd"/>
          </w:p>
        </w:tc>
        <w:tc>
          <w:tcPr>
            <w:tcW w:w="1157" w:type="dxa"/>
          </w:tcPr>
          <w:p w14:paraId="50E6836E" w14:textId="7C591F7D"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sz w:val="20"/>
              </w:rPr>
              <w:t>ue</w:t>
            </w:r>
            <w:proofErr w:type="spellEnd"/>
            <w:r w:rsidRPr="00C33BCA">
              <w:rPr>
                <w:sz w:val="20"/>
              </w:rPr>
              <w:t>(v)</w:t>
            </w:r>
          </w:p>
        </w:tc>
      </w:tr>
      <w:tr w:rsidR="007A1351" w:rsidRPr="00C33BCA" w14:paraId="271EE0D3" w14:textId="77777777" w:rsidTr="007B33C6">
        <w:trPr>
          <w:cantSplit/>
          <w:jc w:val="center"/>
        </w:trPr>
        <w:tc>
          <w:tcPr>
            <w:tcW w:w="7920" w:type="dxa"/>
          </w:tcPr>
          <w:p w14:paraId="42A6494E" w14:textId="1DBBF036" w:rsidR="007A1351" w:rsidRPr="00C33BCA" w:rsidRDefault="007A1351" w:rsidP="00B856D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405DE">
              <w:rPr>
                <w:b/>
                <w:bCs/>
                <w:noProof/>
                <w:sz w:val="20"/>
              </w:rPr>
              <w:tab/>
            </w:r>
            <w:r w:rsidRPr="00B405DE">
              <w:rPr>
                <w:b/>
                <w:bCs/>
                <w:noProof/>
                <w:sz w:val="20"/>
              </w:rPr>
              <w:tab/>
            </w:r>
            <w:r w:rsidR="00854305" w:rsidRPr="00B405DE">
              <w:rPr>
                <w:bCs/>
                <w:sz w:val="20"/>
              </w:rPr>
              <w:t xml:space="preserve">for( i </w:t>
            </w:r>
            <w:r w:rsidRPr="00B405DE">
              <w:rPr>
                <w:bCs/>
                <w:sz w:val="20"/>
              </w:rPr>
              <w:t>=</w:t>
            </w:r>
            <w:r w:rsidR="00854305" w:rsidRPr="00B405DE">
              <w:rPr>
                <w:bCs/>
                <w:sz w:val="20"/>
              </w:rPr>
              <w:t xml:space="preserve"> </w:t>
            </w:r>
            <w:r w:rsidRPr="00C33BCA">
              <w:rPr>
                <w:bCs/>
                <w:sz w:val="20"/>
              </w:rPr>
              <w:t>0;</w:t>
            </w:r>
            <w:r w:rsidR="00854305" w:rsidRPr="00C33BCA">
              <w:rPr>
                <w:bCs/>
                <w:sz w:val="20"/>
              </w:rPr>
              <w:t xml:space="preserve"> </w:t>
            </w:r>
            <w:r w:rsidRPr="00C33BCA">
              <w:rPr>
                <w:bCs/>
                <w:sz w:val="20"/>
              </w:rPr>
              <w:t>i &lt; </w:t>
            </w:r>
            <w:proofErr w:type="spellStart"/>
            <w:r w:rsidRPr="00C33BCA">
              <w:rPr>
                <w:bCs/>
                <w:noProof/>
                <w:sz w:val="20"/>
              </w:rPr>
              <w:t>ar_num_new_labels</w:t>
            </w:r>
            <w:proofErr w:type="spellEnd"/>
            <w:r w:rsidRPr="00C33BCA">
              <w:rPr>
                <w:bCs/>
                <w:sz w:val="20"/>
              </w:rPr>
              <w:t>;</w:t>
            </w:r>
            <w:r w:rsidR="00854305" w:rsidRPr="00C33BCA">
              <w:rPr>
                <w:bCs/>
                <w:sz w:val="20"/>
              </w:rPr>
              <w:t xml:space="preserve"> i++ </w:t>
            </w:r>
            <w:r w:rsidRPr="00C33BCA">
              <w:rPr>
                <w:bCs/>
                <w:sz w:val="20"/>
              </w:rPr>
              <w:t>)</w:t>
            </w:r>
          </w:p>
        </w:tc>
        <w:tc>
          <w:tcPr>
            <w:tcW w:w="1157" w:type="dxa"/>
          </w:tcPr>
          <w:p w14:paraId="00571074" w14:textId="44EED6FA"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157901E2" w14:textId="77777777" w:rsidTr="007B33C6">
        <w:trPr>
          <w:cantSplit/>
          <w:jc w:val="center"/>
        </w:trPr>
        <w:tc>
          <w:tcPr>
            <w:tcW w:w="7920" w:type="dxa"/>
          </w:tcPr>
          <w:p w14:paraId="66A3B859" w14:textId="21B92FAF" w:rsidR="007A1351" w:rsidRPr="00C33BCA" w:rsidRDefault="007A1351" w:rsidP="007A1351">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b/>
                <w:bCs/>
                <w:noProof/>
                <w:sz w:val="20"/>
              </w:rPr>
              <w:tab/>
              <w:t>ar_label_idx</w:t>
            </w:r>
            <w:r w:rsidRPr="00C33BCA">
              <w:rPr>
                <w:noProof/>
                <w:sz w:val="20"/>
              </w:rPr>
              <w:t>[</w:t>
            </w:r>
            <w:r w:rsidRPr="00C33BCA">
              <w:rPr>
                <w:bCs/>
                <w:sz w:val="20"/>
              </w:rPr>
              <w:t> </w:t>
            </w:r>
            <w:r w:rsidRPr="00C33BCA">
              <w:rPr>
                <w:noProof/>
                <w:sz w:val="20"/>
              </w:rPr>
              <w:t>i</w:t>
            </w:r>
            <w:r w:rsidRPr="00C33BCA">
              <w:rPr>
                <w:bCs/>
                <w:sz w:val="20"/>
              </w:rPr>
              <w:t> </w:t>
            </w:r>
            <w:r w:rsidRPr="00C33BCA">
              <w:rPr>
                <w:noProof/>
                <w:sz w:val="20"/>
              </w:rPr>
              <w:t>]</w:t>
            </w:r>
          </w:p>
        </w:tc>
        <w:tc>
          <w:tcPr>
            <w:tcW w:w="1157" w:type="dxa"/>
          </w:tcPr>
          <w:p w14:paraId="31E41150" w14:textId="0DDB7232" w:rsidR="007A1351" w:rsidRPr="00C33BCA" w:rsidRDefault="007A1351" w:rsidP="007A1351">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sz w:val="20"/>
              </w:rPr>
              <w:t>ue</w:t>
            </w:r>
            <w:proofErr w:type="spellEnd"/>
            <w:r w:rsidRPr="00C33BCA">
              <w:rPr>
                <w:sz w:val="20"/>
              </w:rPr>
              <w:t>(v)</w:t>
            </w:r>
          </w:p>
        </w:tc>
      </w:tr>
      <w:tr w:rsidR="007A1351" w:rsidRPr="00C33BCA" w14:paraId="7EEF51A2" w14:textId="77777777" w:rsidTr="007B33C6">
        <w:trPr>
          <w:cantSplit/>
          <w:jc w:val="center"/>
        </w:trPr>
        <w:tc>
          <w:tcPr>
            <w:tcW w:w="7920" w:type="dxa"/>
          </w:tcPr>
          <w:p w14:paraId="5E49EA15" w14:textId="632F14A3"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33BCA">
              <w:rPr>
                <w:b/>
                <w:bCs/>
                <w:noProof/>
                <w:sz w:val="20"/>
              </w:rPr>
              <w:tab/>
            </w:r>
            <w:r w:rsidRPr="00C33BCA">
              <w:rPr>
                <w:b/>
                <w:bCs/>
                <w:noProof/>
                <w:sz w:val="20"/>
              </w:rPr>
              <w:tab/>
            </w:r>
            <w:r w:rsidRPr="00C33BCA">
              <w:rPr>
                <w:b/>
                <w:bCs/>
                <w:noProof/>
                <w:sz w:val="20"/>
              </w:rPr>
              <w:tab/>
            </w:r>
            <w:r w:rsidRPr="00C33BCA">
              <w:rPr>
                <w:noProof/>
                <w:sz w:val="20"/>
              </w:rPr>
              <w:t>while( !byte_aligned( ) )</w:t>
            </w:r>
          </w:p>
        </w:tc>
        <w:tc>
          <w:tcPr>
            <w:tcW w:w="1157" w:type="dxa"/>
          </w:tcPr>
          <w:p w14:paraId="54A5FD32" w14:textId="203796F8"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37A2D5A2" w14:textId="77777777" w:rsidTr="007B33C6">
        <w:trPr>
          <w:cantSplit/>
          <w:jc w:val="center"/>
        </w:trPr>
        <w:tc>
          <w:tcPr>
            <w:tcW w:w="7920" w:type="dxa"/>
          </w:tcPr>
          <w:p w14:paraId="3E1BB853" w14:textId="4DFB0FC6"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33BCA">
              <w:rPr>
                <w:b/>
                <w:bCs/>
                <w:noProof/>
                <w:sz w:val="20"/>
              </w:rPr>
              <w:tab/>
            </w:r>
            <w:r w:rsidRPr="00C33BCA">
              <w:rPr>
                <w:b/>
                <w:bCs/>
                <w:noProof/>
                <w:sz w:val="20"/>
              </w:rPr>
              <w:tab/>
            </w:r>
            <w:r w:rsidRPr="00C33BCA">
              <w:rPr>
                <w:b/>
                <w:bCs/>
                <w:noProof/>
                <w:sz w:val="20"/>
              </w:rPr>
              <w:tab/>
            </w:r>
            <w:r w:rsidRPr="00C33BCA">
              <w:rPr>
                <w:b/>
                <w:bCs/>
                <w:noProof/>
                <w:sz w:val="20"/>
              </w:rPr>
              <w:tab/>
              <w:t>ar_</w:t>
            </w:r>
            <w:r w:rsidR="00C33BCA">
              <w:rPr>
                <w:b/>
                <w:bCs/>
                <w:noProof/>
                <w:sz w:val="20"/>
              </w:rPr>
              <w:t>bit_equal_to_</w:t>
            </w:r>
            <w:r w:rsidRPr="00C33BCA">
              <w:rPr>
                <w:b/>
                <w:bCs/>
                <w:noProof/>
                <w:sz w:val="20"/>
              </w:rPr>
              <w:t>zero</w:t>
            </w:r>
            <w:r w:rsidRPr="009016A6">
              <w:rPr>
                <w:bCs/>
                <w:noProof/>
                <w:sz w:val="20"/>
              </w:rPr>
              <w:t xml:space="preserve"> </w:t>
            </w:r>
            <w:r w:rsidRPr="00C33BCA">
              <w:rPr>
                <w:noProof/>
                <w:sz w:val="20"/>
              </w:rPr>
              <w:t>/* equal to 0 */</w:t>
            </w:r>
          </w:p>
        </w:tc>
        <w:tc>
          <w:tcPr>
            <w:tcW w:w="1157" w:type="dxa"/>
          </w:tcPr>
          <w:p w14:paraId="487B2763" w14:textId="1D453ACD"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33BCA">
              <w:rPr>
                <w:bCs/>
                <w:noProof/>
                <w:sz w:val="20"/>
              </w:rPr>
              <w:t>f(1)</w:t>
            </w:r>
          </w:p>
        </w:tc>
      </w:tr>
      <w:tr w:rsidR="007A1351" w:rsidRPr="00C33BCA" w14:paraId="4384D3A2" w14:textId="77777777" w:rsidTr="007B33C6">
        <w:trPr>
          <w:cantSplit/>
          <w:jc w:val="center"/>
        </w:trPr>
        <w:tc>
          <w:tcPr>
            <w:tcW w:w="7920" w:type="dxa"/>
          </w:tcPr>
          <w:p w14:paraId="7CEA8B6E" w14:textId="3398F5B3" w:rsidR="007A1351" w:rsidRPr="00B405DE"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B405DE">
              <w:rPr>
                <w:b/>
                <w:noProof/>
                <w:sz w:val="20"/>
              </w:rPr>
              <w:tab/>
            </w:r>
            <w:r w:rsidRPr="00B405DE">
              <w:rPr>
                <w:b/>
                <w:noProof/>
                <w:sz w:val="20"/>
              </w:rPr>
              <w:tab/>
            </w:r>
            <w:r w:rsidRPr="00B405DE">
              <w:rPr>
                <w:b/>
                <w:noProof/>
                <w:sz w:val="20"/>
              </w:rPr>
              <w:tab/>
            </w:r>
            <w:r w:rsidRPr="00B405DE">
              <w:rPr>
                <w:b/>
                <w:bCs/>
                <w:noProof/>
                <w:sz w:val="20"/>
              </w:rPr>
              <w:t>ar</w:t>
            </w:r>
            <w:r w:rsidRPr="00B405DE">
              <w:rPr>
                <w:b/>
                <w:noProof/>
                <w:sz w:val="20"/>
              </w:rPr>
              <w:t>_label</w:t>
            </w:r>
            <w:r w:rsidRPr="009016A6">
              <w:rPr>
                <w:noProof/>
                <w:sz w:val="20"/>
              </w:rPr>
              <w:t>[</w:t>
            </w:r>
            <w:r w:rsidRPr="00B405DE">
              <w:rPr>
                <w:bCs/>
                <w:sz w:val="20"/>
              </w:rPr>
              <w:t> </w:t>
            </w:r>
            <w:r w:rsidRPr="00B405DE">
              <w:rPr>
                <w:bCs/>
                <w:noProof/>
                <w:sz w:val="20"/>
              </w:rPr>
              <w:t>ar_label_idx[</w:t>
            </w:r>
            <w:r w:rsidRPr="00B405DE">
              <w:rPr>
                <w:bCs/>
                <w:sz w:val="20"/>
              </w:rPr>
              <w:t> </w:t>
            </w:r>
            <w:r w:rsidRPr="00B405DE">
              <w:rPr>
                <w:bCs/>
                <w:noProof/>
                <w:sz w:val="20"/>
              </w:rPr>
              <w:t>i</w:t>
            </w:r>
            <w:r w:rsidRPr="00B405DE">
              <w:rPr>
                <w:bCs/>
                <w:sz w:val="20"/>
              </w:rPr>
              <w:t> </w:t>
            </w:r>
            <w:r w:rsidRPr="00B405DE">
              <w:rPr>
                <w:bCs/>
                <w:noProof/>
                <w:sz w:val="20"/>
              </w:rPr>
              <w:t>]</w:t>
            </w:r>
            <w:r w:rsidRPr="00B405DE">
              <w:rPr>
                <w:bCs/>
                <w:sz w:val="20"/>
              </w:rPr>
              <w:t> ]</w:t>
            </w:r>
          </w:p>
        </w:tc>
        <w:tc>
          <w:tcPr>
            <w:tcW w:w="1157" w:type="dxa"/>
          </w:tcPr>
          <w:p w14:paraId="4CF3E429" w14:textId="06244E55"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C33BCA">
              <w:rPr>
                <w:rFonts w:eastAsia="Malgun Gothic"/>
                <w:bCs/>
                <w:sz w:val="20"/>
              </w:rPr>
              <w:t>st</w:t>
            </w:r>
            <w:proofErr w:type="spellEnd"/>
            <w:r w:rsidRPr="00C33BCA">
              <w:rPr>
                <w:rFonts w:eastAsia="Malgun Gothic"/>
                <w:bCs/>
                <w:sz w:val="20"/>
              </w:rPr>
              <w:t>(v)</w:t>
            </w:r>
          </w:p>
        </w:tc>
      </w:tr>
      <w:tr w:rsidR="007A1351" w:rsidRPr="00C33BCA" w14:paraId="14EFFBB5" w14:textId="77777777" w:rsidTr="007B33C6">
        <w:trPr>
          <w:cantSplit/>
          <w:jc w:val="center"/>
        </w:trPr>
        <w:tc>
          <w:tcPr>
            <w:tcW w:w="7920" w:type="dxa"/>
          </w:tcPr>
          <w:p w14:paraId="59B7C66A" w14:textId="0B6B8A1B"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b/>
                <w:bCs/>
                <w:noProof/>
                <w:sz w:val="20"/>
              </w:rPr>
              <w:tab/>
            </w:r>
            <w:r w:rsidRPr="00C33BCA">
              <w:rPr>
                <w:noProof/>
                <w:sz w:val="20"/>
              </w:rPr>
              <w:t>}</w:t>
            </w:r>
          </w:p>
        </w:tc>
        <w:tc>
          <w:tcPr>
            <w:tcW w:w="1157" w:type="dxa"/>
          </w:tcPr>
          <w:p w14:paraId="7A43C52B" w14:textId="379DE58E"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6A7C1BBA" w14:textId="77777777" w:rsidTr="00302E0F">
        <w:trPr>
          <w:cantSplit/>
          <w:jc w:val="center"/>
        </w:trPr>
        <w:tc>
          <w:tcPr>
            <w:tcW w:w="7920" w:type="dxa"/>
          </w:tcPr>
          <w:p w14:paraId="115BBC15" w14:textId="2041E7F6"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r>
            <w:r w:rsidRPr="00C33BCA">
              <w:rPr>
                <w:noProof/>
                <w:sz w:val="20"/>
              </w:rPr>
              <w:t>}</w:t>
            </w:r>
          </w:p>
        </w:tc>
        <w:tc>
          <w:tcPr>
            <w:tcW w:w="1157" w:type="dxa"/>
          </w:tcPr>
          <w:p w14:paraId="074B2FF9" w14:textId="77777777"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3FA95E75" w14:textId="77777777" w:rsidTr="007B33C6">
        <w:trPr>
          <w:cantSplit/>
          <w:jc w:val="center"/>
        </w:trPr>
        <w:tc>
          <w:tcPr>
            <w:tcW w:w="7920" w:type="dxa"/>
          </w:tcPr>
          <w:p w14:paraId="5598169C" w14:textId="14DF38BF"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33BCA">
              <w:rPr>
                <w:b/>
                <w:bCs/>
                <w:noProof/>
                <w:sz w:val="20"/>
              </w:rPr>
              <w:tab/>
              <w:t>ar</w:t>
            </w:r>
            <w:r w:rsidRPr="00C33BCA">
              <w:rPr>
                <w:b/>
                <w:bCs/>
                <w:sz w:val="20"/>
              </w:rPr>
              <w:t>_</w:t>
            </w:r>
            <w:proofErr w:type="spellStart"/>
            <w:r w:rsidRPr="00C33BCA">
              <w:rPr>
                <w:b/>
                <w:bCs/>
                <w:sz w:val="20"/>
              </w:rPr>
              <w:t>num_cancel</w:t>
            </w:r>
            <w:r w:rsidR="00A43AE5">
              <w:rPr>
                <w:b/>
                <w:bCs/>
                <w:sz w:val="20"/>
              </w:rPr>
              <w:t>led</w:t>
            </w:r>
            <w:r w:rsidRPr="00C33BCA">
              <w:rPr>
                <w:b/>
                <w:bCs/>
                <w:sz w:val="20"/>
              </w:rPr>
              <w:t>_</w:t>
            </w:r>
            <w:r w:rsidR="00ED53D5" w:rsidRPr="00C33BCA">
              <w:rPr>
                <w:b/>
                <w:bCs/>
                <w:sz w:val="20"/>
              </w:rPr>
              <w:t>obj</w:t>
            </w:r>
            <w:r w:rsidR="003C0426">
              <w:rPr>
                <w:b/>
                <w:bCs/>
                <w:sz w:val="20"/>
              </w:rPr>
              <w:t>ect</w:t>
            </w:r>
            <w:r w:rsidRPr="00C33BCA">
              <w:rPr>
                <w:b/>
                <w:bCs/>
                <w:sz w:val="20"/>
              </w:rPr>
              <w:t>s</w:t>
            </w:r>
            <w:proofErr w:type="spellEnd"/>
          </w:p>
        </w:tc>
        <w:tc>
          <w:tcPr>
            <w:tcW w:w="1157" w:type="dxa"/>
          </w:tcPr>
          <w:p w14:paraId="46A83FEE" w14:textId="135A0742" w:rsidR="007A1351" w:rsidRPr="00B405DE"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spellStart"/>
            <w:r w:rsidRPr="00B405DE">
              <w:rPr>
                <w:sz w:val="20"/>
              </w:rPr>
              <w:t>ue</w:t>
            </w:r>
            <w:proofErr w:type="spellEnd"/>
            <w:r w:rsidRPr="00B405DE">
              <w:rPr>
                <w:sz w:val="20"/>
              </w:rPr>
              <w:t>(v)</w:t>
            </w:r>
          </w:p>
        </w:tc>
      </w:tr>
      <w:tr w:rsidR="007A1351" w:rsidRPr="00C33BCA" w14:paraId="2BB1D1D8" w14:textId="77777777" w:rsidTr="007B33C6">
        <w:trPr>
          <w:cantSplit/>
          <w:jc w:val="center"/>
        </w:trPr>
        <w:tc>
          <w:tcPr>
            <w:tcW w:w="7920" w:type="dxa"/>
          </w:tcPr>
          <w:p w14:paraId="7E311594" w14:textId="19AA2723" w:rsidR="007A1351" w:rsidRPr="00B405DE" w:rsidRDefault="007A1351" w:rsidP="00B856D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lang w:eastAsia="ko-KR"/>
              </w:rPr>
            </w:pPr>
            <w:r w:rsidRPr="00B405DE">
              <w:rPr>
                <w:b/>
                <w:bCs/>
                <w:noProof/>
                <w:sz w:val="20"/>
              </w:rPr>
              <w:tab/>
            </w:r>
            <w:r w:rsidRPr="00B405DE">
              <w:rPr>
                <w:bCs/>
                <w:sz w:val="20"/>
              </w:rPr>
              <w:t>for(</w:t>
            </w:r>
            <w:r w:rsidR="00854305" w:rsidRPr="00B405DE">
              <w:rPr>
                <w:bCs/>
                <w:sz w:val="20"/>
              </w:rPr>
              <w:t xml:space="preserve"> i</w:t>
            </w:r>
            <w:r w:rsidR="00B405DE">
              <w:rPr>
                <w:bCs/>
                <w:sz w:val="20"/>
                <w:lang w:val="en-US"/>
              </w:rPr>
              <w:t xml:space="preserve"> </w:t>
            </w:r>
            <w:r w:rsidRPr="00B405DE">
              <w:rPr>
                <w:bCs/>
                <w:sz w:val="20"/>
              </w:rPr>
              <w:t>=</w:t>
            </w:r>
            <w:r w:rsidR="00854305" w:rsidRPr="00B405DE">
              <w:rPr>
                <w:bCs/>
                <w:sz w:val="20"/>
              </w:rPr>
              <w:t xml:space="preserve"> </w:t>
            </w:r>
            <w:r w:rsidRPr="00B405DE">
              <w:rPr>
                <w:bCs/>
                <w:sz w:val="20"/>
              </w:rPr>
              <w:t>0;</w:t>
            </w:r>
            <w:r w:rsidR="00854305" w:rsidRPr="00B405DE">
              <w:rPr>
                <w:bCs/>
                <w:sz w:val="20"/>
              </w:rPr>
              <w:t xml:space="preserve"> </w:t>
            </w:r>
            <w:r w:rsidRPr="00B405DE">
              <w:rPr>
                <w:bCs/>
                <w:sz w:val="20"/>
              </w:rPr>
              <w:t>i &lt; </w:t>
            </w:r>
            <w:proofErr w:type="spellStart"/>
            <w:r w:rsidRPr="00B405DE">
              <w:rPr>
                <w:bCs/>
                <w:noProof/>
                <w:sz w:val="20"/>
              </w:rPr>
              <w:t>ar_num_cancel</w:t>
            </w:r>
            <w:r w:rsidR="00A43AE5">
              <w:rPr>
                <w:bCs/>
                <w:noProof/>
                <w:sz w:val="20"/>
              </w:rPr>
              <w:t>led</w:t>
            </w:r>
            <w:r w:rsidRPr="00B405DE">
              <w:rPr>
                <w:bCs/>
                <w:noProof/>
                <w:sz w:val="20"/>
              </w:rPr>
              <w:t>_</w:t>
            </w:r>
            <w:r w:rsidR="00ED53D5" w:rsidRPr="00B405DE">
              <w:rPr>
                <w:bCs/>
                <w:noProof/>
                <w:sz w:val="20"/>
              </w:rPr>
              <w:t>obj</w:t>
            </w:r>
            <w:r w:rsidR="003C0426">
              <w:rPr>
                <w:bCs/>
                <w:noProof/>
                <w:sz w:val="20"/>
              </w:rPr>
              <w:t>ect</w:t>
            </w:r>
            <w:r w:rsidRPr="00B405DE">
              <w:rPr>
                <w:bCs/>
                <w:noProof/>
                <w:sz w:val="20"/>
              </w:rPr>
              <w:t>s</w:t>
            </w:r>
            <w:proofErr w:type="spellEnd"/>
            <w:r w:rsidRPr="00B405DE">
              <w:rPr>
                <w:bCs/>
                <w:sz w:val="20"/>
              </w:rPr>
              <w:t>;</w:t>
            </w:r>
            <w:r w:rsidR="00854305" w:rsidRPr="00B405DE">
              <w:rPr>
                <w:bCs/>
                <w:sz w:val="20"/>
              </w:rPr>
              <w:t xml:space="preserve"> </w:t>
            </w:r>
            <w:r w:rsidRPr="00B405DE">
              <w:rPr>
                <w:bCs/>
                <w:sz w:val="20"/>
              </w:rPr>
              <w:t>i++</w:t>
            </w:r>
            <w:r w:rsidR="00854305" w:rsidRPr="00B405DE">
              <w:rPr>
                <w:bCs/>
                <w:sz w:val="20"/>
              </w:rPr>
              <w:t xml:space="preserve"> </w:t>
            </w:r>
            <w:r w:rsidRPr="00B405DE">
              <w:rPr>
                <w:bCs/>
                <w:sz w:val="20"/>
              </w:rPr>
              <w:t>)</w:t>
            </w:r>
          </w:p>
        </w:tc>
        <w:tc>
          <w:tcPr>
            <w:tcW w:w="1157" w:type="dxa"/>
          </w:tcPr>
          <w:p w14:paraId="3C15CEF8"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7A1351" w:rsidRPr="00C33BCA" w14:paraId="60A5DEA5" w14:textId="77777777" w:rsidTr="007B33C6">
        <w:trPr>
          <w:cantSplit/>
          <w:jc w:val="center"/>
        </w:trPr>
        <w:tc>
          <w:tcPr>
            <w:tcW w:w="7920" w:type="dxa"/>
          </w:tcPr>
          <w:p w14:paraId="443616CE" w14:textId="4E8B3D0E"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t>ar_cancel</w:t>
            </w:r>
            <w:r w:rsidR="00A43AE5">
              <w:rPr>
                <w:b/>
                <w:bCs/>
                <w:noProof/>
                <w:sz w:val="20"/>
              </w:rPr>
              <w:t>led</w:t>
            </w:r>
            <w:r w:rsidRPr="009016A6">
              <w:rPr>
                <w:b/>
                <w:bCs/>
                <w:noProof/>
                <w:sz w:val="20"/>
              </w:rPr>
              <w:t>_</w:t>
            </w:r>
            <w:r w:rsidR="00ED53D5" w:rsidRPr="009016A6">
              <w:rPr>
                <w:b/>
                <w:bCs/>
                <w:noProof/>
                <w:sz w:val="20"/>
              </w:rPr>
              <w:t>obj</w:t>
            </w:r>
            <w:r w:rsidR="003C0426">
              <w:rPr>
                <w:b/>
                <w:bCs/>
                <w:noProof/>
                <w:sz w:val="20"/>
              </w:rPr>
              <w:t>ect</w:t>
            </w:r>
            <w:r w:rsidRPr="009016A6">
              <w:rPr>
                <w:b/>
                <w:bCs/>
                <w:noProof/>
                <w:sz w:val="20"/>
              </w:rPr>
              <w:t>_idx</w:t>
            </w:r>
            <w:r w:rsidRPr="009016A6">
              <w:rPr>
                <w:noProof/>
                <w:sz w:val="20"/>
              </w:rPr>
              <w:t>[</w:t>
            </w:r>
            <w:r w:rsidRPr="009016A6">
              <w:rPr>
                <w:bCs/>
                <w:sz w:val="20"/>
              </w:rPr>
              <w:t> </w:t>
            </w:r>
            <w:r w:rsidRPr="009016A6">
              <w:rPr>
                <w:noProof/>
                <w:sz w:val="20"/>
              </w:rPr>
              <w:t>i</w:t>
            </w:r>
            <w:r w:rsidRPr="009016A6">
              <w:rPr>
                <w:bCs/>
                <w:sz w:val="20"/>
              </w:rPr>
              <w:t> </w:t>
            </w:r>
            <w:r w:rsidRPr="009016A6">
              <w:rPr>
                <w:noProof/>
                <w:sz w:val="20"/>
              </w:rPr>
              <w:t>]</w:t>
            </w:r>
          </w:p>
        </w:tc>
        <w:tc>
          <w:tcPr>
            <w:tcW w:w="1157" w:type="dxa"/>
          </w:tcPr>
          <w:p w14:paraId="6A15C7FB" w14:textId="67530D02"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bCs/>
                <w:noProof/>
                <w:sz w:val="20"/>
              </w:rPr>
              <w:t>ue(v)</w:t>
            </w:r>
          </w:p>
        </w:tc>
      </w:tr>
      <w:tr w:rsidR="007A1351" w:rsidRPr="00C33BCA" w14:paraId="7FF8D2D1" w14:textId="77777777" w:rsidTr="007B33C6">
        <w:trPr>
          <w:cantSplit/>
          <w:jc w:val="center"/>
        </w:trPr>
        <w:tc>
          <w:tcPr>
            <w:tcW w:w="7920" w:type="dxa"/>
          </w:tcPr>
          <w:p w14:paraId="57D0632C" w14:textId="567E6663"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t>ar</w:t>
            </w:r>
            <w:r w:rsidRPr="009016A6">
              <w:rPr>
                <w:b/>
                <w:bCs/>
                <w:sz w:val="20"/>
              </w:rPr>
              <w:t>_num_</w:t>
            </w:r>
            <w:r w:rsidR="00ED53D5" w:rsidRPr="009016A6">
              <w:rPr>
                <w:b/>
                <w:bCs/>
                <w:sz w:val="20"/>
              </w:rPr>
              <w:t>obj</w:t>
            </w:r>
            <w:r w:rsidR="003C0426">
              <w:rPr>
                <w:b/>
                <w:bCs/>
                <w:sz w:val="20"/>
              </w:rPr>
              <w:t>ect</w:t>
            </w:r>
            <w:r w:rsidRPr="009016A6">
              <w:rPr>
                <w:b/>
                <w:bCs/>
                <w:sz w:val="20"/>
              </w:rPr>
              <w:t>s_minus1</w:t>
            </w:r>
          </w:p>
        </w:tc>
        <w:tc>
          <w:tcPr>
            <w:tcW w:w="1157" w:type="dxa"/>
          </w:tcPr>
          <w:p w14:paraId="70797E8D" w14:textId="071666F2"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spellStart"/>
            <w:r w:rsidRPr="009016A6">
              <w:rPr>
                <w:sz w:val="20"/>
              </w:rPr>
              <w:t>ue</w:t>
            </w:r>
            <w:proofErr w:type="spellEnd"/>
            <w:r w:rsidRPr="009016A6">
              <w:rPr>
                <w:sz w:val="20"/>
              </w:rPr>
              <w:t>(v)</w:t>
            </w:r>
          </w:p>
        </w:tc>
      </w:tr>
      <w:tr w:rsidR="007A1351" w:rsidRPr="00C33BCA" w14:paraId="5746B1D8" w14:textId="77777777" w:rsidTr="007B33C6">
        <w:trPr>
          <w:cantSplit/>
          <w:jc w:val="center"/>
        </w:trPr>
        <w:tc>
          <w:tcPr>
            <w:tcW w:w="7920" w:type="dxa"/>
          </w:tcPr>
          <w:p w14:paraId="1AB6A0D7" w14:textId="02EBE170" w:rsidR="007A1351" w:rsidRPr="00C33BCA" w:rsidRDefault="007A1351" w:rsidP="0085430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Cs/>
                <w:sz w:val="20"/>
              </w:rPr>
              <w:t>for(</w:t>
            </w:r>
            <w:r w:rsidR="00854305" w:rsidRPr="009016A6">
              <w:rPr>
                <w:bCs/>
                <w:sz w:val="20"/>
              </w:rPr>
              <w:t xml:space="preserve"> i</w:t>
            </w:r>
            <w:r w:rsidR="00B405DE">
              <w:rPr>
                <w:bCs/>
                <w:sz w:val="20"/>
              </w:rPr>
              <w:t xml:space="preserve"> </w:t>
            </w:r>
            <w:r w:rsidR="00854305" w:rsidRPr="009016A6">
              <w:rPr>
                <w:bCs/>
                <w:sz w:val="20"/>
              </w:rPr>
              <w:t xml:space="preserve">= </w:t>
            </w:r>
            <w:r w:rsidRPr="009016A6">
              <w:rPr>
                <w:bCs/>
                <w:sz w:val="20"/>
              </w:rPr>
              <w:t>0;</w:t>
            </w:r>
            <w:r w:rsidR="00854305" w:rsidRPr="009016A6">
              <w:rPr>
                <w:bCs/>
                <w:sz w:val="20"/>
              </w:rPr>
              <w:t xml:space="preserve"> </w:t>
            </w:r>
            <w:r w:rsidRPr="009016A6">
              <w:rPr>
                <w:bCs/>
                <w:sz w:val="20"/>
              </w:rPr>
              <w:t>i  &lt;=  </w:t>
            </w:r>
            <w:r w:rsidRPr="009016A6">
              <w:rPr>
                <w:bCs/>
                <w:noProof/>
                <w:sz w:val="20"/>
              </w:rPr>
              <w:t>ar_num_</w:t>
            </w:r>
            <w:r w:rsidR="00ED53D5" w:rsidRPr="009016A6">
              <w:rPr>
                <w:bCs/>
                <w:noProof/>
                <w:sz w:val="20"/>
              </w:rPr>
              <w:t>obj</w:t>
            </w:r>
            <w:r w:rsidR="003C0426">
              <w:rPr>
                <w:bCs/>
                <w:noProof/>
                <w:sz w:val="20"/>
              </w:rPr>
              <w:t>ect</w:t>
            </w:r>
            <w:r w:rsidRPr="009016A6">
              <w:rPr>
                <w:bCs/>
                <w:noProof/>
                <w:sz w:val="20"/>
              </w:rPr>
              <w:t>s</w:t>
            </w:r>
            <w:r w:rsidRPr="009016A6">
              <w:rPr>
                <w:bCs/>
                <w:sz w:val="20"/>
              </w:rPr>
              <w:t>_minus1;i++</w:t>
            </w:r>
            <w:r w:rsidR="00854305" w:rsidRPr="009016A6">
              <w:rPr>
                <w:bCs/>
                <w:sz w:val="20"/>
              </w:rPr>
              <w:t xml:space="preserve"> </w:t>
            </w:r>
            <w:r w:rsidRPr="009016A6">
              <w:rPr>
                <w:bCs/>
                <w:sz w:val="20"/>
              </w:rPr>
              <w:t>) {</w:t>
            </w:r>
          </w:p>
        </w:tc>
        <w:tc>
          <w:tcPr>
            <w:tcW w:w="1157" w:type="dxa"/>
          </w:tcPr>
          <w:p w14:paraId="6B45291A"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6D55D685" w14:textId="77777777" w:rsidTr="007B33C6">
        <w:trPr>
          <w:cantSplit/>
          <w:jc w:val="center"/>
        </w:trPr>
        <w:tc>
          <w:tcPr>
            <w:tcW w:w="7920" w:type="dxa"/>
          </w:tcPr>
          <w:p w14:paraId="64072DBA" w14:textId="1573B9E0"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t>ar_</w:t>
            </w:r>
            <w:r w:rsidR="00ED53D5" w:rsidRPr="009016A6">
              <w:rPr>
                <w:b/>
                <w:bCs/>
                <w:noProof/>
                <w:sz w:val="20"/>
              </w:rPr>
              <w:t>obj</w:t>
            </w:r>
            <w:r w:rsidR="003C0426">
              <w:rPr>
                <w:b/>
                <w:bCs/>
                <w:noProof/>
                <w:sz w:val="20"/>
              </w:rPr>
              <w:t>ect</w:t>
            </w:r>
            <w:r w:rsidRPr="009016A6">
              <w:rPr>
                <w:b/>
                <w:bCs/>
                <w:noProof/>
                <w:sz w:val="20"/>
              </w:rPr>
              <w:t>_idx</w:t>
            </w:r>
            <w:r w:rsidRPr="009016A6">
              <w:rPr>
                <w:noProof/>
                <w:sz w:val="20"/>
              </w:rPr>
              <w:t>[</w:t>
            </w:r>
            <w:r w:rsidRPr="009016A6">
              <w:rPr>
                <w:bCs/>
                <w:sz w:val="20"/>
              </w:rPr>
              <w:t> </w:t>
            </w:r>
            <w:r w:rsidRPr="009016A6">
              <w:rPr>
                <w:noProof/>
                <w:sz w:val="20"/>
              </w:rPr>
              <w:t>i</w:t>
            </w:r>
            <w:r w:rsidRPr="009016A6">
              <w:rPr>
                <w:bCs/>
                <w:sz w:val="20"/>
              </w:rPr>
              <w:t> </w:t>
            </w:r>
            <w:r w:rsidRPr="009016A6">
              <w:rPr>
                <w:noProof/>
                <w:sz w:val="20"/>
              </w:rPr>
              <w:t>]</w:t>
            </w:r>
          </w:p>
        </w:tc>
        <w:tc>
          <w:tcPr>
            <w:tcW w:w="1157" w:type="dxa"/>
          </w:tcPr>
          <w:p w14:paraId="0272132A" w14:textId="4BC143F4"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bCs/>
                <w:noProof/>
                <w:sz w:val="20"/>
              </w:rPr>
              <w:t>ue(v)</w:t>
            </w:r>
          </w:p>
        </w:tc>
      </w:tr>
      <w:tr w:rsidR="007A1351" w:rsidRPr="00C33BCA" w14:paraId="17CCD44C" w14:textId="77777777" w:rsidTr="007B33C6">
        <w:trPr>
          <w:cantSplit/>
          <w:jc w:val="center"/>
        </w:trPr>
        <w:tc>
          <w:tcPr>
            <w:tcW w:w="7920" w:type="dxa"/>
          </w:tcPr>
          <w:p w14:paraId="24387769" w14:textId="0F181E80"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t>ar</w:t>
            </w:r>
            <w:r w:rsidRPr="009016A6">
              <w:rPr>
                <w:b/>
                <w:noProof/>
                <w:sz w:val="20"/>
              </w:rPr>
              <w:t>_new_</w:t>
            </w:r>
            <w:r w:rsidR="00ED53D5" w:rsidRPr="009016A6">
              <w:rPr>
                <w:b/>
                <w:noProof/>
                <w:sz w:val="20"/>
              </w:rPr>
              <w:t>obj</w:t>
            </w:r>
            <w:r w:rsidR="003C0426">
              <w:rPr>
                <w:b/>
                <w:noProof/>
                <w:sz w:val="20"/>
              </w:rPr>
              <w:t>ect</w:t>
            </w:r>
            <w:r w:rsidRPr="009016A6">
              <w:rPr>
                <w:b/>
                <w:noProof/>
                <w:sz w:val="20"/>
              </w:rPr>
              <w:t>_flag[</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2549B5B6" w14:textId="783CDAC4"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sz w:val="20"/>
              </w:rPr>
              <w:t>u(1)</w:t>
            </w:r>
          </w:p>
        </w:tc>
      </w:tr>
      <w:tr w:rsidR="007A1351" w:rsidRPr="00C33BCA" w14:paraId="2B3FF8A2" w14:textId="77777777" w:rsidTr="007B33C6">
        <w:trPr>
          <w:cantSplit/>
          <w:jc w:val="center"/>
        </w:trPr>
        <w:tc>
          <w:tcPr>
            <w:tcW w:w="7920" w:type="dxa"/>
          </w:tcPr>
          <w:p w14:paraId="157B161F" w14:textId="41BB8318" w:rsidR="007A1351" w:rsidRPr="00C33BCA" w:rsidRDefault="007A1351" w:rsidP="0085430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Cs/>
                <w:noProof/>
                <w:sz w:val="20"/>
              </w:rPr>
              <w:tab/>
              <w:t>if(</w:t>
            </w:r>
            <w:r w:rsidR="00305859" w:rsidRPr="009016A6">
              <w:rPr>
                <w:bCs/>
                <w:noProof/>
                <w:sz w:val="20"/>
              </w:rPr>
              <w:t> </w:t>
            </w:r>
            <w:r w:rsidRPr="009016A6">
              <w:rPr>
                <w:bCs/>
                <w:noProof/>
                <w:sz w:val="20"/>
              </w:rPr>
              <w:t>!ar</w:t>
            </w:r>
            <w:r w:rsidRPr="009016A6">
              <w:rPr>
                <w:noProof/>
                <w:sz w:val="20"/>
              </w:rPr>
              <w:t>_new_</w:t>
            </w:r>
            <w:r w:rsidR="00ED53D5" w:rsidRPr="009016A6">
              <w:rPr>
                <w:noProof/>
                <w:sz w:val="20"/>
              </w:rPr>
              <w:t>obj</w:t>
            </w:r>
            <w:r w:rsidR="003C0426">
              <w:rPr>
                <w:noProof/>
                <w:sz w:val="20"/>
              </w:rPr>
              <w:t>ect</w:t>
            </w:r>
            <w:r w:rsidRPr="009016A6">
              <w:rPr>
                <w:noProof/>
                <w:sz w:val="20"/>
              </w:rPr>
              <w:t>_flag[</w:t>
            </w:r>
            <w:r w:rsidRPr="009016A6">
              <w:rPr>
                <w:bCs/>
                <w:sz w:val="20"/>
              </w:rPr>
              <w:t> </w:t>
            </w:r>
            <w:proofErr w:type="spellStart"/>
            <w:r w:rsidRPr="009016A6">
              <w:rPr>
                <w:noProof/>
                <w:sz w:val="20"/>
              </w:rPr>
              <w:t>ar_</w:t>
            </w:r>
            <w:r w:rsidR="00ED53D5" w:rsidRPr="009016A6">
              <w:rPr>
                <w:noProof/>
                <w:sz w:val="20"/>
              </w:rPr>
              <w:t>obj</w:t>
            </w:r>
            <w:r w:rsidR="003C0426">
              <w:rPr>
                <w:noProof/>
                <w:sz w:val="20"/>
              </w:rPr>
              <w:t>ect</w:t>
            </w:r>
            <w:r w:rsidRPr="009016A6">
              <w:rPr>
                <w:noProof/>
                <w:sz w:val="20"/>
              </w:rPr>
              <w:t>_idx</w:t>
            </w:r>
            <w:proofErr w:type="spellEnd"/>
            <w:r w:rsidRPr="009016A6">
              <w:rPr>
                <w:noProof/>
                <w:sz w:val="20"/>
              </w:rPr>
              <w:t>[</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r w:rsidR="008713CE">
              <w:rPr>
                <w:bCs/>
                <w:sz w:val="20"/>
              </w:rPr>
              <w:t> </w:t>
            </w:r>
            <w:r w:rsidRPr="009016A6">
              <w:rPr>
                <w:bCs/>
                <w:noProof/>
                <w:sz w:val="20"/>
              </w:rPr>
              <w:t>)</w:t>
            </w:r>
          </w:p>
        </w:tc>
        <w:tc>
          <w:tcPr>
            <w:tcW w:w="1157" w:type="dxa"/>
          </w:tcPr>
          <w:p w14:paraId="2E0C5C5C"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6CC65C49" w14:textId="77777777" w:rsidTr="007B33C6">
        <w:trPr>
          <w:cantSplit/>
          <w:jc w:val="center"/>
        </w:trPr>
        <w:tc>
          <w:tcPr>
            <w:tcW w:w="7920" w:type="dxa"/>
          </w:tcPr>
          <w:p w14:paraId="0E8C42AD" w14:textId="7E9ABBDC"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t>ar_</w:t>
            </w:r>
            <w:r w:rsidRPr="009016A6">
              <w:rPr>
                <w:b/>
                <w:noProof/>
                <w:sz w:val="20"/>
              </w:rPr>
              <w:t>bounding_box_update_flag[</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35E6A7F6" w14:textId="6816745D"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sz w:val="20"/>
              </w:rPr>
              <w:t>u(1)</w:t>
            </w:r>
          </w:p>
        </w:tc>
      </w:tr>
      <w:tr w:rsidR="007A1351" w:rsidRPr="00C33BCA" w14:paraId="21ED3669" w14:textId="77777777" w:rsidTr="007B33C6">
        <w:trPr>
          <w:cantSplit/>
          <w:jc w:val="center"/>
        </w:trPr>
        <w:tc>
          <w:tcPr>
            <w:tcW w:w="7920" w:type="dxa"/>
          </w:tcPr>
          <w:p w14:paraId="5BEBAE7C" w14:textId="03E99D28" w:rsidR="007A1351" w:rsidRPr="00C33BCA" w:rsidRDefault="007A1351" w:rsidP="00B405D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lastRenderedPageBreak/>
              <w:tab/>
            </w:r>
            <w:r w:rsidRPr="009016A6">
              <w:rPr>
                <w:b/>
                <w:bCs/>
                <w:noProof/>
                <w:sz w:val="20"/>
              </w:rPr>
              <w:tab/>
            </w:r>
            <w:r w:rsidRPr="009016A6">
              <w:rPr>
                <w:noProof/>
                <w:sz w:val="20"/>
              </w:rPr>
              <w:t>if(</w:t>
            </w:r>
            <w:r w:rsidR="00305859" w:rsidRPr="009016A6">
              <w:rPr>
                <w:noProof/>
                <w:sz w:val="20"/>
              </w:rPr>
              <w:t> </w:t>
            </w:r>
            <w:r w:rsidRPr="009016A6">
              <w:rPr>
                <w:bCs/>
                <w:noProof/>
                <w:sz w:val="20"/>
              </w:rPr>
              <w:t>ar</w:t>
            </w:r>
            <w:r w:rsidRPr="009016A6">
              <w:rPr>
                <w:noProof/>
                <w:sz w:val="20"/>
              </w:rPr>
              <w:t>_new_</w:t>
            </w:r>
            <w:r w:rsidR="00ED53D5" w:rsidRPr="009016A6">
              <w:rPr>
                <w:noProof/>
                <w:sz w:val="20"/>
              </w:rPr>
              <w:t>obj</w:t>
            </w:r>
            <w:r w:rsidR="003C0426">
              <w:rPr>
                <w:noProof/>
                <w:sz w:val="20"/>
              </w:rPr>
              <w:t>ect</w:t>
            </w:r>
            <w:r w:rsidRPr="009016A6">
              <w:rPr>
                <w:noProof/>
                <w:sz w:val="20"/>
              </w:rPr>
              <w:t>_flag</w:t>
            </w:r>
            <w:r w:rsidRPr="009016A6">
              <w:rPr>
                <w:bCs/>
                <w:noProof/>
                <w:sz w:val="20"/>
              </w:rPr>
              <w:t>[</w:t>
            </w:r>
            <w:r w:rsidRPr="009016A6">
              <w:rPr>
                <w:bCs/>
                <w:sz w:val="20"/>
              </w:rPr>
              <w:t> </w:t>
            </w:r>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r w:rsidR="00B405DE">
              <w:rPr>
                <w:bCs/>
                <w:sz w:val="20"/>
              </w:rPr>
              <w:t> </w:t>
            </w:r>
            <w:r w:rsidRPr="009016A6">
              <w:rPr>
                <w:bCs/>
                <w:sz w:val="20"/>
              </w:rPr>
              <w:t>&amp;&amp;</w:t>
            </w:r>
            <w:r w:rsidR="00B405DE">
              <w:rPr>
                <w:bCs/>
                <w:sz w:val="20"/>
              </w:rPr>
              <w:t> </w:t>
            </w:r>
            <w:r w:rsidR="00305859" w:rsidRPr="009016A6">
              <w:rPr>
                <w:bCs/>
                <w:sz w:val="20"/>
              </w:rPr>
              <w:t> </w:t>
            </w:r>
            <w:proofErr w:type="spellStart"/>
            <w:r w:rsidRPr="009016A6">
              <w:rPr>
                <w:noProof/>
                <w:sz w:val="20"/>
              </w:rPr>
              <w:t>ar_</w:t>
            </w:r>
            <w:r w:rsidR="00ED53D5" w:rsidRPr="009016A6">
              <w:rPr>
                <w:noProof/>
                <w:sz w:val="20"/>
              </w:rPr>
              <w:t>obj</w:t>
            </w:r>
            <w:r w:rsidR="003C0426">
              <w:rPr>
                <w:noProof/>
                <w:sz w:val="20"/>
              </w:rPr>
              <w:t>ect</w:t>
            </w:r>
            <w:r w:rsidRPr="009016A6">
              <w:rPr>
                <w:noProof/>
                <w:sz w:val="20"/>
              </w:rPr>
              <w:t>_label_present_flag</w:t>
            </w:r>
            <w:proofErr w:type="spellEnd"/>
            <w:r w:rsidR="00305859" w:rsidRPr="009016A6">
              <w:rPr>
                <w:noProof/>
                <w:sz w:val="20"/>
              </w:rPr>
              <w:t> </w:t>
            </w:r>
            <w:r w:rsidR="00854305" w:rsidRPr="009016A6">
              <w:rPr>
                <w:noProof/>
                <w:sz w:val="20"/>
              </w:rPr>
              <w:t>)</w:t>
            </w:r>
          </w:p>
        </w:tc>
        <w:tc>
          <w:tcPr>
            <w:tcW w:w="1157" w:type="dxa"/>
          </w:tcPr>
          <w:p w14:paraId="7B91C2DB"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7EA17EEE" w14:textId="77777777" w:rsidTr="007B33C6">
        <w:trPr>
          <w:cantSplit/>
          <w:jc w:val="center"/>
        </w:trPr>
        <w:tc>
          <w:tcPr>
            <w:tcW w:w="7920" w:type="dxa"/>
          </w:tcPr>
          <w:p w14:paraId="29509867" w14:textId="7C5E8CD8" w:rsidR="007A1351" w:rsidRPr="00C33BCA" w:rsidRDefault="007A1351" w:rsidP="0085746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t>ar_</w:t>
            </w:r>
            <w:r w:rsidR="00ED53D5" w:rsidRPr="009016A6">
              <w:rPr>
                <w:b/>
                <w:bCs/>
                <w:noProof/>
                <w:sz w:val="20"/>
              </w:rPr>
              <w:t>obj</w:t>
            </w:r>
            <w:r w:rsidR="003C0426">
              <w:rPr>
                <w:b/>
                <w:bCs/>
                <w:noProof/>
                <w:sz w:val="20"/>
              </w:rPr>
              <w:t>ect</w:t>
            </w:r>
            <w:r w:rsidRPr="009016A6">
              <w:rPr>
                <w:b/>
                <w:bCs/>
                <w:noProof/>
                <w:sz w:val="20"/>
              </w:rPr>
              <w:t>_label_id</w:t>
            </w:r>
            <w:ins w:id="36" w:author="Jill Boyce" w:date="2018-12-18T17:18:00Z">
              <w:r w:rsidR="00857466">
                <w:rPr>
                  <w:b/>
                  <w:bCs/>
                  <w:noProof/>
                  <w:sz w:val="20"/>
                </w:rPr>
                <w:t>x</w:t>
              </w:r>
            </w:ins>
            <w:del w:id="37" w:author="Jill Boyce" w:date="2018-12-18T17:18:00Z">
              <w:r w:rsidRPr="009016A6" w:rsidDel="00857466">
                <w:rPr>
                  <w:b/>
                  <w:bCs/>
                  <w:noProof/>
                  <w:sz w:val="20"/>
                </w:rPr>
                <w:delText>c</w:delText>
              </w:r>
            </w:del>
            <w:r w:rsidRPr="009016A6">
              <w:rPr>
                <w:noProof/>
                <w:sz w:val="20"/>
              </w:rPr>
              <w:t>[</w:t>
            </w:r>
            <w:r w:rsidR="00854305" w:rsidRPr="009016A6">
              <w:rPr>
                <w:noProof/>
                <w:sz w:val="20"/>
              </w:rPr>
              <w:t> </w:t>
            </w:r>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13F37A24" w14:textId="29475B54"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roofErr w:type="spellStart"/>
            <w:r w:rsidRPr="009016A6">
              <w:rPr>
                <w:sz w:val="20"/>
              </w:rPr>
              <w:t>ue</w:t>
            </w:r>
            <w:proofErr w:type="spellEnd"/>
            <w:r w:rsidRPr="009016A6">
              <w:rPr>
                <w:sz w:val="20"/>
              </w:rPr>
              <w:t>(v)</w:t>
            </w:r>
          </w:p>
        </w:tc>
      </w:tr>
      <w:tr w:rsidR="007A1351" w:rsidRPr="00C33BCA" w14:paraId="10CF996D" w14:textId="77777777" w:rsidTr="007B33C6">
        <w:trPr>
          <w:cantSplit/>
          <w:jc w:val="center"/>
        </w:trPr>
        <w:tc>
          <w:tcPr>
            <w:tcW w:w="7920" w:type="dxa"/>
          </w:tcPr>
          <w:p w14:paraId="66B83744" w14:textId="35922EB0" w:rsidR="007A1351" w:rsidRPr="00C33BCA" w:rsidRDefault="007A1351" w:rsidP="0085430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noProof/>
                <w:sz w:val="20"/>
              </w:rPr>
              <w:t>if(</w:t>
            </w:r>
            <w:r w:rsidR="00305859" w:rsidRPr="009016A6">
              <w:rPr>
                <w:noProof/>
                <w:sz w:val="20"/>
              </w:rPr>
              <w:t> </w:t>
            </w:r>
            <w:r w:rsidRPr="009016A6">
              <w:rPr>
                <w:noProof/>
                <w:sz w:val="20"/>
              </w:rPr>
              <w:t>ar_partial_</w:t>
            </w:r>
            <w:r w:rsidR="00ED53D5" w:rsidRPr="009016A6">
              <w:rPr>
                <w:noProof/>
                <w:sz w:val="20"/>
              </w:rPr>
              <w:t>obj</w:t>
            </w:r>
            <w:r w:rsidR="003C0426">
              <w:rPr>
                <w:noProof/>
                <w:sz w:val="20"/>
              </w:rPr>
              <w:t>ect</w:t>
            </w:r>
            <w:r w:rsidRPr="009016A6">
              <w:rPr>
                <w:noProof/>
                <w:sz w:val="20"/>
              </w:rPr>
              <w:t>_flag_present_flag</w:t>
            </w:r>
            <w:r w:rsidR="00305859" w:rsidRPr="009016A6">
              <w:rPr>
                <w:noProof/>
                <w:sz w:val="20"/>
              </w:rPr>
              <w:t> </w:t>
            </w:r>
            <w:r w:rsidRPr="009016A6">
              <w:rPr>
                <w:noProof/>
                <w:sz w:val="20"/>
              </w:rPr>
              <w:t>)</w:t>
            </w:r>
          </w:p>
        </w:tc>
        <w:tc>
          <w:tcPr>
            <w:tcW w:w="1157" w:type="dxa"/>
          </w:tcPr>
          <w:p w14:paraId="442D16C7"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22952659" w14:textId="77777777" w:rsidTr="007B33C6">
        <w:trPr>
          <w:cantSplit/>
          <w:jc w:val="center"/>
        </w:trPr>
        <w:tc>
          <w:tcPr>
            <w:tcW w:w="7920" w:type="dxa"/>
          </w:tcPr>
          <w:p w14:paraId="59B2410C" w14:textId="34951A9E"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t>ar_partial_</w:t>
            </w:r>
            <w:r w:rsidR="00ED53D5" w:rsidRPr="009016A6">
              <w:rPr>
                <w:b/>
                <w:bCs/>
                <w:noProof/>
                <w:sz w:val="20"/>
              </w:rPr>
              <w:t>obj</w:t>
            </w:r>
            <w:r w:rsidR="003C0426">
              <w:rPr>
                <w:b/>
                <w:bCs/>
                <w:noProof/>
                <w:sz w:val="20"/>
              </w:rPr>
              <w:t>ect</w:t>
            </w:r>
            <w:r w:rsidRPr="009016A6">
              <w:rPr>
                <w:b/>
                <w:bCs/>
                <w:noProof/>
                <w:sz w:val="20"/>
              </w:rPr>
              <w:t>_flag</w:t>
            </w:r>
            <w:r w:rsidRPr="009016A6">
              <w:rPr>
                <w:noProof/>
                <w:sz w:val="20"/>
              </w:rPr>
              <w:t>[</w:t>
            </w:r>
            <w:r w:rsidRPr="009016A6">
              <w:rPr>
                <w:bCs/>
                <w:sz w:val="20"/>
              </w:rPr>
              <w:t> </w:t>
            </w:r>
            <w:proofErr w:type="spellStart"/>
            <w:r w:rsidR="00854305" w:rsidRPr="009016A6">
              <w:rPr>
                <w:noProof/>
                <w:sz w:val="20"/>
              </w:rPr>
              <w:t>ar_</w:t>
            </w:r>
            <w:r w:rsidR="00ED53D5" w:rsidRPr="009016A6">
              <w:rPr>
                <w:noProof/>
                <w:sz w:val="20"/>
              </w:rPr>
              <w:t>obj</w:t>
            </w:r>
            <w:r w:rsidR="003C0426">
              <w:rPr>
                <w:noProof/>
                <w:sz w:val="20"/>
              </w:rPr>
              <w:t>ect</w:t>
            </w:r>
            <w:r w:rsidR="00854305" w:rsidRPr="009016A6">
              <w:rPr>
                <w:noProof/>
                <w:sz w:val="20"/>
              </w:rPr>
              <w:t>_idx</w:t>
            </w:r>
            <w:proofErr w:type="spellEnd"/>
            <w:r w:rsidRPr="009016A6">
              <w:rPr>
                <w:noProof/>
                <w:sz w:val="20"/>
              </w:rPr>
              <w:t>[</w:t>
            </w:r>
            <w:r w:rsidR="00854305" w:rsidRPr="009016A6">
              <w:rPr>
                <w:noProof/>
                <w:sz w:val="20"/>
              </w:rPr>
              <w:t> i </w:t>
            </w:r>
            <w:r w:rsidRPr="009016A6">
              <w:rPr>
                <w:noProof/>
                <w:sz w:val="20"/>
              </w:rPr>
              <w:t>]</w:t>
            </w:r>
            <w:r w:rsidR="008713CE">
              <w:rPr>
                <w:noProof/>
                <w:sz w:val="20"/>
              </w:rPr>
              <w:t> </w:t>
            </w:r>
            <w:r w:rsidRPr="009016A6">
              <w:rPr>
                <w:noProof/>
                <w:sz w:val="20"/>
              </w:rPr>
              <w:t>]</w:t>
            </w:r>
          </w:p>
        </w:tc>
        <w:tc>
          <w:tcPr>
            <w:tcW w:w="1157" w:type="dxa"/>
          </w:tcPr>
          <w:p w14:paraId="2676472C" w14:textId="39CD0855"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sz w:val="20"/>
              </w:rPr>
              <w:t>u(1)</w:t>
            </w:r>
          </w:p>
        </w:tc>
      </w:tr>
      <w:tr w:rsidR="007A1351" w:rsidRPr="00C33BCA" w14:paraId="0CC3D06A" w14:textId="77777777" w:rsidTr="007B33C6">
        <w:trPr>
          <w:cantSplit/>
          <w:jc w:val="center"/>
        </w:trPr>
        <w:tc>
          <w:tcPr>
            <w:tcW w:w="7920" w:type="dxa"/>
          </w:tcPr>
          <w:p w14:paraId="431746E4" w14:textId="57A42546" w:rsidR="007A1351" w:rsidRPr="00C33BCA" w:rsidRDefault="007A1351" w:rsidP="00FA313E">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9016A6">
              <w:rPr>
                <w:b/>
                <w:bCs/>
                <w:noProof/>
                <w:sz w:val="20"/>
              </w:rPr>
              <w:tab/>
            </w:r>
            <w:r w:rsidRPr="009016A6">
              <w:rPr>
                <w:b/>
                <w:bCs/>
                <w:noProof/>
                <w:sz w:val="20"/>
              </w:rPr>
              <w:tab/>
            </w:r>
            <w:r w:rsidRPr="009016A6">
              <w:rPr>
                <w:noProof/>
                <w:sz w:val="20"/>
              </w:rPr>
              <w:t>if(</w:t>
            </w:r>
            <w:r w:rsidR="00305859" w:rsidRPr="009016A6">
              <w:rPr>
                <w:noProof/>
                <w:sz w:val="20"/>
              </w:rPr>
              <w:t> </w:t>
            </w:r>
            <w:r w:rsidRPr="009016A6">
              <w:rPr>
                <w:bCs/>
                <w:noProof/>
                <w:sz w:val="20"/>
              </w:rPr>
              <w:t>ar_</w:t>
            </w:r>
            <w:ins w:id="38" w:author="Jill Boyce" w:date="2018-12-18T17:50:00Z">
              <w:del w:id="39" w:author="Gary Sullivan" w:date="2018-12-19T18:07:00Z">
                <w:r w:rsidR="00FA313E" w:rsidRPr="009016A6" w:rsidDel="002F669D">
                  <w:rPr>
                    <w:bCs/>
                    <w:noProof/>
                    <w:sz w:val="20"/>
                  </w:rPr>
                  <w:delText xml:space="preserve"> </w:delText>
                </w:r>
              </w:del>
            </w:ins>
            <w:del w:id="40" w:author="Jill Boyce" w:date="2018-12-18T17:50:00Z">
              <w:r w:rsidR="00ED53D5" w:rsidRPr="009016A6" w:rsidDel="00FA313E">
                <w:rPr>
                  <w:bCs/>
                  <w:noProof/>
                  <w:sz w:val="20"/>
                </w:rPr>
                <w:delText>obj</w:delText>
              </w:r>
              <w:r w:rsidR="003C0426" w:rsidDel="00FA313E">
                <w:rPr>
                  <w:bCs/>
                  <w:noProof/>
                  <w:sz w:val="20"/>
                </w:rPr>
                <w:delText>ect</w:delText>
              </w:r>
              <w:r w:rsidRPr="009016A6" w:rsidDel="00FA313E">
                <w:rPr>
                  <w:bCs/>
                  <w:noProof/>
                  <w:sz w:val="20"/>
                </w:rPr>
                <w:delText>_</w:delText>
              </w:r>
            </w:del>
            <w:r w:rsidR="00854305" w:rsidRPr="009016A6">
              <w:rPr>
                <w:noProof/>
                <w:sz w:val="20"/>
              </w:rPr>
              <w:t>bounding_box_update_flag[ </w:t>
            </w:r>
            <w:r w:rsidRPr="009016A6">
              <w:rPr>
                <w:noProof/>
                <w:sz w:val="20"/>
              </w:rPr>
              <w:t>ar</w:t>
            </w:r>
            <w:r w:rsidRPr="009016A6">
              <w:rPr>
                <w:bCs/>
                <w:noProof/>
                <w:sz w:val="20"/>
              </w:rPr>
              <w:t>_</w:t>
            </w:r>
            <w:r w:rsidR="00ED53D5" w:rsidRPr="009016A6">
              <w:rPr>
                <w:bCs/>
                <w:noProof/>
                <w:sz w:val="20"/>
              </w:rPr>
              <w:t>obj</w:t>
            </w:r>
            <w:r w:rsidR="003C0426">
              <w:rPr>
                <w:bCs/>
                <w:noProof/>
                <w:sz w:val="20"/>
              </w:rPr>
              <w:t>ect</w:t>
            </w:r>
            <w:r w:rsidRPr="009016A6">
              <w:rPr>
                <w:bCs/>
                <w:noProof/>
                <w:sz w:val="20"/>
              </w:rPr>
              <w:t>_idx[</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r w:rsidR="00B405DE">
              <w:rPr>
                <w:bCs/>
                <w:sz w:val="20"/>
              </w:rPr>
              <w:t>  </w:t>
            </w:r>
            <w:r w:rsidRPr="009016A6">
              <w:rPr>
                <w:bCs/>
                <w:noProof/>
                <w:sz w:val="20"/>
              </w:rPr>
              <w:t>|</w:t>
            </w:r>
            <w:r w:rsidRPr="009016A6">
              <w:rPr>
                <w:bCs/>
                <w:sz w:val="20"/>
              </w:rPr>
              <w:t> </w:t>
            </w:r>
            <w:r w:rsidRPr="009016A6">
              <w:rPr>
                <w:bCs/>
                <w:noProof/>
                <w:sz w:val="20"/>
              </w:rPr>
              <w:t>|</w:t>
            </w:r>
            <w:r w:rsidR="00B405DE">
              <w:rPr>
                <w:bCs/>
                <w:noProof/>
                <w:sz w:val="20"/>
              </w:rPr>
              <w:br/>
            </w:r>
            <w:r w:rsidRPr="009016A6">
              <w:rPr>
                <w:b/>
                <w:bCs/>
                <w:noProof/>
                <w:sz w:val="20"/>
              </w:rPr>
              <w:tab/>
            </w:r>
            <w:r w:rsidRPr="009016A6">
              <w:rPr>
                <w:b/>
                <w:bCs/>
                <w:noProof/>
                <w:sz w:val="20"/>
              </w:rPr>
              <w:tab/>
            </w:r>
            <w:r w:rsidRPr="009016A6">
              <w:rPr>
                <w:b/>
                <w:bCs/>
                <w:noProof/>
                <w:sz w:val="20"/>
              </w:rPr>
              <w:tab/>
            </w:r>
            <w:r w:rsidR="00305859" w:rsidRPr="009016A6">
              <w:rPr>
                <w:b/>
                <w:bCs/>
                <w:noProof/>
                <w:sz w:val="20"/>
              </w:rPr>
              <w:t> </w:t>
            </w:r>
            <w:r w:rsidRPr="009016A6">
              <w:rPr>
                <w:bCs/>
                <w:noProof/>
                <w:sz w:val="20"/>
              </w:rPr>
              <w:t>ar</w:t>
            </w:r>
            <w:r w:rsidRPr="009016A6">
              <w:rPr>
                <w:noProof/>
                <w:sz w:val="20"/>
              </w:rPr>
              <w:t>_new_</w:t>
            </w:r>
            <w:r w:rsidR="00ED53D5" w:rsidRPr="009016A6">
              <w:rPr>
                <w:noProof/>
                <w:sz w:val="20"/>
              </w:rPr>
              <w:t>obj</w:t>
            </w:r>
            <w:r w:rsidR="003C0426">
              <w:rPr>
                <w:noProof/>
                <w:sz w:val="20"/>
              </w:rPr>
              <w:t>ect</w:t>
            </w:r>
            <w:r w:rsidRPr="009016A6">
              <w:rPr>
                <w:noProof/>
                <w:sz w:val="20"/>
              </w:rPr>
              <w:t>_flag</w:t>
            </w:r>
            <w:r w:rsidRPr="009016A6">
              <w:rPr>
                <w:bCs/>
                <w:noProof/>
                <w:sz w:val="20"/>
              </w:rPr>
              <w:t>[</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r w:rsidR="00B405DE">
              <w:rPr>
                <w:bCs/>
                <w:sz w:val="20"/>
              </w:rPr>
              <w:t> </w:t>
            </w:r>
            <w:r w:rsidR="00305859" w:rsidRPr="009016A6">
              <w:rPr>
                <w:noProof/>
                <w:sz w:val="20"/>
              </w:rPr>
              <w:t>)</w:t>
            </w:r>
            <w:r w:rsidR="00B405DE">
              <w:rPr>
                <w:noProof/>
                <w:sz w:val="20"/>
              </w:rPr>
              <w:t xml:space="preserve"> </w:t>
            </w:r>
            <w:r w:rsidRPr="009016A6">
              <w:rPr>
                <w:noProof/>
                <w:sz w:val="20"/>
              </w:rPr>
              <w:t>{</w:t>
            </w:r>
            <w:ins w:id="41" w:author="Gary Sullivan" w:date="2018-12-19T18:35:00Z">
              <w:r w:rsidR="00AC3A6A">
                <w:rPr>
                  <w:noProof/>
                  <w:sz w:val="20"/>
                </w:rPr>
                <w:t xml:space="preserve"> [Ed. (GJS): </w:t>
              </w:r>
            </w:ins>
            <w:ins w:id="42" w:author="Gary Sullivan" w:date="2018-12-19T18:37:00Z">
              <w:r w:rsidR="00AC3A6A">
                <w:rPr>
                  <w:noProof/>
                  <w:sz w:val="20"/>
                </w:rPr>
                <w:t xml:space="preserve">Suggest </w:t>
              </w:r>
            </w:ins>
            <w:ins w:id="43" w:author="Gary Sullivan" w:date="2018-12-19T18:41:00Z">
              <w:r w:rsidR="005251BA">
                <w:rPr>
                  <w:noProof/>
                  <w:sz w:val="20"/>
                </w:rPr>
                <w:t>to insert byte alignment bits here or use</w:t>
              </w:r>
            </w:ins>
            <w:ins w:id="44" w:author="Gary Sullivan" w:date="2018-12-19T18:36:00Z">
              <w:r w:rsidR="00AC3A6A">
                <w:rPr>
                  <w:noProof/>
                  <w:sz w:val="20"/>
                </w:rPr>
                <w:t xml:space="preserve"> ue(v) coding for the bounding box </w:t>
              </w:r>
            </w:ins>
            <w:ins w:id="45" w:author="Gary Sullivan" w:date="2018-12-19T18:37:00Z">
              <w:r w:rsidR="00AC3A6A">
                <w:rPr>
                  <w:noProof/>
                  <w:sz w:val="20"/>
                </w:rPr>
                <w:t>syntax elements</w:t>
              </w:r>
            </w:ins>
            <w:ins w:id="46" w:author="Gary Sullivan" w:date="2018-12-19T18:39:00Z">
              <w:r w:rsidR="005251BA">
                <w:rPr>
                  <w:noProof/>
                  <w:sz w:val="20"/>
                </w:rPr>
                <w:t>, since this position is not byte aligned</w:t>
              </w:r>
            </w:ins>
            <w:ins w:id="47" w:author="Gary Sullivan" w:date="2018-12-19T18:41:00Z">
              <w:r w:rsidR="005251BA">
                <w:rPr>
                  <w:noProof/>
                  <w:sz w:val="20"/>
                </w:rPr>
                <w:t>.</w:t>
              </w:r>
            </w:ins>
            <w:ins w:id="48" w:author="Gary Sullivan" w:date="2018-12-19T18:37:00Z">
              <w:r w:rsidR="00AC3A6A">
                <w:rPr>
                  <w:noProof/>
                  <w:sz w:val="20"/>
                </w:rPr>
                <w:t>]</w:t>
              </w:r>
            </w:ins>
          </w:p>
        </w:tc>
        <w:tc>
          <w:tcPr>
            <w:tcW w:w="1157" w:type="dxa"/>
          </w:tcPr>
          <w:p w14:paraId="6F077942"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43F5C725" w14:textId="77777777" w:rsidTr="007B33C6">
        <w:trPr>
          <w:cantSplit/>
          <w:jc w:val="center"/>
        </w:trPr>
        <w:tc>
          <w:tcPr>
            <w:tcW w:w="7920" w:type="dxa"/>
          </w:tcPr>
          <w:p w14:paraId="1B42958F" w14:textId="38F67D2D"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t>ar</w:t>
            </w:r>
            <w:r w:rsidRPr="009016A6">
              <w:rPr>
                <w:b/>
                <w:noProof/>
                <w:sz w:val="20"/>
              </w:rPr>
              <w:t>_</w:t>
            </w:r>
            <w:del w:id="49" w:author="Gary Sullivan" w:date="2018-12-19T18:19:00Z">
              <w:r w:rsidR="00ED53D5" w:rsidRPr="009016A6" w:rsidDel="00D9535D">
                <w:rPr>
                  <w:b/>
                  <w:bCs/>
                  <w:noProof/>
                  <w:sz w:val="20"/>
                </w:rPr>
                <w:delText>obj</w:delText>
              </w:r>
              <w:r w:rsidR="003C0426" w:rsidDel="00D9535D">
                <w:rPr>
                  <w:b/>
                  <w:bCs/>
                  <w:noProof/>
                  <w:sz w:val="20"/>
                </w:rPr>
                <w:delText>ect</w:delText>
              </w:r>
            </w:del>
            <w:ins w:id="50" w:author="Gary Sullivan" w:date="2018-12-19T18:19:00Z">
              <w:r w:rsidR="00D9535D">
                <w:rPr>
                  <w:b/>
                  <w:bCs/>
                  <w:noProof/>
                  <w:sz w:val="20"/>
                </w:rPr>
                <w:t>bounding_box</w:t>
              </w:r>
            </w:ins>
            <w:r w:rsidRPr="009016A6">
              <w:rPr>
                <w:b/>
                <w:bCs/>
                <w:noProof/>
                <w:sz w:val="20"/>
              </w:rPr>
              <w:t>_top[</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6470518F" w14:textId="4BFA0BF1"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rFonts w:eastAsia="Malgun Gothic"/>
                <w:bCs/>
                <w:sz w:val="20"/>
              </w:rPr>
              <w:t>u(16)</w:t>
            </w:r>
          </w:p>
        </w:tc>
      </w:tr>
      <w:tr w:rsidR="007A1351" w:rsidRPr="00C33BCA" w14:paraId="2DC593F6" w14:textId="77777777" w:rsidTr="007B33C6">
        <w:trPr>
          <w:cantSplit/>
          <w:jc w:val="center"/>
        </w:trPr>
        <w:tc>
          <w:tcPr>
            <w:tcW w:w="7920" w:type="dxa"/>
          </w:tcPr>
          <w:p w14:paraId="41BE5539" w14:textId="714544A7"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r>
            <w:r w:rsidRPr="009016A6">
              <w:rPr>
                <w:b/>
                <w:noProof/>
                <w:sz w:val="20"/>
              </w:rPr>
              <w:t>ar_</w:t>
            </w:r>
            <w:del w:id="51" w:author="Gary Sullivan" w:date="2018-12-19T18:19:00Z">
              <w:r w:rsidR="00ED53D5" w:rsidRPr="009016A6" w:rsidDel="00D9535D">
                <w:rPr>
                  <w:b/>
                  <w:noProof/>
                  <w:sz w:val="20"/>
                </w:rPr>
                <w:delText>obj</w:delText>
              </w:r>
              <w:r w:rsidR="003C0426" w:rsidDel="00D9535D">
                <w:rPr>
                  <w:b/>
                  <w:noProof/>
                  <w:sz w:val="20"/>
                </w:rPr>
                <w:delText>ect</w:delText>
              </w:r>
            </w:del>
            <w:ins w:id="52" w:author="Gary Sullivan" w:date="2018-12-19T18:19:00Z">
              <w:r w:rsidR="00D9535D">
                <w:rPr>
                  <w:b/>
                  <w:noProof/>
                  <w:sz w:val="20"/>
                </w:rPr>
                <w:t>bounding_box</w:t>
              </w:r>
            </w:ins>
            <w:r w:rsidRPr="009016A6">
              <w:rPr>
                <w:b/>
                <w:noProof/>
                <w:sz w:val="20"/>
              </w:rPr>
              <w:t>_left</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3DD84B17" w14:textId="3737C98B"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rFonts w:eastAsia="Malgun Gothic"/>
                <w:bCs/>
                <w:sz w:val="20"/>
              </w:rPr>
              <w:t>u(16)</w:t>
            </w:r>
          </w:p>
        </w:tc>
      </w:tr>
      <w:tr w:rsidR="007A1351" w:rsidRPr="00C33BCA" w14:paraId="342F1E59" w14:textId="77777777" w:rsidTr="007B33C6">
        <w:trPr>
          <w:cantSplit/>
          <w:jc w:val="center"/>
        </w:trPr>
        <w:tc>
          <w:tcPr>
            <w:tcW w:w="7920" w:type="dxa"/>
          </w:tcPr>
          <w:p w14:paraId="23DEAB4D" w14:textId="7A69016C"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r>
            <w:r w:rsidRPr="009016A6">
              <w:rPr>
                <w:b/>
                <w:noProof/>
                <w:sz w:val="20"/>
              </w:rPr>
              <w:t>ar_</w:t>
            </w:r>
            <w:ins w:id="53" w:author="Gary Sullivan" w:date="2018-12-19T18:19:00Z">
              <w:r w:rsidR="00D9535D">
                <w:rPr>
                  <w:b/>
                  <w:noProof/>
                  <w:sz w:val="20"/>
                </w:rPr>
                <w:t>bounding_box</w:t>
              </w:r>
            </w:ins>
            <w:del w:id="54" w:author="Gary Sullivan" w:date="2018-12-19T18:19:00Z">
              <w:r w:rsidR="00ED53D5" w:rsidRPr="009016A6" w:rsidDel="00D9535D">
                <w:rPr>
                  <w:b/>
                  <w:noProof/>
                  <w:sz w:val="20"/>
                </w:rPr>
                <w:delText>obj</w:delText>
              </w:r>
              <w:r w:rsidR="003C0426" w:rsidDel="00D9535D">
                <w:rPr>
                  <w:b/>
                  <w:noProof/>
                  <w:sz w:val="20"/>
                </w:rPr>
                <w:delText>ect</w:delText>
              </w:r>
            </w:del>
            <w:r w:rsidRPr="009016A6">
              <w:rPr>
                <w:b/>
                <w:noProof/>
                <w:sz w:val="20"/>
              </w:rPr>
              <w:t>_</w:t>
            </w:r>
            <w:r w:rsidRPr="009016A6">
              <w:rPr>
                <w:b/>
                <w:bCs/>
                <w:noProof/>
                <w:sz w:val="20"/>
              </w:rPr>
              <w:t>width</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305E7EB1" w14:textId="770E1F6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rFonts w:eastAsia="Malgun Gothic"/>
                <w:bCs/>
                <w:sz w:val="20"/>
              </w:rPr>
              <w:t>u(16)</w:t>
            </w:r>
          </w:p>
        </w:tc>
      </w:tr>
      <w:tr w:rsidR="007A1351" w:rsidRPr="00C33BCA" w14:paraId="73F18623" w14:textId="77777777" w:rsidTr="007B33C6">
        <w:trPr>
          <w:cantSplit/>
          <w:jc w:val="center"/>
        </w:trPr>
        <w:tc>
          <w:tcPr>
            <w:tcW w:w="7920" w:type="dxa"/>
          </w:tcPr>
          <w:p w14:paraId="79908536" w14:textId="126AC20C" w:rsidR="007A1351" w:rsidRPr="00C33BCA" w:rsidRDefault="007A1351" w:rsidP="009016A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bCs/>
                <w:noProof/>
                <w:sz w:val="20"/>
              </w:rPr>
              <w:tab/>
            </w:r>
            <w:r w:rsidRPr="009016A6">
              <w:rPr>
                <w:b/>
                <w:bCs/>
                <w:noProof/>
                <w:sz w:val="20"/>
              </w:rPr>
              <w:tab/>
            </w:r>
            <w:r w:rsidRPr="009016A6">
              <w:rPr>
                <w:b/>
                <w:bCs/>
                <w:noProof/>
                <w:sz w:val="20"/>
              </w:rPr>
              <w:tab/>
            </w:r>
            <w:r w:rsidRPr="009016A6">
              <w:rPr>
                <w:b/>
                <w:noProof/>
                <w:sz w:val="20"/>
              </w:rPr>
              <w:t>ar_</w:t>
            </w:r>
            <w:ins w:id="55" w:author="Gary Sullivan" w:date="2018-12-19T18:19:00Z">
              <w:r w:rsidR="00D9535D">
                <w:rPr>
                  <w:b/>
                  <w:noProof/>
                  <w:sz w:val="20"/>
                </w:rPr>
                <w:t>bou</w:t>
              </w:r>
            </w:ins>
            <w:ins w:id="56" w:author="Gary Sullivan" w:date="2018-12-19T18:20:00Z">
              <w:r w:rsidR="00D9535D">
                <w:rPr>
                  <w:b/>
                  <w:noProof/>
                  <w:sz w:val="20"/>
                </w:rPr>
                <w:t>nding_box</w:t>
              </w:r>
            </w:ins>
            <w:del w:id="57" w:author="Gary Sullivan" w:date="2018-12-19T18:19:00Z">
              <w:r w:rsidR="00ED53D5" w:rsidRPr="009016A6" w:rsidDel="00D9535D">
                <w:rPr>
                  <w:b/>
                  <w:noProof/>
                  <w:sz w:val="20"/>
                </w:rPr>
                <w:delText>obj</w:delText>
              </w:r>
              <w:r w:rsidR="003C0426" w:rsidDel="00D9535D">
                <w:rPr>
                  <w:b/>
                  <w:noProof/>
                  <w:sz w:val="20"/>
                </w:rPr>
                <w:delText>ect</w:delText>
              </w:r>
            </w:del>
            <w:r w:rsidRPr="009016A6">
              <w:rPr>
                <w:b/>
                <w:noProof/>
                <w:sz w:val="20"/>
              </w:rPr>
              <w:t>_</w:t>
            </w:r>
            <w:r w:rsidRPr="009016A6">
              <w:rPr>
                <w:b/>
                <w:bCs/>
                <w:noProof/>
                <w:sz w:val="20"/>
              </w:rPr>
              <w:t>height</w:t>
            </w:r>
            <w:r w:rsidRPr="009016A6">
              <w:rPr>
                <w:bCs/>
                <w:sz w:val="20"/>
              </w:rPr>
              <w:t>[ </w:t>
            </w:r>
            <w:proofErr w:type="spellStart"/>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proofErr w:type="spellEnd"/>
            <w:r w:rsidRPr="009016A6">
              <w:rPr>
                <w:bCs/>
                <w:noProof/>
                <w:sz w:val="20"/>
              </w:rPr>
              <w:t>[</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38536FB7" w14:textId="344B56C0" w:rsidR="007A1351" w:rsidRPr="00C33BCA" w:rsidRDefault="007A1351" w:rsidP="009016A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rFonts w:eastAsia="Malgun Gothic"/>
                <w:bCs/>
                <w:sz w:val="20"/>
              </w:rPr>
              <w:t>u(16)</w:t>
            </w:r>
          </w:p>
        </w:tc>
      </w:tr>
      <w:tr w:rsidR="007A1351" w:rsidRPr="00C33BCA" w14:paraId="48B69604" w14:textId="77777777" w:rsidTr="007B33C6">
        <w:trPr>
          <w:cantSplit/>
          <w:jc w:val="center"/>
        </w:trPr>
        <w:tc>
          <w:tcPr>
            <w:tcW w:w="7920" w:type="dxa"/>
          </w:tcPr>
          <w:p w14:paraId="43F8D609" w14:textId="2E3B6E19" w:rsidR="007A1351" w:rsidRPr="00C33BCA" w:rsidRDefault="007A1351" w:rsidP="00160CC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Cs/>
                <w:noProof/>
                <w:sz w:val="20"/>
              </w:rPr>
              <w:tab/>
            </w:r>
            <w:r w:rsidRPr="009016A6">
              <w:rPr>
                <w:bCs/>
                <w:noProof/>
                <w:sz w:val="20"/>
              </w:rPr>
              <w:tab/>
            </w:r>
            <w:r w:rsidRPr="009016A6">
              <w:rPr>
                <w:bCs/>
                <w:noProof/>
                <w:sz w:val="20"/>
              </w:rPr>
              <w:tab/>
              <w:t>if(</w:t>
            </w:r>
            <w:r w:rsidR="00305859" w:rsidRPr="009016A6">
              <w:rPr>
                <w:bCs/>
                <w:noProof/>
                <w:sz w:val="20"/>
              </w:rPr>
              <w:t> </w:t>
            </w:r>
            <w:ins w:id="58" w:author="JVET-M0452" w:date="2019-01-03T14:28:00Z">
              <w:r w:rsidR="00160CCF" w:rsidRPr="00FB0001">
                <w:rPr>
                  <w:noProof/>
                  <w:sz w:val="20"/>
                </w:rPr>
                <w:t>ar_object_confidence_length</w:t>
              </w:r>
              <w:r w:rsidR="00160CCF" w:rsidRPr="009016A6" w:rsidDel="00160CCF">
                <w:rPr>
                  <w:noProof/>
                  <w:sz w:val="20"/>
                </w:rPr>
                <w:t xml:space="preserve"> </w:t>
              </w:r>
              <w:r w:rsidR="00160CCF">
                <w:rPr>
                  <w:noProof/>
                  <w:sz w:val="20"/>
                </w:rPr>
                <w:t xml:space="preserve"> &gt; 0 </w:t>
              </w:r>
              <w:r w:rsidR="00160CCF" w:rsidRPr="009016A6">
                <w:rPr>
                  <w:noProof/>
                  <w:sz w:val="20"/>
                </w:rPr>
                <w:t>)</w:t>
              </w:r>
            </w:ins>
            <w:del w:id="59" w:author="JVET-M0452" w:date="2019-01-03T14:28:00Z">
              <w:r w:rsidRPr="00160CCF" w:rsidDel="00160CCF">
                <w:rPr>
                  <w:noProof/>
                  <w:sz w:val="20"/>
                </w:rPr>
                <w:delText>ar</w:delText>
              </w:r>
              <w:r w:rsidRPr="009016A6" w:rsidDel="00160CCF">
                <w:rPr>
                  <w:noProof/>
                  <w:sz w:val="20"/>
                </w:rPr>
                <w:delText>_</w:delText>
              </w:r>
              <w:r w:rsidR="00ED53D5" w:rsidRPr="009016A6" w:rsidDel="00160CCF">
                <w:rPr>
                  <w:noProof/>
                  <w:sz w:val="20"/>
                </w:rPr>
                <w:delText>obj</w:delText>
              </w:r>
              <w:r w:rsidR="003C0426" w:rsidDel="00160CCF">
                <w:rPr>
                  <w:noProof/>
                  <w:sz w:val="20"/>
                </w:rPr>
                <w:delText>ect</w:delText>
              </w:r>
              <w:r w:rsidRPr="009016A6" w:rsidDel="00160CCF">
                <w:rPr>
                  <w:noProof/>
                  <w:sz w:val="20"/>
                </w:rPr>
                <w:delText>_</w:delText>
              </w:r>
              <w:r w:rsidR="00A43AE5" w:rsidDel="00160CCF">
                <w:rPr>
                  <w:noProof/>
                  <w:sz w:val="20"/>
                </w:rPr>
                <w:delText>confidence_</w:delText>
              </w:r>
              <w:r w:rsidRPr="009016A6" w:rsidDel="00160CCF">
                <w:rPr>
                  <w:noProof/>
                  <w:sz w:val="20"/>
                </w:rPr>
                <w:delText>info_present_flag</w:delText>
              </w:r>
              <w:r w:rsidR="00305859" w:rsidRPr="009016A6" w:rsidDel="00160CCF">
                <w:rPr>
                  <w:noProof/>
                  <w:sz w:val="20"/>
                </w:rPr>
                <w:delText> </w:delText>
              </w:r>
            </w:del>
            <w:r w:rsidRPr="009016A6">
              <w:rPr>
                <w:noProof/>
                <w:sz w:val="20"/>
              </w:rPr>
              <w:t>)</w:t>
            </w:r>
          </w:p>
        </w:tc>
        <w:tc>
          <w:tcPr>
            <w:tcW w:w="1157" w:type="dxa"/>
          </w:tcPr>
          <w:p w14:paraId="3C37EE1D"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597E4DCD" w14:textId="77777777" w:rsidTr="007B33C6">
        <w:trPr>
          <w:cantSplit/>
          <w:jc w:val="center"/>
        </w:trPr>
        <w:tc>
          <w:tcPr>
            <w:tcW w:w="7920" w:type="dxa"/>
          </w:tcPr>
          <w:p w14:paraId="1460C3CD" w14:textId="753F7F52" w:rsidR="007A1351" w:rsidRPr="00C33BCA" w:rsidRDefault="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b/>
                <w:noProof/>
                <w:sz w:val="20"/>
              </w:rPr>
              <w:tab/>
            </w:r>
            <w:r w:rsidRPr="009016A6">
              <w:rPr>
                <w:b/>
                <w:noProof/>
                <w:sz w:val="20"/>
              </w:rPr>
              <w:tab/>
            </w:r>
            <w:r w:rsidRPr="009016A6">
              <w:rPr>
                <w:b/>
                <w:noProof/>
                <w:sz w:val="20"/>
              </w:rPr>
              <w:tab/>
            </w:r>
            <w:r w:rsidRPr="009016A6">
              <w:rPr>
                <w:b/>
                <w:noProof/>
                <w:sz w:val="20"/>
              </w:rPr>
              <w:tab/>
              <w:t>ar_</w:t>
            </w:r>
            <w:r w:rsidR="00ED53D5" w:rsidRPr="009016A6">
              <w:rPr>
                <w:b/>
                <w:noProof/>
                <w:sz w:val="20"/>
              </w:rPr>
              <w:t>obj</w:t>
            </w:r>
            <w:r w:rsidR="003C0426">
              <w:rPr>
                <w:b/>
                <w:noProof/>
                <w:sz w:val="20"/>
              </w:rPr>
              <w:t>ect</w:t>
            </w:r>
            <w:r w:rsidRPr="009016A6">
              <w:rPr>
                <w:b/>
                <w:noProof/>
                <w:sz w:val="20"/>
              </w:rPr>
              <w:t>_</w:t>
            </w:r>
            <w:r w:rsidR="00A948AF" w:rsidRPr="009016A6">
              <w:rPr>
                <w:b/>
                <w:noProof/>
                <w:sz w:val="20"/>
              </w:rPr>
              <w:t>conf</w:t>
            </w:r>
            <w:r w:rsidR="001942D5">
              <w:rPr>
                <w:b/>
                <w:noProof/>
                <w:sz w:val="20"/>
              </w:rPr>
              <w:t>idence</w:t>
            </w:r>
            <w:r w:rsidRPr="009016A6">
              <w:rPr>
                <w:bCs/>
                <w:noProof/>
                <w:sz w:val="20"/>
              </w:rPr>
              <w:t>[</w:t>
            </w:r>
            <w:r w:rsidRPr="009016A6">
              <w:rPr>
                <w:bCs/>
                <w:sz w:val="20"/>
              </w:rPr>
              <w:t> </w:t>
            </w:r>
            <w:r w:rsidRPr="009016A6">
              <w:rPr>
                <w:bCs/>
                <w:noProof/>
                <w:sz w:val="20"/>
              </w:rPr>
              <w:t>ar_</w:t>
            </w:r>
            <w:r w:rsidR="00ED53D5" w:rsidRPr="009016A6">
              <w:rPr>
                <w:bCs/>
                <w:noProof/>
                <w:sz w:val="20"/>
              </w:rPr>
              <w:t>obj</w:t>
            </w:r>
            <w:r w:rsidR="003C0426">
              <w:rPr>
                <w:bCs/>
                <w:noProof/>
                <w:sz w:val="20"/>
              </w:rPr>
              <w:t>ect</w:t>
            </w:r>
            <w:r w:rsidRPr="009016A6">
              <w:rPr>
                <w:bCs/>
                <w:noProof/>
                <w:sz w:val="20"/>
              </w:rPr>
              <w:t>_idx[</w:t>
            </w:r>
            <w:r w:rsidRPr="009016A6">
              <w:rPr>
                <w:bCs/>
                <w:sz w:val="20"/>
              </w:rPr>
              <w:t> </w:t>
            </w:r>
            <w:r w:rsidRPr="009016A6">
              <w:rPr>
                <w:bCs/>
                <w:noProof/>
                <w:sz w:val="20"/>
              </w:rPr>
              <w:t>i</w:t>
            </w:r>
            <w:r w:rsidRPr="009016A6">
              <w:rPr>
                <w:bCs/>
                <w:sz w:val="20"/>
              </w:rPr>
              <w:t> </w:t>
            </w:r>
            <w:r w:rsidRPr="009016A6">
              <w:rPr>
                <w:bCs/>
                <w:noProof/>
                <w:sz w:val="20"/>
              </w:rPr>
              <w:t>]</w:t>
            </w:r>
            <w:r w:rsidRPr="009016A6">
              <w:rPr>
                <w:bCs/>
                <w:sz w:val="20"/>
              </w:rPr>
              <w:t> ]</w:t>
            </w:r>
          </w:p>
        </w:tc>
        <w:tc>
          <w:tcPr>
            <w:tcW w:w="1157" w:type="dxa"/>
          </w:tcPr>
          <w:p w14:paraId="5F4447AB" w14:textId="060EB8F1"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r w:rsidRPr="009016A6">
              <w:rPr>
                <w:rFonts w:eastAsia="Malgun Gothic"/>
                <w:bCs/>
                <w:sz w:val="20"/>
              </w:rPr>
              <w:t>u(v)</w:t>
            </w:r>
          </w:p>
        </w:tc>
      </w:tr>
      <w:tr w:rsidR="007A1351" w:rsidRPr="00C33BCA" w14:paraId="263D4BB5" w14:textId="77777777" w:rsidTr="007B33C6">
        <w:trPr>
          <w:cantSplit/>
          <w:jc w:val="center"/>
        </w:trPr>
        <w:tc>
          <w:tcPr>
            <w:tcW w:w="7920" w:type="dxa"/>
          </w:tcPr>
          <w:p w14:paraId="1F73BC55" w14:textId="7DD99B16"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noProof/>
                <w:sz w:val="20"/>
              </w:rPr>
              <w:tab/>
            </w:r>
            <w:r w:rsidRPr="009016A6">
              <w:rPr>
                <w:noProof/>
                <w:sz w:val="20"/>
              </w:rPr>
              <w:tab/>
              <w:t>}</w:t>
            </w:r>
          </w:p>
        </w:tc>
        <w:tc>
          <w:tcPr>
            <w:tcW w:w="1157" w:type="dxa"/>
          </w:tcPr>
          <w:p w14:paraId="360CDB14"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4A9E1C76" w14:textId="77777777" w:rsidTr="007B33C6">
        <w:trPr>
          <w:cantSplit/>
          <w:jc w:val="center"/>
        </w:trPr>
        <w:tc>
          <w:tcPr>
            <w:tcW w:w="7920" w:type="dxa"/>
          </w:tcPr>
          <w:p w14:paraId="3EFB9F48" w14:textId="201F9B46" w:rsidR="007A1351" w:rsidRPr="00C33BCA"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noProof/>
                <w:sz w:val="20"/>
              </w:rPr>
              <w:tab/>
              <w:t>}</w:t>
            </w:r>
          </w:p>
        </w:tc>
        <w:tc>
          <w:tcPr>
            <w:tcW w:w="1157" w:type="dxa"/>
          </w:tcPr>
          <w:p w14:paraId="561A50E4"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r w:rsidR="007A1351" w:rsidRPr="00C33BCA" w14:paraId="23867122" w14:textId="77777777" w:rsidTr="007B33C6">
        <w:trPr>
          <w:cantSplit/>
          <w:jc w:val="center"/>
        </w:trPr>
        <w:tc>
          <w:tcPr>
            <w:tcW w:w="7920" w:type="dxa"/>
          </w:tcPr>
          <w:p w14:paraId="6D8CA3ED" w14:textId="33FA90EA" w:rsidR="007A1351" w:rsidRPr="009016A6" w:rsidRDefault="007A1351" w:rsidP="007A13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noProof/>
                <w:sz w:val="20"/>
              </w:rPr>
            </w:pPr>
            <w:r w:rsidRPr="009016A6">
              <w:rPr>
                <w:noProof/>
                <w:sz w:val="20"/>
              </w:rPr>
              <w:t>}</w:t>
            </w:r>
          </w:p>
        </w:tc>
        <w:tc>
          <w:tcPr>
            <w:tcW w:w="1157" w:type="dxa"/>
          </w:tcPr>
          <w:p w14:paraId="4779B7A1" w14:textId="77777777" w:rsidR="007A1351" w:rsidRPr="00C33BCA" w:rsidRDefault="007A1351" w:rsidP="007A13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sz w:val="20"/>
              </w:rPr>
            </w:pPr>
          </w:p>
        </w:tc>
      </w:tr>
    </w:tbl>
    <w:p w14:paraId="7C2E5A04" w14:textId="77777777" w:rsidR="00997809" w:rsidRPr="00F450F2" w:rsidRDefault="00997809" w:rsidP="00997809">
      <w:pPr>
        <w:jc w:val="both"/>
        <w:rPr>
          <w:sz w:val="20"/>
        </w:rPr>
      </w:pPr>
    </w:p>
    <w:p w14:paraId="2342168E" w14:textId="77777777" w:rsidR="00B856DB" w:rsidRPr="00A44B62" w:rsidRDefault="00B856DB" w:rsidP="00B856DB">
      <w:pPr>
        <w:keepNext/>
        <w:keepLines/>
        <w:spacing w:before="360"/>
        <w:outlineLvl w:val="0"/>
        <w:rPr>
          <w:i/>
          <w:noProof/>
          <w:sz w:val="24"/>
        </w:rPr>
      </w:pPr>
      <w:r w:rsidRPr="00A44B62">
        <w:rPr>
          <w:i/>
          <w:noProof/>
          <w:sz w:val="24"/>
        </w:rPr>
        <w:t>In D.3.1, replace the following paragraphs:</w:t>
      </w:r>
    </w:p>
    <w:p w14:paraId="39680593" w14:textId="77777777" w:rsidR="00B856DB" w:rsidRPr="00165D2D" w:rsidRDefault="00B856DB" w:rsidP="00B856DB">
      <w:pPr>
        <w:rPr>
          <w:sz w:val="20"/>
        </w:rPr>
      </w:pPr>
      <w:r w:rsidRPr="00165D2D">
        <w:rPr>
          <w:sz w:val="20"/>
        </w:rPr>
        <w:t xml:space="preserve">The list </w:t>
      </w:r>
      <w:proofErr w:type="spellStart"/>
      <w:r w:rsidRPr="00165D2D">
        <w:rPr>
          <w:sz w:val="20"/>
        </w:rPr>
        <w:t>SingleLayerSeiList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3, 6, 9, 15, 16, 17, 19, 22, 23, 45, 47, 56, 128, 129, 131, 132, 134 to 152, inclusive, 154 to 159, inclusive, and 200 to 201, inclusive.</w:t>
      </w:r>
    </w:p>
    <w:p w14:paraId="66AAB6E3" w14:textId="77777777" w:rsidR="00B856DB" w:rsidRPr="00165D2D" w:rsidRDefault="00B856DB" w:rsidP="00B856DB">
      <w:pPr>
        <w:rPr>
          <w:sz w:val="20"/>
        </w:rPr>
      </w:pPr>
      <w:r w:rsidRPr="00165D2D">
        <w:rPr>
          <w:sz w:val="20"/>
        </w:rPr>
        <w:t xml:space="preserve">The list </w:t>
      </w:r>
      <w:proofErr w:type="spellStart"/>
      <w:r w:rsidRPr="00165D2D">
        <w:rPr>
          <w:sz w:val="20"/>
        </w:rPr>
        <w:t>VclAssociatedSeiList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2, 3, 6, 9, 15, 16, 17, 19, 22, 23, 45, 47, 56, 128, 131, 132, 134 to 152, inclusive, 154 to 159, inclusive, and 200 to 201, inclusive.</w:t>
      </w:r>
    </w:p>
    <w:p w14:paraId="3E36FE2D" w14:textId="77777777" w:rsidR="00B856DB" w:rsidRPr="00A44B62" w:rsidRDefault="00B856DB" w:rsidP="00B856DB">
      <w:pPr>
        <w:rPr>
          <w:sz w:val="20"/>
        </w:rPr>
      </w:pPr>
      <w:r w:rsidRPr="00165D2D">
        <w:rPr>
          <w:sz w:val="20"/>
        </w:rPr>
        <w:t xml:space="preserve">The list </w:t>
      </w:r>
      <w:proofErr w:type="spellStart"/>
      <w:r w:rsidRPr="00165D2D">
        <w:rPr>
          <w:sz w:val="20"/>
        </w:rPr>
        <w:t>PicUnitRepConSeiList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0, 1, 2, 6, 9, 15, 16, 17, 19, 22, 23, 45, 47, 56, 128, 129, 131, 132, 133, 135 to 152, inclusive, 154 to 159, inclusive, and 200 to 201, inclusive.</w:t>
      </w:r>
    </w:p>
    <w:p w14:paraId="5EC1EAC6" w14:textId="77777777" w:rsidR="00B856DB" w:rsidRPr="00A44B62" w:rsidRDefault="00B856DB" w:rsidP="00B856DB">
      <w:pPr>
        <w:keepNext/>
        <w:keepLines/>
        <w:spacing w:before="360"/>
        <w:outlineLvl w:val="1"/>
        <w:rPr>
          <w:i/>
          <w:noProof/>
          <w:sz w:val="24"/>
        </w:rPr>
      </w:pPr>
      <w:r w:rsidRPr="00A44B62">
        <w:rPr>
          <w:i/>
          <w:noProof/>
          <w:sz w:val="24"/>
        </w:rPr>
        <w:t>with the following:</w:t>
      </w:r>
    </w:p>
    <w:p w14:paraId="50589362" w14:textId="77777777" w:rsidR="00B856DB" w:rsidRPr="00165D2D" w:rsidRDefault="00B856DB" w:rsidP="00B856DB">
      <w:pPr>
        <w:rPr>
          <w:sz w:val="20"/>
        </w:rPr>
      </w:pPr>
      <w:r w:rsidRPr="00165D2D">
        <w:rPr>
          <w:sz w:val="20"/>
        </w:rPr>
        <w:t xml:space="preserve">The list </w:t>
      </w:r>
      <w:proofErr w:type="spellStart"/>
      <w:r w:rsidRPr="00165D2D">
        <w:rPr>
          <w:sz w:val="20"/>
        </w:rPr>
        <w:t>SingleLayerSeiList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3, 6, 9, 15, 16, 17, 19, 22, 23, 45, 47, 56, 128, 129, 131, 132, 134 to 152, inclusive, 154 to 159, inclusive, and 200 to 20</w:t>
      </w:r>
      <w:r w:rsidRPr="00165D2D">
        <w:rPr>
          <w:sz w:val="20"/>
          <w:highlight w:val="yellow"/>
        </w:rPr>
        <w:t>2</w:t>
      </w:r>
      <w:r w:rsidRPr="00165D2D">
        <w:rPr>
          <w:sz w:val="20"/>
        </w:rPr>
        <w:t>, inclusive.</w:t>
      </w:r>
    </w:p>
    <w:p w14:paraId="711AEE31" w14:textId="77777777" w:rsidR="00B856DB" w:rsidRPr="00165D2D" w:rsidRDefault="00B856DB" w:rsidP="00B856DB">
      <w:pPr>
        <w:rPr>
          <w:sz w:val="20"/>
        </w:rPr>
      </w:pPr>
      <w:r w:rsidRPr="00165D2D">
        <w:rPr>
          <w:sz w:val="20"/>
        </w:rPr>
        <w:t xml:space="preserve">The list </w:t>
      </w:r>
      <w:proofErr w:type="spellStart"/>
      <w:r w:rsidRPr="00165D2D">
        <w:rPr>
          <w:sz w:val="20"/>
        </w:rPr>
        <w:t>VclAssociatedSeiList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2, 3, 6, 9, 15, 16, 17, 19, 22, 23, 45, 47, 56, 128, 131, 132, 134 to 152, inclusive, 154 to 159, inclusive, and 200 to 20</w:t>
      </w:r>
      <w:r w:rsidRPr="00165D2D">
        <w:rPr>
          <w:sz w:val="20"/>
          <w:highlight w:val="yellow"/>
        </w:rPr>
        <w:t>2</w:t>
      </w:r>
      <w:r w:rsidRPr="00165D2D">
        <w:rPr>
          <w:sz w:val="20"/>
        </w:rPr>
        <w:t>, inclusive.</w:t>
      </w:r>
    </w:p>
    <w:p w14:paraId="3130B49B" w14:textId="77777777" w:rsidR="00B856DB" w:rsidRPr="00A44B62" w:rsidRDefault="00B856DB" w:rsidP="00B856DB">
      <w:pPr>
        <w:rPr>
          <w:sz w:val="20"/>
        </w:rPr>
      </w:pPr>
      <w:r w:rsidRPr="00165D2D">
        <w:rPr>
          <w:sz w:val="20"/>
        </w:rPr>
        <w:t xml:space="preserve">The list </w:t>
      </w:r>
      <w:proofErr w:type="spellStart"/>
      <w:r w:rsidRPr="00165D2D">
        <w:rPr>
          <w:sz w:val="20"/>
        </w:rPr>
        <w:t>PicUnitRepConSeiList</w:t>
      </w:r>
      <w:proofErr w:type="spellEnd"/>
      <w:r w:rsidRPr="00165D2D">
        <w:rPr>
          <w:sz w:val="20"/>
        </w:rPr>
        <w:t xml:space="preserve"> is set to consist of the </w:t>
      </w:r>
      <w:proofErr w:type="spellStart"/>
      <w:r w:rsidRPr="00165D2D">
        <w:rPr>
          <w:sz w:val="20"/>
        </w:rPr>
        <w:t>payloadType</w:t>
      </w:r>
      <w:proofErr w:type="spellEnd"/>
      <w:r w:rsidRPr="00165D2D">
        <w:rPr>
          <w:sz w:val="20"/>
        </w:rPr>
        <w:t xml:space="preserve"> values 0, 1, 2, 6, 9, 15, 16, 17, 19, 22, 23, 45, 47, 56, 128, 129, 131, 132, 133, 135 to 152, inclusive, 154 to 159, inclusive, and 200 to 20</w:t>
      </w:r>
      <w:r w:rsidRPr="00165D2D">
        <w:rPr>
          <w:sz w:val="20"/>
          <w:highlight w:val="yellow"/>
        </w:rPr>
        <w:t>2</w:t>
      </w:r>
      <w:r w:rsidRPr="00165D2D">
        <w:rPr>
          <w:sz w:val="20"/>
        </w:rPr>
        <w:t>, inclusive.</w:t>
      </w:r>
    </w:p>
    <w:p w14:paraId="0BBED710" w14:textId="1E263B36" w:rsidR="00B856DB" w:rsidRPr="00A44B62" w:rsidRDefault="00B856DB" w:rsidP="00B856DB">
      <w:pPr>
        <w:keepNext/>
        <w:keepLines/>
        <w:spacing w:before="360"/>
        <w:outlineLvl w:val="0"/>
        <w:rPr>
          <w:i/>
          <w:noProof/>
          <w:sz w:val="24"/>
        </w:rPr>
      </w:pPr>
      <w:r w:rsidRPr="00A44B62">
        <w:rPr>
          <w:i/>
          <w:noProof/>
          <w:sz w:val="24"/>
        </w:rPr>
        <w:t xml:space="preserve">In D.3.1, </w:t>
      </w:r>
      <w:r>
        <w:rPr>
          <w:i/>
          <w:noProof/>
          <w:sz w:val="24"/>
        </w:rPr>
        <w:t xml:space="preserve">in </w:t>
      </w:r>
      <w:r w:rsidRPr="00A44B62">
        <w:rPr>
          <w:i/>
          <w:noProof/>
          <w:sz w:val="24"/>
        </w:rPr>
        <w:t>Table D.1, append the following row to the end of the table:</w:t>
      </w:r>
    </w:p>
    <w:p w14:paraId="334D49DE" w14:textId="77777777" w:rsidR="00B856DB" w:rsidRPr="00A44B62" w:rsidRDefault="00B856DB" w:rsidP="00B856DB">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856DB" w:rsidRPr="00A44B62" w14:paraId="6E614B71" w14:textId="77777777" w:rsidTr="00B44A69">
        <w:trPr>
          <w:cantSplit/>
          <w:trHeight w:val="144"/>
          <w:jc w:val="center"/>
        </w:trPr>
        <w:tc>
          <w:tcPr>
            <w:tcW w:w="3464" w:type="dxa"/>
          </w:tcPr>
          <w:p w14:paraId="3717A74F" w14:textId="3F2C46E7" w:rsidR="00B856DB" w:rsidRPr="00A44B62" w:rsidRDefault="00B856DB" w:rsidP="00B44A69">
            <w:pPr>
              <w:keepNext/>
              <w:spacing w:before="40" w:after="40"/>
              <w:jc w:val="center"/>
              <w:rPr>
                <w:sz w:val="20"/>
              </w:rPr>
            </w:pPr>
            <w:r>
              <w:rPr>
                <w:sz w:val="20"/>
              </w:rPr>
              <w:t>Annotated region</w:t>
            </w:r>
            <w:ins w:id="60" w:author="Gary Sullivan" w:date="2018-06-22T15:13:00Z">
              <w:r w:rsidR="00BA3168">
                <w:rPr>
                  <w:sz w:val="20"/>
                </w:rPr>
                <w:t>s</w:t>
              </w:r>
            </w:ins>
          </w:p>
        </w:tc>
        <w:tc>
          <w:tcPr>
            <w:tcW w:w="5378" w:type="dxa"/>
          </w:tcPr>
          <w:p w14:paraId="217A5D7D" w14:textId="26DC84E7" w:rsidR="00B856DB" w:rsidRPr="00A44B62" w:rsidRDefault="00B856DB" w:rsidP="00B44A69">
            <w:pPr>
              <w:keepNext/>
              <w:spacing w:before="40" w:after="40"/>
              <w:jc w:val="center"/>
              <w:rPr>
                <w:sz w:val="20"/>
              </w:rPr>
            </w:pPr>
            <w:r w:rsidRPr="00133CD3">
              <w:rPr>
                <w:rFonts w:eastAsia="Malgun Gothic"/>
                <w:sz w:val="20"/>
              </w:rPr>
              <w:t>Specified by the syntax of the SEI message</w:t>
            </w:r>
          </w:p>
        </w:tc>
      </w:tr>
    </w:tbl>
    <w:p w14:paraId="41514139" w14:textId="77777777" w:rsidR="00B856DB" w:rsidRPr="00A44B62" w:rsidRDefault="00B856DB" w:rsidP="00B856DB">
      <w:pPr>
        <w:jc w:val="both"/>
        <w:rPr>
          <w:noProof/>
          <w:sz w:val="20"/>
        </w:rPr>
      </w:pPr>
    </w:p>
    <w:p w14:paraId="1313347E" w14:textId="64AB903C" w:rsidR="00066D3D" w:rsidRPr="00A44B62" w:rsidRDefault="00066D3D" w:rsidP="00066D3D">
      <w:pPr>
        <w:keepNext/>
        <w:keepLines/>
        <w:spacing w:before="360"/>
        <w:outlineLvl w:val="0"/>
        <w:rPr>
          <w:i/>
          <w:noProof/>
          <w:sz w:val="24"/>
        </w:rPr>
      </w:pPr>
      <w:r w:rsidRPr="00A44B62">
        <w:rPr>
          <w:i/>
          <w:noProof/>
          <w:sz w:val="24"/>
        </w:rPr>
        <w:t>Add clause D.</w:t>
      </w:r>
      <w:r>
        <w:rPr>
          <w:i/>
          <w:noProof/>
          <w:sz w:val="24"/>
        </w:rPr>
        <w:t>3</w:t>
      </w:r>
      <w:r w:rsidRPr="00A44B62">
        <w:rPr>
          <w:i/>
          <w:noProof/>
          <w:sz w:val="24"/>
        </w:rPr>
        <w:t>.4</w:t>
      </w:r>
      <w:r w:rsidR="0075026B">
        <w:rPr>
          <w:i/>
          <w:noProof/>
          <w:sz w:val="24"/>
        </w:rPr>
        <w:t>7</w:t>
      </w:r>
      <w:r w:rsidRPr="00A44B62">
        <w:rPr>
          <w:i/>
          <w:noProof/>
          <w:sz w:val="24"/>
        </w:rPr>
        <w:t>, as follows:</w:t>
      </w:r>
    </w:p>
    <w:p w14:paraId="62D17307" w14:textId="5BD1B62D" w:rsidR="00066D3D" w:rsidRPr="008669F9" w:rsidRDefault="00066D3D" w:rsidP="00066D3D">
      <w:pPr>
        <w:pStyle w:val="3N2"/>
        <w:keepNext/>
        <w:ind w:left="6"/>
        <w:rPr>
          <w:b/>
          <w:sz w:val="22"/>
        </w:rPr>
      </w:pPr>
      <w:r w:rsidRPr="008669F9">
        <w:rPr>
          <w:b/>
          <w:sz w:val="22"/>
        </w:rPr>
        <w:t>D.</w:t>
      </w:r>
      <w:r w:rsidR="00E57C66" w:rsidRPr="008669F9">
        <w:rPr>
          <w:b/>
          <w:sz w:val="22"/>
        </w:rPr>
        <w:t>3</w:t>
      </w:r>
      <w:r w:rsidRPr="008669F9">
        <w:rPr>
          <w:b/>
          <w:sz w:val="22"/>
        </w:rPr>
        <w:t>.4</w:t>
      </w:r>
      <w:r w:rsidR="0075026B" w:rsidRPr="008669F9">
        <w:rPr>
          <w:b/>
          <w:sz w:val="22"/>
        </w:rPr>
        <w:t>7</w:t>
      </w:r>
      <w:r w:rsidRPr="008669F9">
        <w:rPr>
          <w:b/>
          <w:sz w:val="22"/>
        </w:rPr>
        <w:tab/>
      </w:r>
      <w:r w:rsidR="00305859" w:rsidRPr="008669F9">
        <w:rPr>
          <w:b/>
          <w:sz w:val="22"/>
        </w:rPr>
        <w:t>Annotated region</w:t>
      </w:r>
      <w:ins w:id="61" w:author="Gary Sullivan" w:date="2018-06-22T15:13:00Z">
        <w:r w:rsidR="00BA3168">
          <w:rPr>
            <w:b/>
            <w:sz w:val="22"/>
          </w:rPr>
          <w:t>s</w:t>
        </w:r>
      </w:ins>
      <w:r w:rsidR="00A03C15" w:rsidRPr="008669F9">
        <w:rPr>
          <w:b/>
          <w:sz w:val="22"/>
        </w:rPr>
        <w:t xml:space="preserve"> </w:t>
      </w:r>
      <w:r w:rsidRPr="008669F9">
        <w:rPr>
          <w:b/>
          <w:sz w:val="22"/>
        </w:rPr>
        <w:t>SEI message semantics</w:t>
      </w:r>
    </w:p>
    <w:p w14:paraId="593B13FB" w14:textId="07C16B54" w:rsidR="00203076" w:rsidRDefault="00203076" w:rsidP="009016A6">
      <w:pPr>
        <w:jc w:val="both"/>
        <w:rPr>
          <w:ins w:id="62" w:author="Gary Sullivan" w:date="2018-06-22T15:28:00Z"/>
          <w:bCs/>
          <w:noProof/>
          <w:sz w:val="20"/>
        </w:rPr>
      </w:pPr>
      <w:r w:rsidRPr="008669F9">
        <w:rPr>
          <w:bCs/>
          <w:noProof/>
          <w:sz w:val="20"/>
        </w:rPr>
        <w:t>The annotated region</w:t>
      </w:r>
      <w:ins w:id="63" w:author="Gary Sullivan" w:date="2018-06-22T15:13:00Z">
        <w:r w:rsidR="00BA3168">
          <w:rPr>
            <w:bCs/>
            <w:noProof/>
            <w:sz w:val="20"/>
          </w:rPr>
          <w:t>s</w:t>
        </w:r>
      </w:ins>
      <w:r w:rsidRPr="008669F9">
        <w:rPr>
          <w:bCs/>
          <w:noProof/>
          <w:sz w:val="20"/>
        </w:rPr>
        <w:t xml:space="preserve"> SEI message carries parameters </w:t>
      </w:r>
      <w:r w:rsidR="00261D85">
        <w:rPr>
          <w:bCs/>
          <w:noProof/>
          <w:sz w:val="20"/>
        </w:rPr>
        <w:t>that</w:t>
      </w:r>
      <w:r w:rsidR="00261D85" w:rsidRPr="008669F9">
        <w:rPr>
          <w:bCs/>
          <w:noProof/>
          <w:sz w:val="20"/>
        </w:rPr>
        <w:t xml:space="preserve"> </w:t>
      </w:r>
      <w:r w:rsidR="00A43AE5">
        <w:rPr>
          <w:bCs/>
          <w:noProof/>
          <w:sz w:val="20"/>
        </w:rPr>
        <w:t>identify</w:t>
      </w:r>
      <w:r w:rsidR="00A43AE5" w:rsidRPr="008669F9">
        <w:rPr>
          <w:bCs/>
          <w:noProof/>
          <w:sz w:val="20"/>
        </w:rPr>
        <w:t xml:space="preserve"> </w:t>
      </w:r>
      <w:r w:rsidRPr="008669F9">
        <w:rPr>
          <w:bCs/>
          <w:noProof/>
          <w:sz w:val="20"/>
        </w:rPr>
        <w:t>annotated regions using</w:t>
      </w:r>
      <w:r w:rsidRPr="008669F9">
        <w:rPr>
          <w:sz w:val="20"/>
          <w:lang w:eastAsia="ko-KR"/>
        </w:rPr>
        <w:t xml:space="preserve"> bounding boxes representing the size and location of </w:t>
      </w:r>
      <w:r w:rsidR="00C90E98">
        <w:rPr>
          <w:sz w:val="20"/>
          <w:lang w:eastAsia="ko-KR"/>
        </w:rPr>
        <w:t>identified</w:t>
      </w:r>
      <w:r w:rsidR="00C90E98" w:rsidRPr="008669F9">
        <w:rPr>
          <w:bCs/>
          <w:noProof/>
          <w:sz w:val="20"/>
        </w:rPr>
        <w:t xml:space="preserve"> </w:t>
      </w:r>
      <w:r w:rsidRPr="008669F9">
        <w:rPr>
          <w:bCs/>
          <w:noProof/>
          <w:sz w:val="20"/>
        </w:rPr>
        <w:t>objects.</w:t>
      </w:r>
    </w:p>
    <w:p w14:paraId="223F2792" w14:textId="1F9E7108" w:rsidR="00BA3168" w:rsidRPr="008669F9" w:rsidDel="002F4C88" w:rsidRDefault="00BA3168">
      <w:pPr>
        <w:ind w:left="360" w:hanging="360"/>
        <w:jc w:val="both"/>
        <w:rPr>
          <w:del w:id="64" w:author="Gary Sullivan" w:date="2018-06-22T16:49:00Z"/>
          <w:bCs/>
          <w:noProof/>
          <w:sz w:val="20"/>
        </w:rPr>
        <w:pPrChange w:id="65" w:author="Gary Sullivan" w:date="2018-06-22T15:32:00Z">
          <w:pPr>
            <w:jc w:val="both"/>
          </w:pPr>
        </w:pPrChange>
      </w:pPr>
    </w:p>
    <w:p w14:paraId="028FD17F" w14:textId="664BA5D3" w:rsidR="008713CE" w:rsidRDefault="00203076" w:rsidP="009016A6">
      <w:pPr>
        <w:jc w:val="both"/>
        <w:rPr>
          <w:sz w:val="20"/>
        </w:rPr>
      </w:pPr>
      <w:r w:rsidRPr="008669F9">
        <w:rPr>
          <w:b/>
          <w:noProof/>
          <w:sz w:val="20"/>
        </w:rPr>
        <w:lastRenderedPageBreak/>
        <w:t>ar_cancel_flag</w:t>
      </w:r>
      <w:r w:rsidRPr="008669F9">
        <w:rPr>
          <w:rStyle w:val="fontstyle01"/>
          <w:b w:val="0"/>
        </w:rPr>
        <w:t xml:space="preserve"> </w:t>
      </w:r>
      <w:r w:rsidRPr="008669F9">
        <w:rPr>
          <w:bCs/>
          <w:sz w:val="20"/>
        </w:rPr>
        <w:t>equal</w:t>
      </w:r>
      <w:r w:rsidRPr="008669F9">
        <w:rPr>
          <w:sz w:val="20"/>
        </w:rPr>
        <w:t xml:space="preserve"> to 1 indicates that the </w:t>
      </w:r>
      <w:r w:rsidR="008713CE" w:rsidRPr="008669F9">
        <w:rPr>
          <w:bCs/>
          <w:noProof/>
          <w:sz w:val="20"/>
        </w:rPr>
        <w:t>annotated region</w:t>
      </w:r>
      <w:ins w:id="66" w:author="Gary Sullivan" w:date="2018-06-22T15:13:00Z">
        <w:r w:rsidR="00BA3168">
          <w:rPr>
            <w:bCs/>
            <w:noProof/>
            <w:sz w:val="20"/>
          </w:rPr>
          <w:t>s</w:t>
        </w:r>
      </w:ins>
      <w:r w:rsidR="008713CE" w:rsidRPr="008669F9">
        <w:rPr>
          <w:bCs/>
          <w:noProof/>
          <w:sz w:val="20"/>
        </w:rPr>
        <w:t xml:space="preserve"> </w:t>
      </w:r>
      <w:r w:rsidRPr="008669F9">
        <w:rPr>
          <w:sz w:val="20"/>
        </w:rPr>
        <w:t>SEI message cancels the persistence of any previous annotated region</w:t>
      </w:r>
      <w:ins w:id="67" w:author="Gary Sullivan" w:date="2018-06-22T15:14:00Z">
        <w:r w:rsidR="00BA3168">
          <w:rPr>
            <w:sz w:val="20"/>
          </w:rPr>
          <w:t>s</w:t>
        </w:r>
      </w:ins>
      <w:r w:rsidRPr="008669F9">
        <w:rPr>
          <w:sz w:val="20"/>
        </w:rPr>
        <w:t xml:space="preserve"> SEI message that is associated with one or more layers to which </w:t>
      </w:r>
      <w:r w:rsidR="0013389D">
        <w:rPr>
          <w:sz w:val="20"/>
        </w:rPr>
        <w:t>the annotated region</w:t>
      </w:r>
      <w:ins w:id="68" w:author="Gary Sullivan" w:date="2018-06-22T15:14:00Z">
        <w:r w:rsidR="00BA3168">
          <w:rPr>
            <w:sz w:val="20"/>
          </w:rPr>
          <w:t>s</w:t>
        </w:r>
      </w:ins>
      <w:r w:rsidRPr="008669F9">
        <w:rPr>
          <w:sz w:val="20"/>
        </w:rPr>
        <w:t xml:space="preserve"> SEI </w:t>
      </w:r>
      <w:r w:rsidR="0013389D">
        <w:rPr>
          <w:sz w:val="20"/>
        </w:rPr>
        <w:t xml:space="preserve">message </w:t>
      </w:r>
      <w:r w:rsidRPr="008669F9">
        <w:rPr>
          <w:sz w:val="20"/>
        </w:rPr>
        <w:t xml:space="preserve">applies. </w:t>
      </w:r>
      <w:r w:rsidRPr="008669F9">
        <w:rPr>
          <w:bCs/>
          <w:noProof/>
          <w:sz w:val="20"/>
        </w:rPr>
        <w:t>ar_cancel_flag</w:t>
      </w:r>
      <w:r w:rsidRPr="008669F9">
        <w:rPr>
          <w:sz w:val="20"/>
        </w:rPr>
        <w:t xml:space="preserve"> equal to 0 indicates that annotated region</w:t>
      </w:r>
      <w:ins w:id="69" w:author="Gary Sullivan" w:date="2018-06-22T15:14:00Z">
        <w:r w:rsidR="00BA3168">
          <w:rPr>
            <w:sz w:val="20"/>
          </w:rPr>
          <w:t>s</w:t>
        </w:r>
      </w:ins>
      <w:r w:rsidRPr="008669F9">
        <w:rPr>
          <w:sz w:val="20"/>
        </w:rPr>
        <w:t xml:space="preserve"> information follows.</w:t>
      </w:r>
    </w:p>
    <w:p w14:paraId="5E7217A1" w14:textId="70A8CD42" w:rsidR="002F4C88" w:rsidRPr="00BA3168" w:rsidRDefault="00294E0A" w:rsidP="002F4C88">
      <w:pPr>
        <w:jc w:val="both"/>
        <w:rPr>
          <w:ins w:id="70" w:author="Gary Sullivan" w:date="2018-06-22T16:49:00Z"/>
          <w:bCs/>
          <w:noProof/>
          <w:sz w:val="20"/>
        </w:rPr>
      </w:pPr>
      <w:del w:id="71" w:author="Gary Sullivan" w:date="2018-06-22T16:49:00Z">
        <w:r w:rsidRPr="00595A92" w:rsidDel="002F4C88">
          <w:rPr>
            <w:bCs/>
            <w:noProof/>
            <w:sz w:val="20"/>
            <w:highlight w:val="yellow"/>
          </w:rPr>
          <w:delText>[</w:delText>
        </w:r>
        <w:r w:rsidDel="002F4C88">
          <w:rPr>
            <w:bCs/>
            <w:noProof/>
            <w:sz w:val="20"/>
            <w:highlight w:val="yellow"/>
          </w:rPr>
          <w:delText>Ed. (YK): The persistence scope, or the target set of pictures an annoted region SEI message applies to</w:delText>
        </w:r>
        <w:r w:rsidR="003B1EAC" w:rsidDel="002F4C88">
          <w:rPr>
            <w:bCs/>
            <w:noProof/>
            <w:sz w:val="20"/>
            <w:highlight w:val="yellow"/>
          </w:rPr>
          <w:delText>,</w:delText>
        </w:r>
        <w:r w:rsidDel="002F4C88">
          <w:rPr>
            <w:bCs/>
            <w:noProof/>
            <w:sz w:val="20"/>
            <w:highlight w:val="yellow"/>
          </w:rPr>
          <w:delText xml:space="preserve"> needs to be clearly specified</w:delText>
        </w:r>
        <w:r w:rsidR="008713CE" w:rsidDel="002F4C88">
          <w:rPr>
            <w:bCs/>
            <w:noProof/>
            <w:sz w:val="20"/>
            <w:highlight w:val="yellow"/>
          </w:rPr>
          <w:delText xml:space="preserve">, </w:delText>
        </w:r>
      </w:del>
      <w:del w:id="72" w:author="Gary Sullivan" w:date="2018-06-22T15:37:00Z">
        <w:r w:rsidR="008713CE" w:rsidDel="00BA3168">
          <w:rPr>
            <w:bCs/>
            <w:noProof/>
            <w:sz w:val="20"/>
            <w:highlight w:val="yellow"/>
          </w:rPr>
          <w:delText xml:space="preserve">probably </w:delText>
        </w:r>
      </w:del>
      <w:del w:id="73" w:author="Gary Sullivan" w:date="2018-06-22T16:49:00Z">
        <w:r w:rsidR="008713CE" w:rsidDel="002F4C88">
          <w:rPr>
            <w:bCs/>
            <w:noProof/>
            <w:sz w:val="20"/>
            <w:highlight w:val="yellow"/>
          </w:rPr>
          <w:delText>by additional syntax</w:delText>
        </w:r>
        <w:r w:rsidR="003D31AE" w:rsidDel="002F4C88">
          <w:rPr>
            <w:bCs/>
            <w:noProof/>
            <w:sz w:val="20"/>
            <w:highlight w:val="yellow"/>
          </w:rPr>
          <w:delText>, e.g., using both a cancel flag and a</w:delText>
        </w:r>
        <w:r w:rsidR="00B06E0B" w:rsidDel="002F4C88">
          <w:rPr>
            <w:bCs/>
            <w:noProof/>
            <w:sz w:val="20"/>
            <w:highlight w:val="yellow"/>
          </w:rPr>
          <w:delText xml:space="preserve"> persistence flag like many other SEI messages</w:delText>
        </w:r>
        <w:r w:rsidR="008713CE" w:rsidDel="002F4C88">
          <w:rPr>
            <w:bCs/>
            <w:noProof/>
            <w:sz w:val="20"/>
            <w:highlight w:val="yellow"/>
          </w:rPr>
          <w:delText>, and the persistence scope should not cross the bou</w:delText>
        </w:r>
      </w:del>
      <w:del w:id="74" w:author="Gary Sullivan" w:date="2018-06-22T15:09:00Z">
        <w:r w:rsidR="008713CE" w:rsidDel="00BA3168">
          <w:rPr>
            <w:bCs/>
            <w:noProof/>
            <w:sz w:val="20"/>
            <w:highlight w:val="yellow"/>
          </w:rPr>
          <w:delText>r</w:delText>
        </w:r>
      </w:del>
      <w:del w:id="75" w:author="Gary Sullivan" w:date="2018-06-22T16:49:00Z">
        <w:r w:rsidR="008713CE" w:rsidDel="002F4C88">
          <w:rPr>
            <w:bCs/>
            <w:noProof/>
            <w:sz w:val="20"/>
            <w:highlight w:val="yellow"/>
          </w:rPr>
          <w:delText>ndary of a CVS</w:delText>
        </w:r>
        <w:r w:rsidDel="002F4C88">
          <w:rPr>
            <w:bCs/>
            <w:noProof/>
            <w:sz w:val="20"/>
            <w:highlight w:val="yellow"/>
          </w:rPr>
          <w:delText>.</w:delText>
        </w:r>
        <w:r w:rsidRPr="00595A92" w:rsidDel="002F4C88">
          <w:rPr>
            <w:bCs/>
            <w:noProof/>
            <w:sz w:val="20"/>
            <w:highlight w:val="yellow"/>
          </w:rPr>
          <w:delText>]</w:delText>
        </w:r>
      </w:del>
      <w:del w:id="76" w:author="Gary Sullivan" w:date="2018-06-22T16:30:00Z">
        <w:r w:rsidR="0053355F" w:rsidDel="002F4C88">
          <w:rPr>
            <w:bCs/>
            <w:noProof/>
            <w:sz w:val="20"/>
            <w:highlight w:val="yellow"/>
          </w:rPr>
          <w:delText xml:space="preserve"> [Ed. (GJS): </w:delText>
        </w:r>
      </w:del>
      <w:del w:id="77" w:author="Gary Sullivan" w:date="2018-06-22T15:09:00Z">
        <w:r w:rsidR="0053355F" w:rsidDel="00BA3168">
          <w:rPr>
            <w:bCs/>
            <w:noProof/>
            <w:sz w:val="20"/>
            <w:highlight w:val="yellow"/>
          </w:rPr>
          <w:delText>Is the p</w:delText>
        </w:r>
      </w:del>
      <w:del w:id="78" w:author="Gary Sullivan" w:date="2018-06-22T16:30:00Z">
        <w:r w:rsidR="0053355F" w:rsidDel="002F4C88">
          <w:rPr>
            <w:bCs/>
            <w:noProof/>
            <w:sz w:val="20"/>
            <w:highlight w:val="yellow"/>
          </w:rPr>
          <w:delText xml:space="preserve">ersistence in decoding order </w:delText>
        </w:r>
      </w:del>
      <w:del w:id="79" w:author="Gary Sullivan" w:date="2018-06-22T15:09:00Z">
        <w:r w:rsidR="0053355F" w:rsidDel="00BA3168">
          <w:rPr>
            <w:bCs/>
            <w:noProof/>
            <w:sz w:val="20"/>
            <w:highlight w:val="yellow"/>
          </w:rPr>
          <w:delText xml:space="preserve">or </w:delText>
        </w:r>
      </w:del>
      <w:del w:id="80" w:author="Gary Sullivan" w:date="2018-06-22T16:30:00Z">
        <w:r w:rsidR="0053355F" w:rsidDel="002F4C88">
          <w:rPr>
            <w:bCs/>
            <w:noProof/>
            <w:sz w:val="20"/>
            <w:highlight w:val="yellow"/>
          </w:rPr>
          <w:delText>in output order</w:delText>
        </w:r>
      </w:del>
      <w:del w:id="81" w:author="Gary Sullivan" w:date="2018-06-22T15:09:00Z">
        <w:r w:rsidR="0053355F" w:rsidDel="00BA3168">
          <w:rPr>
            <w:bCs/>
            <w:noProof/>
            <w:sz w:val="20"/>
            <w:highlight w:val="yellow"/>
          </w:rPr>
          <w:delText>?</w:delText>
        </w:r>
      </w:del>
      <w:del w:id="82" w:author="Gary Sullivan" w:date="2018-06-22T16:30:00Z">
        <w:r w:rsidR="0053355F" w:rsidDel="002F4C88">
          <w:rPr>
            <w:bCs/>
            <w:noProof/>
            <w:sz w:val="20"/>
            <w:highlight w:val="yellow"/>
          </w:rPr>
          <w:delText>]</w:delText>
        </w:r>
      </w:del>
      <w:ins w:id="83" w:author="Gary Sullivan" w:date="2018-06-22T16:49:00Z">
        <w:r w:rsidR="002F4C88" w:rsidRPr="00BA3168">
          <w:rPr>
            <w:bCs/>
            <w:noProof/>
            <w:sz w:val="20"/>
          </w:rPr>
          <w:t xml:space="preserve">Let picA be the current picture. </w:t>
        </w:r>
      </w:ins>
      <w:ins w:id="84" w:author="Gary Sullivan" w:date="2018-06-22T17:00:00Z">
        <w:r w:rsidR="00611145">
          <w:rPr>
            <w:bCs/>
            <w:noProof/>
            <w:sz w:val="20"/>
          </w:rPr>
          <w:t>Each region</w:t>
        </w:r>
      </w:ins>
      <w:ins w:id="85" w:author="Gary Sullivan" w:date="2018-06-22T16:49:00Z">
        <w:r w:rsidR="002F4C88">
          <w:rPr>
            <w:bCs/>
            <w:noProof/>
            <w:sz w:val="20"/>
          </w:rPr>
          <w:t xml:space="preserve"> identified in the annotated regions SEI message</w:t>
        </w:r>
        <w:r w:rsidR="002F4C88" w:rsidRPr="00BA3168">
          <w:rPr>
            <w:bCs/>
            <w:noProof/>
            <w:sz w:val="20"/>
          </w:rPr>
          <w:t xml:space="preserve"> persist</w:t>
        </w:r>
      </w:ins>
      <w:ins w:id="86" w:author="Gary Sullivan" w:date="2018-06-22T17:00:00Z">
        <w:r w:rsidR="00611145">
          <w:rPr>
            <w:bCs/>
            <w:noProof/>
            <w:sz w:val="20"/>
          </w:rPr>
          <w:t>s</w:t>
        </w:r>
      </w:ins>
      <w:ins w:id="87" w:author="Gary Sullivan" w:date="2018-06-22T16:49:00Z">
        <w:r w:rsidR="002F4C88" w:rsidRPr="00BA3168">
          <w:rPr>
            <w:bCs/>
            <w:noProof/>
            <w:sz w:val="20"/>
          </w:rPr>
          <w:t xml:space="preserve"> for the current layer in output order until any of the following conditions are true:</w:t>
        </w:r>
      </w:ins>
    </w:p>
    <w:p w14:paraId="5A016390" w14:textId="77777777" w:rsidR="002F4C88" w:rsidRPr="00BA3168" w:rsidRDefault="002F4C88" w:rsidP="002F4C88">
      <w:pPr>
        <w:ind w:left="360" w:hanging="360"/>
        <w:jc w:val="both"/>
        <w:rPr>
          <w:ins w:id="88" w:author="Gary Sullivan" w:date="2018-06-22T16:49:00Z"/>
          <w:bCs/>
          <w:noProof/>
          <w:sz w:val="20"/>
        </w:rPr>
      </w:pPr>
      <w:ins w:id="89" w:author="Gary Sullivan" w:date="2018-06-22T16:49:00Z">
        <w:r w:rsidRPr="00BA3168">
          <w:rPr>
            <w:bCs/>
            <w:noProof/>
            <w:sz w:val="20"/>
          </w:rPr>
          <w:t>–</w:t>
        </w:r>
        <w:r w:rsidRPr="00BA3168">
          <w:rPr>
            <w:bCs/>
            <w:noProof/>
            <w:sz w:val="20"/>
          </w:rPr>
          <w:tab/>
          <w:t>A new CLVS of the current layer begins.</w:t>
        </w:r>
      </w:ins>
    </w:p>
    <w:p w14:paraId="0255709F" w14:textId="77777777" w:rsidR="002F4C88" w:rsidRPr="00BA3168" w:rsidRDefault="002F4C88" w:rsidP="002F4C88">
      <w:pPr>
        <w:ind w:left="360" w:hanging="360"/>
        <w:jc w:val="both"/>
        <w:rPr>
          <w:ins w:id="90" w:author="Gary Sullivan" w:date="2018-06-22T16:49:00Z"/>
          <w:bCs/>
          <w:noProof/>
          <w:sz w:val="20"/>
        </w:rPr>
      </w:pPr>
      <w:ins w:id="91" w:author="Gary Sullivan" w:date="2018-06-22T16:49:00Z">
        <w:r w:rsidRPr="00BA3168">
          <w:rPr>
            <w:bCs/>
            <w:noProof/>
            <w:sz w:val="20"/>
          </w:rPr>
          <w:t>–</w:t>
        </w:r>
        <w:r w:rsidRPr="00BA3168">
          <w:rPr>
            <w:bCs/>
            <w:noProof/>
            <w:sz w:val="20"/>
          </w:rPr>
          <w:tab/>
          <w:t>The bitstream ends.</w:t>
        </w:r>
      </w:ins>
    </w:p>
    <w:p w14:paraId="697F9684" w14:textId="23D7AC48" w:rsidR="002F4C88" w:rsidRPr="008669F9" w:rsidRDefault="002F4C88">
      <w:pPr>
        <w:ind w:left="360" w:hanging="360"/>
        <w:jc w:val="both"/>
        <w:rPr>
          <w:sz w:val="20"/>
        </w:rPr>
        <w:pPrChange w:id="92" w:author="Gary Sullivan" w:date="2018-06-22T16:49:00Z">
          <w:pPr>
            <w:jc w:val="both"/>
          </w:pPr>
        </w:pPrChange>
      </w:pPr>
      <w:ins w:id="93" w:author="Gary Sullivan" w:date="2018-06-22T16:49:00Z">
        <w:r w:rsidRPr="00BA3168">
          <w:rPr>
            <w:bCs/>
            <w:noProof/>
            <w:sz w:val="20"/>
          </w:rPr>
          <w:t>–</w:t>
        </w:r>
        <w:r w:rsidRPr="00BA3168">
          <w:rPr>
            <w:bCs/>
            <w:noProof/>
            <w:sz w:val="20"/>
          </w:rPr>
          <w:tab/>
          <w:t>A picture picB in the current layer in an access unit containing a</w:t>
        </w:r>
        <w:r>
          <w:rPr>
            <w:bCs/>
            <w:noProof/>
            <w:sz w:val="20"/>
          </w:rPr>
          <w:t>n</w:t>
        </w:r>
        <w:r w:rsidRPr="00BA3168">
          <w:rPr>
            <w:bCs/>
            <w:noProof/>
            <w:sz w:val="20"/>
          </w:rPr>
          <w:t xml:space="preserve"> </w:t>
        </w:r>
        <w:r>
          <w:rPr>
            <w:bCs/>
            <w:noProof/>
            <w:sz w:val="20"/>
          </w:rPr>
          <w:t>annotated regions</w:t>
        </w:r>
        <w:r w:rsidRPr="00BA3168">
          <w:rPr>
            <w:bCs/>
            <w:noProof/>
            <w:sz w:val="20"/>
          </w:rPr>
          <w:t xml:space="preserve"> SEI message </w:t>
        </w:r>
        <w:r>
          <w:rPr>
            <w:bCs/>
            <w:noProof/>
            <w:sz w:val="20"/>
          </w:rPr>
          <w:t xml:space="preserve">that is </w:t>
        </w:r>
        <w:r w:rsidRPr="00BA3168">
          <w:rPr>
            <w:bCs/>
            <w:noProof/>
            <w:sz w:val="20"/>
          </w:rPr>
          <w:t>applicable to the current layer is output for which PicOrderCnt(</w:t>
        </w:r>
        <w:r>
          <w:rPr>
            <w:bCs/>
            <w:noProof/>
            <w:sz w:val="20"/>
          </w:rPr>
          <w:t> </w:t>
        </w:r>
        <w:r w:rsidRPr="00BA3168">
          <w:rPr>
            <w:bCs/>
            <w:noProof/>
            <w:sz w:val="20"/>
          </w:rPr>
          <w:t>picB</w:t>
        </w:r>
        <w:r>
          <w:rPr>
            <w:bCs/>
            <w:noProof/>
            <w:sz w:val="20"/>
          </w:rPr>
          <w:t> </w:t>
        </w:r>
        <w:r w:rsidRPr="00BA3168">
          <w:rPr>
            <w:bCs/>
            <w:noProof/>
            <w:sz w:val="20"/>
          </w:rPr>
          <w:t>) is greater than PicOrderCnt(</w:t>
        </w:r>
        <w:r>
          <w:rPr>
            <w:bCs/>
            <w:noProof/>
            <w:sz w:val="20"/>
          </w:rPr>
          <w:t> </w:t>
        </w:r>
        <w:r w:rsidRPr="00BA3168">
          <w:rPr>
            <w:bCs/>
            <w:noProof/>
            <w:sz w:val="20"/>
          </w:rPr>
          <w:t>picA</w:t>
        </w:r>
        <w:r>
          <w:rPr>
            <w:bCs/>
            <w:noProof/>
            <w:sz w:val="20"/>
          </w:rPr>
          <w:t> </w:t>
        </w:r>
        <w:r w:rsidRPr="00BA3168">
          <w:rPr>
            <w:bCs/>
            <w:noProof/>
            <w:sz w:val="20"/>
          </w:rPr>
          <w:t>), where PicOrderCnt(</w:t>
        </w:r>
        <w:r>
          <w:rPr>
            <w:bCs/>
            <w:noProof/>
            <w:sz w:val="20"/>
          </w:rPr>
          <w:t> </w:t>
        </w:r>
        <w:r w:rsidRPr="00BA3168">
          <w:rPr>
            <w:bCs/>
            <w:noProof/>
            <w:sz w:val="20"/>
          </w:rPr>
          <w:t>picB</w:t>
        </w:r>
        <w:r>
          <w:rPr>
            <w:bCs/>
            <w:noProof/>
            <w:sz w:val="20"/>
          </w:rPr>
          <w:t> </w:t>
        </w:r>
        <w:r w:rsidRPr="00BA3168">
          <w:rPr>
            <w:bCs/>
            <w:noProof/>
            <w:sz w:val="20"/>
          </w:rPr>
          <w:t>) and PicOrderCnt(</w:t>
        </w:r>
        <w:r>
          <w:rPr>
            <w:bCs/>
            <w:noProof/>
            <w:sz w:val="20"/>
          </w:rPr>
          <w:t> </w:t>
        </w:r>
        <w:r w:rsidRPr="00BA3168">
          <w:rPr>
            <w:bCs/>
            <w:noProof/>
            <w:sz w:val="20"/>
          </w:rPr>
          <w:t>picA</w:t>
        </w:r>
        <w:r>
          <w:rPr>
            <w:bCs/>
            <w:noProof/>
            <w:sz w:val="20"/>
          </w:rPr>
          <w:t> </w:t>
        </w:r>
        <w:r w:rsidRPr="00BA3168">
          <w:rPr>
            <w:bCs/>
            <w:noProof/>
            <w:sz w:val="20"/>
          </w:rPr>
          <w:t xml:space="preserve">) are the PicOrderCntVal values of picB and picA, </w:t>
        </w:r>
        <w:r>
          <w:rPr>
            <w:bCs/>
            <w:noProof/>
            <w:sz w:val="20"/>
          </w:rPr>
          <w:t>and the semantics of the annotated regions SEI message for PicB cancels the persistence of the region identified in the annotated regions SEI message for PicA</w:t>
        </w:r>
        <w:r w:rsidRPr="00BA3168">
          <w:rPr>
            <w:bCs/>
            <w:noProof/>
            <w:sz w:val="20"/>
          </w:rPr>
          <w:t>.</w:t>
        </w:r>
      </w:ins>
    </w:p>
    <w:p w14:paraId="103AF4FE" w14:textId="04C36E68" w:rsidR="00611145" w:rsidDel="00CB31CE" w:rsidRDefault="00611145" w:rsidP="00611145">
      <w:pPr>
        <w:jc w:val="both"/>
        <w:rPr>
          <w:ins w:id="94" w:author="Gary Sullivan" w:date="2018-06-22T16:53:00Z"/>
          <w:del w:id="95" w:author="Jill Boyce" w:date="2018-12-18T17:04:00Z"/>
          <w:bCs/>
          <w:noProof/>
          <w:sz w:val="20"/>
          <w:highlight w:val="yellow"/>
        </w:rPr>
      </w:pPr>
      <w:ins w:id="96" w:author="Gary Sullivan" w:date="2018-06-22T16:53:00Z">
        <w:del w:id="97" w:author="Jill Boyce" w:date="2018-12-18T17:04:00Z">
          <w:r w:rsidDel="00CB31CE">
            <w:rPr>
              <w:bCs/>
              <w:noProof/>
              <w:sz w:val="20"/>
              <w:highlight w:val="yellow"/>
            </w:rPr>
            <w:delText>[Ed.</w:delText>
          </w:r>
        </w:del>
      </w:ins>
      <w:ins w:id="98" w:author="Gary Sullivan" w:date="2018-06-22T16:54:00Z">
        <w:del w:id="99" w:author="Jill Boyce" w:date="2018-12-18T17:04:00Z">
          <w:r w:rsidDel="00CB31CE">
            <w:rPr>
              <w:bCs/>
              <w:noProof/>
              <w:sz w:val="20"/>
              <w:highlight w:val="yellow"/>
            </w:rPr>
            <w:delText> </w:delText>
          </w:r>
        </w:del>
      </w:ins>
      <w:ins w:id="100" w:author="Gary Sullivan" w:date="2018-06-22T16:53:00Z">
        <w:del w:id="101" w:author="Jill Boyce" w:date="2018-12-18T17:04:00Z">
          <w:r w:rsidDel="00CB31CE">
            <w:rPr>
              <w:bCs/>
              <w:noProof/>
              <w:sz w:val="20"/>
              <w:highlight w:val="yellow"/>
            </w:rPr>
            <w:delText>(GJS): An SPS ID syntax element was proposed, but other conceptually similar SEI messages do not contain such a syntax element, so this was not included.]</w:delText>
          </w:r>
        </w:del>
      </w:ins>
    </w:p>
    <w:p w14:paraId="5D17163A" w14:textId="3F071A54" w:rsidR="00203076" w:rsidRPr="008669F9" w:rsidDel="00BA3168" w:rsidRDefault="00203076" w:rsidP="009016A6">
      <w:pPr>
        <w:jc w:val="both"/>
        <w:rPr>
          <w:del w:id="102" w:author="Gary Sullivan" w:date="2018-06-22T15:08:00Z"/>
          <w:sz w:val="20"/>
        </w:rPr>
      </w:pPr>
      <w:del w:id="103" w:author="Gary Sullivan" w:date="2018-06-22T15:08:00Z">
        <w:r w:rsidRPr="008669F9" w:rsidDel="00BA3168">
          <w:rPr>
            <w:b/>
            <w:noProof/>
            <w:sz w:val="20"/>
          </w:rPr>
          <w:delText>ar_seq_parameter_set_id</w:delText>
        </w:r>
        <w:r w:rsidRPr="008669F9" w:rsidDel="00BA3168">
          <w:rPr>
            <w:sz w:val="20"/>
          </w:rPr>
          <w:delText xml:space="preserve"> shall be equal to the sps_seq_parameter_set_id value of the active SPS. The value of ar_seq_parameter_set_id shall be in the range of 0 to 15, inclusive.</w:delText>
        </w:r>
        <w:r w:rsidR="00A43AE5" w:rsidDel="00BA3168">
          <w:rPr>
            <w:sz w:val="20"/>
          </w:rPr>
          <w:delText xml:space="preserve"> </w:delText>
        </w:r>
        <w:r w:rsidR="00A43AE5" w:rsidRPr="009016A6" w:rsidDel="00BA3168">
          <w:rPr>
            <w:sz w:val="20"/>
            <w:highlight w:val="yellow"/>
          </w:rPr>
          <w:delText xml:space="preserve">[Ed. (GJS): </w:delText>
        </w:r>
        <w:r w:rsidR="00A43AE5" w:rsidDel="00BA3168">
          <w:rPr>
            <w:sz w:val="20"/>
            <w:highlight w:val="yellow"/>
          </w:rPr>
          <w:delText>What is the purpose of this syntax element</w:delText>
        </w:r>
        <w:r w:rsidR="00A43AE5" w:rsidRPr="009016A6" w:rsidDel="00BA3168">
          <w:rPr>
            <w:sz w:val="20"/>
            <w:highlight w:val="yellow"/>
          </w:rPr>
          <w:delText>?]</w:delText>
        </w:r>
      </w:del>
    </w:p>
    <w:p w14:paraId="59BC8FF4" w14:textId="4F0A2CA2" w:rsidR="00203076" w:rsidRPr="008669F9" w:rsidRDefault="00203076" w:rsidP="009016A6">
      <w:pPr>
        <w:jc w:val="both"/>
        <w:rPr>
          <w:bCs/>
          <w:noProof/>
          <w:sz w:val="20"/>
        </w:rPr>
      </w:pPr>
      <w:r w:rsidRPr="008669F9">
        <w:rPr>
          <w:b/>
          <w:noProof/>
          <w:sz w:val="20"/>
        </w:rPr>
        <w:t xml:space="preserve">ar_not_optimized_for_viewing_flag </w:t>
      </w:r>
      <w:r w:rsidRPr="008669F9">
        <w:rPr>
          <w:bCs/>
          <w:noProof/>
          <w:sz w:val="20"/>
        </w:rPr>
        <w:t xml:space="preserve">equal to 1 indicates that </w:t>
      </w:r>
      <w:r w:rsidR="00261D85">
        <w:rPr>
          <w:bCs/>
          <w:noProof/>
          <w:sz w:val="20"/>
        </w:rPr>
        <w:t xml:space="preserve">the </w:t>
      </w:r>
      <w:r w:rsidRPr="008669F9">
        <w:rPr>
          <w:bCs/>
          <w:noProof/>
          <w:sz w:val="20"/>
        </w:rPr>
        <w:t>decoded picture</w:t>
      </w:r>
      <w:r w:rsidR="00261D85">
        <w:rPr>
          <w:bCs/>
          <w:noProof/>
          <w:sz w:val="20"/>
        </w:rPr>
        <w:t xml:space="preserve">s </w:t>
      </w:r>
      <w:r w:rsidR="00A43AE5">
        <w:rPr>
          <w:bCs/>
          <w:noProof/>
          <w:sz w:val="20"/>
        </w:rPr>
        <w:t xml:space="preserve">that </w:t>
      </w:r>
      <w:r w:rsidR="0013389D">
        <w:rPr>
          <w:sz w:val="20"/>
        </w:rPr>
        <w:t>the annotated region</w:t>
      </w:r>
      <w:ins w:id="104" w:author="Gary Sullivan" w:date="2018-06-22T15:14:00Z">
        <w:r w:rsidR="00BA3168">
          <w:rPr>
            <w:sz w:val="20"/>
          </w:rPr>
          <w:t>s</w:t>
        </w:r>
      </w:ins>
      <w:r w:rsidR="0013389D" w:rsidRPr="008669F9">
        <w:rPr>
          <w:sz w:val="20"/>
        </w:rPr>
        <w:t xml:space="preserve"> SEI </w:t>
      </w:r>
      <w:r w:rsidR="0013389D">
        <w:rPr>
          <w:sz w:val="20"/>
        </w:rPr>
        <w:t>message</w:t>
      </w:r>
      <w:r w:rsidR="00261D85">
        <w:rPr>
          <w:bCs/>
          <w:noProof/>
          <w:sz w:val="20"/>
        </w:rPr>
        <w:t xml:space="preserve"> applies to</w:t>
      </w:r>
      <w:r w:rsidRPr="008669F9">
        <w:rPr>
          <w:bCs/>
          <w:noProof/>
          <w:sz w:val="20"/>
        </w:rPr>
        <w:t xml:space="preserve"> </w:t>
      </w:r>
      <w:r w:rsidR="00261D85">
        <w:rPr>
          <w:bCs/>
          <w:noProof/>
          <w:sz w:val="20"/>
        </w:rPr>
        <w:t>are</w:t>
      </w:r>
      <w:r w:rsidR="00261D85" w:rsidRPr="008669F9">
        <w:rPr>
          <w:bCs/>
          <w:noProof/>
          <w:sz w:val="20"/>
        </w:rPr>
        <w:t xml:space="preserve"> </w:t>
      </w:r>
      <w:r w:rsidRPr="008669F9">
        <w:rPr>
          <w:bCs/>
          <w:noProof/>
          <w:sz w:val="20"/>
        </w:rPr>
        <w:t xml:space="preserve">not optimized for user viewing, but </w:t>
      </w:r>
      <w:r w:rsidR="00A43AE5">
        <w:rPr>
          <w:bCs/>
          <w:noProof/>
          <w:sz w:val="20"/>
        </w:rPr>
        <w:t xml:space="preserve">rather are optimized </w:t>
      </w:r>
      <w:r w:rsidRPr="008669F9">
        <w:rPr>
          <w:bCs/>
          <w:noProof/>
          <w:sz w:val="20"/>
        </w:rPr>
        <w:t xml:space="preserve">for </w:t>
      </w:r>
      <w:r w:rsidR="00A43AE5">
        <w:rPr>
          <w:bCs/>
          <w:noProof/>
          <w:sz w:val="20"/>
        </w:rPr>
        <w:t xml:space="preserve">some </w:t>
      </w:r>
      <w:r w:rsidRPr="008669F9">
        <w:rPr>
          <w:bCs/>
          <w:noProof/>
          <w:sz w:val="20"/>
        </w:rPr>
        <w:t>other purpose</w:t>
      </w:r>
      <w:r w:rsidR="00A43AE5">
        <w:rPr>
          <w:bCs/>
          <w:noProof/>
          <w:sz w:val="20"/>
        </w:rPr>
        <w:t xml:space="preserve"> such as algorithmic object classification performance</w:t>
      </w:r>
      <w:r w:rsidRPr="008669F9">
        <w:rPr>
          <w:bCs/>
          <w:noProof/>
          <w:sz w:val="20"/>
        </w:rPr>
        <w:t xml:space="preserve">. </w:t>
      </w:r>
      <w:proofErr w:type="spellStart"/>
      <w:r w:rsidRPr="008669F9">
        <w:rPr>
          <w:sz w:val="20"/>
        </w:rPr>
        <w:t>ar</w:t>
      </w:r>
      <w:r w:rsidRPr="008669F9">
        <w:rPr>
          <w:bCs/>
          <w:noProof/>
          <w:sz w:val="20"/>
        </w:rPr>
        <w:t>_not_optimized_for_viewing_flag</w:t>
      </w:r>
      <w:proofErr w:type="spellEnd"/>
      <w:r w:rsidRPr="008669F9">
        <w:rPr>
          <w:b/>
          <w:noProof/>
          <w:sz w:val="20"/>
        </w:rPr>
        <w:t xml:space="preserve"> </w:t>
      </w:r>
      <w:r w:rsidRPr="008669F9">
        <w:rPr>
          <w:bCs/>
          <w:noProof/>
          <w:sz w:val="20"/>
        </w:rPr>
        <w:t>equal to 0 indicates that the decoded picture</w:t>
      </w:r>
      <w:r w:rsidR="00261D85">
        <w:rPr>
          <w:bCs/>
          <w:noProof/>
          <w:sz w:val="20"/>
        </w:rPr>
        <w:t>s</w:t>
      </w:r>
      <w:r w:rsidRPr="008669F9">
        <w:rPr>
          <w:bCs/>
          <w:noProof/>
          <w:sz w:val="20"/>
        </w:rPr>
        <w:t xml:space="preserve"> </w:t>
      </w:r>
      <w:r w:rsidR="00A43AE5">
        <w:rPr>
          <w:bCs/>
          <w:noProof/>
          <w:sz w:val="20"/>
        </w:rPr>
        <w:t xml:space="preserve">that </w:t>
      </w:r>
      <w:r w:rsidR="0013389D">
        <w:rPr>
          <w:sz w:val="20"/>
        </w:rPr>
        <w:t>the annotated region</w:t>
      </w:r>
      <w:ins w:id="105" w:author="Gary Sullivan" w:date="2018-06-22T15:14:00Z">
        <w:r w:rsidR="00BA3168">
          <w:rPr>
            <w:sz w:val="20"/>
          </w:rPr>
          <w:t>s</w:t>
        </w:r>
      </w:ins>
      <w:r w:rsidR="0013389D" w:rsidRPr="008669F9">
        <w:rPr>
          <w:sz w:val="20"/>
        </w:rPr>
        <w:t xml:space="preserve"> SEI </w:t>
      </w:r>
      <w:r w:rsidR="0013389D">
        <w:rPr>
          <w:sz w:val="20"/>
        </w:rPr>
        <w:t xml:space="preserve">message </w:t>
      </w:r>
      <w:r w:rsidR="00261D85">
        <w:rPr>
          <w:bCs/>
          <w:noProof/>
          <w:sz w:val="20"/>
        </w:rPr>
        <w:t>applies to</w:t>
      </w:r>
      <w:r w:rsidR="00261D85" w:rsidRPr="008669F9">
        <w:rPr>
          <w:bCs/>
          <w:noProof/>
          <w:sz w:val="20"/>
        </w:rPr>
        <w:t xml:space="preserve"> </w:t>
      </w:r>
      <w:r w:rsidR="00A43AE5">
        <w:rPr>
          <w:bCs/>
          <w:noProof/>
          <w:sz w:val="20"/>
        </w:rPr>
        <w:t>may or may not be</w:t>
      </w:r>
      <w:r w:rsidRPr="008669F9">
        <w:rPr>
          <w:bCs/>
          <w:noProof/>
          <w:sz w:val="20"/>
        </w:rPr>
        <w:t xml:space="preserve"> optimized for user viewing.</w:t>
      </w:r>
    </w:p>
    <w:p w14:paraId="31EB5829" w14:textId="59A32EF1" w:rsidR="00203076" w:rsidRPr="008669F9" w:rsidRDefault="00203076" w:rsidP="009016A6">
      <w:pPr>
        <w:jc w:val="both"/>
        <w:rPr>
          <w:bCs/>
          <w:noProof/>
          <w:sz w:val="20"/>
        </w:rPr>
      </w:pPr>
      <w:r w:rsidRPr="008669F9">
        <w:rPr>
          <w:b/>
          <w:noProof/>
          <w:sz w:val="20"/>
        </w:rPr>
        <w:t>ar_true_motion_flag</w:t>
      </w:r>
      <w:r w:rsidRPr="008669F9">
        <w:rPr>
          <w:sz w:val="20"/>
        </w:rPr>
        <w:t xml:space="preserve"> </w:t>
      </w:r>
      <w:r w:rsidRPr="008669F9">
        <w:rPr>
          <w:bCs/>
          <w:noProof/>
          <w:sz w:val="20"/>
        </w:rPr>
        <w:t>equal to 1 indicates that the motion information in the coded picture</w:t>
      </w:r>
      <w:r w:rsidR="00261D85">
        <w:rPr>
          <w:bCs/>
          <w:noProof/>
          <w:sz w:val="20"/>
        </w:rPr>
        <w:t>s</w:t>
      </w:r>
      <w:r w:rsidR="00261D85" w:rsidRPr="00261D85">
        <w:rPr>
          <w:bCs/>
          <w:noProof/>
          <w:sz w:val="20"/>
        </w:rPr>
        <w:t xml:space="preserve"> </w:t>
      </w:r>
      <w:r w:rsidR="00A43AE5">
        <w:rPr>
          <w:bCs/>
          <w:noProof/>
          <w:sz w:val="20"/>
        </w:rPr>
        <w:t xml:space="preserve">that </w:t>
      </w:r>
      <w:r w:rsidR="0013389D">
        <w:rPr>
          <w:sz w:val="20"/>
        </w:rPr>
        <w:t>the annotated region</w:t>
      </w:r>
      <w:ins w:id="106" w:author="Gary Sullivan" w:date="2018-06-22T15:14:00Z">
        <w:r w:rsidR="00BA3168">
          <w:rPr>
            <w:sz w:val="20"/>
          </w:rPr>
          <w:t>s</w:t>
        </w:r>
      </w:ins>
      <w:r w:rsidR="0013389D" w:rsidRPr="008669F9">
        <w:rPr>
          <w:sz w:val="20"/>
        </w:rPr>
        <w:t xml:space="preserve"> SEI </w:t>
      </w:r>
      <w:r w:rsidR="0013389D">
        <w:rPr>
          <w:sz w:val="20"/>
        </w:rPr>
        <w:t xml:space="preserve">message </w:t>
      </w:r>
      <w:r w:rsidR="00261D85">
        <w:rPr>
          <w:bCs/>
          <w:noProof/>
          <w:sz w:val="20"/>
        </w:rPr>
        <w:t>applies to</w:t>
      </w:r>
      <w:r w:rsidRPr="008669F9">
        <w:rPr>
          <w:bCs/>
          <w:noProof/>
          <w:sz w:val="20"/>
        </w:rPr>
        <w:t xml:space="preserve"> was selected with a goal of accurately representing object motion for </w:t>
      </w:r>
      <w:del w:id="107" w:author="Gary Sullivan" w:date="2018-12-19T18:44:00Z">
        <w:r w:rsidRPr="008669F9" w:rsidDel="005251BA">
          <w:rPr>
            <w:bCs/>
            <w:noProof/>
            <w:sz w:val="20"/>
          </w:rPr>
          <w:delText xml:space="preserve">annotated </w:delText>
        </w:r>
      </w:del>
      <w:r w:rsidRPr="008669F9">
        <w:rPr>
          <w:bCs/>
          <w:noProof/>
          <w:sz w:val="20"/>
        </w:rPr>
        <w:t>objects</w:t>
      </w:r>
      <w:ins w:id="108" w:author="Gary Sullivan" w:date="2018-12-19T18:44:00Z">
        <w:r w:rsidR="005251BA">
          <w:rPr>
            <w:bCs/>
            <w:noProof/>
            <w:sz w:val="20"/>
          </w:rPr>
          <w:t xml:space="preserve"> in the annotated regions</w:t>
        </w:r>
      </w:ins>
      <w:r w:rsidRPr="008669F9">
        <w:rPr>
          <w:bCs/>
          <w:noProof/>
          <w:sz w:val="20"/>
        </w:rPr>
        <w:t xml:space="preserve">. </w:t>
      </w:r>
      <w:proofErr w:type="spellStart"/>
      <w:r w:rsidRPr="008669F9">
        <w:rPr>
          <w:sz w:val="20"/>
        </w:rPr>
        <w:t>ar</w:t>
      </w:r>
      <w:r w:rsidRPr="008669F9">
        <w:rPr>
          <w:noProof/>
          <w:sz w:val="20"/>
        </w:rPr>
        <w:t>_true_motion_flag</w:t>
      </w:r>
      <w:proofErr w:type="spellEnd"/>
      <w:r w:rsidRPr="008669F9">
        <w:rPr>
          <w:sz w:val="20"/>
        </w:rPr>
        <w:t xml:space="preserve"> </w:t>
      </w:r>
      <w:r w:rsidRPr="008669F9">
        <w:rPr>
          <w:bCs/>
          <w:noProof/>
          <w:sz w:val="20"/>
        </w:rPr>
        <w:t xml:space="preserve">equal to 0 </w:t>
      </w:r>
      <w:r w:rsidR="00294E0A" w:rsidRPr="008669F9">
        <w:rPr>
          <w:bCs/>
          <w:noProof/>
          <w:sz w:val="20"/>
        </w:rPr>
        <w:t>indicates that the motion information in the coded picture</w:t>
      </w:r>
      <w:r w:rsidR="00294E0A">
        <w:rPr>
          <w:bCs/>
          <w:noProof/>
          <w:sz w:val="20"/>
        </w:rPr>
        <w:t>s</w:t>
      </w:r>
      <w:r w:rsidR="00294E0A" w:rsidRPr="00261D85">
        <w:rPr>
          <w:bCs/>
          <w:noProof/>
          <w:sz w:val="20"/>
        </w:rPr>
        <w:t xml:space="preserve"> </w:t>
      </w:r>
      <w:r w:rsidR="00A43AE5">
        <w:rPr>
          <w:bCs/>
          <w:noProof/>
          <w:sz w:val="20"/>
        </w:rPr>
        <w:t xml:space="preserve">that </w:t>
      </w:r>
      <w:r w:rsidR="0013389D">
        <w:rPr>
          <w:sz w:val="20"/>
        </w:rPr>
        <w:t>the annotated region</w:t>
      </w:r>
      <w:ins w:id="109" w:author="Gary Sullivan" w:date="2018-06-22T15:14:00Z">
        <w:r w:rsidR="00BA3168">
          <w:rPr>
            <w:sz w:val="20"/>
          </w:rPr>
          <w:t>s</w:t>
        </w:r>
      </w:ins>
      <w:r w:rsidR="0013389D" w:rsidRPr="008669F9">
        <w:rPr>
          <w:sz w:val="20"/>
        </w:rPr>
        <w:t xml:space="preserve"> SEI </w:t>
      </w:r>
      <w:r w:rsidR="0013389D">
        <w:rPr>
          <w:sz w:val="20"/>
        </w:rPr>
        <w:t xml:space="preserve">message </w:t>
      </w:r>
      <w:r w:rsidR="00294E0A">
        <w:rPr>
          <w:bCs/>
          <w:noProof/>
          <w:sz w:val="20"/>
        </w:rPr>
        <w:t>applies to</w:t>
      </w:r>
      <w:r w:rsidR="00294E0A" w:rsidRPr="008669F9">
        <w:rPr>
          <w:bCs/>
          <w:noProof/>
          <w:sz w:val="20"/>
        </w:rPr>
        <w:t xml:space="preserve"> </w:t>
      </w:r>
      <w:r w:rsidR="00294E0A">
        <w:rPr>
          <w:bCs/>
          <w:noProof/>
          <w:sz w:val="20"/>
        </w:rPr>
        <w:t xml:space="preserve">may or may not be </w:t>
      </w:r>
      <w:r w:rsidR="00294E0A" w:rsidRPr="008669F9">
        <w:rPr>
          <w:bCs/>
          <w:noProof/>
          <w:sz w:val="20"/>
        </w:rPr>
        <w:t xml:space="preserve">selected with a goal of accurately representing object motion for </w:t>
      </w:r>
      <w:ins w:id="110" w:author="Gary Sullivan" w:date="2018-12-19T18:45:00Z">
        <w:r w:rsidR="005251BA">
          <w:rPr>
            <w:bCs/>
            <w:noProof/>
            <w:sz w:val="20"/>
          </w:rPr>
          <w:t xml:space="preserve">objects in the </w:t>
        </w:r>
      </w:ins>
      <w:r w:rsidRPr="008669F9">
        <w:rPr>
          <w:bCs/>
          <w:noProof/>
          <w:sz w:val="20"/>
        </w:rPr>
        <w:t xml:space="preserve">annotated </w:t>
      </w:r>
      <w:del w:id="111" w:author="Gary Sullivan" w:date="2018-12-19T18:45:00Z">
        <w:r w:rsidRPr="008669F9" w:rsidDel="005251BA">
          <w:rPr>
            <w:bCs/>
            <w:noProof/>
            <w:sz w:val="20"/>
          </w:rPr>
          <w:delText>objects</w:delText>
        </w:r>
      </w:del>
      <w:ins w:id="112" w:author="Gary Sullivan" w:date="2018-12-19T18:45:00Z">
        <w:r w:rsidR="005251BA">
          <w:rPr>
            <w:bCs/>
            <w:noProof/>
            <w:sz w:val="20"/>
          </w:rPr>
          <w:t>regions</w:t>
        </w:r>
      </w:ins>
      <w:r w:rsidRPr="008669F9">
        <w:rPr>
          <w:bCs/>
          <w:noProof/>
          <w:sz w:val="20"/>
        </w:rPr>
        <w:t>.</w:t>
      </w:r>
    </w:p>
    <w:p w14:paraId="2CA1F28A" w14:textId="2B26DF96" w:rsidR="00203076" w:rsidRPr="008669F9" w:rsidRDefault="00B92AB1" w:rsidP="00D63C78">
      <w:pPr>
        <w:jc w:val="both"/>
        <w:rPr>
          <w:bCs/>
          <w:noProof/>
          <w:sz w:val="20"/>
        </w:rPr>
      </w:pPr>
      <w:r w:rsidRPr="008669F9">
        <w:rPr>
          <w:b/>
          <w:bCs/>
          <w:noProof/>
          <w:sz w:val="20"/>
        </w:rPr>
        <w:t>ar_occluded</w:t>
      </w:r>
      <w:r w:rsidR="003C0426">
        <w:rPr>
          <w:b/>
          <w:bCs/>
          <w:noProof/>
          <w:sz w:val="20"/>
        </w:rPr>
        <w:t>_object</w:t>
      </w:r>
      <w:r w:rsidRPr="008669F9">
        <w:rPr>
          <w:b/>
          <w:bCs/>
          <w:noProof/>
          <w:sz w:val="20"/>
        </w:rPr>
        <w:t>_flag</w:t>
      </w:r>
      <w:r w:rsidR="00203076" w:rsidRPr="008669F9">
        <w:rPr>
          <w:b/>
          <w:bCs/>
          <w:noProof/>
          <w:sz w:val="20"/>
        </w:rPr>
        <w:t xml:space="preserve"> </w:t>
      </w:r>
      <w:r w:rsidR="00203076" w:rsidRPr="008669F9">
        <w:rPr>
          <w:bCs/>
          <w:noProof/>
          <w:sz w:val="20"/>
        </w:rPr>
        <w:t>equal to 1 indicates that the ar</w:t>
      </w:r>
      <w:r w:rsidR="003C0426">
        <w:rPr>
          <w:bCs/>
          <w:noProof/>
          <w:sz w:val="20"/>
        </w:rPr>
        <w:t>_</w:t>
      </w:r>
      <w:del w:id="113" w:author="Gary Sullivan" w:date="2018-12-19T18:20:00Z">
        <w:r w:rsidR="003C0426" w:rsidDel="00D9535D">
          <w:rPr>
            <w:bCs/>
            <w:noProof/>
            <w:sz w:val="20"/>
          </w:rPr>
          <w:delText>object</w:delText>
        </w:r>
        <w:r w:rsidR="00203076" w:rsidRPr="008669F9" w:rsidDel="00D9535D">
          <w:rPr>
            <w:bCs/>
            <w:noProof/>
            <w:sz w:val="20"/>
          </w:rPr>
          <w:delText>_</w:delText>
        </w:r>
      </w:del>
      <w:ins w:id="114" w:author="Gary Sullivan" w:date="2018-12-19T18:20:00Z">
        <w:r w:rsidR="00D9535D">
          <w:rPr>
            <w:bCs/>
            <w:noProof/>
            <w:sz w:val="20"/>
          </w:rPr>
          <w:t>bounding_box_</w:t>
        </w:r>
      </w:ins>
      <w:r w:rsidR="00203076" w:rsidRPr="008669F9">
        <w:rPr>
          <w:bCs/>
          <w:noProof/>
          <w:sz w:val="20"/>
        </w:rPr>
        <w:t>top</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ar</w:t>
      </w:r>
      <w:r w:rsidR="003C0426">
        <w:rPr>
          <w:bCs/>
          <w:noProof/>
          <w:sz w:val="20"/>
        </w:rPr>
        <w:t>_</w:t>
      </w:r>
      <w:del w:id="115" w:author="Gary Sullivan" w:date="2018-12-19T18:20:00Z">
        <w:r w:rsidR="003C0426" w:rsidDel="00D9535D">
          <w:rPr>
            <w:bCs/>
            <w:noProof/>
            <w:sz w:val="20"/>
          </w:rPr>
          <w:delText>object</w:delText>
        </w:r>
        <w:r w:rsidR="00203076" w:rsidRPr="008669F9" w:rsidDel="00D9535D">
          <w:rPr>
            <w:bCs/>
            <w:noProof/>
            <w:sz w:val="20"/>
          </w:rPr>
          <w:delText>_</w:delText>
        </w:r>
      </w:del>
      <w:ins w:id="116" w:author="Gary Sullivan" w:date="2018-12-19T18:20:00Z">
        <w:r w:rsidR="00D9535D">
          <w:rPr>
            <w:bCs/>
            <w:noProof/>
            <w:sz w:val="20"/>
          </w:rPr>
          <w:t>bounding_box_</w:t>
        </w:r>
      </w:ins>
      <w:r w:rsidR="00203076" w:rsidRPr="008669F9">
        <w:rPr>
          <w:bCs/>
          <w:noProof/>
          <w:sz w:val="20"/>
        </w:rPr>
        <w:t>left</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ar</w:t>
      </w:r>
      <w:r w:rsidR="003C0426">
        <w:rPr>
          <w:bCs/>
          <w:noProof/>
          <w:sz w:val="20"/>
        </w:rPr>
        <w:t>_</w:t>
      </w:r>
      <w:del w:id="117" w:author="Gary Sullivan" w:date="2018-12-19T18:20:00Z">
        <w:r w:rsidR="003C0426" w:rsidDel="00D9535D">
          <w:rPr>
            <w:bCs/>
            <w:noProof/>
            <w:sz w:val="20"/>
          </w:rPr>
          <w:delText>object</w:delText>
        </w:r>
        <w:r w:rsidR="00203076" w:rsidRPr="008669F9" w:rsidDel="00D9535D">
          <w:rPr>
            <w:bCs/>
            <w:noProof/>
            <w:sz w:val="20"/>
          </w:rPr>
          <w:delText>_</w:delText>
        </w:r>
      </w:del>
      <w:ins w:id="118" w:author="Gary Sullivan" w:date="2018-12-19T18:20:00Z">
        <w:r w:rsidR="00D9535D">
          <w:rPr>
            <w:bCs/>
            <w:noProof/>
            <w:sz w:val="20"/>
          </w:rPr>
          <w:t>bounding_box_</w:t>
        </w:r>
      </w:ins>
      <w:r w:rsidR="00203076" w:rsidRPr="008669F9">
        <w:rPr>
          <w:bCs/>
          <w:noProof/>
          <w:sz w:val="20"/>
        </w:rPr>
        <w:t>width</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xml:space="preserve">, and </w:t>
      </w:r>
      <w:r w:rsidR="00582557" w:rsidRPr="008669F9">
        <w:rPr>
          <w:bCs/>
          <w:noProof/>
          <w:sz w:val="20"/>
        </w:rPr>
        <w:t>ar</w:t>
      </w:r>
      <w:r w:rsidR="003C0426">
        <w:rPr>
          <w:bCs/>
          <w:noProof/>
          <w:sz w:val="20"/>
        </w:rPr>
        <w:t>_</w:t>
      </w:r>
      <w:del w:id="119" w:author="Gary Sullivan" w:date="2018-12-19T18:20:00Z">
        <w:r w:rsidR="003C0426" w:rsidDel="00D9535D">
          <w:rPr>
            <w:bCs/>
            <w:noProof/>
            <w:sz w:val="20"/>
          </w:rPr>
          <w:delText>object</w:delText>
        </w:r>
        <w:r w:rsidR="00203076" w:rsidRPr="008669F9" w:rsidDel="00D9535D">
          <w:rPr>
            <w:bCs/>
            <w:noProof/>
            <w:sz w:val="20"/>
          </w:rPr>
          <w:delText>_</w:delText>
        </w:r>
      </w:del>
      <w:ins w:id="120" w:author="Gary Sullivan" w:date="2018-12-19T18:20:00Z">
        <w:r w:rsidR="00D9535D">
          <w:rPr>
            <w:bCs/>
            <w:noProof/>
            <w:sz w:val="20"/>
          </w:rPr>
          <w:t>bounding_box_</w:t>
        </w:r>
      </w:ins>
      <w:r w:rsidR="00203076" w:rsidRPr="008669F9">
        <w:rPr>
          <w:bCs/>
          <w:noProof/>
          <w:sz w:val="20"/>
        </w:rPr>
        <w:t>height[</w:t>
      </w:r>
      <w:r w:rsidR="00203076" w:rsidRPr="008669F9">
        <w:rPr>
          <w:bCs/>
          <w:sz w:val="20"/>
        </w:rPr>
        <w:t> </w:t>
      </w:r>
      <w:proofErr w:type="spellStart"/>
      <w:r w:rsidR="00203076" w:rsidRPr="008669F9">
        <w:rPr>
          <w:bCs/>
          <w:noProof/>
          <w:sz w:val="20"/>
        </w:rPr>
        <w:t>ar</w:t>
      </w:r>
      <w:r w:rsidR="003C0426">
        <w:rPr>
          <w:bCs/>
          <w:noProof/>
          <w:sz w:val="20"/>
        </w:rPr>
        <w:t>_object</w:t>
      </w:r>
      <w:r w:rsidR="00203076" w:rsidRPr="008669F9">
        <w:rPr>
          <w:bCs/>
          <w:noProof/>
          <w:sz w:val="20"/>
        </w:rPr>
        <w:t>_idx</w:t>
      </w:r>
      <w:proofErr w:type="spellEnd"/>
      <w:r w:rsidR="00203076" w:rsidRPr="008669F9">
        <w:rPr>
          <w:noProof/>
          <w:sz w:val="20"/>
        </w:rPr>
        <w:t>[</w:t>
      </w:r>
      <w:r w:rsidR="00203076" w:rsidRPr="008669F9">
        <w:rPr>
          <w:bCs/>
          <w:sz w:val="20"/>
        </w:rPr>
        <w:t> </w:t>
      </w:r>
      <w:r w:rsidR="00203076" w:rsidRPr="008669F9">
        <w:rPr>
          <w:noProof/>
          <w:sz w:val="20"/>
        </w:rPr>
        <w:t>i</w:t>
      </w:r>
      <w:r w:rsidR="00203076" w:rsidRPr="008669F9">
        <w:rPr>
          <w:bCs/>
          <w:sz w:val="20"/>
        </w:rPr>
        <w:t> </w:t>
      </w:r>
      <w:r w:rsidR="00203076" w:rsidRPr="008669F9">
        <w:rPr>
          <w:noProof/>
          <w:sz w:val="20"/>
        </w:rPr>
        <w:t>]</w:t>
      </w:r>
      <w:r w:rsidR="00203076" w:rsidRPr="008669F9">
        <w:rPr>
          <w:bCs/>
          <w:sz w:val="20"/>
        </w:rPr>
        <w:t> </w:t>
      </w:r>
      <w:r w:rsidR="00203076" w:rsidRPr="008669F9">
        <w:rPr>
          <w:bCs/>
          <w:noProof/>
          <w:sz w:val="20"/>
        </w:rPr>
        <w:t xml:space="preserve">] syntax elements </w:t>
      </w:r>
      <w:ins w:id="121" w:author="Gary Sullivan" w:date="2018-06-22T17:29:00Z">
        <w:r w:rsidR="00B66EA2">
          <w:rPr>
            <w:bCs/>
            <w:noProof/>
            <w:sz w:val="20"/>
          </w:rPr>
          <w:t xml:space="preserve">each </w:t>
        </w:r>
      </w:ins>
      <w:r w:rsidR="00203076" w:rsidRPr="008669F9">
        <w:rPr>
          <w:bCs/>
          <w:noProof/>
          <w:sz w:val="20"/>
        </w:rPr>
        <w:t xml:space="preserve">represent the size and location of an object </w:t>
      </w:r>
      <w:r w:rsidR="00C90E98">
        <w:rPr>
          <w:bCs/>
          <w:noProof/>
          <w:sz w:val="20"/>
        </w:rPr>
        <w:t xml:space="preserve">or a portion of </w:t>
      </w:r>
      <w:r w:rsidR="00C90E98" w:rsidRPr="008669F9">
        <w:rPr>
          <w:bCs/>
          <w:noProof/>
          <w:sz w:val="20"/>
        </w:rPr>
        <w:t xml:space="preserve">an object </w:t>
      </w:r>
      <w:r w:rsidR="00203076" w:rsidRPr="008669F9">
        <w:rPr>
          <w:bCs/>
          <w:noProof/>
          <w:sz w:val="20"/>
        </w:rPr>
        <w:t xml:space="preserve">that may not </w:t>
      </w:r>
      <w:r w:rsidR="00BF140E">
        <w:rPr>
          <w:bCs/>
          <w:noProof/>
          <w:sz w:val="20"/>
          <w:lang w:val="en-US"/>
        </w:rPr>
        <w:t xml:space="preserve">be </w:t>
      </w:r>
      <w:r w:rsidR="00203076" w:rsidRPr="008669F9">
        <w:rPr>
          <w:bCs/>
          <w:noProof/>
          <w:sz w:val="20"/>
        </w:rPr>
        <w:t xml:space="preserve">visible or may be only partially visible </w:t>
      </w:r>
      <w:r w:rsidR="00BF140E">
        <w:rPr>
          <w:bCs/>
          <w:noProof/>
          <w:sz w:val="20"/>
        </w:rPr>
        <w:t>with</w:t>
      </w:r>
      <w:r w:rsidR="00203076" w:rsidRPr="008669F9">
        <w:rPr>
          <w:bCs/>
          <w:noProof/>
          <w:sz w:val="20"/>
        </w:rPr>
        <w:t xml:space="preserve">in the </w:t>
      </w:r>
      <w:ins w:id="122" w:author="Gary Sullivan" w:date="2018-06-22T15:26:00Z">
        <w:r w:rsidR="00BA3168">
          <w:rPr>
            <w:bCs/>
            <w:noProof/>
            <w:sz w:val="20"/>
          </w:rPr>
          <w:t>cropped de</w:t>
        </w:r>
      </w:ins>
      <w:r w:rsidR="00203076" w:rsidRPr="008669F9">
        <w:rPr>
          <w:bCs/>
          <w:noProof/>
          <w:sz w:val="20"/>
        </w:rPr>
        <w:t xml:space="preserve">coded picture. </w:t>
      </w:r>
      <w:r w:rsidRPr="008669F9">
        <w:rPr>
          <w:noProof/>
          <w:sz w:val="20"/>
        </w:rPr>
        <w:t>ar_occluded</w:t>
      </w:r>
      <w:r w:rsidR="003C0426">
        <w:rPr>
          <w:noProof/>
          <w:sz w:val="20"/>
        </w:rPr>
        <w:t>_object</w:t>
      </w:r>
      <w:r w:rsidRPr="008669F9">
        <w:rPr>
          <w:noProof/>
          <w:sz w:val="20"/>
        </w:rPr>
        <w:t>_flag</w:t>
      </w:r>
      <w:r w:rsidR="00203076" w:rsidRPr="008669F9">
        <w:rPr>
          <w:b/>
          <w:bCs/>
          <w:noProof/>
          <w:sz w:val="20"/>
        </w:rPr>
        <w:t xml:space="preserve"> </w:t>
      </w:r>
      <w:r w:rsidR="00203076" w:rsidRPr="008669F9">
        <w:rPr>
          <w:bCs/>
          <w:noProof/>
          <w:sz w:val="20"/>
        </w:rPr>
        <w:t>equal to 0 indicates that the a</w:t>
      </w:r>
      <w:r w:rsidR="00D35CB0" w:rsidRPr="008669F9">
        <w:rPr>
          <w:bCs/>
          <w:noProof/>
          <w:sz w:val="20"/>
        </w:rPr>
        <w:t>r</w:t>
      </w:r>
      <w:r w:rsidR="003C0426">
        <w:rPr>
          <w:bCs/>
          <w:noProof/>
          <w:sz w:val="20"/>
        </w:rPr>
        <w:t>_</w:t>
      </w:r>
      <w:del w:id="123" w:author="Gary Sullivan" w:date="2018-12-19T18:21:00Z">
        <w:r w:rsidR="003C0426" w:rsidDel="00D9535D">
          <w:rPr>
            <w:bCs/>
            <w:noProof/>
            <w:sz w:val="20"/>
          </w:rPr>
          <w:delText>object</w:delText>
        </w:r>
        <w:r w:rsidR="00203076" w:rsidRPr="008669F9" w:rsidDel="00D9535D">
          <w:rPr>
            <w:bCs/>
            <w:noProof/>
            <w:sz w:val="20"/>
          </w:rPr>
          <w:delText>_</w:delText>
        </w:r>
      </w:del>
      <w:ins w:id="124" w:author="Gary Sullivan" w:date="2018-12-19T18:21:00Z">
        <w:r w:rsidR="00D9535D">
          <w:rPr>
            <w:bCs/>
            <w:noProof/>
            <w:sz w:val="20"/>
          </w:rPr>
          <w:t>bounding_box_</w:t>
        </w:r>
      </w:ins>
      <w:r w:rsidR="00203076" w:rsidRPr="008669F9">
        <w:rPr>
          <w:bCs/>
          <w:noProof/>
          <w:sz w:val="20"/>
        </w:rPr>
        <w:t>top</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ar</w:t>
      </w:r>
      <w:r w:rsidR="003C0426">
        <w:rPr>
          <w:bCs/>
          <w:noProof/>
          <w:sz w:val="20"/>
        </w:rPr>
        <w:t>_</w:t>
      </w:r>
      <w:del w:id="125" w:author="Gary Sullivan" w:date="2018-12-19T18:21:00Z">
        <w:r w:rsidR="003C0426" w:rsidDel="00D9535D">
          <w:rPr>
            <w:bCs/>
            <w:noProof/>
            <w:sz w:val="20"/>
          </w:rPr>
          <w:delText>object</w:delText>
        </w:r>
        <w:r w:rsidR="00203076" w:rsidRPr="008669F9" w:rsidDel="00D9535D">
          <w:rPr>
            <w:bCs/>
            <w:noProof/>
            <w:sz w:val="20"/>
          </w:rPr>
          <w:delText>_</w:delText>
        </w:r>
      </w:del>
      <w:ins w:id="126" w:author="Gary Sullivan" w:date="2018-12-19T18:21:00Z">
        <w:r w:rsidR="00D9535D">
          <w:rPr>
            <w:bCs/>
            <w:noProof/>
            <w:sz w:val="20"/>
          </w:rPr>
          <w:t>bounding_box_</w:t>
        </w:r>
      </w:ins>
      <w:r w:rsidR="00203076" w:rsidRPr="008669F9">
        <w:rPr>
          <w:bCs/>
          <w:noProof/>
          <w:sz w:val="20"/>
        </w:rPr>
        <w:t>left</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ar</w:t>
      </w:r>
      <w:r w:rsidR="003C0426">
        <w:rPr>
          <w:bCs/>
          <w:noProof/>
          <w:sz w:val="20"/>
        </w:rPr>
        <w:t>_</w:t>
      </w:r>
      <w:del w:id="127" w:author="Gary Sullivan" w:date="2018-12-19T18:21:00Z">
        <w:r w:rsidR="003C0426" w:rsidDel="00D9535D">
          <w:rPr>
            <w:bCs/>
            <w:noProof/>
            <w:sz w:val="20"/>
          </w:rPr>
          <w:delText>object</w:delText>
        </w:r>
        <w:r w:rsidR="00203076" w:rsidRPr="008669F9" w:rsidDel="00D9535D">
          <w:rPr>
            <w:bCs/>
            <w:noProof/>
            <w:sz w:val="20"/>
          </w:rPr>
          <w:delText>_</w:delText>
        </w:r>
      </w:del>
      <w:ins w:id="128" w:author="Gary Sullivan" w:date="2018-12-19T18:21:00Z">
        <w:r w:rsidR="00D9535D">
          <w:rPr>
            <w:bCs/>
            <w:noProof/>
            <w:sz w:val="20"/>
          </w:rPr>
          <w:t>bounding_box_</w:t>
        </w:r>
      </w:ins>
      <w:r w:rsidR="00203076" w:rsidRPr="008669F9">
        <w:rPr>
          <w:bCs/>
          <w:noProof/>
          <w:sz w:val="20"/>
        </w:rPr>
        <w:t>width</w:t>
      </w:r>
      <w:r w:rsidR="00BF140E" w:rsidRPr="008669F9">
        <w:rPr>
          <w:bCs/>
          <w:noProof/>
          <w:sz w:val="20"/>
        </w:rPr>
        <w:t>[</w:t>
      </w:r>
      <w:r w:rsidR="00BF140E" w:rsidRPr="008669F9">
        <w:rPr>
          <w:bCs/>
          <w:sz w:val="20"/>
        </w:rPr>
        <w:t> </w:t>
      </w:r>
      <w:proofErr w:type="spellStart"/>
      <w:r w:rsidR="00BF140E" w:rsidRPr="008669F9">
        <w:rPr>
          <w:bCs/>
          <w:noProof/>
          <w:sz w:val="20"/>
        </w:rPr>
        <w:t>ar</w:t>
      </w:r>
      <w:r w:rsidR="003C0426">
        <w:rPr>
          <w:bCs/>
          <w:noProof/>
          <w:sz w:val="20"/>
        </w:rPr>
        <w:t>_object</w:t>
      </w:r>
      <w:r w:rsidR="00BF140E" w:rsidRPr="008669F9">
        <w:rPr>
          <w:bCs/>
          <w:noProof/>
          <w:sz w:val="20"/>
        </w:rPr>
        <w:t>_idx</w:t>
      </w:r>
      <w:proofErr w:type="spellEnd"/>
      <w:r w:rsidR="00BF140E" w:rsidRPr="008669F9">
        <w:rPr>
          <w:noProof/>
          <w:sz w:val="20"/>
        </w:rPr>
        <w:t>[</w:t>
      </w:r>
      <w:r w:rsidR="00BF140E" w:rsidRPr="008669F9">
        <w:rPr>
          <w:bCs/>
          <w:sz w:val="20"/>
        </w:rPr>
        <w:t> </w:t>
      </w:r>
      <w:r w:rsidR="00BF140E" w:rsidRPr="008669F9">
        <w:rPr>
          <w:noProof/>
          <w:sz w:val="20"/>
        </w:rPr>
        <w:t>i</w:t>
      </w:r>
      <w:r w:rsidR="00BF140E" w:rsidRPr="008669F9">
        <w:rPr>
          <w:bCs/>
          <w:sz w:val="20"/>
        </w:rPr>
        <w:t> </w:t>
      </w:r>
      <w:r w:rsidR="00BF140E" w:rsidRPr="008669F9">
        <w:rPr>
          <w:noProof/>
          <w:sz w:val="20"/>
        </w:rPr>
        <w:t>]</w:t>
      </w:r>
      <w:r w:rsidR="00BF140E" w:rsidRPr="008669F9">
        <w:rPr>
          <w:bCs/>
          <w:sz w:val="20"/>
        </w:rPr>
        <w:t> </w:t>
      </w:r>
      <w:r w:rsidR="00BF140E" w:rsidRPr="008669F9">
        <w:rPr>
          <w:bCs/>
          <w:noProof/>
          <w:sz w:val="20"/>
        </w:rPr>
        <w:t>]</w:t>
      </w:r>
      <w:r w:rsidR="00203076" w:rsidRPr="008669F9">
        <w:rPr>
          <w:bCs/>
          <w:noProof/>
          <w:sz w:val="20"/>
        </w:rPr>
        <w:t xml:space="preserve">, and </w:t>
      </w:r>
      <w:r w:rsidR="00D35CB0" w:rsidRPr="008669F9">
        <w:rPr>
          <w:bCs/>
          <w:noProof/>
          <w:sz w:val="20"/>
        </w:rPr>
        <w:t>ar</w:t>
      </w:r>
      <w:r w:rsidR="003C0426">
        <w:rPr>
          <w:bCs/>
          <w:noProof/>
          <w:sz w:val="20"/>
        </w:rPr>
        <w:t>_</w:t>
      </w:r>
      <w:del w:id="129" w:author="Gary Sullivan" w:date="2018-12-19T18:21:00Z">
        <w:r w:rsidR="003C0426" w:rsidDel="00D9535D">
          <w:rPr>
            <w:bCs/>
            <w:noProof/>
            <w:sz w:val="20"/>
          </w:rPr>
          <w:delText>object</w:delText>
        </w:r>
        <w:r w:rsidR="00203076" w:rsidRPr="008669F9" w:rsidDel="00D9535D">
          <w:rPr>
            <w:bCs/>
            <w:noProof/>
            <w:sz w:val="20"/>
          </w:rPr>
          <w:delText>_</w:delText>
        </w:r>
      </w:del>
      <w:ins w:id="130" w:author="Gary Sullivan" w:date="2018-12-19T18:21:00Z">
        <w:r w:rsidR="00D9535D">
          <w:rPr>
            <w:bCs/>
            <w:noProof/>
            <w:sz w:val="20"/>
          </w:rPr>
          <w:t>bounding_box_</w:t>
        </w:r>
      </w:ins>
      <w:r w:rsidR="00203076" w:rsidRPr="008669F9">
        <w:rPr>
          <w:bCs/>
          <w:noProof/>
          <w:sz w:val="20"/>
        </w:rPr>
        <w:t>height[</w:t>
      </w:r>
      <w:r w:rsidR="00203076" w:rsidRPr="008669F9">
        <w:rPr>
          <w:bCs/>
          <w:sz w:val="20"/>
        </w:rPr>
        <w:t> </w:t>
      </w:r>
      <w:proofErr w:type="spellStart"/>
      <w:r w:rsidR="00203076" w:rsidRPr="008669F9">
        <w:rPr>
          <w:bCs/>
          <w:noProof/>
          <w:sz w:val="20"/>
        </w:rPr>
        <w:t>ar</w:t>
      </w:r>
      <w:r w:rsidR="003C0426">
        <w:rPr>
          <w:bCs/>
          <w:noProof/>
          <w:sz w:val="20"/>
        </w:rPr>
        <w:t>_object</w:t>
      </w:r>
      <w:r w:rsidR="00203076" w:rsidRPr="008669F9">
        <w:rPr>
          <w:bCs/>
          <w:noProof/>
          <w:sz w:val="20"/>
        </w:rPr>
        <w:t>_idx</w:t>
      </w:r>
      <w:proofErr w:type="spellEnd"/>
      <w:r w:rsidR="00203076" w:rsidRPr="008669F9">
        <w:rPr>
          <w:noProof/>
          <w:sz w:val="20"/>
        </w:rPr>
        <w:t>[</w:t>
      </w:r>
      <w:r w:rsidR="00203076" w:rsidRPr="008669F9">
        <w:rPr>
          <w:bCs/>
          <w:sz w:val="20"/>
        </w:rPr>
        <w:t> </w:t>
      </w:r>
      <w:r w:rsidR="00203076" w:rsidRPr="008669F9">
        <w:rPr>
          <w:noProof/>
          <w:sz w:val="20"/>
        </w:rPr>
        <w:t>i</w:t>
      </w:r>
      <w:r w:rsidR="00203076" w:rsidRPr="008669F9">
        <w:rPr>
          <w:bCs/>
          <w:sz w:val="20"/>
        </w:rPr>
        <w:t> </w:t>
      </w:r>
      <w:r w:rsidR="00203076" w:rsidRPr="008669F9">
        <w:rPr>
          <w:noProof/>
          <w:sz w:val="20"/>
        </w:rPr>
        <w:t>]</w:t>
      </w:r>
      <w:r w:rsidR="00203076" w:rsidRPr="008669F9">
        <w:rPr>
          <w:bCs/>
          <w:sz w:val="20"/>
        </w:rPr>
        <w:t> </w:t>
      </w:r>
      <w:r w:rsidR="00203076" w:rsidRPr="008669F9">
        <w:rPr>
          <w:bCs/>
          <w:noProof/>
          <w:sz w:val="20"/>
        </w:rPr>
        <w:t xml:space="preserve">] syntax elements represent the size and location of </w:t>
      </w:r>
      <w:del w:id="131" w:author="Gary Sullivan" w:date="2018-06-22T17:26:00Z">
        <w:r w:rsidR="00203076" w:rsidRPr="008669F9" w:rsidDel="00B66EA2">
          <w:rPr>
            <w:bCs/>
            <w:noProof/>
            <w:sz w:val="20"/>
          </w:rPr>
          <w:delText xml:space="preserve">the visible portion of </w:delText>
        </w:r>
      </w:del>
      <w:r w:rsidR="00203076" w:rsidRPr="008669F9">
        <w:rPr>
          <w:bCs/>
          <w:noProof/>
          <w:sz w:val="20"/>
        </w:rPr>
        <w:t xml:space="preserve">an object </w:t>
      </w:r>
      <w:ins w:id="132" w:author="Gary Sullivan" w:date="2018-06-22T17:27:00Z">
        <w:r w:rsidR="00B66EA2">
          <w:rPr>
            <w:bCs/>
            <w:noProof/>
            <w:sz w:val="20"/>
          </w:rPr>
          <w:t xml:space="preserve">that is entirely visible </w:t>
        </w:r>
      </w:ins>
      <w:r w:rsidR="00203076" w:rsidRPr="008669F9">
        <w:rPr>
          <w:bCs/>
          <w:noProof/>
          <w:sz w:val="20"/>
        </w:rPr>
        <w:t xml:space="preserve">within the </w:t>
      </w:r>
      <w:ins w:id="133" w:author="Gary Sullivan" w:date="2018-06-22T15:26:00Z">
        <w:r w:rsidR="00BA3168">
          <w:rPr>
            <w:bCs/>
            <w:noProof/>
            <w:sz w:val="20"/>
          </w:rPr>
          <w:t>cropped de</w:t>
        </w:r>
      </w:ins>
      <w:r w:rsidR="00203076" w:rsidRPr="008669F9">
        <w:rPr>
          <w:bCs/>
          <w:noProof/>
          <w:sz w:val="20"/>
        </w:rPr>
        <w:t>coded picture.</w:t>
      </w:r>
      <w:ins w:id="134" w:author="Jill Boyce" w:date="2018-12-18T17:03:00Z">
        <w:r w:rsidR="00D63C78">
          <w:rPr>
            <w:bCs/>
            <w:noProof/>
            <w:sz w:val="20"/>
          </w:rPr>
          <w:t xml:space="preserve"> It is a requirement of bitstream conformance that the value of ar_occluded_object_flag shall be the same for all annotated_regions( ) syntax structure</w:t>
        </w:r>
      </w:ins>
      <w:ins w:id="135" w:author="Jill Boyce" w:date="2018-12-19T09:41:00Z">
        <w:r w:rsidR="009F19F5">
          <w:rPr>
            <w:bCs/>
            <w:noProof/>
            <w:sz w:val="20"/>
          </w:rPr>
          <w:t>s</w:t>
        </w:r>
      </w:ins>
      <w:ins w:id="136" w:author="Jill Boyce" w:date="2018-12-18T17:03:00Z">
        <w:r w:rsidR="00D63C78">
          <w:rPr>
            <w:bCs/>
            <w:noProof/>
            <w:sz w:val="20"/>
          </w:rPr>
          <w:t xml:space="preserve"> within a C</w:t>
        </w:r>
      </w:ins>
      <w:ins w:id="137" w:author="Jill Boyce" w:date="2018-12-18T17:04:00Z">
        <w:r w:rsidR="00D70C0A">
          <w:rPr>
            <w:bCs/>
            <w:noProof/>
            <w:sz w:val="20"/>
          </w:rPr>
          <w:t>L</w:t>
        </w:r>
      </w:ins>
      <w:ins w:id="138" w:author="Jill Boyce" w:date="2018-12-18T17:03:00Z">
        <w:r w:rsidR="00D63C78">
          <w:rPr>
            <w:bCs/>
            <w:noProof/>
            <w:sz w:val="20"/>
          </w:rPr>
          <w:t>VS.</w:t>
        </w:r>
        <w:del w:id="139" w:author="Gary Sullivan" w:date="2018-12-19T18:07:00Z">
          <w:r w:rsidR="00D63C78" w:rsidDel="003F712E">
            <w:rPr>
              <w:bCs/>
              <w:noProof/>
              <w:sz w:val="20"/>
            </w:rPr>
            <w:delText xml:space="preserve"> </w:delText>
          </w:r>
        </w:del>
      </w:ins>
      <w:ins w:id="140" w:author="Gary Sullivan" w:date="2018-06-22T17:39:00Z">
        <w:del w:id="141" w:author="Jill Boyce" w:date="2018-12-18T17:04:00Z">
          <w:r w:rsidR="00B66EA2" w:rsidRPr="00C748A5" w:rsidDel="00CB31CE">
            <w:rPr>
              <w:bCs/>
              <w:noProof/>
              <w:sz w:val="20"/>
              <w:highlight w:val="yellow"/>
            </w:rPr>
            <w:delText>[Ed. (GJS): Is it OK for this flag to be changing from picture to picture within the CLVS?]</w:delText>
          </w:r>
        </w:del>
      </w:ins>
    </w:p>
    <w:p w14:paraId="5BE26336" w14:textId="67D5F4B8" w:rsidR="00203076" w:rsidRPr="008669F9" w:rsidRDefault="00203076" w:rsidP="009016A6">
      <w:pPr>
        <w:jc w:val="both"/>
        <w:rPr>
          <w:bCs/>
          <w:noProof/>
          <w:sz w:val="20"/>
        </w:rPr>
      </w:pPr>
      <w:r w:rsidRPr="008669F9">
        <w:rPr>
          <w:b/>
          <w:bCs/>
          <w:noProof/>
          <w:sz w:val="20"/>
        </w:rPr>
        <w:t>ar_partial</w:t>
      </w:r>
      <w:r w:rsidR="003C0426">
        <w:rPr>
          <w:b/>
          <w:bCs/>
          <w:noProof/>
          <w:sz w:val="20"/>
        </w:rPr>
        <w:t>_object</w:t>
      </w:r>
      <w:r w:rsidRPr="008669F9">
        <w:rPr>
          <w:b/>
          <w:bCs/>
          <w:noProof/>
          <w:sz w:val="20"/>
        </w:rPr>
        <w:t>_flag_present_flag</w:t>
      </w:r>
      <w:r w:rsidRPr="009016A6">
        <w:rPr>
          <w:bCs/>
          <w:noProof/>
          <w:sz w:val="20"/>
        </w:rPr>
        <w:t xml:space="preserve"> </w:t>
      </w:r>
      <w:r w:rsidRPr="008669F9">
        <w:rPr>
          <w:bCs/>
          <w:noProof/>
          <w:sz w:val="20"/>
        </w:rPr>
        <w:t>equal to 1 indicates that ar_partial</w:t>
      </w:r>
      <w:r w:rsidR="003C0426">
        <w:rPr>
          <w:bCs/>
          <w:noProof/>
          <w:sz w:val="20"/>
        </w:rPr>
        <w:t>_object</w:t>
      </w:r>
      <w:r w:rsidRPr="008669F9">
        <w:rPr>
          <w:bCs/>
          <w:noProof/>
          <w:sz w:val="20"/>
        </w:rPr>
        <w:t>_flag</w:t>
      </w:r>
      <w:proofErr w:type="gramStart"/>
      <w:r w:rsidRPr="008669F9">
        <w:rPr>
          <w:bCs/>
          <w:noProof/>
          <w:sz w:val="20"/>
        </w:rPr>
        <w:t>[</w:t>
      </w:r>
      <w:r w:rsidRPr="008669F9">
        <w:rPr>
          <w:bCs/>
          <w:sz w:val="20"/>
        </w:rPr>
        <w:t> </w:t>
      </w:r>
      <w:proofErr w:type="spellStart"/>
      <w:r w:rsidRPr="008669F9">
        <w:rPr>
          <w:bCs/>
          <w:noProof/>
          <w:sz w:val="20"/>
        </w:rPr>
        <w:t>ar</w:t>
      </w:r>
      <w:proofErr w:type="gramEnd"/>
      <w:r w:rsidR="003C0426">
        <w:rPr>
          <w:bCs/>
          <w:noProof/>
          <w:sz w:val="20"/>
        </w:rPr>
        <w:t>_object</w:t>
      </w:r>
      <w:r w:rsidRPr="008669F9">
        <w:rPr>
          <w:bCs/>
          <w:noProof/>
          <w:sz w:val="20"/>
        </w:rPr>
        <w:t>_idx</w:t>
      </w:r>
      <w:proofErr w:type="spellEnd"/>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sidRPr="008669F9">
        <w:rPr>
          <w:bCs/>
          <w:sz w:val="20"/>
        </w:rPr>
        <w:t> </w:t>
      </w:r>
      <w:r w:rsidRPr="008669F9">
        <w:rPr>
          <w:bCs/>
          <w:noProof/>
          <w:sz w:val="20"/>
        </w:rPr>
        <w:t xml:space="preserve">] syntax elements are present. </w:t>
      </w:r>
      <w:r w:rsidRPr="008669F9">
        <w:rPr>
          <w:noProof/>
          <w:sz w:val="20"/>
        </w:rPr>
        <w:t>ar_partial</w:t>
      </w:r>
      <w:r w:rsidR="003C0426">
        <w:rPr>
          <w:noProof/>
          <w:sz w:val="20"/>
        </w:rPr>
        <w:t>_object</w:t>
      </w:r>
      <w:r w:rsidRPr="008669F9">
        <w:rPr>
          <w:noProof/>
          <w:sz w:val="20"/>
        </w:rPr>
        <w:t>_flag_present_flag</w:t>
      </w:r>
      <w:r w:rsidRPr="008669F9">
        <w:rPr>
          <w:sz w:val="20"/>
        </w:rPr>
        <w:t xml:space="preserve"> </w:t>
      </w:r>
      <w:r w:rsidRPr="008669F9">
        <w:rPr>
          <w:bCs/>
          <w:noProof/>
          <w:sz w:val="20"/>
        </w:rPr>
        <w:t>equal to 0 indicates that ar_partial</w:t>
      </w:r>
      <w:r w:rsidR="003C0426">
        <w:rPr>
          <w:bCs/>
          <w:noProof/>
          <w:sz w:val="20"/>
        </w:rPr>
        <w:t>_object</w:t>
      </w:r>
      <w:r w:rsidRPr="008669F9">
        <w:rPr>
          <w:bCs/>
          <w:noProof/>
          <w:sz w:val="20"/>
        </w:rPr>
        <w:t>_flag</w:t>
      </w:r>
      <w:proofErr w:type="gramStart"/>
      <w:r w:rsidRPr="008669F9">
        <w:rPr>
          <w:bCs/>
          <w:noProof/>
          <w:sz w:val="20"/>
        </w:rPr>
        <w:t>[</w:t>
      </w:r>
      <w:r w:rsidRPr="008669F9">
        <w:rPr>
          <w:bCs/>
          <w:sz w:val="20"/>
        </w:rPr>
        <w:t> </w:t>
      </w:r>
      <w:r w:rsidRPr="008669F9">
        <w:rPr>
          <w:bCs/>
          <w:noProof/>
          <w:sz w:val="20"/>
        </w:rPr>
        <w:t>ar</w:t>
      </w:r>
      <w:proofErr w:type="gramEnd"/>
      <w:r w:rsidR="003C0426">
        <w:rPr>
          <w:bCs/>
          <w:noProof/>
          <w:sz w:val="20"/>
        </w:rPr>
        <w:t>_object</w:t>
      </w:r>
      <w:r w:rsidRPr="008669F9">
        <w:rPr>
          <w:bCs/>
          <w:noProof/>
          <w:sz w:val="20"/>
        </w:rPr>
        <w:t>_idx</w:t>
      </w:r>
      <w:r w:rsidRPr="008669F9">
        <w:rPr>
          <w:noProof/>
          <w:sz w:val="20"/>
        </w:rPr>
        <w:t>[</w:t>
      </w:r>
      <w:r w:rsidRPr="008669F9">
        <w:rPr>
          <w:bCs/>
          <w:sz w:val="20"/>
        </w:rPr>
        <w:t> </w:t>
      </w:r>
      <w:r w:rsidRPr="008669F9">
        <w:rPr>
          <w:noProof/>
          <w:sz w:val="20"/>
        </w:rPr>
        <w:t>i</w:t>
      </w:r>
      <w:r w:rsidRPr="008669F9">
        <w:rPr>
          <w:bCs/>
          <w:sz w:val="20"/>
        </w:rPr>
        <w:t> </w:t>
      </w:r>
      <w:r w:rsidRPr="008669F9">
        <w:rPr>
          <w:noProof/>
          <w:sz w:val="20"/>
        </w:rPr>
        <w:t>]</w:t>
      </w:r>
      <w:r w:rsidRPr="008669F9">
        <w:rPr>
          <w:bCs/>
          <w:sz w:val="20"/>
        </w:rPr>
        <w:t> </w:t>
      </w:r>
      <w:r w:rsidRPr="008669F9">
        <w:rPr>
          <w:bCs/>
          <w:noProof/>
          <w:sz w:val="20"/>
        </w:rPr>
        <w:t>] syntax elements are not present.</w:t>
      </w:r>
      <w:ins w:id="142" w:author="Jill Boyce" w:date="2018-12-18T17:04:00Z">
        <w:r w:rsidR="00D70C0A" w:rsidRPr="00D70C0A">
          <w:rPr>
            <w:bCs/>
            <w:noProof/>
            <w:sz w:val="20"/>
          </w:rPr>
          <w:t xml:space="preserve"> </w:t>
        </w:r>
        <w:r w:rsidR="00D70C0A">
          <w:rPr>
            <w:bCs/>
            <w:noProof/>
            <w:sz w:val="20"/>
          </w:rPr>
          <w:t xml:space="preserve">It is a requirement of bitstream conformance that the value of </w:t>
        </w:r>
        <w:r w:rsidR="00D70C0A" w:rsidRPr="00CB31CE">
          <w:rPr>
            <w:bCs/>
            <w:noProof/>
            <w:sz w:val="20"/>
            <w:rPrChange w:id="143" w:author="Jill Boyce" w:date="2018-12-18T17:07:00Z">
              <w:rPr>
                <w:b/>
                <w:bCs/>
                <w:noProof/>
                <w:sz w:val="20"/>
              </w:rPr>
            </w:rPrChange>
          </w:rPr>
          <w:t>ar_partial_object_flag_present_flag</w:t>
        </w:r>
        <w:r w:rsidR="00D70C0A" w:rsidRPr="009016A6">
          <w:rPr>
            <w:bCs/>
            <w:noProof/>
            <w:sz w:val="20"/>
          </w:rPr>
          <w:t xml:space="preserve"> </w:t>
        </w:r>
        <w:r w:rsidR="00D70C0A">
          <w:rPr>
            <w:bCs/>
            <w:noProof/>
            <w:sz w:val="20"/>
          </w:rPr>
          <w:t>shall be the same for all annotated_regions( ) syntax structure</w:t>
        </w:r>
      </w:ins>
      <w:ins w:id="144" w:author="Jill Boyce" w:date="2018-12-19T09:41:00Z">
        <w:r w:rsidR="009F19F5">
          <w:rPr>
            <w:bCs/>
            <w:noProof/>
            <w:sz w:val="20"/>
          </w:rPr>
          <w:t>s</w:t>
        </w:r>
      </w:ins>
      <w:ins w:id="145" w:author="Jill Boyce" w:date="2018-12-18T17:04:00Z">
        <w:r w:rsidR="00D70C0A">
          <w:rPr>
            <w:bCs/>
            <w:noProof/>
            <w:sz w:val="20"/>
          </w:rPr>
          <w:t xml:space="preserve"> within a C</w:t>
        </w:r>
      </w:ins>
      <w:ins w:id="146" w:author="Jill Boyce" w:date="2018-12-18T17:14:00Z">
        <w:r w:rsidR="00713042">
          <w:rPr>
            <w:bCs/>
            <w:noProof/>
            <w:sz w:val="20"/>
          </w:rPr>
          <w:t>L</w:t>
        </w:r>
      </w:ins>
      <w:ins w:id="147" w:author="Jill Boyce" w:date="2018-12-18T17:04:00Z">
        <w:r w:rsidR="00D70C0A">
          <w:rPr>
            <w:bCs/>
            <w:noProof/>
            <w:sz w:val="20"/>
          </w:rPr>
          <w:t>VS.</w:t>
        </w:r>
      </w:ins>
      <w:ins w:id="148" w:author="Gary Sullivan" w:date="2018-06-22T17:24:00Z">
        <w:del w:id="149" w:author="Jill Boyce" w:date="2018-12-18T17:04:00Z">
          <w:r w:rsidR="00B66EA2" w:rsidRPr="00B66EA2" w:rsidDel="00CB31CE">
            <w:rPr>
              <w:bCs/>
              <w:noProof/>
              <w:sz w:val="20"/>
              <w:highlight w:val="yellow"/>
              <w:rPrChange w:id="150" w:author="Gary Sullivan" w:date="2018-06-22T17:25:00Z">
                <w:rPr>
                  <w:bCs/>
                  <w:noProof/>
                  <w:sz w:val="20"/>
                </w:rPr>
              </w:rPrChange>
            </w:rPr>
            <w:delText>[Ed. (GJS): Is it OK for this flag to be changing from picture to picture within the CLVS</w:delText>
          </w:r>
        </w:del>
      </w:ins>
      <w:ins w:id="151" w:author="Gary Sullivan" w:date="2018-06-22T17:25:00Z">
        <w:del w:id="152" w:author="Jill Boyce" w:date="2018-12-18T17:04:00Z">
          <w:r w:rsidR="00B66EA2" w:rsidRPr="00B66EA2" w:rsidDel="00CB31CE">
            <w:rPr>
              <w:bCs/>
              <w:noProof/>
              <w:sz w:val="20"/>
              <w:highlight w:val="yellow"/>
              <w:rPrChange w:id="153" w:author="Gary Sullivan" w:date="2018-06-22T17:25:00Z">
                <w:rPr>
                  <w:bCs/>
                  <w:noProof/>
                  <w:sz w:val="20"/>
                </w:rPr>
              </w:rPrChange>
            </w:rPr>
            <w:delText>?]</w:delText>
          </w:r>
        </w:del>
      </w:ins>
    </w:p>
    <w:p w14:paraId="1704E89C" w14:textId="4E09B420" w:rsidR="00203076" w:rsidRPr="008669F9" w:rsidRDefault="00203076" w:rsidP="009016A6">
      <w:pPr>
        <w:jc w:val="both"/>
        <w:rPr>
          <w:bCs/>
          <w:noProof/>
          <w:sz w:val="20"/>
        </w:rPr>
      </w:pPr>
      <w:r w:rsidRPr="008669F9">
        <w:rPr>
          <w:b/>
          <w:noProof/>
          <w:sz w:val="20"/>
        </w:rPr>
        <w:t>ar</w:t>
      </w:r>
      <w:r w:rsidR="003C0426">
        <w:rPr>
          <w:b/>
          <w:noProof/>
          <w:sz w:val="20"/>
        </w:rPr>
        <w:t>_object</w:t>
      </w:r>
      <w:r w:rsidRPr="008669F9">
        <w:rPr>
          <w:b/>
          <w:noProof/>
          <w:sz w:val="20"/>
        </w:rPr>
        <w:t>_label_present_flag</w:t>
      </w:r>
      <w:r w:rsidRPr="009016A6">
        <w:rPr>
          <w:noProof/>
          <w:sz w:val="20"/>
        </w:rPr>
        <w:t xml:space="preserve"> </w:t>
      </w:r>
      <w:r w:rsidRPr="008669F9">
        <w:rPr>
          <w:bCs/>
          <w:noProof/>
          <w:sz w:val="20"/>
        </w:rPr>
        <w:t xml:space="preserve">equal to 1 indicates that label information corresponding to </w:t>
      </w:r>
      <w:ins w:id="154" w:author="Gary Sullivan" w:date="2018-12-19T18:45:00Z">
        <w:r w:rsidR="005251BA">
          <w:rPr>
            <w:bCs/>
            <w:noProof/>
            <w:sz w:val="20"/>
          </w:rPr>
          <w:t xml:space="preserve">objects in </w:t>
        </w:r>
      </w:ins>
      <w:r w:rsidRPr="008669F9">
        <w:rPr>
          <w:bCs/>
          <w:noProof/>
          <w:sz w:val="20"/>
        </w:rPr>
        <w:t xml:space="preserve">the annotated </w:t>
      </w:r>
      <w:del w:id="155" w:author="Gary Sullivan" w:date="2018-12-19T18:45:00Z">
        <w:r w:rsidRPr="008669F9" w:rsidDel="005251BA">
          <w:rPr>
            <w:bCs/>
            <w:noProof/>
            <w:sz w:val="20"/>
          </w:rPr>
          <w:delText xml:space="preserve">objects </w:delText>
        </w:r>
      </w:del>
      <w:ins w:id="156" w:author="Gary Sullivan" w:date="2018-12-19T18:45:00Z">
        <w:r w:rsidR="005251BA">
          <w:rPr>
            <w:bCs/>
            <w:noProof/>
            <w:sz w:val="20"/>
          </w:rPr>
          <w:t>region</w:t>
        </w:r>
      </w:ins>
      <w:ins w:id="157" w:author="Gary Sullivan" w:date="2018-12-19T18:46:00Z">
        <w:r w:rsidR="005251BA">
          <w:rPr>
            <w:bCs/>
            <w:noProof/>
            <w:sz w:val="20"/>
          </w:rPr>
          <w:t>s</w:t>
        </w:r>
      </w:ins>
      <w:ins w:id="158" w:author="Gary Sullivan" w:date="2018-12-19T18:45:00Z">
        <w:r w:rsidR="005251BA" w:rsidRPr="008669F9">
          <w:rPr>
            <w:bCs/>
            <w:noProof/>
            <w:sz w:val="20"/>
          </w:rPr>
          <w:t xml:space="preserve"> </w:t>
        </w:r>
      </w:ins>
      <w:r w:rsidRPr="008669F9">
        <w:rPr>
          <w:bCs/>
          <w:noProof/>
          <w:sz w:val="20"/>
        </w:rPr>
        <w:t>is present. ar</w:t>
      </w:r>
      <w:r w:rsidR="003C0426">
        <w:rPr>
          <w:bCs/>
          <w:noProof/>
          <w:sz w:val="20"/>
        </w:rPr>
        <w:t>_object</w:t>
      </w:r>
      <w:r w:rsidRPr="008669F9">
        <w:rPr>
          <w:bCs/>
          <w:noProof/>
          <w:sz w:val="20"/>
        </w:rPr>
        <w:t>_label_present_flag</w:t>
      </w:r>
      <w:r w:rsidRPr="008669F9" w:rsidDel="00311F74">
        <w:rPr>
          <w:bCs/>
          <w:noProof/>
          <w:sz w:val="20"/>
        </w:rPr>
        <w:t xml:space="preserve"> </w:t>
      </w:r>
      <w:r w:rsidRPr="008669F9">
        <w:rPr>
          <w:bCs/>
          <w:noProof/>
          <w:sz w:val="20"/>
        </w:rPr>
        <w:t xml:space="preserve">equal to 0 indicates that label information corresponding to the </w:t>
      </w:r>
      <w:ins w:id="159" w:author="Gary Sullivan" w:date="2018-12-19T18:46:00Z">
        <w:r w:rsidR="005251BA">
          <w:rPr>
            <w:bCs/>
            <w:noProof/>
            <w:sz w:val="20"/>
          </w:rPr>
          <w:t xml:space="preserve">objects in the </w:t>
        </w:r>
      </w:ins>
      <w:r w:rsidRPr="008669F9">
        <w:rPr>
          <w:bCs/>
          <w:noProof/>
          <w:sz w:val="20"/>
        </w:rPr>
        <w:t xml:space="preserve">annotated </w:t>
      </w:r>
      <w:del w:id="160" w:author="Gary Sullivan" w:date="2018-12-19T18:46:00Z">
        <w:r w:rsidRPr="008669F9" w:rsidDel="005251BA">
          <w:rPr>
            <w:bCs/>
            <w:noProof/>
            <w:sz w:val="20"/>
          </w:rPr>
          <w:delText xml:space="preserve">objects </w:delText>
        </w:r>
      </w:del>
      <w:ins w:id="161" w:author="Gary Sullivan" w:date="2018-12-19T18:46:00Z">
        <w:r w:rsidR="005251BA">
          <w:rPr>
            <w:bCs/>
            <w:noProof/>
            <w:sz w:val="20"/>
          </w:rPr>
          <w:t>regions</w:t>
        </w:r>
        <w:r w:rsidR="005251BA" w:rsidRPr="008669F9">
          <w:rPr>
            <w:bCs/>
            <w:noProof/>
            <w:sz w:val="20"/>
          </w:rPr>
          <w:t xml:space="preserve"> </w:t>
        </w:r>
      </w:ins>
      <w:r w:rsidRPr="008669F9">
        <w:rPr>
          <w:bCs/>
          <w:noProof/>
          <w:sz w:val="20"/>
        </w:rPr>
        <w:t>is not present.</w:t>
      </w:r>
      <w:ins w:id="162" w:author="Gary Sullivan" w:date="2018-06-22T15:19:00Z">
        <w:r w:rsidR="00BA3168">
          <w:rPr>
            <w:bCs/>
            <w:noProof/>
            <w:sz w:val="20"/>
          </w:rPr>
          <w:t xml:space="preserve"> </w:t>
        </w:r>
        <w:r w:rsidR="00BA3168" w:rsidRPr="00BA3168">
          <w:rPr>
            <w:bCs/>
            <w:noProof/>
            <w:sz w:val="20"/>
            <w:highlight w:val="yellow"/>
            <w:rPrChange w:id="163" w:author="Gary Sullivan" w:date="2018-06-22T15:20:00Z">
              <w:rPr>
                <w:bCs/>
                <w:noProof/>
                <w:sz w:val="20"/>
              </w:rPr>
            </w:rPrChange>
          </w:rPr>
          <w:t>[Ed.</w:t>
        </w:r>
      </w:ins>
      <w:ins w:id="164" w:author="Gary Sullivan" w:date="2018-06-22T16:54:00Z">
        <w:r w:rsidR="00611145">
          <w:rPr>
            <w:bCs/>
            <w:noProof/>
            <w:sz w:val="20"/>
            <w:highlight w:val="yellow"/>
          </w:rPr>
          <w:t> </w:t>
        </w:r>
      </w:ins>
      <w:ins w:id="165" w:author="Gary Sullivan" w:date="2018-06-22T15:19:00Z">
        <w:r w:rsidR="00BA3168" w:rsidRPr="00BA3168">
          <w:rPr>
            <w:bCs/>
            <w:noProof/>
            <w:sz w:val="20"/>
            <w:highlight w:val="yellow"/>
            <w:rPrChange w:id="166" w:author="Gary Sullivan" w:date="2018-06-22T15:20:00Z">
              <w:rPr>
                <w:bCs/>
                <w:noProof/>
                <w:sz w:val="20"/>
              </w:rPr>
            </w:rPrChange>
          </w:rPr>
          <w:t xml:space="preserve">(GJS): The terminology </w:t>
        </w:r>
      </w:ins>
      <w:ins w:id="167" w:author="Gary Sullivan" w:date="2018-06-22T15:20:00Z">
        <w:r w:rsidR="00BA3168" w:rsidRPr="00BA3168">
          <w:rPr>
            <w:bCs/>
            <w:noProof/>
            <w:sz w:val="20"/>
            <w:highlight w:val="yellow"/>
            <w:rPrChange w:id="168" w:author="Gary Sullivan" w:date="2018-06-22T15:20:00Z">
              <w:rPr>
                <w:bCs/>
                <w:noProof/>
                <w:sz w:val="20"/>
              </w:rPr>
            </w:rPrChange>
          </w:rPr>
          <w:t xml:space="preserve">of the syntax element names </w:t>
        </w:r>
      </w:ins>
      <w:ins w:id="169" w:author="Gary Sullivan" w:date="2018-06-22T15:38:00Z">
        <w:r w:rsidR="00BA3168">
          <w:rPr>
            <w:bCs/>
            <w:noProof/>
            <w:sz w:val="20"/>
            <w:highlight w:val="yellow"/>
          </w:rPr>
          <w:t xml:space="preserve">and the semantics </w:t>
        </w:r>
      </w:ins>
      <w:ins w:id="170" w:author="Gary Sullivan" w:date="2018-06-22T15:19:00Z">
        <w:r w:rsidR="00BA3168" w:rsidRPr="00BA3168">
          <w:rPr>
            <w:bCs/>
            <w:noProof/>
            <w:sz w:val="20"/>
            <w:highlight w:val="yellow"/>
            <w:rPrChange w:id="171" w:author="Gary Sullivan" w:date="2018-06-22T15:20:00Z">
              <w:rPr>
                <w:bCs/>
                <w:noProof/>
                <w:sz w:val="20"/>
              </w:rPr>
            </w:rPrChange>
          </w:rPr>
          <w:t>ha</w:t>
        </w:r>
      </w:ins>
      <w:ins w:id="172" w:author="Gary Sullivan" w:date="2018-06-22T15:20:00Z">
        <w:r w:rsidR="00BA3168" w:rsidRPr="00BA3168">
          <w:rPr>
            <w:bCs/>
            <w:noProof/>
            <w:sz w:val="20"/>
            <w:highlight w:val="yellow"/>
            <w:rPrChange w:id="173" w:author="Gary Sullivan" w:date="2018-06-22T15:20:00Z">
              <w:rPr>
                <w:bCs/>
                <w:noProof/>
                <w:sz w:val="20"/>
              </w:rPr>
            </w:rPrChange>
          </w:rPr>
          <w:t>ve</w:t>
        </w:r>
      </w:ins>
      <w:ins w:id="174" w:author="Gary Sullivan" w:date="2018-06-22T15:19:00Z">
        <w:r w:rsidR="00BA3168" w:rsidRPr="00BA3168">
          <w:rPr>
            <w:bCs/>
            <w:noProof/>
            <w:sz w:val="20"/>
            <w:highlight w:val="yellow"/>
            <w:rPrChange w:id="175" w:author="Gary Sullivan" w:date="2018-06-22T15:20:00Z">
              <w:rPr>
                <w:bCs/>
                <w:noProof/>
                <w:sz w:val="20"/>
              </w:rPr>
            </w:rPrChange>
          </w:rPr>
          <w:t xml:space="preserve"> switched from discussing “annotated regions” to discussing “annot</w:t>
        </w:r>
      </w:ins>
      <w:ins w:id="176" w:author="Gary Sullivan" w:date="2018-06-22T15:20:00Z">
        <w:r w:rsidR="00BA3168" w:rsidRPr="00BA3168">
          <w:rPr>
            <w:bCs/>
            <w:noProof/>
            <w:sz w:val="20"/>
            <w:highlight w:val="yellow"/>
            <w:rPrChange w:id="177" w:author="Gary Sullivan" w:date="2018-06-22T15:20:00Z">
              <w:rPr>
                <w:bCs/>
                <w:noProof/>
                <w:sz w:val="20"/>
              </w:rPr>
            </w:rPrChange>
          </w:rPr>
          <w:t xml:space="preserve">ated objects”. Is there a </w:t>
        </w:r>
      </w:ins>
      <w:ins w:id="178" w:author="Gary Sullivan" w:date="2018-06-22T16:53:00Z">
        <w:r w:rsidR="00611145">
          <w:rPr>
            <w:bCs/>
            <w:noProof/>
            <w:sz w:val="20"/>
            <w:highlight w:val="yellow"/>
          </w:rPr>
          <w:t xml:space="preserve">meaningful </w:t>
        </w:r>
      </w:ins>
      <w:ins w:id="179" w:author="Gary Sullivan" w:date="2018-06-22T15:20:00Z">
        <w:r w:rsidR="00BA3168" w:rsidRPr="00BA3168">
          <w:rPr>
            <w:bCs/>
            <w:noProof/>
            <w:sz w:val="20"/>
            <w:highlight w:val="yellow"/>
            <w:rPrChange w:id="180" w:author="Gary Sullivan" w:date="2018-06-22T15:20:00Z">
              <w:rPr>
                <w:bCs/>
                <w:noProof/>
                <w:sz w:val="20"/>
              </w:rPr>
            </w:rPrChange>
          </w:rPr>
          <w:t>distinction, or is this just undesirable inconsistency?]</w:t>
        </w:r>
      </w:ins>
      <w:ins w:id="181" w:author="Jill Boyce" w:date="2018-12-18T17:45:00Z">
        <w:r w:rsidR="00FA313E">
          <w:rPr>
            <w:bCs/>
            <w:noProof/>
            <w:sz w:val="20"/>
          </w:rPr>
          <w:t xml:space="preserve">[Ed. (JB): There is not </w:t>
        </w:r>
      </w:ins>
      <w:ins w:id="182" w:author="Jill Boyce" w:date="2018-12-18T17:46:00Z">
        <w:r w:rsidR="00FA313E">
          <w:rPr>
            <w:bCs/>
            <w:noProof/>
            <w:sz w:val="20"/>
          </w:rPr>
          <w:t xml:space="preserve">really </w:t>
        </w:r>
      </w:ins>
      <w:ins w:id="183" w:author="Jill Boyce" w:date="2018-12-18T17:45:00Z">
        <w:r w:rsidR="00FA313E">
          <w:rPr>
            <w:bCs/>
            <w:noProof/>
            <w:sz w:val="20"/>
          </w:rPr>
          <w:t>a meaningful distinction</w:t>
        </w:r>
      </w:ins>
      <w:ins w:id="184" w:author="Jill Boyce" w:date="2018-12-18T17:46:00Z">
        <w:r w:rsidR="00FA313E">
          <w:rPr>
            <w:bCs/>
            <w:noProof/>
            <w:sz w:val="20"/>
          </w:rPr>
          <w:t>. This SEI message is really tracking objects rather than regions, since the objects have l</w:t>
        </w:r>
      </w:ins>
      <w:ins w:id="185" w:author="Jill Boyce" w:date="2018-12-18T17:47:00Z">
        <w:r w:rsidR="00FA313E">
          <w:rPr>
            <w:bCs/>
            <w:noProof/>
            <w:sz w:val="20"/>
          </w:rPr>
          <w:t>abels and regions, and an object’s  index can still be retained even when it isn’t within a current picture region. We could change the SEI</w:t>
        </w:r>
      </w:ins>
      <w:ins w:id="186" w:author="Jill Boyce" w:date="2018-12-18T17:48:00Z">
        <w:r w:rsidR="00FA313E">
          <w:rPr>
            <w:bCs/>
            <w:noProof/>
            <w:sz w:val="20"/>
          </w:rPr>
          <w:t xml:space="preserve"> message name to annotated objects, but perhaps better to not change its name</w:t>
        </w:r>
      </w:ins>
      <w:ins w:id="187" w:author="Jill Boyce" w:date="2018-12-18T17:45:00Z">
        <w:r w:rsidR="00FA313E">
          <w:rPr>
            <w:bCs/>
            <w:noProof/>
            <w:sz w:val="20"/>
          </w:rPr>
          <w:t>.]</w:t>
        </w:r>
      </w:ins>
      <w:ins w:id="188" w:author="Gary Sullivan" w:date="2018-12-19T18:12:00Z">
        <w:r w:rsidR="003F712E">
          <w:rPr>
            <w:bCs/>
            <w:noProof/>
            <w:sz w:val="20"/>
          </w:rPr>
          <w:t>[Ed. (GJS): I think “regi</w:t>
        </w:r>
      </w:ins>
      <w:ins w:id="189" w:author="Gary Sullivan" w:date="2018-12-19T18:13:00Z">
        <w:r w:rsidR="003F712E">
          <w:rPr>
            <w:bCs/>
            <w:noProof/>
            <w:sz w:val="20"/>
          </w:rPr>
          <w:t xml:space="preserve">on” is better for </w:t>
        </w:r>
      </w:ins>
      <w:ins w:id="190" w:author="Gary Sullivan" w:date="2018-12-19T18:26:00Z">
        <w:r w:rsidR="00D9535D">
          <w:rPr>
            <w:bCs/>
            <w:noProof/>
            <w:sz w:val="20"/>
          </w:rPr>
          <w:t>some</w:t>
        </w:r>
      </w:ins>
      <w:ins w:id="191" w:author="Gary Sullivan" w:date="2018-12-19T18:13:00Z">
        <w:r w:rsidR="003F712E">
          <w:rPr>
            <w:bCs/>
            <w:noProof/>
            <w:sz w:val="20"/>
          </w:rPr>
          <w:t xml:space="preserve"> purposes, since it avoids implying too much of a state of knowledge in the encoder, and since these are just </w:t>
        </w:r>
        <w:r w:rsidR="003F712E">
          <w:rPr>
            <w:bCs/>
            <w:noProof/>
            <w:sz w:val="20"/>
          </w:rPr>
          <w:lastRenderedPageBreak/>
          <w:t>rectangles.</w:t>
        </w:r>
      </w:ins>
      <w:ins w:id="192" w:author="Gary Sullivan" w:date="2018-12-19T18:56:00Z">
        <w:r w:rsidR="00BD3EB5">
          <w:rPr>
            <w:bCs/>
            <w:noProof/>
            <w:sz w:val="20"/>
          </w:rPr>
          <w:t xml:space="preserve"> It is rectangles that are being annotated here.</w:t>
        </w:r>
      </w:ins>
      <w:ins w:id="193" w:author="Gary Sullivan" w:date="2018-12-19T18:16:00Z">
        <w:r w:rsidR="003F712E">
          <w:rPr>
            <w:bCs/>
            <w:noProof/>
            <w:sz w:val="20"/>
          </w:rPr>
          <w:t xml:space="preserve"> </w:t>
        </w:r>
      </w:ins>
      <w:ins w:id="194" w:author="Gary Sullivan" w:date="2018-12-19T18:27:00Z">
        <w:r w:rsidR="00D9535D">
          <w:rPr>
            <w:bCs/>
            <w:noProof/>
            <w:sz w:val="20"/>
          </w:rPr>
          <w:t>I think “object” makes sense when we need to talk about occlusion or confidence</w:t>
        </w:r>
      </w:ins>
      <w:ins w:id="195" w:author="Gary Sullivan" w:date="2018-12-19T18:56:00Z">
        <w:r w:rsidR="00BD3EB5">
          <w:rPr>
            <w:bCs/>
            <w:noProof/>
            <w:sz w:val="20"/>
          </w:rPr>
          <w:t xml:space="preserve"> or something we are tracking</w:t>
        </w:r>
      </w:ins>
      <w:ins w:id="196" w:author="Gary Sullivan" w:date="2018-12-19T18:27:00Z">
        <w:r w:rsidR="00D9535D">
          <w:rPr>
            <w:bCs/>
            <w:noProof/>
            <w:sz w:val="20"/>
          </w:rPr>
          <w:t xml:space="preserve">. </w:t>
        </w:r>
      </w:ins>
      <w:ins w:id="197" w:author="Gary Sullivan" w:date="2018-12-19T18:16:00Z">
        <w:r w:rsidR="003F712E">
          <w:rPr>
            <w:bCs/>
            <w:noProof/>
            <w:sz w:val="20"/>
          </w:rPr>
          <w:t>I think we don’t need either term in some cases</w:t>
        </w:r>
      </w:ins>
      <w:ins w:id="198" w:author="Gary Sullivan" w:date="2018-12-19T18:26:00Z">
        <w:r w:rsidR="00D9535D">
          <w:rPr>
            <w:bCs/>
            <w:noProof/>
            <w:sz w:val="20"/>
          </w:rPr>
          <w:t>. I cha</w:t>
        </w:r>
      </w:ins>
      <w:ins w:id="199" w:author="Gary Sullivan" w:date="2018-12-19T18:27:00Z">
        <w:r w:rsidR="00D9535D">
          <w:rPr>
            <w:bCs/>
            <w:noProof/>
            <w:sz w:val="20"/>
          </w:rPr>
          <w:t>nged the names of the bounding box syntax elements to use “bounding_box” instead of “object”.</w:t>
        </w:r>
      </w:ins>
      <w:ins w:id="200" w:author="Gary Sullivan" w:date="2018-12-19T18:43:00Z">
        <w:r w:rsidR="005251BA">
          <w:rPr>
            <w:bCs/>
            <w:noProof/>
            <w:sz w:val="20"/>
          </w:rPr>
          <w:t xml:space="preserve"> I thi</w:t>
        </w:r>
      </w:ins>
      <w:ins w:id="201" w:author="Gary Sullivan" w:date="2018-12-19T18:46:00Z">
        <w:r w:rsidR="005251BA">
          <w:rPr>
            <w:bCs/>
            <w:noProof/>
            <w:sz w:val="20"/>
          </w:rPr>
          <w:t xml:space="preserve">nk we should not use the phrase “annotated </w:t>
        </w:r>
      </w:ins>
      <w:ins w:id="202" w:author="Gary Sullivan" w:date="2018-12-19T18:57:00Z">
        <w:r w:rsidR="00BD3EB5">
          <w:rPr>
            <w:bCs/>
            <w:noProof/>
            <w:sz w:val="20"/>
          </w:rPr>
          <w:t>objects</w:t>
        </w:r>
      </w:ins>
      <w:ins w:id="203" w:author="Gary Sullivan" w:date="2018-12-19T18:46:00Z">
        <w:r w:rsidR="005251BA">
          <w:rPr>
            <w:bCs/>
            <w:noProof/>
            <w:sz w:val="20"/>
          </w:rPr>
          <w:t>”, although “object</w:t>
        </w:r>
      </w:ins>
      <w:ins w:id="204" w:author="Gary Sullivan" w:date="2018-12-19T18:47:00Z">
        <w:r w:rsidR="005251BA">
          <w:rPr>
            <w:bCs/>
            <w:noProof/>
            <w:sz w:val="20"/>
          </w:rPr>
          <w:t>s</w:t>
        </w:r>
      </w:ins>
      <w:ins w:id="205" w:author="Gary Sullivan" w:date="2018-12-19T18:46:00Z">
        <w:r w:rsidR="005251BA">
          <w:rPr>
            <w:bCs/>
            <w:noProof/>
            <w:sz w:val="20"/>
          </w:rPr>
          <w:t xml:space="preserve"> in the a</w:t>
        </w:r>
      </w:ins>
      <w:ins w:id="206" w:author="Gary Sullivan" w:date="2018-12-19T18:47:00Z">
        <w:r w:rsidR="005251BA">
          <w:rPr>
            <w:bCs/>
            <w:noProof/>
            <w:sz w:val="20"/>
          </w:rPr>
          <w:t>nnotated regions” may be OK</w:t>
        </w:r>
      </w:ins>
      <w:ins w:id="207" w:author="Gary Sullivan" w:date="2018-12-19T18:43:00Z">
        <w:r w:rsidR="005251BA">
          <w:rPr>
            <w:bCs/>
            <w:noProof/>
            <w:sz w:val="20"/>
          </w:rPr>
          <w:t>. The objects should not be called annotated.</w:t>
        </w:r>
      </w:ins>
      <w:ins w:id="208" w:author="Gary Sullivan" w:date="2018-12-19T18:57:00Z">
        <w:r w:rsidR="00BD3EB5">
          <w:rPr>
            <w:bCs/>
            <w:noProof/>
            <w:sz w:val="20"/>
          </w:rPr>
          <w:t xml:space="preserve"> Please review what I just did and see if you think it helps.</w:t>
        </w:r>
      </w:ins>
      <w:ins w:id="209" w:author="Gary Sullivan" w:date="2018-12-19T18:13:00Z">
        <w:r w:rsidR="003F712E">
          <w:rPr>
            <w:bCs/>
            <w:noProof/>
            <w:sz w:val="20"/>
          </w:rPr>
          <w:t>]</w:t>
        </w:r>
      </w:ins>
      <w:ins w:id="210" w:author="Jill Boyce" w:date="2018-12-18T17:45:00Z">
        <w:del w:id="211" w:author="Gary Sullivan" w:date="2018-12-19T18:07:00Z">
          <w:r w:rsidR="00FA313E" w:rsidDel="003F712E">
            <w:rPr>
              <w:bCs/>
              <w:noProof/>
              <w:sz w:val="20"/>
            </w:rPr>
            <w:delText xml:space="preserve"> </w:delText>
          </w:r>
        </w:del>
      </w:ins>
    </w:p>
    <w:p w14:paraId="325C61EB" w14:textId="7D0C93FA" w:rsidR="00203076" w:rsidRPr="008669F9" w:rsidDel="00160CCF" w:rsidRDefault="00203076" w:rsidP="009016A6">
      <w:pPr>
        <w:jc w:val="both"/>
        <w:rPr>
          <w:del w:id="212" w:author="JVET-M0452" w:date="2019-01-03T14:26:00Z"/>
          <w:bCs/>
          <w:sz w:val="20"/>
        </w:rPr>
      </w:pPr>
      <w:del w:id="213" w:author="JVET-M0452" w:date="2019-01-03T14:26:00Z">
        <w:r w:rsidRPr="008669F9" w:rsidDel="00160CCF">
          <w:rPr>
            <w:b/>
            <w:noProof/>
            <w:sz w:val="20"/>
          </w:rPr>
          <w:delText>ar</w:delText>
        </w:r>
        <w:r w:rsidR="003C0426" w:rsidDel="00160CCF">
          <w:rPr>
            <w:b/>
            <w:noProof/>
            <w:sz w:val="20"/>
          </w:rPr>
          <w:delText>_object</w:delText>
        </w:r>
        <w:r w:rsidRPr="008669F9" w:rsidDel="00160CCF">
          <w:rPr>
            <w:b/>
            <w:noProof/>
            <w:sz w:val="20"/>
          </w:rPr>
          <w:delText>_</w:delText>
        </w:r>
        <w:r w:rsidR="00A43AE5" w:rsidDel="00160CCF">
          <w:rPr>
            <w:b/>
            <w:noProof/>
            <w:sz w:val="20"/>
          </w:rPr>
          <w:delText>confidence_</w:delText>
        </w:r>
        <w:r w:rsidRPr="008669F9" w:rsidDel="00160CCF">
          <w:rPr>
            <w:b/>
            <w:noProof/>
            <w:sz w:val="20"/>
          </w:rPr>
          <w:delText>info_present_flag</w:delText>
        </w:r>
        <w:r w:rsidRPr="009016A6" w:rsidDel="00160CCF">
          <w:rPr>
            <w:noProof/>
            <w:sz w:val="20"/>
          </w:rPr>
          <w:delText xml:space="preserve"> </w:delText>
        </w:r>
        <w:r w:rsidRPr="008669F9" w:rsidDel="00160CCF">
          <w:rPr>
            <w:bCs/>
            <w:noProof/>
            <w:sz w:val="20"/>
          </w:rPr>
          <w:delText xml:space="preserve">equal to 1 indicates that </w:delText>
        </w:r>
        <w:r w:rsidRPr="008669F9" w:rsidDel="00160CCF">
          <w:rPr>
            <w:noProof/>
            <w:sz w:val="20"/>
          </w:rPr>
          <w:delText>ar</w:delText>
        </w:r>
        <w:r w:rsidR="003C0426" w:rsidDel="00160CCF">
          <w:rPr>
            <w:noProof/>
            <w:sz w:val="20"/>
          </w:rPr>
          <w:delText>_object</w:delText>
        </w:r>
        <w:r w:rsidRPr="008669F9" w:rsidDel="00160CCF">
          <w:rPr>
            <w:noProof/>
            <w:sz w:val="20"/>
          </w:rPr>
          <w:delText>_conf</w:delText>
        </w:r>
        <w:r w:rsidR="001942D5" w:rsidDel="00160CCF">
          <w:rPr>
            <w:noProof/>
            <w:sz w:val="20"/>
          </w:rPr>
          <w:delText>idence</w:delText>
        </w:r>
        <w:r w:rsidRPr="008669F9" w:rsidDel="00160CCF">
          <w:rPr>
            <w:bCs/>
            <w:noProof/>
            <w:sz w:val="20"/>
          </w:rPr>
          <w:delText>[</w:delText>
        </w:r>
        <w:r w:rsidR="008669F9" w:rsidRPr="008669F9" w:rsidDel="00160CCF">
          <w:rPr>
            <w:bCs/>
            <w:sz w:val="20"/>
          </w:rPr>
          <w:delText> </w:delText>
        </w:r>
        <w:r w:rsidR="008669F9" w:rsidRPr="008669F9" w:rsidDel="00160CCF">
          <w:rPr>
            <w:bCs/>
            <w:noProof/>
            <w:sz w:val="20"/>
          </w:rPr>
          <w:delText>ar</w:delText>
        </w:r>
        <w:r w:rsidR="003C0426" w:rsidDel="00160CCF">
          <w:rPr>
            <w:bCs/>
            <w:noProof/>
            <w:sz w:val="20"/>
          </w:rPr>
          <w:delText>_object</w:delText>
        </w:r>
        <w:r w:rsidR="008669F9" w:rsidRPr="008669F9" w:rsidDel="00160CCF">
          <w:rPr>
            <w:bCs/>
            <w:noProof/>
            <w:sz w:val="20"/>
          </w:rPr>
          <w:delText>_idx</w:delText>
        </w:r>
        <w:r w:rsidR="008669F9" w:rsidRPr="008669F9" w:rsidDel="00160CCF">
          <w:rPr>
            <w:noProof/>
            <w:sz w:val="20"/>
          </w:rPr>
          <w:delText>[</w:delText>
        </w:r>
        <w:r w:rsidR="008669F9" w:rsidRPr="008669F9" w:rsidDel="00160CCF">
          <w:rPr>
            <w:bCs/>
            <w:sz w:val="20"/>
          </w:rPr>
          <w:delText> </w:delText>
        </w:r>
        <w:r w:rsidR="008669F9" w:rsidRPr="008669F9" w:rsidDel="00160CCF">
          <w:rPr>
            <w:noProof/>
            <w:sz w:val="20"/>
          </w:rPr>
          <w:delText>i</w:delText>
        </w:r>
        <w:r w:rsidR="008669F9" w:rsidRPr="008669F9" w:rsidDel="00160CCF">
          <w:rPr>
            <w:bCs/>
            <w:sz w:val="20"/>
          </w:rPr>
          <w:delText> </w:delText>
        </w:r>
        <w:r w:rsidR="008669F9" w:rsidRPr="008669F9" w:rsidDel="00160CCF">
          <w:rPr>
            <w:noProof/>
            <w:sz w:val="20"/>
          </w:rPr>
          <w:delText>]</w:delText>
        </w:r>
        <w:r w:rsidR="008669F9" w:rsidRPr="008669F9" w:rsidDel="00160CCF">
          <w:rPr>
            <w:bCs/>
            <w:sz w:val="20"/>
          </w:rPr>
          <w:delText> </w:delText>
        </w:r>
        <w:r w:rsidRPr="008669F9" w:rsidDel="00160CCF">
          <w:rPr>
            <w:bCs/>
            <w:noProof/>
            <w:sz w:val="20"/>
          </w:rPr>
          <w:delText>]</w:delText>
        </w:r>
        <w:r w:rsidR="008669F9" w:rsidDel="00160CCF">
          <w:rPr>
            <w:bCs/>
            <w:noProof/>
            <w:sz w:val="20"/>
          </w:rPr>
          <w:delText xml:space="preserve"> syntax elements are</w:delText>
        </w:r>
        <w:r w:rsidRPr="008669F9" w:rsidDel="00160CCF">
          <w:rPr>
            <w:bCs/>
            <w:sz w:val="20"/>
          </w:rPr>
          <w:delText xml:space="preserve"> present. </w:delText>
        </w:r>
        <w:r w:rsidRPr="008669F9" w:rsidDel="00160CCF">
          <w:rPr>
            <w:bCs/>
            <w:noProof/>
            <w:sz w:val="20"/>
          </w:rPr>
          <w:delText>ar</w:delText>
        </w:r>
        <w:r w:rsidR="003C0426" w:rsidDel="00160CCF">
          <w:rPr>
            <w:bCs/>
            <w:noProof/>
            <w:sz w:val="20"/>
          </w:rPr>
          <w:delText>_object</w:delText>
        </w:r>
        <w:r w:rsidRPr="008669F9" w:rsidDel="00160CCF">
          <w:rPr>
            <w:bCs/>
            <w:noProof/>
            <w:sz w:val="20"/>
          </w:rPr>
          <w:delText>_</w:delText>
        </w:r>
        <w:r w:rsidR="00A43AE5" w:rsidDel="00160CCF">
          <w:rPr>
            <w:bCs/>
            <w:noProof/>
            <w:sz w:val="20"/>
          </w:rPr>
          <w:delText>confidence_</w:delText>
        </w:r>
        <w:r w:rsidRPr="008669F9" w:rsidDel="00160CCF">
          <w:rPr>
            <w:bCs/>
            <w:noProof/>
            <w:sz w:val="20"/>
          </w:rPr>
          <w:delText>info_present_flag</w:delText>
        </w:r>
        <w:r w:rsidRPr="008669F9" w:rsidDel="00160CCF">
          <w:rPr>
            <w:noProof/>
            <w:sz w:val="20"/>
          </w:rPr>
          <w:delText xml:space="preserve"> </w:delText>
        </w:r>
        <w:r w:rsidRPr="008669F9" w:rsidDel="00160CCF">
          <w:rPr>
            <w:bCs/>
            <w:noProof/>
            <w:sz w:val="20"/>
          </w:rPr>
          <w:delText xml:space="preserve">equal to 0 indicates that </w:delText>
        </w:r>
        <w:r w:rsidRPr="008669F9" w:rsidDel="00160CCF">
          <w:rPr>
            <w:noProof/>
            <w:sz w:val="20"/>
          </w:rPr>
          <w:delText>ar</w:delText>
        </w:r>
        <w:r w:rsidR="003C0426" w:rsidDel="00160CCF">
          <w:rPr>
            <w:noProof/>
            <w:sz w:val="20"/>
          </w:rPr>
          <w:delText>_object</w:delText>
        </w:r>
        <w:r w:rsidRPr="008669F9" w:rsidDel="00160CCF">
          <w:rPr>
            <w:noProof/>
            <w:sz w:val="20"/>
          </w:rPr>
          <w:delText>_conf</w:delText>
        </w:r>
        <w:r w:rsidR="001942D5" w:rsidDel="00160CCF">
          <w:rPr>
            <w:noProof/>
            <w:sz w:val="20"/>
          </w:rPr>
          <w:delText>idence</w:delText>
        </w:r>
        <w:r w:rsidRPr="008669F9" w:rsidDel="00160CCF">
          <w:rPr>
            <w:bCs/>
            <w:noProof/>
            <w:sz w:val="20"/>
          </w:rPr>
          <w:delText>[</w:delText>
        </w:r>
        <w:r w:rsidR="008669F9" w:rsidRPr="008669F9" w:rsidDel="00160CCF">
          <w:rPr>
            <w:bCs/>
            <w:sz w:val="20"/>
          </w:rPr>
          <w:delText> </w:delText>
        </w:r>
        <w:r w:rsidR="008669F9" w:rsidRPr="008669F9" w:rsidDel="00160CCF">
          <w:rPr>
            <w:bCs/>
            <w:noProof/>
            <w:sz w:val="20"/>
          </w:rPr>
          <w:delText>ar</w:delText>
        </w:r>
        <w:r w:rsidR="003C0426" w:rsidDel="00160CCF">
          <w:rPr>
            <w:bCs/>
            <w:noProof/>
            <w:sz w:val="20"/>
          </w:rPr>
          <w:delText>_object</w:delText>
        </w:r>
        <w:r w:rsidR="008669F9" w:rsidRPr="008669F9" w:rsidDel="00160CCF">
          <w:rPr>
            <w:bCs/>
            <w:noProof/>
            <w:sz w:val="20"/>
          </w:rPr>
          <w:delText>_idx</w:delText>
        </w:r>
        <w:r w:rsidR="008669F9" w:rsidRPr="008669F9" w:rsidDel="00160CCF">
          <w:rPr>
            <w:noProof/>
            <w:sz w:val="20"/>
          </w:rPr>
          <w:delText>[</w:delText>
        </w:r>
        <w:r w:rsidR="008669F9" w:rsidRPr="008669F9" w:rsidDel="00160CCF">
          <w:rPr>
            <w:bCs/>
            <w:sz w:val="20"/>
          </w:rPr>
          <w:delText> </w:delText>
        </w:r>
        <w:r w:rsidR="008669F9" w:rsidRPr="008669F9" w:rsidDel="00160CCF">
          <w:rPr>
            <w:noProof/>
            <w:sz w:val="20"/>
          </w:rPr>
          <w:delText>i</w:delText>
        </w:r>
        <w:r w:rsidR="008669F9" w:rsidRPr="008669F9" w:rsidDel="00160CCF">
          <w:rPr>
            <w:bCs/>
            <w:sz w:val="20"/>
          </w:rPr>
          <w:delText> </w:delText>
        </w:r>
        <w:r w:rsidR="008669F9" w:rsidRPr="008669F9" w:rsidDel="00160CCF">
          <w:rPr>
            <w:noProof/>
            <w:sz w:val="20"/>
          </w:rPr>
          <w:delText>]</w:delText>
        </w:r>
        <w:r w:rsidR="008669F9" w:rsidRPr="008669F9" w:rsidDel="00160CCF">
          <w:rPr>
            <w:bCs/>
            <w:sz w:val="20"/>
          </w:rPr>
          <w:delText> </w:delText>
        </w:r>
        <w:r w:rsidRPr="008669F9" w:rsidDel="00160CCF">
          <w:rPr>
            <w:bCs/>
            <w:noProof/>
            <w:sz w:val="20"/>
          </w:rPr>
          <w:delText>]</w:delText>
        </w:r>
        <w:r w:rsidRPr="008669F9" w:rsidDel="00160CCF">
          <w:rPr>
            <w:bCs/>
            <w:sz w:val="20"/>
          </w:rPr>
          <w:delText xml:space="preserve"> </w:delText>
        </w:r>
        <w:r w:rsidR="008669F9" w:rsidDel="00160CCF">
          <w:rPr>
            <w:bCs/>
            <w:sz w:val="20"/>
          </w:rPr>
          <w:delText>syntax elements are</w:delText>
        </w:r>
        <w:r w:rsidRPr="008669F9" w:rsidDel="00160CCF">
          <w:rPr>
            <w:bCs/>
            <w:sz w:val="20"/>
          </w:rPr>
          <w:delText xml:space="preserve"> not present</w:delText>
        </w:r>
      </w:del>
      <w:ins w:id="214" w:author="Gary Sullivan" w:date="2018-12-19T18:09:00Z">
        <w:del w:id="215" w:author="JVET-M0452" w:date="2019-01-03T14:26:00Z">
          <w:r w:rsidR="003F712E" w:rsidDel="00160CCF">
            <w:rPr>
              <w:bCs/>
              <w:sz w:val="20"/>
            </w:rPr>
            <w:delText>.</w:delText>
          </w:r>
        </w:del>
      </w:ins>
      <w:ins w:id="216" w:author="Jill Boyce" w:date="2018-12-18T17:48:00Z">
        <w:del w:id="217" w:author="JVET-M0452" w:date="2019-01-03T14:26:00Z">
          <w:r w:rsidR="00FA313E" w:rsidRPr="00FA313E" w:rsidDel="00160CCF">
            <w:rPr>
              <w:bCs/>
              <w:noProof/>
              <w:sz w:val="20"/>
            </w:rPr>
            <w:delText xml:space="preserve"> </w:delText>
          </w:r>
          <w:r w:rsidR="00FA313E" w:rsidDel="00160CCF">
            <w:rPr>
              <w:bCs/>
              <w:noProof/>
              <w:sz w:val="20"/>
            </w:rPr>
            <w:delText xml:space="preserve">It is a requirement of bitstream conformance that the value of </w:delText>
          </w:r>
          <w:r w:rsidR="00FA313E" w:rsidRPr="00FA313E" w:rsidDel="00160CCF">
            <w:rPr>
              <w:noProof/>
              <w:sz w:val="20"/>
              <w:rPrChange w:id="218" w:author="Jill Boyce" w:date="2018-12-18T17:48:00Z">
                <w:rPr>
                  <w:b/>
                  <w:noProof/>
                  <w:sz w:val="20"/>
                </w:rPr>
              </w:rPrChange>
            </w:rPr>
            <w:delText>ar_object_confidence_present_flag</w:delText>
          </w:r>
          <w:r w:rsidR="00FA313E" w:rsidRPr="009016A6" w:rsidDel="00160CCF">
            <w:rPr>
              <w:noProof/>
              <w:sz w:val="20"/>
            </w:rPr>
            <w:delText xml:space="preserve"> </w:delText>
          </w:r>
          <w:r w:rsidR="00FA313E" w:rsidDel="00160CCF">
            <w:rPr>
              <w:bCs/>
              <w:noProof/>
              <w:sz w:val="20"/>
            </w:rPr>
            <w:delText>shall be the same for all annotated_regions( ) syntax structure</w:delText>
          </w:r>
        </w:del>
      </w:ins>
      <w:ins w:id="219" w:author="Jill Boyce" w:date="2018-12-19T09:41:00Z">
        <w:del w:id="220" w:author="JVET-M0452" w:date="2019-01-03T14:26:00Z">
          <w:r w:rsidR="009F19F5" w:rsidDel="00160CCF">
            <w:rPr>
              <w:bCs/>
              <w:noProof/>
              <w:sz w:val="20"/>
            </w:rPr>
            <w:delText>s</w:delText>
          </w:r>
        </w:del>
      </w:ins>
      <w:ins w:id="221" w:author="Jill Boyce" w:date="2018-12-18T17:48:00Z">
        <w:del w:id="222" w:author="JVET-M0452" w:date="2019-01-03T14:26:00Z">
          <w:r w:rsidR="00FA313E" w:rsidDel="00160CCF">
            <w:rPr>
              <w:bCs/>
              <w:noProof/>
              <w:sz w:val="20"/>
            </w:rPr>
            <w:delText xml:space="preserve"> within a CLVS.</w:delText>
          </w:r>
        </w:del>
      </w:ins>
      <w:del w:id="223" w:author="JVET-M0452" w:date="2019-01-03T14:26:00Z">
        <w:r w:rsidRPr="008669F9" w:rsidDel="00160CCF">
          <w:rPr>
            <w:bCs/>
            <w:sz w:val="20"/>
          </w:rPr>
          <w:delText>.</w:delText>
        </w:r>
      </w:del>
      <w:ins w:id="224" w:author="Gary Sullivan" w:date="2018-06-22T17:31:00Z">
        <w:del w:id="225" w:author="JVET-M0452" w:date="2019-01-03T14:26:00Z">
          <w:r w:rsidR="00B66EA2" w:rsidDel="00160CCF">
            <w:rPr>
              <w:bCs/>
              <w:sz w:val="20"/>
            </w:rPr>
            <w:delText xml:space="preserve"> </w:delText>
          </w:r>
          <w:r w:rsidR="00B66EA2" w:rsidRPr="00C748A5" w:rsidDel="00160CCF">
            <w:rPr>
              <w:bCs/>
              <w:noProof/>
              <w:sz w:val="20"/>
              <w:highlight w:val="yellow"/>
            </w:rPr>
            <w:delText>[Ed. (GJS): Is it OK for the value of this syntax element to be changing from picture to picture within the CLVS?]</w:delText>
          </w:r>
        </w:del>
      </w:ins>
      <w:ins w:id="226" w:author="Gary Sullivan" w:date="2018-06-22T17:33:00Z">
        <w:del w:id="227" w:author="JVET-M0452" w:date="2019-01-03T14:26:00Z">
          <w:r w:rsidR="00B66EA2" w:rsidDel="00160CCF">
            <w:rPr>
              <w:bCs/>
              <w:noProof/>
              <w:sz w:val="20"/>
              <w:highlight w:val="yellow"/>
            </w:rPr>
            <w:delText xml:space="preserve"> [Ed. (GJS): Why send this flag </w:delText>
          </w:r>
        </w:del>
      </w:ins>
      <w:ins w:id="228" w:author="Gary Sullivan" w:date="2018-06-22T17:34:00Z">
        <w:del w:id="229" w:author="JVET-M0452" w:date="2019-01-03T14:26:00Z">
          <w:r w:rsidR="00B66EA2" w:rsidDel="00160CCF">
            <w:rPr>
              <w:bCs/>
              <w:noProof/>
              <w:sz w:val="20"/>
              <w:highlight w:val="yellow"/>
            </w:rPr>
            <w:delText xml:space="preserve">separately </w:delText>
          </w:r>
        </w:del>
      </w:ins>
      <w:ins w:id="230" w:author="Gary Sullivan" w:date="2018-06-22T17:33:00Z">
        <w:del w:id="231" w:author="JVET-M0452" w:date="2019-01-03T14:26:00Z">
          <w:r w:rsidR="00B66EA2" w:rsidDel="00160CCF">
            <w:rPr>
              <w:bCs/>
              <w:noProof/>
              <w:sz w:val="20"/>
              <w:highlight w:val="yellow"/>
            </w:rPr>
            <w:delText>instead of ju</w:delText>
          </w:r>
        </w:del>
      </w:ins>
      <w:ins w:id="232" w:author="Gary Sullivan" w:date="2018-06-22T17:34:00Z">
        <w:del w:id="233" w:author="JVET-M0452" w:date="2019-01-03T14:26:00Z">
          <w:r w:rsidR="00B66EA2" w:rsidDel="00160CCF">
            <w:rPr>
              <w:bCs/>
              <w:noProof/>
              <w:sz w:val="20"/>
              <w:highlight w:val="yellow"/>
            </w:rPr>
            <w:delText xml:space="preserve">st </w:delText>
          </w:r>
          <w:r w:rsidR="00B66EA2" w:rsidRPr="00B66EA2" w:rsidDel="00160CCF">
            <w:rPr>
              <w:bCs/>
              <w:noProof/>
              <w:sz w:val="20"/>
              <w:highlight w:val="yellow"/>
            </w:rPr>
            <w:delText xml:space="preserve">sending </w:delText>
          </w:r>
          <w:r w:rsidR="00B66EA2" w:rsidRPr="00B66EA2" w:rsidDel="00160CCF">
            <w:rPr>
              <w:bCs/>
              <w:noProof/>
              <w:sz w:val="20"/>
              <w:highlight w:val="yellow"/>
              <w:rPrChange w:id="234" w:author="Gary Sullivan" w:date="2018-06-22T17:34:00Z">
                <w:rPr>
                  <w:bCs/>
                  <w:noProof/>
                  <w:sz w:val="20"/>
                </w:rPr>
              </w:rPrChange>
            </w:rPr>
            <w:delText>ar_object_confidence_length</w:delText>
          </w:r>
          <w:r w:rsidR="00B66EA2" w:rsidRPr="00B66EA2" w:rsidDel="00160CCF">
            <w:rPr>
              <w:bCs/>
              <w:noProof/>
              <w:sz w:val="20"/>
              <w:highlight w:val="yellow"/>
            </w:rPr>
            <w:delText xml:space="preserve"> and </w:delText>
          </w:r>
          <w:r w:rsidR="00B66EA2" w:rsidDel="00160CCF">
            <w:rPr>
              <w:bCs/>
              <w:noProof/>
              <w:sz w:val="20"/>
              <w:highlight w:val="yellow"/>
            </w:rPr>
            <w:delText>allowing that to be equal to 0?]</w:delText>
          </w:r>
        </w:del>
      </w:ins>
      <w:ins w:id="235" w:author="Jill Boyce" w:date="2018-12-18T17:10:00Z">
        <w:del w:id="236" w:author="JVET-M0452" w:date="2019-01-03T14:26:00Z">
          <w:r w:rsidR="00CB31CE" w:rsidDel="00160CCF">
            <w:rPr>
              <w:bCs/>
              <w:noProof/>
              <w:sz w:val="20"/>
            </w:rPr>
            <w:delText>[Ed. (JB): That would require more bits when confidence not present.]</w:delText>
          </w:r>
        </w:del>
      </w:ins>
      <w:ins w:id="237" w:author="Gary Sullivan" w:date="2018-12-19T18:10:00Z">
        <w:del w:id="238" w:author="JVET-M0452" w:date="2019-01-03T14:26:00Z">
          <w:r w:rsidR="003F712E" w:rsidDel="00160CCF">
            <w:rPr>
              <w:bCs/>
              <w:noProof/>
              <w:sz w:val="20"/>
            </w:rPr>
            <w:delText xml:space="preserve">[Ed. (GJS): </w:delText>
          </w:r>
        </w:del>
      </w:ins>
      <w:ins w:id="239" w:author="Gary Sullivan" w:date="2018-12-19T18:11:00Z">
        <w:del w:id="240" w:author="JVET-M0452" w:date="2019-01-03T14:26:00Z">
          <w:r w:rsidR="003F712E" w:rsidDel="00160CCF">
            <w:rPr>
              <w:bCs/>
              <w:noProof/>
              <w:sz w:val="20"/>
            </w:rPr>
            <w:delText xml:space="preserve">Optimizing </w:delText>
          </w:r>
        </w:del>
      </w:ins>
      <w:ins w:id="241" w:author="Gary Sullivan" w:date="2018-12-19T18:29:00Z">
        <w:del w:id="242" w:author="JVET-M0452" w:date="2019-01-03T14:26:00Z">
          <w:r w:rsidR="00AC3A6A" w:rsidDel="00160CCF">
            <w:rPr>
              <w:bCs/>
              <w:noProof/>
              <w:sz w:val="20"/>
            </w:rPr>
            <w:delText xml:space="preserve">the </w:delText>
          </w:r>
        </w:del>
      </w:ins>
      <w:ins w:id="243" w:author="Gary Sullivan" w:date="2018-12-19T18:11:00Z">
        <w:del w:id="244" w:author="JVET-M0452" w:date="2019-01-03T14:26:00Z">
          <w:r w:rsidR="003F712E" w:rsidDel="00160CCF">
            <w:rPr>
              <w:bCs/>
              <w:noProof/>
              <w:sz w:val="20"/>
            </w:rPr>
            <w:delText>syntax</w:delText>
          </w:r>
        </w:del>
      </w:ins>
      <w:ins w:id="245" w:author="Gary Sullivan" w:date="2018-12-19T18:10:00Z">
        <w:del w:id="246" w:author="JVET-M0452" w:date="2019-01-03T14:26:00Z">
          <w:r w:rsidR="003F712E" w:rsidDel="00160CCF">
            <w:rPr>
              <w:bCs/>
              <w:noProof/>
              <w:sz w:val="20"/>
            </w:rPr>
            <w:delText xml:space="preserve"> to save 3 bits at a </w:delText>
          </w:r>
        </w:del>
      </w:ins>
      <w:ins w:id="247" w:author="Gary Sullivan" w:date="2018-12-19T18:11:00Z">
        <w:del w:id="248" w:author="JVET-M0452" w:date="2019-01-03T14:26:00Z">
          <w:r w:rsidR="003F712E" w:rsidDel="00160CCF">
            <w:rPr>
              <w:bCs/>
              <w:noProof/>
              <w:sz w:val="20"/>
            </w:rPr>
            <w:delText xml:space="preserve">high level of syntax in some particular case </w:delText>
          </w:r>
        </w:del>
      </w:ins>
      <w:ins w:id="249" w:author="Gary Sullivan" w:date="2018-12-19T18:29:00Z">
        <w:del w:id="250" w:author="JVET-M0452" w:date="2019-01-03T14:26:00Z">
          <w:r w:rsidR="00AC3A6A" w:rsidDel="00160CCF">
            <w:rPr>
              <w:bCs/>
              <w:noProof/>
              <w:sz w:val="20"/>
            </w:rPr>
            <w:delText xml:space="preserve">(and require an extra bit in the other cases) </w:delText>
          </w:r>
        </w:del>
      </w:ins>
      <w:ins w:id="251" w:author="Gary Sullivan" w:date="2018-12-19T18:11:00Z">
        <w:del w:id="252" w:author="JVET-M0452" w:date="2019-01-03T14:26:00Z">
          <w:r w:rsidR="003F712E" w:rsidDel="00160CCF">
            <w:rPr>
              <w:bCs/>
              <w:noProof/>
              <w:sz w:val="20"/>
            </w:rPr>
            <w:delText>seems questionable.</w:delText>
          </w:r>
        </w:del>
      </w:ins>
      <w:ins w:id="253" w:author="Gary Sullivan" w:date="2018-12-19T18:58:00Z">
        <w:del w:id="254" w:author="JVET-M0452" w:date="2019-01-03T14:26:00Z">
          <w:r w:rsidR="00BD3EB5" w:rsidDel="00160CCF">
            <w:rPr>
              <w:bCs/>
              <w:noProof/>
              <w:sz w:val="20"/>
            </w:rPr>
            <w:delText xml:space="preserve"> I repeat the suggestion, or we could use ue(v) coding to avoid bit wasting</w:delText>
          </w:r>
          <w:r w:rsidR="00FE5F2B" w:rsidDel="00160CCF">
            <w:rPr>
              <w:bCs/>
              <w:noProof/>
              <w:sz w:val="20"/>
            </w:rPr>
            <w:delText xml:space="preserve"> when confi</w:delText>
          </w:r>
        </w:del>
      </w:ins>
      <w:ins w:id="255" w:author="Gary Sullivan" w:date="2018-12-19T18:59:00Z">
        <w:del w:id="256" w:author="JVET-M0452" w:date="2019-01-03T14:26:00Z">
          <w:r w:rsidR="00FE5F2B" w:rsidDel="00160CCF">
            <w:rPr>
              <w:bCs/>
              <w:noProof/>
              <w:sz w:val="20"/>
            </w:rPr>
            <w:delText>dence is not expressed.</w:delText>
          </w:r>
        </w:del>
      </w:ins>
      <w:ins w:id="257" w:author="Gary Sullivan" w:date="2018-12-19T18:11:00Z">
        <w:del w:id="258" w:author="JVET-M0452" w:date="2019-01-03T14:26:00Z">
          <w:r w:rsidR="003F712E" w:rsidDel="00160CCF">
            <w:rPr>
              <w:bCs/>
              <w:noProof/>
              <w:sz w:val="20"/>
            </w:rPr>
            <w:delText>]</w:delText>
          </w:r>
        </w:del>
      </w:ins>
    </w:p>
    <w:p w14:paraId="1D254585" w14:textId="31FCCC85" w:rsidR="00203076" w:rsidRPr="008669F9" w:rsidRDefault="00203076" w:rsidP="009016A6">
      <w:pPr>
        <w:jc w:val="both"/>
        <w:rPr>
          <w:bCs/>
          <w:sz w:val="20"/>
        </w:rPr>
      </w:pPr>
      <w:r w:rsidRPr="008669F9">
        <w:rPr>
          <w:b/>
          <w:noProof/>
          <w:sz w:val="20"/>
        </w:rPr>
        <w:t>ar</w:t>
      </w:r>
      <w:r w:rsidR="003C0426">
        <w:rPr>
          <w:b/>
          <w:noProof/>
          <w:sz w:val="20"/>
        </w:rPr>
        <w:t>_object</w:t>
      </w:r>
      <w:r w:rsidRPr="008669F9">
        <w:rPr>
          <w:b/>
          <w:noProof/>
          <w:sz w:val="20"/>
        </w:rPr>
        <w:t>_</w:t>
      </w:r>
      <w:r w:rsidR="00A43AE5">
        <w:rPr>
          <w:b/>
          <w:noProof/>
          <w:sz w:val="20"/>
        </w:rPr>
        <w:t>confidence</w:t>
      </w:r>
      <w:del w:id="259" w:author="Gary Sullivan" w:date="2018-06-22T17:21:00Z">
        <w:r w:rsidR="00A43AE5" w:rsidDel="00B66EA2">
          <w:rPr>
            <w:b/>
            <w:noProof/>
            <w:sz w:val="20"/>
          </w:rPr>
          <w:delText>_</w:delText>
        </w:r>
        <w:r w:rsidRPr="008669F9" w:rsidDel="00B66EA2">
          <w:rPr>
            <w:b/>
            <w:noProof/>
            <w:sz w:val="20"/>
          </w:rPr>
          <w:delText>precision</w:delText>
        </w:r>
      </w:del>
      <w:r w:rsidRPr="008669F9">
        <w:rPr>
          <w:b/>
          <w:noProof/>
          <w:sz w:val="20"/>
        </w:rPr>
        <w:t>_</w:t>
      </w:r>
      <w:del w:id="260" w:author="Gary Sullivan" w:date="2018-06-22T17:12:00Z">
        <w:r w:rsidRPr="008669F9" w:rsidDel="00B66EA2">
          <w:rPr>
            <w:b/>
            <w:noProof/>
            <w:sz w:val="20"/>
          </w:rPr>
          <w:delText>num_bits</w:delText>
        </w:r>
      </w:del>
      <w:ins w:id="261" w:author="Gary Sullivan" w:date="2018-06-22T17:12:00Z">
        <w:r w:rsidR="00B66EA2">
          <w:rPr>
            <w:b/>
            <w:noProof/>
            <w:sz w:val="20"/>
          </w:rPr>
          <w:t>length</w:t>
        </w:r>
      </w:ins>
      <w:ins w:id="262" w:author="Gary Sullivan" w:date="2018-06-22T17:31:00Z">
        <w:del w:id="263" w:author="JVET-M0452" w:date="2019-01-03T14:26:00Z">
          <w:r w:rsidR="00B66EA2" w:rsidDel="00160CCF">
            <w:rPr>
              <w:b/>
              <w:noProof/>
              <w:sz w:val="20"/>
            </w:rPr>
            <w:delText>_minus1</w:delText>
          </w:r>
        </w:del>
      </w:ins>
      <w:r w:rsidRPr="009016A6">
        <w:rPr>
          <w:noProof/>
          <w:sz w:val="20"/>
        </w:rPr>
        <w:t xml:space="preserve"> </w:t>
      </w:r>
      <w:ins w:id="264" w:author="Gary Sullivan" w:date="2018-06-22T17:31:00Z">
        <w:r w:rsidR="00B66EA2">
          <w:rPr>
            <w:noProof/>
            <w:sz w:val="20"/>
          </w:rPr>
          <w:t xml:space="preserve">+ 1 </w:t>
        </w:r>
      </w:ins>
      <w:del w:id="265" w:author="Gary Sullivan" w:date="2018-06-22T17:31:00Z">
        <w:r w:rsidRPr="008669F9" w:rsidDel="00B66EA2">
          <w:rPr>
            <w:noProof/>
            <w:sz w:val="20"/>
          </w:rPr>
          <w:delText xml:space="preserve">indicates </w:delText>
        </w:r>
      </w:del>
      <w:ins w:id="266" w:author="Gary Sullivan" w:date="2018-06-22T17:31:00Z">
        <w:r w:rsidR="00B66EA2">
          <w:rPr>
            <w:noProof/>
            <w:sz w:val="20"/>
          </w:rPr>
          <w:t>specifies</w:t>
        </w:r>
        <w:r w:rsidR="00B66EA2" w:rsidRPr="008669F9">
          <w:rPr>
            <w:noProof/>
            <w:sz w:val="20"/>
          </w:rPr>
          <w:t xml:space="preserve"> </w:t>
        </w:r>
      </w:ins>
      <w:r w:rsidRPr="008669F9">
        <w:rPr>
          <w:noProof/>
          <w:sz w:val="20"/>
        </w:rPr>
        <w:t xml:space="preserve">the </w:t>
      </w:r>
      <w:del w:id="267" w:author="Gary Sullivan" w:date="2018-06-22T17:12:00Z">
        <w:r w:rsidRPr="008669F9" w:rsidDel="00B66EA2">
          <w:rPr>
            <w:noProof/>
            <w:sz w:val="20"/>
          </w:rPr>
          <w:delText>number of</w:delText>
        </w:r>
      </w:del>
      <w:ins w:id="268" w:author="Gary Sullivan" w:date="2018-06-22T17:12:00Z">
        <w:r w:rsidR="00B66EA2">
          <w:rPr>
            <w:noProof/>
            <w:sz w:val="20"/>
          </w:rPr>
          <w:t>length, in</w:t>
        </w:r>
      </w:ins>
      <w:r w:rsidRPr="008669F9">
        <w:rPr>
          <w:noProof/>
          <w:sz w:val="20"/>
        </w:rPr>
        <w:t xml:space="preserve"> bits</w:t>
      </w:r>
      <w:ins w:id="269" w:author="Gary Sullivan" w:date="2018-06-22T17:12:00Z">
        <w:r w:rsidR="00B66EA2">
          <w:rPr>
            <w:noProof/>
            <w:sz w:val="20"/>
          </w:rPr>
          <w:t>,</w:t>
        </w:r>
      </w:ins>
      <w:r w:rsidRPr="008669F9">
        <w:rPr>
          <w:noProof/>
          <w:sz w:val="20"/>
        </w:rPr>
        <w:t xml:space="preserve"> </w:t>
      </w:r>
      <w:del w:id="270" w:author="Gary Sullivan" w:date="2018-06-22T17:12:00Z">
        <w:r w:rsidRPr="008669F9" w:rsidDel="00B66EA2">
          <w:rPr>
            <w:noProof/>
            <w:sz w:val="20"/>
          </w:rPr>
          <w:delText xml:space="preserve">used to represent </w:delText>
        </w:r>
      </w:del>
      <w:ins w:id="271" w:author="Gary Sullivan" w:date="2018-06-22T17:12:00Z">
        <w:r w:rsidR="00B66EA2">
          <w:rPr>
            <w:noProof/>
            <w:sz w:val="20"/>
          </w:rPr>
          <w:t xml:space="preserve">of the </w:t>
        </w:r>
      </w:ins>
      <w:r w:rsidRPr="008669F9">
        <w:rPr>
          <w:noProof/>
          <w:sz w:val="20"/>
        </w:rPr>
        <w:t>ar</w:t>
      </w:r>
      <w:r w:rsidR="003C0426">
        <w:rPr>
          <w:noProof/>
          <w:sz w:val="20"/>
        </w:rPr>
        <w:t>_object</w:t>
      </w:r>
      <w:r w:rsidR="00582557" w:rsidRPr="008669F9">
        <w:rPr>
          <w:noProof/>
          <w:sz w:val="20"/>
        </w:rPr>
        <w:t>_conf</w:t>
      </w:r>
      <w:r w:rsidR="001942D5">
        <w:rPr>
          <w:noProof/>
          <w:sz w:val="20"/>
        </w:rPr>
        <w:t>idence</w:t>
      </w:r>
      <w:proofErr w:type="gramStart"/>
      <w:r w:rsidRPr="008669F9">
        <w:rPr>
          <w:bCs/>
          <w:noProof/>
          <w:sz w:val="20"/>
        </w:rPr>
        <w:t>[</w:t>
      </w:r>
      <w:r w:rsidR="008669F9" w:rsidRPr="008669F9">
        <w:rPr>
          <w:bCs/>
          <w:sz w:val="20"/>
        </w:rPr>
        <w:t> </w:t>
      </w:r>
      <w:proofErr w:type="spellStart"/>
      <w:r w:rsidR="008669F9" w:rsidRPr="008669F9">
        <w:rPr>
          <w:bCs/>
          <w:noProof/>
          <w:sz w:val="20"/>
        </w:rPr>
        <w:t>ar</w:t>
      </w:r>
      <w:proofErr w:type="gramEnd"/>
      <w:r w:rsidR="003C0426">
        <w:rPr>
          <w:bCs/>
          <w:noProof/>
          <w:sz w:val="20"/>
        </w:rPr>
        <w:t>_object</w:t>
      </w:r>
      <w:r w:rsidR="008669F9" w:rsidRPr="008669F9">
        <w:rPr>
          <w:bCs/>
          <w:noProof/>
          <w:sz w:val="20"/>
        </w:rPr>
        <w:t>_idx</w:t>
      </w:r>
      <w:proofErr w:type="spellEnd"/>
      <w:r w:rsidR="008669F9" w:rsidRPr="008669F9">
        <w:rPr>
          <w:noProof/>
          <w:sz w:val="20"/>
        </w:rPr>
        <w:t>[</w:t>
      </w:r>
      <w:r w:rsidR="008669F9" w:rsidRPr="008669F9">
        <w:rPr>
          <w:bCs/>
          <w:sz w:val="20"/>
        </w:rPr>
        <w:t> </w:t>
      </w:r>
      <w:r w:rsidR="008669F9" w:rsidRPr="008669F9">
        <w:rPr>
          <w:noProof/>
          <w:sz w:val="20"/>
        </w:rPr>
        <w:t>i</w:t>
      </w:r>
      <w:r w:rsidR="008669F9" w:rsidRPr="008669F9">
        <w:rPr>
          <w:bCs/>
          <w:sz w:val="20"/>
        </w:rPr>
        <w:t> </w:t>
      </w:r>
      <w:r w:rsidR="008669F9" w:rsidRPr="008669F9">
        <w:rPr>
          <w:noProof/>
          <w:sz w:val="20"/>
        </w:rPr>
        <w:t>]</w:t>
      </w:r>
      <w:r w:rsidR="008669F9" w:rsidRPr="008669F9">
        <w:rPr>
          <w:bCs/>
          <w:sz w:val="20"/>
        </w:rPr>
        <w:t> </w:t>
      </w:r>
      <w:r w:rsidRPr="008669F9">
        <w:rPr>
          <w:bCs/>
          <w:noProof/>
          <w:sz w:val="20"/>
        </w:rPr>
        <w:t>]</w:t>
      </w:r>
      <w:ins w:id="272" w:author="Gary Sullivan" w:date="2018-06-22T17:12:00Z">
        <w:r w:rsidR="00B66EA2">
          <w:rPr>
            <w:bCs/>
            <w:noProof/>
            <w:sz w:val="20"/>
          </w:rPr>
          <w:t xml:space="preserve"> syntax elements</w:t>
        </w:r>
      </w:ins>
      <w:r w:rsidRPr="008669F9">
        <w:rPr>
          <w:bCs/>
          <w:noProof/>
          <w:sz w:val="20"/>
        </w:rPr>
        <w:t>.</w:t>
      </w:r>
      <w:ins w:id="273" w:author="Gary Sullivan" w:date="2018-06-22T17:13:00Z">
        <w:r w:rsidR="00B66EA2">
          <w:rPr>
            <w:bCs/>
            <w:noProof/>
            <w:sz w:val="20"/>
          </w:rPr>
          <w:t xml:space="preserve"> </w:t>
        </w:r>
      </w:ins>
      <w:ins w:id="274" w:author="JVET-M0452" w:date="2019-01-03T14:26:00Z">
        <w:r w:rsidR="00160CCF" w:rsidRPr="008669F9">
          <w:rPr>
            <w:noProof/>
            <w:sz w:val="20"/>
          </w:rPr>
          <w:t>ar</w:t>
        </w:r>
        <w:r w:rsidR="00160CCF">
          <w:rPr>
            <w:noProof/>
            <w:sz w:val="20"/>
          </w:rPr>
          <w:t>_object</w:t>
        </w:r>
        <w:r w:rsidR="00160CCF" w:rsidRPr="008669F9">
          <w:rPr>
            <w:noProof/>
            <w:sz w:val="20"/>
          </w:rPr>
          <w:t>_conf</w:t>
        </w:r>
        <w:r w:rsidR="00160CCF">
          <w:rPr>
            <w:noProof/>
            <w:sz w:val="20"/>
          </w:rPr>
          <w:t>idence_length</w:t>
        </w:r>
        <w:r w:rsidR="00160CCF" w:rsidRPr="008669F9">
          <w:rPr>
            <w:bCs/>
            <w:noProof/>
            <w:sz w:val="20"/>
          </w:rPr>
          <w:t xml:space="preserve"> equal to 0 indicates that </w:t>
        </w:r>
        <w:r w:rsidR="00160CCF" w:rsidRPr="008669F9">
          <w:rPr>
            <w:noProof/>
            <w:sz w:val="20"/>
          </w:rPr>
          <w:t>ar</w:t>
        </w:r>
        <w:r w:rsidR="00160CCF">
          <w:rPr>
            <w:noProof/>
            <w:sz w:val="20"/>
          </w:rPr>
          <w:t>_object</w:t>
        </w:r>
        <w:r w:rsidR="00160CCF" w:rsidRPr="008669F9">
          <w:rPr>
            <w:noProof/>
            <w:sz w:val="20"/>
          </w:rPr>
          <w:t>_conf</w:t>
        </w:r>
        <w:r w:rsidR="00160CCF">
          <w:rPr>
            <w:noProof/>
            <w:sz w:val="20"/>
          </w:rPr>
          <w:t>idence</w:t>
        </w:r>
        <w:proofErr w:type="gramStart"/>
        <w:r w:rsidR="00160CCF" w:rsidRPr="008669F9">
          <w:rPr>
            <w:bCs/>
            <w:noProof/>
            <w:sz w:val="20"/>
          </w:rPr>
          <w:t>[</w:t>
        </w:r>
        <w:r w:rsidR="00160CCF" w:rsidRPr="008669F9">
          <w:rPr>
            <w:bCs/>
            <w:sz w:val="20"/>
          </w:rPr>
          <w:t> </w:t>
        </w:r>
        <w:r w:rsidR="00160CCF" w:rsidRPr="008669F9">
          <w:rPr>
            <w:bCs/>
            <w:noProof/>
            <w:sz w:val="20"/>
          </w:rPr>
          <w:t>ar</w:t>
        </w:r>
        <w:proofErr w:type="gramEnd"/>
        <w:r w:rsidR="00160CCF">
          <w:rPr>
            <w:bCs/>
            <w:noProof/>
            <w:sz w:val="20"/>
          </w:rPr>
          <w:t>_object</w:t>
        </w:r>
        <w:r w:rsidR="00160CCF" w:rsidRPr="008669F9">
          <w:rPr>
            <w:bCs/>
            <w:noProof/>
            <w:sz w:val="20"/>
          </w:rPr>
          <w:t>_idx</w:t>
        </w:r>
        <w:r w:rsidR="00160CCF" w:rsidRPr="008669F9">
          <w:rPr>
            <w:noProof/>
            <w:sz w:val="20"/>
          </w:rPr>
          <w:t>[</w:t>
        </w:r>
        <w:r w:rsidR="00160CCF" w:rsidRPr="008669F9">
          <w:rPr>
            <w:bCs/>
            <w:sz w:val="20"/>
          </w:rPr>
          <w:t> </w:t>
        </w:r>
        <w:r w:rsidR="00160CCF" w:rsidRPr="008669F9">
          <w:rPr>
            <w:noProof/>
            <w:sz w:val="20"/>
          </w:rPr>
          <w:t>i</w:t>
        </w:r>
        <w:r w:rsidR="00160CCF" w:rsidRPr="008669F9">
          <w:rPr>
            <w:bCs/>
            <w:sz w:val="20"/>
          </w:rPr>
          <w:t> </w:t>
        </w:r>
        <w:r w:rsidR="00160CCF" w:rsidRPr="008669F9">
          <w:rPr>
            <w:noProof/>
            <w:sz w:val="20"/>
          </w:rPr>
          <w:t>]</w:t>
        </w:r>
        <w:r w:rsidR="00160CCF" w:rsidRPr="008669F9">
          <w:rPr>
            <w:bCs/>
            <w:sz w:val="20"/>
          </w:rPr>
          <w:t> </w:t>
        </w:r>
        <w:r w:rsidR="00160CCF" w:rsidRPr="008669F9">
          <w:rPr>
            <w:bCs/>
            <w:noProof/>
            <w:sz w:val="20"/>
          </w:rPr>
          <w:t>]</w:t>
        </w:r>
        <w:r w:rsidR="00160CCF" w:rsidRPr="008669F9">
          <w:rPr>
            <w:bCs/>
            <w:sz w:val="20"/>
          </w:rPr>
          <w:t xml:space="preserve"> </w:t>
        </w:r>
        <w:r w:rsidR="00160CCF">
          <w:rPr>
            <w:bCs/>
            <w:sz w:val="20"/>
          </w:rPr>
          <w:t>syntax elements are</w:t>
        </w:r>
        <w:r w:rsidR="00160CCF" w:rsidRPr="008669F9">
          <w:rPr>
            <w:bCs/>
            <w:sz w:val="20"/>
          </w:rPr>
          <w:t xml:space="preserve"> not present</w:t>
        </w:r>
        <w:r w:rsidR="00160CCF">
          <w:rPr>
            <w:bCs/>
            <w:noProof/>
            <w:sz w:val="20"/>
          </w:rPr>
          <w:t xml:space="preserve"> </w:t>
        </w:r>
      </w:ins>
      <w:ins w:id="275" w:author="Jill Boyce" w:date="2018-12-18T17:15:00Z">
        <w:r w:rsidR="00713042">
          <w:rPr>
            <w:bCs/>
            <w:noProof/>
            <w:sz w:val="20"/>
          </w:rPr>
          <w:t xml:space="preserve">It is a requirement of bitstream conformance that the value </w:t>
        </w:r>
        <w:r w:rsidR="00713042" w:rsidRPr="00713042">
          <w:rPr>
            <w:bCs/>
            <w:noProof/>
            <w:sz w:val="20"/>
          </w:rPr>
          <w:t>of</w:t>
        </w:r>
        <w:r w:rsidR="00713042" w:rsidRPr="007F683E">
          <w:rPr>
            <w:bCs/>
            <w:noProof/>
            <w:sz w:val="20"/>
          </w:rPr>
          <w:t xml:space="preserve"> </w:t>
        </w:r>
        <w:r w:rsidR="00713042" w:rsidRPr="007F683E">
          <w:rPr>
            <w:noProof/>
            <w:sz w:val="20"/>
          </w:rPr>
          <w:t>ar_object_confidence_length_minus1</w:t>
        </w:r>
        <w:r w:rsidR="00713042" w:rsidRPr="00713042">
          <w:rPr>
            <w:noProof/>
            <w:sz w:val="20"/>
          </w:rPr>
          <w:t xml:space="preserve"> </w:t>
        </w:r>
        <w:r w:rsidR="00713042" w:rsidRPr="007F683E">
          <w:rPr>
            <w:bCs/>
            <w:noProof/>
            <w:sz w:val="20"/>
          </w:rPr>
          <w:t>shall</w:t>
        </w:r>
        <w:r w:rsidR="00713042">
          <w:rPr>
            <w:bCs/>
            <w:noProof/>
            <w:sz w:val="20"/>
          </w:rPr>
          <w:t xml:space="preserve"> be the same for all annotated_regions( ) syntax structure</w:t>
        </w:r>
      </w:ins>
      <w:ins w:id="276" w:author="Jill Boyce" w:date="2018-12-19T09:41:00Z">
        <w:r w:rsidR="009F19F5">
          <w:rPr>
            <w:bCs/>
            <w:noProof/>
            <w:sz w:val="20"/>
          </w:rPr>
          <w:t>s</w:t>
        </w:r>
      </w:ins>
      <w:ins w:id="277" w:author="Jill Boyce" w:date="2018-12-18T17:15:00Z">
        <w:r w:rsidR="00713042">
          <w:rPr>
            <w:bCs/>
            <w:noProof/>
            <w:sz w:val="20"/>
          </w:rPr>
          <w:t xml:space="preserve"> within a CLVS.</w:t>
        </w:r>
      </w:ins>
      <w:ins w:id="278" w:author="Gary Sullivan" w:date="2018-06-22T17:13:00Z">
        <w:del w:id="279" w:author="Jill Boyce" w:date="2018-12-18T17:15:00Z">
          <w:r w:rsidR="00B66EA2" w:rsidRPr="00B66EA2" w:rsidDel="00713042">
            <w:rPr>
              <w:bCs/>
              <w:noProof/>
              <w:sz w:val="20"/>
              <w:highlight w:val="yellow"/>
              <w:rPrChange w:id="280" w:author="Gary Sullivan" w:date="2018-06-22T17:14:00Z">
                <w:rPr>
                  <w:bCs/>
                  <w:noProof/>
                  <w:sz w:val="20"/>
                </w:rPr>
              </w:rPrChange>
            </w:rPr>
            <w:delText xml:space="preserve">[Ed. (GJS): </w:delText>
          </w:r>
        </w:del>
      </w:ins>
      <w:ins w:id="281" w:author="Gary Sullivan" w:date="2018-06-22T17:14:00Z">
        <w:del w:id="282" w:author="Jill Boyce" w:date="2018-12-18T17:15:00Z">
          <w:r w:rsidR="00B66EA2" w:rsidRPr="00C748A5" w:rsidDel="00713042">
            <w:rPr>
              <w:bCs/>
              <w:noProof/>
              <w:sz w:val="20"/>
              <w:highlight w:val="yellow"/>
            </w:rPr>
            <w:delText xml:space="preserve">Is it OK for the value of this syntax element </w:delText>
          </w:r>
        </w:del>
      </w:ins>
      <w:ins w:id="283" w:author="Gary Sullivan" w:date="2018-06-22T17:13:00Z">
        <w:del w:id="284" w:author="Jill Boyce" w:date="2018-12-18T17:15:00Z">
          <w:r w:rsidR="00B66EA2" w:rsidRPr="00B66EA2" w:rsidDel="00713042">
            <w:rPr>
              <w:bCs/>
              <w:noProof/>
              <w:sz w:val="20"/>
              <w:highlight w:val="yellow"/>
              <w:rPrChange w:id="285" w:author="Gary Sullivan" w:date="2018-06-22T17:14:00Z">
                <w:rPr>
                  <w:bCs/>
                  <w:noProof/>
                  <w:sz w:val="20"/>
                </w:rPr>
              </w:rPrChange>
            </w:rPr>
            <w:delText>to b</w:delText>
          </w:r>
        </w:del>
      </w:ins>
      <w:ins w:id="286" w:author="Gary Sullivan" w:date="2018-06-22T17:14:00Z">
        <w:del w:id="287" w:author="Jill Boyce" w:date="2018-12-18T17:15:00Z">
          <w:r w:rsidR="00B66EA2" w:rsidRPr="00B66EA2" w:rsidDel="00713042">
            <w:rPr>
              <w:bCs/>
              <w:noProof/>
              <w:sz w:val="20"/>
              <w:highlight w:val="yellow"/>
              <w:rPrChange w:id="288" w:author="Gary Sullivan" w:date="2018-06-22T17:14:00Z">
                <w:rPr>
                  <w:bCs/>
                  <w:noProof/>
                  <w:sz w:val="20"/>
                </w:rPr>
              </w:rPrChange>
            </w:rPr>
            <w:delText>e changing from picture to picture within the CLVS?]</w:delText>
          </w:r>
        </w:del>
      </w:ins>
    </w:p>
    <w:p w14:paraId="39E8CE4B" w14:textId="7C4BBC33" w:rsidR="00203076" w:rsidRPr="008669F9" w:rsidRDefault="00203076" w:rsidP="009016A6">
      <w:pPr>
        <w:jc w:val="both"/>
        <w:rPr>
          <w:bCs/>
          <w:noProof/>
          <w:sz w:val="20"/>
        </w:rPr>
      </w:pPr>
      <w:r w:rsidRPr="008669F9">
        <w:rPr>
          <w:b/>
          <w:noProof/>
          <w:sz w:val="20"/>
        </w:rPr>
        <w:t>ar</w:t>
      </w:r>
      <w:r w:rsidR="003C0426">
        <w:rPr>
          <w:b/>
          <w:noProof/>
          <w:sz w:val="20"/>
        </w:rPr>
        <w:t>_object</w:t>
      </w:r>
      <w:r w:rsidRPr="008669F9">
        <w:rPr>
          <w:b/>
          <w:noProof/>
          <w:sz w:val="20"/>
        </w:rPr>
        <w:t>_</w:t>
      </w:r>
      <w:r w:rsidR="00582557" w:rsidRPr="008669F9">
        <w:rPr>
          <w:b/>
          <w:noProof/>
          <w:sz w:val="20"/>
        </w:rPr>
        <w:t>label</w:t>
      </w:r>
      <w:r w:rsidR="00B92AB1" w:rsidRPr="008669F9">
        <w:rPr>
          <w:b/>
          <w:noProof/>
          <w:sz w:val="20"/>
        </w:rPr>
        <w:t>_language</w:t>
      </w:r>
      <w:r w:rsidRPr="008669F9">
        <w:rPr>
          <w:b/>
          <w:noProof/>
          <w:sz w:val="20"/>
        </w:rPr>
        <w:t>_present_flag</w:t>
      </w:r>
      <w:r w:rsidRPr="009016A6">
        <w:rPr>
          <w:noProof/>
          <w:sz w:val="20"/>
        </w:rPr>
        <w:t xml:space="preserve"> </w:t>
      </w:r>
      <w:r w:rsidRPr="008669F9">
        <w:rPr>
          <w:bCs/>
          <w:noProof/>
          <w:sz w:val="20"/>
        </w:rPr>
        <w:t>equal to 1 indicates that the ar</w:t>
      </w:r>
      <w:r w:rsidR="003C0426">
        <w:rPr>
          <w:bCs/>
          <w:noProof/>
          <w:sz w:val="20"/>
        </w:rPr>
        <w:t>_object</w:t>
      </w:r>
      <w:r w:rsidRPr="008669F9">
        <w:rPr>
          <w:bCs/>
          <w:noProof/>
          <w:sz w:val="20"/>
        </w:rPr>
        <w:t>_label</w:t>
      </w:r>
      <w:r w:rsidR="00B92AB1" w:rsidRPr="008669F9">
        <w:rPr>
          <w:bCs/>
          <w:noProof/>
          <w:sz w:val="20"/>
        </w:rPr>
        <w:t>_language</w:t>
      </w:r>
      <w:r w:rsidRPr="008669F9">
        <w:rPr>
          <w:bCs/>
          <w:noProof/>
          <w:sz w:val="20"/>
        </w:rPr>
        <w:t xml:space="preserve"> </w:t>
      </w:r>
      <w:r w:rsidR="0013389D">
        <w:rPr>
          <w:bCs/>
          <w:noProof/>
          <w:sz w:val="20"/>
        </w:rPr>
        <w:t xml:space="preserve">syntax element </w:t>
      </w:r>
      <w:r w:rsidRPr="008669F9">
        <w:rPr>
          <w:bCs/>
          <w:noProof/>
          <w:sz w:val="20"/>
        </w:rPr>
        <w:t>is present. ar</w:t>
      </w:r>
      <w:r w:rsidR="003C0426">
        <w:rPr>
          <w:bCs/>
          <w:noProof/>
          <w:sz w:val="20"/>
        </w:rPr>
        <w:t>_object</w:t>
      </w:r>
      <w:r w:rsidRPr="008669F9">
        <w:rPr>
          <w:bCs/>
          <w:noProof/>
          <w:sz w:val="20"/>
        </w:rPr>
        <w:t>_label</w:t>
      </w:r>
      <w:r w:rsidR="00B92AB1" w:rsidRPr="008669F9">
        <w:rPr>
          <w:bCs/>
          <w:noProof/>
          <w:sz w:val="20"/>
        </w:rPr>
        <w:t>_language</w:t>
      </w:r>
      <w:r w:rsidRPr="008669F9">
        <w:rPr>
          <w:bCs/>
          <w:noProof/>
          <w:sz w:val="20"/>
        </w:rPr>
        <w:t>_present_flag</w:t>
      </w:r>
      <w:r w:rsidRPr="009016A6">
        <w:rPr>
          <w:noProof/>
          <w:sz w:val="20"/>
        </w:rPr>
        <w:t xml:space="preserve"> </w:t>
      </w:r>
      <w:r w:rsidRPr="008669F9">
        <w:rPr>
          <w:bCs/>
          <w:noProof/>
          <w:sz w:val="20"/>
        </w:rPr>
        <w:t>equal to 0 indicates that the ar</w:t>
      </w:r>
      <w:r w:rsidR="003C0426">
        <w:rPr>
          <w:bCs/>
          <w:noProof/>
          <w:sz w:val="20"/>
        </w:rPr>
        <w:t>_object</w:t>
      </w:r>
      <w:r w:rsidRPr="008669F9">
        <w:rPr>
          <w:bCs/>
          <w:noProof/>
          <w:sz w:val="20"/>
        </w:rPr>
        <w:t>_label</w:t>
      </w:r>
      <w:r w:rsidR="00B92AB1" w:rsidRPr="008669F9">
        <w:rPr>
          <w:bCs/>
          <w:noProof/>
          <w:sz w:val="20"/>
        </w:rPr>
        <w:t>_language</w:t>
      </w:r>
      <w:r w:rsidRPr="008669F9">
        <w:rPr>
          <w:bCs/>
          <w:noProof/>
          <w:sz w:val="20"/>
        </w:rPr>
        <w:t xml:space="preserve"> </w:t>
      </w:r>
      <w:r w:rsidR="0013389D">
        <w:rPr>
          <w:bCs/>
          <w:noProof/>
          <w:sz w:val="20"/>
        </w:rPr>
        <w:t>syntax elem</w:t>
      </w:r>
      <w:r w:rsidR="0053355F">
        <w:rPr>
          <w:bCs/>
          <w:noProof/>
          <w:sz w:val="20"/>
        </w:rPr>
        <w:t>e</w:t>
      </w:r>
      <w:r w:rsidR="0013389D">
        <w:rPr>
          <w:bCs/>
          <w:noProof/>
          <w:sz w:val="20"/>
        </w:rPr>
        <w:t xml:space="preserve">nt </w:t>
      </w:r>
      <w:r w:rsidRPr="008669F9">
        <w:rPr>
          <w:bCs/>
          <w:noProof/>
          <w:sz w:val="20"/>
        </w:rPr>
        <w:t>is not present and that the language of the label is unspecified.</w:t>
      </w:r>
    </w:p>
    <w:p w14:paraId="333ED7F5" w14:textId="007FDA08" w:rsidR="00203076" w:rsidRPr="008669F9" w:rsidRDefault="00203076" w:rsidP="009016A6">
      <w:pPr>
        <w:jc w:val="both"/>
        <w:rPr>
          <w:noProof/>
          <w:sz w:val="20"/>
        </w:rPr>
      </w:pPr>
      <w:r w:rsidRPr="008669F9">
        <w:rPr>
          <w:b/>
          <w:bCs/>
          <w:noProof/>
          <w:sz w:val="20"/>
        </w:rPr>
        <w:t>ar_</w:t>
      </w:r>
      <w:r w:rsidR="0013389D">
        <w:rPr>
          <w:b/>
          <w:bCs/>
          <w:noProof/>
          <w:sz w:val="20"/>
        </w:rPr>
        <w:t>bit_equal_to_</w:t>
      </w:r>
      <w:r w:rsidRPr="008669F9">
        <w:rPr>
          <w:b/>
          <w:bCs/>
          <w:noProof/>
          <w:sz w:val="20"/>
        </w:rPr>
        <w:t>zero</w:t>
      </w:r>
      <w:r w:rsidRPr="009016A6">
        <w:rPr>
          <w:bCs/>
          <w:noProof/>
          <w:sz w:val="20"/>
        </w:rPr>
        <w:t xml:space="preserve"> </w:t>
      </w:r>
      <w:r w:rsidRPr="008669F9">
        <w:rPr>
          <w:noProof/>
          <w:sz w:val="20"/>
        </w:rPr>
        <w:t>shall be equal to zero.</w:t>
      </w:r>
    </w:p>
    <w:p w14:paraId="0CEF9B23" w14:textId="2637690F" w:rsidR="00203076" w:rsidRPr="008669F9" w:rsidRDefault="00203076" w:rsidP="009016A6">
      <w:pPr>
        <w:jc w:val="both"/>
        <w:rPr>
          <w:noProof/>
          <w:sz w:val="20"/>
          <w:lang w:eastAsia="zh-CN"/>
        </w:rPr>
      </w:pPr>
      <w:r w:rsidRPr="008669F9">
        <w:rPr>
          <w:b/>
          <w:bCs/>
          <w:noProof/>
          <w:sz w:val="20"/>
        </w:rPr>
        <w:t>ar</w:t>
      </w:r>
      <w:r w:rsidR="003C0426">
        <w:rPr>
          <w:b/>
          <w:bCs/>
          <w:noProof/>
          <w:sz w:val="20"/>
        </w:rPr>
        <w:t>_object</w:t>
      </w:r>
      <w:r w:rsidRPr="008669F9">
        <w:rPr>
          <w:b/>
          <w:bCs/>
          <w:noProof/>
          <w:sz w:val="20"/>
        </w:rPr>
        <w:t>_label</w:t>
      </w:r>
      <w:r w:rsidR="00B92AB1" w:rsidRPr="008669F9">
        <w:rPr>
          <w:b/>
          <w:bCs/>
          <w:noProof/>
          <w:sz w:val="20"/>
        </w:rPr>
        <w:t>_language</w:t>
      </w:r>
      <w:r w:rsidRPr="009016A6">
        <w:rPr>
          <w:bCs/>
          <w:noProof/>
          <w:sz w:val="20"/>
        </w:rPr>
        <w:t xml:space="preserve"> </w:t>
      </w:r>
      <w:r w:rsidRPr="008669F9">
        <w:rPr>
          <w:noProof/>
          <w:sz w:val="20"/>
        </w:rPr>
        <w:t>contains a language tag as specified by IETF RFC 5646 followed by a null termination byte equal to 0x00. The length of the ar</w:t>
      </w:r>
      <w:r w:rsidR="003C0426">
        <w:rPr>
          <w:noProof/>
          <w:sz w:val="20"/>
        </w:rPr>
        <w:t>_object</w:t>
      </w:r>
      <w:r w:rsidRPr="008669F9">
        <w:rPr>
          <w:noProof/>
          <w:sz w:val="20"/>
        </w:rPr>
        <w:t>_label</w:t>
      </w:r>
      <w:r w:rsidR="00B92AB1" w:rsidRPr="008669F9">
        <w:rPr>
          <w:noProof/>
          <w:sz w:val="20"/>
        </w:rPr>
        <w:t>_language</w:t>
      </w:r>
      <w:r w:rsidRPr="008669F9">
        <w:rPr>
          <w:noProof/>
          <w:sz w:val="20"/>
        </w:rPr>
        <w:t xml:space="preserve"> syntax element shall be less than or equal to 255 bytes, not including the null termination byte.</w:t>
      </w:r>
      <w:ins w:id="289" w:author="Gary Sullivan" w:date="2018-06-22T17:16:00Z">
        <w:r w:rsidR="00B66EA2">
          <w:rPr>
            <w:noProof/>
            <w:sz w:val="20"/>
          </w:rPr>
          <w:t xml:space="preserve"> </w:t>
        </w:r>
        <w:r w:rsidR="00B66EA2" w:rsidRPr="00B66EA2">
          <w:rPr>
            <w:noProof/>
            <w:sz w:val="20"/>
            <w:highlight w:val="yellow"/>
            <w:rPrChange w:id="290" w:author="Gary Sullivan" w:date="2018-06-22T17:17:00Z">
              <w:rPr>
                <w:noProof/>
                <w:sz w:val="20"/>
              </w:rPr>
            </w:rPrChange>
          </w:rPr>
          <w:t xml:space="preserve">[Ed. (GJS): Is it </w:t>
        </w:r>
      </w:ins>
      <w:ins w:id="291" w:author="Gary Sullivan" w:date="2018-06-22T17:17:00Z">
        <w:r w:rsidR="00B66EA2" w:rsidRPr="00B66EA2">
          <w:rPr>
            <w:noProof/>
            <w:sz w:val="20"/>
            <w:highlight w:val="yellow"/>
            <w:rPrChange w:id="292" w:author="Gary Sullivan" w:date="2018-06-22T17:17:00Z">
              <w:rPr>
                <w:noProof/>
                <w:sz w:val="20"/>
              </w:rPr>
            </w:rPrChange>
          </w:rPr>
          <w:t xml:space="preserve">OK for the language to change from picture to picture while the </w:t>
        </w:r>
        <w:r w:rsidR="00B66EA2">
          <w:rPr>
            <w:noProof/>
            <w:sz w:val="20"/>
            <w:highlight w:val="yellow"/>
          </w:rPr>
          <w:t>regions</w:t>
        </w:r>
        <w:r w:rsidR="00B66EA2" w:rsidRPr="00B66EA2">
          <w:rPr>
            <w:noProof/>
            <w:sz w:val="20"/>
            <w:highlight w:val="yellow"/>
            <w:rPrChange w:id="293" w:author="Gary Sullivan" w:date="2018-06-22T17:17:00Z">
              <w:rPr>
                <w:noProof/>
                <w:sz w:val="20"/>
              </w:rPr>
            </w:rPrChange>
          </w:rPr>
          <w:t xml:space="preserve"> are persisting?]</w:t>
        </w:r>
      </w:ins>
      <w:ins w:id="294" w:author="Jill Boyce" w:date="2018-12-18T17:08:00Z">
        <w:r w:rsidR="00CB31CE" w:rsidRPr="00CB31CE">
          <w:rPr>
            <w:noProof/>
            <w:sz w:val="20"/>
            <w:highlight w:val="yellow"/>
          </w:rPr>
          <w:t xml:space="preserve"> </w:t>
        </w:r>
        <w:r w:rsidR="00CB31CE" w:rsidRPr="007F683E">
          <w:rPr>
            <w:noProof/>
            <w:sz w:val="20"/>
            <w:highlight w:val="yellow"/>
          </w:rPr>
          <w:t>[Ed. (</w:t>
        </w:r>
        <w:r w:rsidR="00CB31CE">
          <w:rPr>
            <w:noProof/>
            <w:sz w:val="20"/>
            <w:highlight w:val="yellow"/>
          </w:rPr>
          <w:t>JB</w:t>
        </w:r>
        <w:r w:rsidR="00CB31CE" w:rsidRPr="007F683E">
          <w:rPr>
            <w:noProof/>
            <w:sz w:val="20"/>
            <w:highlight w:val="yellow"/>
          </w:rPr>
          <w:t>):</w:t>
        </w:r>
        <w:r w:rsidR="00CB31CE">
          <w:rPr>
            <w:noProof/>
            <w:sz w:val="20"/>
            <w:highlight w:val="yellow"/>
          </w:rPr>
          <w:t>I think it is OK to let change, to potentially allow different objects being tracked to have names in different languages. For a particular object being tracked, the syntax doesn’t allow re-labeling it.</w:t>
        </w:r>
        <w:r w:rsidR="00CB31CE" w:rsidRPr="007F683E">
          <w:rPr>
            <w:noProof/>
            <w:sz w:val="20"/>
            <w:highlight w:val="yellow"/>
          </w:rPr>
          <w:t>]</w:t>
        </w:r>
      </w:ins>
    </w:p>
    <w:p w14:paraId="5F1F4BFB" w14:textId="6FA9C924" w:rsidR="00203076" w:rsidRPr="009016A6" w:rsidRDefault="00203076" w:rsidP="009016A6">
      <w:pPr>
        <w:jc w:val="both"/>
        <w:rPr>
          <w:bCs/>
          <w:sz w:val="20"/>
          <w:lang w:val="en-US"/>
        </w:rPr>
      </w:pPr>
      <w:proofErr w:type="gramStart"/>
      <w:r w:rsidRPr="008669F9">
        <w:rPr>
          <w:b/>
          <w:noProof/>
          <w:sz w:val="20"/>
        </w:rPr>
        <w:t>ar</w:t>
      </w:r>
      <w:r w:rsidRPr="008669F9">
        <w:rPr>
          <w:b/>
          <w:bCs/>
          <w:sz w:val="20"/>
        </w:rPr>
        <w:t>_</w:t>
      </w:r>
      <w:proofErr w:type="spellStart"/>
      <w:r w:rsidRPr="008669F9">
        <w:rPr>
          <w:b/>
          <w:bCs/>
          <w:sz w:val="20"/>
        </w:rPr>
        <w:t>num_cancel</w:t>
      </w:r>
      <w:r w:rsidR="00A43AE5">
        <w:rPr>
          <w:b/>
          <w:bCs/>
          <w:sz w:val="20"/>
        </w:rPr>
        <w:t>led</w:t>
      </w:r>
      <w:r w:rsidRPr="008669F9">
        <w:rPr>
          <w:b/>
          <w:bCs/>
          <w:sz w:val="20"/>
        </w:rPr>
        <w:t>_labels</w:t>
      </w:r>
      <w:proofErr w:type="spellEnd"/>
      <w:proofErr w:type="gramEnd"/>
      <w:r w:rsidRPr="009016A6">
        <w:rPr>
          <w:bCs/>
          <w:sz w:val="20"/>
        </w:rPr>
        <w:t xml:space="preserve"> </w:t>
      </w:r>
      <w:r w:rsidRPr="008669F9">
        <w:rPr>
          <w:sz w:val="20"/>
        </w:rPr>
        <w:t>indicates the number of cancel</w:t>
      </w:r>
      <w:r w:rsidR="00480C71">
        <w:rPr>
          <w:sz w:val="20"/>
        </w:rPr>
        <w:t>l</w:t>
      </w:r>
      <w:r w:rsidRPr="008669F9">
        <w:rPr>
          <w:sz w:val="20"/>
        </w:rPr>
        <w:t xml:space="preserve">ed labels associated with </w:t>
      </w:r>
      <w:ins w:id="295" w:author="Gary Sullivan" w:date="2018-12-19T18:49:00Z">
        <w:r w:rsidR="00BD3EB5">
          <w:rPr>
            <w:sz w:val="20"/>
          </w:rPr>
          <w:t xml:space="preserve">objects associated with </w:t>
        </w:r>
      </w:ins>
      <w:r w:rsidRPr="008669F9">
        <w:rPr>
          <w:sz w:val="20"/>
        </w:rPr>
        <w:t xml:space="preserve">the annotated </w:t>
      </w:r>
      <w:del w:id="296" w:author="Gary Sullivan" w:date="2018-12-19T18:47:00Z">
        <w:r w:rsidRPr="008669F9" w:rsidDel="005251BA">
          <w:rPr>
            <w:sz w:val="20"/>
          </w:rPr>
          <w:delText>objects</w:delText>
        </w:r>
      </w:del>
      <w:ins w:id="297" w:author="Gary Sullivan" w:date="2018-12-19T18:47:00Z">
        <w:r w:rsidR="005251BA">
          <w:rPr>
            <w:sz w:val="20"/>
          </w:rPr>
          <w:t>regions</w:t>
        </w:r>
      </w:ins>
      <w:r w:rsidRPr="008669F9">
        <w:rPr>
          <w:sz w:val="20"/>
        </w:rPr>
        <w:t xml:space="preserve">. </w:t>
      </w:r>
      <w:r w:rsidRPr="008669F9">
        <w:rPr>
          <w:noProof/>
          <w:sz w:val="20"/>
        </w:rPr>
        <w:t>ar</w:t>
      </w:r>
      <w:r w:rsidRPr="008669F9">
        <w:rPr>
          <w:bCs/>
          <w:sz w:val="20"/>
        </w:rPr>
        <w:t>_</w:t>
      </w:r>
      <w:proofErr w:type="spellStart"/>
      <w:r w:rsidRPr="008669F9">
        <w:rPr>
          <w:bCs/>
          <w:sz w:val="20"/>
        </w:rPr>
        <w:t>num_cancel</w:t>
      </w:r>
      <w:r w:rsidR="00A43AE5">
        <w:rPr>
          <w:bCs/>
          <w:sz w:val="20"/>
        </w:rPr>
        <w:t>led</w:t>
      </w:r>
      <w:r w:rsidRPr="008669F9">
        <w:rPr>
          <w:bCs/>
          <w:sz w:val="20"/>
        </w:rPr>
        <w:t>_labels</w:t>
      </w:r>
      <w:proofErr w:type="spellEnd"/>
      <w:r w:rsidRPr="008669F9">
        <w:rPr>
          <w:bCs/>
          <w:sz w:val="20"/>
        </w:rPr>
        <w:t xml:space="preserve"> shall be in the range of 0 to 255, inclusive.</w:t>
      </w:r>
    </w:p>
    <w:p w14:paraId="4EB2B3D9" w14:textId="0164F110" w:rsidR="00203076" w:rsidRPr="008669F9" w:rsidRDefault="00203076" w:rsidP="009016A6">
      <w:pPr>
        <w:jc w:val="both"/>
        <w:rPr>
          <w:bCs/>
          <w:sz w:val="20"/>
        </w:rPr>
      </w:pPr>
      <w:r w:rsidRPr="008669F9">
        <w:rPr>
          <w:b/>
          <w:bCs/>
          <w:noProof/>
          <w:sz w:val="20"/>
        </w:rPr>
        <w:t>ar_cancel</w:t>
      </w:r>
      <w:r w:rsidR="00A43AE5">
        <w:rPr>
          <w:b/>
          <w:bCs/>
          <w:noProof/>
          <w:sz w:val="20"/>
        </w:rPr>
        <w:t>led</w:t>
      </w:r>
      <w:r w:rsidRPr="008669F9">
        <w:rPr>
          <w:b/>
          <w:bCs/>
          <w:noProof/>
          <w:sz w:val="20"/>
        </w:rPr>
        <w:t>_label_idx</w:t>
      </w:r>
      <w:proofErr w:type="gramStart"/>
      <w:r w:rsidRPr="008669F9">
        <w:rPr>
          <w:noProof/>
          <w:sz w:val="20"/>
        </w:rPr>
        <w:t>[</w:t>
      </w:r>
      <w:r w:rsidRPr="008669F9">
        <w:rPr>
          <w:bCs/>
          <w:sz w:val="20"/>
        </w:rPr>
        <w:t> </w:t>
      </w:r>
      <w:r w:rsidRPr="008669F9">
        <w:rPr>
          <w:noProof/>
          <w:sz w:val="20"/>
        </w:rPr>
        <w:t>i</w:t>
      </w:r>
      <w:proofErr w:type="gramEnd"/>
      <w:r w:rsidRPr="008669F9">
        <w:rPr>
          <w:bCs/>
          <w:sz w:val="20"/>
        </w:rPr>
        <w:t> </w:t>
      </w:r>
      <w:r w:rsidRPr="008669F9">
        <w:rPr>
          <w:noProof/>
          <w:sz w:val="20"/>
        </w:rPr>
        <w:t>]</w:t>
      </w:r>
      <w:r w:rsidRPr="009016A6">
        <w:rPr>
          <w:bCs/>
          <w:noProof/>
          <w:sz w:val="20"/>
        </w:rPr>
        <w:t xml:space="preserve"> </w:t>
      </w:r>
      <w:r w:rsidRPr="008669F9">
        <w:rPr>
          <w:noProof/>
          <w:sz w:val="20"/>
        </w:rPr>
        <w:t xml:space="preserve">cancels the persistence of the </w:t>
      </w:r>
      <w:ins w:id="298" w:author="Gary Sullivan" w:date="2018-06-22T17:19:00Z">
        <w:r w:rsidR="00B66EA2">
          <w:rPr>
            <w:noProof/>
            <w:sz w:val="20"/>
          </w:rPr>
          <w:t xml:space="preserve">label with index </w:t>
        </w:r>
      </w:ins>
      <w:r w:rsidRPr="008669F9">
        <w:rPr>
          <w:noProof/>
          <w:sz w:val="20"/>
        </w:rPr>
        <w:t>ar_cancel</w:t>
      </w:r>
      <w:r w:rsidR="00A43AE5">
        <w:rPr>
          <w:noProof/>
          <w:sz w:val="20"/>
        </w:rPr>
        <w:t>led</w:t>
      </w:r>
      <w:r w:rsidRPr="008669F9">
        <w:rPr>
          <w:noProof/>
          <w:sz w:val="20"/>
        </w:rPr>
        <w:t>_label_idx[</w:t>
      </w:r>
      <w:r w:rsidRPr="008669F9">
        <w:rPr>
          <w:bCs/>
          <w:sz w:val="20"/>
        </w:rPr>
        <w:t> </w:t>
      </w:r>
      <w:r w:rsidRPr="008669F9">
        <w:rPr>
          <w:noProof/>
          <w:sz w:val="20"/>
        </w:rPr>
        <w:t>i</w:t>
      </w:r>
      <w:r w:rsidRPr="008669F9">
        <w:rPr>
          <w:bCs/>
          <w:sz w:val="20"/>
        </w:rPr>
        <w:t> </w:t>
      </w:r>
      <w:r w:rsidRPr="008669F9">
        <w:rPr>
          <w:noProof/>
          <w:sz w:val="20"/>
        </w:rPr>
        <w:t>]</w:t>
      </w:r>
      <w:del w:id="299" w:author="Gary Sullivan" w:date="2018-06-22T17:19:00Z">
        <w:r w:rsidRPr="008669F9" w:rsidDel="00B66EA2">
          <w:rPr>
            <w:noProof/>
            <w:sz w:val="20"/>
          </w:rPr>
          <w:delText>-th label</w:delText>
        </w:r>
      </w:del>
      <w:r w:rsidRPr="008669F9">
        <w:rPr>
          <w:noProof/>
          <w:sz w:val="20"/>
        </w:rPr>
        <w:t>. The value of ar_cancel</w:t>
      </w:r>
      <w:r w:rsidR="00A43AE5">
        <w:rPr>
          <w:noProof/>
          <w:sz w:val="20"/>
        </w:rPr>
        <w:t>led</w:t>
      </w:r>
      <w:r w:rsidRPr="008669F9">
        <w:rPr>
          <w:noProof/>
          <w:sz w:val="20"/>
        </w:rPr>
        <w:t>_label_idx[</w:t>
      </w:r>
      <w:r w:rsidR="008713CE">
        <w:rPr>
          <w:noProof/>
          <w:sz w:val="20"/>
        </w:rPr>
        <w:t> </w:t>
      </w:r>
      <w:r w:rsidRPr="008669F9">
        <w:rPr>
          <w:noProof/>
          <w:sz w:val="20"/>
        </w:rPr>
        <w:t>i</w:t>
      </w:r>
      <w:r w:rsidR="008713CE">
        <w:rPr>
          <w:noProof/>
          <w:sz w:val="20"/>
        </w:rPr>
        <w:t> </w:t>
      </w:r>
      <w:r w:rsidRPr="008669F9">
        <w:rPr>
          <w:noProof/>
          <w:sz w:val="20"/>
        </w:rPr>
        <w:t>] shall be in the range of 0 to 255</w:t>
      </w:r>
      <w:r w:rsidRPr="008669F9">
        <w:rPr>
          <w:bCs/>
          <w:sz w:val="20"/>
        </w:rPr>
        <w:t>, inclusive.</w:t>
      </w:r>
    </w:p>
    <w:p w14:paraId="38AA799A" w14:textId="306FCF8E" w:rsidR="00203076" w:rsidRPr="008669F9" w:rsidRDefault="00203076" w:rsidP="009016A6">
      <w:pPr>
        <w:jc w:val="both"/>
        <w:rPr>
          <w:sz w:val="20"/>
        </w:rPr>
      </w:pPr>
      <w:proofErr w:type="gramStart"/>
      <w:r w:rsidRPr="008669F9">
        <w:rPr>
          <w:b/>
          <w:noProof/>
          <w:sz w:val="20"/>
        </w:rPr>
        <w:t>ar</w:t>
      </w:r>
      <w:r w:rsidRPr="008669F9">
        <w:rPr>
          <w:b/>
          <w:bCs/>
          <w:sz w:val="20"/>
        </w:rPr>
        <w:t>_</w:t>
      </w:r>
      <w:proofErr w:type="spellStart"/>
      <w:r w:rsidRPr="008669F9">
        <w:rPr>
          <w:b/>
          <w:bCs/>
          <w:sz w:val="20"/>
        </w:rPr>
        <w:t>num_new_labels</w:t>
      </w:r>
      <w:proofErr w:type="spellEnd"/>
      <w:proofErr w:type="gramEnd"/>
      <w:r w:rsidRPr="009016A6">
        <w:rPr>
          <w:bCs/>
          <w:sz w:val="20"/>
        </w:rPr>
        <w:t xml:space="preserve"> </w:t>
      </w:r>
      <w:r w:rsidRPr="008669F9">
        <w:rPr>
          <w:sz w:val="20"/>
        </w:rPr>
        <w:t xml:space="preserve">indicates the total number of new labels associated with the annotated </w:t>
      </w:r>
      <w:del w:id="300" w:author="Gary Sullivan" w:date="2018-12-19T18:48:00Z">
        <w:r w:rsidRPr="008669F9" w:rsidDel="005251BA">
          <w:rPr>
            <w:sz w:val="20"/>
          </w:rPr>
          <w:delText xml:space="preserve">objects </w:delText>
        </w:r>
      </w:del>
      <w:ins w:id="301" w:author="Gary Sullivan" w:date="2018-12-19T18:48:00Z">
        <w:r w:rsidR="005251BA">
          <w:rPr>
            <w:sz w:val="20"/>
          </w:rPr>
          <w:t>regions</w:t>
        </w:r>
        <w:r w:rsidR="005251BA" w:rsidRPr="008669F9">
          <w:rPr>
            <w:sz w:val="20"/>
          </w:rPr>
          <w:t xml:space="preserve"> </w:t>
        </w:r>
      </w:ins>
      <w:r w:rsidRPr="008669F9">
        <w:rPr>
          <w:sz w:val="20"/>
        </w:rPr>
        <w:t>that will be signal</w:t>
      </w:r>
      <w:r w:rsidR="008713CE">
        <w:rPr>
          <w:sz w:val="20"/>
        </w:rPr>
        <w:t>l</w:t>
      </w:r>
      <w:r w:rsidRPr="008669F9">
        <w:rPr>
          <w:sz w:val="20"/>
        </w:rPr>
        <w:t xml:space="preserve">ed. The value of </w:t>
      </w:r>
      <w:proofErr w:type="spellStart"/>
      <w:r w:rsidRPr="008669F9">
        <w:rPr>
          <w:noProof/>
          <w:sz w:val="20"/>
        </w:rPr>
        <w:t>ar</w:t>
      </w:r>
      <w:r w:rsidRPr="008669F9">
        <w:rPr>
          <w:bCs/>
          <w:sz w:val="20"/>
        </w:rPr>
        <w:t>_num_new_labels</w:t>
      </w:r>
      <w:proofErr w:type="spellEnd"/>
      <w:r w:rsidRPr="008669F9">
        <w:rPr>
          <w:bCs/>
          <w:sz w:val="20"/>
        </w:rPr>
        <w:t xml:space="preserve"> shall be in the range of 0 to 255, inclusive.</w:t>
      </w:r>
    </w:p>
    <w:p w14:paraId="7F07E6C1" w14:textId="29D05024" w:rsidR="00203076" w:rsidRPr="008669F9" w:rsidRDefault="00203076" w:rsidP="009016A6">
      <w:pPr>
        <w:jc w:val="both"/>
        <w:rPr>
          <w:bCs/>
          <w:sz w:val="20"/>
        </w:rPr>
      </w:pPr>
      <w:r w:rsidRPr="008669F9">
        <w:rPr>
          <w:b/>
          <w:bCs/>
          <w:noProof/>
          <w:sz w:val="20"/>
        </w:rPr>
        <w:t>ar_label_idx</w:t>
      </w:r>
      <w:proofErr w:type="gramStart"/>
      <w:r w:rsidRPr="008669F9">
        <w:rPr>
          <w:noProof/>
          <w:sz w:val="20"/>
        </w:rPr>
        <w:t>[</w:t>
      </w:r>
      <w:r w:rsidRPr="008669F9">
        <w:rPr>
          <w:bCs/>
          <w:sz w:val="20"/>
        </w:rPr>
        <w:t> </w:t>
      </w:r>
      <w:r w:rsidRPr="008669F9">
        <w:rPr>
          <w:noProof/>
          <w:sz w:val="20"/>
        </w:rPr>
        <w:t>i</w:t>
      </w:r>
      <w:proofErr w:type="gramEnd"/>
      <w:r w:rsidRPr="008669F9">
        <w:rPr>
          <w:bCs/>
          <w:sz w:val="20"/>
        </w:rPr>
        <w:t> </w:t>
      </w:r>
      <w:r w:rsidRPr="008669F9">
        <w:rPr>
          <w:noProof/>
          <w:sz w:val="20"/>
        </w:rPr>
        <w:t>]</w:t>
      </w:r>
      <w:r w:rsidRPr="009016A6">
        <w:rPr>
          <w:bCs/>
          <w:noProof/>
          <w:sz w:val="20"/>
        </w:rPr>
        <w:t xml:space="preserve"> </w:t>
      </w:r>
      <w:r w:rsidRPr="008669F9">
        <w:rPr>
          <w:noProof/>
          <w:sz w:val="20"/>
        </w:rPr>
        <w:t xml:space="preserve">indicates the index to the label associated with the corresponding annotated </w:t>
      </w:r>
      <w:del w:id="302" w:author="Gary Sullivan" w:date="2018-12-19T18:48:00Z">
        <w:r w:rsidRPr="008669F9" w:rsidDel="005251BA">
          <w:rPr>
            <w:noProof/>
            <w:sz w:val="20"/>
          </w:rPr>
          <w:delText>object</w:delText>
        </w:r>
      </w:del>
      <w:ins w:id="303" w:author="Gary Sullivan" w:date="2018-12-19T18:48:00Z">
        <w:r w:rsidR="005251BA">
          <w:rPr>
            <w:noProof/>
            <w:sz w:val="20"/>
          </w:rPr>
          <w:t>region</w:t>
        </w:r>
      </w:ins>
      <w:r w:rsidRPr="008669F9">
        <w:rPr>
          <w:noProof/>
          <w:sz w:val="20"/>
        </w:rPr>
        <w:t>. The value of ar_label_idx</w:t>
      </w:r>
      <w:proofErr w:type="gramStart"/>
      <w:r w:rsidRPr="008669F9">
        <w:rPr>
          <w:noProof/>
          <w:sz w:val="20"/>
        </w:rPr>
        <w:t>[</w:t>
      </w:r>
      <w:r w:rsidRPr="008669F9">
        <w:rPr>
          <w:bCs/>
          <w:sz w:val="20"/>
        </w:rPr>
        <w:t> </w:t>
      </w:r>
      <w:r w:rsidRPr="008669F9">
        <w:rPr>
          <w:noProof/>
          <w:sz w:val="20"/>
        </w:rPr>
        <w:t>i</w:t>
      </w:r>
      <w:proofErr w:type="gramEnd"/>
      <w:r w:rsidRPr="008669F9">
        <w:rPr>
          <w:bCs/>
          <w:sz w:val="20"/>
        </w:rPr>
        <w:t> </w:t>
      </w:r>
      <w:r w:rsidRPr="008669F9">
        <w:rPr>
          <w:noProof/>
          <w:sz w:val="20"/>
        </w:rPr>
        <w:t>]</w:t>
      </w:r>
      <w:r w:rsidRPr="008669F9">
        <w:rPr>
          <w:b/>
          <w:bCs/>
          <w:noProof/>
          <w:sz w:val="20"/>
        </w:rPr>
        <w:t xml:space="preserve"> </w:t>
      </w:r>
      <w:r w:rsidRPr="008669F9">
        <w:rPr>
          <w:noProof/>
          <w:sz w:val="20"/>
        </w:rPr>
        <w:t>shall be in the range of 0 to 255</w:t>
      </w:r>
      <w:r w:rsidRPr="008669F9">
        <w:rPr>
          <w:bCs/>
          <w:sz w:val="20"/>
        </w:rPr>
        <w:t>, inclusive.</w:t>
      </w:r>
    </w:p>
    <w:p w14:paraId="6D2C63D6" w14:textId="3AE2EA29" w:rsidR="00203076" w:rsidRPr="008669F9" w:rsidRDefault="00203076" w:rsidP="009016A6">
      <w:pPr>
        <w:jc w:val="both"/>
        <w:rPr>
          <w:noProof/>
          <w:sz w:val="20"/>
        </w:rPr>
      </w:pPr>
      <w:r w:rsidRPr="008669F9">
        <w:rPr>
          <w:b/>
          <w:noProof/>
          <w:sz w:val="20"/>
        </w:rPr>
        <w:t>ar_label</w:t>
      </w:r>
      <w:proofErr w:type="gramStart"/>
      <w:r w:rsidRPr="008669F9">
        <w:rPr>
          <w:noProof/>
          <w:sz w:val="20"/>
        </w:rPr>
        <w:t>[</w:t>
      </w:r>
      <w:r w:rsidRPr="008669F9">
        <w:rPr>
          <w:bCs/>
          <w:sz w:val="20"/>
        </w:rPr>
        <w:t> </w:t>
      </w:r>
      <w:proofErr w:type="spellStart"/>
      <w:r w:rsidRPr="008669F9">
        <w:rPr>
          <w:noProof/>
          <w:sz w:val="20"/>
        </w:rPr>
        <w:t>ar</w:t>
      </w:r>
      <w:proofErr w:type="gramEnd"/>
      <w:r w:rsidRPr="008669F9">
        <w:rPr>
          <w:bCs/>
          <w:noProof/>
          <w:sz w:val="20"/>
        </w:rPr>
        <w:t>_label_idx</w:t>
      </w:r>
      <w:proofErr w:type="spellEnd"/>
      <w:r w:rsidRPr="008669F9">
        <w:rPr>
          <w:bCs/>
          <w:noProof/>
          <w:sz w:val="20"/>
        </w:rPr>
        <w:t>[</w:t>
      </w:r>
      <w:r w:rsidRPr="008669F9">
        <w:rPr>
          <w:bCs/>
          <w:sz w:val="20"/>
        </w:rPr>
        <w:t> </w:t>
      </w:r>
      <w:r w:rsidRPr="008669F9">
        <w:rPr>
          <w:bCs/>
          <w:noProof/>
          <w:sz w:val="20"/>
        </w:rPr>
        <w:t>i</w:t>
      </w:r>
      <w:r w:rsidRPr="008669F9">
        <w:rPr>
          <w:bCs/>
          <w:sz w:val="20"/>
        </w:rPr>
        <w:t> </w:t>
      </w:r>
      <w:r w:rsidRPr="008669F9">
        <w:rPr>
          <w:bCs/>
          <w:noProof/>
          <w:sz w:val="20"/>
        </w:rPr>
        <w:t>]</w:t>
      </w:r>
      <w:r w:rsidRPr="008669F9">
        <w:rPr>
          <w:bCs/>
          <w:sz w:val="20"/>
        </w:rPr>
        <w:t> </w:t>
      </w:r>
      <w:r w:rsidRPr="008669F9">
        <w:rPr>
          <w:noProof/>
          <w:sz w:val="20"/>
        </w:rPr>
        <w:t>]</w:t>
      </w:r>
      <w:r w:rsidRPr="008669F9">
        <w:rPr>
          <w:bCs/>
          <w:sz w:val="20"/>
        </w:rPr>
        <w:t xml:space="preserve"> </w:t>
      </w:r>
      <w:r w:rsidRPr="008669F9">
        <w:rPr>
          <w:noProof/>
          <w:sz w:val="20"/>
        </w:rPr>
        <w:t>contains the label of the bounding box. The length of the ar_label</w:t>
      </w:r>
      <w:proofErr w:type="gramStart"/>
      <w:r w:rsidRPr="008669F9">
        <w:rPr>
          <w:noProof/>
          <w:sz w:val="20"/>
        </w:rPr>
        <w:t>[</w:t>
      </w:r>
      <w:r w:rsidRPr="008669F9">
        <w:rPr>
          <w:bCs/>
          <w:sz w:val="20"/>
        </w:rPr>
        <w:t> </w:t>
      </w:r>
      <w:r w:rsidRPr="008669F9">
        <w:rPr>
          <w:noProof/>
          <w:sz w:val="20"/>
        </w:rPr>
        <w:t>ar</w:t>
      </w:r>
      <w:proofErr w:type="gramEnd"/>
      <w:r w:rsidRPr="008669F9">
        <w:rPr>
          <w:bCs/>
          <w:noProof/>
          <w:sz w:val="20"/>
        </w:rPr>
        <w:t>_label_idx[</w:t>
      </w:r>
      <w:r w:rsidRPr="008669F9">
        <w:rPr>
          <w:bCs/>
          <w:sz w:val="20"/>
        </w:rPr>
        <w:t> </w:t>
      </w:r>
      <w:r w:rsidRPr="008669F9">
        <w:rPr>
          <w:bCs/>
          <w:noProof/>
          <w:sz w:val="20"/>
        </w:rPr>
        <w:t>i</w:t>
      </w:r>
      <w:r w:rsidRPr="008669F9">
        <w:rPr>
          <w:bCs/>
          <w:sz w:val="20"/>
        </w:rPr>
        <w:t> </w:t>
      </w:r>
      <w:r w:rsidRPr="008669F9">
        <w:rPr>
          <w:bCs/>
          <w:noProof/>
          <w:sz w:val="20"/>
        </w:rPr>
        <w:t>]</w:t>
      </w:r>
      <w:r w:rsidRPr="008669F9">
        <w:rPr>
          <w:bCs/>
          <w:sz w:val="20"/>
        </w:rPr>
        <w:t> </w:t>
      </w:r>
      <w:r w:rsidRPr="008669F9">
        <w:rPr>
          <w:noProof/>
          <w:sz w:val="20"/>
        </w:rPr>
        <w:t>]</w:t>
      </w:r>
      <w:r w:rsidRPr="008669F9">
        <w:rPr>
          <w:color w:val="000000"/>
          <w:sz w:val="20"/>
        </w:rPr>
        <w:t xml:space="preserve"> </w:t>
      </w:r>
      <w:r w:rsidRPr="008669F9">
        <w:rPr>
          <w:noProof/>
          <w:sz w:val="20"/>
        </w:rPr>
        <w:t>syntax element shall be less than or equal to 255 bytes, not including the null termination byte.</w:t>
      </w:r>
    </w:p>
    <w:p w14:paraId="5AFEEDF8" w14:textId="6EEBEB51" w:rsidR="00203076" w:rsidRPr="008669F9" w:rsidRDefault="00203076" w:rsidP="009016A6">
      <w:pPr>
        <w:jc w:val="both"/>
        <w:rPr>
          <w:bCs/>
          <w:sz w:val="20"/>
        </w:rPr>
      </w:pPr>
      <w:proofErr w:type="gramStart"/>
      <w:r w:rsidRPr="008669F9">
        <w:rPr>
          <w:b/>
          <w:noProof/>
          <w:sz w:val="20"/>
        </w:rPr>
        <w:t>ar</w:t>
      </w:r>
      <w:r w:rsidRPr="008669F9">
        <w:rPr>
          <w:b/>
          <w:bCs/>
          <w:sz w:val="20"/>
        </w:rPr>
        <w:t>_</w:t>
      </w:r>
      <w:proofErr w:type="spellStart"/>
      <w:r w:rsidRPr="008669F9">
        <w:rPr>
          <w:b/>
          <w:bCs/>
          <w:sz w:val="20"/>
        </w:rPr>
        <w:t>num_cancel</w:t>
      </w:r>
      <w:r w:rsidR="00A43AE5">
        <w:rPr>
          <w:b/>
          <w:bCs/>
          <w:sz w:val="20"/>
        </w:rPr>
        <w:t>led</w:t>
      </w:r>
      <w:r w:rsidR="003C0426">
        <w:rPr>
          <w:b/>
          <w:bCs/>
          <w:sz w:val="20"/>
        </w:rPr>
        <w:t>_object</w:t>
      </w:r>
      <w:r w:rsidRPr="008669F9">
        <w:rPr>
          <w:b/>
          <w:bCs/>
          <w:sz w:val="20"/>
        </w:rPr>
        <w:t>s</w:t>
      </w:r>
      <w:proofErr w:type="spellEnd"/>
      <w:proofErr w:type="gramEnd"/>
      <w:r w:rsidRPr="009016A6">
        <w:rPr>
          <w:bCs/>
          <w:sz w:val="20"/>
        </w:rPr>
        <w:t xml:space="preserve"> </w:t>
      </w:r>
      <w:r w:rsidRPr="008669F9">
        <w:rPr>
          <w:sz w:val="20"/>
        </w:rPr>
        <w:t>indicates the number of cancel</w:t>
      </w:r>
      <w:r w:rsidR="00480C71">
        <w:rPr>
          <w:sz w:val="20"/>
        </w:rPr>
        <w:t>l</w:t>
      </w:r>
      <w:r w:rsidRPr="008669F9">
        <w:rPr>
          <w:sz w:val="20"/>
        </w:rPr>
        <w:t xml:space="preserve">ed </w:t>
      </w:r>
      <w:del w:id="304" w:author="Gary Sullivan" w:date="2018-12-19T18:49:00Z">
        <w:r w:rsidRPr="008669F9" w:rsidDel="00BD3EB5">
          <w:rPr>
            <w:sz w:val="20"/>
          </w:rPr>
          <w:delText xml:space="preserve">annotated </w:delText>
        </w:r>
      </w:del>
      <w:r w:rsidRPr="008669F9">
        <w:rPr>
          <w:sz w:val="20"/>
        </w:rPr>
        <w:t xml:space="preserve">objects. </w:t>
      </w:r>
      <w:r w:rsidRPr="008669F9">
        <w:rPr>
          <w:noProof/>
          <w:sz w:val="20"/>
        </w:rPr>
        <w:t>ar</w:t>
      </w:r>
      <w:r w:rsidRPr="008669F9">
        <w:rPr>
          <w:bCs/>
          <w:sz w:val="20"/>
        </w:rPr>
        <w:t>_</w:t>
      </w:r>
      <w:proofErr w:type="spellStart"/>
      <w:r w:rsidRPr="008669F9">
        <w:rPr>
          <w:bCs/>
          <w:sz w:val="20"/>
        </w:rPr>
        <w:t>num_cancel</w:t>
      </w:r>
      <w:r w:rsidR="00A43AE5">
        <w:rPr>
          <w:bCs/>
          <w:sz w:val="20"/>
        </w:rPr>
        <w:t>led</w:t>
      </w:r>
      <w:r w:rsidR="003C0426">
        <w:rPr>
          <w:bCs/>
          <w:sz w:val="20"/>
        </w:rPr>
        <w:t>_object</w:t>
      </w:r>
      <w:r w:rsidRPr="008669F9">
        <w:rPr>
          <w:bCs/>
          <w:sz w:val="20"/>
        </w:rPr>
        <w:t>s</w:t>
      </w:r>
      <w:proofErr w:type="spellEnd"/>
      <w:r w:rsidRPr="008669F9">
        <w:rPr>
          <w:bCs/>
          <w:sz w:val="20"/>
        </w:rPr>
        <w:t xml:space="preserve"> shall be in the range of 0 to 255</w:t>
      </w:r>
      <w:r w:rsidR="008713CE">
        <w:rPr>
          <w:bCs/>
          <w:sz w:val="20"/>
        </w:rPr>
        <w:t>, inclusive</w:t>
      </w:r>
      <w:r w:rsidRPr="008669F9">
        <w:rPr>
          <w:bCs/>
          <w:sz w:val="20"/>
        </w:rPr>
        <w:t>.</w:t>
      </w:r>
    </w:p>
    <w:p w14:paraId="00FC2C39" w14:textId="4DA9BA87" w:rsidR="00203076" w:rsidRPr="008669F9" w:rsidRDefault="00203076" w:rsidP="009016A6">
      <w:pPr>
        <w:jc w:val="both"/>
        <w:rPr>
          <w:bCs/>
          <w:sz w:val="20"/>
        </w:rPr>
      </w:pPr>
      <w:r w:rsidRPr="008669F9">
        <w:rPr>
          <w:b/>
          <w:bCs/>
          <w:noProof/>
          <w:sz w:val="20"/>
        </w:rPr>
        <w:t>ar_cancel</w:t>
      </w:r>
      <w:r w:rsidR="00A43AE5">
        <w:rPr>
          <w:b/>
          <w:bCs/>
          <w:noProof/>
          <w:sz w:val="20"/>
        </w:rPr>
        <w:t>led</w:t>
      </w:r>
      <w:r w:rsidR="003C0426">
        <w:rPr>
          <w:b/>
          <w:bCs/>
          <w:noProof/>
          <w:sz w:val="20"/>
        </w:rPr>
        <w:t>_object</w:t>
      </w:r>
      <w:r w:rsidRPr="008669F9">
        <w:rPr>
          <w:b/>
          <w:bCs/>
          <w:noProof/>
          <w:sz w:val="20"/>
        </w:rPr>
        <w:t>_idx</w:t>
      </w:r>
      <w:proofErr w:type="gramStart"/>
      <w:r w:rsidRPr="008669F9">
        <w:rPr>
          <w:noProof/>
          <w:sz w:val="20"/>
        </w:rPr>
        <w:t>[</w:t>
      </w:r>
      <w:r w:rsidRPr="008669F9">
        <w:rPr>
          <w:bCs/>
          <w:sz w:val="20"/>
        </w:rPr>
        <w:t> </w:t>
      </w:r>
      <w:r w:rsidRPr="008669F9">
        <w:rPr>
          <w:noProof/>
          <w:sz w:val="20"/>
        </w:rPr>
        <w:t>i</w:t>
      </w:r>
      <w:proofErr w:type="gramEnd"/>
      <w:r w:rsidRPr="008669F9">
        <w:rPr>
          <w:bCs/>
          <w:sz w:val="20"/>
        </w:rPr>
        <w:t> </w:t>
      </w:r>
      <w:r w:rsidRPr="008669F9">
        <w:rPr>
          <w:noProof/>
          <w:sz w:val="20"/>
        </w:rPr>
        <w:t>]</w:t>
      </w:r>
      <w:r w:rsidRPr="009016A6">
        <w:rPr>
          <w:bCs/>
          <w:noProof/>
          <w:sz w:val="20"/>
        </w:rPr>
        <w:t xml:space="preserve"> </w:t>
      </w:r>
      <w:r w:rsidRPr="008669F9">
        <w:rPr>
          <w:noProof/>
          <w:sz w:val="20"/>
        </w:rPr>
        <w:t xml:space="preserve">cancels the persistence of the </w:t>
      </w:r>
      <w:ins w:id="305" w:author="Gary Sullivan" w:date="2018-06-22T17:19:00Z">
        <w:r w:rsidR="00B66EA2">
          <w:rPr>
            <w:noProof/>
            <w:sz w:val="20"/>
          </w:rPr>
          <w:t xml:space="preserve">object with index </w:t>
        </w:r>
      </w:ins>
      <w:r w:rsidRPr="008669F9">
        <w:rPr>
          <w:noProof/>
          <w:sz w:val="20"/>
        </w:rPr>
        <w:t>ar_cancel</w:t>
      </w:r>
      <w:r w:rsidR="00A43AE5">
        <w:rPr>
          <w:noProof/>
          <w:sz w:val="20"/>
        </w:rPr>
        <w:t>led</w:t>
      </w:r>
      <w:r w:rsidR="003C0426">
        <w:rPr>
          <w:noProof/>
          <w:sz w:val="20"/>
        </w:rPr>
        <w:t>_object</w:t>
      </w:r>
      <w:r w:rsidRPr="008669F9">
        <w:rPr>
          <w:noProof/>
          <w:sz w:val="20"/>
        </w:rPr>
        <w:t>_idx[</w:t>
      </w:r>
      <w:r w:rsidRPr="008669F9">
        <w:rPr>
          <w:bCs/>
          <w:sz w:val="20"/>
        </w:rPr>
        <w:t> </w:t>
      </w:r>
      <w:r w:rsidRPr="008669F9">
        <w:rPr>
          <w:noProof/>
          <w:sz w:val="20"/>
        </w:rPr>
        <w:t>i</w:t>
      </w:r>
      <w:r w:rsidRPr="008669F9">
        <w:rPr>
          <w:bCs/>
          <w:sz w:val="20"/>
        </w:rPr>
        <w:t> </w:t>
      </w:r>
      <w:r w:rsidRPr="008669F9">
        <w:rPr>
          <w:noProof/>
          <w:sz w:val="20"/>
        </w:rPr>
        <w:t>]</w:t>
      </w:r>
      <w:del w:id="306" w:author="Gary Sullivan" w:date="2018-06-22T17:19:00Z">
        <w:r w:rsidRPr="008669F9" w:rsidDel="00B66EA2">
          <w:rPr>
            <w:noProof/>
            <w:sz w:val="20"/>
          </w:rPr>
          <w:delText>-th</w:delText>
        </w:r>
      </w:del>
      <w:r w:rsidRPr="008669F9">
        <w:rPr>
          <w:noProof/>
          <w:sz w:val="20"/>
        </w:rPr>
        <w:t xml:space="preserve"> annotated object. The value of ar_cancel</w:t>
      </w:r>
      <w:r w:rsidR="00A43AE5">
        <w:rPr>
          <w:noProof/>
          <w:sz w:val="20"/>
        </w:rPr>
        <w:t>led</w:t>
      </w:r>
      <w:r w:rsidR="003C0426">
        <w:rPr>
          <w:noProof/>
          <w:sz w:val="20"/>
        </w:rPr>
        <w:t>_object</w:t>
      </w:r>
      <w:r w:rsidRPr="008669F9">
        <w:rPr>
          <w:noProof/>
          <w:sz w:val="20"/>
        </w:rPr>
        <w:t>_idx</w:t>
      </w:r>
      <w:proofErr w:type="gramStart"/>
      <w:r w:rsidRPr="008669F9">
        <w:rPr>
          <w:noProof/>
          <w:sz w:val="20"/>
        </w:rPr>
        <w:t>[</w:t>
      </w:r>
      <w:r w:rsidRPr="008669F9">
        <w:rPr>
          <w:bCs/>
          <w:sz w:val="20"/>
        </w:rPr>
        <w:t> </w:t>
      </w:r>
      <w:r w:rsidRPr="008669F9">
        <w:rPr>
          <w:noProof/>
          <w:sz w:val="20"/>
        </w:rPr>
        <w:t>i</w:t>
      </w:r>
      <w:proofErr w:type="gramEnd"/>
      <w:r w:rsidRPr="008669F9">
        <w:rPr>
          <w:bCs/>
          <w:sz w:val="20"/>
        </w:rPr>
        <w:t> </w:t>
      </w:r>
      <w:r w:rsidRPr="008669F9">
        <w:rPr>
          <w:noProof/>
          <w:sz w:val="20"/>
        </w:rPr>
        <w:t>]</w:t>
      </w:r>
      <w:r w:rsidRPr="008669F9">
        <w:rPr>
          <w:b/>
          <w:bCs/>
          <w:noProof/>
          <w:sz w:val="20"/>
        </w:rPr>
        <w:t xml:space="preserve"> </w:t>
      </w:r>
      <w:r w:rsidRPr="008669F9">
        <w:rPr>
          <w:noProof/>
          <w:sz w:val="20"/>
        </w:rPr>
        <w:t>shall be in the range of 0 to 255</w:t>
      </w:r>
      <w:r w:rsidRPr="008669F9">
        <w:rPr>
          <w:bCs/>
          <w:sz w:val="20"/>
        </w:rPr>
        <w:t>, inclusive.</w:t>
      </w:r>
      <w:ins w:id="307" w:author="Gary Sullivan" w:date="2018-06-22T17:37:00Z">
        <w:r w:rsidR="00B66EA2">
          <w:rPr>
            <w:bCs/>
            <w:sz w:val="20"/>
          </w:rPr>
          <w:t xml:space="preserve"> </w:t>
        </w:r>
        <w:r w:rsidR="00B66EA2" w:rsidRPr="00B66EA2">
          <w:rPr>
            <w:bCs/>
            <w:sz w:val="20"/>
            <w:highlight w:val="yellow"/>
            <w:rPrChange w:id="308" w:author="Gary Sullivan" w:date="2018-06-22T17:37:00Z">
              <w:rPr>
                <w:bCs/>
                <w:sz w:val="20"/>
              </w:rPr>
            </w:rPrChange>
          </w:rPr>
          <w:t xml:space="preserve">[Ed. (GJS): Can the same index value be used again for </w:t>
        </w:r>
      </w:ins>
      <w:ins w:id="309" w:author="Gary Sullivan" w:date="2018-06-22T17:41:00Z">
        <w:r w:rsidR="00B66EA2">
          <w:rPr>
            <w:bCs/>
            <w:sz w:val="20"/>
            <w:highlight w:val="yellow"/>
          </w:rPr>
          <w:t>a “new”</w:t>
        </w:r>
      </w:ins>
      <w:ins w:id="310" w:author="Gary Sullivan" w:date="2018-06-22T17:37:00Z">
        <w:r w:rsidR="00B66EA2" w:rsidRPr="00B66EA2">
          <w:rPr>
            <w:bCs/>
            <w:sz w:val="20"/>
            <w:highlight w:val="yellow"/>
            <w:rPrChange w:id="311" w:author="Gary Sullivan" w:date="2018-06-22T17:37:00Z">
              <w:rPr>
                <w:bCs/>
                <w:sz w:val="20"/>
              </w:rPr>
            </w:rPrChange>
          </w:rPr>
          <w:t xml:space="preserve"> object after an object with that index has been cancelled?</w:t>
        </w:r>
      </w:ins>
      <w:ins w:id="312" w:author="Gary Sullivan" w:date="2018-06-22T17:42:00Z">
        <w:r w:rsidR="00B66EA2">
          <w:rPr>
            <w:bCs/>
            <w:sz w:val="20"/>
            <w:highlight w:val="yellow"/>
          </w:rPr>
          <w:t xml:space="preserve"> Would that mean that the same object had reappeared or that we were just re-using </w:t>
        </w:r>
      </w:ins>
      <w:ins w:id="313" w:author="Gary Sullivan" w:date="2018-06-22T17:43:00Z">
        <w:r w:rsidR="00B66EA2">
          <w:rPr>
            <w:bCs/>
            <w:sz w:val="20"/>
            <w:highlight w:val="yellow"/>
          </w:rPr>
          <w:t xml:space="preserve">the </w:t>
        </w:r>
      </w:ins>
      <w:ins w:id="314" w:author="Gary Sullivan" w:date="2018-06-22T17:42:00Z">
        <w:r w:rsidR="00B66EA2">
          <w:rPr>
            <w:bCs/>
            <w:sz w:val="20"/>
            <w:highlight w:val="yellow"/>
          </w:rPr>
          <w:t>index value</w:t>
        </w:r>
      </w:ins>
      <w:ins w:id="315" w:author="Gary Sullivan" w:date="2018-06-22T17:43:00Z">
        <w:r w:rsidR="00B66EA2">
          <w:rPr>
            <w:bCs/>
            <w:sz w:val="20"/>
            <w:highlight w:val="yellow"/>
          </w:rPr>
          <w:t xml:space="preserve"> for something else since it was vacant</w:t>
        </w:r>
      </w:ins>
      <w:ins w:id="316" w:author="Gary Sullivan" w:date="2018-06-22T17:42:00Z">
        <w:r w:rsidR="00B66EA2">
          <w:rPr>
            <w:bCs/>
            <w:sz w:val="20"/>
            <w:highlight w:val="yellow"/>
          </w:rPr>
          <w:t>?</w:t>
        </w:r>
      </w:ins>
      <w:ins w:id="317" w:author="Gary Sullivan" w:date="2018-06-22T17:37:00Z">
        <w:r w:rsidR="00B66EA2" w:rsidRPr="00B66EA2">
          <w:rPr>
            <w:bCs/>
            <w:sz w:val="20"/>
            <w:highlight w:val="yellow"/>
            <w:rPrChange w:id="318" w:author="Gary Sullivan" w:date="2018-06-22T17:37:00Z">
              <w:rPr>
                <w:bCs/>
                <w:sz w:val="20"/>
              </w:rPr>
            </w:rPrChange>
          </w:rPr>
          <w:t>]</w:t>
        </w:r>
      </w:ins>
      <w:ins w:id="319" w:author="Jill Boyce" w:date="2018-12-18T17:15:00Z">
        <w:r w:rsidR="00D04276">
          <w:rPr>
            <w:bCs/>
            <w:sz w:val="20"/>
          </w:rPr>
          <w:t xml:space="preserve">[Ed. (JB): </w:t>
        </w:r>
      </w:ins>
      <w:ins w:id="320" w:author="Jill Boyce" w:date="2018-12-18T17:16:00Z">
        <w:r w:rsidR="00D04276">
          <w:rPr>
            <w:bCs/>
            <w:sz w:val="20"/>
          </w:rPr>
          <w:t xml:space="preserve">The intention is </w:t>
        </w:r>
      </w:ins>
      <w:ins w:id="321" w:author="Jill Boyce" w:date="2018-12-18T17:15:00Z">
        <w:r w:rsidR="00D04276">
          <w:rPr>
            <w:bCs/>
            <w:sz w:val="20"/>
          </w:rPr>
          <w:t>the latter.]</w:t>
        </w:r>
      </w:ins>
      <w:ins w:id="322" w:author="Gary Sullivan" w:date="2018-12-19T18:29:00Z">
        <w:r w:rsidR="00AC3A6A">
          <w:rPr>
            <w:bCs/>
            <w:sz w:val="20"/>
          </w:rPr>
          <w:t xml:space="preserve">[Ed. (GJS): Is there a </w:t>
        </w:r>
      </w:ins>
      <w:ins w:id="323" w:author="Gary Sullivan" w:date="2018-12-19T18:30:00Z">
        <w:r w:rsidR="00AC3A6A">
          <w:rPr>
            <w:bCs/>
            <w:sz w:val="20"/>
          </w:rPr>
          <w:t>way to indicate that some object has left the picture and then the same object has re-entered the picture?]</w:t>
        </w:r>
      </w:ins>
      <w:ins w:id="324" w:author="JVET-M0452" w:date="2019-01-03T14:32:00Z">
        <w:r w:rsidR="00815A3D">
          <w:rPr>
            <w:bCs/>
            <w:sz w:val="20"/>
          </w:rPr>
          <w:t>[Ed. (JB): No, there isn’t support for that.]</w:t>
        </w:r>
      </w:ins>
    </w:p>
    <w:p w14:paraId="6539341D" w14:textId="5F964DBB" w:rsidR="00203076" w:rsidRPr="008669F9" w:rsidRDefault="00203076" w:rsidP="009016A6">
      <w:pPr>
        <w:jc w:val="both"/>
        <w:rPr>
          <w:sz w:val="20"/>
        </w:rPr>
      </w:pPr>
      <w:r w:rsidRPr="008669F9">
        <w:rPr>
          <w:b/>
          <w:noProof/>
          <w:sz w:val="20"/>
        </w:rPr>
        <w:t>ar</w:t>
      </w:r>
      <w:r w:rsidRPr="008669F9">
        <w:rPr>
          <w:b/>
          <w:bCs/>
          <w:sz w:val="20"/>
        </w:rPr>
        <w:t>_num</w:t>
      </w:r>
      <w:r w:rsidR="003C0426">
        <w:rPr>
          <w:b/>
          <w:bCs/>
          <w:sz w:val="20"/>
        </w:rPr>
        <w:t>_object</w:t>
      </w:r>
      <w:r w:rsidRPr="008669F9">
        <w:rPr>
          <w:b/>
          <w:bCs/>
          <w:sz w:val="20"/>
        </w:rPr>
        <w:t>s_minus1</w:t>
      </w:r>
      <w:r w:rsidRPr="009016A6">
        <w:rPr>
          <w:bCs/>
          <w:sz w:val="20"/>
        </w:rPr>
        <w:t xml:space="preserve"> </w:t>
      </w:r>
      <w:r w:rsidRPr="008669F9">
        <w:rPr>
          <w:sz w:val="20"/>
        </w:rPr>
        <w:t xml:space="preserve">plus 1 indicates the total number of </w:t>
      </w:r>
      <w:del w:id="325" w:author="Gary Sullivan" w:date="2018-12-19T18:52:00Z">
        <w:r w:rsidRPr="008669F9" w:rsidDel="00BD3EB5">
          <w:rPr>
            <w:sz w:val="20"/>
          </w:rPr>
          <w:delText xml:space="preserve">annotated </w:delText>
        </w:r>
      </w:del>
      <w:r w:rsidRPr="008669F9">
        <w:rPr>
          <w:sz w:val="20"/>
        </w:rPr>
        <w:t xml:space="preserve">objects </w:t>
      </w:r>
      <w:r w:rsidR="00C90E98">
        <w:rPr>
          <w:sz w:val="20"/>
        </w:rPr>
        <w:t>identified</w:t>
      </w:r>
      <w:r w:rsidRPr="008669F9">
        <w:rPr>
          <w:sz w:val="20"/>
        </w:rPr>
        <w:t xml:space="preserve"> in the current </w:t>
      </w:r>
      <w:ins w:id="326" w:author="Gary Sullivan" w:date="2018-06-22T15:26:00Z">
        <w:r w:rsidR="00BA3168">
          <w:rPr>
            <w:sz w:val="20"/>
          </w:rPr>
          <w:t xml:space="preserve">cropped </w:t>
        </w:r>
      </w:ins>
      <w:r w:rsidRPr="008669F9">
        <w:rPr>
          <w:sz w:val="20"/>
        </w:rPr>
        <w:t xml:space="preserve">decoded picture. </w:t>
      </w:r>
      <w:r w:rsidRPr="008669F9">
        <w:rPr>
          <w:noProof/>
          <w:sz w:val="20"/>
        </w:rPr>
        <w:t>ar</w:t>
      </w:r>
      <w:r w:rsidRPr="008669F9">
        <w:rPr>
          <w:bCs/>
          <w:sz w:val="20"/>
        </w:rPr>
        <w:t>_num</w:t>
      </w:r>
      <w:r w:rsidR="003C0426">
        <w:rPr>
          <w:bCs/>
          <w:sz w:val="20"/>
        </w:rPr>
        <w:t>_object</w:t>
      </w:r>
      <w:r w:rsidRPr="008669F9">
        <w:rPr>
          <w:bCs/>
          <w:sz w:val="20"/>
        </w:rPr>
        <w:t>s_minus1 shall be in the range of 0 to 255</w:t>
      </w:r>
      <w:ins w:id="327" w:author="Gary Sullivan" w:date="2018-06-22T17:43:00Z">
        <w:r w:rsidR="00B66EA2">
          <w:rPr>
            <w:bCs/>
            <w:sz w:val="20"/>
          </w:rPr>
          <w:t>, inclusive</w:t>
        </w:r>
      </w:ins>
      <w:r w:rsidRPr="008669F9">
        <w:rPr>
          <w:bCs/>
          <w:sz w:val="20"/>
        </w:rPr>
        <w:t>.</w:t>
      </w:r>
    </w:p>
    <w:p w14:paraId="5E911939" w14:textId="0EE2931F" w:rsidR="00203076" w:rsidRPr="008669F9" w:rsidRDefault="00203076" w:rsidP="009016A6">
      <w:pPr>
        <w:jc w:val="both"/>
        <w:rPr>
          <w:b/>
          <w:bCs/>
          <w:noProof/>
          <w:sz w:val="20"/>
        </w:rPr>
      </w:pPr>
      <w:r w:rsidRPr="008669F9">
        <w:rPr>
          <w:b/>
          <w:bCs/>
          <w:noProof/>
          <w:sz w:val="20"/>
        </w:rPr>
        <w:t>ar</w:t>
      </w:r>
      <w:r w:rsidR="003C0426">
        <w:rPr>
          <w:b/>
          <w:bCs/>
          <w:noProof/>
          <w:sz w:val="20"/>
        </w:rPr>
        <w:t>_object</w:t>
      </w:r>
      <w:r w:rsidRPr="008669F9">
        <w:rPr>
          <w:b/>
          <w:bCs/>
          <w:noProof/>
          <w:sz w:val="20"/>
        </w:rPr>
        <w:t>_idx</w:t>
      </w:r>
      <w:proofErr w:type="gramStart"/>
      <w:r w:rsidRPr="008669F9">
        <w:rPr>
          <w:noProof/>
          <w:sz w:val="20"/>
        </w:rPr>
        <w:t>[</w:t>
      </w:r>
      <w:r w:rsidRPr="008669F9">
        <w:rPr>
          <w:bCs/>
          <w:sz w:val="20"/>
        </w:rPr>
        <w:t> </w:t>
      </w:r>
      <w:r w:rsidRPr="008669F9">
        <w:rPr>
          <w:noProof/>
          <w:sz w:val="20"/>
        </w:rPr>
        <w:t>i</w:t>
      </w:r>
      <w:proofErr w:type="gramEnd"/>
      <w:r w:rsidRPr="008669F9">
        <w:rPr>
          <w:bCs/>
          <w:sz w:val="20"/>
        </w:rPr>
        <w:t> </w:t>
      </w:r>
      <w:r w:rsidRPr="008669F9">
        <w:rPr>
          <w:noProof/>
          <w:sz w:val="20"/>
        </w:rPr>
        <w:t>]</w:t>
      </w:r>
      <w:r w:rsidRPr="009016A6">
        <w:rPr>
          <w:bCs/>
          <w:noProof/>
          <w:sz w:val="20"/>
        </w:rPr>
        <w:t xml:space="preserve"> </w:t>
      </w:r>
      <w:r w:rsidR="00C90E98">
        <w:rPr>
          <w:noProof/>
          <w:sz w:val="20"/>
        </w:rPr>
        <w:t>is</w:t>
      </w:r>
      <w:r w:rsidR="0053355F" w:rsidRPr="008669F9">
        <w:rPr>
          <w:noProof/>
          <w:sz w:val="20"/>
        </w:rPr>
        <w:t xml:space="preserve"> </w:t>
      </w:r>
      <w:r w:rsidRPr="008669F9">
        <w:rPr>
          <w:noProof/>
          <w:sz w:val="20"/>
        </w:rPr>
        <w:t xml:space="preserve">the index of the </w:t>
      </w:r>
      <w:r w:rsidR="00C90E98">
        <w:rPr>
          <w:noProof/>
          <w:sz w:val="20"/>
        </w:rPr>
        <w:t xml:space="preserve">identified </w:t>
      </w:r>
      <w:r w:rsidRPr="008669F9">
        <w:rPr>
          <w:noProof/>
          <w:sz w:val="20"/>
        </w:rPr>
        <w:t xml:space="preserve">object in the list of objects </w:t>
      </w:r>
      <w:r w:rsidR="00C90E98">
        <w:rPr>
          <w:noProof/>
          <w:sz w:val="20"/>
        </w:rPr>
        <w:t>identified</w:t>
      </w:r>
      <w:r w:rsidR="00C90E98" w:rsidRPr="008669F9">
        <w:rPr>
          <w:noProof/>
          <w:sz w:val="20"/>
        </w:rPr>
        <w:t xml:space="preserve"> </w:t>
      </w:r>
      <w:r w:rsidRPr="008669F9">
        <w:rPr>
          <w:noProof/>
          <w:sz w:val="20"/>
        </w:rPr>
        <w:t xml:space="preserve">in the current </w:t>
      </w:r>
      <w:ins w:id="328" w:author="Gary Sullivan" w:date="2018-06-22T15:26:00Z">
        <w:r w:rsidR="00BA3168">
          <w:rPr>
            <w:noProof/>
            <w:sz w:val="20"/>
          </w:rPr>
          <w:t>cropped de</w:t>
        </w:r>
      </w:ins>
      <w:r w:rsidRPr="008669F9">
        <w:rPr>
          <w:noProof/>
          <w:sz w:val="20"/>
        </w:rPr>
        <w:t>coded picture.</w:t>
      </w:r>
      <w:r w:rsidRPr="008669F9">
        <w:rPr>
          <w:b/>
          <w:noProof/>
          <w:sz w:val="20"/>
        </w:rPr>
        <w:t xml:space="preserve"> </w:t>
      </w:r>
      <w:r w:rsidRPr="008669F9">
        <w:rPr>
          <w:bCs/>
          <w:noProof/>
          <w:sz w:val="20"/>
        </w:rPr>
        <w:t>ar</w:t>
      </w:r>
      <w:r w:rsidR="003C0426">
        <w:rPr>
          <w:bCs/>
          <w:noProof/>
          <w:sz w:val="20"/>
        </w:rPr>
        <w:t>_object</w:t>
      </w:r>
      <w:r w:rsidRPr="008669F9">
        <w:rPr>
          <w:bCs/>
          <w:noProof/>
          <w:sz w:val="20"/>
        </w:rPr>
        <w:t>_idx</w:t>
      </w:r>
      <w:proofErr w:type="gramStart"/>
      <w:r w:rsidRPr="008669F9">
        <w:rPr>
          <w:noProof/>
          <w:sz w:val="20"/>
        </w:rPr>
        <w:t>[</w:t>
      </w:r>
      <w:r w:rsidRPr="008669F9">
        <w:rPr>
          <w:bCs/>
          <w:sz w:val="20"/>
        </w:rPr>
        <w:t> </w:t>
      </w:r>
      <w:r w:rsidRPr="008669F9">
        <w:rPr>
          <w:noProof/>
          <w:sz w:val="20"/>
        </w:rPr>
        <w:t>i</w:t>
      </w:r>
      <w:proofErr w:type="gramEnd"/>
      <w:r w:rsidRPr="008669F9">
        <w:rPr>
          <w:bCs/>
          <w:sz w:val="20"/>
        </w:rPr>
        <w:t> </w:t>
      </w:r>
      <w:r w:rsidRPr="008669F9">
        <w:rPr>
          <w:noProof/>
          <w:sz w:val="20"/>
        </w:rPr>
        <w:t>]</w:t>
      </w:r>
      <w:r w:rsidRPr="008669F9">
        <w:rPr>
          <w:b/>
          <w:bCs/>
          <w:noProof/>
          <w:sz w:val="20"/>
        </w:rPr>
        <w:t xml:space="preserve"> </w:t>
      </w:r>
      <w:r w:rsidRPr="008669F9">
        <w:rPr>
          <w:bCs/>
          <w:noProof/>
          <w:sz w:val="20"/>
        </w:rPr>
        <w:t>shall be in the range of 0 to 255</w:t>
      </w:r>
      <w:r w:rsidR="008713CE" w:rsidRPr="008669F9">
        <w:rPr>
          <w:bCs/>
          <w:sz w:val="20"/>
        </w:rPr>
        <w:t>, inclusive</w:t>
      </w:r>
      <w:r w:rsidRPr="008669F9">
        <w:rPr>
          <w:bCs/>
          <w:noProof/>
          <w:sz w:val="20"/>
        </w:rPr>
        <w:t>.</w:t>
      </w:r>
    </w:p>
    <w:p w14:paraId="7F817918" w14:textId="3A3ACC18" w:rsidR="00203076" w:rsidRPr="008669F9" w:rsidRDefault="00203076" w:rsidP="009016A6">
      <w:pPr>
        <w:jc w:val="both"/>
        <w:rPr>
          <w:bCs/>
          <w:noProof/>
          <w:sz w:val="20"/>
        </w:rPr>
      </w:pPr>
      <w:r w:rsidRPr="008669F9">
        <w:rPr>
          <w:b/>
          <w:noProof/>
          <w:sz w:val="20"/>
        </w:rPr>
        <w:lastRenderedPageBreak/>
        <w:t>ar_new</w:t>
      </w:r>
      <w:r w:rsidR="003C0426">
        <w:rPr>
          <w:b/>
          <w:noProof/>
          <w:sz w:val="20"/>
        </w:rPr>
        <w:t>_object</w:t>
      </w:r>
      <w:r w:rsidRPr="008669F9">
        <w:rPr>
          <w:b/>
          <w:noProof/>
          <w:sz w:val="20"/>
        </w:rPr>
        <w:t>_flag</w:t>
      </w:r>
      <w:r w:rsidRPr="008669F9">
        <w:rPr>
          <w:bCs/>
          <w:noProof/>
          <w:sz w:val="20"/>
        </w:rPr>
        <w:t>[</w:t>
      </w:r>
      <w:r w:rsidRPr="008669F9">
        <w:rPr>
          <w:bCs/>
          <w:sz w:val="20"/>
        </w:rPr>
        <w:t> </w:t>
      </w:r>
      <w:proofErr w:type="spellStart"/>
      <w:r w:rsidRPr="008669F9">
        <w:rPr>
          <w:noProof/>
          <w:sz w:val="20"/>
        </w:rPr>
        <w:t>ar</w:t>
      </w:r>
      <w:r w:rsidR="003C0426">
        <w:rPr>
          <w:bCs/>
          <w:noProof/>
          <w:sz w:val="20"/>
        </w:rPr>
        <w:t>_object</w:t>
      </w:r>
      <w:r w:rsidRPr="008669F9">
        <w:rPr>
          <w:bCs/>
          <w:noProof/>
          <w:sz w:val="20"/>
        </w:rPr>
        <w:t>_idx</w:t>
      </w:r>
      <w:proofErr w:type="spellEnd"/>
      <w:r w:rsidRPr="008669F9">
        <w:rPr>
          <w:bCs/>
          <w:noProof/>
          <w:sz w:val="20"/>
        </w:rPr>
        <w:t>[</w:t>
      </w:r>
      <w:r w:rsidRPr="008669F9">
        <w:rPr>
          <w:bCs/>
          <w:sz w:val="20"/>
        </w:rPr>
        <w:t> </w:t>
      </w:r>
      <w:r w:rsidR="00997463" w:rsidRPr="008669F9">
        <w:rPr>
          <w:bCs/>
          <w:noProof/>
          <w:sz w:val="20"/>
        </w:rPr>
        <w:t>i</w:t>
      </w:r>
      <w:r w:rsidR="00997463" w:rsidRPr="008669F9">
        <w:rPr>
          <w:bCs/>
          <w:sz w:val="20"/>
        </w:rPr>
        <w:t>]</w:t>
      </w:r>
      <w:r w:rsidR="00D35CB0" w:rsidRPr="008669F9">
        <w:rPr>
          <w:bCs/>
          <w:noProof/>
          <w:sz w:val="20"/>
        </w:rPr>
        <w:t> </w:t>
      </w:r>
      <w:r w:rsidRPr="008669F9">
        <w:rPr>
          <w:bCs/>
          <w:noProof/>
          <w:sz w:val="20"/>
        </w:rPr>
        <w:t>]</w:t>
      </w:r>
      <w:r w:rsidRPr="009016A6">
        <w:rPr>
          <w:noProof/>
          <w:sz w:val="20"/>
        </w:rPr>
        <w:t xml:space="preserve"> </w:t>
      </w:r>
      <w:r w:rsidRPr="008669F9">
        <w:rPr>
          <w:bCs/>
          <w:noProof/>
          <w:sz w:val="20"/>
        </w:rPr>
        <w:t xml:space="preserve">equal to 1 indicates that the corresponding object </w:t>
      </w:r>
      <w:del w:id="329" w:author="Gary Sullivan" w:date="2018-06-22T16:32:00Z">
        <w:r w:rsidRPr="008669F9" w:rsidDel="002F4C88">
          <w:rPr>
            <w:bCs/>
            <w:noProof/>
            <w:sz w:val="20"/>
          </w:rPr>
          <w:delText xml:space="preserve">was </w:delText>
        </w:r>
      </w:del>
      <w:ins w:id="330" w:author="Gary Sullivan" w:date="2018-06-22T16:32:00Z">
        <w:r w:rsidR="002F4C88">
          <w:rPr>
            <w:bCs/>
            <w:noProof/>
            <w:sz w:val="20"/>
          </w:rPr>
          <w:t>is</w:t>
        </w:r>
        <w:r w:rsidR="002F4C88" w:rsidRPr="008669F9">
          <w:rPr>
            <w:bCs/>
            <w:noProof/>
            <w:sz w:val="20"/>
          </w:rPr>
          <w:t xml:space="preserve"> </w:t>
        </w:r>
      </w:ins>
      <w:r w:rsidRPr="008669F9">
        <w:rPr>
          <w:bCs/>
          <w:noProof/>
          <w:sz w:val="20"/>
        </w:rPr>
        <w:t xml:space="preserve">not represented in </w:t>
      </w:r>
      <w:ins w:id="331" w:author="Gary Sullivan" w:date="2018-06-22T16:16:00Z">
        <w:r w:rsidR="002F4C88">
          <w:rPr>
            <w:bCs/>
            <w:noProof/>
            <w:sz w:val="20"/>
          </w:rPr>
          <w:t xml:space="preserve">an </w:t>
        </w:r>
      </w:ins>
      <w:r w:rsidRPr="008669F9">
        <w:rPr>
          <w:bCs/>
          <w:noProof/>
          <w:sz w:val="20"/>
        </w:rPr>
        <w:t>earlier annotated region</w:t>
      </w:r>
      <w:ins w:id="332" w:author="Gary Sullivan" w:date="2018-06-22T15:17:00Z">
        <w:r w:rsidR="00BA3168">
          <w:rPr>
            <w:bCs/>
            <w:noProof/>
            <w:sz w:val="20"/>
          </w:rPr>
          <w:t>s</w:t>
        </w:r>
      </w:ins>
      <w:r w:rsidRPr="008669F9">
        <w:rPr>
          <w:bCs/>
          <w:noProof/>
          <w:sz w:val="20"/>
        </w:rPr>
        <w:t xml:space="preserve"> SEI message</w:t>
      </w:r>
      <w:del w:id="333" w:author="Gary Sullivan" w:date="2018-06-22T16:16:00Z">
        <w:r w:rsidRPr="008669F9" w:rsidDel="002F4C88">
          <w:rPr>
            <w:bCs/>
            <w:noProof/>
            <w:sz w:val="20"/>
          </w:rPr>
          <w:delText>s</w:delText>
        </w:r>
      </w:del>
      <w:r w:rsidRPr="008669F9">
        <w:rPr>
          <w:bCs/>
          <w:noProof/>
          <w:sz w:val="20"/>
        </w:rPr>
        <w:t xml:space="preserve"> </w:t>
      </w:r>
      <w:ins w:id="334" w:author="Gary Sullivan" w:date="2018-06-22T15:34:00Z">
        <w:r w:rsidR="00BA3168">
          <w:rPr>
            <w:bCs/>
            <w:noProof/>
            <w:sz w:val="20"/>
          </w:rPr>
          <w:t xml:space="preserve">in </w:t>
        </w:r>
      </w:ins>
      <w:ins w:id="335" w:author="Gary Sullivan" w:date="2018-06-22T16:31:00Z">
        <w:r w:rsidR="002F4C88">
          <w:rPr>
            <w:bCs/>
            <w:noProof/>
            <w:sz w:val="20"/>
          </w:rPr>
          <w:t>output</w:t>
        </w:r>
      </w:ins>
      <w:ins w:id="336" w:author="Gary Sullivan" w:date="2018-06-22T15:34:00Z">
        <w:r w:rsidR="00BA3168">
          <w:rPr>
            <w:bCs/>
            <w:noProof/>
            <w:sz w:val="20"/>
          </w:rPr>
          <w:t xml:space="preserve"> order within the CLVS</w:t>
        </w:r>
      </w:ins>
      <w:del w:id="337" w:author="Gary Sullivan" w:date="2018-06-22T15:34:00Z">
        <w:r w:rsidRPr="008669F9" w:rsidDel="00BA3168">
          <w:rPr>
            <w:bCs/>
            <w:noProof/>
            <w:sz w:val="20"/>
          </w:rPr>
          <w:delText>within the persistance scope</w:delText>
        </w:r>
      </w:del>
      <w:r w:rsidRPr="008669F9">
        <w:rPr>
          <w:bCs/>
          <w:noProof/>
          <w:sz w:val="20"/>
        </w:rPr>
        <w:t>. ar_new</w:t>
      </w:r>
      <w:r w:rsidR="003C0426">
        <w:rPr>
          <w:bCs/>
          <w:noProof/>
          <w:sz w:val="20"/>
        </w:rPr>
        <w:t>_object</w:t>
      </w:r>
      <w:r w:rsidRPr="008669F9">
        <w:rPr>
          <w:bCs/>
          <w:noProof/>
          <w:sz w:val="20"/>
        </w:rPr>
        <w:t>_flag[</w:t>
      </w:r>
      <w:r w:rsidRPr="008669F9">
        <w:rPr>
          <w:bCs/>
          <w:sz w:val="20"/>
        </w:rPr>
        <w:t> </w:t>
      </w:r>
      <w:proofErr w:type="spellStart"/>
      <w:r w:rsidRPr="008669F9">
        <w:rPr>
          <w:noProof/>
          <w:sz w:val="20"/>
        </w:rPr>
        <w:t>ar</w:t>
      </w:r>
      <w:r w:rsidR="003C0426">
        <w:rPr>
          <w:bCs/>
          <w:noProof/>
          <w:sz w:val="20"/>
        </w:rPr>
        <w:t>_object</w:t>
      </w:r>
      <w:r w:rsidRPr="008669F9">
        <w:rPr>
          <w:bCs/>
          <w:noProof/>
          <w:sz w:val="20"/>
        </w:rPr>
        <w:t>_idx</w:t>
      </w:r>
      <w:proofErr w:type="spellEnd"/>
      <w:r w:rsidRPr="008669F9">
        <w:rPr>
          <w:bCs/>
          <w:noProof/>
          <w:sz w:val="20"/>
        </w:rPr>
        <w:t>[</w:t>
      </w:r>
      <w:r w:rsidRPr="008669F9">
        <w:rPr>
          <w:bCs/>
          <w:sz w:val="20"/>
        </w:rPr>
        <w:t> </w:t>
      </w:r>
      <w:r w:rsidRPr="008669F9">
        <w:rPr>
          <w:bCs/>
          <w:noProof/>
          <w:sz w:val="20"/>
        </w:rPr>
        <w:t>i</w:t>
      </w:r>
      <w:r w:rsidRPr="008669F9">
        <w:rPr>
          <w:bCs/>
          <w:sz w:val="20"/>
        </w:rPr>
        <w:t> </w:t>
      </w:r>
      <w:r w:rsidRPr="008669F9">
        <w:rPr>
          <w:bCs/>
          <w:noProof/>
          <w:sz w:val="20"/>
        </w:rPr>
        <w:t>]</w:t>
      </w:r>
      <w:r w:rsidR="00D35CB0" w:rsidRPr="008669F9">
        <w:rPr>
          <w:bCs/>
          <w:noProof/>
          <w:sz w:val="20"/>
        </w:rPr>
        <w:t> </w:t>
      </w:r>
      <w:r w:rsidRPr="008669F9">
        <w:rPr>
          <w:bCs/>
          <w:noProof/>
          <w:sz w:val="20"/>
        </w:rPr>
        <w:t>]</w:t>
      </w:r>
      <w:r w:rsidRPr="009016A6">
        <w:rPr>
          <w:noProof/>
          <w:sz w:val="20"/>
        </w:rPr>
        <w:t xml:space="preserve"> </w:t>
      </w:r>
      <w:r w:rsidRPr="008669F9">
        <w:rPr>
          <w:bCs/>
          <w:noProof/>
          <w:sz w:val="20"/>
        </w:rPr>
        <w:t xml:space="preserve">equal to 0 indicates that the corresponding object </w:t>
      </w:r>
      <w:del w:id="338" w:author="Gary Sullivan" w:date="2018-06-22T16:32:00Z">
        <w:r w:rsidRPr="008669F9" w:rsidDel="002F4C88">
          <w:rPr>
            <w:bCs/>
            <w:noProof/>
            <w:sz w:val="20"/>
          </w:rPr>
          <w:delText xml:space="preserve">was </w:delText>
        </w:r>
      </w:del>
      <w:ins w:id="339" w:author="Gary Sullivan" w:date="2018-06-22T16:32:00Z">
        <w:r w:rsidR="002F4C88">
          <w:rPr>
            <w:bCs/>
            <w:noProof/>
            <w:sz w:val="20"/>
          </w:rPr>
          <w:t>is</w:t>
        </w:r>
        <w:r w:rsidR="002F4C88" w:rsidRPr="008669F9">
          <w:rPr>
            <w:bCs/>
            <w:noProof/>
            <w:sz w:val="20"/>
          </w:rPr>
          <w:t xml:space="preserve"> </w:t>
        </w:r>
      </w:ins>
      <w:r w:rsidRPr="008669F9">
        <w:rPr>
          <w:bCs/>
          <w:noProof/>
          <w:sz w:val="20"/>
        </w:rPr>
        <w:t xml:space="preserve">represented in </w:t>
      </w:r>
      <w:ins w:id="340" w:author="Gary Sullivan" w:date="2018-06-22T16:16:00Z">
        <w:r w:rsidR="002F4C88">
          <w:rPr>
            <w:bCs/>
            <w:noProof/>
            <w:sz w:val="20"/>
          </w:rPr>
          <w:t xml:space="preserve">an </w:t>
        </w:r>
      </w:ins>
      <w:r w:rsidRPr="008669F9">
        <w:rPr>
          <w:bCs/>
          <w:noProof/>
          <w:sz w:val="20"/>
        </w:rPr>
        <w:t>earlier annotated region</w:t>
      </w:r>
      <w:ins w:id="341" w:author="Gary Sullivan" w:date="2018-06-22T15:17:00Z">
        <w:r w:rsidR="00BA3168">
          <w:rPr>
            <w:bCs/>
            <w:noProof/>
            <w:sz w:val="20"/>
          </w:rPr>
          <w:t>s</w:t>
        </w:r>
      </w:ins>
      <w:r w:rsidRPr="008669F9">
        <w:rPr>
          <w:bCs/>
          <w:noProof/>
          <w:sz w:val="20"/>
        </w:rPr>
        <w:t xml:space="preserve"> SEI messages </w:t>
      </w:r>
      <w:ins w:id="342" w:author="Gary Sullivan" w:date="2018-06-22T15:35:00Z">
        <w:r w:rsidR="00BA3168">
          <w:rPr>
            <w:bCs/>
            <w:noProof/>
            <w:sz w:val="20"/>
          </w:rPr>
          <w:t xml:space="preserve">in </w:t>
        </w:r>
      </w:ins>
      <w:ins w:id="343" w:author="Gary Sullivan" w:date="2018-06-22T16:31:00Z">
        <w:r w:rsidR="002F4C88">
          <w:rPr>
            <w:bCs/>
            <w:noProof/>
            <w:sz w:val="20"/>
          </w:rPr>
          <w:t>output</w:t>
        </w:r>
      </w:ins>
      <w:ins w:id="344" w:author="Gary Sullivan" w:date="2018-06-22T15:35:00Z">
        <w:r w:rsidR="00BA3168">
          <w:rPr>
            <w:bCs/>
            <w:noProof/>
            <w:sz w:val="20"/>
          </w:rPr>
          <w:t xml:space="preserve"> order </w:t>
        </w:r>
      </w:ins>
      <w:r w:rsidRPr="008669F9">
        <w:rPr>
          <w:bCs/>
          <w:noProof/>
          <w:sz w:val="20"/>
        </w:rPr>
        <w:t xml:space="preserve">within the </w:t>
      </w:r>
      <w:del w:id="345" w:author="Gary Sullivan" w:date="2018-06-22T15:34:00Z">
        <w:r w:rsidRPr="008669F9" w:rsidDel="00BA3168">
          <w:rPr>
            <w:bCs/>
            <w:noProof/>
            <w:sz w:val="20"/>
          </w:rPr>
          <w:delText>persistance scope</w:delText>
        </w:r>
      </w:del>
      <w:ins w:id="346" w:author="Gary Sullivan" w:date="2018-06-22T15:34:00Z">
        <w:r w:rsidR="00BA3168">
          <w:rPr>
            <w:bCs/>
            <w:noProof/>
            <w:sz w:val="20"/>
          </w:rPr>
          <w:t>CLVS</w:t>
        </w:r>
      </w:ins>
      <w:r w:rsidRPr="008669F9">
        <w:rPr>
          <w:bCs/>
          <w:noProof/>
          <w:sz w:val="20"/>
        </w:rPr>
        <w:t>.</w:t>
      </w:r>
    </w:p>
    <w:p w14:paraId="250F824F" w14:textId="5FE2734C" w:rsidR="00203076" w:rsidRPr="008669F9" w:rsidRDefault="00203076" w:rsidP="009016A6">
      <w:pPr>
        <w:jc w:val="both"/>
        <w:rPr>
          <w:bCs/>
          <w:noProof/>
          <w:sz w:val="20"/>
        </w:rPr>
      </w:pPr>
      <w:r w:rsidRPr="008669F9">
        <w:rPr>
          <w:b/>
          <w:bCs/>
          <w:noProof/>
          <w:sz w:val="20"/>
        </w:rPr>
        <w:t>ar</w:t>
      </w:r>
      <w:r w:rsidR="003C0426">
        <w:rPr>
          <w:b/>
          <w:bCs/>
          <w:noProof/>
          <w:sz w:val="20"/>
        </w:rPr>
        <w:t>_</w:t>
      </w:r>
      <w:ins w:id="347" w:author="Jill Boyce" w:date="2018-12-18T17:51:00Z">
        <w:del w:id="348" w:author="Gary Sullivan" w:date="2018-12-19T18:07:00Z">
          <w:r w:rsidR="00FA313E" w:rsidDel="002F669D">
            <w:rPr>
              <w:b/>
              <w:bCs/>
              <w:noProof/>
              <w:sz w:val="20"/>
            </w:rPr>
            <w:delText xml:space="preserve"> </w:delText>
          </w:r>
        </w:del>
      </w:ins>
      <w:del w:id="349" w:author="Jill Boyce" w:date="2018-12-18T17:51:00Z">
        <w:r w:rsidR="003C0426" w:rsidDel="00FA313E">
          <w:rPr>
            <w:b/>
            <w:bCs/>
            <w:noProof/>
            <w:sz w:val="20"/>
          </w:rPr>
          <w:delText>object</w:delText>
        </w:r>
        <w:r w:rsidRPr="008669F9" w:rsidDel="00FA313E">
          <w:rPr>
            <w:b/>
            <w:bCs/>
            <w:noProof/>
            <w:sz w:val="20"/>
          </w:rPr>
          <w:delText>_</w:delText>
        </w:r>
      </w:del>
      <w:r w:rsidRPr="008669F9">
        <w:rPr>
          <w:b/>
          <w:noProof/>
          <w:sz w:val="20"/>
        </w:rPr>
        <w:t>bounding_box_update_flag</w:t>
      </w:r>
      <w:r w:rsidRPr="008669F9">
        <w:rPr>
          <w:bCs/>
          <w:noProof/>
          <w:sz w:val="20"/>
        </w:rPr>
        <w:t>[</w:t>
      </w:r>
      <w:r w:rsidRPr="008669F9">
        <w:rPr>
          <w:bCs/>
          <w:sz w:val="20"/>
        </w:rPr>
        <w:t> </w:t>
      </w:r>
      <w:r w:rsidRPr="008669F9">
        <w:rPr>
          <w:noProof/>
          <w:sz w:val="20"/>
        </w:rPr>
        <w:t>ar</w:t>
      </w:r>
      <w:r w:rsidR="003C0426">
        <w:rPr>
          <w:bCs/>
          <w:noProof/>
          <w:sz w:val="20"/>
        </w:rPr>
        <w:t>_object</w:t>
      </w:r>
      <w:r w:rsidRPr="008669F9">
        <w:rPr>
          <w:bCs/>
          <w:noProof/>
          <w:sz w:val="20"/>
        </w:rPr>
        <w:t>_idx[</w:t>
      </w:r>
      <w:r w:rsidRPr="008669F9">
        <w:rPr>
          <w:bCs/>
          <w:sz w:val="20"/>
        </w:rPr>
        <w:t> </w:t>
      </w:r>
      <w:r w:rsidRPr="008669F9">
        <w:rPr>
          <w:bCs/>
          <w:noProof/>
          <w:sz w:val="20"/>
        </w:rPr>
        <w:t>i</w:t>
      </w:r>
      <w:r w:rsidRPr="008669F9">
        <w:rPr>
          <w:bCs/>
          <w:sz w:val="20"/>
        </w:rPr>
        <w:t> </w:t>
      </w:r>
      <w:r w:rsidRPr="008669F9">
        <w:rPr>
          <w:bCs/>
          <w:noProof/>
          <w:sz w:val="20"/>
        </w:rPr>
        <w:t>]</w:t>
      </w:r>
      <w:r w:rsidR="00D35CB0" w:rsidRPr="008669F9">
        <w:rPr>
          <w:bCs/>
          <w:noProof/>
          <w:sz w:val="20"/>
        </w:rPr>
        <w:t> </w:t>
      </w:r>
      <w:r w:rsidRPr="008669F9">
        <w:rPr>
          <w:bCs/>
          <w:noProof/>
          <w:sz w:val="20"/>
        </w:rPr>
        <w:t>]</w:t>
      </w:r>
      <w:r w:rsidRPr="009016A6">
        <w:rPr>
          <w:noProof/>
          <w:sz w:val="20"/>
        </w:rPr>
        <w:t xml:space="preserve"> </w:t>
      </w:r>
      <w:r w:rsidRPr="008669F9">
        <w:rPr>
          <w:bCs/>
          <w:noProof/>
          <w:sz w:val="20"/>
        </w:rPr>
        <w:t xml:space="preserve">equal to 1 indicates that the bounding box of the corresponding object </w:t>
      </w:r>
      <w:del w:id="350" w:author="Gary Sullivan" w:date="2018-06-22T16:18:00Z">
        <w:r w:rsidRPr="008669F9" w:rsidDel="002F4C88">
          <w:rPr>
            <w:bCs/>
            <w:noProof/>
            <w:sz w:val="20"/>
          </w:rPr>
          <w:delText>has been changed</w:delText>
        </w:r>
      </w:del>
      <w:ins w:id="351" w:author="Gary Sullivan" w:date="2018-06-22T16:18:00Z">
        <w:r w:rsidR="002F4C88">
          <w:rPr>
            <w:bCs/>
            <w:noProof/>
            <w:sz w:val="20"/>
          </w:rPr>
          <w:t>is not inferr</w:t>
        </w:r>
      </w:ins>
      <w:ins w:id="352" w:author="Gary Sullivan" w:date="2018-06-22T16:19:00Z">
        <w:r w:rsidR="002F4C88">
          <w:rPr>
            <w:bCs/>
            <w:noProof/>
            <w:sz w:val="20"/>
          </w:rPr>
          <w:t>ed</w:t>
        </w:r>
      </w:ins>
      <w:r w:rsidRPr="008669F9">
        <w:rPr>
          <w:bCs/>
          <w:noProof/>
          <w:sz w:val="20"/>
        </w:rPr>
        <w:t xml:space="preserve"> from </w:t>
      </w:r>
      <w:del w:id="353" w:author="Gary Sullivan" w:date="2018-06-22T16:26:00Z">
        <w:r w:rsidRPr="008669F9" w:rsidDel="002F4C88">
          <w:rPr>
            <w:bCs/>
            <w:noProof/>
            <w:sz w:val="20"/>
          </w:rPr>
          <w:delText>the values represented in earlier</w:delText>
        </w:r>
      </w:del>
      <w:ins w:id="354" w:author="Gary Sullivan" w:date="2018-06-22T16:26:00Z">
        <w:r w:rsidR="002F4C88">
          <w:rPr>
            <w:bCs/>
            <w:noProof/>
            <w:sz w:val="20"/>
          </w:rPr>
          <w:t>the bounding box specified in the previous</w:t>
        </w:r>
      </w:ins>
      <w:r w:rsidRPr="008669F9">
        <w:rPr>
          <w:bCs/>
          <w:noProof/>
          <w:sz w:val="20"/>
        </w:rPr>
        <w:t xml:space="preserve"> annotated region</w:t>
      </w:r>
      <w:ins w:id="355" w:author="Gary Sullivan" w:date="2018-06-22T15:17:00Z">
        <w:r w:rsidR="00BA3168">
          <w:rPr>
            <w:bCs/>
            <w:noProof/>
            <w:sz w:val="20"/>
          </w:rPr>
          <w:t>s</w:t>
        </w:r>
      </w:ins>
      <w:r w:rsidRPr="008669F9">
        <w:rPr>
          <w:bCs/>
          <w:noProof/>
          <w:sz w:val="20"/>
        </w:rPr>
        <w:t xml:space="preserve"> SEI message</w:t>
      </w:r>
      <w:del w:id="356" w:author="Gary Sullivan" w:date="2018-06-22T16:26:00Z">
        <w:r w:rsidRPr="008669F9" w:rsidDel="002F4C88">
          <w:rPr>
            <w:bCs/>
            <w:noProof/>
            <w:sz w:val="20"/>
          </w:rPr>
          <w:delText>s</w:delText>
        </w:r>
      </w:del>
      <w:r w:rsidRPr="008669F9">
        <w:rPr>
          <w:bCs/>
          <w:noProof/>
          <w:sz w:val="20"/>
        </w:rPr>
        <w:t xml:space="preserve"> </w:t>
      </w:r>
      <w:ins w:id="357" w:author="Gary Sullivan" w:date="2018-06-22T15:35:00Z">
        <w:r w:rsidR="00BA3168">
          <w:rPr>
            <w:bCs/>
            <w:noProof/>
            <w:sz w:val="20"/>
          </w:rPr>
          <w:t xml:space="preserve">in </w:t>
        </w:r>
      </w:ins>
      <w:ins w:id="358" w:author="Gary Sullivan" w:date="2018-06-22T16:27:00Z">
        <w:r w:rsidR="002F4C88">
          <w:rPr>
            <w:bCs/>
            <w:noProof/>
            <w:sz w:val="20"/>
          </w:rPr>
          <w:t>output</w:t>
        </w:r>
      </w:ins>
      <w:ins w:id="359" w:author="Gary Sullivan" w:date="2018-06-22T15:35:00Z">
        <w:r w:rsidR="00BA3168">
          <w:rPr>
            <w:bCs/>
            <w:noProof/>
            <w:sz w:val="20"/>
          </w:rPr>
          <w:t xml:space="preserve"> order </w:t>
        </w:r>
      </w:ins>
      <w:del w:id="360" w:author="Gary Sullivan" w:date="2018-06-22T16:28:00Z">
        <w:r w:rsidRPr="008669F9" w:rsidDel="002F4C88">
          <w:rPr>
            <w:bCs/>
            <w:noProof/>
            <w:sz w:val="20"/>
          </w:rPr>
          <w:delText>with</w:delText>
        </w:r>
      </w:del>
      <w:r w:rsidRPr="008669F9">
        <w:rPr>
          <w:bCs/>
          <w:noProof/>
          <w:sz w:val="20"/>
        </w:rPr>
        <w:t xml:space="preserve">in the </w:t>
      </w:r>
      <w:del w:id="361" w:author="Gary Sullivan" w:date="2018-06-22T15:35:00Z">
        <w:r w:rsidRPr="008669F9" w:rsidDel="00BA3168">
          <w:rPr>
            <w:bCs/>
            <w:noProof/>
            <w:sz w:val="20"/>
          </w:rPr>
          <w:delText>persistance scope</w:delText>
        </w:r>
      </w:del>
      <w:ins w:id="362" w:author="Gary Sullivan" w:date="2018-06-22T15:35:00Z">
        <w:r w:rsidR="00BA3168">
          <w:rPr>
            <w:bCs/>
            <w:noProof/>
            <w:sz w:val="20"/>
          </w:rPr>
          <w:t>CLVS</w:t>
        </w:r>
      </w:ins>
      <w:ins w:id="363" w:author="Gary Sullivan" w:date="2018-06-22T16:26:00Z">
        <w:r w:rsidR="002F4C88">
          <w:rPr>
            <w:bCs/>
            <w:noProof/>
            <w:sz w:val="20"/>
          </w:rPr>
          <w:t xml:space="preserve"> </w:t>
        </w:r>
      </w:ins>
      <w:ins w:id="364" w:author="Gary Sullivan" w:date="2018-06-22T16:34:00Z">
        <w:r w:rsidR="002F4C88">
          <w:rPr>
            <w:bCs/>
            <w:noProof/>
            <w:sz w:val="20"/>
          </w:rPr>
          <w:t>with</w:t>
        </w:r>
      </w:ins>
      <w:ins w:id="365" w:author="Gary Sullivan" w:date="2018-06-22T16:26:00Z">
        <w:r w:rsidR="002F4C88">
          <w:rPr>
            <w:bCs/>
            <w:noProof/>
            <w:sz w:val="20"/>
          </w:rPr>
          <w:t xml:space="preserve"> the same</w:t>
        </w:r>
      </w:ins>
      <w:ins w:id="366" w:author="Gary Sullivan" w:date="2018-06-22T16:27:00Z">
        <w:r w:rsidR="002F4C88">
          <w:rPr>
            <w:bCs/>
            <w:noProof/>
            <w:sz w:val="20"/>
          </w:rPr>
          <w:t xml:space="preserve"> value of ar_object_idx[ i ]</w:t>
        </w:r>
      </w:ins>
      <w:r w:rsidRPr="008669F9">
        <w:rPr>
          <w:bCs/>
          <w:noProof/>
          <w:sz w:val="20"/>
        </w:rPr>
        <w:t>. ar</w:t>
      </w:r>
      <w:r w:rsidR="003C0426">
        <w:rPr>
          <w:bCs/>
          <w:noProof/>
          <w:sz w:val="20"/>
        </w:rPr>
        <w:t>_</w:t>
      </w:r>
      <w:ins w:id="367" w:author="Jill Boyce" w:date="2018-12-18T17:51:00Z">
        <w:del w:id="368" w:author="Gary Sullivan" w:date="2018-12-19T18:07:00Z">
          <w:r w:rsidR="00FA313E" w:rsidDel="002F669D">
            <w:rPr>
              <w:bCs/>
              <w:noProof/>
              <w:sz w:val="20"/>
            </w:rPr>
            <w:delText xml:space="preserve"> </w:delText>
          </w:r>
        </w:del>
      </w:ins>
      <w:del w:id="369" w:author="Jill Boyce" w:date="2018-12-18T17:51:00Z">
        <w:r w:rsidR="003C0426" w:rsidDel="00FA313E">
          <w:rPr>
            <w:bCs/>
            <w:noProof/>
            <w:sz w:val="20"/>
          </w:rPr>
          <w:delText>object</w:delText>
        </w:r>
        <w:r w:rsidRPr="008669F9" w:rsidDel="00FA313E">
          <w:rPr>
            <w:bCs/>
            <w:noProof/>
            <w:sz w:val="20"/>
          </w:rPr>
          <w:delText>_</w:delText>
        </w:r>
      </w:del>
      <w:r w:rsidRPr="008669F9">
        <w:rPr>
          <w:bCs/>
          <w:noProof/>
          <w:sz w:val="20"/>
        </w:rPr>
        <w:t>bounding_box_update_flag[</w:t>
      </w:r>
      <w:r w:rsidRPr="008669F9">
        <w:rPr>
          <w:bCs/>
          <w:sz w:val="20"/>
        </w:rPr>
        <w:t> </w:t>
      </w:r>
      <w:r w:rsidRPr="008669F9">
        <w:rPr>
          <w:noProof/>
          <w:sz w:val="20"/>
        </w:rPr>
        <w:t>ar</w:t>
      </w:r>
      <w:r w:rsidR="003C0426">
        <w:rPr>
          <w:bCs/>
          <w:noProof/>
          <w:sz w:val="20"/>
        </w:rPr>
        <w:t>_object</w:t>
      </w:r>
      <w:r w:rsidRPr="008669F9">
        <w:rPr>
          <w:bCs/>
          <w:noProof/>
          <w:sz w:val="20"/>
        </w:rPr>
        <w:t>_idx[</w:t>
      </w:r>
      <w:r w:rsidRPr="008669F9">
        <w:rPr>
          <w:bCs/>
          <w:sz w:val="20"/>
        </w:rPr>
        <w:t> </w:t>
      </w:r>
      <w:r w:rsidRPr="008669F9">
        <w:rPr>
          <w:bCs/>
          <w:noProof/>
          <w:sz w:val="20"/>
        </w:rPr>
        <w:t>i</w:t>
      </w:r>
      <w:r w:rsidRPr="008669F9">
        <w:rPr>
          <w:bCs/>
          <w:sz w:val="20"/>
        </w:rPr>
        <w:t> </w:t>
      </w:r>
      <w:r w:rsidRPr="008669F9">
        <w:rPr>
          <w:bCs/>
          <w:noProof/>
          <w:sz w:val="20"/>
        </w:rPr>
        <w:t>]</w:t>
      </w:r>
      <w:r w:rsidR="00D35CB0" w:rsidRPr="008669F9">
        <w:rPr>
          <w:bCs/>
          <w:noProof/>
          <w:sz w:val="20"/>
        </w:rPr>
        <w:t> </w:t>
      </w:r>
      <w:r w:rsidRPr="008669F9">
        <w:rPr>
          <w:bCs/>
          <w:noProof/>
          <w:sz w:val="20"/>
        </w:rPr>
        <w:t>]</w:t>
      </w:r>
      <w:r w:rsidRPr="009016A6">
        <w:rPr>
          <w:noProof/>
          <w:sz w:val="20"/>
        </w:rPr>
        <w:t xml:space="preserve"> </w:t>
      </w:r>
      <w:r w:rsidRPr="008669F9">
        <w:rPr>
          <w:bCs/>
          <w:noProof/>
          <w:sz w:val="20"/>
        </w:rPr>
        <w:t xml:space="preserve">equal to 0 indicates that the bounding box of the corresponding object </w:t>
      </w:r>
      <w:del w:id="370" w:author="Gary Sullivan" w:date="2018-06-22T16:19:00Z">
        <w:r w:rsidRPr="008669F9" w:rsidDel="002F4C88">
          <w:rPr>
            <w:bCs/>
            <w:noProof/>
            <w:sz w:val="20"/>
          </w:rPr>
          <w:delText xml:space="preserve">persists </w:delText>
        </w:r>
      </w:del>
      <w:ins w:id="371" w:author="Gary Sullivan" w:date="2018-06-22T16:19:00Z">
        <w:r w:rsidR="002F4C88">
          <w:rPr>
            <w:bCs/>
            <w:noProof/>
            <w:sz w:val="20"/>
          </w:rPr>
          <w:t>is inferred</w:t>
        </w:r>
        <w:r w:rsidR="002F4C88" w:rsidRPr="008669F9">
          <w:rPr>
            <w:bCs/>
            <w:noProof/>
            <w:sz w:val="20"/>
          </w:rPr>
          <w:t xml:space="preserve"> </w:t>
        </w:r>
      </w:ins>
      <w:r w:rsidRPr="008669F9">
        <w:rPr>
          <w:bCs/>
          <w:noProof/>
          <w:sz w:val="20"/>
        </w:rPr>
        <w:t xml:space="preserve">from </w:t>
      </w:r>
      <w:del w:id="372" w:author="Gary Sullivan" w:date="2018-06-22T16:17:00Z">
        <w:r w:rsidRPr="008669F9" w:rsidDel="002F4C88">
          <w:rPr>
            <w:bCs/>
            <w:noProof/>
            <w:sz w:val="20"/>
          </w:rPr>
          <w:delText xml:space="preserve">earlier </w:delText>
        </w:r>
      </w:del>
      <w:ins w:id="373" w:author="Gary Sullivan" w:date="2018-06-22T16:17:00Z">
        <w:r w:rsidR="002F4C88">
          <w:rPr>
            <w:bCs/>
            <w:noProof/>
            <w:sz w:val="20"/>
          </w:rPr>
          <w:t>the previous</w:t>
        </w:r>
        <w:r w:rsidR="002F4C88" w:rsidRPr="008669F9">
          <w:rPr>
            <w:bCs/>
            <w:noProof/>
            <w:sz w:val="20"/>
          </w:rPr>
          <w:t xml:space="preserve"> </w:t>
        </w:r>
      </w:ins>
      <w:r w:rsidRPr="008669F9">
        <w:rPr>
          <w:bCs/>
          <w:noProof/>
          <w:sz w:val="20"/>
        </w:rPr>
        <w:t>annotated region</w:t>
      </w:r>
      <w:ins w:id="374" w:author="Gary Sullivan" w:date="2018-06-22T15:17:00Z">
        <w:r w:rsidR="00BA3168">
          <w:rPr>
            <w:bCs/>
            <w:noProof/>
            <w:sz w:val="20"/>
          </w:rPr>
          <w:t>s</w:t>
        </w:r>
      </w:ins>
      <w:r w:rsidRPr="008669F9">
        <w:rPr>
          <w:bCs/>
          <w:noProof/>
          <w:sz w:val="20"/>
        </w:rPr>
        <w:t xml:space="preserve"> SEI message</w:t>
      </w:r>
      <w:del w:id="375" w:author="Gary Sullivan" w:date="2018-06-22T16:17:00Z">
        <w:r w:rsidRPr="008669F9" w:rsidDel="002F4C88">
          <w:rPr>
            <w:bCs/>
            <w:noProof/>
            <w:sz w:val="20"/>
          </w:rPr>
          <w:delText>s</w:delText>
        </w:r>
      </w:del>
      <w:r w:rsidRPr="008669F9">
        <w:rPr>
          <w:bCs/>
          <w:noProof/>
          <w:sz w:val="20"/>
        </w:rPr>
        <w:t xml:space="preserve"> </w:t>
      </w:r>
      <w:ins w:id="376" w:author="Gary Sullivan" w:date="2018-06-22T15:35:00Z">
        <w:r w:rsidR="00BA3168">
          <w:rPr>
            <w:bCs/>
            <w:noProof/>
            <w:sz w:val="20"/>
          </w:rPr>
          <w:t xml:space="preserve">in </w:t>
        </w:r>
      </w:ins>
      <w:ins w:id="377" w:author="Gary Sullivan" w:date="2018-06-22T15:54:00Z">
        <w:r w:rsidR="002F4C88">
          <w:rPr>
            <w:bCs/>
            <w:noProof/>
            <w:sz w:val="20"/>
          </w:rPr>
          <w:t>output</w:t>
        </w:r>
      </w:ins>
      <w:ins w:id="378" w:author="Gary Sullivan" w:date="2018-06-22T15:35:00Z">
        <w:r w:rsidR="00BA3168">
          <w:rPr>
            <w:bCs/>
            <w:noProof/>
            <w:sz w:val="20"/>
          </w:rPr>
          <w:t xml:space="preserve"> order</w:t>
        </w:r>
      </w:ins>
      <w:ins w:id="379" w:author="Gary Sullivan" w:date="2018-06-22T16:28:00Z">
        <w:r w:rsidR="002F4C88">
          <w:rPr>
            <w:bCs/>
            <w:noProof/>
            <w:sz w:val="20"/>
          </w:rPr>
          <w:t xml:space="preserve"> </w:t>
        </w:r>
      </w:ins>
      <w:del w:id="380" w:author="Gary Sullivan" w:date="2018-06-22T16:28:00Z">
        <w:r w:rsidRPr="008669F9" w:rsidDel="002F4C88">
          <w:rPr>
            <w:bCs/>
            <w:noProof/>
            <w:sz w:val="20"/>
          </w:rPr>
          <w:delText>with</w:delText>
        </w:r>
      </w:del>
      <w:r w:rsidRPr="008669F9">
        <w:rPr>
          <w:bCs/>
          <w:noProof/>
          <w:sz w:val="20"/>
        </w:rPr>
        <w:t xml:space="preserve">in the </w:t>
      </w:r>
      <w:del w:id="381" w:author="Gary Sullivan" w:date="2018-06-22T15:35:00Z">
        <w:r w:rsidRPr="008669F9" w:rsidDel="00BA3168">
          <w:rPr>
            <w:bCs/>
            <w:noProof/>
            <w:sz w:val="20"/>
          </w:rPr>
          <w:delText>persistance scope</w:delText>
        </w:r>
      </w:del>
      <w:ins w:id="382" w:author="Gary Sullivan" w:date="2018-06-22T15:35:00Z">
        <w:r w:rsidR="00BA3168">
          <w:rPr>
            <w:bCs/>
            <w:noProof/>
            <w:sz w:val="20"/>
          </w:rPr>
          <w:t>CLVS</w:t>
        </w:r>
      </w:ins>
      <w:ins w:id="383" w:author="Gary Sullivan" w:date="2018-06-22T16:19:00Z">
        <w:r w:rsidR="002F4C88">
          <w:rPr>
            <w:bCs/>
            <w:noProof/>
            <w:sz w:val="20"/>
          </w:rPr>
          <w:t xml:space="preserve"> that contains the same value </w:t>
        </w:r>
      </w:ins>
      <w:ins w:id="384" w:author="Gary Sullivan" w:date="2018-06-22T16:20:00Z">
        <w:r w:rsidR="002F4C88">
          <w:rPr>
            <w:bCs/>
            <w:noProof/>
            <w:sz w:val="20"/>
          </w:rPr>
          <w:t>of ar_object_idx[ i ]</w:t>
        </w:r>
      </w:ins>
      <w:r w:rsidRPr="008669F9">
        <w:rPr>
          <w:bCs/>
          <w:noProof/>
          <w:sz w:val="20"/>
        </w:rPr>
        <w:t>.</w:t>
      </w:r>
      <w:ins w:id="385" w:author="Gary Sullivan" w:date="2018-06-22T16:44:00Z">
        <w:r w:rsidR="002F4C88">
          <w:rPr>
            <w:bCs/>
            <w:noProof/>
            <w:sz w:val="20"/>
          </w:rPr>
          <w:t xml:space="preserve"> </w:t>
        </w:r>
        <w:r w:rsidR="002F4C88" w:rsidRPr="002F4C88">
          <w:rPr>
            <w:bCs/>
            <w:noProof/>
            <w:sz w:val="20"/>
            <w:highlight w:val="yellow"/>
            <w:rPrChange w:id="386" w:author="Gary Sullivan" w:date="2018-06-22T16:45:00Z">
              <w:rPr>
                <w:bCs/>
                <w:noProof/>
                <w:sz w:val="20"/>
              </w:rPr>
            </w:rPrChange>
          </w:rPr>
          <w:t>[Ed.</w:t>
        </w:r>
      </w:ins>
      <w:ins w:id="387" w:author="Gary Sullivan" w:date="2018-06-22T16:54:00Z">
        <w:r w:rsidR="00611145">
          <w:rPr>
            <w:bCs/>
            <w:noProof/>
            <w:sz w:val="20"/>
            <w:highlight w:val="yellow"/>
          </w:rPr>
          <w:t> </w:t>
        </w:r>
      </w:ins>
      <w:ins w:id="388" w:author="Gary Sullivan" w:date="2018-06-22T16:44:00Z">
        <w:r w:rsidR="002F4C88" w:rsidRPr="002F4C88">
          <w:rPr>
            <w:bCs/>
            <w:noProof/>
            <w:sz w:val="20"/>
            <w:highlight w:val="yellow"/>
            <w:rPrChange w:id="389" w:author="Gary Sullivan" w:date="2018-06-22T16:45:00Z">
              <w:rPr>
                <w:bCs/>
                <w:noProof/>
                <w:sz w:val="20"/>
              </w:rPr>
            </w:rPrChange>
          </w:rPr>
          <w:t>(GJS): Is it OK to have ar_object_bounding_box_update_flag[</w:t>
        </w:r>
        <w:r w:rsidR="002F4C88" w:rsidRPr="002F4C88">
          <w:rPr>
            <w:bCs/>
            <w:sz w:val="20"/>
            <w:highlight w:val="yellow"/>
            <w:rPrChange w:id="390" w:author="Gary Sullivan" w:date="2018-06-22T16:45:00Z">
              <w:rPr>
                <w:bCs/>
                <w:sz w:val="20"/>
              </w:rPr>
            </w:rPrChange>
          </w:rPr>
          <w:t> </w:t>
        </w:r>
        <w:proofErr w:type="spellStart"/>
        <w:r w:rsidR="002F4C88" w:rsidRPr="002F4C88">
          <w:rPr>
            <w:noProof/>
            <w:sz w:val="20"/>
            <w:highlight w:val="yellow"/>
            <w:rPrChange w:id="391" w:author="Gary Sullivan" w:date="2018-06-22T16:45:00Z">
              <w:rPr>
                <w:noProof/>
                <w:sz w:val="20"/>
              </w:rPr>
            </w:rPrChange>
          </w:rPr>
          <w:t>ar</w:t>
        </w:r>
        <w:r w:rsidR="002F4C88" w:rsidRPr="002F4C88">
          <w:rPr>
            <w:bCs/>
            <w:noProof/>
            <w:sz w:val="20"/>
            <w:highlight w:val="yellow"/>
            <w:rPrChange w:id="392" w:author="Gary Sullivan" w:date="2018-06-22T16:45:00Z">
              <w:rPr>
                <w:bCs/>
                <w:noProof/>
                <w:sz w:val="20"/>
              </w:rPr>
            </w:rPrChange>
          </w:rPr>
          <w:t>_object_idx</w:t>
        </w:r>
        <w:proofErr w:type="spellEnd"/>
        <w:r w:rsidR="002F4C88" w:rsidRPr="002F4C88">
          <w:rPr>
            <w:bCs/>
            <w:noProof/>
            <w:sz w:val="20"/>
            <w:highlight w:val="yellow"/>
            <w:rPrChange w:id="393" w:author="Gary Sullivan" w:date="2018-06-22T16:45:00Z">
              <w:rPr>
                <w:bCs/>
                <w:noProof/>
                <w:sz w:val="20"/>
              </w:rPr>
            </w:rPrChange>
          </w:rPr>
          <w:t>[</w:t>
        </w:r>
        <w:r w:rsidR="002F4C88" w:rsidRPr="002F4C88">
          <w:rPr>
            <w:bCs/>
            <w:sz w:val="20"/>
            <w:highlight w:val="yellow"/>
            <w:rPrChange w:id="394" w:author="Gary Sullivan" w:date="2018-06-22T16:45:00Z">
              <w:rPr>
                <w:bCs/>
                <w:sz w:val="20"/>
              </w:rPr>
            </w:rPrChange>
          </w:rPr>
          <w:t> </w:t>
        </w:r>
        <w:r w:rsidR="002F4C88" w:rsidRPr="002F4C88">
          <w:rPr>
            <w:bCs/>
            <w:noProof/>
            <w:sz w:val="20"/>
            <w:highlight w:val="yellow"/>
            <w:rPrChange w:id="395" w:author="Gary Sullivan" w:date="2018-06-22T16:45:00Z">
              <w:rPr>
                <w:bCs/>
                <w:noProof/>
                <w:sz w:val="20"/>
              </w:rPr>
            </w:rPrChange>
          </w:rPr>
          <w:t>i</w:t>
        </w:r>
        <w:r w:rsidR="002F4C88" w:rsidRPr="002F4C88">
          <w:rPr>
            <w:bCs/>
            <w:sz w:val="20"/>
            <w:highlight w:val="yellow"/>
            <w:rPrChange w:id="396" w:author="Gary Sullivan" w:date="2018-06-22T16:45:00Z">
              <w:rPr>
                <w:bCs/>
                <w:sz w:val="20"/>
              </w:rPr>
            </w:rPrChange>
          </w:rPr>
          <w:t> </w:t>
        </w:r>
        <w:r w:rsidR="002F4C88" w:rsidRPr="002F4C88">
          <w:rPr>
            <w:bCs/>
            <w:noProof/>
            <w:sz w:val="20"/>
            <w:highlight w:val="yellow"/>
            <w:rPrChange w:id="397" w:author="Gary Sullivan" w:date="2018-06-22T16:45:00Z">
              <w:rPr>
                <w:bCs/>
                <w:noProof/>
                <w:sz w:val="20"/>
              </w:rPr>
            </w:rPrChange>
          </w:rPr>
          <w:t>] ]</w:t>
        </w:r>
        <w:r w:rsidR="002F4C88" w:rsidRPr="002F4C88">
          <w:rPr>
            <w:noProof/>
            <w:sz w:val="20"/>
            <w:highlight w:val="yellow"/>
            <w:rPrChange w:id="398" w:author="Gary Sullivan" w:date="2018-06-22T16:45:00Z">
              <w:rPr>
                <w:noProof/>
                <w:sz w:val="20"/>
              </w:rPr>
            </w:rPrChange>
          </w:rPr>
          <w:t xml:space="preserve"> </w:t>
        </w:r>
        <w:r w:rsidR="002F4C88" w:rsidRPr="002F4C88">
          <w:rPr>
            <w:bCs/>
            <w:noProof/>
            <w:sz w:val="20"/>
            <w:highlight w:val="yellow"/>
            <w:rPrChange w:id="399" w:author="Gary Sullivan" w:date="2018-06-22T16:45:00Z">
              <w:rPr>
                <w:bCs/>
                <w:noProof/>
                <w:sz w:val="20"/>
              </w:rPr>
            </w:rPrChange>
          </w:rPr>
          <w:t xml:space="preserve">equal to 0 </w:t>
        </w:r>
      </w:ins>
      <w:ins w:id="400" w:author="Gary Sullivan" w:date="2018-06-22T16:45:00Z">
        <w:r w:rsidR="002F4C88" w:rsidRPr="002F4C88">
          <w:rPr>
            <w:bCs/>
            <w:noProof/>
            <w:sz w:val="20"/>
            <w:highlight w:val="yellow"/>
            <w:rPrChange w:id="401" w:author="Gary Sullivan" w:date="2018-06-22T16:45:00Z">
              <w:rPr>
                <w:bCs/>
                <w:noProof/>
                <w:sz w:val="20"/>
              </w:rPr>
            </w:rPrChange>
          </w:rPr>
          <w:t>when there was no previous previous annotated regions SEI message in output order in the CLVS that contains the same value of ar_object_idx[ i ]?]</w:t>
        </w:r>
      </w:ins>
      <w:ins w:id="402" w:author="Jill Boyce" w:date="2018-12-18T17:51:00Z">
        <w:r w:rsidR="00FA313E">
          <w:rPr>
            <w:bCs/>
            <w:noProof/>
            <w:sz w:val="20"/>
          </w:rPr>
          <w:t>[Ed. (JB): The syntax was designed to (hopefully) disallow that from happening.]</w:t>
        </w:r>
      </w:ins>
    </w:p>
    <w:p w14:paraId="5F06DC73" w14:textId="5B86BE56" w:rsidR="00203076" w:rsidRPr="008669F9" w:rsidRDefault="00203076" w:rsidP="009016A6">
      <w:pPr>
        <w:jc w:val="both"/>
        <w:rPr>
          <w:bCs/>
          <w:noProof/>
          <w:sz w:val="20"/>
        </w:rPr>
      </w:pPr>
      <w:r w:rsidRPr="008669F9">
        <w:rPr>
          <w:b/>
          <w:noProof/>
          <w:sz w:val="20"/>
        </w:rPr>
        <w:t>ar</w:t>
      </w:r>
      <w:r w:rsidR="003C0426">
        <w:rPr>
          <w:b/>
          <w:noProof/>
          <w:sz w:val="20"/>
        </w:rPr>
        <w:t>_object</w:t>
      </w:r>
      <w:r w:rsidRPr="008669F9">
        <w:rPr>
          <w:b/>
          <w:noProof/>
          <w:sz w:val="20"/>
        </w:rPr>
        <w:t>_label_id</w:t>
      </w:r>
      <w:ins w:id="403" w:author="Jill Boyce" w:date="2018-12-18T17:18:00Z">
        <w:r w:rsidR="00857466">
          <w:rPr>
            <w:b/>
            <w:noProof/>
            <w:sz w:val="20"/>
          </w:rPr>
          <w:t>x</w:t>
        </w:r>
      </w:ins>
      <w:del w:id="404" w:author="Jill Boyce" w:date="2018-12-18T17:18:00Z">
        <w:r w:rsidRPr="008669F9" w:rsidDel="00857466">
          <w:rPr>
            <w:b/>
            <w:noProof/>
            <w:sz w:val="20"/>
          </w:rPr>
          <w:delText>c</w:delText>
        </w:r>
      </w:del>
      <w:proofErr w:type="gramStart"/>
      <w:r w:rsidRPr="008669F9">
        <w:rPr>
          <w:noProof/>
          <w:sz w:val="20"/>
        </w:rPr>
        <w:t>[</w:t>
      </w:r>
      <w:r w:rsidRPr="008669F9">
        <w:rPr>
          <w:bCs/>
          <w:sz w:val="20"/>
        </w:rPr>
        <w:t> </w:t>
      </w:r>
      <w:r w:rsidRPr="008669F9">
        <w:rPr>
          <w:bCs/>
          <w:noProof/>
          <w:sz w:val="20"/>
        </w:rPr>
        <w:t>ar</w:t>
      </w:r>
      <w:proofErr w:type="gramEnd"/>
      <w:r w:rsidR="003C0426">
        <w:rPr>
          <w:bCs/>
          <w:noProof/>
          <w:sz w:val="20"/>
        </w:rPr>
        <w:t>_object</w:t>
      </w:r>
      <w:r w:rsidRPr="008669F9">
        <w:rPr>
          <w:bCs/>
          <w:noProof/>
          <w:sz w:val="20"/>
        </w:rPr>
        <w:t>_idx[</w:t>
      </w:r>
      <w:r w:rsidRPr="008669F9">
        <w:rPr>
          <w:bCs/>
          <w:sz w:val="20"/>
        </w:rPr>
        <w:t> </w:t>
      </w:r>
      <w:r w:rsidRPr="008669F9">
        <w:rPr>
          <w:bCs/>
          <w:noProof/>
          <w:sz w:val="20"/>
        </w:rPr>
        <w:t>i</w:t>
      </w:r>
      <w:r w:rsidRPr="008669F9">
        <w:rPr>
          <w:bCs/>
          <w:sz w:val="20"/>
        </w:rPr>
        <w:t> </w:t>
      </w:r>
      <w:r w:rsidRPr="008669F9">
        <w:rPr>
          <w:bCs/>
          <w:noProof/>
          <w:sz w:val="20"/>
        </w:rPr>
        <w:t>]</w:t>
      </w:r>
      <w:r w:rsidRPr="008669F9">
        <w:rPr>
          <w:bCs/>
          <w:sz w:val="20"/>
        </w:rPr>
        <w:t> </w:t>
      </w:r>
      <w:r w:rsidRPr="008669F9">
        <w:rPr>
          <w:bCs/>
          <w:noProof/>
          <w:sz w:val="20"/>
        </w:rPr>
        <w:t>]</w:t>
      </w:r>
      <w:r w:rsidR="00D35CB0" w:rsidRPr="008669F9">
        <w:rPr>
          <w:bCs/>
          <w:sz w:val="20"/>
        </w:rPr>
        <w:t xml:space="preserve"> </w:t>
      </w:r>
      <w:r w:rsidR="00C90E98">
        <w:rPr>
          <w:noProof/>
          <w:sz w:val="20"/>
        </w:rPr>
        <w:t>is</w:t>
      </w:r>
      <w:r w:rsidR="0053355F" w:rsidRPr="008669F9">
        <w:rPr>
          <w:noProof/>
          <w:sz w:val="20"/>
        </w:rPr>
        <w:t xml:space="preserve"> </w:t>
      </w:r>
      <w:r w:rsidRPr="008669F9">
        <w:rPr>
          <w:noProof/>
          <w:sz w:val="20"/>
        </w:rPr>
        <w:t xml:space="preserve">the index of the label corresponding to the object. </w:t>
      </w:r>
      <w:del w:id="405" w:author="Gary Sullivan" w:date="2018-06-22T16:25:00Z">
        <w:r w:rsidRPr="008669F9" w:rsidDel="002F4C88">
          <w:rPr>
            <w:bCs/>
            <w:noProof/>
            <w:sz w:val="20"/>
          </w:rPr>
          <w:delText xml:space="preserve">The </w:delText>
        </w:r>
      </w:del>
      <w:ins w:id="406" w:author="Gary Sullivan" w:date="2018-06-22T16:25:00Z">
        <w:r w:rsidR="002F4C88">
          <w:rPr>
            <w:bCs/>
            <w:noProof/>
            <w:sz w:val="20"/>
          </w:rPr>
          <w:t xml:space="preserve">When </w:t>
        </w:r>
      </w:ins>
      <w:del w:id="407" w:author="Gary Sullivan" w:date="2018-06-22T16:25:00Z">
        <w:r w:rsidRPr="008669F9" w:rsidDel="002F4C88">
          <w:rPr>
            <w:bCs/>
            <w:noProof/>
            <w:sz w:val="20"/>
          </w:rPr>
          <w:delText xml:space="preserve">value of </w:delText>
        </w:r>
      </w:del>
      <w:r w:rsidRPr="008669F9">
        <w:rPr>
          <w:bCs/>
          <w:noProof/>
          <w:sz w:val="20"/>
        </w:rPr>
        <w:t>ar</w:t>
      </w:r>
      <w:r w:rsidR="003C0426">
        <w:rPr>
          <w:bCs/>
          <w:noProof/>
          <w:sz w:val="20"/>
        </w:rPr>
        <w:t>_object</w:t>
      </w:r>
      <w:r w:rsidRPr="008669F9">
        <w:rPr>
          <w:bCs/>
          <w:noProof/>
          <w:sz w:val="20"/>
        </w:rPr>
        <w:t>_</w:t>
      </w:r>
      <w:r w:rsidR="00D35CB0" w:rsidRPr="008669F9">
        <w:rPr>
          <w:bCs/>
          <w:noProof/>
          <w:sz w:val="20"/>
        </w:rPr>
        <w:t>label_id</w:t>
      </w:r>
      <w:ins w:id="408" w:author="Jill Boyce" w:date="2018-12-18T17:18:00Z">
        <w:r w:rsidR="00857466">
          <w:rPr>
            <w:bCs/>
            <w:noProof/>
            <w:sz w:val="20"/>
          </w:rPr>
          <w:t>x</w:t>
        </w:r>
      </w:ins>
      <w:del w:id="409" w:author="Jill Boyce" w:date="2018-12-18T17:18:00Z">
        <w:r w:rsidR="00D35CB0" w:rsidRPr="008669F9" w:rsidDel="00857466">
          <w:rPr>
            <w:bCs/>
            <w:noProof/>
            <w:sz w:val="20"/>
          </w:rPr>
          <w:delText>c</w:delText>
        </w:r>
      </w:del>
      <w:r w:rsidR="00D35CB0" w:rsidRPr="008669F9">
        <w:rPr>
          <w:bCs/>
          <w:noProof/>
          <w:sz w:val="20"/>
        </w:rPr>
        <w:t>[ </w:t>
      </w:r>
      <w:r w:rsidRPr="008669F9">
        <w:rPr>
          <w:bCs/>
          <w:noProof/>
          <w:sz w:val="20"/>
        </w:rPr>
        <w:t>ar</w:t>
      </w:r>
      <w:r w:rsidR="003C0426">
        <w:rPr>
          <w:bCs/>
          <w:noProof/>
          <w:sz w:val="20"/>
        </w:rPr>
        <w:t>_object</w:t>
      </w:r>
      <w:r w:rsidRPr="008669F9">
        <w:rPr>
          <w:bCs/>
          <w:noProof/>
          <w:sz w:val="20"/>
        </w:rPr>
        <w:t>_idx[</w:t>
      </w:r>
      <w:r w:rsidR="00D35CB0" w:rsidRPr="008669F9">
        <w:rPr>
          <w:bCs/>
          <w:noProof/>
          <w:sz w:val="20"/>
        </w:rPr>
        <w:t> i </w:t>
      </w:r>
      <w:r w:rsidRPr="008669F9">
        <w:rPr>
          <w:bCs/>
          <w:noProof/>
          <w:sz w:val="20"/>
        </w:rPr>
        <w:t>]</w:t>
      </w:r>
      <w:r w:rsidR="00D35CB0" w:rsidRPr="008669F9">
        <w:rPr>
          <w:bCs/>
          <w:noProof/>
          <w:sz w:val="20"/>
        </w:rPr>
        <w:t> </w:t>
      </w:r>
      <w:r w:rsidRPr="008669F9">
        <w:rPr>
          <w:bCs/>
          <w:noProof/>
          <w:sz w:val="20"/>
        </w:rPr>
        <w:t xml:space="preserve">] </w:t>
      </w:r>
      <w:del w:id="410" w:author="Gary Sullivan" w:date="2018-06-22T16:23:00Z">
        <w:r w:rsidRPr="008669F9" w:rsidDel="002F4C88">
          <w:rPr>
            <w:bCs/>
            <w:noProof/>
            <w:sz w:val="20"/>
          </w:rPr>
          <w:delText xml:space="preserve">persists </w:delText>
        </w:r>
      </w:del>
      <w:ins w:id="411" w:author="Gary Sullivan" w:date="2018-06-22T16:23:00Z">
        <w:r w:rsidR="002F4C88">
          <w:rPr>
            <w:bCs/>
            <w:noProof/>
            <w:sz w:val="20"/>
          </w:rPr>
          <w:t xml:space="preserve">is </w:t>
        </w:r>
      </w:ins>
      <w:ins w:id="412" w:author="Gary Sullivan" w:date="2018-06-22T16:25:00Z">
        <w:r w:rsidR="002F4C88">
          <w:rPr>
            <w:bCs/>
            <w:noProof/>
            <w:sz w:val="20"/>
          </w:rPr>
          <w:t xml:space="preserve">not present, its value is </w:t>
        </w:r>
      </w:ins>
      <w:ins w:id="413" w:author="Gary Sullivan" w:date="2018-06-22T16:23:00Z">
        <w:r w:rsidR="002F4C88">
          <w:rPr>
            <w:bCs/>
            <w:noProof/>
            <w:sz w:val="20"/>
          </w:rPr>
          <w:t>inferred</w:t>
        </w:r>
        <w:r w:rsidR="002F4C88" w:rsidRPr="008669F9">
          <w:rPr>
            <w:bCs/>
            <w:noProof/>
            <w:sz w:val="20"/>
          </w:rPr>
          <w:t xml:space="preserve"> </w:t>
        </w:r>
      </w:ins>
      <w:r w:rsidRPr="008669F9">
        <w:rPr>
          <w:bCs/>
          <w:noProof/>
          <w:sz w:val="20"/>
        </w:rPr>
        <w:t xml:space="preserve">from </w:t>
      </w:r>
      <w:del w:id="414" w:author="Gary Sullivan" w:date="2018-06-22T16:25:00Z">
        <w:r w:rsidRPr="008669F9" w:rsidDel="002F4C88">
          <w:rPr>
            <w:bCs/>
            <w:noProof/>
            <w:sz w:val="20"/>
          </w:rPr>
          <w:delText xml:space="preserve">earlier </w:delText>
        </w:r>
      </w:del>
      <w:ins w:id="415" w:author="Gary Sullivan" w:date="2018-06-22T16:25:00Z">
        <w:r w:rsidR="002F4C88">
          <w:rPr>
            <w:bCs/>
            <w:noProof/>
            <w:sz w:val="20"/>
          </w:rPr>
          <w:t>the value for the previous</w:t>
        </w:r>
        <w:r w:rsidR="002F4C88" w:rsidRPr="008669F9">
          <w:rPr>
            <w:bCs/>
            <w:noProof/>
            <w:sz w:val="20"/>
          </w:rPr>
          <w:t xml:space="preserve"> </w:t>
        </w:r>
      </w:ins>
      <w:r w:rsidRPr="008669F9">
        <w:rPr>
          <w:bCs/>
          <w:noProof/>
          <w:sz w:val="20"/>
        </w:rPr>
        <w:t>annotated region</w:t>
      </w:r>
      <w:ins w:id="416" w:author="Gary Sullivan" w:date="2018-06-22T15:17:00Z">
        <w:r w:rsidR="00BA3168">
          <w:rPr>
            <w:bCs/>
            <w:noProof/>
            <w:sz w:val="20"/>
          </w:rPr>
          <w:t>s</w:t>
        </w:r>
      </w:ins>
      <w:r w:rsidRPr="008669F9">
        <w:rPr>
          <w:bCs/>
          <w:noProof/>
          <w:sz w:val="20"/>
        </w:rPr>
        <w:t xml:space="preserve"> SEI messages </w:t>
      </w:r>
      <w:del w:id="417" w:author="Gary Sullivan" w:date="2018-06-22T15:33:00Z">
        <w:r w:rsidRPr="008669F9" w:rsidDel="00BA3168">
          <w:rPr>
            <w:bCs/>
            <w:noProof/>
            <w:sz w:val="20"/>
          </w:rPr>
          <w:delText>within the persistance</w:delText>
        </w:r>
      </w:del>
      <w:ins w:id="418" w:author="Gary Sullivan" w:date="2018-06-22T15:33:00Z">
        <w:r w:rsidR="00BA3168">
          <w:rPr>
            <w:bCs/>
            <w:noProof/>
            <w:sz w:val="20"/>
          </w:rPr>
          <w:t xml:space="preserve">in </w:t>
        </w:r>
      </w:ins>
      <w:ins w:id="419" w:author="Gary Sullivan" w:date="2018-06-22T16:28:00Z">
        <w:r w:rsidR="002F4C88">
          <w:rPr>
            <w:bCs/>
            <w:noProof/>
            <w:sz w:val="20"/>
          </w:rPr>
          <w:t>output</w:t>
        </w:r>
      </w:ins>
      <w:ins w:id="420" w:author="Gary Sullivan" w:date="2018-06-22T15:33:00Z">
        <w:r w:rsidR="00BA3168">
          <w:rPr>
            <w:bCs/>
            <w:noProof/>
            <w:sz w:val="20"/>
          </w:rPr>
          <w:t xml:space="preserve"> order in the same CL</w:t>
        </w:r>
      </w:ins>
      <w:ins w:id="421" w:author="Gary Sullivan" w:date="2018-06-22T15:34:00Z">
        <w:r w:rsidR="00BA3168">
          <w:rPr>
            <w:bCs/>
            <w:noProof/>
            <w:sz w:val="20"/>
          </w:rPr>
          <w:t>VS</w:t>
        </w:r>
      </w:ins>
      <w:del w:id="422" w:author="Gary Sullivan" w:date="2018-06-22T15:34:00Z">
        <w:r w:rsidRPr="008669F9" w:rsidDel="00BA3168">
          <w:rPr>
            <w:bCs/>
            <w:noProof/>
            <w:sz w:val="20"/>
          </w:rPr>
          <w:delText xml:space="preserve"> scope</w:delText>
        </w:r>
      </w:del>
      <w:r w:rsidRPr="008669F9">
        <w:rPr>
          <w:bCs/>
          <w:noProof/>
          <w:sz w:val="20"/>
        </w:rPr>
        <w:t xml:space="preserve">. </w:t>
      </w:r>
      <w:del w:id="423" w:author="Gary Sullivan" w:date="2018-06-22T15:39:00Z">
        <w:r w:rsidR="008713CE" w:rsidRPr="00165D2D" w:rsidDel="00BA3168">
          <w:rPr>
            <w:bCs/>
            <w:noProof/>
            <w:sz w:val="20"/>
            <w:highlight w:val="yellow"/>
          </w:rPr>
          <w:delText>[</w:delText>
        </w:r>
        <w:r w:rsidR="008713CE" w:rsidDel="00BA3168">
          <w:rPr>
            <w:bCs/>
            <w:noProof/>
            <w:sz w:val="20"/>
            <w:highlight w:val="yellow"/>
          </w:rPr>
          <w:delText xml:space="preserve">Ed. (YK): </w:delText>
        </w:r>
      </w:del>
      <w:del w:id="424" w:author="Gary Sullivan" w:date="2018-06-22T15:10:00Z">
        <w:r w:rsidR="008713CE" w:rsidDel="00BA3168">
          <w:rPr>
            <w:bCs/>
            <w:noProof/>
            <w:sz w:val="20"/>
            <w:highlight w:val="yellow"/>
          </w:rPr>
          <w:delText xml:space="preserve">Should </w:delText>
        </w:r>
        <w:r w:rsidR="00935F0A" w:rsidDel="00BA3168">
          <w:rPr>
            <w:bCs/>
            <w:noProof/>
            <w:sz w:val="20"/>
            <w:highlight w:val="yellow"/>
          </w:rPr>
          <w:delText>the</w:delText>
        </w:r>
      </w:del>
      <w:del w:id="425" w:author="Gary Sullivan" w:date="2018-06-22T15:39:00Z">
        <w:r w:rsidR="00935F0A" w:rsidDel="00BA3168">
          <w:rPr>
            <w:bCs/>
            <w:noProof/>
            <w:sz w:val="20"/>
            <w:highlight w:val="yellow"/>
          </w:rPr>
          <w:delText xml:space="preserve"> persistence</w:delText>
        </w:r>
        <w:r w:rsidR="008713CE" w:rsidDel="00BA3168">
          <w:rPr>
            <w:bCs/>
            <w:noProof/>
            <w:sz w:val="20"/>
            <w:highlight w:val="yellow"/>
          </w:rPr>
          <w:delText xml:space="preserve"> be specified </w:delText>
        </w:r>
      </w:del>
      <w:del w:id="426" w:author="Gary Sullivan" w:date="2018-06-22T15:10:00Z">
        <w:r w:rsidR="008713CE" w:rsidDel="00BA3168">
          <w:rPr>
            <w:bCs/>
            <w:noProof/>
            <w:sz w:val="20"/>
            <w:highlight w:val="yellow"/>
          </w:rPr>
          <w:delText xml:space="preserve">more </w:delText>
        </w:r>
      </w:del>
      <w:del w:id="427" w:author="Gary Sullivan" w:date="2018-06-22T15:39:00Z">
        <w:r w:rsidR="008713CE" w:rsidDel="00BA3168">
          <w:rPr>
            <w:bCs/>
            <w:noProof/>
            <w:sz w:val="20"/>
            <w:highlight w:val="yellow"/>
          </w:rPr>
          <w:delText>clearly</w:delText>
        </w:r>
      </w:del>
      <w:del w:id="428" w:author="Gary Sullivan" w:date="2018-06-22T15:10:00Z">
        <w:r w:rsidR="008713CE" w:rsidDel="00BA3168">
          <w:rPr>
            <w:bCs/>
            <w:noProof/>
            <w:sz w:val="20"/>
            <w:highlight w:val="yellow"/>
          </w:rPr>
          <w:delText>?</w:delText>
        </w:r>
      </w:del>
      <w:del w:id="429" w:author="Gary Sullivan" w:date="2018-06-22T15:39:00Z">
        <w:r w:rsidR="008713CE" w:rsidDel="00BA3168">
          <w:rPr>
            <w:bCs/>
            <w:noProof/>
            <w:sz w:val="20"/>
            <w:highlight w:val="yellow"/>
          </w:rPr>
          <w:delText xml:space="preserve"> For example, use the wording like "persists from the previous </w:delText>
        </w:r>
        <w:r w:rsidR="008713CE" w:rsidRPr="008713CE" w:rsidDel="00BA3168">
          <w:rPr>
            <w:bCs/>
            <w:noProof/>
            <w:sz w:val="20"/>
            <w:highlight w:val="yellow"/>
          </w:rPr>
          <w:delText>annotated region SEI message</w:delText>
        </w:r>
        <w:r w:rsidR="008713CE" w:rsidDel="00BA3168">
          <w:rPr>
            <w:bCs/>
            <w:noProof/>
            <w:sz w:val="20"/>
            <w:highlight w:val="yellow"/>
          </w:rPr>
          <w:delText xml:space="preserve"> containing the same syntax element with the same index" instead of the vague wording of "persists from earlier </w:delText>
        </w:r>
        <w:r w:rsidR="008713CE" w:rsidRPr="008713CE" w:rsidDel="00BA3168">
          <w:rPr>
            <w:bCs/>
            <w:noProof/>
            <w:sz w:val="20"/>
            <w:highlight w:val="yellow"/>
          </w:rPr>
          <w:delText>annotated region SEI message</w:delText>
        </w:r>
        <w:r w:rsidR="008713CE" w:rsidDel="00BA3168">
          <w:rPr>
            <w:bCs/>
            <w:noProof/>
            <w:sz w:val="20"/>
            <w:highlight w:val="yellow"/>
          </w:rPr>
          <w:delText>s"?</w:delText>
        </w:r>
        <w:r w:rsidR="008713CE" w:rsidRPr="00165D2D" w:rsidDel="00BA3168">
          <w:rPr>
            <w:bCs/>
            <w:noProof/>
            <w:sz w:val="20"/>
            <w:highlight w:val="yellow"/>
          </w:rPr>
          <w:delText>]</w:delText>
        </w:r>
        <w:r w:rsidR="008713CE" w:rsidDel="00BA3168">
          <w:rPr>
            <w:bCs/>
            <w:noProof/>
            <w:sz w:val="20"/>
          </w:rPr>
          <w:delText xml:space="preserve"> </w:delText>
        </w:r>
      </w:del>
      <w:r w:rsidRPr="008669F9">
        <w:rPr>
          <w:bCs/>
          <w:noProof/>
          <w:sz w:val="20"/>
        </w:rPr>
        <w:t>If ar</w:t>
      </w:r>
      <w:r w:rsidR="003C0426">
        <w:rPr>
          <w:bCs/>
          <w:noProof/>
          <w:sz w:val="20"/>
        </w:rPr>
        <w:t>_object</w:t>
      </w:r>
      <w:r w:rsidRPr="008669F9">
        <w:rPr>
          <w:bCs/>
          <w:noProof/>
          <w:sz w:val="20"/>
        </w:rPr>
        <w:t>_label_id</w:t>
      </w:r>
      <w:ins w:id="430" w:author="Jill Boyce" w:date="2018-12-18T17:18:00Z">
        <w:r w:rsidR="00857466">
          <w:rPr>
            <w:bCs/>
            <w:noProof/>
            <w:sz w:val="20"/>
          </w:rPr>
          <w:t>x</w:t>
        </w:r>
      </w:ins>
      <w:del w:id="431" w:author="Jill Boyce" w:date="2018-12-18T17:18:00Z">
        <w:r w:rsidRPr="008669F9" w:rsidDel="00857466">
          <w:rPr>
            <w:bCs/>
            <w:noProof/>
            <w:sz w:val="20"/>
          </w:rPr>
          <w:delText>c</w:delText>
        </w:r>
      </w:del>
      <w:r w:rsidRPr="008669F9">
        <w:rPr>
          <w:bCs/>
          <w:noProof/>
          <w:sz w:val="20"/>
        </w:rPr>
        <w:t>[</w:t>
      </w:r>
      <w:r w:rsidR="00D35CB0" w:rsidRPr="008669F9">
        <w:rPr>
          <w:bCs/>
          <w:noProof/>
          <w:sz w:val="20"/>
        </w:rPr>
        <w:t> </w:t>
      </w:r>
      <w:r w:rsidRPr="008669F9">
        <w:rPr>
          <w:bCs/>
          <w:noProof/>
          <w:sz w:val="20"/>
        </w:rPr>
        <w:t>ar</w:t>
      </w:r>
      <w:r w:rsidR="003C0426">
        <w:rPr>
          <w:bCs/>
          <w:noProof/>
          <w:sz w:val="20"/>
        </w:rPr>
        <w:t>_object</w:t>
      </w:r>
      <w:r w:rsidRPr="008669F9">
        <w:rPr>
          <w:bCs/>
          <w:noProof/>
          <w:sz w:val="20"/>
        </w:rPr>
        <w:t>_idx[</w:t>
      </w:r>
      <w:r w:rsidR="00D35CB0" w:rsidRPr="008669F9">
        <w:rPr>
          <w:bCs/>
          <w:noProof/>
          <w:sz w:val="20"/>
        </w:rPr>
        <w:t> i </w:t>
      </w:r>
      <w:r w:rsidRPr="008669F9">
        <w:rPr>
          <w:bCs/>
          <w:noProof/>
          <w:sz w:val="20"/>
        </w:rPr>
        <w:t>]</w:t>
      </w:r>
      <w:r w:rsidR="00D35CB0" w:rsidRPr="008669F9">
        <w:rPr>
          <w:bCs/>
          <w:noProof/>
          <w:sz w:val="20"/>
        </w:rPr>
        <w:t> </w:t>
      </w:r>
      <w:r w:rsidRPr="008669F9">
        <w:rPr>
          <w:bCs/>
          <w:noProof/>
          <w:sz w:val="20"/>
        </w:rPr>
        <w:t xml:space="preserve">] </w:t>
      </w:r>
      <w:del w:id="432" w:author="Gary Sullivan" w:date="2018-06-22T16:32:00Z">
        <w:r w:rsidRPr="008669F9" w:rsidDel="002F4C88">
          <w:rPr>
            <w:bCs/>
            <w:noProof/>
            <w:sz w:val="20"/>
          </w:rPr>
          <w:delText xml:space="preserve">was </w:delText>
        </w:r>
      </w:del>
      <w:ins w:id="433" w:author="Gary Sullivan" w:date="2018-06-22T16:32:00Z">
        <w:r w:rsidR="002F4C88">
          <w:rPr>
            <w:bCs/>
            <w:noProof/>
            <w:sz w:val="20"/>
          </w:rPr>
          <w:t>is</w:t>
        </w:r>
        <w:r w:rsidR="002F4C88" w:rsidRPr="008669F9">
          <w:rPr>
            <w:bCs/>
            <w:noProof/>
            <w:sz w:val="20"/>
          </w:rPr>
          <w:t xml:space="preserve"> </w:t>
        </w:r>
      </w:ins>
      <w:r w:rsidRPr="008669F9">
        <w:rPr>
          <w:bCs/>
          <w:noProof/>
          <w:sz w:val="20"/>
        </w:rPr>
        <w:t>not present in earlier annotated region</w:t>
      </w:r>
      <w:ins w:id="434" w:author="Gary Sullivan" w:date="2018-06-22T15:17:00Z">
        <w:r w:rsidR="00BA3168">
          <w:rPr>
            <w:bCs/>
            <w:noProof/>
            <w:sz w:val="20"/>
          </w:rPr>
          <w:t>s</w:t>
        </w:r>
      </w:ins>
      <w:r w:rsidRPr="008669F9">
        <w:rPr>
          <w:bCs/>
          <w:noProof/>
          <w:sz w:val="20"/>
        </w:rPr>
        <w:t xml:space="preserve"> SEI messages </w:t>
      </w:r>
      <w:ins w:id="435" w:author="Gary Sullivan" w:date="2018-06-22T15:35:00Z">
        <w:r w:rsidR="00BA3168">
          <w:rPr>
            <w:bCs/>
            <w:noProof/>
            <w:sz w:val="20"/>
          </w:rPr>
          <w:t xml:space="preserve">in </w:t>
        </w:r>
      </w:ins>
      <w:ins w:id="436" w:author="Gary Sullivan" w:date="2018-06-22T16:35:00Z">
        <w:r w:rsidR="002F4C88">
          <w:rPr>
            <w:bCs/>
            <w:noProof/>
            <w:sz w:val="20"/>
          </w:rPr>
          <w:t>output</w:t>
        </w:r>
      </w:ins>
      <w:ins w:id="437" w:author="Gary Sullivan" w:date="2018-06-22T15:35:00Z">
        <w:r w:rsidR="00BA3168">
          <w:rPr>
            <w:bCs/>
            <w:noProof/>
            <w:sz w:val="20"/>
          </w:rPr>
          <w:t xml:space="preserve"> order </w:t>
        </w:r>
      </w:ins>
      <w:r w:rsidRPr="008669F9">
        <w:rPr>
          <w:bCs/>
          <w:noProof/>
          <w:sz w:val="20"/>
        </w:rPr>
        <w:t xml:space="preserve">within the </w:t>
      </w:r>
      <w:del w:id="438" w:author="Gary Sullivan" w:date="2018-06-22T15:35:00Z">
        <w:r w:rsidRPr="008669F9" w:rsidDel="00BA3168">
          <w:rPr>
            <w:bCs/>
            <w:noProof/>
            <w:sz w:val="20"/>
          </w:rPr>
          <w:delText>persistance scope</w:delText>
        </w:r>
      </w:del>
      <w:ins w:id="439" w:author="Gary Sullivan" w:date="2018-06-22T15:35:00Z">
        <w:r w:rsidR="00BA3168">
          <w:rPr>
            <w:bCs/>
            <w:noProof/>
            <w:sz w:val="20"/>
          </w:rPr>
          <w:t>CLVS</w:t>
        </w:r>
      </w:ins>
      <w:r w:rsidRPr="008669F9">
        <w:rPr>
          <w:bCs/>
          <w:noProof/>
          <w:sz w:val="20"/>
        </w:rPr>
        <w:t>, its value is undefined.</w:t>
      </w:r>
      <w:r w:rsidR="00C90E98">
        <w:rPr>
          <w:bCs/>
          <w:noProof/>
          <w:sz w:val="20"/>
        </w:rPr>
        <w:t xml:space="preserve"> </w:t>
      </w:r>
      <w:del w:id="440" w:author="Jill Boyce" w:date="2018-12-18T17:18:00Z">
        <w:r w:rsidR="00C90E98" w:rsidRPr="009016A6" w:rsidDel="00857466">
          <w:rPr>
            <w:bCs/>
            <w:noProof/>
            <w:sz w:val="20"/>
            <w:highlight w:val="yellow"/>
          </w:rPr>
          <w:delText>[Ed.</w:delText>
        </w:r>
        <w:r w:rsidR="00C90E98" w:rsidDel="00857466">
          <w:rPr>
            <w:bCs/>
            <w:noProof/>
            <w:sz w:val="20"/>
            <w:highlight w:val="yellow"/>
          </w:rPr>
          <w:delText> </w:delText>
        </w:r>
        <w:r w:rsidR="00C90E98" w:rsidRPr="009016A6" w:rsidDel="00857466">
          <w:rPr>
            <w:bCs/>
            <w:noProof/>
            <w:sz w:val="20"/>
            <w:highlight w:val="yellow"/>
          </w:rPr>
          <w:delText>(GJS):</w:delText>
        </w:r>
      </w:del>
      <w:ins w:id="441" w:author="Gary Sullivan" w:date="2018-06-22T15:10:00Z">
        <w:del w:id="442" w:author="Jill Boyce" w:date="2018-12-18T17:18:00Z">
          <w:r w:rsidR="00BA3168" w:rsidDel="00857466">
            <w:rPr>
              <w:bCs/>
              <w:noProof/>
              <w:sz w:val="20"/>
              <w:highlight w:val="yellow"/>
            </w:rPr>
            <w:delText> </w:delText>
          </w:r>
        </w:del>
      </w:ins>
      <w:del w:id="443" w:author="Jill Boyce" w:date="2018-12-18T17:18:00Z">
        <w:r w:rsidR="00C90E98" w:rsidRPr="009016A6" w:rsidDel="00857466">
          <w:rPr>
            <w:bCs/>
            <w:noProof/>
            <w:sz w:val="20"/>
            <w:highlight w:val="yellow"/>
          </w:rPr>
          <w:delText xml:space="preserve"> If this is an index, why is it called an “idc” instead of an “idx”?</w:delText>
        </w:r>
      </w:del>
      <w:ins w:id="444" w:author="Gary Sullivan" w:date="2018-06-22T15:39:00Z">
        <w:del w:id="445" w:author="Jill Boyce" w:date="2018-12-18T17:18:00Z">
          <w:r w:rsidR="00BA3168" w:rsidDel="00857466">
            <w:rPr>
              <w:bCs/>
              <w:noProof/>
              <w:sz w:val="20"/>
              <w:highlight w:val="yellow"/>
            </w:rPr>
            <w:delText xml:space="preserve"> The string “idc” is an abbreviation of “indicator”, and the string “idx” is an abbreviation of “index”.</w:delText>
          </w:r>
        </w:del>
      </w:ins>
      <w:del w:id="446" w:author="Jill Boyce" w:date="2018-12-18T17:18:00Z">
        <w:r w:rsidR="00C90E98" w:rsidRPr="009016A6" w:rsidDel="00857466">
          <w:rPr>
            <w:bCs/>
            <w:noProof/>
            <w:sz w:val="20"/>
            <w:highlight w:val="yellow"/>
          </w:rPr>
          <w:delText>]</w:delText>
        </w:r>
      </w:del>
    </w:p>
    <w:p w14:paraId="25441A1F" w14:textId="6C6D007F" w:rsidR="00203076" w:rsidRPr="008669F9" w:rsidRDefault="00582557" w:rsidP="009016A6">
      <w:pPr>
        <w:jc w:val="both"/>
        <w:rPr>
          <w:noProof/>
          <w:sz w:val="20"/>
        </w:rPr>
      </w:pPr>
      <w:r w:rsidRPr="008669F9">
        <w:rPr>
          <w:b/>
          <w:bCs/>
          <w:noProof/>
          <w:sz w:val="20"/>
        </w:rPr>
        <w:t>ar_partial</w:t>
      </w:r>
      <w:r w:rsidR="003C0426">
        <w:rPr>
          <w:b/>
          <w:bCs/>
          <w:noProof/>
          <w:sz w:val="20"/>
        </w:rPr>
        <w:t>_object</w:t>
      </w:r>
      <w:r w:rsidR="00203076" w:rsidRPr="008669F9">
        <w:rPr>
          <w:b/>
          <w:bCs/>
          <w:noProof/>
          <w:sz w:val="20"/>
        </w:rPr>
        <w:t>_flag</w:t>
      </w:r>
      <w:r w:rsidR="00203076" w:rsidRPr="008669F9">
        <w:rPr>
          <w:noProof/>
          <w:sz w:val="20"/>
        </w:rPr>
        <w:t>[</w:t>
      </w:r>
      <w:r w:rsidR="00203076" w:rsidRPr="008669F9">
        <w:rPr>
          <w:bCs/>
          <w:sz w:val="20"/>
        </w:rPr>
        <w:t> </w:t>
      </w:r>
      <w:proofErr w:type="spellStart"/>
      <w:r w:rsidR="00203076" w:rsidRPr="008669F9">
        <w:rPr>
          <w:bCs/>
          <w:noProof/>
          <w:sz w:val="20"/>
        </w:rPr>
        <w:t>ar</w:t>
      </w:r>
      <w:r w:rsidR="003C0426">
        <w:rPr>
          <w:bCs/>
          <w:noProof/>
          <w:sz w:val="20"/>
        </w:rPr>
        <w:t>_object</w:t>
      </w:r>
      <w:r w:rsidR="00203076" w:rsidRPr="008669F9">
        <w:rPr>
          <w:bCs/>
          <w:noProof/>
          <w:sz w:val="20"/>
        </w:rPr>
        <w:t>_idx</w:t>
      </w:r>
      <w:proofErr w:type="spellEnd"/>
      <w:r w:rsidR="00203076" w:rsidRPr="008669F9">
        <w:rPr>
          <w:bCs/>
          <w:noProof/>
          <w:sz w:val="20"/>
        </w:rPr>
        <w:t>[</w:t>
      </w:r>
      <w:r w:rsidR="00203076" w:rsidRPr="008669F9">
        <w:rPr>
          <w:bCs/>
          <w:sz w:val="20"/>
        </w:rPr>
        <w:t> </w:t>
      </w:r>
      <w:r w:rsidR="00203076" w:rsidRPr="008669F9">
        <w:rPr>
          <w:bCs/>
          <w:noProof/>
          <w:sz w:val="20"/>
        </w:rPr>
        <w:t>i</w:t>
      </w:r>
      <w:r w:rsidR="00203076" w:rsidRPr="008669F9">
        <w:rPr>
          <w:bCs/>
          <w:sz w:val="20"/>
        </w:rPr>
        <w:t> </w:t>
      </w:r>
      <w:r w:rsidR="00203076" w:rsidRPr="008669F9">
        <w:rPr>
          <w:bCs/>
          <w:noProof/>
          <w:sz w:val="20"/>
        </w:rPr>
        <w:t>]</w:t>
      </w:r>
      <w:r w:rsidR="00203076" w:rsidRPr="008669F9">
        <w:rPr>
          <w:bCs/>
          <w:sz w:val="20"/>
        </w:rPr>
        <w:t> </w:t>
      </w:r>
      <w:r w:rsidR="00203076" w:rsidRPr="008669F9">
        <w:rPr>
          <w:bCs/>
          <w:noProof/>
          <w:sz w:val="20"/>
        </w:rPr>
        <w:t>]</w:t>
      </w:r>
      <w:r w:rsidR="00203076" w:rsidRPr="008669F9">
        <w:rPr>
          <w:bCs/>
          <w:sz w:val="20"/>
        </w:rPr>
        <w:t xml:space="preserve"> </w:t>
      </w:r>
      <w:r w:rsidR="00203076" w:rsidRPr="008669F9">
        <w:rPr>
          <w:noProof/>
          <w:sz w:val="20"/>
        </w:rPr>
        <w:t xml:space="preserve">equal to 1 indicates that </w:t>
      </w:r>
      <w:r w:rsidR="008713CE">
        <w:rPr>
          <w:noProof/>
          <w:sz w:val="20"/>
        </w:rPr>
        <w:t xml:space="preserve">the </w:t>
      </w:r>
      <w:r w:rsidR="00203076" w:rsidRPr="008669F9">
        <w:rPr>
          <w:noProof/>
          <w:sz w:val="20"/>
        </w:rPr>
        <w:t>ar</w:t>
      </w:r>
      <w:r w:rsidR="003C0426">
        <w:rPr>
          <w:noProof/>
          <w:sz w:val="20"/>
        </w:rPr>
        <w:t>_</w:t>
      </w:r>
      <w:del w:id="447" w:author="Gary Sullivan" w:date="2018-12-19T18:22:00Z">
        <w:r w:rsidR="003C0426" w:rsidDel="00D9535D">
          <w:rPr>
            <w:noProof/>
            <w:sz w:val="20"/>
          </w:rPr>
          <w:delText>object</w:delText>
        </w:r>
        <w:r w:rsidR="00203076" w:rsidRPr="008669F9" w:rsidDel="00D9535D">
          <w:rPr>
            <w:noProof/>
            <w:sz w:val="20"/>
          </w:rPr>
          <w:delText>_</w:delText>
        </w:r>
      </w:del>
      <w:ins w:id="448" w:author="Gary Sullivan" w:date="2018-12-19T18:22:00Z">
        <w:r w:rsidR="00D9535D">
          <w:rPr>
            <w:noProof/>
            <w:sz w:val="20"/>
          </w:rPr>
          <w:t>bounding_box_</w:t>
        </w:r>
      </w:ins>
      <w:r w:rsidR="00203076" w:rsidRPr="008669F9">
        <w:rPr>
          <w:noProof/>
          <w:sz w:val="20"/>
        </w:rPr>
        <w:t>top</w:t>
      </w:r>
      <w:r w:rsidR="008713CE" w:rsidRPr="008669F9">
        <w:rPr>
          <w:noProof/>
          <w:sz w:val="20"/>
        </w:rPr>
        <w:t>[</w:t>
      </w:r>
      <w:r w:rsidR="008713CE" w:rsidRPr="008669F9">
        <w:rPr>
          <w:bCs/>
          <w:sz w:val="20"/>
        </w:rPr>
        <w:t> </w:t>
      </w:r>
      <w:proofErr w:type="spellStart"/>
      <w:r w:rsidR="008713CE" w:rsidRPr="008669F9">
        <w:rPr>
          <w:bCs/>
          <w:noProof/>
          <w:sz w:val="20"/>
        </w:rPr>
        <w:t>ar</w:t>
      </w:r>
      <w:r w:rsidR="003C0426">
        <w:rPr>
          <w:bCs/>
          <w:noProof/>
          <w:sz w:val="20"/>
        </w:rPr>
        <w:t>_object</w:t>
      </w:r>
      <w:r w:rsidR="008713CE" w:rsidRPr="008669F9">
        <w:rPr>
          <w:bCs/>
          <w:noProof/>
          <w:sz w:val="20"/>
        </w:rPr>
        <w:t>_idx</w:t>
      </w:r>
      <w:proofErr w:type="spellEnd"/>
      <w:r w:rsidR="008713CE" w:rsidRPr="008669F9">
        <w:rPr>
          <w:bCs/>
          <w:noProof/>
          <w:sz w:val="20"/>
        </w:rPr>
        <w:t>[</w:t>
      </w:r>
      <w:r w:rsidR="008713CE" w:rsidRPr="008669F9">
        <w:rPr>
          <w:bCs/>
          <w:sz w:val="20"/>
        </w:rPr>
        <w:t> </w:t>
      </w:r>
      <w:r w:rsidR="008713CE" w:rsidRPr="008669F9">
        <w:rPr>
          <w:bCs/>
          <w:noProof/>
          <w:sz w:val="20"/>
        </w:rPr>
        <w:t>i</w:t>
      </w:r>
      <w:r w:rsidR="008713CE" w:rsidRPr="008669F9">
        <w:rPr>
          <w:bCs/>
          <w:sz w:val="20"/>
        </w:rPr>
        <w:t> </w:t>
      </w:r>
      <w:r w:rsidR="008713CE" w:rsidRPr="008669F9">
        <w:rPr>
          <w:bCs/>
          <w:noProof/>
          <w:sz w:val="20"/>
        </w:rPr>
        <w:t>]</w:t>
      </w:r>
      <w:r w:rsidR="008713CE" w:rsidRPr="008669F9">
        <w:rPr>
          <w:bCs/>
          <w:sz w:val="20"/>
        </w:rPr>
        <w:t> </w:t>
      </w:r>
      <w:r w:rsidR="008713CE" w:rsidRPr="008669F9">
        <w:rPr>
          <w:bCs/>
          <w:noProof/>
          <w:sz w:val="20"/>
        </w:rPr>
        <w:t>]</w:t>
      </w:r>
      <w:r w:rsidR="00203076" w:rsidRPr="008669F9">
        <w:rPr>
          <w:noProof/>
          <w:sz w:val="20"/>
        </w:rPr>
        <w:t>, ar</w:t>
      </w:r>
      <w:r w:rsidR="003C0426">
        <w:rPr>
          <w:noProof/>
          <w:sz w:val="20"/>
        </w:rPr>
        <w:t>_</w:t>
      </w:r>
      <w:del w:id="449" w:author="Gary Sullivan" w:date="2018-12-19T18:22:00Z">
        <w:r w:rsidR="003C0426" w:rsidDel="00D9535D">
          <w:rPr>
            <w:noProof/>
            <w:sz w:val="20"/>
          </w:rPr>
          <w:delText>object</w:delText>
        </w:r>
        <w:r w:rsidR="00203076" w:rsidRPr="008669F9" w:rsidDel="00D9535D">
          <w:rPr>
            <w:noProof/>
            <w:sz w:val="20"/>
          </w:rPr>
          <w:delText>_</w:delText>
        </w:r>
      </w:del>
      <w:ins w:id="450" w:author="Gary Sullivan" w:date="2018-12-19T18:22:00Z">
        <w:r w:rsidR="00D9535D">
          <w:rPr>
            <w:noProof/>
            <w:sz w:val="20"/>
          </w:rPr>
          <w:t>bounding_box_</w:t>
        </w:r>
      </w:ins>
      <w:r w:rsidR="00203076" w:rsidRPr="008669F9">
        <w:rPr>
          <w:noProof/>
          <w:sz w:val="20"/>
        </w:rPr>
        <w:t>left</w:t>
      </w:r>
      <w:r w:rsidR="008713CE" w:rsidRPr="008669F9">
        <w:rPr>
          <w:noProof/>
          <w:sz w:val="20"/>
        </w:rPr>
        <w:t>[</w:t>
      </w:r>
      <w:r w:rsidR="008713CE" w:rsidRPr="008669F9">
        <w:rPr>
          <w:bCs/>
          <w:sz w:val="20"/>
        </w:rPr>
        <w:t> </w:t>
      </w:r>
      <w:proofErr w:type="spellStart"/>
      <w:r w:rsidR="008713CE" w:rsidRPr="008669F9">
        <w:rPr>
          <w:bCs/>
          <w:noProof/>
          <w:sz w:val="20"/>
        </w:rPr>
        <w:t>ar</w:t>
      </w:r>
      <w:r w:rsidR="003C0426">
        <w:rPr>
          <w:bCs/>
          <w:noProof/>
          <w:sz w:val="20"/>
        </w:rPr>
        <w:t>_object</w:t>
      </w:r>
      <w:r w:rsidR="008713CE" w:rsidRPr="008669F9">
        <w:rPr>
          <w:bCs/>
          <w:noProof/>
          <w:sz w:val="20"/>
        </w:rPr>
        <w:t>_idx</w:t>
      </w:r>
      <w:proofErr w:type="spellEnd"/>
      <w:r w:rsidR="008713CE" w:rsidRPr="008669F9">
        <w:rPr>
          <w:bCs/>
          <w:noProof/>
          <w:sz w:val="20"/>
        </w:rPr>
        <w:t>[</w:t>
      </w:r>
      <w:r w:rsidR="008713CE" w:rsidRPr="008669F9">
        <w:rPr>
          <w:bCs/>
          <w:sz w:val="20"/>
        </w:rPr>
        <w:t> </w:t>
      </w:r>
      <w:r w:rsidR="008713CE" w:rsidRPr="008669F9">
        <w:rPr>
          <w:bCs/>
          <w:noProof/>
          <w:sz w:val="20"/>
        </w:rPr>
        <w:t>i</w:t>
      </w:r>
      <w:r w:rsidR="008713CE" w:rsidRPr="008669F9">
        <w:rPr>
          <w:bCs/>
          <w:sz w:val="20"/>
        </w:rPr>
        <w:t> </w:t>
      </w:r>
      <w:r w:rsidR="008713CE" w:rsidRPr="008669F9">
        <w:rPr>
          <w:bCs/>
          <w:noProof/>
          <w:sz w:val="20"/>
        </w:rPr>
        <w:t>]</w:t>
      </w:r>
      <w:r w:rsidR="008713CE" w:rsidRPr="008669F9">
        <w:rPr>
          <w:bCs/>
          <w:sz w:val="20"/>
        </w:rPr>
        <w:t> </w:t>
      </w:r>
      <w:r w:rsidR="008713CE" w:rsidRPr="008669F9">
        <w:rPr>
          <w:bCs/>
          <w:noProof/>
          <w:sz w:val="20"/>
        </w:rPr>
        <w:t>]</w:t>
      </w:r>
      <w:r w:rsidR="00203076" w:rsidRPr="008669F9">
        <w:rPr>
          <w:noProof/>
          <w:sz w:val="20"/>
        </w:rPr>
        <w:t xml:space="preserve">, </w:t>
      </w:r>
      <w:r w:rsidRPr="008669F9">
        <w:rPr>
          <w:bCs/>
          <w:noProof/>
          <w:sz w:val="20"/>
        </w:rPr>
        <w:t>ar</w:t>
      </w:r>
      <w:r w:rsidR="003C0426">
        <w:rPr>
          <w:bCs/>
          <w:noProof/>
          <w:sz w:val="20"/>
        </w:rPr>
        <w:t>_</w:t>
      </w:r>
      <w:del w:id="451" w:author="Gary Sullivan" w:date="2018-12-19T18:22:00Z">
        <w:r w:rsidR="003C0426" w:rsidDel="00D9535D">
          <w:rPr>
            <w:bCs/>
            <w:noProof/>
            <w:sz w:val="20"/>
          </w:rPr>
          <w:delText>object</w:delText>
        </w:r>
        <w:r w:rsidRPr="008669F9" w:rsidDel="00D9535D">
          <w:rPr>
            <w:bCs/>
            <w:noProof/>
            <w:sz w:val="20"/>
          </w:rPr>
          <w:delText>_</w:delText>
        </w:r>
      </w:del>
      <w:ins w:id="452" w:author="Gary Sullivan" w:date="2018-12-19T18:22:00Z">
        <w:r w:rsidR="00D9535D">
          <w:rPr>
            <w:bCs/>
            <w:noProof/>
            <w:sz w:val="20"/>
          </w:rPr>
          <w:t>bounding_box_</w:t>
        </w:r>
      </w:ins>
      <w:r w:rsidRPr="008669F9">
        <w:rPr>
          <w:bCs/>
          <w:noProof/>
          <w:sz w:val="20"/>
        </w:rPr>
        <w:t>width</w:t>
      </w:r>
      <w:r w:rsidR="008713CE" w:rsidRPr="008669F9">
        <w:rPr>
          <w:noProof/>
          <w:sz w:val="20"/>
        </w:rPr>
        <w:t>[</w:t>
      </w:r>
      <w:r w:rsidR="008713CE" w:rsidRPr="008669F9">
        <w:rPr>
          <w:bCs/>
          <w:sz w:val="20"/>
        </w:rPr>
        <w:t> </w:t>
      </w:r>
      <w:proofErr w:type="spellStart"/>
      <w:r w:rsidR="008713CE" w:rsidRPr="008669F9">
        <w:rPr>
          <w:bCs/>
          <w:noProof/>
          <w:sz w:val="20"/>
        </w:rPr>
        <w:t>ar</w:t>
      </w:r>
      <w:r w:rsidR="003C0426">
        <w:rPr>
          <w:bCs/>
          <w:noProof/>
          <w:sz w:val="20"/>
        </w:rPr>
        <w:t>_object</w:t>
      </w:r>
      <w:r w:rsidR="008713CE" w:rsidRPr="008669F9">
        <w:rPr>
          <w:bCs/>
          <w:noProof/>
          <w:sz w:val="20"/>
        </w:rPr>
        <w:t>_idx</w:t>
      </w:r>
      <w:proofErr w:type="spellEnd"/>
      <w:r w:rsidR="008713CE" w:rsidRPr="008669F9">
        <w:rPr>
          <w:bCs/>
          <w:noProof/>
          <w:sz w:val="20"/>
        </w:rPr>
        <w:t>[</w:t>
      </w:r>
      <w:r w:rsidR="008713CE" w:rsidRPr="008669F9">
        <w:rPr>
          <w:bCs/>
          <w:sz w:val="20"/>
        </w:rPr>
        <w:t> </w:t>
      </w:r>
      <w:r w:rsidR="008713CE" w:rsidRPr="008669F9">
        <w:rPr>
          <w:bCs/>
          <w:noProof/>
          <w:sz w:val="20"/>
        </w:rPr>
        <w:t>i</w:t>
      </w:r>
      <w:r w:rsidR="008713CE" w:rsidRPr="008669F9">
        <w:rPr>
          <w:bCs/>
          <w:sz w:val="20"/>
        </w:rPr>
        <w:t> </w:t>
      </w:r>
      <w:r w:rsidR="008713CE" w:rsidRPr="008669F9">
        <w:rPr>
          <w:bCs/>
          <w:noProof/>
          <w:sz w:val="20"/>
        </w:rPr>
        <w:t>]</w:t>
      </w:r>
      <w:r w:rsidR="008713CE" w:rsidRPr="008669F9">
        <w:rPr>
          <w:bCs/>
          <w:sz w:val="20"/>
        </w:rPr>
        <w:t> </w:t>
      </w:r>
      <w:r w:rsidR="008713CE" w:rsidRPr="008669F9">
        <w:rPr>
          <w:bCs/>
          <w:noProof/>
          <w:sz w:val="20"/>
        </w:rPr>
        <w:t>]</w:t>
      </w:r>
      <w:r w:rsidRPr="008669F9">
        <w:rPr>
          <w:bCs/>
          <w:noProof/>
          <w:sz w:val="20"/>
        </w:rPr>
        <w:t xml:space="preserve"> </w:t>
      </w:r>
      <w:r w:rsidR="00203076" w:rsidRPr="008669F9">
        <w:rPr>
          <w:bCs/>
          <w:noProof/>
          <w:sz w:val="20"/>
        </w:rPr>
        <w:t>and ar</w:t>
      </w:r>
      <w:r w:rsidR="003C0426">
        <w:rPr>
          <w:bCs/>
          <w:noProof/>
          <w:sz w:val="20"/>
        </w:rPr>
        <w:t>_</w:t>
      </w:r>
      <w:del w:id="453" w:author="Gary Sullivan" w:date="2018-12-19T18:22:00Z">
        <w:r w:rsidR="003C0426" w:rsidDel="00D9535D">
          <w:rPr>
            <w:bCs/>
            <w:noProof/>
            <w:sz w:val="20"/>
          </w:rPr>
          <w:delText>object</w:delText>
        </w:r>
        <w:r w:rsidR="00203076" w:rsidRPr="008669F9" w:rsidDel="00D9535D">
          <w:rPr>
            <w:bCs/>
            <w:noProof/>
            <w:sz w:val="20"/>
          </w:rPr>
          <w:delText>_</w:delText>
        </w:r>
      </w:del>
      <w:ins w:id="454" w:author="Gary Sullivan" w:date="2018-12-19T18:22:00Z">
        <w:r w:rsidR="00D9535D">
          <w:rPr>
            <w:bCs/>
            <w:noProof/>
            <w:sz w:val="20"/>
          </w:rPr>
          <w:t>bounding_box_</w:t>
        </w:r>
      </w:ins>
      <w:r w:rsidR="00203076" w:rsidRPr="008669F9">
        <w:rPr>
          <w:bCs/>
          <w:noProof/>
          <w:sz w:val="20"/>
        </w:rPr>
        <w:t>height</w:t>
      </w:r>
      <w:r w:rsidR="00203076" w:rsidRPr="008669F9">
        <w:rPr>
          <w:noProof/>
          <w:sz w:val="20"/>
        </w:rPr>
        <w:t>[</w:t>
      </w:r>
      <w:r w:rsidR="00203076" w:rsidRPr="008669F9">
        <w:rPr>
          <w:bCs/>
          <w:sz w:val="20"/>
        </w:rPr>
        <w:t> </w:t>
      </w:r>
      <w:proofErr w:type="spellStart"/>
      <w:r w:rsidR="00203076" w:rsidRPr="008669F9">
        <w:rPr>
          <w:bCs/>
          <w:noProof/>
          <w:sz w:val="20"/>
        </w:rPr>
        <w:t>ar</w:t>
      </w:r>
      <w:r w:rsidR="003C0426">
        <w:rPr>
          <w:bCs/>
          <w:noProof/>
          <w:sz w:val="20"/>
        </w:rPr>
        <w:t>_object</w:t>
      </w:r>
      <w:r w:rsidR="00203076" w:rsidRPr="008669F9">
        <w:rPr>
          <w:bCs/>
          <w:noProof/>
          <w:sz w:val="20"/>
        </w:rPr>
        <w:t>_idx</w:t>
      </w:r>
      <w:proofErr w:type="spellEnd"/>
      <w:r w:rsidR="00203076" w:rsidRPr="008669F9">
        <w:rPr>
          <w:bCs/>
          <w:noProof/>
          <w:sz w:val="20"/>
        </w:rPr>
        <w:t>[</w:t>
      </w:r>
      <w:r w:rsidR="00203076" w:rsidRPr="008669F9">
        <w:rPr>
          <w:bCs/>
          <w:sz w:val="20"/>
        </w:rPr>
        <w:t> </w:t>
      </w:r>
      <w:r w:rsidR="00203076" w:rsidRPr="008669F9">
        <w:rPr>
          <w:bCs/>
          <w:noProof/>
          <w:sz w:val="20"/>
        </w:rPr>
        <w:t>i</w:t>
      </w:r>
      <w:r w:rsidR="00203076" w:rsidRPr="008669F9">
        <w:rPr>
          <w:bCs/>
          <w:sz w:val="20"/>
        </w:rPr>
        <w:t> </w:t>
      </w:r>
      <w:r w:rsidR="00203076" w:rsidRPr="008669F9">
        <w:rPr>
          <w:bCs/>
          <w:noProof/>
          <w:sz w:val="20"/>
        </w:rPr>
        <w:t>]</w:t>
      </w:r>
      <w:r w:rsidR="00203076" w:rsidRPr="008669F9">
        <w:rPr>
          <w:bCs/>
          <w:sz w:val="20"/>
        </w:rPr>
        <w:t> </w:t>
      </w:r>
      <w:r w:rsidR="00203076" w:rsidRPr="008669F9">
        <w:rPr>
          <w:bCs/>
          <w:noProof/>
          <w:sz w:val="20"/>
        </w:rPr>
        <w:t xml:space="preserve">] syntax elements represent the size and location of an object that is only partially visible within the </w:t>
      </w:r>
      <w:ins w:id="455" w:author="Gary Sullivan" w:date="2018-06-22T15:26:00Z">
        <w:r w:rsidR="00BA3168">
          <w:rPr>
            <w:bCs/>
            <w:noProof/>
            <w:sz w:val="20"/>
          </w:rPr>
          <w:t>cropped de</w:t>
        </w:r>
      </w:ins>
      <w:r w:rsidR="00203076" w:rsidRPr="008669F9">
        <w:rPr>
          <w:bCs/>
          <w:noProof/>
          <w:sz w:val="20"/>
        </w:rPr>
        <w:t xml:space="preserve">coded picture. </w:t>
      </w:r>
      <w:r w:rsidR="00203076" w:rsidRPr="008669F9">
        <w:rPr>
          <w:noProof/>
          <w:sz w:val="20"/>
        </w:rPr>
        <w:t>ar_part</w:t>
      </w:r>
      <w:r w:rsidRPr="008669F9">
        <w:rPr>
          <w:noProof/>
          <w:sz w:val="20"/>
        </w:rPr>
        <w:t>ial</w:t>
      </w:r>
      <w:r w:rsidR="003C0426">
        <w:rPr>
          <w:noProof/>
          <w:sz w:val="20"/>
        </w:rPr>
        <w:t>_object</w:t>
      </w:r>
      <w:r w:rsidR="00203076" w:rsidRPr="008669F9">
        <w:rPr>
          <w:noProof/>
          <w:sz w:val="20"/>
        </w:rPr>
        <w:t>_flag[</w:t>
      </w:r>
      <w:r w:rsidR="00D35CB0" w:rsidRPr="008669F9">
        <w:rPr>
          <w:noProof/>
          <w:sz w:val="20"/>
        </w:rPr>
        <w:t> </w:t>
      </w:r>
      <w:r w:rsidRPr="008669F9">
        <w:rPr>
          <w:noProof/>
          <w:sz w:val="20"/>
        </w:rPr>
        <w:t>ar</w:t>
      </w:r>
      <w:r w:rsidR="003C0426">
        <w:rPr>
          <w:noProof/>
          <w:sz w:val="20"/>
        </w:rPr>
        <w:t>_object</w:t>
      </w:r>
      <w:r w:rsidR="00203076" w:rsidRPr="008669F9">
        <w:rPr>
          <w:noProof/>
          <w:sz w:val="20"/>
        </w:rPr>
        <w:t>_idx[</w:t>
      </w:r>
      <w:r w:rsidR="00D35CB0" w:rsidRPr="008669F9">
        <w:rPr>
          <w:noProof/>
          <w:sz w:val="20"/>
        </w:rPr>
        <w:t> i </w:t>
      </w:r>
      <w:r w:rsidR="00203076" w:rsidRPr="008669F9">
        <w:rPr>
          <w:noProof/>
          <w:sz w:val="20"/>
        </w:rPr>
        <w:t>]</w:t>
      </w:r>
      <w:r w:rsidR="00D35CB0" w:rsidRPr="008669F9">
        <w:rPr>
          <w:noProof/>
          <w:sz w:val="20"/>
        </w:rPr>
        <w:t> </w:t>
      </w:r>
      <w:r w:rsidR="00203076" w:rsidRPr="008669F9">
        <w:rPr>
          <w:noProof/>
          <w:sz w:val="20"/>
        </w:rPr>
        <w:t xml:space="preserve">] equal to 0 indicates that </w:t>
      </w:r>
      <w:r w:rsidR="008713CE">
        <w:rPr>
          <w:noProof/>
          <w:sz w:val="20"/>
        </w:rPr>
        <w:t xml:space="preserve">the </w:t>
      </w:r>
      <w:r w:rsidRPr="008669F9">
        <w:rPr>
          <w:noProof/>
          <w:sz w:val="20"/>
        </w:rPr>
        <w:t>ar</w:t>
      </w:r>
      <w:r w:rsidR="003C0426">
        <w:rPr>
          <w:noProof/>
          <w:sz w:val="20"/>
        </w:rPr>
        <w:t>_</w:t>
      </w:r>
      <w:del w:id="456" w:author="Gary Sullivan" w:date="2018-12-19T18:23:00Z">
        <w:r w:rsidR="003C0426" w:rsidDel="00D9535D">
          <w:rPr>
            <w:noProof/>
            <w:sz w:val="20"/>
          </w:rPr>
          <w:delText>object</w:delText>
        </w:r>
        <w:r w:rsidR="00203076" w:rsidRPr="008669F9" w:rsidDel="00D9535D">
          <w:rPr>
            <w:noProof/>
            <w:sz w:val="20"/>
          </w:rPr>
          <w:delText>_</w:delText>
        </w:r>
      </w:del>
      <w:ins w:id="457" w:author="Gary Sullivan" w:date="2018-12-19T18:23:00Z">
        <w:r w:rsidR="00D9535D">
          <w:rPr>
            <w:noProof/>
            <w:sz w:val="20"/>
          </w:rPr>
          <w:t>bounding_box_</w:t>
        </w:r>
      </w:ins>
      <w:r w:rsidR="00203076" w:rsidRPr="008669F9">
        <w:rPr>
          <w:noProof/>
          <w:sz w:val="20"/>
        </w:rPr>
        <w:t>top</w:t>
      </w:r>
      <w:r w:rsidR="008713CE" w:rsidRPr="008669F9">
        <w:rPr>
          <w:noProof/>
          <w:sz w:val="20"/>
        </w:rPr>
        <w:t>[</w:t>
      </w:r>
      <w:r w:rsidR="008713CE" w:rsidRPr="008669F9">
        <w:rPr>
          <w:bCs/>
          <w:sz w:val="20"/>
        </w:rPr>
        <w:t> </w:t>
      </w:r>
      <w:proofErr w:type="spellStart"/>
      <w:r w:rsidR="008713CE" w:rsidRPr="008669F9">
        <w:rPr>
          <w:bCs/>
          <w:noProof/>
          <w:sz w:val="20"/>
        </w:rPr>
        <w:t>ar</w:t>
      </w:r>
      <w:r w:rsidR="003C0426">
        <w:rPr>
          <w:bCs/>
          <w:noProof/>
          <w:sz w:val="20"/>
        </w:rPr>
        <w:t>_object</w:t>
      </w:r>
      <w:r w:rsidR="008713CE" w:rsidRPr="008669F9">
        <w:rPr>
          <w:bCs/>
          <w:noProof/>
          <w:sz w:val="20"/>
        </w:rPr>
        <w:t>_idx</w:t>
      </w:r>
      <w:proofErr w:type="spellEnd"/>
      <w:r w:rsidR="008713CE" w:rsidRPr="008669F9">
        <w:rPr>
          <w:bCs/>
          <w:noProof/>
          <w:sz w:val="20"/>
        </w:rPr>
        <w:t>[</w:t>
      </w:r>
      <w:r w:rsidR="008713CE" w:rsidRPr="008669F9">
        <w:rPr>
          <w:bCs/>
          <w:sz w:val="20"/>
        </w:rPr>
        <w:t> </w:t>
      </w:r>
      <w:r w:rsidR="008713CE" w:rsidRPr="008669F9">
        <w:rPr>
          <w:bCs/>
          <w:noProof/>
          <w:sz w:val="20"/>
        </w:rPr>
        <w:t>i</w:t>
      </w:r>
      <w:r w:rsidR="008713CE" w:rsidRPr="008669F9">
        <w:rPr>
          <w:bCs/>
          <w:sz w:val="20"/>
        </w:rPr>
        <w:t> </w:t>
      </w:r>
      <w:r w:rsidR="008713CE" w:rsidRPr="008669F9">
        <w:rPr>
          <w:bCs/>
          <w:noProof/>
          <w:sz w:val="20"/>
        </w:rPr>
        <w:t>]</w:t>
      </w:r>
      <w:r w:rsidR="008713CE" w:rsidRPr="008669F9">
        <w:rPr>
          <w:bCs/>
          <w:sz w:val="20"/>
        </w:rPr>
        <w:t> </w:t>
      </w:r>
      <w:r w:rsidR="008713CE" w:rsidRPr="008669F9">
        <w:rPr>
          <w:bCs/>
          <w:noProof/>
          <w:sz w:val="20"/>
        </w:rPr>
        <w:t>]</w:t>
      </w:r>
      <w:r w:rsidR="00203076" w:rsidRPr="008669F9">
        <w:rPr>
          <w:noProof/>
          <w:sz w:val="20"/>
        </w:rPr>
        <w:t xml:space="preserve">, </w:t>
      </w:r>
      <w:r w:rsidRPr="008669F9">
        <w:rPr>
          <w:noProof/>
          <w:sz w:val="20"/>
        </w:rPr>
        <w:t>ar</w:t>
      </w:r>
      <w:r w:rsidR="003C0426">
        <w:rPr>
          <w:noProof/>
          <w:sz w:val="20"/>
        </w:rPr>
        <w:t>_</w:t>
      </w:r>
      <w:del w:id="458" w:author="Gary Sullivan" w:date="2018-12-19T18:23:00Z">
        <w:r w:rsidR="003C0426" w:rsidDel="00D9535D">
          <w:rPr>
            <w:noProof/>
            <w:sz w:val="20"/>
          </w:rPr>
          <w:delText>object</w:delText>
        </w:r>
        <w:r w:rsidR="00203076" w:rsidRPr="008669F9" w:rsidDel="00D9535D">
          <w:rPr>
            <w:noProof/>
            <w:sz w:val="20"/>
          </w:rPr>
          <w:delText>_</w:delText>
        </w:r>
      </w:del>
      <w:ins w:id="459" w:author="Gary Sullivan" w:date="2018-12-19T18:23:00Z">
        <w:r w:rsidR="00D9535D">
          <w:rPr>
            <w:noProof/>
            <w:sz w:val="20"/>
          </w:rPr>
          <w:t>bounding_box_</w:t>
        </w:r>
      </w:ins>
      <w:r w:rsidR="00203076" w:rsidRPr="008669F9">
        <w:rPr>
          <w:noProof/>
          <w:sz w:val="20"/>
        </w:rPr>
        <w:t>left</w:t>
      </w:r>
      <w:r w:rsidR="008713CE" w:rsidRPr="008669F9">
        <w:rPr>
          <w:noProof/>
          <w:sz w:val="20"/>
        </w:rPr>
        <w:t>[</w:t>
      </w:r>
      <w:r w:rsidR="008713CE" w:rsidRPr="008669F9">
        <w:rPr>
          <w:bCs/>
          <w:sz w:val="20"/>
        </w:rPr>
        <w:t> </w:t>
      </w:r>
      <w:proofErr w:type="spellStart"/>
      <w:r w:rsidR="008713CE" w:rsidRPr="008669F9">
        <w:rPr>
          <w:bCs/>
          <w:noProof/>
          <w:sz w:val="20"/>
        </w:rPr>
        <w:t>ar</w:t>
      </w:r>
      <w:r w:rsidR="003C0426">
        <w:rPr>
          <w:bCs/>
          <w:noProof/>
          <w:sz w:val="20"/>
        </w:rPr>
        <w:t>_object</w:t>
      </w:r>
      <w:r w:rsidR="008713CE" w:rsidRPr="008669F9">
        <w:rPr>
          <w:bCs/>
          <w:noProof/>
          <w:sz w:val="20"/>
        </w:rPr>
        <w:t>_idx</w:t>
      </w:r>
      <w:proofErr w:type="spellEnd"/>
      <w:r w:rsidR="008713CE" w:rsidRPr="008669F9">
        <w:rPr>
          <w:bCs/>
          <w:noProof/>
          <w:sz w:val="20"/>
        </w:rPr>
        <w:t>[</w:t>
      </w:r>
      <w:r w:rsidR="008713CE" w:rsidRPr="008669F9">
        <w:rPr>
          <w:bCs/>
          <w:sz w:val="20"/>
        </w:rPr>
        <w:t> </w:t>
      </w:r>
      <w:r w:rsidR="008713CE" w:rsidRPr="008669F9">
        <w:rPr>
          <w:bCs/>
          <w:noProof/>
          <w:sz w:val="20"/>
        </w:rPr>
        <w:t>i</w:t>
      </w:r>
      <w:r w:rsidR="008713CE" w:rsidRPr="008669F9">
        <w:rPr>
          <w:bCs/>
          <w:sz w:val="20"/>
        </w:rPr>
        <w:t> </w:t>
      </w:r>
      <w:r w:rsidR="008713CE" w:rsidRPr="008669F9">
        <w:rPr>
          <w:bCs/>
          <w:noProof/>
          <w:sz w:val="20"/>
        </w:rPr>
        <w:t>]</w:t>
      </w:r>
      <w:r w:rsidR="008713CE" w:rsidRPr="008669F9">
        <w:rPr>
          <w:bCs/>
          <w:sz w:val="20"/>
        </w:rPr>
        <w:t> </w:t>
      </w:r>
      <w:r w:rsidR="008713CE" w:rsidRPr="008669F9">
        <w:rPr>
          <w:bCs/>
          <w:noProof/>
          <w:sz w:val="20"/>
        </w:rPr>
        <w:t>]</w:t>
      </w:r>
      <w:r w:rsidR="00203076" w:rsidRPr="008669F9">
        <w:rPr>
          <w:noProof/>
          <w:sz w:val="20"/>
        </w:rPr>
        <w:t xml:space="preserve">, </w:t>
      </w:r>
      <w:r w:rsidRPr="008669F9">
        <w:rPr>
          <w:bCs/>
          <w:noProof/>
          <w:sz w:val="20"/>
        </w:rPr>
        <w:t>ar</w:t>
      </w:r>
      <w:r w:rsidR="003C0426">
        <w:rPr>
          <w:bCs/>
          <w:noProof/>
          <w:sz w:val="20"/>
        </w:rPr>
        <w:t>_</w:t>
      </w:r>
      <w:del w:id="460" w:author="Gary Sullivan" w:date="2018-12-19T18:23:00Z">
        <w:r w:rsidR="003C0426" w:rsidDel="00D9535D">
          <w:rPr>
            <w:bCs/>
            <w:noProof/>
            <w:sz w:val="20"/>
          </w:rPr>
          <w:delText>object</w:delText>
        </w:r>
        <w:r w:rsidRPr="008669F9" w:rsidDel="00D9535D">
          <w:rPr>
            <w:bCs/>
            <w:noProof/>
            <w:sz w:val="20"/>
          </w:rPr>
          <w:delText>_</w:delText>
        </w:r>
      </w:del>
      <w:ins w:id="461" w:author="Gary Sullivan" w:date="2018-12-19T18:23:00Z">
        <w:r w:rsidR="00D9535D">
          <w:rPr>
            <w:bCs/>
            <w:noProof/>
            <w:sz w:val="20"/>
          </w:rPr>
          <w:t>bounding_box_</w:t>
        </w:r>
      </w:ins>
      <w:r w:rsidRPr="008669F9">
        <w:rPr>
          <w:bCs/>
          <w:noProof/>
          <w:sz w:val="20"/>
        </w:rPr>
        <w:t>width</w:t>
      </w:r>
      <w:r w:rsidR="008713CE" w:rsidRPr="008669F9">
        <w:rPr>
          <w:noProof/>
          <w:sz w:val="20"/>
        </w:rPr>
        <w:t>[</w:t>
      </w:r>
      <w:r w:rsidR="008713CE" w:rsidRPr="008669F9">
        <w:rPr>
          <w:bCs/>
          <w:sz w:val="20"/>
        </w:rPr>
        <w:t> </w:t>
      </w:r>
      <w:proofErr w:type="spellStart"/>
      <w:r w:rsidR="008713CE" w:rsidRPr="008669F9">
        <w:rPr>
          <w:bCs/>
          <w:noProof/>
          <w:sz w:val="20"/>
        </w:rPr>
        <w:t>ar</w:t>
      </w:r>
      <w:r w:rsidR="003C0426">
        <w:rPr>
          <w:bCs/>
          <w:noProof/>
          <w:sz w:val="20"/>
        </w:rPr>
        <w:t>_object</w:t>
      </w:r>
      <w:r w:rsidR="008713CE" w:rsidRPr="008669F9">
        <w:rPr>
          <w:bCs/>
          <w:noProof/>
          <w:sz w:val="20"/>
        </w:rPr>
        <w:t>_idx</w:t>
      </w:r>
      <w:proofErr w:type="spellEnd"/>
      <w:r w:rsidR="008713CE" w:rsidRPr="008669F9">
        <w:rPr>
          <w:bCs/>
          <w:noProof/>
          <w:sz w:val="20"/>
        </w:rPr>
        <w:t>[</w:t>
      </w:r>
      <w:r w:rsidR="008713CE" w:rsidRPr="008669F9">
        <w:rPr>
          <w:bCs/>
          <w:sz w:val="20"/>
        </w:rPr>
        <w:t> </w:t>
      </w:r>
      <w:r w:rsidR="008713CE" w:rsidRPr="008669F9">
        <w:rPr>
          <w:bCs/>
          <w:noProof/>
          <w:sz w:val="20"/>
        </w:rPr>
        <w:t>i</w:t>
      </w:r>
      <w:r w:rsidR="008713CE" w:rsidRPr="008669F9">
        <w:rPr>
          <w:bCs/>
          <w:sz w:val="20"/>
        </w:rPr>
        <w:t> </w:t>
      </w:r>
      <w:r w:rsidR="008713CE" w:rsidRPr="008669F9">
        <w:rPr>
          <w:bCs/>
          <w:noProof/>
          <w:sz w:val="20"/>
        </w:rPr>
        <w:t>]</w:t>
      </w:r>
      <w:r w:rsidR="008713CE" w:rsidRPr="008669F9">
        <w:rPr>
          <w:bCs/>
          <w:sz w:val="20"/>
        </w:rPr>
        <w:t> </w:t>
      </w:r>
      <w:r w:rsidR="008713CE" w:rsidRPr="008669F9">
        <w:rPr>
          <w:bCs/>
          <w:noProof/>
          <w:sz w:val="20"/>
        </w:rPr>
        <w:t>]</w:t>
      </w:r>
      <w:r w:rsidR="00203076" w:rsidRPr="008669F9">
        <w:rPr>
          <w:bCs/>
          <w:noProof/>
          <w:sz w:val="20"/>
        </w:rPr>
        <w:t xml:space="preserve"> and </w:t>
      </w:r>
      <w:r w:rsidRPr="008669F9">
        <w:rPr>
          <w:bCs/>
          <w:noProof/>
          <w:sz w:val="20"/>
        </w:rPr>
        <w:t>ar</w:t>
      </w:r>
      <w:r w:rsidR="003C0426">
        <w:rPr>
          <w:bCs/>
          <w:noProof/>
          <w:sz w:val="20"/>
        </w:rPr>
        <w:t>_</w:t>
      </w:r>
      <w:del w:id="462" w:author="Gary Sullivan" w:date="2018-12-19T18:23:00Z">
        <w:r w:rsidR="003C0426" w:rsidDel="00D9535D">
          <w:rPr>
            <w:bCs/>
            <w:noProof/>
            <w:sz w:val="20"/>
          </w:rPr>
          <w:delText>object</w:delText>
        </w:r>
        <w:r w:rsidR="00203076" w:rsidRPr="008669F9" w:rsidDel="00D9535D">
          <w:rPr>
            <w:bCs/>
            <w:noProof/>
            <w:sz w:val="20"/>
          </w:rPr>
          <w:delText>_</w:delText>
        </w:r>
      </w:del>
      <w:ins w:id="463" w:author="Gary Sullivan" w:date="2018-12-19T18:23:00Z">
        <w:r w:rsidR="00D9535D">
          <w:rPr>
            <w:bCs/>
            <w:noProof/>
            <w:sz w:val="20"/>
          </w:rPr>
          <w:t>bounding_box_</w:t>
        </w:r>
      </w:ins>
      <w:r w:rsidR="00203076" w:rsidRPr="008669F9">
        <w:rPr>
          <w:bCs/>
          <w:noProof/>
          <w:sz w:val="20"/>
        </w:rPr>
        <w:t>height</w:t>
      </w:r>
      <w:r w:rsidR="00203076" w:rsidRPr="008669F9">
        <w:rPr>
          <w:noProof/>
          <w:sz w:val="20"/>
        </w:rPr>
        <w:t>[</w:t>
      </w:r>
      <w:r w:rsidR="00203076" w:rsidRPr="008669F9">
        <w:rPr>
          <w:bCs/>
          <w:sz w:val="20"/>
        </w:rPr>
        <w:t> </w:t>
      </w:r>
      <w:proofErr w:type="spellStart"/>
      <w:r w:rsidR="00203076" w:rsidRPr="008669F9">
        <w:rPr>
          <w:bCs/>
          <w:noProof/>
          <w:sz w:val="20"/>
        </w:rPr>
        <w:t>ar</w:t>
      </w:r>
      <w:r w:rsidR="003C0426">
        <w:rPr>
          <w:bCs/>
          <w:noProof/>
          <w:sz w:val="20"/>
        </w:rPr>
        <w:t>_object</w:t>
      </w:r>
      <w:r w:rsidR="00203076" w:rsidRPr="008669F9">
        <w:rPr>
          <w:bCs/>
          <w:noProof/>
          <w:sz w:val="20"/>
        </w:rPr>
        <w:t>_idx</w:t>
      </w:r>
      <w:proofErr w:type="spellEnd"/>
      <w:r w:rsidR="00203076" w:rsidRPr="008669F9">
        <w:rPr>
          <w:bCs/>
          <w:noProof/>
          <w:sz w:val="20"/>
        </w:rPr>
        <w:t>[</w:t>
      </w:r>
      <w:r w:rsidR="00203076" w:rsidRPr="008669F9">
        <w:rPr>
          <w:bCs/>
          <w:sz w:val="20"/>
        </w:rPr>
        <w:t> </w:t>
      </w:r>
      <w:r w:rsidR="00203076" w:rsidRPr="008669F9">
        <w:rPr>
          <w:bCs/>
          <w:noProof/>
          <w:sz w:val="20"/>
        </w:rPr>
        <w:t>i</w:t>
      </w:r>
      <w:r w:rsidR="00203076" w:rsidRPr="008669F9">
        <w:rPr>
          <w:bCs/>
          <w:sz w:val="20"/>
        </w:rPr>
        <w:t> </w:t>
      </w:r>
      <w:r w:rsidR="00203076" w:rsidRPr="008669F9">
        <w:rPr>
          <w:bCs/>
          <w:noProof/>
          <w:sz w:val="20"/>
        </w:rPr>
        <w:t>]</w:t>
      </w:r>
      <w:r w:rsidR="00203076" w:rsidRPr="008669F9">
        <w:rPr>
          <w:bCs/>
          <w:sz w:val="20"/>
        </w:rPr>
        <w:t> </w:t>
      </w:r>
      <w:r w:rsidR="00203076" w:rsidRPr="008669F9">
        <w:rPr>
          <w:bCs/>
          <w:noProof/>
          <w:sz w:val="20"/>
        </w:rPr>
        <w:t xml:space="preserve">] syntax elements represent the size and location of an object that </w:t>
      </w:r>
      <w:del w:id="464" w:author="Gary Sullivan" w:date="2018-06-22T16:36:00Z">
        <w:r w:rsidR="00203076" w:rsidRPr="008669F9" w:rsidDel="002F4C88">
          <w:rPr>
            <w:bCs/>
            <w:noProof/>
            <w:sz w:val="20"/>
          </w:rPr>
          <w:delText>is fully</w:delText>
        </w:r>
      </w:del>
      <w:ins w:id="465" w:author="Gary Sullivan" w:date="2018-06-22T16:36:00Z">
        <w:r w:rsidR="002F4C88">
          <w:rPr>
            <w:bCs/>
            <w:noProof/>
            <w:sz w:val="20"/>
          </w:rPr>
          <w:t xml:space="preserve">may or </w:t>
        </w:r>
      </w:ins>
      <w:ins w:id="466" w:author="Gary Sullivan" w:date="2018-06-22T16:37:00Z">
        <w:r w:rsidR="002F4C88">
          <w:rPr>
            <w:bCs/>
            <w:noProof/>
            <w:sz w:val="20"/>
          </w:rPr>
          <w:t>may not be only partially</w:t>
        </w:r>
      </w:ins>
      <w:r w:rsidR="00203076" w:rsidRPr="008669F9">
        <w:rPr>
          <w:bCs/>
          <w:noProof/>
          <w:sz w:val="20"/>
        </w:rPr>
        <w:t xml:space="preserve"> visible within the </w:t>
      </w:r>
      <w:ins w:id="467" w:author="Gary Sullivan" w:date="2018-06-22T15:26:00Z">
        <w:r w:rsidR="00BA3168">
          <w:rPr>
            <w:bCs/>
            <w:noProof/>
            <w:sz w:val="20"/>
          </w:rPr>
          <w:t>cropped de</w:t>
        </w:r>
      </w:ins>
      <w:r w:rsidR="00203076" w:rsidRPr="008669F9">
        <w:rPr>
          <w:bCs/>
          <w:noProof/>
          <w:sz w:val="20"/>
        </w:rPr>
        <w:t>coded picture.</w:t>
      </w:r>
      <w:r w:rsidR="00EA0AC6">
        <w:rPr>
          <w:bCs/>
          <w:noProof/>
          <w:sz w:val="20"/>
        </w:rPr>
        <w:t xml:space="preserve"> When not present, the value of </w:t>
      </w:r>
      <w:r w:rsidR="00EA0AC6" w:rsidRPr="008669F9">
        <w:rPr>
          <w:noProof/>
          <w:sz w:val="20"/>
        </w:rPr>
        <w:t>ar_partial</w:t>
      </w:r>
      <w:r w:rsidR="003C0426">
        <w:rPr>
          <w:noProof/>
          <w:sz w:val="20"/>
        </w:rPr>
        <w:t>_object</w:t>
      </w:r>
      <w:r w:rsidR="00EA0AC6" w:rsidRPr="008669F9">
        <w:rPr>
          <w:noProof/>
          <w:sz w:val="20"/>
        </w:rPr>
        <w:t>_flag[ ar</w:t>
      </w:r>
      <w:r w:rsidR="003C0426">
        <w:rPr>
          <w:noProof/>
          <w:sz w:val="20"/>
        </w:rPr>
        <w:t>_object</w:t>
      </w:r>
      <w:r w:rsidR="00EA0AC6" w:rsidRPr="008669F9">
        <w:rPr>
          <w:noProof/>
          <w:sz w:val="20"/>
        </w:rPr>
        <w:t>_idx[ i ] ]</w:t>
      </w:r>
      <w:r w:rsidR="00EA0AC6">
        <w:rPr>
          <w:noProof/>
          <w:sz w:val="20"/>
        </w:rPr>
        <w:t xml:space="preserve"> is inferred to be equal to 0.</w:t>
      </w:r>
    </w:p>
    <w:p w14:paraId="2BCF941F" w14:textId="4607D0EB" w:rsidR="0075026B" w:rsidRPr="00434A57" w:rsidRDefault="00203076" w:rsidP="009016A6">
      <w:pPr>
        <w:jc w:val="both"/>
        <w:rPr>
          <w:bCs/>
          <w:noProof/>
          <w:sz w:val="20"/>
        </w:rPr>
      </w:pPr>
      <w:r w:rsidRPr="00434A57">
        <w:rPr>
          <w:b/>
          <w:noProof/>
          <w:sz w:val="20"/>
        </w:rPr>
        <w:t>ar</w:t>
      </w:r>
      <w:r w:rsidR="003C0426">
        <w:rPr>
          <w:b/>
          <w:noProof/>
          <w:sz w:val="20"/>
        </w:rPr>
        <w:t>_</w:t>
      </w:r>
      <w:del w:id="468" w:author="Gary Sullivan" w:date="2018-12-19T18:23:00Z">
        <w:r w:rsidR="003C0426" w:rsidDel="00D9535D">
          <w:rPr>
            <w:b/>
            <w:noProof/>
            <w:sz w:val="20"/>
          </w:rPr>
          <w:delText>object</w:delText>
        </w:r>
        <w:r w:rsidRPr="00434A57" w:rsidDel="00D9535D">
          <w:rPr>
            <w:b/>
            <w:noProof/>
            <w:sz w:val="20"/>
          </w:rPr>
          <w:delText>_</w:delText>
        </w:r>
      </w:del>
      <w:ins w:id="469" w:author="Gary Sullivan" w:date="2018-12-19T18:23:00Z">
        <w:r w:rsidR="00D9535D">
          <w:rPr>
            <w:b/>
            <w:noProof/>
            <w:sz w:val="20"/>
          </w:rPr>
          <w:t>bounding_box_</w:t>
        </w:r>
      </w:ins>
      <w:r w:rsidRPr="00434A57">
        <w:rPr>
          <w:b/>
          <w:noProof/>
          <w:sz w:val="20"/>
        </w:rPr>
        <w:t>top</w:t>
      </w:r>
      <w:r w:rsidR="00582557" w:rsidRPr="00434A57">
        <w:rPr>
          <w:bCs/>
          <w:noProof/>
          <w:sz w:val="20"/>
        </w:rPr>
        <w:t>[ </w:t>
      </w:r>
      <w:r w:rsidRPr="00434A57">
        <w:rPr>
          <w:bCs/>
          <w:noProof/>
          <w:sz w:val="20"/>
        </w:rPr>
        <w:t>ar</w:t>
      </w:r>
      <w:r w:rsidR="003C0426">
        <w:rPr>
          <w:bCs/>
          <w:noProof/>
          <w:sz w:val="20"/>
        </w:rPr>
        <w:t>_object</w:t>
      </w:r>
      <w:r w:rsidRPr="00434A57">
        <w:rPr>
          <w:bCs/>
          <w:noProof/>
          <w:sz w:val="20"/>
        </w:rPr>
        <w:t>_idx[</w:t>
      </w:r>
      <w:r w:rsidR="00582557" w:rsidRPr="00434A57">
        <w:rPr>
          <w:bCs/>
          <w:noProof/>
          <w:sz w:val="20"/>
        </w:rPr>
        <w:t> i </w:t>
      </w:r>
      <w:r w:rsidRPr="00434A57">
        <w:rPr>
          <w:bCs/>
          <w:noProof/>
          <w:sz w:val="20"/>
        </w:rPr>
        <w:t>]</w:t>
      </w:r>
      <w:r w:rsidR="00582557" w:rsidRPr="00434A57">
        <w:rPr>
          <w:bCs/>
          <w:noProof/>
          <w:sz w:val="20"/>
        </w:rPr>
        <w:t> </w:t>
      </w:r>
      <w:r w:rsidRPr="00434A57">
        <w:rPr>
          <w:bCs/>
          <w:noProof/>
          <w:sz w:val="20"/>
        </w:rPr>
        <w:t>]</w:t>
      </w:r>
      <w:r w:rsidR="0075026B" w:rsidRPr="00434A57">
        <w:rPr>
          <w:bCs/>
          <w:noProof/>
          <w:sz w:val="20"/>
        </w:rPr>
        <w:t xml:space="preserve">, </w:t>
      </w:r>
      <w:r w:rsidRPr="00434A57">
        <w:rPr>
          <w:b/>
          <w:noProof/>
          <w:sz w:val="20"/>
        </w:rPr>
        <w:t>ar</w:t>
      </w:r>
      <w:r w:rsidR="003C0426">
        <w:rPr>
          <w:b/>
          <w:noProof/>
          <w:sz w:val="20"/>
        </w:rPr>
        <w:t>_</w:t>
      </w:r>
      <w:del w:id="470" w:author="Gary Sullivan" w:date="2018-12-19T18:23:00Z">
        <w:r w:rsidR="003C0426" w:rsidDel="00D9535D">
          <w:rPr>
            <w:b/>
            <w:noProof/>
            <w:sz w:val="20"/>
          </w:rPr>
          <w:delText>object</w:delText>
        </w:r>
        <w:r w:rsidRPr="00434A57" w:rsidDel="00D9535D">
          <w:rPr>
            <w:b/>
            <w:noProof/>
            <w:sz w:val="20"/>
          </w:rPr>
          <w:delText>_</w:delText>
        </w:r>
      </w:del>
      <w:ins w:id="471" w:author="Gary Sullivan" w:date="2018-12-19T18:23:00Z">
        <w:r w:rsidR="00D9535D">
          <w:rPr>
            <w:b/>
            <w:noProof/>
            <w:sz w:val="20"/>
          </w:rPr>
          <w:t>bounding_box_</w:t>
        </w:r>
      </w:ins>
      <w:r w:rsidRPr="00434A57">
        <w:rPr>
          <w:b/>
          <w:noProof/>
          <w:sz w:val="20"/>
        </w:rPr>
        <w:t>left</w:t>
      </w:r>
      <w:r w:rsidR="00582557" w:rsidRPr="00434A57">
        <w:rPr>
          <w:bCs/>
          <w:noProof/>
          <w:sz w:val="20"/>
        </w:rPr>
        <w:t>[ </w:t>
      </w:r>
      <w:r w:rsidRPr="00434A57">
        <w:rPr>
          <w:bCs/>
          <w:noProof/>
          <w:sz w:val="20"/>
        </w:rPr>
        <w:t>ar</w:t>
      </w:r>
      <w:r w:rsidR="003C0426">
        <w:rPr>
          <w:bCs/>
          <w:noProof/>
          <w:sz w:val="20"/>
        </w:rPr>
        <w:t>_object</w:t>
      </w:r>
      <w:r w:rsidRPr="00434A57">
        <w:rPr>
          <w:bCs/>
          <w:noProof/>
          <w:sz w:val="20"/>
        </w:rPr>
        <w:t>_idx[</w:t>
      </w:r>
      <w:r w:rsidR="00582557" w:rsidRPr="00434A57">
        <w:rPr>
          <w:bCs/>
          <w:noProof/>
          <w:sz w:val="20"/>
        </w:rPr>
        <w:t> i ] </w:t>
      </w:r>
      <w:r w:rsidRPr="00434A57">
        <w:rPr>
          <w:bCs/>
          <w:noProof/>
          <w:sz w:val="20"/>
        </w:rPr>
        <w:t>]</w:t>
      </w:r>
      <w:r w:rsidR="0075026B" w:rsidRPr="00434A57">
        <w:rPr>
          <w:bCs/>
          <w:noProof/>
          <w:sz w:val="20"/>
        </w:rPr>
        <w:t xml:space="preserve">, </w:t>
      </w:r>
      <w:r w:rsidR="0075026B" w:rsidRPr="00434A57">
        <w:rPr>
          <w:b/>
          <w:noProof/>
          <w:sz w:val="20"/>
        </w:rPr>
        <w:t>ar</w:t>
      </w:r>
      <w:r w:rsidR="003C0426">
        <w:rPr>
          <w:b/>
          <w:noProof/>
          <w:sz w:val="20"/>
        </w:rPr>
        <w:t>_</w:t>
      </w:r>
      <w:del w:id="472" w:author="Gary Sullivan" w:date="2018-12-19T18:23:00Z">
        <w:r w:rsidR="003C0426" w:rsidDel="00D9535D">
          <w:rPr>
            <w:b/>
            <w:noProof/>
            <w:sz w:val="20"/>
          </w:rPr>
          <w:delText>object</w:delText>
        </w:r>
        <w:r w:rsidR="0075026B" w:rsidRPr="00434A57" w:rsidDel="00D9535D">
          <w:rPr>
            <w:b/>
            <w:noProof/>
            <w:sz w:val="20"/>
          </w:rPr>
          <w:delText>_</w:delText>
        </w:r>
      </w:del>
      <w:ins w:id="473" w:author="Gary Sullivan" w:date="2018-12-19T18:23:00Z">
        <w:r w:rsidR="00D9535D">
          <w:rPr>
            <w:b/>
            <w:noProof/>
            <w:sz w:val="20"/>
          </w:rPr>
          <w:t>bounding_box_</w:t>
        </w:r>
      </w:ins>
      <w:r w:rsidR="0075026B" w:rsidRPr="00434A57">
        <w:rPr>
          <w:b/>
          <w:noProof/>
          <w:sz w:val="20"/>
        </w:rPr>
        <w:t>width</w:t>
      </w:r>
      <w:r w:rsidR="0075026B" w:rsidRPr="00434A57">
        <w:rPr>
          <w:noProof/>
          <w:sz w:val="20"/>
        </w:rPr>
        <w:t>[ ar</w:t>
      </w:r>
      <w:r w:rsidR="003C0426">
        <w:rPr>
          <w:bCs/>
          <w:noProof/>
          <w:sz w:val="20"/>
        </w:rPr>
        <w:t>_object</w:t>
      </w:r>
      <w:r w:rsidR="0075026B" w:rsidRPr="00434A57">
        <w:rPr>
          <w:bCs/>
          <w:noProof/>
          <w:sz w:val="20"/>
        </w:rPr>
        <w:t xml:space="preserve">_idx[ i ] ] and </w:t>
      </w:r>
      <w:r w:rsidR="0075026B" w:rsidRPr="00434A57">
        <w:rPr>
          <w:b/>
          <w:noProof/>
          <w:sz w:val="20"/>
        </w:rPr>
        <w:t>ar</w:t>
      </w:r>
      <w:r w:rsidR="003C0426">
        <w:rPr>
          <w:b/>
          <w:noProof/>
          <w:sz w:val="20"/>
        </w:rPr>
        <w:t>_</w:t>
      </w:r>
      <w:del w:id="474" w:author="Gary Sullivan" w:date="2018-12-19T18:23:00Z">
        <w:r w:rsidR="003C0426" w:rsidDel="00D9535D">
          <w:rPr>
            <w:b/>
            <w:noProof/>
            <w:sz w:val="20"/>
          </w:rPr>
          <w:delText>object</w:delText>
        </w:r>
        <w:r w:rsidR="0075026B" w:rsidRPr="00434A57" w:rsidDel="00D9535D">
          <w:rPr>
            <w:b/>
            <w:noProof/>
            <w:sz w:val="20"/>
          </w:rPr>
          <w:delText>_</w:delText>
        </w:r>
      </w:del>
      <w:ins w:id="475" w:author="Gary Sullivan" w:date="2018-12-19T18:23:00Z">
        <w:r w:rsidR="00D9535D">
          <w:rPr>
            <w:b/>
            <w:noProof/>
            <w:sz w:val="20"/>
          </w:rPr>
          <w:t>bounding_box_</w:t>
        </w:r>
      </w:ins>
      <w:r w:rsidR="0075026B" w:rsidRPr="00434A57">
        <w:rPr>
          <w:b/>
          <w:noProof/>
          <w:sz w:val="20"/>
        </w:rPr>
        <w:t>height</w:t>
      </w:r>
      <w:r w:rsidR="0075026B" w:rsidRPr="00434A57">
        <w:rPr>
          <w:noProof/>
          <w:sz w:val="20"/>
        </w:rPr>
        <w:t>[ ar</w:t>
      </w:r>
      <w:r w:rsidR="003C0426">
        <w:rPr>
          <w:bCs/>
          <w:noProof/>
          <w:sz w:val="20"/>
        </w:rPr>
        <w:t>_object</w:t>
      </w:r>
      <w:r w:rsidR="0075026B" w:rsidRPr="00434A57">
        <w:rPr>
          <w:bCs/>
          <w:noProof/>
          <w:sz w:val="20"/>
        </w:rPr>
        <w:t xml:space="preserve">_idx[ i ] ] </w:t>
      </w:r>
      <w:r w:rsidRPr="00434A57">
        <w:rPr>
          <w:bCs/>
          <w:noProof/>
          <w:sz w:val="20"/>
        </w:rPr>
        <w:t>specify</w:t>
      </w:r>
      <w:r w:rsidR="0075026B" w:rsidRPr="00434A57">
        <w:rPr>
          <w:bCs/>
          <w:noProof/>
          <w:sz w:val="20"/>
        </w:rPr>
        <w:t xml:space="preserve"> the coordinates of the top-left corner and the width and height</w:t>
      </w:r>
      <w:r w:rsidR="00935F0A">
        <w:rPr>
          <w:bCs/>
          <w:noProof/>
          <w:sz w:val="20"/>
        </w:rPr>
        <w:t>, respectively,</w:t>
      </w:r>
      <w:r w:rsidR="0075026B" w:rsidRPr="00434A57">
        <w:rPr>
          <w:bCs/>
          <w:noProof/>
          <w:sz w:val="20"/>
        </w:rPr>
        <w:t xml:space="preserve"> of the</w:t>
      </w:r>
      <w:r w:rsidR="00EA0AC6" w:rsidRPr="00434A57">
        <w:rPr>
          <w:bCs/>
          <w:noProof/>
          <w:sz w:val="20"/>
        </w:rPr>
        <w:t xml:space="preserve"> bounding box of the</w:t>
      </w:r>
      <w:r w:rsidRPr="00434A57">
        <w:rPr>
          <w:bCs/>
          <w:noProof/>
          <w:sz w:val="20"/>
        </w:rPr>
        <w:t xml:space="preserve"> </w:t>
      </w:r>
      <w:ins w:id="476" w:author="Gary Sullivan" w:date="2018-06-22T16:38:00Z">
        <w:r w:rsidR="002F4C88">
          <w:rPr>
            <w:bCs/>
            <w:noProof/>
            <w:sz w:val="20"/>
          </w:rPr>
          <w:t xml:space="preserve">object with the index </w:t>
        </w:r>
      </w:ins>
      <w:r w:rsidRPr="00434A57">
        <w:rPr>
          <w:bCs/>
          <w:noProof/>
          <w:sz w:val="20"/>
        </w:rPr>
        <w:t>ar</w:t>
      </w:r>
      <w:r w:rsidR="003C0426">
        <w:rPr>
          <w:bCs/>
          <w:noProof/>
          <w:sz w:val="20"/>
        </w:rPr>
        <w:t>_object</w:t>
      </w:r>
      <w:r w:rsidRPr="00434A57">
        <w:rPr>
          <w:bCs/>
          <w:noProof/>
          <w:sz w:val="20"/>
        </w:rPr>
        <w:t>_idx[</w:t>
      </w:r>
      <w:r w:rsidR="00A948AF" w:rsidRPr="00434A57">
        <w:rPr>
          <w:bCs/>
          <w:noProof/>
          <w:sz w:val="20"/>
        </w:rPr>
        <w:t> i </w:t>
      </w:r>
      <w:r w:rsidRPr="00434A57">
        <w:rPr>
          <w:bCs/>
          <w:noProof/>
          <w:sz w:val="20"/>
        </w:rPr>
        <w:t>]</w:t>
      </w:r>
      <w:del w:id="477" w:author="Gary Sullivan" w:date="2018-06-22T16:38:00Z">
        <w:r w:rsidRPr="00434A57" w:rsidDel="002F4C88">
          <w:rPr>
            <w:bCs/>
            <w:noProof/>
            <w:sz w:val="20"/>
          </w:rPr>
          <w:delText>–th</w:delText>
        </w:r>
      </w:del>
      <w:r w:rsidRPr="00434A57">
        <w:rPr>
          <w:bCs/>
          <w:noProof/>
          <w:sz w:val="20"/>
        </w:rPr>
        <w:t xml:space="preserve"> </w:t>
      </w:r>
      <w:del w:id="478" w:author="Gary Sullivan" w:date="2018-06-22T16:39:00Z">
        <w:r w:rsidRPr="00434A57" w:rsidDel="002F4C88">
          <w:rPr>
            <w:bCs/>
            <w:noProof/>
            <w:sz w:val="20"/>
          </w:rPr>
          <w:delText xml:space="preserve">object </w:delText>
        </w:r>
      </w:del>
      <w:r w:rsidRPr="00434A57">
        <w:rPr>
          <w:bCs/>
          <w:noProof/>
          <w:sz w:val="20"/>
        </w:rPr>
        <w:t xml:space="preserve">in the </w:t>
      </w:r>
      <w:ins w:id="479" w:author="Gary Sullivan" w:date="2018-06-22T15:27:00Z">
        <w:r w:rsidR="00BA3168">
          <w:rPr>
            <w:bCs/>
            <w:noProof/>
            <w:sz w:val="20"/>
          </w:rPr>
          <w:t xml:space="preserve">cropped </w:t>
        </w:r>
      </w:ins>
      <w:r w:rsidRPr="00434A57">
        <w:rPr>
          <w:bCs/>
          <w:noProof/>
          <w:sz w:val="20"/>
        </w:rPr>
        <w:t>decoded picture</w:t>
      </w:r>
      <w:ins w:id="480" w:author="Gary Sullivan" w:date="2018-06-22T16:39:00Z">
        <w:r w:rsidR="002F4C88">
          <w:rPr>
            <w:bCs/>
            <w:noProof/>
            <w:sz w:val="20"/>
          </w:rPr>
          <w:t>,</w:t>
        </w:r>
      </w:ins>
      <w:r w:rsidR="00262130">
        <w:rPr>
          <w:bCs/>
          <w:noProof/>
          <w:sz w:val="20"/>
        </w:rPr>
        <w:t xml:space="preserve"> </w:t>
      </w:r>
      <w:r w:rsidR="00262130" w:rsidRPr="009016A6">
        <w:rPr>
          <w:bCs/>
          <w:noProof/>
          <w:sz w:val="20"/>
        </w:rPr>
        <w:t>relative to the conformance cropping window specified by the active SPS</w:t>
      </w:r>
      <w:del w:id="481" w:author="Gary Sullivan" w:date="2018-06-22T16:10:00Z">
        <w:r w:rsidR="0075026B" w:rsidRPr="00434A57" w:rsidDel="002F4C88">
          <w:rPr>
            <w:bCs/>
            <w:noProof/>
            <w:sz w:val="20"/>
          </w:rPr>
          <w:delText xml:space="preserve">, in units of </w:delText>
        </w:r>
      </w:del>
      <w:del w:id="482" w:author="Gary Sullivan" w:date="2018-06-22T15:58:00Z">
        <w:r w:rsidR="0075026B" w:rsidRPr="00434A57" w:rsidDel="002F4C88">
          <w:rPr>
            <w:bCs/>
            <w:noProof/>
            <w:sz w:val="20"/>
          </w:rPr>
          <w:delText xml:space="preserve">luma </w:delText>
        </w:r>
      </w:del>
      <w:del w:id="483" w:author="Gary Sullivan" w:date="2018-06-22T16:10:00Z">
        <w:r w:rsidR="0075026B" w:rsidRPr="00434A57" w:rsidDel="002F4C88">
          <w:rPr>
            <w:bCs/>
            <w:noProof/>
            <w:sz w:val="20"/>
          </w:rPr>
          <w:delText>samples</w:delText>
        </w:r>
      </w:del>
      <w:r w:rsidRPr="00434A57">
        <w:rPr>
          <w:bCs/>
          <w:noProof/>
          <w:sz w:val="20"/>
        </w:rPr>
        <w:t>.</w:t>
      </w:r>
      <w:del w:id="484" w:author="Gary Sullivan" w:date="2018-06-22T15:23:00Z">
        <w:r w:rsidR="00C90E98" w:rsidDel="00BA3168">
          <w:rPr>
            <w:bCs/>
            <w:noProof/>
            <w:sz w:val="20"/>
          </w:rPr>
          <w:delText xml:space="preserve"> </w:delText>
        </w:r>
        <w:r w:rsidR="00C90E98" w:rsidRPr="009016A6" w:rsidDel="00BA3168">
          <w:rPr>
            <w:bCs/>
            <w:noProof/>
            <w:sz w:val="20"/>
            <w:highlight w:val="yellow"/>
          </w:rPr>
          <w:delText>[Ed. (GJS): Shouldn’t these be relative to the conformance cropping window?]</w:delText>
        </w:r>
      </w:del>
    </w:p>
    <w:p w14:paraId="744FAEE0" w14:textId="4DE47F99" w:rsidR="002F4C88" w:rsidRPr="002F4C88" w:rsidRDefault="002F4C88" w:rsidP="002F4C88">
      <w:pPr>
        <w:tabs>
          <w:tab w:val="clear" w:pos="360"/>
          <w:tab w:val="clear" w:pos="720"/>
          <w:tab w:val="clear" w:pos="1080"/>
          <w:tab w:val="clear" w:pos="1440"/>
        </w:tabs>
        <w:overflowPunct/>
        <w:autoSpaceDE/>
        <w:autoSpaceDN/>
        <w:adjustRightInd/>
        <w:jc w:val="both"/>
        <w:textAlignment w:val="auto"/>
        <w:rPr>
          <w:ins w:id="485" w:author="Gary Sullivan" w:date="2018-06-22T15:51:00Z"/>
          <w:bCs/>
          <w:noProof/>
          <w:sz w:val="20"/>
        </w:rPr>
      </w:pPr>
      <w:ins w:id="486" w:author="Gary Sullivan" w:date="2018-06-22T15:51:00Z">
        <w:r w:rsidRPr="002F4C88">
          <w:rPr>
            <w:bCs/>
            <w:noProof/>
            <w:sz w:val="20"/>
          </w:rPr>
          <w:t xml:space="preserve">Let croppedWidth and croppedHeight be the width and height, respectively, of the cropped </w:t>
        </w:r>
      </w:ins>
      <w:ins w:id="487" w:author="Gary Sullivan" w:date="2018-06-22T15:57:00Z">
        <w:r>
          <w:rPr>
            <w:bCs/>
            <w:noProof/>
            <w:sz w:val="20"/>
          </w:rPr>
          <w:t>decod</w:t>
        </w:r>
      </w:ins>
      <w:ins w:id="488" w:author="Gary Sullivan" w:date="2018-06-22T15:58:00Z">
        <w:r>
          <w:rPr>
            <w:bCs/>
            <w:noProof/>
            <w:sz w:val="20"/>
          </w:rPr>
          <w:t xml:space="preserve">ed </w:t>
        </w:r>
      </w:ins>
      <w:ins w:id="489" w:author="Gary Sullivan" w:date="2018-06-22T15:57:00Z">
        <w:r>
          <w:rPr>
            <w:bCs/>
            <w:noProof/>
            <w:sz w:val="20"/>
          </w:rPr>
          <w:t>picture</w:t>
        </w:r>
      </w:ins>
      <w:ins w:id="490" w:author="Gary Sullivan" w:date="2018-06-22T15:51:00Z">
        <w:r w:rsidRPr="002F4C88">
          <w:rPr>
            <w:bCs/>
            <w:noProof/>
            <w:sz w:val="20"/>
          </w:rPr>
          <w:t xml:space="preserve"> in units of luma samples, </w:t>
        </w:r>
      </w:ins>
      <w:ins w:id="491" w:author="Gary Sullivan" w:date="2018-06-22T17:44:00Z">
        <w:r w:rsidR="00B66EA2">
          <w:rPr>
            <w:bCs/>
            <w:noProof/>
            <w:sz w:val="20"/>
          </w:rPr>
          <w:t>as</w:t>
        </w:r>
      </w:ins>
      <w:ins w:id="492" w:author="Gary Sullivan" w:date="2018-06-22T16:13:00Z">
        <w:r>
          <w:rPr>
            <w:bCs/>
            <w:noProof/>
            <w:sz w:val="20"/>
          </w:rPr>
          <w:t xml:space="preserve"> specified by Equations D-28 and D-29.</w:t>
        </w:r>
      </w:ins>
    </w:p>
    <w:p w14:paraId="13650752" w14:textId="04C073C4" w:rsidR="0075026B" w:rsidRPr="00434A57" w:rsidRDefault="00203076" w:rsidP="002F4C88">
      <w:pPr>
        <w:tabs>
          <w:tab w:val="clear" w:pos="360"/>
          <w:tab w:val="clear" w:pos="720"/>
          <w:tab w:val="clear" w:pos="1080"/>
          <w:tab w:val="clear" w:pos="1440"/>
        </w:tabs>
        <w:overflowPunct/>
        <w:autoSpaceDE/>
        <w:autoSpaceDN/>
        <w:adjustRightInd/>
        <w:jc w:val="both"/>
        <w:textAlignment w:val="auto"/>
        <w:rPr>
          <w:bCs/>
          <w:noProof/>
          <w:sz w:val="20"/>
        </w:rPr>
      </w:pPr>
      <w:r w:rsidRPr="00434A57">
        <w:rPr>
          <w:bCs/>
          <w:noProof/>
          <w:sz w:val="20"/>
        </w:rPr>
        <w:t>The value of ar</w:t>
      </w:r>
      <w:r w:rsidR="003C0426">
        <w:rPr>
          <w:bCs/>
          <w:noProof/>
          <w:sz w:val="20"/>
        </w:rPr>
        <w:t>_</w:t>
      </w:r>
      <w:del w:id="493" w:author="Gary Sullivan" w:date="2018-12-19T18:23:00Z">
        <w:r w:rsidR="003C0426" w:rsidDel="00D9535D">
          <w:rPr>
            <w:bCs/>
            <w:noProof/>
            <w:sz w:val="20"/>
          </w:rPr>
          <w:delText>object</w:delText>
        </w:r>
        <w:r w:rsidRPr="00434A57" w:rsidDel="00D9535D">
          <w:rPr>
            <w:bCs/>
            <w:noProof/>
            <w:sz w:val="20"/>
          </w:rPr>
          <w:delText>_</w:delText>
        </w:r>
      </w:del>
      <w:ins w:id="494" w:author="Gary Sullivan" w:date="2018-12-19T18:23:00Z">
        <w:r w:rsidR="00D9535D">
          <w:rPr>
            <w:bCs/>
            <w:noProof/>
            <w:sz w:val="20"/>
          </w:rPr>
          <w:t>bounding_box_</w:t>
        </w:r>
      </w:ins>
      <w:r w:rsidRPr="00434A57">
        <w:rPr>
          <w:bCs/>
          <w:noProof/>
          <w:sz w:val="20"/>
        </w:rPr>
        <w:t>left</w:t>
      </w:r>
      <w:r w:rsidRPr="00434A57">
        <w:rPr>
          <w:noProof/>
          <w:sz w:val="20"/>
        </w:rPr>
        <w:t>[</w:t>
      </w:r>
      <w:r w:rsidRPr="00434A57">
        <w:rPr>
          <w:bCs/>
          <w:sz w:val="20"/>
        </w:rPr>
        <w:t> </w:t>
      </w:r>
      <w:proofErr w:type="spellStart"/>
      <w:r w:rsidRPr="00434A57">
        <w:rPr>
          <w:bCs/>
          <w:noProof/>
          <w:sz w:val="20"/>
        </w:rPr>
        <w:t>ar</w:t>
      </w:r>
      <w:r w:rsidR="003C0426">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 xml:space="preserve">] shall be in the range of 0 to </w:t>
      </w:r>
      <w:ins w:id="495" w:author="Gary Sullivan" w:date="2018-06-22T15:52:00Z">
        <w:r w:rsidR="002F4C88" w:rsidRPr="002F4C88">
          <w:rPr>
            <w:bCs/>
            <w:noProof/>
            <w:sz w:val="20"/>
          </w:rPr>
          <w:t>croppedWidth</w:t>
        </w:r>
      </w:ins>
      <w:del w:id="496" w:author="Gary Sullivan" w:date="2018-06-22T15:52:00Z">
        <w:r w:rsidRPr="00434A57" w:rsidDel="002F4C88">
          <w:rPr>
            <w:bCs/>
            <w:noProof/>
            <w:sz w:val="20"/>
          </w:rPr>
          <w:delText>pic_width_in_luma_samples</w:delText>
        </w:r>
      </w:del>
      <w:r w:rsidR="00C90E98">
        <w:rPr>
          <w:bCs/>
          <w:noProof/>
          <w:sz w:val="20"/>
        </w:rPr>
        <w:t xml:space="preserve"> </w:t>
      </w:r>
      <w:ins w:id="497" w:author="Gary Sullivan" w:date="2018-06-22T15:48:00Z">
        <w:r w:rsidR="002F4C88">
          <w:rPr>
            <w:bCs/>
            <w:noProof/>
            <w:sz w:val="20"/>
          </w:rPr>
          <w:t>/ SubWidthC </w:t>
        </w:r>
      </w:ins>
      <w:r w:rsidR="00C90E98">
        <w:rPr>
          <w:bCs/>
          <w:noProof/>
          <w:sz w:val="20"/>
        </w:rPr>
        <w:t>− 1</w:t>
      </w:r>
      <w:r w:rsidR="00935F0A">
        <w:rPr>
          <w:bCs/>
          <w:noProof/>
          <w:sz w:val="20"/>
        </w:rPr>
        <w:t>,</w:t>
      </w:r>
      <w:r w:rsidRPr="00434A57">
        <w:rPr>
          <w:bCs/>
          <w:noProof/>
          <w:sz w:val="20"/>
        </w:rPr>
        <w:t xml:space="preserve"> inclusive</w:t>
      </w:r>
      <w:r w:rsidR="0075026B" w:rsidRPr="00434A57">
        <w:rPr>
          <w:bCs/>
          <w:noProof/>
          <w:sz w:val="20"/>
        </w:rPr>
        <w:t>.</w:t>
      </w:r>
    </w:p>
    <w:p w14:paraId="7400A49D" w14:textId="324852DF" w:rsidR="0075026B" w:rsidRPr="00434A57" w:rsidRDefault="0075026B" w:rsidP="009016A6">
      <w:pPr>
        <w:tabs>
          <w:tab w:val="clear" w:pos="360"/>
          <w:tab w:val="clear" w:pos="720"/>
          <w:tab w:val="clear" w:pos="1080"/>
          <w:tab w:val="clear" w:pos="1440"/>
        </w:tabs>
        <w:overflowPunct/>
        <w:autoSpaceDE/>
        <w:autoSpaceDN/>
        <w:adjustRightInd/>
        <w:jc w:val="both"/>
        <w:textAlignment w:val="auto"/>
        <w:rPr>
          <w:bCs/>
          <w:noProof/>
          <w:sz w:val="20"/>
        </w:rPr>
      </w:pPr>
      <w:r w:rsidRPr="00434A57">
        <w:rPr>
          <w:bCs/>
          <w:noProof/>
          <w:sz w:val="20"/>
        </w:rPr>
        <w:t>T</w:t>
      </w:r>
      <w:r w:rsidR="00203076" w:rsidRPr="00434A57">
        <w:rPr>
          <w:bCs/>
          <w:noProof/>
          <w:sz w:val="20"/>
        </w:rPr>
        <w:t>he value of ar</w:t>
      </w:r>
      <w:r w:rsidR="003C0426">
        <w:rPr>
          <w:bCs/>
          <w:noProof/>
          <w:sz w:val="20"/>
        </w:rPr>
        <w:t>_</w:t>
      </w:r>
      <w:del w:id="498" w:author="Gary Sullivan" w:date="2018-12-19T18:23:00Z">
        <w:r w:rsidR="003C0426" w:rsidDel="00D9535D">
          <w:rPr>
            <w:bCs/>
            <w:noProof/>
            <w:sz w:val="20"/>
          </w:rPr>
          <w:delText>object</w:delText>
        </w:r>
        <w:r w:rsidR="00203076" w:rsidRPr="00434A57" w:rsidDel="00D9535D">
          <w:rPr>
            <w:bCs/>
            <w:noProof/>
            <w:sz w:val="20"/>
          </w:rPr>
          <w:delText>_</w:delText>
        </w:r>
      </w:del>
      <w:ins w:id="499" w:author="Gary Sullivan" w:date="2018-12-19T18:23:00Z">
        <w:r w:rsidR="00D9535D">
          <w:rPr>
            <w:bCs/>
            <w:noProof/>
            <w:sz w:val="20"/>
          </w:rPr>
          <w:t>bounding_box_</w:t>
        </w:r>
      </w:ins>
      <w:r w:rsidR="00203076" w:rsidRPr="00434A57">
        <w:rPr>
          <w:bCs/>
          <w:noProof/>
          <w:sz w:val="20"/>
        </w:rPr>
        <w:t>top</w:t>
      </w:r>
      <w:r w:rsidR="00A948AF" w:rsidRPr="00434A57">
        <w:rPr>
          <w:bCs/>
          <w:noProof/>
          <w:sz w:val="20"/>
        </w:rPr>
        <w:t>[ </w:t>
      </w:r>
      <w:r w:rsidR="00203076" w:rsidRPr="00434A57">
        <w:rPr>
          <w:bCs/>
          <w:noProof/>
          <w:sz w:val="20"/>
        </w:rPr>
        <w:t>ar</w:t>
      </w:r>
      <w:r w:rsidR="003C0426">
        <w:rPr>
          <w:bCs/>
          <w:noProof/>
          <w:sz w:val="20"/>
        </w:rPr>
        <w:t>_object</w:t>
      </w:r>
      <w:r w:rsidR="00203076" w:rsidRPr="00434A57">
        <w:rPr>
          <w:bCs/>
          <w:noProof/>
          <w:sz w:val="20"/>
        </w:rPr>
        <w:t>_idx</w:t>
      </w:r>
      <w:r w:rsidR="00A948AF" w:rsidRPr="00434A57">
        <w:rPr>
          <w:bCs/>
          <w:noProof/>
          <w:sz w:val="20"/>
        </w:rPr>
        <w:t>[ i </w:t>
      </w:r>
      <w:r w:rsidR="00203076" w:rsidRPr="00434A57">
        <w:rPr>
          <w:bCs/>
          <w:noProof/>
          <w:sz w:val="20"/>
        </w:rPr>
        <w:t>]</w:t>
      </w:r>
      <w:r w:rsidR="00A948AF" w:rsidRPr="00434A57">
        <w:rPr>
          <w:bCs/>
          <w:noProof/>
          <w:sz w:val="20"/>
        </w:rPr>
        <w:t> </w:t>
      </w:r>
      <w:r w:rsidR="00203076" w:rsidRPr="00434A57">
        <w:rPr>
          <w:bCs/>
          <w:noProof/>
          <w:sz w:val="20"/>
        </w:rPr>
        <w:t xml:space="preserve">] </w:t>
      </w:r>
      <w:del w:id="500" w:author="Gary Sullivan" w:date="2018-06-22T15:52:00Z">
        <w:r w:rsidR="00203076" w:rsidRPr="00434A57" w:rsidDel="002F4C88">
          <w:rPr>
            <w:bCs/>
            <w:noProof/>
            <w:sz w:val="20"/>
          </w:rPr>
          <w:delText xml:space="preserve">will </w:delText>
        </w:r>
      </w:del>
      <w:ins w:id="501" w:author="Gary Sullivan" w:date="2018-06-22T15:52:00Z">
        <w:r w:rsidR="002F4C88">
          <w:rPr>
            <w:bCs/>
            <w:noProof/>
            <w:sz w:val="20"/>
          </w:rPr>
          <w:t>shall</w:t>
        </w:r>
        <w:r w:rsidR="002F4C88" w:rsidRPr="00434A57">
          <w:rPr>
            <w:bCs/>
            <w:noProof/>
            <w:sz w:val="20"/>
          </w:rPr>
          <w:t xml:space="preserve"> </w:t>
        </w:r>
      </w:ins>
      <w:r w:rsidR="00203076" w:rsidRPr="00434A57">
        <w:rPr>
          <w:bCs/>
          <w:noProof/>
          <w:sz w:val="20"/>
        </w:rPr>
        <w:t xml:space="preserve">be in the range of 0 to </w:t>
      </w:r>
      <w:ins w:id="502" w:author="Gary Sullivan" w:date="2018-06-22T15:52:00Z">
        <w:r w:rsidR="002F4C88" w:rsidRPr="002F4C88">
          <w:rPr>
            <w:bCs/>
            <w:noProof/>
            <w:sz w:val="20"/>
          </w:rPr>
          <w:t>croppedHeight</w:t>
        </w:r>
      </w:ins>
      <w:del w:id="503" w:author="Gary Sullivan" w:date="2018-06-22T15:52:00Z">
        <w:r w:rsidR="00203076" w:rsidRPr="00434A57" w:rsidDel="002F4C88">
          <w:rPr>
            <w:bCs/>
            <w:noProof/>
            <w:sz w:val="20"/>
          </w:rPr>
          <w:delText>pic_height_in_luma_samples</w:delText>
        </w:r>
      </w:del>
      <w:ins w:id="504" w:author="Gary Sullivan" w:date="2018-06-22T15:46:00Z">
        <w:r w:rsidR="002F4C88">
          <w:rPr>
            <w:bCs/>
            <w:noProof/>
            <w:sz w:val="20"/>
          </w:rPr>
          <w:t xml:space="preserve"> / SubHeigh</w:t>
        </w:r>
      </w:ins>
      <w:ins w:id="505" w:author="Gary Sullivan" w:date="2018-06-22T15:47:00Z">
        <w:r w:rsidR="002F4C88">
          <w:rPr>
            <w:bCs/>
            <w:noProof/>
            <w:sz w:val="20"/>
          </w:rPr>
          <w:t>tC </w:t>
        </w:r>
      </w:ins>
      <w:del w:id="506" w:author="Gary Sullivan" w:date="2018-06-22T15:47:00Z">
        <w:r w:rsidR="00C90E98" w:rsidDel="002F4C88">
          <w:rPr>
            <w:bCs/>
            <w:noProof/>
            <w:sz w:val="20"/>
          </w:rPr>
          <w:delText xml:space="preserve"> </w:delText>
        </w:r>
      </w:del>
      <w:r w:rsidR="00C90E98">
        <w:rPr>
          <w:bCs/>
          <w:noProof/>
          <w:sz w:val="20"/>
        </w:rPr>
        <w:t>− 1</w:t>
      </w:r>
      <w:r w:rsidR="00935F0A">
        <w:rPr>
          <w:bCs/>
          <w:noProof/>
          <w:sz w:val="20"/>
        </w:rPr>
        <w:t>,</w:t>
      </w:r>
      <w:r w:rsidR="00203076" w:rsidRPr="00434A57">
        <w:rPr>
          <w:bCs/>
          <w:noProof/>
          <w:sz w:val="20"/>
        </w:rPr>
        <w:t xml:space="preserve"> inclusive.</w:t>
      </w:r>
    </w:p>
    <w:p w14:paraId="0C0097DA" w14:textId="3AF07910" w:rsidR="0075026B" w:rsidRPr="00434A57" w:rsidRDefault="00434A57" w:rsidP="009016A6">
      <w:pPr>
        <w:tabs>
          <w:tab w:val="clear" w:pos="360"/>
          <w:tab w:val="clear" w:pos="720"/>
          <w:tab w:val="clear" w:pos="1080"/>
          <w:tab w:val="clear" w:pos="1440"/>
        </w:tabs>
        <w:overflowPunct/>
        <w:autoSpaceDE/>
        <w:autoSpaceDN/>
        <w:adjustRightInd/>
        <w:jc w:val="both"/>
        <w:textAlignment w:val="auto"/>
        <w:rPr>
          <w:bCs/>
          <w:noProof/>
          <w:sz w:val="20"/>
        </w:rPr>
      </w:pPr>
      <w:r>
        <w:rPr>
          <w:bCs/>
          <w:noProof/>
          <w:sz w:val="20"/>
        </w:rPr>
        <w:t>T</w:t>
      </w:r>
      <w:r w:rsidR="0075026B" w:rsidRPr="00434A57">
        <w:rPr>
          <w:bCs/>
          <w:noProof/>
          <w:sz w:val="20"/>
        </w:rPr>
        <w:t>he value of ar</w:t>
      </w:r>
      <w:r w:rsidR="003C0426">
        <w:rPr>
          <w:bCs/>
          <w:noProof/>
          <w:sz w:val="20"/>
        </w:rPr>
        <w:t>_</w:t>
      </w:r>
      <w:del w:id="507" w:author="Gary Sullivan" w:date="2018-12-19T18:23:00Z">
        <w:r w:rsidR="003C0426" w:rsidDel="00D9535D">
          <w:rPr>
            <w:bCs/>
            <w:noProof/>
            <w:sz w:val="20"/>
          </w:rPr>
          <w:delText>object</w:delText>
        </w:r>
        <w:r w:rsidR="0075026B" w:rsidRPr="00434A57" w:rsidDel="00D9535D">
          <w:rPr>
            <w:bCs/>
            <w:noProof/>
            <w:sz w:val="20"/>
          </w:rPr>
          <w:delText>_</w:delText>
        </w:r>
      </w:del>
      <w:ins w:id="508" w:author="Gary Sullivan" w:date="2018-12-19T18:23:00Z">
        <w:r w:rsidR="00D9535D">
          <w:rPr>
            <w:bCs/>
            <w:noProof/>
            <w:sz w:val="20"/>
          </w:rPr>
          <w:t>bounding_box_</w:t>
        </w:r>
      </w:ins>
      <w:r w:rsidR="0075026B" w:rsidRPr="00434A57">
        <w:rPr>
          <w:bCs/>
          <w:noProof/>
          <w:sz w:val="20"/>
        </w:rPr>
        <w:t>width[ ar</w:t>
      </w:r>
      <w:r w:rsidR="003C0426">
        <w:rPr>
          <w:bCs/>
          <w:noProof/>
          <w:sz w:val="20"/>
        </w:rPr>
        <w:t>_object</w:t>
      </w:r>
      <w:r w:rsidR="0075026B" w:rsidRPr="00434A57">
        <w:rPr>
          <w:bCs/>
          <w:noProof/>
          <w:sz w:val="20"/>
        </w:rPr>
        <w:t xml:space="preserve">_idx[ i ] ] shall be in the range of 0 to </w:t>
      </w:r>
      <w:ins w:id="509" w:author="Gary Sullivan" w:date="2018-06-22T15:53:00Z">
        <w:r w:rsidR="002F4C88" w:rsidRPr="002F4C88">
          <w:rPr>
            <w:bCs/>
            <w:noProof/>
            <w:sz w:val="20"/>
          </w:rPr>
          <w:t>croppedWidth</w:t>
        </w:r>
      </w:ins>
      <w:del w:id="510" w:author="Gary Sullivan" w:date="2018-06-22T15:53:00Z">
        <w:r w:rsidR="0075026B" w:rsidRPr="00434A57" w:rsidDel="002F4C88">
          <w:rPr>
            <w:bCs/>
            <w:noProof/>
            <w:sz w:val="20"/>
          </w:rPr>
          <w:delText>pic_width_in_luma_samples</w:delText>
        </w:r>
      </w:del>
      <w:r w:rsidR="00C90E98">
        <w:rPr>
          <w:bCs/>
          <w:noProof/>
          <w:sz w:val="20"/>
        </w:rPr>
        <w:t xml:space="preserve"> </w:t>
      </w:r>
      <w:ins w:id="511" w:author="Gary Sullivan" w:date="2018-06-22T15:48:00Z">
        <w:r w:rsidR="002F4C88">
          <w:rPr>
            <w:bCs/>
            <w:noProof/>
            <w:sz w:val="20"/>
          </w:rPr>
          <w:t>/ SubHeightC</w:t>
        </w:r>
      </w:ins>
      <w:ins w:id="512" w:author="Gary Sullivan" w:date="2018-06-22T15:49:00Z">
        <w:r w:rsidR="002F4C88">
          <w:rPr>
            <w:bCs/>
            <w:noProof/>
            <w:sz w:val="20"/>
          </w:rPr>
          <w:t> </w:t>
        </w:r>
      </w:ins>
      <w:r w:rsidR="00C90E98">
        <w:rPr>
          <w:bCs/>
          <w:noProof/>
          <w:sz w:val="20"/>
        </w:rPr>
        <w:t xml:space="preserve">− </w:t>
      </w:r>
      <w:r w:rsidR="00C90E98" w:rsidRPr="00434A57">
        <w:rPr>
          <w:bCs/>
          <w:noProof/>
          <w:sz w:val="20"/>
        </w:rPr>
        <w:t>ar</w:t>
      </w:r>
      <w:r w:rsidR="00C90E98">
        <w:rPr>
          <w:bCs/>
          <w:noProof/>
          <w:sz w:val="20"/>
        </w:rPr>
        <w:t>_</w:t>
      </w:r>
      <w:del w:id="513" w:author="Gary Sullivan" w:date="2018-12-19T18:23:00Z">
        <w:r w:rsidR="00C90E98" w:rsidDel="00D9535D">
          <w:rPr>
            <w:bCs/>
            <w:noProof/>
            <w:sz w:val="20"/>
          </w:rPr>
          <w:delText>object</w:delText>
        </w:r>
        <w:r w:rsidR="00C90E98" w:rsidRPr="00434A57" w:rsidDel="00D9535D">
          <w:rPr>
            <w:bCs/>
            <w:noProof/>
            <w:sz w:val="20"/>
          </w:rPr>
          <w:delText>_</w:delText>
        </w:r>
      </w:del>
      <w:ins w:id="514" w:author="Gary Sullivan" w:date="2018-12-19T18:23:00Z">
        <w:r w:rsidR="00D9535D">
          <w:rPr>
            <w:bCs/>
            <w:noProof/>
            <w:sz w:val="20"/>
          </w:rPr>
          <w:t>bounding_box_</w:t>
        </w:r>
      </w:ins>
      <w:r w:rsidR="00C90E98" w:rsidRPr="00434A57">
        <w:rPr>
          <w:bCs/>
          <w:noProof/>
          <w:sz w:val="20"/>
        </w:rPr>
        <w:t>left[ ar</w:t>
      </w:r>
      <w:r w:rsidR="00C90E98">
        <w:rPr>
          <w:bCs/>
          <w:noProof/>
          <w:sz w:val="20"/>
        </w:rPr>
        <w:t>_object</w:t>
      </w:r>
      <w:r w:rsidR="00C90E98" w:rsidRPr="00434A57">
        <w:rPr>
          <w:bCs/>
          <w:noProof/>
          <w:sz w:val="20"/>
        </w:rPr>
        <w:t>_idx[ i ] ]</w:t>
      </w:r>
      <w:r w:rsidR="00935F0A">
        <w:rPr>
          <w:bCs/>
          <w:noProof/>
          <w:sz w:val="20"/>
        </w:rPr>
        <w:t>,</w:t>
      </w:r>
      <w:r w:rsidR="0075026B" w:rsidRPr="00434A57">
        <w:rPr>
          <w:bCs/>
          <w:noProof/>
          <w:sz w:val="20"/>
        </w:rPr>
        <w:t xml:space="preserve"> inclusive</w:t>
      </w:r>
      <w:r>
        <w:rPr>
          <w:bCs/>
          <w:noProof/>
          <w:sz w:val="20"/>
        </w:rPr>
        <w:t>.</w:t>
      </w:r>
    </w:p>
    <w:p w14:paraId="6A3B4F07" w14:textId="7D4BEEBE" w:rsidR="002F4C88" w:rsidRDefault="00434A57" w:rsidP="009016A6">
      <w:pPr>
        <w:tabs>
          <w:tab w:val="clear" w:pos="360"/>
          <w:tab w:val="clear" w:pos="720"/>
          <w:tab w:val="clear" w:pos="1080"/>
          <w:tab w:val="clear" w:pos="1440"/>
        </w:tabs>
        <w:overflowPunct/>
        <w:autoSpaceDE/>
        <w:autoSpaceDN/>
        <w:adjustRightInd/>
        <w:jc w:val="both"/>
        <w:textAlignment w:val="auto"/>
        <w:rPr>
          <w:ins w:id="515" w:author="Gary Sullivan" w:date="2018-06-22T16:04:00Z"/>
          <w:bCs/>
          <w:noProof/>
          <w:sz w:val="20"/>
        </w:rPr>
      </w:pPr>
      <w:r>
        <w:rPr>
          <w:bCs/>
          <w:noProof/>
          <w:sz w:val="20"/>
        </w:rPr>
        <w:t>The</w:t>
      </w:r>
      <w:r w:rsidR="0075026B" w:rsidRPr="00434A57">
        <w:rPr>
          <w:noProof/>
          <w:sz w:val="20"/>
        </w:rPr>
        <w:t xml:space="preserve"> </w:t>
      </w:r>
      <w:r w:rsidR="0075026B" w:rsidRPr="00434A57">
        <w:rPr>
          <w:bCs/>
          <w:noProof/>
          <w:sz w:val="20"/>
        </w:rPr>
        <w:t>value of ar</w:t>
      </w:r>
      <w:r w:rsidR="003C0426">
        <w:rPr>
          <w:bCs/>
          <w:noProof/>
          <w:sz w:val="20"/>
        </w:rPr>
        <w:t>_</w:t>
      </w:r>
      <w:del w:id="516" w:author="Gary Sullivan" w:date="2018-12-19T18:23:00Z">
        <w:r w:rsidR="003C0426" w:rsidDel="00D9535D">
          <w:rPr>
            <w:bCs/>
            <w:noProof/>
            <w:sz w:val="20"/>
          </w:rPr>
          <w:delText>object</w:delText>
        </w:r>
        <w:r w:rsidR="0075026B" w:rsidRPr="00434A57" w:rsidDel="00D9535D">
          <w:rPr>
            <w:bCs/>
            <w:noProof/>
            <w:sz w:val="20"/>
          </w:rPr>
          <w:delText>_</w:delText>
        </w:r>
      </w:del>
      <w:ins w:id="517" w:author="Gary Sullivan" w:date="2018-12-19T18:23:00Z">
        <w:r w:rsidR="00D9535D">
          <w:rPr>
            <w:bCs/>
            <w:noProof/>
            <w:sz w:val="20"/>
          </w:rPr>
          <w:t>bounding_box_</w:t>
        </w:r>
      </w:ins>
      <w:r w:rsidR="0075026B" w:rsidRPr="00434A57">
        <w:rPr>
          <w:bCs/>
          <w:noProof/>
          <w:sz w:val="20"/>
        </w:rPr>
        <w:t>height[ ar</w:t>
      </w:r>
      <w:r w:rsidR="003C0426">
        <w:rPr>
          <w:bCs/>
          <w:noProof/>
          <w:sz w:val="20"/>
        </w:rPr>
        <w:t>_object</w:t>
      </w:r>
      <w:r w:rsidR="0075026B" w:rsidRPr="00434A57">
        <w:rPr>
          <w:bCs/>
          <w:noProof/>
          <w:sz w:val="20"/>
        </w:rPr>
        <w:t xml:space="preserve">_idx[ i ] ] shall be in the range of 0 to </w:t>
      </w:r>
      <w:ins w:id="518" w:author="Gary Sullivan" w:date="2018-06-22T15:53:00Z">
        <w:r w:rsidR="002F4C88" w:rsidRPr="002F4C88">
          <w:rPr>
            <w:bCs/>
            <w:noProof/>
            <w:sz w:val="20"/>
          </w:rPr>
          <w:t>croppedHeight</w:t>
        </w:r>
      </w:ins>
      <w:del w:id="519" w:author="Gary Sullivan" w:date="2018-06-22T15:53:00Z">
        <w:r w:rsidR="0075026B" w:rsidRPr="00434A57" w:rsidDel="002F4C88">
          <w:rPr>
            <w:bCs/>
            <w:noProof/>
            <w:sz w:val="20"/>
          </w:rPr>
          <w:delText>pic_height_in_luma_samples</w:delText>
        </w:r>
      </w:del>
      <w:r w:rsidR="00C90E98">
        <w:rPr>
          <w:bCs/>
          <w:noProof/>
          <w:sz w:val="20"/>
        </w:rPr>
        <w:t xml:space="preserve"> </w:t>
      </w:r>
      <w:ins w:id="520" w:author="Gary Sullivan" w:date="2018-06-22T15:48:00Z">
        <w:r w:rsidR="002F4C88">
          <w:rPr>
            <w:bCs/>
            <w:noProof/>
            <w:sz w:val="20"/>
          </w:rPr>
          <w:t>/ Sub</w:t>
        </w:r>
      </w:ins>
      <w:ins w:id="521" w:author="Gary Sullivan" w:date="2018-06-22T15:49:00Z">
        <w:r w:rsidR="002F4C88">
          <w:rPr>
            <w:bCs/>
            <w:noProof/>
            <w:sz w:val="20"/>
          </w:rPr>
          <w:t>HeightC </w:t>
        </w:r>
      </w:ins>
      <w:r w:rsidR="00C90E98">
        <w:rPr>
          <w:bCs/>
          <w:noProof/>
          <w:sz w:val="20"/>
        </w:rPr>
        <w:t xml:space="preserve">− </w:t>
      </w:r>
      <w:r w:rsidR="00C90E98" w:rsidRPr="00434A57">
        <w:rPr>
          <w:bCs/>
          <w:noProof/>
          <w:sz w:val="20"/>
        </w:rPr>
        <w:t>ar</w:t>
      </w:r>
      <w:r w:rsidR="00C90E98">
        <w:rPr>
          <w:bCs/>
          <w:noProof/>
          <w:sz w:val="20"/>
        </w:rPr>
        <w:t>_</w:t>
      </w:r>
      <w:del w:id="522" w:author="Gary Sullivan" w:date="2018-12-19T18:23:00Z">
        <w:r w:rsidR="00C90E98" w:rsidDel="00D9535D">
          <w:rPr>
            <w:bCs/>
            <w:noProof/>
            <w:sz w:val="20"/>
          </w:rPr>
          <w:delText>object</w:delText>
        </w:r>
        <w:r w:rsidR="00C90E98" w:rsidRPr="00434A57" w:rsidDel="00D9535D">
          <w:rPr>
            <w:bCs/>
            <w:noProof/>
            <w:sz w:val="20"/>
          </w:rPr>
          <w:delText>_</w:delText>
        </w:r>
      </w:del>
      <w:ins w:id="523" w:author="Gary Sullivan" w:date="2018-12-19T18:23:00Z">
        <w:r w:rsidR="00D9535D">
          <w:rPr>
            <w:bCs/>
            <w:noProof/>
            <w:sz w:val="20"/>
          </w:rPr>
          <w:t>bounding_box_</w:t>
        </w:r>
      </w:ins>
      <w:r w:rsidR="00C90E98" w:rsidRPr="00434A57">
        <w:rPr>
          <w:bCs/>
          <w:noProof/>
          <w:sz w:val="20"/>
        </w:rPr>
        <w:t>top[ ar</w:t>
      </w:r>
      <w:r w:rsidR="00C90E98">
        <w:rPr>
          <w:bCs/>
          <w:noProof/>
          <w:sz w:val="20"/>
        </w:rPr>
        <w:t>_object</w:t>
      </w:r>
      <w:r w:rsidR="00C90E98" w:rsidRPr="00434A57">
        <w:rPr>
          <w:bCs/>
          <w:noProof/>
          <w:sz w:val="20"/>
        </w:rPr>
        <w:t>_idx[ i ] ]</w:t>
      </w:r>
      <w:r w:rsidR="00935F0A">
        <w:rPr>
          <w:bCs/>
          <w:noProof/>
          <w:sz w:val="20"/>
        </w:rPr>
        <w:t>,</w:t>
      </w:r>
      <w:r w:rsidR="0075026B" w:rsidRPr="00434A57">
        <w:rPr>
          <w:bCs/>
          <w:noProof/>
          <w:sz w:val="20"/>
        </w:rPr>
        <w:t xml:space="preserve"> inclusive.</w:t>
      </w:r>
    </w:p>
    <w:p w14:paraId="065F5040" w14:textId="13FD927F" w:rsidR="0075026B" w:rsidRPr="00434A57" w:rsidRDefault="002F4C88" w:rsidP="009016A6">
      <w:pPr>
        <w:tabs>
          <w:tab w:val="clear" w:pos="360"/>
          <w:tab w:val="clear" w:pos="720"/>
          <w:tab w:val="clear" w:pos="1080"/>
          <w:tab w:val="clear" w:pos="1440"/>
        </w:tabs>
        <w:overflowPunct/>
        <w:autoSpaceDE/>
        <w:autoSpaceDN/>
        <w:adjustRightInd/>
        <w:jc w:val="both"/>
        <w:textAlignment w:val="auto"/>
        <w:rPr>
          <w:bCs/>
          <w:noProof/>
          <w:sz w:val="20"/>
        </w:rPr>
      </w:pPr>
      <w:ins w:id="524" w:author="Gary Sullivan" w:date="2018-06-22T16:04:00Z">
        <w:r>
          <w:rPr>
            <w:bCs/>
            <w:noProof/>
            <w:sz w:val="20"/>
          </w:rPr>
          <w:t>The identified object rectangle contains the luma samples with horizontal p</w:t>
        </w:r>
      </w:ins>
      <w:ins w:id="525" w:author="Gary Sullivan" w:date="2018-06-22T16:05:00Z">
        <w:r>
          <w:rPr>
            <w:bCs/>
            <w:noProof/>
            <w:sz w:val="20"/>
          </w:rPr>
          <w:t xml:space="preserve">icture coordinates from SubWidthC * </w:t>
        </w:r>
      </w:ins>
      <w:ins w:id="526" w:author="Gary Sullivan" w:date="2018-06-22T16:06:00Z">
        <w:r>
          <w:rPr>
            <w:bCs/>
            <w:noProof/>
            <w:sz w:val="20"/>
          </w:rPr>
          <w:t>( </w:t>
        </w:r>
        <w:r w:rsidRPr="002F4C88">
          <w:rPr>
            <w:bCs/>
            <w:noProof/>
            <w:sz w:val="20"/>
          </w:rPr>
          <w:t>conf_win_left_offset +</w:t>
        </w:r>
        <w:r>
          <w:rPr>
            <w:bCs/>
            <w:noProof/>
            <w:sz w:val="20"/>
          </w:rPr>
          <w:t xml:space="preserve"> </w:t>
        </w:r>
        <w:r w:rsidRPr="00434A57">
          <w:rPr>
            <w:bCs/>
            <w:noProof/>
            <w:sz w:val="20"/>
          </w:rPr>
          <w:t>ar</w:t>
        </w:r>
        <w:r>
          <w:rPr>
            <w:bCs/>
            <w:noProof/>
            <w:sz w:val="20"/>
          </w:rPr>
          <w:t>_</w:t>
        </w:r>
      </w:ins>
      <w:ins w:id="527" w:author="Gary Sullivan" w:date="2018-12-19T18:23:00Z">
        <w:r w:rsidR="00D9535D">
          <w:rPr>
            <w:bCs/>
            <w:noProof/>
            <w:sz w:val="20"/>
          </w:rPr>
          <w:t>bounding_box_</w:t>
        </w:r>
      </w:ins>
      <w:ins w:id="528" w:author="Gary Sullivan" w:date="2018-06-22T16:06:00Z">
        <w:r w:rsidRPr="00434A57">
          <w:rPr>
            <w:bCs/>
            <w:noProof/>
            <w:sz w:val="20"/>
          </w:rPr>
          <w:t>left</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ins>
      <w:ins w:id="529" w:author="Gary Sullivan" w:date="2018-06-22T16:09:00Z">
        <w:r>
          <w:rPr>
            <w:bCs/>
            <w:noProof/>
            <w:sz w:val="20"/>
          </w:rPr>
          <w:t> </w:t>
        </w:r>
      </w:ins>
      <w:ins w:id="530" w:author="Gary Sullivan" w:date="2018-06-22T16:07:00Z">
        <w:r>
          <w:rPr>
            <w:bCs/>
            <w:noProof/>
            <w:sz w:val="20"/>
          </w:rPr>
          <w:t>) to SubWidthC * ( </w:t>
        </w:r>
        <w:r w:rsidRPr="002F4C88">
          <w:rPr>
            <w:bCs/>
            <w:noProof/>
            <w:sz w:val="20"/>
          </w:rPr>
          <w:t>conf_win_left_offset +</w:t>
        </w:r>
        <w:r>
          <w:rPr>
            <w:bCs/>
            <w:noProof/>
            <w:sz w:val="20"/>
          </w:rPr>
          <w:t xml:space="preserve"> </w:t>
        </w:r>
        <w:r w:rsidRPr="00434A57">
          <w:rPr>
            <w:bCs/>
            <w:noProof/>
            <w:sz w:val="20"/>
          </w:rPr>
          <w:t>ar</w:t>
        </w:r>
        <w:r>
          <w:rPr>
            <w:bCs/>
            <w:noProof/>
            <w:sz w:val="20"/>
          </w:rPr>
          <w:t>_</w:t>
        </w:r>
      </w:ins>
      <w:ins w:id="531" w:author="Gary Sullivan" w:date="2018-12-19T18:23:00Z">
        <w:r w:rsidR="00D9535D">
          <w:rPr>
            <w:bCs/>
            <w:noProof/>
            <w:sz w:val="20"/>
          </w:rPr>
          <w:t>bounding_box_</w:t>
        </w:r>
      </w:ins>
      <w:ins w:id="532" w:author="Gary Sullivan" w:date="2018-06-22T16:07:00Z">
        <w:r w:rsidRPr="00434A57">
          <w:rPr>
            <w:bCs/>
            <w:noProof/>
            <w:sz w:val="20"/>
          </w:rPr>
          <w:t>left</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xml:space="preserve"> + </w:t>
        </w:r>
      </w:ins>
      <w:ins w:id="533" w:author="Gary Sullivan" w:date="2018-06-22T16:08:00Z">
        <w:r w:rsidRPr="00434A57">
          <w:rPr>
            <w:bCs/>
            <w:noProof/>
            <w:sz w:val="20"/>
          </w:rPr>
          <w:t>ar</w:t>
        </w:r>
        <w:r>
          <w:rPr>
            <w:bCs/>
            <w:noProof/>
            <w:sz w:val="20"/>
          </w:rPr>
          <w:t>_</w:t>
        </w:r>
      </w:ins>
      <w:ins w:id="534" w:author="Gary Sullivan" w:date="2018-12-19T18:23:00Z">
        <w:r w:rsidR="00D9535D">
          <w:rPr>
            <w:bCs/>
            <w:noProof/>
            <w:sz w:val="20"/>
          </w:rPr>
          <w:t>bounding_box_</w:t>
        </w:r>
      </w:ins>
      <w:ins w:id="535" w:author="Gary Sullivan" w:date="2018-06-22T16:08:00Z">
        <w:r w:rsidRPr="00434A57">
          <w:rPr>
            <w:bCs/>
            <w:noProof/>
            <w:sz w:val="20"/>
          </w:rPr>
          <w:t>width[ ar</w:t>
        </w:r>
        <w:r>
          <w:rPr>
            <w:bCs/>
            <w:noProof/>
            <w:sz w:val="20"/>
          </w:rPr>
          <w:t>_object</w:t>
        </w:r>
        <w:r w:rsidRPr="00434A57">
          <w:rPr>
            <w:bCs/>
            <w:noProof/>
            <w:sz w:val="20"/>
          </w:rPr>
          <w:t>_idx[ i ] ]</w:t>
        </w:r>
      </w:ins>
      <w:ins w:id="536" w:author="Gary Sullivan" w:date="2018-06-22T16:09:00Z">
        <w:r>
          <w:rPr>
            <w:bCs/>
            <w:noProof/>
            <w:sz w:val="20"/>
          </w:rPr>
          <w:t> </w:t>
        </w:r>
      </w:ins>
      <w:ins w:id="537" w:author="Gary Sullivan" w:date="2018-06-22T16:07:00Z">
        <w:r>
          <w:rPr>
            <w:bCs/>
            <w:noProof/>
            <w:sz w:val="20"/>
          </w:rPr>
          <w:t>)</w:t>
        </w:r>
      </w:ins>
      <w:ins w:id="538" w:author="Gary Sullivan" w:date="2018-06-22T16:08:00Z">
        <w:r w:rsidRPr="002F4C88">
          <w:rPr>
            <w:bCs/>
            <w:noProof/>
            <w:sz w:val="20"/>
          </w:rPr>
          <w:t xml:space="preserve"> </w:t>
        </w:r>
        <w:r>
          <w:rPr>
            <w:bCs/>
            <w:noProof/>
            <w:sz w:val="20"/>
          </w:rPr>
          <w:t xml:space="preserve">− 1, inclusive, and vertical </w:t>
        </w:r>
      </w:ins>
      <w:ins w:id="539" w:author="Gary Sullivan" w:date="2018-06-22T16:09:00Z">
        <w:r>
          <w:rPr>
            <w:bCs/>
            <w:noProof/>
            <w:sz w:val="20"/>
          </w:rPr>
          <w:t>picture coordinates from SubHeightC * ( </w:t>
        </w:r>
        <w:r w:rsidRPr="002F4C88">
          <w:rPr>
            <w:bCs/>
            <w:noProof/>
            <w:sz w:val="20"/>
          </w:rPr>
          <w:t>conf_win_</w:t>
        </w:r>
        <w:r>
          <w:rPr>
            <w:bCs/>
            <w:noProof/>
            <w:sz w:val="20"/>
          </w:rPr>
          <w:t>top</w:t>
        </w:r>
        <w:r w:rsidRPr="002F4C88">
          <w:rPr>
            <w:bCs/>
            <w:noProof/>
            <w:sz w:val="20"/>
          </w:rPr>
          <w:t>_offset +</w:t>
        </w:r>
        <w:r>
          <w:rPr>
            <w:bCs/>
            <w:noProof/>
            <w:sz w:val="20"/>
          </w:rPr>
          <w:t xml:space="preserve"> </w:t>
        </w:r>
        <w:r w:rsidRPr="00434A57">
          <w:rPr>
            <w:bCs/>
            <w:noProof/>
            <w:sz w:val="20"/>
          </w:rPr>
          <w:t>ar</w:t>
        </w:r>
        <w:r>
          <w:rPr>
            <w:bCs/>
            <w:noProof/>
            <w:sz w:val="20"/>
          </w:rPr>
          <w:t>_</w:t>
        </w:r>
      </w:ins>
      <w:ins w:id="540" w:author="Gary Sullivan" w:date="2018-12-19T18:23:00Z">
        <w:r w:rsidR="00D9535D">
          <w:rPr>
            <w:bCs/>
            <w:noProof/>
            <w:sz w:val="20"/>
          </w:rPr>
          <w:t>bounding_box_</w:t>
        </w:r>
      </w:ins>
      <w:ins w:id="541" w:author="Gary Sullivan" w:date="2018-06-22T16:09:00Z">
        <w:r>
          <w:rPr>
            <w:bCs/>
            <w:noProof/>
            <w:sz w:val="20"/>
          </w:rPr>
          <w:t>top</w:t>
        </w:r>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xml:space="preserve"> ) </w:t>
        </w:r>
        <w:r>
          <w:rPr>
            <w:bCs/>
            <w:noProof/>
            <w:sz w:val="20"/>
          </w:rPr>
          <w:lastRenderedPageBreak/>
          <w:t>to SubWidthC * ( </w:t>
        </w:r>
        <w:r w:rsidRPr="002F4C88">
          <w:rPr>
            <w:bCs/>
            <w:noProof/>
            <w:sz w:val="20"/>
          </w:rPr>
          <w:t>conf_win_</w:t>
        </w:r>
        <w:r>
          <w:rPr>
            <w:bCs/>
            <w:noProof/>
            <w:sz w:val="20"/>
          </w:rPr>
          <w:t>to</w:t>
        </w:r>
      </w:ins>
      <w:ins w:id="542" w:author="Gary Sullivan" w:date="2018-06-22T16:10:00Z">
        <w:r>
          <w:rPr>
            <w:bCs/>
            <w:noProof/>
            <w:sz w:val="20"/>
          </w:rPr>
          <w:t>p</w:t>
        </w:r>
      </w:ins>
      <w:ins w:id="543" w:author="Gary Sullivan" w:date="2018-06-22T16:09:00Z">
        <w:r w:rsidRPr="002F4C88">
          <w:rPr>
            <w:bCs/>
            <w:noProof/>
            <w:sz w:val="20"/>
          </w:rPr>
          <w:t>_offset +</w:t>
        </w:r>
        <w:r>
          <w:rPr>
            <w:bCs/>
            <w:noProof/>
            <w:sz w:val="20"/>
          </w:rPr>
          <w:t xml:space="preserve"> </w:t>
        </w:r>
        <w:r w:rsidRPr="00434A57">
          <w:rPr>
            <w:bCs/>
            <w:noProof/>
            <w:sz w:val="20"/>
          </w:rPr>
          <w:t>ar</w:t>
        </w:r>
        <w:r>
          <w:rPr>
            <w:bCs/>
            <w:noProof/>
            <w:sz w:val="20"/>
          </w:rPr>
          <w:t>_</w:t>
        </w:r>
      </w:ins>
      <w:ins w:id="544" w:author="Gary Sullivan" w:date="2018-12-19T18:24:00Z">
        <w:r w:rsidR="00D9535D">
          <w:rPr>
            <w:bCs/>
            <w:noProof/>
            <w:sz w:val="20"/>
          </w:rPr>
          <w:t>bounding_box_</w:t>
        </w:r>
      </w:ins>
      <w:ins w:id="545" w:author="Gary Sullivan" w:date="2018-06-22T16:10:00Z">
        <w:r>
          <w:rPr>
            <w:bCs/>
            <w:noProof/>
            <w:sz w:val="20"/>
          </w:rPr>
          <w:t>top</w:t>
        </w:r>
      </w:ins>
      <w:ins w:id="546" w:author="Gary Sullivan" w:date="2018-06-22T16:09:00Z">
        <w:r w:rsidRPr="00434A57">
          <w:rPr>
            <w:noProof/>
            <w:sz w:val="20"/>
          </w:rPr>
          <w:t>[</w:t>
        </w:r>
        <w:r w:rsidRPr="00434A57">
          <w:rPr>
            <w:bCs/>
            <w:sz w:val="20"/>
          </w:rPr>
          <w:t> </w:t>
        </w:r>
        <w:proofErr w:type="spellStart"/>
        <w:r w:rsidRPr="00434A57">
          <w:rPr>
            <w:bCs/>
            <w:noProof/>
            <w:sz w:val="20"/>
          </w:rPr>
          <w:t>ar</w:t>
        </w:r>
        <w:r>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Pr>
            <w:bCs/>
            <w:noProof/>
            <w:sz w:val="20"/>
          </w:rPr>
          <w:t xml:space="preserve"> + </w:t>
        </w:r>
        <w:r w:rsidRPr="00434A57">
          <w:rPr>
            <w:bCs/>
            <w:noProof/>
            <w:sz w:val="20"/>
          </w:rPr>
          <w:t>ar</w:t>
        </w:r>
        <w:r>
          <w:rPr>
            <w:bCs/>
            <w:noProof/>
            <w:sz w:val="20"/>
          </w:rPr>
          <w:t>_</w:t>
        </w:r>
      </w:ins>
      <w:ins w:id="547" w:author="Gary Sullivan" w:date="2018-12-19T18:24:00Z">
        <w:r w:rsidR="00D9535D">
          <w:rPr>
            <w:bCs/>
            <w:noProof/>
            <w:sz w:val="20"/>
          </w:rPr>
          <w:t>bounding_box_</w:t>
        </w:r>
      </w:ins>
      <w:ins w:id="548" w:author="Gary Sullivan" w:date="2018-06-22T16:10:00Z">
        <w:r>
          <w:rPr>
            <w:bCs/>
            <w:noProof/>
            <w:sz w:val="20"/>
          </w:rPr>
          <w:t>height</w:t>
        </w:r>
      </w:ins>
      <w:ins w:id="549" w:author="Gary Sullivan" w:date="2018-06-22T16:09:00Z">
        <w:r w:rsidRPr="00434A57">
          <w:rPr>
            <w:bCs/>
            <w:noProof/>
            <w:sz w:val="20"/>
          </w:rPr>
          <w:t>[ ar</w:t>
        </w:r>
        <w:r>
          <w:rPr>
            <w:bCs/>
            <w:noProof/>
            <w:sz w:val="20"/>
          </w:rPr>
          <w:t>_object</w:t>
        </w:r>
        <w:r w:rsidRPr="00434A57">
          <w:rPr>
            <w:bCs/>
            <w:noProof/>
            <w:sz w:val="20"/>
          </w:rPr>
          <w:t>_idx[ i ] ]</w:t>
        </w:r>
        <w:r>
          <w:rPr>
            <w:bCs/>
            <w:noProof/>
            <w:sz w:val="20"/>
          </w:rPr>
          <w:t> )</w:t>
        </w:r>
        <w:r w:rsidRPr="002F4C88">
          <w:rPr>
            <w:bCs/>
            <w:noProof/>
            <w:sz w:val="20"/>
          </w:rPr>
          <w:t xml:space="preserve"> </w:t>
        </w:r>
        <w:r>
          <w:rPr>
            <w:bCs/>
            <w:noProof/>
            <w:sz w:val="20"/>
          </w:rPr>
          <w:t>− 1, inclusive</w:t>
        </w:r>
      </w:ins>
      <w:ins w:id="550" w:author="Gary Sullivan" w:date="2018-06-22T16:10:00Z">
        <w:r>
          <w:rPr>
            <w:bCs/>
            <w:noProof/>
            <w:sz w:val="20"/>
          </w:rPr>
          <w:t>.</w:t>
        </w:r>
      </w:ins>
      <w:ins w:id="551" w:author="Gary Sullivan" w:date="2018-06-22T17:03:00Z">
        <w:r w:rsidR="00611145">
          <w:rPr>
            <w:bCs/>
            <w:noProof/>
            <w:sz w:val="20"/>
          </w:rPr>
          <w:t xml:space="preserve"> </w:t>
        </w:r>
      </w:ins>
      <w:ins w:id="552" w:author="Gary Sullivan" w:date="2018-06-22T15:55:00Z">
        <w:r w:rsidRPr="002F4C88">
          <w:rPr>
            <w:bCs/>
            <w:noProof/>
            <w:sz w:val="20"/>
            <w:highlight w:val="yellow"/>
            <w:rPrChange w:id="553" w:author="Gary Sullivan" w:date="2018-06-22T15:56:00Z">
              <w:rPr>
                <w:bCs/>
                <w:noProof/>
                <w:sz w:val="20"/>
              </w:rPr>
            </w:rPrChange>
          </w:rPr>
          <w:t xml:space="preserve">[Ed. (GJS): Would it be more consistent with other </w:t>
        </w:r>
      </w:ins>
      <w:ins w:id="554" w:author="Gary Sullivan" w:date="2018-06-22T15:56:00Z">
        <w:r w:rsidRPr="002F4C88">
          <w:rPr>
            <w:bCs/>
            <w:noProof/>
            <w:sz w:val="20"/>
            <w:highlight w:val="yellow"/>
            <w:rPrChange w:id="555" w:author="Gary Sullivan" w:date="2018-06-22T15:56:00Z">
              <w:rPr>
                <w:bCs/>
                <w:noProof/>
                <w:sz w:val="20"/>
              </w:rPr>
            </w:rPrChange>
          </w:rPr>
          <w:t xml:space="preserve">syntax </w:t>
        </w:r>
      </w:ins>
      <w:ins w:id="556" w:author="Gary Sullivan" w:date="2018-06-22T16:11:00Z">
        <w:r>
          <w:rPr>
            <w:bCs/>
            <w:noProof/>
            <w:sz w:val="20"/>
            <w:highlight w:val="yellow"/>
          </w:rPr>
          <w:t xml:space="preserve">usage </w:t>
        </w:r>
      </w:ins>
      <w:ins w:id="557" w:author="Gary Sullivan" w:date="2018-06-22T15:56:00Z">
        <w:r w:rsidRPr="002F4C88">
          <w:rPr>
            <w:bCs/>
            <w:noProof/>
            <w:sz w:val="20"/>
            <w:highlight w:val="yellow"/>
            <w:rPrChange w:id="558" w:author="Gary Sullivan" w:date="2018-06-22T15:56:00Z">
              <w:rPr>
                <w:bCs/>
                <w:noProof/>
                <w:sz w:val="20"/>
              </w:rPr>
            </w:rPrChange>
          </w:rPr>
          <w:t>to use left and right offsets and top and bottom offsets instead of a left offset and a width and a right offset and a height?]</w:t>
        </w:r>
      </w:ins>
      <w:ins w:id="559" w:author="Jill Boyce" w:date="2018-12-18T18:15:00Z">
        <w:r w:rsidR="00EC5219">
          <w:rPr>
            <w:bCs/>
            <w:noProof/>
            <w:sz w:val="20"/>
          </w:rPr>
          <w:t>[Ed. (JB): Either way would be OK, but we chose this since there is</w:t>
        </w:r>
      </w:ins>
      <w:ins w:id="560" w:author="Jill Boyce" w:date="2018-12-18T18:16:00Z">
        <w:r w:rsidR="00EC5219">
          <w:rPr>
            <w:bCs/>
            <w:noProof/>
            <w:sz w:val="20"/>
          </w:rPr>
          <w:t xml:space="preserve"> some value to having easy access to object size.]</w:t>
        </w:r>
      </w:ins>
      <w:ins w:id="561" w:author="Gary Sullivan" w:date="2018-12-19T18:53:00Z">
        <w:r w:rsidR="00BD3EB5">
          <w:rPr>
            <w:bCs/>
            <w:noProof/>
            <w:sz w:val="20"/>
          </w:rPr>
          <w:t xml:space="preserve">[Ed. (GJS): I think that for the </w:t>
        </w:r>
      </w:ins>
      <w:ins w:id="562" w:author="Gary Sullivan" w:date="2018-12-19T18:54:00Z">
        <w:r w:rsidR="00BD3EB5">
          <w:rPr>
            <w:bCs/>
            <w:noProof/>
            <w:sz w:val="20"/>
          </w:rPr>
          <w:t xml:space="preserve">other </w:t>
        </w:r>
      </w:ins>
      <w:ins w:id="563" w:author="Gary Sullivan" w:date="2018-12-19T19:00:00Z">
        <w:r w:rsidR="00FE5F2B">
          <w:rPr>
            <w:bCs/>
            <w:noProof/>
            <w:sz w:val="20"/>
          </w:rPr>
          <w:t>places with similar needs,</w:t>
        </w:r>
      </w:ins>
      <w:ins w:id="564" w:author="Gary Sullivan" w:date="2018-12-19T18:54:00Z">
        <w:r w:rsidR="00BD3EB5">
          <w:rPr>
            <w:bCs/>
            <w:noProof/>
            <w:sz w:val="20"/>
          </w:rPr>
          <w:t xml:space="preserve"> we originally did it that way to minimize syntax bits when the rectangle covered all or nearly all of the picture, which doesn’t apply here. On the other hand, this is using fixed-length coding</w:t>
        </w:r>
      </w:ins>
      <w:ins w:id="565" w:author="Gary Sullivan" w:date="2018-12-19T18:55:00Z">
        <w:r w:rsidR="00BD3EB5">
          <w:rPr>
            <w:bCs/>
            <w:noProof/>
            <w:sz w:val="20"/>
          </w:rPr>
          <w:t>, so there is no bit efficiency argument for how this is done.]</w:t>
        </w:r>
      </w:ins>
    </w:p>
    <w:p w14:paraId="743EBA2C" w14:textId="5E85A9C7" w:rsidR="00203076" w:rsidRPr="009016A6" w:rsidRDefault="00203076" w:rsidP="009016A6">
      <w:pPr>
        <w:tabs>
          <w:tab w:val="clear" w:pos="360"/>
          <w:tab w:val="clear" w:pos="720"/>
          <w:tab w:val="clear" w:pos="1080"/>
          <w:tab w:val="clear" w:pos="1440"/>
        </w:tabs>
        <w:overflowPunct/>
        <w:autoSpaceDE/>
        <w:autoSpaceDN/>
        <w:adjustRightInd/>
        <w:jc w:val="both"/>
        <w:textAlignment w:val="auto"/>
        <w:rPr>
          <w:noProof/>
          <w:sz w:val="20"/>
        </w:rPr>
      </w:pPr>
      <w:r w:rsidRPr="00434A57">
        <w:rPr>
          <w:bCs/>
          <w:noProof/>
          <w:sz w:val="20"/>
        </w:rPr>
        <w:t xml:space="preserve">The values of </w:t>
      </w:r>
      <w:r w:rsidRPr="00434A57">
        <w:rPr>
          <w:noProof/>
          <w:sz w:val="20"/>
        </w:rPr>
        <w:t>ar</w:t>
      </w:r>
      <w:r w:rsidR="003C0426">
        <w:rPr>
          <w:noProof/>
          <w:sz w:val="20"/>
        </w:rPr>
        <w:t>_</w:t>
      </w:r>
      <w:del w:id="566" w:author="Gary Sullivan" w:date="2018-12-19T18:24:00Z">
        <w:r w:rsidR="003C0426" w:rsidDel="00D9535D">
          <w:rPr>
            <w:noProof/>
            <w:sz w:val="20"/>
          </w:rPr>
          <w:delText>object</w:delText>
        </w:r>
        <w:r w:rsidRPr="00434A57" w:rsidDel="00D9535D">
          <w:rPr>
            <w:noProof/>
            <w:sz w:val="20"/>
          </w:rPr>
          <w:delText>_</w:delText>
        </w:r>
      </w:del>
      <w:ins w:id="567" w:author="Gary Sullivan" w:date="2018-12-19T18:24:00Z">
        <w:r w:rsidR="00D9535D">
          <w:rPr>
            <w:noProof/>
            <w:sz w:val="20"/>
          </w:rPr>
          <w:t>bounding_box_</w:t>
        </w:r>
      </w:ins>
      <w:r w:rsidRPr="00434A57">
        <w:rPr>
          <w:noProof/>
          <w:sz w:val="20"/>
        </w:rPr>
        <w:t>top[</w:t>
      </w:r>
      <w:r w:rsidRPr="00434A57">
        <w:rPr>
          <w:bCs/>
          <w:sz w:val="20"/>
        </w:rPr>
        <w:t> </w:t>
      </w:r>
      <w:proofErr w:type="spellStart"/>
      <w:r w:rsidRPr="00434A57">
        <w:rPr>
          <w:bCs/>
          <w:noProof/>
          <w:sz w:val="20"/>
        </w:rPr>
        <w:t>ar</w:t>
      </w:r>
      <w:r w:rsidR="003C0426">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0075026B" w:rsidRPr="00434A57">
        <w:rPr>
          <w:bCs/>
          <w:noProof/>
          <w:sz w:val="20"/>
        </w:rPr>
        <w:t>],</w:t>
      </w:r>
      <w:r w:rsidR="00935F0A">
        <w:rPr>
          <w:bCs/>
          <w:noProof/>
          <w:sz w:val="20"/>
        </w:rPr>
        <w:t xml:space="preserve"> </w:t>
      </w:r>
      <w:r w:rsidRPr="00434A57">
        <w:rPr>
          <w:noProof/>
          <w:sz w:val="20"/>
        </w:rPr>
        <w:t>ar</w:t>
      </w:r>
      <w:r w:rsidR="003C0426">
        <w:rPr>
          <w:noProof/>
          <w:sz w:val="20"/>
        </w:rPr>
        <w:t>_</w:t>
      </w:r>
      <w:del w:id="568" w:author="Gary Sullivan" w:date="2018-12-19T18:24:00Z">
        <w:r w:rsidR="003C0426" w:rsidDel="00D9535D">
          <w:rPr>
            <w:noProof/>
            <w:sz w:val="20"/>
          </w:rPr>
          <w:delText>object</w:delText>
        </w:r>
        <w:r w:rsidRPr="00434A57" w:rsidDel="00D9535D">
          <w:rPr>
            <w:noProof/>
            <w:sz w:val="20"/>
          </w:rPr>
          <w:delText>_</w:delText>
        </w:r>
      </w:del>
      <w:ins w:id="569" w:author="Gary Sullivan" w:date="2018-12-19T18:24:00Z">
        <w:r w:rsidR="00D9535D">
          <w:rPr>
            <w:noProof/>
            <w:sz w:val="20"/>
          </w:rPr>
          <w:t>bounding_box_</w:t>
        </w:r>
      </w:ins>
      <w:r w:rsidRPr="00434A57">
        <w:rPr>
          <w:noProof/>
          <w:sz w:val="20"/>
        </w:rPr>
        <w:t>left[</w:t>
      </w:r>
      <w:r w:rsidRPr="00434A57">
        <w:rPr>
          <w:bCs/>
          <w:sz w:val="20"/>
        </w:rPr>
        <w:t> </w:t>
      </w:r>
      <w:proofErr w:type="spellStart"/>
      <w:r w:rsidRPr="00434A57">
        <w:rPr>
          <w:bCs/>
          <w:noProof/>
          <w:sz w:val="20"/>
        </w:rPr>
        <w:t>ar</w:t>
      </w:r>
      <w:r w:rsidR="003C0426">
        <w:rPr>
          <w:bCs/>
          <w:noProof/>
          <w:sz w:val="20"/>
        </w:rPr>
        <w:t>_object</w:t>
      </w:r>
      <w:r w:rsidRPr="00434A57">
        <w:rPr>
          <w:bCs/>
          <w:noProof/>
          <w:sz w:val="20"/>
        </w:rPr>
        <w:t>_idx</w:t>
      </w:r>
      <w:proofErr w:type="spellEnd"/>
      <w:r w:rsidRPr="00434A57">
        <w:rPr>
          <w:bCs/>
          <w:noProof/>
          <w:sz w:val="20"/>
        </w:rPr>
        <w:t>[</w:t>
      </w:r>
      <w:r w:rsidRPr="00434A57">
        <w:rPr>
          <w:bCs/>
          <w:sz w:val="20"/>
        </w:rPr>
        <w:t> </w:t>
      </w:r>
      <w:r w:rsidRPr="00434A57">
        <w:rPr>
          <w:bCs/>
          <w:noProof/>
          <w:sz w:val="20"/>
        </w:rPr>
        <w:t>i</w:t>
      </w:r>
      <w:r w:rsidRPr="00434A57">
        <w:rPr>
          <w:bCs/>
          <w:sz w:val="20"/>
        </w:rPr>
        <w:t> </w:t>
      </w:r>
      <w:r w:rsidRPr="00434A57">
        <w:rPr>
          <w:bCs/>
          <w:noProof/>
          <w:sz w:val="20"/>
        </w:rPr>
        <w:t>]</w:t>
      </w:r>
      <w:r w:rsidRPr="00434A57">
        <w:rPr>
          <w:bCs/>
          <w:sz w:val="20"/>
        </w:rPr>
        <w:t> </w:t>
      </w:r>
      <w:r w:rsidRPr="00434A57">
        <w:rPr>
          <w:bCs/>
          <w:noProof/>
          <w:sz w:val="20"/>
        </w:rPr>
        <w:t>]</w:t>
      </w:r>
      <w:r w:rsidR="0075026B" w:rsidRPr="00434A57">
        <w:rPr>
          <w:bCs/>
          <w:noProof/>
          <w:sz w:val="20"/>
        </w:rPr>
        <w:t>, ar</w:t>
      </w:r>
      <w:r w:rsidR="003C0426">
        <w:rPr>
          <w:bCs/>
          <w:noProof/>
          <w:sz w:val="20"/>
        </w:rPr>
        <w:t>_</w:t>
      </w:r>
      <w:del w:id="570" w:author="Gary Sullivan" w:date="2018-12-19T18:24:00Z">
        <w:r w:rsidR="003C0426" w:rsidDel="00D9535D">
          <w:rPr>
            <w:bCs/>
            <w:noProof/>
            <w:sz w:val="20"/>
          </w:rPr>
          <w:delText>object</w:delText>
        </w:r>
        <w:r w:rsidR="0075026B" w:rsidRPr="00434A57" w:rsidDel="00D9535D">
          <w:rPr>
            <w:bCs/>
            <w:noProof/>
            <w:sz w:val="20"/>
          </w:rPr>
          <w:delText>_</w:delText>
        </w:r>
      </w:del>
      <w:ins w:id="571" w:author="Gary Sullivan" w:date="2018-12-19T18:24:00Z">
        <w:r w:rsidR="00D9535D">
          <w:rPr>
            <w:bCs/>
            <w:noProof/>
            <w:sz w:val="20"/>
          </w:rPr>
          <w:t>bounding_box_</w:t>
        </w:r>
      </w:ins>
      <w:r w:rsidR="0075026B" w:rsidRPr="00434A57">
        <w:rPr>
          <w:bCs/>
          <w:noProof/>
          <w:sz w:val="20"/>
        </w:rPr>
        <w:t>width[ ar</w:t>
      </w:r>
      <w:r w:rsidR="003C0426">
        <w:rPr>
          <w:bCs/>
          <w:noProof/>
          <w:sz w:val="20"/>
        </w:rPr>
        <w:t>_object</w:t>
      </w:r>
      <w:r w:rsidR="0075026B" w:rsidRPr="00434A57">
        <w:rPr>
          <w:bCs/>
          <w:noProof/>
          <w:sz w:val="20"/>
        </w:rPr>
        <w:t>_idx[ i ] ] and ar</w:t>
      </w:r>
      <w:r w:rsidR="003C0426">
        <w:rPr>
          <w:bCs/>
          <w:noProof/>
          <w:sz w:val="20"/>
        </w:rPr>
        <w:t>_</w:t>
      </w:r>
      <w:del w:id="572" w:author="Gary Sullivan" w:date="2018-12-19T18:24:00Z">
        <w:r w:rsidR="003C0426" w:rsidDel="00D9535D">
          <w:rPr>
            <w:bCs/>
            <w:noProof/>
            <w:sz w:val="20"/>
          </w:rPr>
          <w:delText>object</w:delText>
        </w:r>
        <w:r w:rsidR="0075026B" w:rsidRPr="00434A57" w:rsidDel="00D9535D">
          <w:rPr>
            <w:bCs/>
            <w:noProof/>
            <w:sz w:val="20"/>
          </w:rPr>
          <w:delText>_</w:delText>
        </w:r>
      </w:del>
      <w:ins w:id="573" w:author="Gary Sullivan" w:date="2018-12-19T18:24:00Z">
        <w:r w:rsidR="00D9535D">
          <w:rPr>
            <w:bCs/>
            <w:noProof/>
            <w:sz w:val="20"/>
          </w:rPr>
          <w:t>bounding_box_</w:t>
        </w:r>
      </w:ins>
      <w:r w:rsidR="0075026B" w:rsidRPr="00434A57">
        <w:rPr>
          <w:bCs/>
          <w:noProof/>
          <w:sz w:val="20"/>
        </w:rPr>
        <w:t>height[ ar</w:t>
      </w:r>
      <w:r w:rsidR="003C0426">
        <w:rPr>
          <w:bCs/>
          <w:noProof/>
          <w:sz w:val="20"/>
        </w:rPr>
        <w:t>_object</w:t>
      </w:r>
      <w:r w:rsidR="0075026B" w:rsidRPr="00434A57">
        <w:rPr>
          <w:bCs/>
          <w:noProof/>
          <w:sz w:val="20"/>
        </w:rPr>
        <w:t xml:space="preserve">_idx[ i ] ] </w:t>
      </w:r>
      <w:r w:rsidRPr="00434A57">
        <w:rPr>
          <w:bCs/>
          <w:noProof/>
          <w:sz w:val="20"/>
        </w:rPr>
        <w:t xml:space="preserve">persist </w:t>
      </w:r>
      <w:del w:id="574" w:author="Gary Sullivan" w:date="2018-06-22T16:56:00Z">
        <w:r w:rsidRPr="00434A57" w:rsidDel="00611145">
          <w:rPr>
            <w:bCs/>
            <w:noProof/>
            <w:sz w:val="20"/>
          </w:rPr>
          <w:delText xml:space="preserve">from </w:delText>
        </w:r>
      </w:del>
      <w:del w:id="575" w:author="Gary Sullivan" w:date="2018-06-22T16:43:00Z">
        <w:r w:rsidRPr="00434A57" w:rsidDel="002F4C88">
          <w:rPr>
            <w:bCs/>
            <w:noProof/>
            <w:sz w:val="20"/>
          </w:rPr>
          <w:delText xml:space="preserve">earlier </w:delText>
        </w:r>
      </w:del>
      <w:del w:id="576" w:author="Gary Sullivan" w:date="2018-06-22T16:56:00Z">
        <w:r w:rsidRPr="00434A57" w:rsidDel="00611145">
          <w:rPr>
            <w:bCs/>
            <w:noProof/>
            <w:sz w:val="20"/>
          </w:rPr>
          <w:delText>annotated region SEI message</w:delText>
        </w:r>
      </w:del>
      <w:del w:id="577" w:author="Gary Sullivan" w:date="2018-06-22T16:43:00Z">
        <w:r w:rsidRPr="00434A57" w:rsidDel="002F4C88">
          <w:rPr>
            <w:bCs/>
            <w:noProof/>
            <w:sz w:val="20"/>
          </w:rPr>
          <w:delText>s</w:delText>
        </w:r>
      </w:del>
      <w:del w:id="578" w:author="Gary Sullivan" w:date="2018-06-22T16:56:00Z">
        <w:r w:rsidRPr="00434A57" w:rsidDel="00611145">
          <w:rPr>
            <w:bCs/>
            <w:noProof/>
            <w:sz w:val="20"/>
          </w:rPr>
          <w:delText xml:space="preserve"> </w:delText>
        </w:r>
      </w:del>
      <w:ins w:id="579" w:author="Gary Sullivan" w:date="2018-06-22T15:36:00Z">
        <w:r w:rsidR="00BA3168">
          <w:rPr>
            <w:bCs/>
            <w:noProof/>
            <w:sz w:val="20"/>
          </w:rPr>
          <w:t xml:space="preserve">in </w:t>
        </w:r>
      </w:ins>
      <w:ins w:id="580" w:author="Gary Sullivan" w:date="2018-06-22T16:29:00Z">
        <w:r w:rsidR="002F4C88">
          <w:rPr>
            <w:bCs/>
            <w:noProof/>
            <w:sz w:val="20"/>
          </w:rPr>
          <w:t>output</w:t>
        </w:r>
      </w:ins>
      <w:ins w:id="581" w:author="Gary Sullivan" w:date="2018-06-22T15:36:00Z">
        <w:r w:rsidR="00BA3168">
          <w:rPr>
            <w:bCs/>
            <w:noProof/>
            <w:sz w:val="20"/>
          </w:rPr>
          <w:t xml:space="preserve"> order </w:t>
        </w:r>
      </w:ins>
      <w:r w:rsidRPr="00434A57">
        <w:rPr>
          <w:bCs/>
          <w:noProof/>
          <w:sz w:val="20"/>
        </w:rPr>
        <w:t xml:space="preserve">within the </w:t>
      </w:r>
      <w:del w:id="582" w:author="Gary Sullivan" w:date="2018-06-22T15:36:00Z">
        <w:r w:rsidRPr="00434A57" w:rsidDel="00BA3168">
          <w:rPr>
            <w:bCs/>
            <w:noProof/>
            <w:sz w:val="20"/>
          </w:rPr>
          <w:delText>persistance scope</w:delText>
        </w:r>
      </w:del>
      <w:ins w:id="583" w:author="Gary Sullivan" w:date="2018-06-22T15:36:00Z">
        <w:r w:rsidR="00BA3168">
          <w:rPr>
            <w:bCs/>
            <w:noProof/>
            <w:sz w:val="20"/>
          </w:rPr>
          <w:t>CLVS</w:t>
        </w:r>
      </w:ins>
      <w:ins w:id="584" w:author="Gary Sullivan" w:date="2018-06-22T16:43:00Z">
        <w:r w:rsidR="002F4C88" w:rsidRPr="002F4C88">
          <w:rPr>
            <w:bCs/>
            <w:noProof/>
            <w:sz w:val="20"/>
          </w:rPr>
          <w:t xml:space="preserve"> </w:t>
        </w:r>
      </w:ins>
      <w:ins w:id="585" w:author="Gary Sullivan" w:date="2018-06-22T16:56:00Z">
        <w:r w:rsidR="00611145">
          <w:rPr>
            <w:bCs/>
            <w:noProof/>
            <w:sz w:val="20"/>
          </w:rPr>
          <w:t>for each</w:t>
        </w:r>
      </w:ins>
      <w:ins w:id="586" w:author="Gary Sullivan" w:date="2018-06-22T16:43:00Z">
        <w:r w:rsidR="002F4C88">
          <w:rPr>
            <w:bCs/>
            <w:noProof/>
            <w:sz w:val="20"/>
          </w:rPr>
          <w:t xml:space="preserve"> value of </w:t>
        </w:r>
        <w:r w:rsidR="002F4C88" w:rsidRPr="008669F9">
          <w:rPr>
            <w:bCs/>
            <w:noProof/>
            <w:sz w:val="20"/>
          </w:rPr>
          <w:t>ar</w:t>
        </w:r>
        <w:r w:rsidR="002F4C88">
          <w:rPr>
            <w:bCs/>
            <w:noProof/>
            <w:sz w:val="20"/>
          </w:rPr>
          <w:t>_object</w:t>
        </w:r>
        <w:r w:rsidR="002F4C88" w:rsidRPr="008669F9">
          <w:rPr>
            <w:bCs/>
            <w:noProof/>
            <w:sz w:val="20"/>
          </w:rPr>
          <w:t>_idx[ i ]</w:t>
        </w:r>
      </w:ins>
      <w:r w:rsidRPr="00434A57">
        <w:rPr>
          <w:bCs/>
          <w:noProof/>
          <w:sz w:val="20"/>
        </w:rPr>
        <w:t xml:space="preserve">. </w:t>
      </w:r>
      <w:del w:id="587" w:author="Gary Sullivan" w:date="2018-06-22T15:40:00Z">
        <w:r w:rsidR="00935F0A" w:rsidRPr="00165D2D" w:rsidDel="00BA3168">
          <w:rPr>
            <w:bCs/>
            <w:noProof/>
            <w:sz w:val="20"/>
            <w:highlight w:val="yellow"/>
          </w:rPr>
          <w:delText>[</w:delText>
        </w:r>
        <w:r w:rsidR="00935F0A" w:rsidDel="00BA3168">
          <w:rPr>
            <w:bCs/>
            <w:noProof/>
            <w:sz w:val="20"/>
            <w:highlight w:val="yellow"/>
          </w:rPr>
          <w:delText xml:space="preserve">Ed. (YK): </w:delText>
        </w:r>
      </w:del>
      <w:del w:id="588" w:author="Gary Sullivan" w:date="2018-06-22T15:11:00Z">
        <w:r w:rsidR="00935F0A" w:rsidDel="00BA3168">
          <w:rPr>
            <w:bCs/>
            <w:noProof/>
            <w:sz w:val="20"/>
            <w:highlight w:val="yellow"/>
          </w:rPr>
          <w:delText>Should t</w:delText>
        </w:r>
      </w:del>
      <w:del w:id="589" w:author="Gary Sullivan" w:date="2018-06-22T15:40:00Z">
        <w:r w:rsidR="00935F0A" w:rsidDel="00BA3168">
          <w:rPr>
            <w:bCs/>
            <w:noProof/>
            <w:sz w:val="20"/>
            <w:highlight w:val="yellow"/>
          </w:rPr>
          <w:delText xml:space="preserve">he persistence be specified </w:delText>
        </w:r>
      </w:del>
      <w:del w:id="590" w:author="Gary Sullivan" w:date="2018-06-22T15:36:00Z">
        <w:r w:rsidR="00935F0A" w:rsidDel="00BA3168">
          <w:rPr>
            <w:bCs/>
            <w:noProof/>
            <w:sz w:val="20"/>
            <w:highlight w:val="yellow"/>
          </w:rPr>
          <w:delText xml:space="preserve">more </w:delText>
        </w:r>
      </w:del>
      <w:del w:id="591" w:author="Gary Sullivan" w:date="2018-06-22T15:40:00Z">
        <w:r w:rsidR="00935F0A" w:rsidDel="00BA3168">
          <w:rPr>
            <w:bCs/>
            <w:noProof/>
            <w:sz w:val="20"/>
            <w:highlight w:val="yellow"/>
          </w:rPr>
          <w:delText>clearly</w:delText>
        </w:r>
      </w:del>
      <w:del w:id="592" w:author="Gary Sullivan" w:date="2018-06-22T15:11:00Z">
        <w:r w:rsidR="00935F0A" w:rsidDel="00BA3168">
          <w:rPr>
            <w:bCs/>
            <w:noProof/>
            <w:sz w:val="20"/>
            <w:highlight w:val="yellow"/>
          </w:rPr>
          <w:delText>?</w:delText>
        </w:r>
      </w:del>
      <w:del w:id="593" w:author="Gary Sullivan" w:date="2018-06-22T15:40:00Z">
        <w:r w:rsidR="00935F0A" w:rsidDel="00BA3168">
          <w:rPr>
            <w:bCs/>
            <w:noProof/>
            <w:sz w:val="20"/>
            <w:highlight w:val="yellow"/>
          </w:rPr>
          <w:delText xml:space="preserve"> For example, use the wording like "persists from the previous </w:delText>
        </w:r>
        <w:r w:rsidR="00935F0A" w:rsidRPr="008713CE" w:rsidDel="00BA3168">
          <w:rPr>
            <w:bCs/>
            <w:noProof/>
            <w:sz w:val="20"/>
            <w:highlight w:val="yellow"/>
          </w:rPr>
          <w:delText>annotated region SEI message</w:delText>
        </w:r>
        <w:r w:rsidR="00935F0A" w:rsidDel="00BA3168">
          <w:rPr>
            <w:bCs/>
            <w:noProof/>
            <w:sz w:val="20"/>
            <w:highlight w:val="yellow"/>
          </w:rPr>
          <w:delText xml:space="preserve"> containing the same syntax element with the same index" instead of the vague wording of "persists from earlier </w:delText>
        </w:r>
        <w:r w:rsidR="00935F0A" w:rsidRPr="008713CE" w:rsidDel="00BA3168">
          <w:rPr>
            <w:bCs/>
            <w:noProof/>
            <w:sz w:val="20"/>
            <w:highlight w:val="yellow"/>
          </w:rPr>
          <w:delText>annotated region SEI message</w:delText>
        </w:r>
        <w:r w:rsidR="00935F0A" w:rsidDel="00BA3168">
          <w:rPr>
            <w:bCs/>
            <w:noProof/>
            <w:sz w:val="20"/>
            <w:highlight w:val="yellow"/>
          </w:rPr>
          <w:delText>s"?</w:delText>
        </w:r>
        <w:r w:rsidR="00935F0A" w:rsidRPr="00165D2D" w:rsidDel="00BA3168">
          <w:rPr>
            <w:bCs/>
            <w:noProof/>
            <w:sz w:val="20"/>
            <w:highlight w:val="yellow"/>
          </w:rPr>
          <w:delText>]</w:delText>
        </w:r>
        <w:r w:rsidR="00935F0A" w:rsidDel="00BA3168">
          <w:rPr>
            <w:bCs/>
            <w:noProof/>
            <w:sz w:val="20"/>
          </w:rPr>
          <w:delText xml:space="preserve"> </w:delText>
        </w:r>
      </w:del>
      <w:r w:rsidRPr="00434A57">
        <w:rPr>
          <w:bCs/>
          <w:noProof/>
          <w:sz w:val="20"/>
        </w:rPr>
        <w:t xml:space="preserve">If </w:t>
      </w:r>
      <w:r w:rsidRPr="00434A57">
        <w:rPr>
          <w:noProof/>
          <w:sz w:val="20"/>
        </w:rPr>
        <w:t>ar</w:t>
      </w:r>
      <w:r w:rsidR="003C0426">
        <w:rPr>
          <w:noProof/>
          <w:sz w:val="20"/>
        </w:rPr>
        <w:t>_</w:t>
      </w:r>
      <w:del w:id="594" w:author="Gary Sullivan" w:date="2018-12-19T18:24:00Z">
        <w:r w:rsidR="003C0426" w:rsidDel="00D9535D">
          <w:rPr>
            <w:noProof/>
            <w:sz w:val="20"/>
          </w:rPr>
          <w:delText>object</w:delText>
        </w:r>
        <w:r w:rsidRPr="00434A57" w:rsidDel="00D9535D">
          <w:rPr>
            <w:noProof/>
            <w:sz w:val="20"/>
          </w:rPr>
          <w:delText>_</w:delText>
        </w:r>
      </w:del>
      <w:ins w:id="595" w:author="Gary Sullivan" w:date="2018-12-19T18:24:00Z">
        <w:r w:rsidR="00D9535D">
          <w:rPr>
            <w:noProof/>
            <w:sz w:val="20"/>
          </w:rPr>
          <w:t>bounding_box_</w:t>
        </w:r>
      </w:ins>
      <w:r w:rsidRPr="00434A57">
        <w:rPr>
          <w:noProof/>
          <w:sz w:val="20"/>
        </w:rPr>
        <w:t>top[</w:t>
      </w:r>
      <w:r w:rsidR="00A948AF" w:rsidRPr="00434A57">
        <w:rPr>
          <w:noProof/>
          <w:sz w:val="20"/>
        </w:rPr>
        <w:t> </w:t>
      </w:r>
      <w:r w:rsidRPr="00434A57">
        <w:rPr>
          <w:noProof/>
          <w:sz w:val="20"/>
        </w:rPr>
        <w:t>ar</w:t>
      </w:r>
      <w:r w:rsidR="003C0426">
        <w:rPr>
          <w:bCs/>
          <w:noProof/>
          <w:sz w:val="20"/>
        </w:rPr>
        <w:t>_object</w:t>
      </w:r>
      <w:r w:rsidRPr="00434A57">
        <w:rPr>
          <w:bCs/>
          <w:noProof/>
          <w:sz w:val="20"/>
        </w:rPr>
        <w:t>_idx[</w:t>
      </w:r>
      <w:r w:rsidR="00A948AF" w:rsidRPr="00434A57">
        <w:rPr>
          <w:bCs/>
          <w:noProof/>
          <w:sz w:val="20"/>
        </w:rPr>
        <w:t> i </w:t>
      </w:r>
      <w:r w:rsidRPr="00434A57">
        <w:rPr>
          <w:bCs/>
          <w:noProof/>
          <w:sz w:val="20"/>
        </w:rPr>
        <w:t>]</w:t>
      </w:r>
      <w:r w:rsidR="00A948AF" w:rsidRPr="00434A57">
        <w:rPr>
          <w:bCs/>
          <w:noProof/>
          <w:sz w:val="20"/>
        </w:rPr>
        <w:t> </w:t>
      </w:r>
      <w:r w:rsidRPr="00434A57">
        <w:rPr>
          <w:bCs/>
          <w:noProof/>
          <w:sz w:val="20"/>
        </w:rPr>
        <w:t>]</w:t>
      </w:r>
      <w:r w:rsidR="0075026B" w:rsidRPr="00434A57">
        <w:rPr>
          <w:bCs/>
          <w:noProof/>
          <w:sz w:val="20"/>
        </w:rPr>
        <w:t xml:space="preserve">, </w:t>
      </w:r>
      <w:r w:rsidR="0075026B" w:rsidRPr="00434A57">
        <w:rPr>
          <w:noProof/>
          <w:sz w:val="20"/>
        </w:rPr>
        <w:t>ar</w:t>
      </w:r>
      <w:r w:rsidR="003C0426">
        <w:rPr>
          <w:noProof/>
          <w:sz w:val="20"/>
        </w:rPr>
        <w:t>_</w:t>
      </w:r>
      <w:del w:id="596" w:author="Gary Sullivan" w:date="2018-12-19T18:24:00Z">
        <w:r w:rsidR="003C0426" w:rsidDel="00D9535D">
          <w:rPr>
            <w:noProof/>
            <w:sz w:val="20"/>
          </w:rPr>
          <w:delText>object</w:delText>
        </w:r>
        <w:r w:rsidR="0075026B" w:rsidRPr="00434A57" w:rsidDel="00D9535D">
          <w:rPr>
            <w:noProof/>
            <w:sz w:val="20"/>
          </w:rPr>
          <w:delText>_</w:delText>
        </w:r>
      </w:del>
      <w:ins w:id="597" w:author="Gary Sullivan" w:date="2018-12-19T18:24:00Z">
        <w:r w:rsidR="00D9535D">
          <w:rPr>
            <w:noProof/>
            <w:sz w:val="20"/>
          </w:rPr>
          <w:t>bounding_box_</w:t>
        </w:r>
      </w:ins>
      <w:r w:rsidR="0075026B" w:rsidRPr="00434A57">
        <w:rPr>
          <w:noProof/>
          <w:sz w:val="20"/>
        </w:rPr>
        <w:t>left</w:t>
      </w:r>
      <w:r w:rsidR="0075026B" w:rsidRPr="00434A57">
        <w:rPr>
          <w:bCs/>
          <w:noProof/>
          <w:sz w:val="20"/>
        </w:rPr>
        <w:t>[ ar</w:t>
      </w:r>
      <w:r w:rsidR="003C0426">
        <w:rPr>
          <w:bCs/>
          <w:noProof/>
          <w:sz w:val="20"/>
        </w:rPr>
        <w:t>_object</w:t>
      </w:r>
      <w:r w:rsidR="0075026B" w:rsidRPr="00434A57">
        <w:rPr>
          <w:bCs/>
          <w:noProof/>
          <w:sz w:val="20"/>
        </w:rPr>
        <w:t>_idx[ i ] ], ar</w:t>
      </w:r>
      <w:r w:rsidR="003C0426">
        <w:rPr>
          <w:bCs/>
          <w:noProof/>
          <w:sz w:val="20"/>
        </w:rPr>
        <w:t>_</w:t>
      </w:r>
      <w:del w:id="598" w:author="Gary Sullivan" w:date="2018-12-19T18:24:00Z">
        <w:r w:rsidR="003C0426" w:rsidDel="00D9535D">
          <w:rPr>
            <w:bCs/>
            <w:noProof/>
            <w:sz w:val="20"/>
          </w:rPr>
          <w:delText>object</w:delText>
        </w:r>
        <w:r w:rsidR="0075026B" w:rsidRPr="00434A57" w:rsidDel="00D9535D">
          <w:rPr>
            <w:bCs/>
            <w:noProof/>
            <w:sz w:val="20"/>
          </w:rPr>
          <w:delText>_</w:delText>
        </w:r>
      </w:del>
      <w:ins w:id="599" w:author="Gary Sullivan" w:date="2018-12-19T18:24:00Z">
        <w:r w:rsidR="00D9535D">
          <w:rPr>
            <w:bCs/>
            <w:noProof/>
            <w:sz w:val="20"/>
          </w:rPr>
          <w:t>bounding_box_</w:t>
        </w:r>
      </w:ins>
      <w:r w:rsidR="0075026B" w:rsidRPr="00434A57">
        <w:rPr>
          <w:bCs/>
          <w:noProof/>
          <w:sz w:val="20"/>
        </w:rPr>
        <w:t>width[ ar</w:t>
      </w:r>
      <w:r w:rsidR="003C0426">
        <w:rPr>
          <w:bCs/>
          <w:noProof/>
          <w:sz w:val="20"/>
        </w:rPr>
        <w:t>_object</w:t>
      </w:r>
      <w:r w:rsidR="0075026B" w:rsidRPr="00434A57">
        <w:rPr>
          <w:bCs/>
          <w:noProof/>
          <w:sz w:val="20"/>
        </w:rPr>
        <w:t>_idx[ i ] ]</w:t>
      </w:r>
      <w:r w:rsidRPr="00434A57">
        <w:rPr>
          <w:bCs/>
          <w:noProof/>
          <w:sz w:val="20"/>
        </w:rPr>
        <w:t xml:space="preserve"> or </w:t>
      </w:r>
      <w:r w:rsidR="0075026B" w:rsidRPr="00434A57">
        <w:rPr>
          <w:bCs/>
          <w:noProof/>
          <w:sz w:val="20"/>
        </w:rPr>
        <w:t>ar</w:t>
      </w:r>
      <w:r w:rsidR="003C0426">
        <w:rPr>
          <w:bCs/>
          <w:noProof/>
          <w:sz w:val="20"/>
        </w:rPr>
        <w:t>_</w:t>
      </w:r>
      <w:del w:id="600" w:author="Gary Sullivan" w:date="2018-12-19T18:24:00Z">
        <w:r w:rsidR="003C0426" w:rsidDel="00D9535D">
          <w:rPr>
            <w:bCs/>
            <w:noProof/>
            <w:sz w:val="20"/>
          </w:rPr>
          <w:delText>object</w:delText>
        </w:r>
        <w:r w:rsidR="0075026B" w:rsidRPr="00434A57" w:rsidDel="00D9535D">
          <w:rPr>
            <w:bCs/>
            <w:noProof/>
            <w:sz w:val="20"/>
          </w:rPr>
          <w:delText>_</w:delText>
        </w:r>
      </w:del>
      <w:ins w:id="601" w:author="Gary Sullivan" w:date="2018-12-19T18:24:00Z">
        <w:r w:rsidR="00D9535D">
          <w:rPr>
            <w:bCs/>
            <w:noProof/>
            <w:sz w:val="20"/>
          </w:rPr>
          <w:t>bounding_box_</w:t>
        </w:r>
      </w:ins>
      <w:r w:rsidR="0075026B" w:rsidRPr="00434A57">
        <w:rPr>
          <w:bCs/>
          <w:noProof/>
          <w:sz w:val="20"/>
        </w:rPr>
        <w:t>height[ ar</w:t>
      </w:r>
      <w:r w:rsidR="003C0426">
        <w:rPr>
          <w:bCs/>
          <w:noProof/>
          <w:sz w:val="20"/>
        </w:rPr>
        <w:t>_object</w:t>
      </w:r>
      <w:r w:rsidR="0075026B" w:rsidRPr="00434A57">
        <w:rPr>
          <w:bCs/>
          <w:noProof/>
          <w:sz w:val="20"/>
        </w:rPr>
        <w:t xml:space="preserve">_idx[ i ] ] </w:t>
      </w:r>
      <w:r w:rsidRPr="00434A57">
        <w:rPr>
          <w:bCs/>
          <w:noProof/>
          <w:sz w:val="20"/>
        </w:rPr>
        <w:t xml:space="preserve">were not </w:t>
      </w:r>
      <w:bookmarkStart w:id="602" w:name="_GoBack"/>
      <w:bookmarkEnd w:id="602"/>
      <w:r w:rsidRPr="00434A57">
        <w:rPr>
          <w:bCs/>
          <w:noProof/>
          <w:sz w:val="20"/>
        </w:rPr>
        <w:t>present in earlier annotated region</w:t>
      </w:r>
      <w:ins w:id="603" w:author="Gary Sullivan" w:date="2018-06-22T15:18:00Z">
        <w:r w:rsidR="00BA3168">
          <w:rPr>
            <w:bCs/>
            <w:noProof/>
            <w:sz w:val="20"/>
          </w:rPr>
          <w:t>s</w:t>
        </w:r>
      </w:ins>
      <w:r w:rsidRPr="00434A57">
        <w:rPr>
          <w:bCs/>
          <w:noProof/>
          <w:sz w:val="20"/>
        </w:rPr>
        <w:t xml:space="preserve"> SEI messages </w:t>
      </w:r>
      <w:ins w:id="604" w:author="Gary Sullivan" w:date="2018-06-22T15:36:00Z">
        <w:r w:rsidR="00BA3168">
          <w:rPr>
            <w:bCs/>
            <w:noProof/>
            <w:sz w:val="20"/>
          </w:rPr>
          <w:t xml:space="preserve">in </w:t>
        </w:r>
      </w:ins>
      <w:ins w:id="605" w:author="Gary Sullivan" w:date="2018-06-22T16:29:00Z">
        <w:r w:rsidR="002F4C88">
          <w:rPr>
            <w:bCs/>
            <w:noProof/>
            <w:sz w:val="20"/>
          </w:rPr>
          <w:t>output</w:t>
        </w:r>
      </w:ins>
      <w:ins w:id="606" w:author="Gary Sullivan" w:date="2018-06-22T15:36:00Z">
        <w:r w:rsidR="00BA3168">
          <w:rPr>
            <w:bCs/>
            <w:noProof/>
            <w:sz w:val="20"/>
          </w:rPr>
          <w:t xml:space="preserve"> order </w:t>
        </w:r>
      </w:ins>
      <w:r w:rsidRPr="00434A57">
        <w:rPr>
          <w:bCs/>
          <w:noProof/>
          <w:sz w:val="20"/>
        </w:rPr>
        <w:t xml:space="preserve">within the </w:t>
      </w:r>
      <w:del w:id="607" w:author="Gary Sullivan" w:date="2018-06-22T15:36:00Z">
        <w:r w:rsidRPr="00434A57" w:rsidDel="00BA3168">
          <w:rPr>
            <w:bCs/>
            <w:noProof/>
            <w:sz w:val="20"/>
          </w:rPr>
          <w:delText>persistance scope</w:delText>
        </w:r>
      </w:del>
      <w:ins w:id="608" w:author="Gary Sullivan" w:date="2018-06-22T15:36:00Z">
        <w:r w:rsidR="00BA3168">
          <w:rPr>
            <w:bCs/>
            <w:noProof/>
            <w:sz w:val="20"/>
          </w:rPr>
          <w:t>CLVS</w:t>
        </w:r>
      </w:ins>
      <w:ins w:id="609" w:author="Gary Sullivan" w:date="2018-06-22T16:41:00Z">
        <w:r w:rsidR="002F4C88">
          <w:rPr>
            <w:bCs/>
            <w:noProof/>
            <w:sz w:val="20"/>
          </w:rPr>
          <w:t xml:space="preserve"> </w:t>
        </w:r>
      </w:ins>
      <w:ins w:id="610" w:author="Gary Sullivan" w:date="2018-06-22T16:42:00Z">
        <w:r w:rsidR="002F4C88">
          <w:rPr>
            <w:bCs/>
            <w:noProof/>
            <w:sz w:val="20"/>
          </w:rPr>
          <w:t>with</w:t>
        </w:r>
      </w:ins>
      <w:ins w:id="611" w:author="Gary Sullivan" w:date="2018-06-22T16:41:00Z">
        <w:r w:rsidR="002F4C88">
          <w:rPr>
            <w:bCs/>
            <w:noProof/>
            <w:sz w:val="20"/>
          </w:rPr>
          <w:t xml:space="preserve"> the </w:t>
        </w:r>
      </w:ins>
      <w:ins w:id="612" w:author="Gary Sullivan" w:date="2018-06-22T16:42:00Z">
        <w:r w:rsidR="002F4C88">
          <w:rPr>
            <w:bCs/>
            <w:noProof/>
            <w:sz w:val="20"/>
          </w:rPr>
          <w:t xml:space="preserve">same </w:t>
        </w:r>
      </w:ins>
      <w:ins w:id="613" w:author="Gary Sullivan" w:date="2018-06-22T16:41:00Z">
        <w:r w:rsidR="002F4C88">
          <w:rPr>
            <w:bCs/>
            <w:noProof/>
            <w:sz w:val="20"/>
          </w:rPr>
          <w:t xml:space="preserve">value of </w:t>
        </w:r>
      </w:ins>
      <w:ins w:id="614" w:author="Gary Sullivan" w:date="2018-06-22T16:42:00Z">
        <w:r w:rsidR="002F4C88" w:rsidRPr="00434A57">
          <w:rPr>
            <w:bCs/>
            <w:noProof/>
            <w:sz w:val="20"/>
          </w:rPr>
          <w:t>ar</w:t>
        </w:r>
        <w:r w:rsidR="002F4C88">
          <w:rPr>
            <w:bCs/>
            <w:noProof/>
            <w:sz w:val="20"/>
          </w:rPr>
          <w:t>_object</w:t>
        </w:r>
        <w:r w:rsidR="002F4C88" w:rsidRPr="00434A57">
          <w:rPr>
            <w:bCs/>
            <w:noProof/>
            <w:sz w:val="20"/>
          </w:rPr>
          <w:t>_idx[</w:t>
        </w:r>
        <w:r w:rsidR="002F4C88" w:rsidRPr="00434A57">
          <w:rPr>
            <w:bCs/>
            <w:sz w:val="20"/>
          </w:rPr>
          <w:t> </w:t>
        </w:r>
        <w:r w:rsidR="002F4C88" w:rsidRPr="00434A57">
          <w:rPr>
            <w:bCs/>
            <w:noProof/>
            <w:sz w:val="20"/>
          </w:rPr>
          <w:t>i</w:t>
        </w:r>
        <w:r w:rsidR="002F4C88" w:rsidRPr="00434A57">
          <w:rPr>
            <w:bCs/>
            <w:sz w:val="20"/>
          </w:rPr>
          <w:t> </w:t>
        </w:r>
        <w:r w:rsidR="002F4C88" w:rsidRPr="00434A57">
          <w:rPr>
            <w:bCs/>
            <w:noProof/>
            <w:sz w:val="20"/>
          </w:rPr>
          <w:t>]</w:t>
        </w:r>
      </w:ins>
      <w:r w:rsidRPr="00434A57">
        <w:rPr>
          <w:bCs/>
          <w:noProof/>
          <w:sz w:val="20"/>
        </w:rPr>
        <w:t>, their values are undefined.</w:t>
      </w:r>
      <w:ins w:id="615" w:author="Gary Sullivan" w:date="2018-06-22T16:41:00Z">
        <w:r w:rsidR="002F4C88">
          <w:rPr>
            <w:bCs/>
            <w:noProof/>
            <w:sz w:val="20"/>
          </w:rPr>
          <w:t xml:space="preserve"> </w:t>
        </w:r>
        <w:r w:rsidR="002F4C88" w:rsidRPr="002F4C88">
          <w:rPr>
            <w:bCs/>
            <w:noProof/>
            <w:sz w:val="20"/>
            <w:highlight w:val="yellow"/>
            <w:rPrChange w:id="616" w:author="Gary Sullivan" w:date="2018-06-22T16:42:00Z">
              <w:rPr>
                <w:bCs/>
                <w:noProof/>
                <w:sz w:val="20"/>
              </w:rPr>
            </w:rPrChange>
          </w:rPr>
          <w:t xml:space="preserve">[Ed. (GJS): Is it OK to </w:t>
        </w:r>
      </w:ins>
      <w:ins w:id="617" w:author="Gary Sullivan" w:date="2018-06-22T16:56:00Z">
        <w:r w:rsidR="00611145">
          <w:rPr>
            <w:bCs/>
            <w:noProof/>
            <w:sz w:val="20"/>
            <w:highlight w:val="yellow"/>
          </w:rPr>
          <w:t>infer</w:t>
        </w:r>
      </w:ins>
      <w:ins w:id="618" w:author="Gary Sullivan" w:date="2018-06-22T16:41:00Z">
        <w:r w:rsidR="002F4C88" w:rsidRPr="002F4C88">
          <w:rPr>
            <w:bCs/>
            <w:noProof/>
            <w:sz w:val="20"/>
            <w:highlight w:val="yellow"/>
            <w:rPrChange w:id="619" w:author="Gary Sullivan" w:date="2018-06-22T16:42:00Z">
              <w:rPr>
                <w:bCs/>
                <w:noProof/>
                <w:sz w:val="20"/>
              </w:rPr>
            </w:rPrChange>
          </w:rPr>
          <w:t xml:space="preserve"> a bounding box that is undefined?]</w:t>
        </w:r>
      </w:ins>
      <w:ins w:id="620" w:author="Jill Boyce" w:date="2018-12-18T18:16:00Z">
        <w:r w:rsidR="00EC5219">
          <w:rPr>
            <w:bCs/>
            <w:noProof/>
            <w:sz w:val="20"/>
          </w:rPr>
          <w:t xml:space="preserve">[Ed. (JB): </w:t>
        </w:r>
      </w:ins>
      <w:ins w:id="621" w:author="Jill Boyce" w:date="2018-12-18T18:17:00Z">
        <w:r w:rsidR="00EC5219">
          <w:rPr>
            <w:bCs/>
            <w:noProof/>
            <w:sz w:val="20"/>
          </w:rPr>
          <w:t>It seemed easier to just say it was undefined that to try to figure out how to disallow the condition.]</w:t>
        </w:r>
      </w:ins>
    </w:p>
    <w:p w14:paraId="33B34C6D" w14:textId="720AAD23" w:rsidR="00203076" w:rsidRDefault="00203076" w:rsidP="009016A6">
      <w:pPr>
        <w:jc w:val="both"/>
        <w:rPr>
          <w:bCs/>
          <w:noProof/>
          <w:sz w:val="20"/>
        </w:rPr>
      </w:pPr>
      <w:r w:rsidRPr="00434A57">
        <w:rPr>
          <w:b/>
          <w:noProof/>
          <w:sz w:val="20"/>
        </w:rPr>
        <w:t>ar</w:t>
      </w:r>
      <w:r w:rsidR="003C0426">
        <w:rPr>
          <w:b/>
          <w:noProof/>
          <w:sz w:val="20"/>
        </w:rPr>
        <w:t>_object</w:t>
      </w:r>
      <w:r w:rsidR="00A948AF" w:rsidRPr="00434A57">
        <w:rPr>
          <w:b/>
          <w:noProof/>
          <w:sz w:val="20"/>
        </w:rPr>
        <w:t>_</w:t>
      </w:r>
      <w:r w:rsidRPr="00434A57">
        <w:rPr>
          <w:b/>
          <w:noProof/>
          <w:sz w:val="20"/>
        </w:rPr>
        <w:t>conf</w:t>
      </w:r>
      <w:r w:rsidR="001942D5">
        <w:rPr>
          <w:b/>
          <w:noProof/>
          <w:sz w:val="20"/>
        </w:rPr>
        <w:t>idence</w:t>
      </w:r>
      <w:r w:rsidRPr="00434A57">
        <w:rPr>
          <w:noProof/>
          <w:sz w:val="20"/>
        </w:rPr>
        <w:t>[</w:t>
      </w:r>
      <w:r w:rsidR="00A948AF" w:rsidRPr="00434A57">
        <w:rPr>
          <w:noProof/>
          <w:sz w:val="20"/>
        </w:rPr>
        <w:t> </w:t>
      </w:r>
      <w:r w:rsidRPr="00434A57">
        <w:rPr>
          <w:noProof/>
          <w:sz w:val="20"/>
        </w:rPr>
        <w:t>ar</w:t>
      </w:r>
      <w:r w:rsidR="003C0426">
        <w:rPr>
          <w:bCs/>
          <w:noProof/>
          <w:sz w:val="20"/>
        </w:rPr>
        <w:t>_object</w:t>
      </w:r>
      <w:r w:rsidRPr="00434A57">
        <w:rPr>
          <w:bCs/>
          <w:noProof/>
          <w:sz w:val="20"/>
        </w:rPr>
        <w:t>_idx</w:t>
      </w:r>
      <w:r w:rsidRPr="008669F9">
        <w:rPr>
          <w:bCs/>
          <w:noProof/>
          <w:sz w:val="20"/>
        </w:rPr>
        <w:t>[</w:t>
      </w:r>
      <w:r w:rsidR="00A948AF" w:rsidRPr="008669F9">
        <w:rPr>
          <w:bCs/>
          <w:noProof/>
          <w:sz w:val="20"/>
        </w:rPr>
        <w:t> i </w:t>
      </w:r>
      <w:r w:rsidRPr="008669F9">
        <w:rPr>
          <w:bCs/>
          <w:noProof/>
          <w:sz w:val="20"/>
        </w:rPr>
        <w:t>]</w:t>
      </w:r>
      <w:r w:rsidR="00A948AF" w:rsidRPr="008669F9">
        <w:rPr>
          <w:bCs/>
          <w:noProof/>
          <w:sz w:val="20"/>
        </w:rPr>
        <w:t> </w:t>
      </w:r>
      <w:r w:rsidRPr="008669F9">
        <w:rPr>
          <w:bCs/>
          <w:noProof/>
          <w:sz w:val="20"/>
        </w:rPr>
        <w:t xml:space="preserve">] </w:t>
      </w:r>
      <w:r w:rsidR="0053355F">
        <w:rPr>
          <w:bCs/>
          <w:noProof/>
          <w:sz w:val="20"/>
        </w:rPr>
        <w:t>indicates</w:t>
      </w:r>
      <w:r w:rsidR="0053355F" w:rsidRPr="008669F9">
        <w:rPr>
          <w:bCs/>
          <w:noProof/>
          <w:sz w:val="20"/>
        </w:rPr>
        <w:t xml:space="preserve"> </w:t>
      </w:r>
      <w:r w:rsidRPr="008669F9">
        <w:rPr>
          <w:bCs/>
          <w:noProof/>
          <w:sz w:val="20"/>
        </w:rPr>
        <w:t xml:space="preserve">the </w:t>
      </w:r>
      <w:r w:rsidR="0053355F">
        <w:rPr>
          <w:bCs/>
          <w:noProof/>
          <w:sz w:val="20"/>
        </w:rPr>
        <w:t xml:space="preserve">degree of </w:t>
      </w:r>
      <w:r w:rsidRPr="008669F9">
        <w:rPr>
          <w:bCs/>
          <w:noProof/>
          <w:sz w:val="20"/>
        </w:rPr>
        <w:t xml:space="preserve">confidence associated with the </w:t>
      </w:r>
      <w:ins w:id="622" w:author="Gary Sullivan" w:date="2018-06-22T17:19:00Z">
        <w:r w:rsidR="00B66EA2">
          <w:rPr>
            <w:bCs/>
            <w:noProof/>
            <w:sz w:val="20"/>
          </w:rPr>
          <w:t xml:space="preserve">object with index </w:t>
        </w:r>
      </w:ins>
      <w:r w:rsidRPr="008669F9">
        <w:rPr>
          <w:bCs/>
          <w:noProof/>
          <w:sz w:val="20"/>
        </w:rPr>
        <w:t>ar</w:t>
      </w:r>
      <w:r w:rsidR="003C0426">
        <w:rPr>
          <w:bCs/>
          <w:noProof/>
          <w:sz w:val="20"/>
        </w:rPr>
        <w:t>_object</w:t>
      </w:r>
      <w:r w:rsidRPr="008669F9">
        <w:rPr>
          <w:bCs/>
          <w:noProof/>
          <w:sz w:val="20"/>
        </w:rPr>
        <w:t>_idx</w:t>
      </w:r>
      <w:r w:rsidR="005C2B7D" w:rsidRPr="008669F9">
        <w:rPr>
          <w:bCs/>
          <w:noProof/>
          <w:sz w:val="20"/>
        </w:rPr>
        <w:t>[ i </w:t>
      </w:r>
      <w:r w:rsidRPr="008669F9">
        <w:rPr>
          <w:bCs/>
          <w:noProof/>
          <w:sz w:val="20"/>
        </w:rPr>
        <w:t>]</w:t>
      </w:r>
      <w:del w:id="623" w:author="Gary Sullivan" w:date="2018-06-22T17:20:00Z">
        <w:r w:rsidRPr="008669F9" w:rsidDel="00B66EA2">
          <w:rPr>
            <w:bCs/>
            <w:noProof/>
            <w:sz w:val="20"/>
          </w:rPr>
          <w:delText>-th object</w:delText>
        </w:r>
      </w:del>
      <w:r w:rsidRPr="008669F9">
        <w:rPr>
          <w:bCs/>
          <w:noProof/>
          <w:sz w:val="20"/>
        </w:rPr>
        <w:t>, in units of 2</w:t>
      </w:r>
      <w:r w:rsidR="001C66EC" w:rsidRPr="009016A6">
        <w:rPr>
          <w:noProof/>
          <w:sz w:val="20"/>
          <w:vertAlign w:val="superscript"/>
        </w:rPr>
        <w:t>−</w:t>
      </w:r>
      <w:ins w:id="624" w:author="Gary Sullivan" w:date="2018-06-22T17:32:00Z">
        <w:r w:rsidR="00B66EA2">
          <w:rPr>
            <w:noProof/>
            <w:sz w:val="20"/>
            <w:vertAlign w:val="superscript"/>
          </w:rPr>
          <w:t>( </w:t>
        </w:r>
      </w:ins>
      <w:r w:rsidRPr="009016A6">
        <w:rPr>
          <w:noProof/>
          <w:sz w:val="20"/>
          <w:vertAlign w:val="superscript"/>
        </w:rPr>
        <w:t>ar</w:t>
      </w:r>
      <w:r w:rsidR="003C0426">
        <w:rPr>
          <w:noProof/>
          <w:sz w:val="20"/>
          <w:vertAlign w:val="superscript"/>
        </w:rPr>
        <w:t>_object</w:t>
      </w:r>
      <w:r w:rsidR="00A948AF" w:rsidRPr="009016A6">
        <w:rPr>
          <w:noProof/>
          <w:sz w:val="20"/>
          <w:vertAlign w:val="superscript"/>
        </w:rPr>
        <w:t>_</w:t>
      </w:r>
      <w:r w:rsidR="00A43AE5">
        <w:rPr>
          <w:noProof/>
          <w:sz w:val="20"/>
          <w:vertAlign w:val="superscript"/>
        </w:rPr>
        <w:t>confidence</w:t>
      </w:r>
      <w:del w:id="625" w:author="Gary Sullivan" w:date="2018-06-22T17:21:00Z">
        <w:r w:rsidR="00A43AE5" w:rsidDel="00B66EA2">
          <w:rPr>
            <w:noProof/>
            <w:sz w:val="20"/>
            <w:vertAlign w:val="superscript"/>
          </w:rPr>
          <w:delText>_</w:delText>
        </w:r>
        <w:r w:rsidR="00A948AF" w:rsidRPr="009016A6" w:rsidDel="00B66EA2">
          <w:rPr>
            <w:noProof/>
            <w:sz w:val="20"/>
            <w:vertAlign w:val="superscript"/>
          </w:rPr>
          <w:delText>prec</w:delText>
        </w:r>
      </w:del>
      <w:r w:rsidRPr="009016A6">
        <w:rPr>
          <w:noProof/>
          <w:sz w:val="20"/>
          <w:vertAlign w:val="superscript"/>
        </w:rPr>
        <w:t>_</w:t>
      </w:r>
      <w:ins w:id="626" w:author="Gary Sullivan" w:date="2018-06-22T17:20:00Z">
        <w:r w:rsidR="00B66EA2">
          <w:rPr>
            <w:noProof/>
            <w:sz w:val="20"/>
            <w:vertAlign w:val="superscript"/>
          </w:rPr>
          <w:t>length</w:t>
        </w:r>
      </w:ins>
      <w:ins w:id="627" w:author="Gary Sullivan" w:date="2018-06-22T17:31:00Z">
        <w:r w:rsidR="00B66EA2">
          <w:rPr>
            <w:noProof/>
            <w:sz w:val="20"/>
            <w:vertAlign w:val="superscript"/>
          </w:rPr>
          <w:t>_minus1 + 1</w:t>
        </w:r>
      </w:ins>
      <w:ins w:id="628" w:author="Gary Sullivan" w:date="2018-06-22T17:32:00Z">
        <w:r w:rsidR="00B66EA2">
          <w:rPr>
            <w:noProof/>
            <w:sz w:val="20"/>
            <w:vertAlign w:val="superscript"/>
          </w:rPr>
          <w:t> </w:t>
        </w:r>
      </w:ins>
      <w:ins w:id="629" w:author="Gary Sullivan" w:date="2018-06-22T17:31:00Z">
        <w:r w:rsidR="00B66EA2">
          <w:rPr>
            <w:noProof/>
            <w:sz w:val="20"/>
            <w:vertAlign w:val="superscript"/>
          </w:rPr>
          <w:t>)</w:t>
        </w:r>
      </w:ins>
      <w:del w:id="630" w:author="Gary Sullivan" w:date="2018-06-22T17:20:00Z">
        <w:r w:rsidRPr="009016A6" w:rsidDel="00B66EA2">
          <w:rPr>
            <w:noProof/>
            <w:sz w:val="20"/>
            <w:vertAlign w:val="superscript"/>
          </w:rPr>
          <w:delText>num_bits</w:delText>
        </w:r>
      </w:del>
      <w:r w:rsidR="0053355F">
        <w:rPr>
          <w:sz w:val="20"/>
        </w:rPr>
        <w:t>,</w:t>
      </w:r>
      <w:r w:rsidRPr="008669F9">
        <w:rPr>
          <w:sz w:val="20"/>
        </w:rPr>
        <w:t xml:space="preserve"> </w:t>
      </w:r>
      <w:r w:rsidR="0053355F">
        <w:rPr>
          <w:sz w:val="20"/>
        </w:rPr>
        <w:t xml:space="preserve">such that a higher value of </w:t>
      </w:r>
      <w:r w:rsidR="0053355F" w:rsidRPr="00434A57">
        <w:rPr>
          <w:b/>
          <w:noProof/>
          <w:sz w:val="20"/>
        </w:rPr>
        <w:t>ar</w:t>
      </w:r>
      <w:r w:rsidR="0053355F">
        <w:rPr>
          <w:b/>
          <w:noProof/>
          <w:sz w:val="20"/>
        </w:rPr>
        <w:t>_object</w:t>
      </w:r>
      <w:r w:rsidR="0053355F" w:rsidRPr="00434A57">
        <w:rPr>
          <w:b/>
          <w:noProof/>
          <w:sz w:val="20"/>
        </w:rPr>
        <w:t>_</w:t>
      </w:r>
      <w:del w:id="631" w:author="Gary Sullivan" w:date="2018-06-22T15:01:00Z">
        <w:r w:rsidR="00B44A69" w:rsidDel="00BA3168">
          <w:rPr>
            <w:b/>
            <w:noProof/>
            <w:sz w:val="20"/>
          </w:rPr>
          <w:delText xml:space="preserve"> </w:delText>
        </w:r>
      </w:del>
      <w:r w:rsidR="0053355F" w:rsidRPr="00434A57">
        <w:rPr>
          <w:b/>
          <w:noProof/>
          <w:sz w:val="20"/>
        </w:rPr>
        <w:t>conf</w:t>
      </w:r>
      <w:r w:rsidR="0053355F">
        <w:rPr>
          <w:b/>
          <w:noProof/>
          <w:sz w:val="20"/>
        </w:rPr>
        <w:t>idence</w:t>
      </w:r>
      <w:r w:rsidR="0053355F" w:rsidRPr="00434A57">
        <w:rPr>
          <w:noProof/>
          <w:sz w:val="20"/>
        </w:rPr>
        <w:t>[ ar</w:t>
      </w:r>
      <w:r w:rsidR="0053355F">
        <w:rPr>
          <w:bCs/>
          <w:noProof/>
          <w:sz w:val="20"/>
        </w:rPr>
        <w:t>_object</w:t>
      </w:r>
      <w:r w:rsidR="0053355F" w:rsidRPr="00434A57">
        <w:rPr>
          <w:bCs/>
          <w:noProof/>
          <w:sz w:val="20"/>
        </w:rPr>
        <w:t>_idx</w:t>
      </w:r>
      <w:r w:rsidR="0053355F" w:rsidRPr="008669F9">
        <w:rPr>
          <w:bCs/>
          <w:noProof/>
          <w:sz w:val="20"/>
        </w:rPr>
        <w:t>[ i ] ]</w:t>
      </w:r>
      <w:r w:rsidR="0053355F">
        <w:rPr>
          <w:sz w:val="20"/>
        </w:rPr>
        <w:t xml:space="preserve"> indicates a higher degree of confidence. </w:t>
      </w:r>
      <w:r w:rsidRPr="008669F9">
        <w:rPr>
          <w:sz w:val="20"/>
        </w:rPr>
        <w:t xml:space="preserve">The length of the </w:t>
      </w:r>
      <w:r w:rsidRPr="008669F9">
        <w:rPr>
          <w:noProof/>
          <w:sz w:val="20"/>
        </w:rPr>
        <w:t>ar</w:t>
      </w:r>
      <w:r w:rsidR="003C0426">
        <w:rPr>
          <w:noProof/>
          <w:sz w:val="20"/>
        </w:rPr>
        <w:t>_object</w:t>
      </w:r>
      <w:r w:rsidR="00A948AF" w:rsidRPr="008669F9">
        <w:rPr>
          <w:noProof/>
          <w:sz w:val="20"/>
        </w:rPr>
        <w:t>_</w:t>
      </w:r>
      <w:r w:rsidRPr="008669F9">
        <w:rPr>
          <w:noProof/>
          <w:sz w:val="20"/>
        </w:rPr>
        <w:t>conf</w:t>
      </w:r>
      <w:r w:rsidR="001942D5">
        <w:rPr>
          <w:noProof/>
          <w:sz w:val="20"/>
        </w:rPr>
        <w:t>idence</w:t>
      </w:r>
      <w:r w:rsidRPr="008669F9">
        <w:rPr>
          <w:bCs/>
          <w:noProof/>
          <w:sz w:val="20"/>
        </w:rPr>
        <w:t>[</w:t>
      </w:r>
      <w:r w:rsidR="00A948AF" w:rsidRPr="008669F9">
        <w:rPr>
          <w:bCs/>
          <w:noProof/>
          <w:sz w:val="20"/>
        </w:rPr>
        <w:t> </w:t>
      </w:r>
      <w:r w:rsidRPr="008669F9">
        <w:rPr>
          <w:bCs/>
          <w:noProof/>
          <w:sz w:val="20"/>
        </w:rPr>
        <w:t>ar</w:t>
      </w:r>
      <w:r w:rsidR="003C0426">
        <w:rPr>
          <w:bCs/>
          <w:noProof/>
          <w:sz w:val="20"/>
        </w:rPr>
        <w:t>_object</w:t>
      </w:r>
      <w:r w:rsidRPr="008669F9">
        <w:rPr>
          <w:bCs/>
          <w:noProof/>
          <w:sz w:val="20"/>
        </w:rPr>
        <w:t>_idx[</w:t>
      </w:r>
      <w:r w:rsidR="00A948AF" w:rsidRPr="008669F9">
        <w:rPr>
          <w:bCs/>
          <w:noProof/>
          <w:sz w:val="20"/>
        </w:rPr>
        <w:t> i </w:t>
      </w:r>
      <w:r w:rsidRPr="008669F9">
        <w:rPr>
          <w:bCs/>
          <w:noProof/>
          <w:sz w:val="20"/>
        </w:rPr>
        <w:t>]</w:t>
      </w:r>
      <w:r w:rsidR="00A948AF" w:rsidRPr="008669F9">
        <w:rPr>
          <w:bCs/>
          <w:noProof/>
          <w:sz w:val="20"/>
        </w:rPr>
        <w:t> </w:t>
      </w:r>
      <w:r w:rsidRPr="008669F9">
        <w:rPr>
          <w:bCs/>
          <w:noProof/>
          <w:sz w:val="20"/>
        </w:rPr>
        <w:t>]</w:t>
      </w:r>
      <w:r w:rsidRPr="008669F9">
        <w:rPr>
          <w:sz w:val="20"/>
        </w:rPr>
        <w:t xml:space="preserve"> syntax element </w:t>
      </w:r>
      <w:r w:rsidR="00A948AF" w:rsidRPr="008669F9">
        <w:rPr>
          <w:sz w:val="20"/>
        </w:rPr>
        <w:t>is ar</w:t>
      </w:r>
      <w:r w:rsidR="003C0426">
        <w:rPr>
          <w:noProof/>
          <w:sz w:val="20"/>
        </w:rPr>
        <w:t>_object</w:t>
      </w:r>
      <w:r w:rsidRPr="008669F9">
        <w:rPr>
          <w:noProof/>
          <w:sz w:val="20"/>
        </w:rPr>
        <w:t>_</w:t>
      </w:r>
      <w:r w:rsidR="00A43AE5">
        <w:rPr>
          <w:noProof/>
          <w:sz w:val="20"/>
        </w:rPr>
        <w:t>confidence</w:t>
      </w:r>
      <w:del w:id="632" w:author="Gary Sullivan" w:date="2018-06-22T17:21:00Z">
        <w:r w:rsidR="00A43AE5" w:rsidDel="00B66EA2">
          <w:rPr>
            <w:noProof/>
            <w:sz w:val="20"/>
          </w:rPr>
          <w:delText>_</w:delText>
        </w:r>
        <w:r w:rsidRPr="008669F9" w:rsidDel="00B66EA2">
          <w:rPr>
            <w:noProof/>
            <w:sz w:val="20"/>
          </w:rPr>
          <w:delText>prec</w:delText>
        </w:r>
      </w:del>
      <w:r w:rsidRPr="008669F9">
        <w:rPr>
          <w:noProof/>
          <w:sz w:val="20"/>
        </w:rPr>
        <w:t>_</w:t>
      </w:r>
      <w:ins w:id="633" w:author="Gary Sullivan" w:date="2018-06-22T17:20:00Z">
        <w:r w:rsidR="00B66EA2">
          <w:rPr>
            <w:noProof/>
            <w:sz w:val="20"/>
          </w:rPr>
          <w:t>length</w:t>
        </w:r>
      </w:ins>
      <w:ins w:id="634" w:author="Gary Sullivan" w:date="2018-06-22T17:32:00Z">
        <w:r w:rsidR="00B66EA2">
          <w:rPr>
            <w:noProof/>
            <w:sz w:val="20"/>
          </w:rPr>
          <w:t>_minus1 + 1</w:t>
        </w:r>
      </w:ins>
      <w:del w:id="635" w:author="Gary Sullivan" w:date="2018-06-22T17:20:00Z">
        <w:r w:rsidRPr="008669F9" w:rsidDel="00B66EA2">
          <w:rPr>
            <w:noProof/>
            <w:sz w:val="20"/>
          </w:rPr>
          <w:delText>num_</w:delText>
        </w:r>
        <w:r w:rsidRPr="00B856DB" w:rsidDel="00B66EA2">
          <w:rPr>
            <w:noProof/>
            <w:sz w:val="20"/>
          </w:rPr>
          <w:delText>bits</w:delText>
        </w:r>
      </w:del>
      <w:r w:rsidRPr="009016A6">
        <w:rPr>
          <w:noProof/>
          <w:sz w:val="20"/>
        </w:rPr>
        <w:t xml:space="preserve"> </w:t>
      </w:r>
      <w:r w:rsidRPr="00B856DB">
        <w:rPr>
          <w:sz w:val="20"/>
        </w:rPr>
        <w:t>bits</w:t>
      </w:r>
      <w:r w:rsidRPr="008669F9">
        <w:rPr>
          <w:sz w:val="20"/>
        </w:rPr>
        <w:t xml:space="preserve">. </w:t>
      </w:r>
      <w:r w:rsidRPr="008669F9">
        <w:rPr>
          <w:bCs/>
          <w:noProof/>
          <w:sz w:val="20"/>
        </w:rPr>
        <w:t>The value of ar</w:t>
      </w:r>
      <w:r w:rsidR="003C0426">
        <w:rPr>
          <w:bCs/>
          <w:noProof/>
          <w:sz w:val="20"/>
        </w:rPr>
        <w:t>_object</w:t>
      </w:r>
      <w:r w:rsidR="00A948AF" w:rsidRPr="008669F9">
        <w:rPr>
          <w:bCs/>
          <w:noProof/>
          <w:sz w:val="20"/>
        </w:rPr>
        <w:t>_</w:t>
      </w:r>
      <w:r w:rsidRPr="008669F9">
        <w:rPr>
          <w:bCs/>
          <w:noProof/>
          <w:sz w:val="20"/>
        </w:rPr>
        <w:t>conf</w:t>
      </w:r>
      <w:r w:rsidR="001942D5">
        <w:rPr>
          <w:bCs/>
          <w:noProof/>
          <w:sz w:val="20"/>
        </w:rPr>
        <w:t>idence</w:t>
      </w:r>
      <w:r w:rsidRPr="008669F9">
        <w:rPr>
          <w:bCs/>
          <w:noProof/>
          <w:sz w:val="20"/>
        </w:rPr>
        <w:t>[</w:t>
      </w:r>
      <w:r w:rsidR="00A948AF" w:rsidRPr="008669F9">
        <w:rPr>
          <w:bCs/>
          <w:noProof/>
          <w:sz w:val="20"/>
        </w:rPr>
        <w:t> </w:t>
      </w:r>
      <w:r w:rsidRPr="008669F9">
        <w:rPr>
          <w:bCs/>
          <w:noProof/>
          <w:sz w:val="20"/>
        </w:rPr>
        <w:t>ar</w:t>
      </w:r>
      <w:r w:rsidR="003C0426">
        <w:rPr>
          <w:bCs/>
          <w:noProof/>
          <w:sz w:val="20"/>
        </w:rPr>
        <w:t>_object</w:t>
      </w:r>
      <w:r w:rsidRPr="008669F9">
        <w:rPr>
          <w:bCs/>
          <w:noProof/>
          <w:sz w:val="20"/>
        </w:rPr>
        <w:t>_idx[</w:t>
      </w:r>
      <w:r w:rsidR="00A948AF" w:rsidRPr="008669F9">
        <w:rPr>
          <w:bCs/>
          <w:noProof/>
          <w:sz w:val="20"/>
        </w:rPr>
        <w:t> i </w:t>
      </w:r>
      <w:r w:rsidRPr="008669F9">
        <w:rPr>
          <w:bCs/>
          <w:noProof/>
          <w:sz w:val="20"/>
        </w:rPr>
        <w:t>]</w:t>
      </w:r>
      <w:r w:rsidR="00A948AF" w:rsidRPr="008669F9">
        <w:rPr>
          <w:bCs/>
          <w:noProof/>
          <w:sz w:val="20"/>
        </w:rPr>
        <w:t> </w:t>
      </w:r>
      <w:r w:rsidRPr="008669F9">
        <w:rPr>
          <w:bCs/>
          <w:noProof/>
          <w:sz w:val="20"/>
        </w:rPr>
        <w:t xml:space="preserve">] persists </w:t>
      </w:r>
      <w:del w:id="636" w:author="Gary Sullivan" w:date="2018-06-22T16:57:00Z">
        <w:r w:rsidRPr="008669F9" w:rsidDel="00611145">
          <w:rPr>
            <w:bCs/>
            <w:noProof/>
            <w:sz w:val="20"/>
          </w:rPr>
          <w:delText xml:space="preserve">from </w:delText>
        </w:r>
      </w:del>
      <w:del w:id="637" w:author="Gary Sullivan" w:date="2018-06-22T16:39:00Z">
        <w:r w:rsidRPr="008669F9" w:rsidDel="002F4C88">
          <w:rPr>
            <w:bCs/>
            <w:noProof/>
            <w:sz w:val="20"/>
          </w:rPr>
          <w:delText xml:space="preserve">earlier </w:delText>
        </w:r>
      </w:del>
      <w:del w:id="638" w:author="Gary Sullivan" w:date="2018-06-22T16:57:00Z">
        <w:r w:rsidRPr="008669F9" w:rsidDel="00611145">
          <w:rPr>
            <w:bCs/>
            <w:noProof/>
            <w:sz w:val="20"/>
          </w:rPr>
          <w:delText xml:space="preserve">annotated region SEI messages </w:delText>
        </w:r>
      </w:del>
      <w:ins w:id="639" w:author="Gary Sullivan" w:date="2018-06-22T15:36:00Z">
        <w:r w:rsidR="00BA3168">
          <w:rPr>
            <w:bCs/>
            <w:noProof/>
            <w:sz w:val="20"/>
          </w:rPr>
          <w:t xml:space="preserve">in </w:t>
        </w:r>
      </w:ins>
      <w:ins w:id="640" w:author="Gary Sullivan" w:date="2018-06-22T16:30:00Z">
        <w:r w:rsidR="002F4C88">
          <w:rPr>
            <w:bCs/>
            <w:noProof/>
            <w:sz w:val="20"/>
          </w:rPr>
          <w:t>output</w:t>
        </w:r>
      </w:ins>
      <w:ins w:id="641" w:author="Gary Sullivan" w:date="2018-06-22T15:36:00Z">
        <w:r w:rsidR="00BA3168">
          <w:rPr>
            <w:bCs/>
            <w:noProof/>
            <w:sz w:val="20"/>
          </w:rPr>
          <w:t xml:space="preserve"> order </w:t>
        </w:r>
      </w:ins>
      <w:r w:rsidRPr="008669F9">
        <w:rPr>
          <w:bCs/>
          <w:noProof/>
          <w:sz w:val="20"/>
        </w:rPr>
        <w:t xml:space="preserve">within the </w:t>
      </w:r>
      <w:del w:id="642" w:author="Gary Sullivan" w:date="2018-06-22T15:36:00Z">
        <w:r w:rsidRPr="008669F9" w:rsidDel="00BA3168">
          <w:rPr>
            <w:bCs/>
            <w:noProof/>
            <w:sz w:val="20"/>
          </w:rPr>
          <w:delText>persistance scope</w:delText>
        </w:r>
      </w:del>
      <w:ins w:id="643" w:author="Gary Sullivan" w:date="2018-06-22T15:36:00Z">
        <w:r w:rsidR="00BA3168">
          <w:rPr>
            <w:bCs/>
            <w:noProof/>
            <w:sz w:val="20"/>
          </w:rPr>
          <w:t>CLVS</w:t>
        </w:r>
      </w:ins>
      <w:ins w:id="644" w:author="Gary Sullivan" w:date="2018-06-22T16:40:00Z">
        <w:r w:rsidR="002F4C88">
          <w:rPr>
            <w:bCs/>
            <w:noProof/>
            <w:sz w:val="20"/>
          </w:rPr>
          <w:t xml:space="preserve"> </w:t>
        </w:r>
      </w:ins>
      <w:ins w:id="645" w:author="Gary Sullivan" w:date="2018-06-22T16:57:00Z">
        <w:r w:rsidR="00611145">
          <w:rPr>
            <w:bCs/>
            <w:noProof/>
            <w:sz w:val="20"/>
          </w:rPr>
          <w:t>for ea</w:t>
        </w:r>
      </w:ins>
      <w:ins w:id="646" w:author="Gary Sullivan" w:date="2018-06-22T16:58:00Z">
        <w:r w:rsidR="00611145">
          <w:rPr>
            <w:bCs/>
            <w:noProof/>
            <w:sz w:val="20"/>
          </w:rPr>
          <w:t>ch</w:t>
        </w:r>
      </w:ins>
      <w:ins w:id="647" w:author="Gary Sullivan" w:date="2018-06-22T16:40:00Z">
        <w:r w:rsidR="002F4C88">
          <w:rPr>
            <w:bCs/>
            <w:noProof/>
            <w:sz w:val="20"/>
          </w:rPr>
          <w:t xml:space="preserve"> value of </w:t>
        </w:r>
        <w:r w:rsidR="002F4C88" w:rsidRPr="008669F9">
          <w:rPr>
            <w:bCs/>
            <w:noProof/>
            <w:sz w:val="20"/>
          </w:rPr>
          <w:t>ar</w:t>
        </w:r>
        <w:r w:rsidR="002F4C88">
          <w:rPr>
            <w:bCs/>
            <w:noProof/>
            <w:sz w:val="20"/>
          </w:rPr>
          <w:t>_object</w:t>
        </w:r>
        <w:r w:rsidR="002F4C88" w:rsidRPr="008669F9">
          <w:rPr>
            <w:bCs/>
            <w:noProof/>
            <w:sz w:val="20"/>
          </w:rPr>
          <w:t>_idx[ i ]</w:t>
        </w:r>
      </w:ins>
      <w:r w:rsidRPr="008669F9">
        <w:rPr>
          <w:bCs/>
          <w:noProof/>
          <w:sz w:val="20"/>
        </w:rPr>
        <w:t xml:space="preserve">. </w:t>
      </w:r>
      <w:del w:id="648" w:author="Gary Sullivan" w:date="2018-06-22T15:37:00Z">
        <w:r w:rsidR="00935F0A" w:rsidRPr="00165D2D" w:rsidDel="00BA3168">
          <w:rPr>
            <w:bCs/>
            <w:noProof/>
            <w:sz w:val="20"/>
            <w:highlight w:val="yellow"/>
          </w:rPr>
          <w:delText>[</w:delText>
        </w:r>
        <w:r w:rsidR="00935F0A" w:rsidDel="00BA3168">
          <w:rPr>
            <w:bCs/>
            <w:noProof/>
            <w:sz w:val="20"/>
            <w:highlight w:val="yellow"/>
          </w:rPr>
          <w:delText xml:space="preserve">Ed. (YK): </w:delText>
        </w:r>
      </w:del>
      <w:del w:id="649" w:author="Gary Sullivan" w:date="2018-06-22T15:11:00Z">
        <w:r w:rsidR="00935F0A" w:rsidDel="00BA3168">
          <w:rPr>
            <w:bCs/>
            <w:noProof/>
            <w:sz w:val="20"/>
            <w:highlight w:val="yellow"/>
          </w:rPr>
          <w:delText>Should t</w:delText>
        </w:r>
      </w:del>
      <w:del w:id="650" w:author="Gary Sullivan" w:date="2018-06-22T15:37:00Z">
        <w:r w:rsidR="00935F0A" w:rsidDel="00BA3168">
          <w:rPr>
            <w:bCs/>
            <w:noProof/>
            <w:sz w:val="20"/>
            <w:highlight w:val="yellow"/>
          </w:rPr>
          <w:delText xml:space="preserve">he persistence be specified </w:delText>
        </w:r>
      </w:del>
      <w:del w:id="651" w:author="Gary Sullivan" w:date="2018-06-22T15:36:00Z">
        <w:r w:rsidR="00935F0A" w:rsidDel="00BA3168">
          <w:rPr>
            <w:bCs/>
            <w:noProof/>
            <w:sz w:val="20"/>
            <w:highlight w:val="yellow"/>
          </w:rPr>
          <w:delText xml:space="preserve">more </w:delText>
        </w:r>
      </w:del>
      <w:del w:id="652" w:author="Gary Sullivan" w:date="2018-06-22T15:37:00Z">
        <w:r w:rsidR="00935F0A" w:rsidDel="00BA3168">
          <w:rPr>
            <w:bCs/>
            <w:noProof/>
            <w:sz w:val="20"/>
            <w:highlight w:val="yellow"/>
          </w:rPr>
          <w:delText>clearly</w:delText>
        </w:r>
      </w:del>
      <w:del w:id="653" w:author="Gary Sullivan" w:date="2018-06-22T15:36:00Z">
        <w:r w:rsidR="00935F0A" w:rsidDel="00BA3168">
          <w:rPr>
            <w:bCs/>
            <w:noProof/>
            <w:sz w:val="20"/>
            <w:highlight w:val="yellow"/>
          </w:rPr>
          <w:delText>?</w:delText>
        </w:r>
      </w:del>
      <w:del w:id="654" w:author="Gary Sullivan" w:date="2018-06-22T15:37:00Z">
        <w:r w:rsidR="00935F0A" w:rsidDel="00BA3168">
          <w:rPr>
            <w:bCs/>
            <w:noProof/>
            <w:sz w:val="20"/>
            <w:highlight w:val="yellow"/>
          </w:rPr>
          <w:delText xml:space="preserve"> For example, use the wording like "persists from the previous </w:delText>
        </w:r>
        <w:r w:rsidR="00935F0A" w:rsidRPr="008713CE" w:rsidDel="00BA3168">
          <w:rPr>
            <w:bCs/>
            <w:noProof/>
            <w:sz w:val="20"/>
            <w:highlight w:val="yellow"/>
          </w:rPr>
          <w:delText>annotated region SEI message</w:delText>
        </w:r>
        <w:r w:rsidR="00935F0A" w:rsidDel="00BA3168">
          <w:rPr>
            <w:bCs/>
            <w:noProof/>
            <w:sz w:val="20"/>
            <w:highlight w:val="yellow"/>
          </w:rPr>
          <w:delText xml:space="preserve"> containing the same syntax element with the same index" instead of the vague wording of "persists from earlier </w:delText>
        </w:r>
        <w:r w:rsidR="00935F0A" w:rsidRPr="008713CE" w:rsidDel="00BA3168">
          <w:rPr>
            <w:bCs/>
            <w:noProof/>
            <w:sz w:val="20"/>
            <w:highlight w:val="yellow"/>
          </w:rPr>
          <w:delText>annotated region SEI message</w:delText>
        </w:r>
        <w:r w:rsidR="00935F0A" w:rsidDel="00BA3168">
          <w:rPr>
            <w:bCs/>
            <w:noProof/>
            <w:sz w:val="20"/>
            <w:highlight w:val="yellow"/>
          </w:rPr>
          <w:delText>s"?</w:delText>
        </w:r>
        <w:r w:rsidR="00935F0A" w:rsidRPr="00165D2D" w:rsidDel="00BA3168">
          <w:rPr>
            <w:bCs/>
            <w:noProof/>
            <w:sz w:val="20"/>
            <w:highlight w:val="yellow"/>
          </w:rPr>
          <w:delText>]</w:delText>
        </w:r>
        <w:r w:rsidR="00935F0A" w:rsidDel="00BA3168">
          <w:rPr>
            <w:bCs/>
            <w:noProof/>
            <w:sz w:val="20"/>
          </w:rPr>
          <w:delText xml:space="preserve"> </w:delText>
        </w:r>
      </w:del>
      <w:r w:rsidRPr="008669F9">
        <w:rPr>
          <w:bCs/>
          <w:noProof/>
          <w:sz w:val="20"/>
        </w:rPr>
        <w:t>If ar</w:t>
      </w:r>
      <w:r w:rsidR="003C0426">
        <w:rPr>
          <w:bCs/>
          <w:noProof/>
          <w:sz w:val="20"/>
        </w:rPr>
        <w:t>_object</w:t>
      </w:r>
      <w:r w:rsidR="00582557" w:rsidRPr="008669F9">
        <w:rPr>
          <w:bCs/>
          <w:noProof/>
          <w:sz w:val="20"/>
        </w:rPr>
        <w:t>_conf</w:t>
      </w:r>
      <w:r w:rsidR="001942D5">
        <w:rPr>
          <w:bCs/>
          <w:noProof/>
          <w:sz w:val="20"/>
        </w:rPr>
        <w:t>idence</w:t>
      </w:r>
      <w:r w:rsidRPr="008669F9">
        <w:rPr>
          <w:bCs/>
          <w:noProof/>
          <w:sz w:val="20"/>
        </w:rPr>
        <w:t>[</w:t>
      </w:r>
      <w:r w:rsidR="00A948AF" w:rsidRPr="008669F9">
        <w:rPr>
          <w:bCs/>
          <w:noProof/>
          <w:sz w:val="20"/>
        </w:rPr>
        <w:t> </w:t>
      </w:r>
      <w:r w:rsidRPr="008669F9">
        <w:rPr>
          <w:bCs/>
          <w:noProof/>
          <w:sz w:val="20"/>
        </w:rPr>
        <w:t>ar</w:t>
      </w:r>
      <w:r w:rsidR="003C0426">
        <w:rPr>
          <w:bCs/>
          <w:noProof/>
          <w:sz w:val="20"/>
        </w:rPr>
        <w:t>_object</w:t>
      </w:r>
      <w:r w:rsidRPr="008669F9">
        <w:rPr>
          <w:bCs/>
          <w:noProof/>
          <w:sz w:val="20"/>
        </w:rPr>
        <w:t>_idx</w:t>
      </w:r>
      <w:r w:rsidR="00A948AF" w:rsidRPr="008669F9">
        <w:rPr>
          <w:bCs/>
          <w:noProof/>
          <w:sz w:val="20"/>
        </w:rPr>
        <w:t>[ i </w:t>
      </w:r>
      <w:r w:rsidRPr="008669F9">
        <w:rPr>
          <w:bCs/>
          <w:noProof/>
          <w:sz w:val="20"/>
        </w:rPr>
        <w:t>]</w:t>
      </w:r>
      <w:r w:rsidR="00A948AF" w:rsidRPr="008669F9">
        <w:rPr>
          <w:bCs/>
          <w:noProof/>
          <w:sz w:val="20"/>
        </w:rPr>
        <w:t> </w:t>
      </w:r>
      <w:r w:rsidRPr="008669F9">
        <w:rPr>
          <w:bCs/>
          <w:noProof/>
          <w:sz w:val="20"/>
        </w:rPr>
        <w:t xml:space="preserve">] </w:t>
      </w:r>
      <w:del w:id="655" w:author="Gary Sullivan" w:date="2018-06-22T16:32:00Z">
        <w:r w:rsidRPr="008669F9" w:rsidDel="002F4C88">
          <w:rPr>
            <w:bCs/>
            <w:noProof/>
            <w:sz w:val="20"/>
          </w:rPr>
          <w:delText xml:space="preserve">was </w:delText>
        </w:r>
      </w:del>
      <w:ins w:id="656" w:author="Gary Sullivan" w:date="2018-06-22T16:32:00Z">
        <w:r w:rsidR="002F4C88">
          <w:rPr>
            <w:bCs/>
            <w:noProof/>
            <w:sz w:val="20"/>
          </w:rPr>
          <w:t>is</w:t>
        </w:r>
        <w:r w:rsidR="002F4C88" w:rsidRPr="008669F9">
          <w:rPr>
            <w:bCs/>
            <w:noProof/>
            <w:sz w:val="20"/>
          </w:rPr>
          <w:t xml:space="preserve"> </w:t>
        </w:r>
      </w:ins>
      <w:r w:rsidRPr="008669F9">
        <w:rPr>
          <w:bCs/>
          <w:noProof/>
          <w:sz w:val="20"/>
        </w:rPr>
        <w:t xml:space="preserve">not present in </w:t>
      </w:r>
      <w:ins w:id="657" w:author="Gary Sullivan" w:date="2018-06-22T16:32:00Z">
        <w:r w:rsidR="002F4C88">
          <w:rPr>
            <w:bCs/>
            <w:noProof/>
            <w:sz w:val="20"/>
          </w:rPr>
          <w:t xml:space="preserve">an </w:t>
        </w:r>
      </w:ins>
      <w:r w:rsidRPr="008669F9">
        <w:rPr>
          <w:bCs/>
          <w:noProof/>
          <w:sz w:val="20"/>
        </w:rPr>
        <w:t>earlier annotated region</w:t>
      </w:r>
      <w:ins w:id="658" w:author="Gary Sullivan" w:date="2018-06-22T15:18:00Z">
        <w:r w:rsidR="00BA3168">
          <w:rPr>
            <w:bCs/>
            <w:noProof/>
            <w:sz w:val="20"/>
          </w:rPr>
          <w:t>s</w:t>
        </w:r>
      </w:ins>
      <w:r w:rsidRPr="008669F9">
        <w:rPr>
          <w:bCs/>
          <w:noProof/>
          <w:sz w:val="20"/>
        </w:rPr>
        <w:t xml:space="preserve"> SEI messages </w:t>
      </w:r>
      <w:ins w:id="659" w:author="Gary Sullivan" w:date="2018-06-22T15:37:00Z">
        <w:r w:rsidR="00BA3168">
          <w:rPr>
            <w:bCs/>
            <w:noProof/>
            <w:sz w:val="20"/>
          </w:rPr>
          <w:t xml:space="preserve">in </w:t>
        </w:r>
      </w:ins>
      <w:ins w:id="660" w:author="Gary Sullivan" w:date="2018-06-22T16:30:00Z">
        <w:r w:rsidR="002F4C88">
          <w:rPr>
            <w:bCs/>
            <w:noProof/>
            <w:sz w:val="20"/>
          </w:rPr>
          <w:t>output</w:t>
        </w:r>
      </w:ins>
      <w:ins w:id="661" w:author="Gary Sullivan" w:date="2018-06-22T15:37:00Z">
        <w:r w:rsidR="00BA3168">
          <w:rPr>
            <w:bCs/>
            <w:noProof/>
            <w:sz w:val="20"/>
          </w:rPr>
          <w:t xml:space="preserve"> order </w:t>
        </w:r>
      </w:ins>
      <w:r w:rsidRPr="008669F9">
        <w:rPr>
          <w:bCs/>
          <w:noProof/>
          <w:sz w:val="20"/>
        </w:rPr>
        <w:t xml:space="preserve">within the </w:t>
      </w:r>
      <w:del w:id="662" w:author="Gary Sullivan" w:date="2018-06-22T15:37:00Z">
        <w:r w:rsidRPr="008669F9" w:rsidDel="00BA3168">
          <w:rPr>
            <w:bCs/>
            <w:noProof/>
            <w:sz w:val="20"/>
          </w:rPr>
          <w:delText>persistance scope</w:delText>
        </w:r>
      </w:del>
      <w:ins w:id="663" w:author="Gary Sullivan" w:date="2018-06-22T15:37:00Z">
        <w:r w:rsidR="00BA3168">
          <w:rPr>
            <w:bCs/>
            <w:noProof/>
            <w:sz w:val="20"/>
          </w:rPr>
          <w:t>CLVS</w:t>
        </w:r>
      </w:ins>
      <w:ins w:id="664" w:author="Gary Sullivan" w:date="2018-06-22T16:59:00Z">
        <w:r w:rsidR="00611145">
          <w:rPr>
            <w:bCs/>
            <w:noProof/>
            <w:sz w:val="20"/>
          </w:rPr>
          <w:t xml:space="preserve"> with the same value of </w:t>
        </w:r>
        <w:r w:rsidR="00611145" w:rsidRPr="00434A57">
          <w:rPr>
            <w:bCs/>
            <w:noProof/>
            <w:sz w:val="20"/>
          </w:rPr>
          <w:t>ar</w:t>
        </w:r>
        <w:r w:rsidR="00611145">
          <w:rPr>
            <w:bCs/>
            <w:noProof/>
            <w:sz w:val="20"/>
          </w:rPr>
          <w:t>_object</w:t>
        </w:r>
        <w:r w:rsidR="00611145" w:rsidRPr="00434A57">
          <w:rPr>
            <w:bCs/>
            <w:noProof/>
            <w:sz w:val="20"/>
          </w:rPr>
          <w:t>_idx[</w:t>
        </w:r>
        <w:r w:rsidR="00611145" w:rsidRPr="00434A57">
          <w:rPr>
            <w:bCs/>
            <w:sz w:val="20"/>
          </w:rPr>
          <w:t> </w:t>
        </w:r>
        <w:r w:rsidR="00611145" w:rsidRPr="00434A57">
          <w:rPr>
            <w:bCs/>
            <w:noProof/>
            <w:sz w:val="20"/>
          </w:rPr>
          <w:t>i</w:t>
        </w:r>
        <w:r w:rsidR="00611145" w:rsidRPr="00434A57">
          <w:rPr>
            <w:bCs/>
            <w:sz w:val="20"/>
          </w:rPr>
          <w:t> </w:t>
        </w:r>
        <w:r w:rsidR="00611145" w:rsidRPr="00434A57">
          <w:rPr>
            <w:bCs/>
            <w:noProof/>
            <w:sz w:val="20"/>
          </w:rPr>
          <w:t>]</w:t>
        </w:r>
      </w:ins>
      <w:r w:rsidRPr="008669F9">
        <w:rPr>
          <w:bCs/>
          <w:noProof/>
          <w:sz w:val="20"/>
        </w:rPr>
        <w:t>, its value is undefined.</w:t>
      </w:r>
      <w:ins w:id="665" w:author="Gary Sullivan" w:date="2018-06-22T16:40:00Z">
        <w:r w:rsidR="002F4C88">
          <w:rPr>
            <w:bCs/>
            <w:noProof/>
            <w:sz w:val="20"/>
          </w:rPr>
          <w:t xml:space="preserve"> </w:t>
        </w:r>
        <w:r w:rsidR="002F4C88" w:rsidRPr="002F4C88">
          <w:rPr>
            <w:bCs/>
            <w:noProof/>
            <w:sz w:val="20"/>
            <w:highlight w:val="yellow"/>
            <w:rPrChange w:id="666" w:author="Gary Sullivan" w:date="2018-06-22T16:42:00Z">
              <w:rPr>
                <w:bCs/>
                <w:noProof/>
                <w:sz w:val="20"/>
              </w:rPr>
            </w:rPrChange>
          </w:rPr>
          <w:t>[Ed. (GJS): Is i</w:t>
        </w:r>
      </w:ins>
      <w:ins w:id="667" w:author="Gary Sullivan" w:date="2018-06-22T16:41:00Z">
        <w:r w:rsidR="002F4C88" w:rsidRPr="002F4C88">
          <w:rPr>
            <w:bCs/>
            <w:noProof/>
            <w:sz w:val="20"/>
            <w:highlight w:val="yellow"/>
            <w:rPrChange w:id="668" w:author="Gary Sullivan" w:date="2018-06-22T16:42:00Z">
              <w:rPr>
                <w:bCs/>
                <w:noProof/>
                <w:sz w:val="20"/>
              </w:rPr>
            </w:rPrChange>
          </w:rPr>
          <w:t xml:space="preserve">t OK to </w:t>
        </w:r>
      </w:ins>
      <w:ins w:id="669" w:author="Gary Sullivan" w:date="2018-06-22T16:57:00Z">
        <w:r w:rsidR="00611145">
          <w:rPr>
            <w:bCs/>
            <w:noProof/>
            <w:sz w:val="20"/>
            <w:highlight w:val="yellow"/>
          </w:rPr>
          <w:t>infer</w:t>
        </w:r>
      </w:ins>
      <w:ins w:id="670" w:author="Gary Sullivan" w:date="2018-06-22T16:41:00Z">
        <w:r w:rsidR="002F4C88" w:rsidRPr="002F4C88">
          <w:rPr>
            <w:bCs/>
            <w:noProof/>
            <w:sz w:val="20"/>
            <w:highlight w:val="yellow"/>
            <w:rPrChange w:id="671" w:author="Gary Sullivan" w:date="2018-06-22T16:42:00Z">
              <w:rPr>
                <w:bCs/>
                <w:noProof/>
                <w:sz w:val="20"/>
              </w:rPr>
            </w:rPrChange>
          </w:rPr>
          <w:t xml:space="preserve"> a confidence value that is undefined?]</w:t>
        </w:r>
      </w:ins>
      <w:ins w:id="672" w:author="Jill Boyce" w:date="2018-12-18T18:17:00Z">
        <w:r w:rsidR="00EC5219" w:rsidRPr="00EC5219">
          <w:rPr>
            <w:bCs/>
            <w:noProof/>
            <w:sz w:val="20"/>
          </w:rPr>
          <w:t xml:space="preserve"> </w:t>
        </w:r>
        <w:r w:rsidR="00EC5219">
          <w:rPr>
            <w:bCs/>
            <w:noProof/>
            <w:sz w:val="20"/>
          </w:rPr>
          <w:t>[Ed. (JB): It seemed easier to just say it was undefined that to try to figure out how to disallow the condition.]</w:t>
        </w:r>
      </w:ins>
    </w:p>
    <w:p w14:paraId="6568C001" w14:textId="77777777" w:rsidR="00B856DB" w:rsidRPr="00A44B62" w:rsidRDefault="00B856DB" w:rsidP="00B856DB">
      <w:pPr>
        <w:keepNext/>
        <w:keepLines/>
        <w:spacing w:before="360"/>
        <w:outlineLvl w:val="0"/>
        <w:rPr>
          <w:i/>
          <w:noProof/>
          <w:sz w:val="24"/>
        </w:rPr>
      </w:pPr>
      <w:r w:rsidRPr="00A44B62">
        <w:rPr>
          <w:i/>
          <w:noProof/>
          <w:sz w:val="24"/>
        </w:rPr>
        <w:t>In F.14.3.1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7E9AD3D4" w14:textId="77777777" w:rsidR="00B856DB" w:rsidRPr="00165D2D" w:rsidRDefault="00B856DB" w:rsidP="00B856DB">
      <w:pPr>
        <w:pStyle w:val="3N"/>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the payloadType values </w:t>
      </w:r>
      <w:r w:rsidRPr="00165D2D">
        <w:rPr>
          <w:lang w:val="en-CA"/>
        </w:rPr>
        <w:t xml:space="preserve">2, 3, 6, 9, 15, 16, 17, 19, 22, 23, 45, 47, 56, 128, 131, 132, 134 to </w:t>
      </w:r>
      <w:r w:rsidRPr="00165D2D">
        <w:t>152, inclusive, 154 to 159</w:t>
      </w:r>
      <w:r w:rsidRPr="00165D2D">
        <w:rPr>
          <w:lang w:val="en-CA"/>
        </w:rPr>
        <w:t>, inclusive, 161, 165, 167, 168</w:t>
      </w:r>
      <w:r w:rsidRPr="00165D2D">
        <w:t>, and 200 to 201, inclusive</w:t>
      </w:r>
      <w:r w:rsidRPr="00165D2D">
        <w:rPr>
          <w:lang w:val="en-CA"/>
        </w:rPr>
        <w:t>.</w:t>
      </w:r>
    </w:p>
    <w:p w14:paraId="14BD7AAF" w14:textId="77777777" w:rsidR="00B856DB" w:rsidRPr="00A44B62" w:rsidRDefault="00B856DB" w:rsidP="00B856DB">
      <w:pPr>
        <w:jc w:val="both"/>
        <w:rPr>
          <w:sz w:val="20"/>
          <w:szCs w:val="22"/>
        </w:rPr>
      </w:pPr>
      <w:r w:rsidRPr="00165D2D">
        <w:rPr>
          <w:noProof/>
          <w:sz w:val="20"/>
        </w:rPr>
        <w:t xml:space="preserve">The list PicUnitRepConSeiList is set to consist of the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168, inclusive, and 200 to 201, inclusive</w:t>
      </w:r>
      <w:r w:rsidRPr="00165D2D">
        <w:rPr>
          <w:noProof/>
          <w:sz w:val="20"/>
        </w:rPr>
        <w:t>.</w:t>
      </w:r>
    </w:p>
    <w:p w14:paraId="4418390E" w14:textId="77777777" w:rsidR="00B856DB" w:rsidRPr="00A44B62" w:rsidRDefault="00B856DB" w:rsidP="00B856DB">
      <w:pPr>
        <w:keepNext/>
        <w:keepLines/>
        <w:spacing w:before="360"/>
        <w:outlineLvl w:val="1"/>
        <w:rPr>
          <w:i/>
          <w:noProof/>
          <w:sz w:val="24"/>
        </w:rPr>
      </w:pPr>
      <w:r w:rsidRPr="00A44B62">
        <w:rPr>
          <w:i/>
          <w:noProof/>
          <w:sz w:val="24"/>
        </w:rPr>
        <w:t>with the following:</w:t>
      </w:r>
    </w:p>
    <w:p w14:paraId="7051B1BD" w14:textId="77777777" w:rsidR="00B856DB" w:rsidRPr="00165D2D" w:rsidRDefault="00B856DB" w:rsidP="00B856DB">
      <w:pPr>
        <w:pStyle w:val="3N"/>
        <w:rPr>
          <w:lang w:val="en-CA"/>
        </w:rPr>
      </w:pPr>
      <w:r w:rsidRPr="00A44B62">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the payloadType values </w:t>
      </w:r>
      <w:r w:rsidRPr="00165D2D">
        <w:rPr>
          <w:lang w:val="en-CA"/>
        </w:rPr>
        <w:t xml:space="preserve">2, 3, 6, 9, 15, 16, 17, 19, 22, 23, 45, 47, 56, 128, 131, 132, 134 to </w:t>
      </w:r>
      <w:r w:rsidRPr="00165D2D">
        <w:t>152, inclusive, 154 to 159</w:t>
      </w:r>
      <w:r w:rsidRPr="00165D2D">
        <w:rPr>
          <w:lang w:val="en-CA"/>
        </w:rPr>
        <w:t>, inclusive, 161, 165, 167, 168</w:t>
      </w:r>
      <w:r w:rsidRPr="00165D2D">
        <w:t>, and 200 to 20</w:t>
      </w:r>
      <w:r w:rsidRPr="00165D2D">
        <w:rPr>
          <w:highlight w:val="yellow"/>
        </w:rPr>
        <w:t>2</w:t>
      </w:r>
      <w:r w:rsidRPr="00165D2D">
        <w:t>, inclusive</w:t>
      </w:r>
      <w:r w:rsidRPr="00165D2D">
        <w:rPr>
          <w:lang w:val="en-CA"/>
        </w:rPr>
        <w:t>.</w:t>
      </w:r>
    </w:p>
    <w:p w14:paraId="091C8FD5" w14:textId="77777777" w:rsidR="00B856DB" w:rsidRPr="00A44B62" w:rsidRDefault="00B856DB" w:rsidP="00B856DB">
      <w:pPr>
        <w:jc w:val="both"/>
        <w:rPr>
          <w:sz w:val="20"/>
          <w:szCs w:val="22"/>
        </w:rPr>
      </w:pPr>
      <w:r w:rsidRPr="00165D2D">
        <w:rPr>
          <w:noProof/>
          <w:sz w:val="20"/>
        </w:rPr>
        <w:t xml:space="preserve">The list PicUnitRepConSeiList is set to consist of the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168, inclusive, and 200 to 20</w:t>
      </w:r>
      <w:r w:rsidRPr="00165D2D">
        <w:rPr>
          <w:sz w:val="20"/>
          <w:highlight w:val="yellow"/>
        </w:rPr>
        <w:t>2</w:t>
      </w:r>
      <w:r w:rsidRPr="00165D2D">
        <w:rPr>
          <w:sz w:val="20"/>
        </w:rPr>
        <w:t>, inclusive</w:t>
      </w:r>
      <w:r w:rsidRPr="00165D2D">
        <w:rPr>
          <w:noProof/>
          <w:sz w:val="20"/>
        </w:rPr>
        <w:t>.</w:t>
      </w:r>
    </w:p>
    <w:p w14:paraId="2278F0DD" w14:textId="77777777" w:rsidR="00B856DB" w:rsidRPr="00A44B62" w:rsidRDefault="00B856DB" w:rsidP="00B856DB">
      <w:pPr>
        <w:keepNext/>
        <w:keepLines/>
        <w:spacing w:before="360"/>
        <w:outlineLvl w:val="0"/>
        <w:rPr>
          <w:i/>
          <w:noProof/>
          <w:sz w:val="24"/>
        </w:rPr>
      </w:pPr>
      <w:r w:rsidRPr="00A44B62">
        <w:rPr>
          <w:i/>
          <w:noProof/>
          <w:sz w:val="24"/>
        </w:rPr>
        <w:t>In G.14.3.1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14BD0583" w14:textId="77777777" w:rsidR="00B856DB" w:rsidRPr="00165D2D" w:rsidRDefault="00B856DB" w:rsidP="00B856DB">
      <w:pPr>
        <w:pStyle w:val="3N"/>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201, inclusive</w:t>
      </w:r>
      <w:r w:rsidRPr="00165D2D">
        <w:rPr>
          <w:lang w:val="en-CA"/>
        </w:rPr>
        <w:t>.</w:t>
      </w:r>
    </w:p>
    <w:p w14:paraId="3289210C" w14:textId="77777777" w:rsidR="00B856DB" w:rsidRPr="00165D2D" w:rsidRDefault="00B856DB" w:rsidP="00B856DB">
      <w:pPr>
        <w:jc w:val="both"/>
        <w:rPr>
          <w:noProof/>
          <w:sz w:val="20"/>
        </w:rPr>
      </w:pPr>
      <w:r w:rsidRPr="00165D2D">
        <w:rPr>
          <w:noProof/>
          <w:sz w:val="20"/>
        </w:rPr>
        <w:t xml:space="preserve">The list PicUnitRepConSeiList is set to consist of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w:t>
      </w:r>
      <w:r w:rsidRPr="00165D2D">
        <w:rPr>
          <w:noProof/>
          <w:sz w:val="20"/>
        </w:rPr>
        <w:t>168,</w:t>
      </w:r>
      <w:r w:rsidRPr="00165D2D">
        <w:rPr>
          <w:sz w:val="20"/>
        </w:rPr>
        <w:t xml:space="preserve"> inclusive, 176 to 180, inclusive, and 200 to 201, inclusive</w:t>
      </w:r>
      <w:r w:rsidRPr="00165D2D">
        <w:rPr>
          <w:noProof/>
          <w:sz w:val="20"/>
        </w:rPr>
        <w:t>.</w:t>
      </w:r>
    </w:p>
    <w:p w14:paraId="51C59483" w14:textId="77777777" w:rsidR="00B856DB" w:rsidRPr="00165D2D" w:rsidRDefault="00B856DB" w:rsidP="00B856DB">
      <w:pPr>
        <w:keepNext/>
        <w:keepLines/>
        <w:spacing w:before="360"/>
        <w:outlineLvl w:val="1"/>
        <w:rPr>
          <w:i/>
          <w:noProof/>
          <w:sz w:val="24"/>
        </w:rPr>
      </w:pPr>
      <w:r w:rsidRPr="00165D2D">
        <w:rPr>
          <w:i/>
          <w:noProof/>
          <w:sz w:val="24"/>
        </w:rPr>
        <w:lastRenderedPageBreak/>
        <w:t>with the following:</w:t>
      </w:r>
    </w:p>
    <w:p w14:paraId="23DF468D" w14:textId="77777777" w:rsidR="00B856DB" w:rsidRPr="00165D2D" w:rsidRDefault="00B856DB" w:rsidP="00B856DB">
      <w:pPr>
        <w:pStyle w:val="3N"/>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w:t>
      </w:r>
      <w:r w:rsidRPr="00165D2D">
        <w:rPr>
          <w:highlight w:val="yellow"/>
        </w:rPr>
        <w:t>2</w:t>
      </w:r>
      <w:r w:rsidRPr="00165D2D">
        <w:t>, inclusive</w:t>
      </w:r>
      <w:r w:rsidRPr="00165D2D">
        <w:rPr>
          <w:lang w:val="en-CA"/>
        </w:rPr>
        <w:t>.</w:t>
      </w:r>
    </w:p>
    <w:p w14:paraId="47A24459" w14:textId="77777777" w:rsidR="00B856DB" w:rsidRPr="00A44B62" w:rsidRDefault="00B856DB" w:rsidP="00B856DB">
      <w:pPr>
        <w:jc w:val="both"/>
        <w:rPr>
          <w:noProof/>
          <w:sz w:val="20"/>
        </w:rPr>
      </w:pPr>
      <w:r w:rsidRPr="00165D2D">
        <w:rPr>
          <w:noProof/>
          <w:sz w:val="20"/>
        </w:rPr>
        <w:t xml:space="preserve">The list PicUnitRepConSeiList is set to consist of payloadType values 0, 1, 2, 6, 9, 15, 16, 17, 19, 22, 23, 45, 47, </w:t>
      </w:r>
      <w:r w:rsidRPr="00165D2D">
        <w:rPr>
          <w:sz w:val="20"/>
        </w:rPr>
        <w:t xml:space="preserve">56, </w:t>
      </w:r>
      <w:r w:rsidRPr="00165D2D">
        <w:rPr>
          <w:noProof/>
          <w:sz w:val="20"/>
        </w:rPr>
        <w:t>128, 129, 131, 132, 133, 135</w:t>
      </w:r>
      <w:r w:rsidRPr="00165D2D">
        <w:rPr>
          <w:sz w:val="20"/>
        </w:rPr>
        <w:t xml:space="preserve"> to 152, inclusive, 154 to </w:t>
      </w:r>
      <w:r w:rsidRPr="00165D2D">
        <w:rPr>
          <w:noProof/>
          <w:sz w:val="20"/>
        </w:rPr>
        <w:t>168,</w:t>
      </w:r>
      <w:r w:rsidRPr="00165D2D">
        <w:rPr>
          <w:sz w:val="20"/>
        </w:rPr>
        <w:t xml:space="preserve"> inclusive, 176 to 180, inclusive, and 200 to 20</w:t>
      </w:r>
      <w:r w:rsidRPr="00165D2D">
        <w:rPr>
          <w:sz w:val="20"/>
          <w:highlight w:val="yellow"/>
        </w:rPr>
        <w:t>2</w:t>
      </w:r>
      <w:r w:rsidRPr="00165D2D">
        <w:rPr>
          <w:sz w:val="20"/>
        </w:rPr>
        <w:t>, inclusive</w:t>
      </w:r>
      <w:r w:rsidRPr="00165D2D">
        <w:rPr>
          <w:noProof/>
          <w:sz w:val="20"/>
        </w:rPr>
        <w:t>.</w:t>
      </w:r>
    </w:p>
    <w:p w14:paraId="0FFBA8EC" w14:textId="77777777" w:rsidR="00B856DB" w:rsidRPr="00A44B62" w:rsidRDefault="00B856DB" w:rsidP="00B856DB">
      <w:pPr>
        <w:keepNext/>
        <w:keepLines/>
        <w:spacing w:before="360"/>
        <w:outlineLvl w:val="0"/>
        <w:rPr>
          <w:i/>
          <w:noProof/>
          <w:sz w:val="24"/>
        </w:rPr>
      </w:pPr>
      <w:r w:rsidRPr="00A44B62">
        <w:rPr>
          <w:i/>
          <w:noProof/>
          <w:sz w:val="24"/>
        </w:rPr>
        <w:t>In I.14.3.1</w:t>
      </w:r>
      <w:r>
        <w:rPr>
          <w:i/>
          <w:noProof/>
          <w:sz w:val="24"/>
        </w:rPr>
        <w:t xml:space="preserve"> (</w:t>
      </w:r>
      <w:r w:rsidRPr="00EC05DF">
        <w:rPr>
          <w:i/>
          <w:noProof/>
          <w:sz w:val="24"/>
        </w:rPr>
        <w:t>General SEI payload semantics</w:t>
      </w:r>
      <w:r>
        <w:rPr>
          <w:i/>
          <w:noProof/>
          <w:sz w:val="24"/>
        </w:rPr>
        <w:t>)</w:t>
      </w:r>
      <w:r w:rsidRPr="00A44B62">
        <w:rPr>
          <w:i/>
          <w:noProof/>
          <w:sz w:val="24"/>
        </w:rPr>
        <w:t>, replace the following paragraphs:</w:t>
      </w:r>
    </w:p>
    <w:p w14:paraId="448C2BA4" w14:textId="77777777" w:rsidR="00B856DB" w:rsidRPr="00165D2D" w:rsidRDefault="00B856DB" w:rsidP="00B856DB">
      <w:pPr>
        <w:pStyle w:val="3N0"/>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201, inclusive</w:t>
      </w:r>
      <w:r w:rsidRPr="00165D2D">
        <w:rPr>
          <w:lang w:val="en-CA"/>
        </w:rPr>
        <w:t>.</w:t>
      </w:r>
    </w:p>
    <w:p w14:paraId="50731E79" w14:textId="77777777" w:rsidR="00B856DB" w:rsidRPr="008669F9" w:rsidRDefault="00B856DB" w:rsidP="00B856DB">
      <w:pPr>
        <w:pStyle w:val="3N0"/>
        <w:rPr>
          <w:bCs/>
          <w:noProof/>
        </w:rPr>
      </w:pPr>
      <w:r w:rsidRPr="00165D2D">
        <w:rPr>
          <w:noProof/>
          <w:lang w:val="en-CA"/>
        </w:rPr>
        <w:t>The list PicUnitRepConSeiList is set to consist of payloadType values 0, 1, 2, 6, 9, 15, 16, 17, 19, 22, 23, 45, 47, 56, 128, 129, 131, 132, 133, 135</w:t>
      </w:r>
      <w:r w:rsidRPr="00165D2D">
        <w:rPr>
          <w:lang w:val="en-CA"/>
        </w:rPr>
        <w:t xml:space="preserve"> to </w:t>
      </w:r>
      <w:r w:rsidRPr="00165D2D">
        <w:t xml:space="preserve">152, inclusive, 154 to </w:t>
      </w:r>
      <w:r w:rsidRPr="00165D2D">
        <w:rPr>
          <w:noProof/>
          <w:lang w:val="en-CA"/>
        </w:rPr>
        <w:t>168,</w:t>
      </w:r>
      <w:r w:rsidRPr="00165D2D">
        <w:rPr>
          <w:lang w:val="en-CA"/>
        </w:rPr>
        <w:t xml:space="preserve"> inclusive, 176 to 181, inclusive</w:t>
      </w:r>
      <w:r w:rsidRPr="00165D2D">
        <w:t>, and 200 to 201, inclusive</w:t>
      </w:r>
      <w:r w:rsidRPr="00165D2D">
        <w:rPr>
          <w:noProof/>
          <w:lang w:val="en-CA"/>
        </w:rPr>
        <w:t>.</w:t>
      </w:r>
    </w:p>
    <w:p w14:paraId="6B64F760" w14:textId="77777777" w:rsidR="00B856DB" w:rsidRPr="00A44B62" w:rsidRDefault="00B856DB" w:rsidP="00B856DB">
      <w:pPr>
        <w:keepNext/>
        <w:keepLines/>
        <w:spacing w:before="360"/>
        <w:outlineLvl w:val="1"/>
        <w:rPr>
          <w:i/>
          <w:noProof/>
          <w:sz w:val="24"/>
        </w:rPr>
      </w:pPr>
      <w:r w:rsidRPr="00A44B62">
        <w:rPr>
          <w:i/>
          <w:noProof/>
          <w:sz w:val="24"/>
        </w:rPr>
        <w:t>with the following:</w:t>
      </w:r>
    </w:p>
    <w:p w14:paraId="1B72FB8A" w14:textId="77777777" w:rsidR="00B856DB" w:rsidRPr="00165D2D" w:rsidRDefault="00B856DB" w:rsidP="00B856DB">
      <w:pPr>
        <w:pStyle w:val="3N0"/>
        <w:rPr>
          <w:lang w:val="en-CA"/>
        </w:rPr>
      </w:pPr>
      <w:r w:rsidRPr="00165D2D">
        <w:rPr>
          <w:lang w:val="en-CA"/>
        </w:rPr>
        <w:t xml:space="preserve">The list </w:t>
      </w:r>
      <w:proofErr w:type="spellStart"/>
      <w:r w:rsidRPr="00165D2D">
        <w:rPr>
          <w:lang w:val="en-CA"/>
        </w:rPr>
        <w:t>VclAssociatedSeiList</w:t>
      </w:r>
      <w:proofErr w:type="spellEnd"/>
      <w:r w:rsidRPr="00165D2D">
        <w:rPr>
          <w:lang w:val="en-CA"/>
        </w:rPr>
        <w:t xml:space="preserve"> is set to </w:t>
      </w:r>
      <w:r w:rsidRPr="00165D2D">
        <w:rPr>
          <w:noProof/>
          <w:lang w:val="en-CA"/>
        </w:rPr>
        <w:t xml:space="preserve">consist of payloadType values </w:t>
      </w:r>
      <w:r w:rsidRPr="00165D2D">
        <w:rPr>
          <w:lang w:val="en-CA"/>
        </w:rPr>
        <w:t xml:space="preserve">2, 3, 6, 9, 15, 16, 17, 19, 22, 23, 45, 47, 56, 128, 131, 132, 134 to </w:t>
      </w:r>
      <w:r w:rsidRPr="00165D2D">
        <w:t>152, inclusive, 154 to 159</w:t>
      </w:r>
      <w:r w:rsidRPr="00165D2D">
        <w:rPr>
          <w:lang w:val="en-CA"/>
        </w:rPr>
        <w:t>, inclusive, 161, 165, 167, 168, 177, 178, 179</w:t>
      </w:r>
      <w:r w:rsidRPr="00165D2D">
        <w:t>, and 200 to 20</w:t>
      </w:r>
      <w:r w:rsidRPr="00165D2D">
        <w:rPr>
          <w:highlight w:val="yellow"/>
        </w:rPr>
        <w:t>2</w:t>
      </w:r>
      <w:r w:rsidRPr="00165D2D">
        <w:t>, inclusive</w:t>
      </w:r>
      <w:r w:rsidRPr="00165D2D">
        <w:rPr>
          <w:lang w:val="en-CA"/>
        </w:rPr>
        <w:t>.</w:t>
      </w:r>
    </w:p>
    <w:p w14:paraId="73971A7F" w14:textId="252892B5" w:rsidR="00B856DB" w:rsidRPr="008669F9" w:rsidRDefault="00B856DB" w:rsidP="009016A6">
      <w:pPr>
        <w:pStyle w:val="3N0"/>
        <w:rPr>
          <w:bCs/>
          <w:noProof/>
        </w:rPr>
      </w:pPr>
      <w:r w:rsidRPr="00165D2D">
        <w:rPr>
          <w:noProof/>
          <w:lang w:val="en-CA"/>
        </w:rPr>
        <w:t>The list PicUnitRepConSeiList is set to consist of payloadType values 0, 1, 2, 6, 9, 15, 16, 17, 19, 22, 23, 45, 47, 56, 128, 129, 131, 132, 133, 135</w:t>
      </w:r>
      <w:r w:rsidRPr="00165D2D">
        <w:rPr>
          <w:lang w:val="en-CA"/>
        </w:rPr>
        <w:t xml:space="preserve"> to </w:t>
      </w:r>
      <w:r w:rsidRPr="00165D2D">
        <w:t xml:space="preserve">152, inclusive, 154 to </w:t>
      </w:r>
      <w:r w:rsidRPr="00165D2D">
        <w:rPr>
          <w:noProof/>
          <w:lang w:val="en-CA"/>
        </w:rPr>
        <w:t>168,</w:t>
      </w:r>
      <w:r w:rsidRPr="00165D2D">
        <w:rPr>
          <w:lang w:val="en-CA"/>
        </w:rPr>
        <w:t xml:space="preserve"> inclusive, 176 to 181, inclusive</w:t>
      </w:r>
      <w:r w:rsidRPr="00165D2D">
        <w:t>, and 200 to 20</w:t>
      </w:r>
      <w:r w:rsidRPr="00165D2D">
        <w:rPr>
          <w:highlight w:val="yellow"/>
        </w:rPr>
        <w:t>2</w:t>
      </w:r>
      <w:r w:rsidRPr="00165D2D">
        <w:t>, inclusive</w:t>
      </w:r>
      <w:r w:rsidRPr="00165D2D">
        <w:rPr>
          <w:noProof/>
          <w:lang w:val="en-CA"/>
        </w:rPr>
        <w:t>.</w:t>
      </w:r>
    </w:p>
    <w:p w14:paraId="3909F701" w14:textId="0ECFAE79" w:rsidR="00480266" w:rsidRPr="00A44B62" w:rsidRDefault="00480266" w:rsidP="00077FC1">
      <w:pPr>
        <w:tabs>
          <w:tab w:val="clear" w:pos="360"/>
          <w:tab w:val="clear" w:pos="720"/>
          <w:tab w:val="clear" w:pos="1080"/>
          <w:tab w:val="clear" w:pos="1440"/>
        </w:tabs>
        <w:overflowPunct/>
        <w:autoSpaceDE/>
        <w:autoSpaceDN/>
        <w:adjustRightInd/>
        <w:spacing w:before="360"/>
        <w:jc w:val="center"/>
        <w:textAlignment w:val="auto"/>
        <w:rPr>
          <w:rFonts w:eastAsia="Calibri"/>
          <w:sz w:val="24"/>
          <w:szCs w:val="24"/>
          <w:lang w:eastAsia="ja-JP"/>
        </w:rPr>
      </w:pPr>
      <w:r w:rsidRPr="00A44B62">
        <w:rPr>
          <w:rFonts w:eastAsia="Calibri"/>
          <w:sz w:val="24"/>
          <w:szCs w:val="24"/>
          <w:lang w:eastAsia="ja-JP"/>
        </w:rPr>
        <w:t>____________________</w:t>
      </w:r>
    </w:p>
    <w:p w14:paraId="4E55C4B8" w14:textId="77777777" w:rsidR="00480266" w:rsidRPr="00A44B62" w:rsidRDefault="00480266" w:rsidP="00024D98">
      <w:pPr>
        <w:tabs>
          <w:tab w:val="left" w:pos="400"/>
        </w:tabs>
        <w:rPr>
          <w:sz w:val="20"/>
          <w:lang w:eastAsia="ja-JP"/>
        </w:rPr>
      </w:pPr>
    </w:p>
    <w:sectPr w:rsidR="00480266" w:rsidRPr="00A44B62"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83B5E" w14:textId="77777777" w:rsidR="00210F4F" w:rsidRDefault="00210F4F">
      <w:r>
        <w:separator/>
      </w:r>
    </w:p>
  </w:endnote>
  <w:endnote w:type="continuationSeparator" w:id="0">
    <w:p w14:paraId="73465AE9" w14:textId="77777777" w:rsidR="00210F4F" w:rsidRDefault="0021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Arial"/>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DengXian Light">
    <w:altName w:val="SimSun"/>
    <w:charset w:val="86"/>
    <w:family w:val="auto"/>
    <w:pitch w:val="variable"/>
    <w:sig w:usb0="00000000" w:usb1="38CF7CFA" w:usb2="00000016" w:usb3="00000000" w:csb0="0004000F" w:csb1="00000000"/>
  </w:font>
  <w:font w:name="Latha">
    <w:panose1 w:val="02000400000000000000"/>
    <w:charset w:val="01"/>
    <w:family w:val="roman"/>
    <w:notTrueType/>
    <w:pitch w:val="variable"/>
    <w:sig w:usb0="00040000" w:usb1="00000000" w:usb2="00000000" w:usb3="00000000" w:csb0="00000000" w:csb1="00000000"/>
  </w:font>
  <w:font w:name="DengXian">
    <w:altName w:val="Arial Unicode MS"/>
    <w:charset w:val="86"/>
    <w:family w:val="script"/>
    <w:pitch w:val="fixed"/>
    <w:sig w:usb0="00000000"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42A5A" w14:textId="085621AA" w:rsidR="00124351" w:rsidRPr="00C56F3D" w:rsidRDefault="00124351" w:rsidP="009074BF">
    <w:pPr>
      <w:pStyle w:val="Footer"/>
      <w:tabs>
        <w:tab w:val="clear" w:pos="360"/>
        <w:tab w:val="clear" w:pos="720"/>
        <w:tab w:val="clear" w:pos="1080"/>
        <w:tab w:val="clear" w:pos="1440"/>
        <w:tab w:val="clear" w:pos="8640"/>
        <w:tab w:val="left" w:pos="5384"/>
        <w:tab w:val="left" w:pos="5691"/>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sidR="00815A3D">
      <w:rPr>
        <w:rStyle w:val="PageNumber"/>
        <w:noProof/>
      </w:rPr>
      <w:t>11</w:t>
    </w:r>
    <w:r w:rsidRPr="00C56F3D">
      <w:rPr>
        <w:rStyle w:val="PageNumber"/>
      </w:rPr>
      <w:fldChar w:fldCharType="end"/>
    </w:r>
    <w:r w:rsidRPr="00C56F3D">
      <w:rPr>
        <w:rStyle w:val="PageNumber"/>
      </w:rPr>
      <w:tab/>
    </w:r>
    <w:r w:rsidRPr="00C56F3D">
      <w:rPr>
        <w:rStyle w:val="PageNumber"/>
      </w:rPr>
      <w:tab/>
    </w:r>
    <w:r>
      <w:rPr>
        <w:rStyle w:val="PageNumber"/>
      </w:rPr>
      <w:tab/>
    </w:r>
    <w:r w:rsidRPr="00C56F3D">
      <w:rPr>
        <w:rStyle w:val="PageNumber"/>
      </w:rPr>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ins w:id="673" w:author="JVET-M0451 update to interoperability syntax" w:date="2019-01-02T22:03:00Z">
      <w:r>
        <w:rPr>
          <w:rStyle w:val="PageNumber"/>
          <w:noProof/>
        </w:rPr>
        <w:t>2018-12-19</w:t>
      </w:r>
    </w:ins>
    <w:ins w:id="674" w:author="Gary Sullivan" w:date="2018-12-19T19:04:00Z">
      <w:del w:id="675" w:author="JVET-M0451 update to interoperability syntax" w:date="2019-01-02T22:03:00Z">
        <w:r w:rsidDel="00124351">
          <w:rPr>
            <w:rStyle w:val="PageNumber"/>
            <w:noProof/>
          </w:rPr>
          <w:delText>2018-12-19</w:delText>
        </w:r>
      </w:del>
    </w:ins>
    <w:ins w:id="676" w:author="Jill Boyce" w:date="2018-12-19T09:33:00Z">
      <w:del w:id="677" w:author="JVET-M0451 update to interoperability syntax" w:date="2019-01-02T22:03:00Z">
        <w:r w:rsidDel="00124351">
          <w:rPr>
            <w:rStyle w:val="PageNumber"/>
            <w:noProof/>
          </w:rPr>
          <w:delText>2018-12-19</w:delText>
        </w:r>
      </w:del>
    </w:ins>
    <w:del w:id="678" w:author="JVET-M0451 update to interoperability syntax" w:date="2019-01-02T22:03:00Z">
      <w:r w:rsidDel="00124351">
        <w:rPr>
          <w:rStyle w:val="PageNumber"/>
          <w:noProof/>
        </w:rPr>
        <w:delText>2018-06-20</w:delText>
      </w:r>
    </w:del>
    <w:r w:rsidRPr="00C56F3D">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388A7C" w14:textId="77777777" w:rsidR="00210F4F" w:rsidRDefault="00210F4F">
      <w:r>
        <w:separator/>
      </w:r>
    </w:p>
  </w:footnote>
  <w:footnote w:type="continuationSeparator" w:id="0">
    <w:p w14:paraId="5512813D" w14:textId="77777777" w:rsidR="00210F4F" w:rsidRDefault="00210F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7"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8"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1"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3"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5"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6"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8"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0"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1"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5"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8"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0"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4"/>
  </w:num>
  <w:num w:numId="3">
    <w:abstractNumId w:val="1"/>
  </w:num>
  <w:num w:numId="4">
    <w:abstractNumId w:val="0"/>
  </w:num>
  <w:num w:numId="5">
    <w:abstractNumId w:val="13"/>
  </w:num>
  <w:num w:numId="6">
    <w:abstractNumId w:val="44"/>
  </w:num>
  <w:num w:numId="7">
    <w:abstractNumId w:val="29"/>
  </w:num>
  <w:num w:numId="8">
    <w:abstractNumId w:val="34"/>
  </w:num>
  <w:num w:numId="9">
    <w:abstractNumId w:val="35"/>
  </w:num>
  <w:num w:numId="10">
    <w:abstractNumId w:val="7"/>
  </w:num>
  <w:num w:numId="11">
    <w:abstractNumId w:val="31"/>
  </w:num>
  <w:num w:numId="12">
    <w:abstractNumId w:val="15"/>
  </w:num>
  <w:num w:numId="13">
    <w:abstractNumId w:val="18"/>
  </w:num>
  <w:num w:numId="14">
    <w:abstractNumId w:val="5"/>
  </w:num>
  <w:num w:numId="15">
    <w:abstractNumId w:val="45"/>
  </w:num>
  <w:num w:numId="16">
    <w:abstractNumId w:val="46"/>
  </w:num>
  <w:num w:numId="17">
    <w:abstractNumId w:val="26"/>
  </w:num>
  <w:num w:numId="18">
    <w:abstractNumId w:val="4"/>
  </w:num>
  <w:num w:numId="19">
    <w:abstractNumId w:val="6"/>
  </w:num>
  <w:num w:numId="20">
    <w:abstractNumId w:val="23"/>
  </w:num>
  <w:num w:numId="21">
    <w:abstractNumId w:val="43"/>
  </w:num>
  <w:num w:numId="22">
    <w:abstractNumId w:val="12"/>
  </w:num>
  <w:num w:numId="23">
    <w:abstractNumId w:val="37"/>
  </w:num>
  <w:num w:numId="24">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2"/>
  </w:num>
  <w:num w:numId="26">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7"/>
  </w:num>
  <w:num w:numId="29">
    <w:abstractNumId w:val="20"/>
  </w:num>
  <w:num w:numId="30">
    <w:abstractNumId w:val="25"/>
  </w:num>
  <w:num w:numId="31">
    <w:abstractNumId w:val="42"/>
  </w:num>
  <w:num w:numId="32">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1"/>
  </w:num>
  <w:num w:numId="34">
    <w:abstractNumId w:val="28"/>
  </w:num>
  <w:num w:numId="35">
    <w:abstractNumId w:val="9"/>
  </w:num>
  <w:num w:numId="36">
    <w:abstractNumId w:val="38"/>
  </w:num>
  <w:num w:numId="37">
    <w:abstractNumId w:val="32"/>
  </w:num>
  <w:num w:numId="38">
    <w:abstractNumId w:val="39"/>
  </w:num>
  <w:num w:numId="39">
    <w:abstractNumId w:val="21"/>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8"/>
  </w:num>
  <w:num w:numId="52">
    <w:abstractNumId w:val="33"/>
  </w:num>
  <w:num w:numId="53">
    <w:abstractNumId w:val="3"/>
  </w:num>
  <w:num w:numId="54">
    <w:abstractNumId w:val="10"/>
  </w:num>
  <w:num w:numId="55">
    <w:abstractNumId w:val="36"/>
  </w:num>
  <w:num w:numId="56">
    <w:abstractNumId w:val="40"/>
  </w:num>
  <w:num w:numId="57">
    <w:abstractNumId w:val="41"/>
  </w:num>
  <w:num w:numId="58">
    <w:abstractNumId w:val="19"/>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VET-M0452">
    <w15:presenceInfo w15:providerId="None" w15:userId="JVET-M0452"/>
  </w15:person>
  <w15:person w15:author="Gary Sullivan">
    <w15:presenceInfo w15:providerId="None" w15:userId="Gary Sullivan"/>
  </w15:person>
  <w15:person w15:author="Jill Boyce">
    <w15:presenceInfo w15:providerId="None" w15:userId="Jill Boyce"/>
  </w15:person>
  <w15:person w15:author="JVET-M0451 update to interoperability syntax">
    <w15:presenceInfo w15:providerId="None" w15:userId="JVET-M0451 update to interoperability synta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en-CA" w:vendorID="64" w:dllVersion="131078" w:nlCheck="1" w:checkStyle="1"/>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2E6E"/>
    <w:rsid w:val="00003A22"/>
    <w:rsid w:val="00003CBD"/>
    <w:rsid w:val="00003F41"/>
    <w:rsid w:val="00004111"/>
    <w:rsid w:val="00004D0B"/>
    <w:rsid w:val="00005FAE"/>
    <w:rsid w:val="00006FC0"/>
    <w:rsid w:val="00013BFA"/>
    <w:rsid w:val="000142AA"/>
    <w:rsid w:val="00014476"/>
    <w:rsid w:val="00014982"/>
    <w:rsid w:val="00015A20"/>
    <w:rsid w:val="0001662D"/>
    <w:rsid w:val="00020036"/>
    <w:rsid w:val="00020364"/>
    <w:rsid w:val="0002091B"/>
    <w:rsid w:val="0002100D"/>
    <w:rsid w:val="00022524"/>
    <w:rsid w:val="00022A1F"/>
    <w:rsid w:val="00022C37"/>
    <w:rsid w:val="00022C77"/>
    <w:rsid w:val="00022D1E"/>
    <w:rsid w:val="0002422C"/>
    <w:rsid w:val="00024B69"/>
    <w:rsid w:val="00024D98"/>
    <w:rsid w:val="00026DF0"/>
    <w:rsid w:val="00030678"/>
    <w:rsid w:val="000308A3"/>
    <w:rsid w:val="00031256"/>
    <w:rsid w:val="000316CB"/>
    <w:rsid w:val="000331A3"/>
    <w:rsid w:val="00034FC7"/>
    <w:rsid w:val="000367C7"/>
    <w:rsid w:val="00036F59"/>
    <w:rsid w:val="00040636"/>
    <w:rsid w:val="00040C76"/>
    <w:rsid w:val="000419C4"/>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4448"/>
    <w:rsid w:val="0007614F"/>
    <w:rsid w:val="000763D2"/>
    <w:rsid w:val="000776E3"/>
    <w:rsid w:val="00077FC1"/>
    <w:rsid w:val="000808A3"/>
    <w:rsid w:val="000827AF"/>
    <w:rsid w:val="00083377"/>
    <w:rsid w:val="00085B81"/>
    <w:rsid w:val="00094D50"/>
    <w:rsid w:val="00095488"/>
    <w:rsid w:val="00095B71"/>
    <w:rsid w:val="00097177"/>
    <w:rsid w:val="000A4B72"/>
    <w:rsid w:val="000A5539"/>
    <w:rsid w:val="000A6383"/>
    <w:rsid w:val="000A7E65"/>
    <w:rsid w:val="000B0C0F"/>
    <w:rsid w:val="000B1C6B"/>
    <w:rsid w:val="000B3104"/>
    <w:rsid w:val="000B3F73"/>
    <w:rsid w:val="000B4FF9"/>
    <w:rsid w:val="000B5505"/>
    <w:rsid w:val="000B5E06"/>
    <w:rsid w:val="000B6C10"/>
    <w:rsid w:val="000B73ED"/>
    <w:rsid w:val="000C09AC"/>
    <w:rsid w:val="000C2458"/>
    <w:rsid w:val="000C3686"/>
    <w:rsid w:val="000C4EFF"/>
    <w:rsid w:val="000C5590"/>
    <w:rsid w:val="000C7C43"/>
    <w:rsid w:val="000D2C00"/>
    <w:rsid w:val="000D5A4B"/>
    <w:rsid w:val="000E00F3"/>
    <w:rsid w:val="000E1A8B"/>
    <w:rsid w:val="000E1EAA"/>
    <w:rsid w:val="000E2DE0"/>
    <w:rsid w:val="000E39AB"/>
    <w:rsid w:val="000E4DB0"/>
    <w:rsid w:val="000E75F5"/>
    <w:rsid w:val="000E76F9"/>
    <w:rsid w:val="000F158C"/>
    <w:rsid w:val="000F2772"/>
    <w:rsid w:val="000F5346"/>
    <w:rsid w:val="000F56FA"/>
    <w:rsid w:val="000F614A"/>
    <w:rsid w:val="000F63C2"/>
    <w:rsid w:val="000F6A5F"/>
    <w:rsid w:val="00100AAF"/>
    <w:rsid w:val="00102F3D"/>
    <w:rsid w:val="00102FEE"/>
    <w:rsid w:val="0010736A"/>
    <w:rsid w:val="00110D7A"/>
    <w:rsid w:val="0011174E"/>
    <w:rsid w:val="001154C1"/>
    <w:rsid w:val="00117C35"/>
    <w:rsid w:val="00120CBF"/>
    <w:rsid w:val="00121F0F"/>
    <w:rsid w:val="001221EA"/>
    <w:rsid w:val="00124351"/>
    <w:rsid w:val="00124E38"/>
    <w:rsid w:val="0012580B"/>
    <w:rsid w:val="00126B45"/>
    <w:rsid w:val="0012712A"/>
    <w:rsid w:val="00131507"/>
    <w:rsid w:val="001317DC"/>
    <w:rsid w:val="00131BEA"/>
    <w:rsid w:val="00131F90"/>
    <w:rsid w:val="00131FB1"/>
    <w:rsid w:val="0013245D"/>
    <w:rsid w:val="0013247D"/>
    <w:rsid w:val="0013389D"/>
    <w:rsid w:val="00133CD3"/>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7DD9"/>
    <w:rsid w:val="00160A68"/>
    <w:rsid w:val="00160CCF"/>
    <w:rsid w:val="001652B7"/>
    <w:rsid w:val="00165FE9"/>
    <w:rsid w:val="00171371"/>
    <w:rsid w:val="00171CB7"/>
    <w:rsid w:val="001751EE"/>
    <w:rsid w:val="00175A24"/>
    <w:rsid w:val="00176224"/>
    <w:rsid w:val="0018104A"/>
    <w:rsid w:val="00181712"/>
    <w:rsid w:val="001818BB"/>
    <w:rsid w:val="00185275"/>
    <w:rsid w:val="00187E58"/>
    <w:rsid w:val="001942D5"/>
    <w:rsid w:val="00195303"/>
    <w:rsid w:val="001A00C1"/>
    <w:rsid w:val="001A1FA2"/>
    <w:rsid w:val="001A297E"/>
    <w:rsid w:val="001A368E"/>
    <w:rsid w:val="001A7329"/>
    <w:rsid w:val="001A792F"/>
    <w:rsid w:val="001B0A14"/>
    <w:rsid w:val="001B4E28"/>
    <w:rsid w:val="001B4F7B"/>
    <w:rsid w:val="001B740B"/>
    <w:rsid w:val="001C0B71"/>
    <w:rsid w:val="001C3525"/>
    <w:rsid w:val="001C3AFB"/>
    <w:rsid w:val="001C3CDD"/>
    <w:rsid w:val="001C5CB0"/>
    <w:rsid w:val="001C66EC"/>
    <w:rsid w:val="001D1BD2"/>
    <w:rsid w:val="001D2242"/>
    <w:rsid w:val="001D2498"/>
    <w:rsid w:val="001D3279"/>
    <w:rsid w:val="001D3A0B"/>
    <w:rsid w:val="001D40F4"/>
    <w:rsid w:val="001D4429"/>
    <w:rsid w:val="001D722D"/>
    <w:rsid w:val="001E02BE"/>
    <w:rsid w:val="001E3B37"/>
    <w:rsid w:val="001E5ECA"/>
    <w:rsid w:val="001E73FB"/>
    <w:rsid w:val="001F070B"/>
    <w:rsid w:val="001F2433"/>
    <w:rsid w:val="001F2594"/>
    <w:rsid w:val="001F375F"/>
    <w:rsid w:val="001F3D36"/>
    <w:rsid w:val="001F43AF"/>
    <w:rsid w:val="001F4795"/>
    <w:rsid w:val="001F6B35"/>
    <w:rsid w:val="001F6C7D"/>
    <w:rsid w:val="001F6FB2"/>
    <w:rsid w:val="002011A7"/>
    <w:rsid w:val="00203076"/>
    <w:rsid w:val="00203CC8"/>
    <w:rsid w:val="0020424B"/>
    <w:rsid w:val="002055A6"/>
    <w:rsid w:val="00206460"/>
    <w:rsid w:val="002065FC"/>
    <w:rsid w:val="002069B4"/>
    <w:rsid w:val="002071FE"/>
    <w:rsid w:val="002077F8"/>
    <w:rsid w:val="00210728"/>
    <w:rsid w:val="00210F4F"/>
    <w:rsid w:val="00215DFC"/>
    <w:rsid w:val="00216F59"/>
    <w:rsid w:val="002212DF"/>
    <w:rsid w:val="002216E9"/>
    <w:rsid w:val="00222CD4"/>
    <w:rsid w:val="00223D75"/>
    <w:rsid w:val="00224601"/>
    <w:rsid w:val="0022466E"/>
    <w:rsid w:val="00225016"/>
    <w:rsid w:val="002264A6"/>
    <w:rsid w:val="002278CE"/>
    <w:rsid w:val="00227BA7"/>
    <w:rsid w:val="0023011C"/>
    <w:rsid w:val="0023074A"/>
    <w:rsid w:val="002316AF"/>
    <w:rsid w:val="002327CF"/>
    <w:rsid w:val="0023350B"/>
    <w:rsid w:val="00236405"/>
    <w:rsid w:val="002375C1"/>
    <w:rsid w:val="00241CB5"/>
    <w:rsid w:val="002423C6"/>
    <w:rsid w:val="00242EF6"/>
    <w:rsid w:val="00243B3A"/>
    <w:rsid w:val="00243CE6"/>
    <w:rsid w:val="0024411E"/>
    <w:rsid w:val="00252C0D"/>
    <w:rsid w:val="00253504"/>
    <w:rsid w:val="00261D85"/>
    <w:rsid w:val="00262130"/>
    <w:rsid w:val="00263398"/>
    <w:rsid w:val="00263FC4"/>
    <w:rsid w:val="002646E1"/>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94E0A"/>
    <w:rsid w:val="00296DC7"/>
    <w:rsid w:val="002A00F5"/>
    <w:rsid w:val="002A0BF3"/>
    <w:rsid w:val="002A2AF2"/>
    <w:rsid w:val="002A2ED4"/>
    <w:rsid w:val="002A3263"/>
    <w:rsid w:val="002A3C35"/>
    <w:rsid w:val="002A3CEC"/>
    <w:rsid w:val="002A53D2"/>
    <w:rsid w:val="002A54E0"/>
    <w:rsid w:val="002A68F9"/>
    <w:rsid w:val="002B1595"/>
    <w:rsid w:val="002B17BA"/>
    <w:rsid w:val="002B191D"/>
    <w:rsid w:val="002B32EE"/>
    <w:rsid w:val="002B66AB"/>
    <w:rsid w:val="002C0077"/>
    <w:rsid w:val="002C2E02"/>
    <w:rsid w:val="002C4FED"/>
    <w:rsid w:val="002C7AA0"/>
    <w:rsid w:val="002D0AF6"/>
    <w:rsid w:val="002D1532"/>
    <w:rsid w:val="002D30A5"/>
    <w:rsid w:val="002D34F7"/>
    <w:rsid w:val="002D4077"/>
    <w:rsid w:val="002D5238"/>
    <w:rsid w:val="002D5BDB"/>
    <w:rsid w:val="002E25F0"/>
    <w:rsid w:val="002E4D33"/>
    <w:rsid w:val="002F116C"/>
    <w:rsid w:val="002F164D"/>
    <w:rsid w:val="002F1F52"/>
    <w:rsid w:val="002F3306"/>
    <w:rsid w:val="002F4C88"/>
    <w:rsid w:val="002F6334"/>
    <w:rsid w:val="002F669D"/>
    <w:rsid w:val="002F72F7"/>
    <w:rsid w:val="00301E71"/>
    <w:rsid w:val="00302847"/>
    <w:rsid w:val="00302E0F"/>
    <w:rsid w:val="00303B97"/>
    <w:rsid w:val="00303CCA"/>
    <w:rsid w:val="00305859"/>
    <w:rsid w:val="003060A2"/>
    <w:rsid w:val="00306206"/>
    <w:rsid w:val="003073EE"/>
    <w:rsid w:val="003114FE"/>
    <w:rsid w:val="003151FF"/>
    <w:rsid w:val="00317D85"/>
    <w:rsid w:val="00321AF3"/>
    <w:rsid w:val="003220D2"/>
    <w:rsid w:val="00326EDB"/>
    <w:rsid w:val="00327C56"/>
    <w:rsid w:val="003315A1"/>
    <w:rsid w:val="0033225A"/>
    <w:rsid w:val="0033261A"/>
    <w:rsid w:val="003326CD"/>
    <w:rsid w:val="00336E69"/>
    <w:rsid w:val="003373EC"/>
    <w:rsid w:val="00337C75"/>
    <w:rsid w:val="00340250"/>
    <w:rsid w:val="00342FF4"/>
    <w:rsid w:val="00344AAF"/>
    <w:rsid w:val="00344F31"/>
    <w:rsid w:val="00345207"/>
    <w:rsid w:val="00346148"/>
    <w:rsid w:val="00346223"/>
    <w:rsid w:val="0035327D"/>
    <w:rsid w:val="00354964"/>
    <w:rsid w:val="00355A1E"/>
    <w:rsid w:val="003561E2"/>
    <w:rsid w:val="003571D6"/>
    <w:rsid w:val="00361787"/>
    <w:rsid w:val="00362822"/>
    <w:rsid w:val="00363EE4"/>
    <w:rsid w:val="00364199"/>
    <w:rsid w:val="00366628"/>
    <w:rsid w:val="003669EA"/>
    <w:rsid w:val="003706CC"/>
    <w:rsid w:val="00373207"/>
    <w:rsid w:val="003736CB"/>
    <w:rsid w:val="00373BFF"/>
    <w:rsid w:val="00373C8D"/>
    <w:rsid w:val="00377710"/>
    <w:rsid w:val="0038127E"/>
    <w:rsid w:val="003820AE"/>
    <w:rsid w:val="00383093"/>
    <w:rsid w:val="00384AB6"/>
    <w:rsid w:val="00385D87"/>
    <w:rsid w:val="0038615B"/>
    <w:rsid w:val="00387581"/>
    <w:rsid w:val="00387610"/>
    <w:rsid w:val="00387A51"/>
    <w:rsid w:val="0039080C"/>
    <w:rsid w:val="0039104E"/>
    <w:rsid w:val="0039379F"/>
    <w:rsid w:val="003A2D8E"/>
    <w:rsid w:val="003A69B3"/>
    <w:rsid w:val="003A7CE6"/>
    <w:rsid w:val="003B0CDD"/>
    <w:rsid w:val="003B1CD9"/>
    <w:rsid w:val="003B1EAC"/>
    <w:rsid w:val="003B4174"/>
    <w:rsid w:val="003B7212"/>
    <w:rsid w:val="003C0426"/>
    <w:rsid w:val="003C08B3"/>
    <w:rsid w:val="003C1109"/>
    <w:rsid w:val="003C1149"/>
    <w:rsid w:val="003C20E4"/>
    <w:rsid w:val="003C33D2"/>
    <w:rsid w:val="003C7F16"/>
    <w:rsid w:val="003D27CF"/>
    <w:rsid w:val="003D31AE"/>
    <w:rsid w:val="003D5A2E"/>
    <w:rsid w:val="003D6342"/>
    <w:rsid w:val="003E08FC"/>
    <w:rsid w:val="003E0D29"/>
    <w:rsid w:val="003E56BB"/>
    <w:rsid w:val="003E63F8"/>
    <w:rsid w:val="003E6F90"/>
    <w:rsid w:val="003E7708"/>
    <w:rsid w:val="003E79E5"/>
    <w:rsid w:val="003F01FC"/>
    <w:rsid w:val="003F02AE"/>
    <w:rsid w:val="003F25D3"/>
    <w:rsid w:val="003F26D0"/>
    <w:rsid w:val="003F5D0F"/>
    <w:rsid w:val="003F712E"/>
    <w:rsid w:val="003F7381"/>
    <w:rsid w:val="00400C49"/>
    <w:rsid w:val="00407E07"/>
    <w:rsid w:val="00410C2A"/>
    <w:rsid w:val="00413EC6"/>
    <w:rsid w:val="00414101"/>
    <w:rsid w:val="0041447F"/>
    <w:rsid w:val="00415351"/>
    <w:rsid w:val="00415581"/>
    <w:rsid w:val="00415B6E"/>
    <w:rsid w:val="004234F0"/>
    <w:rsid w:val="004275B9"/>
    <w:rsid w:val="00430150"/>
    <w:rsid w:val="00433DDB"/>
    <w:rsid w:val="00434A57"/>
    <w:rsid w:val="00435081"/>
    <w:rsid w:val="00435A11"/>
    <w:rsid w:val="004364FA"/>
    <w:rsid w:val="004373DD"/>
    <w:rsid w:val="00437619"/>
    <w:rsid w:val="0044015D"/>
    <w:rsid w:val="00442225"/>
    <w:rsid w:val="004425D2"/>
    <w:rsid w:val="00451AFD"/>
    <w:rsid w:val="0045222F"/>
    <w:rsid w:val="00454A43"/>
    <w:rsid w:val="00464B6C"/>
    <w:rsid w:val="00465895"/>
    <w:rsid w:val="00465A1E"/>
    <w:rsid w:val="00465AAF"/>
    <w:rsid w:val="00465F38"/>
    <w:rsid w:val="00466CA6"/>
    <w:rsid w:val="00470362"/>
    <w:rsid w:val="00470663"/>
    <w:rsid w:val="00472B68"/>
    <w:rsid w:val="00474879"/>
    <w:rsid w:val="004748D9"/>
    <w:rsid w:val="0047635B"/>
    <w:rsid w:val="00480266"/>
    <w:rsid w:val="00480C71"/>
    <w:rsid w:val="00482745"/>
    <w:rsid w:val="00482DA4"/>
    <w:rsid w:val="00483459"/>
    <w:rsid w:val="0048360B"/>
    <w:rsid w:val="0048627D"/>
    <w:rsid w:val="00486416"/>
    <w:rsid w:val="0048657F"/>
    <w:rsid w:val="00487465"/>
    <w:rsid w:val="00490651"/>
    <w:rsid w:val="00490A81"/>
    <w:rsid w:val="00492EB6"/>
    <w:rsid w:val="0049416E"/>
    <w:rsid w:val="00494FF2"/>
    <w:rsid w:val="004971DB"/>
    <w:rsid w:val="004A20A6"/>
    <w:rsid w:val="004A2A63"/>
    <w:rsid w:val="004A3F02"/>
    <w:rsid w:val="004A4AAD"/>
    <w:rsid w:val="004B210C"/>
    <w:rsid w:val="004B5029"/>
    <w:rsid w:val="004B5110"/>
    <w:rsid w:val="004C0E6D"/>
    <w:rsid w:val="004C1537"/>
    <w:rsid w:val="004C17B2"/>
    <w:rsid w:val="004C1F56"/>
    <w:rsid w:val="004C4FB7"/>
    <w:rsid w:val="004C7E61"/>
    <w:rsid w:val="004D3E86"/>
    <w:rsid w:val="004D405F"/>
    <w:rsid w:val="004D40EE"/>
    <w:rsid w:val="004D6404"/>
    <w:rsid w:val="004E13C8"/>
    <w:rsid w:val="004E1857"/>
    <w:rsid w:val="004E292B"/>
    <w:rsid w:val="004E366C"/>
    <w:rsid w:val="004E4F4F"/>
    <w:rsid w:val="004E50CE"/>
    <w:rsid w:val="004E6789"/>
    <w:rsid w:val="004E6ABA"/>
    <w:rsid w:val="004F365A"/>
    <w:rsid w:val="004F60D1"/>
    <w:rsid w:val="004F61E3"/>
    <w:rsid w:val="004F6F0D"/>
    <w:rsid w:val="004F7ABF"/>
    <w:rsid w:val="00500BBB"/>
    <w:rsid w:val="0050184D"/>
    <w:rsid w:val="00502E10"/>
    <w:rsid w:val="005033BC"/>
    <w:rsid w:val="00503721"/>
    <w:rsid w:val="00503E53"/>
    <w:rsid w:val="005066AF"/>
    <w:rsid w:val="00507E18"/>
    <w:rsid w:val="0051015C"/>
    <w:rsid w:val="00510DF9"/>
    <w:rsid w:val="00511954"/>
    <w:rsid w:val="005132C3"/>
    <w:rsid w:val="00516CF1"/>
    <w:rsid w:val="00517BCF"/>
    <w:rsid w:val="0052421E"/>
    <w:rsid w:val="00524EC5"/>
    <w:rsid w:val="005251BA"/>
    <w:rsid w:val="00531AE9"/>
    <w:rsid w:val="005328D4"/>
    <w:rsid w:val="0053355F"/>
    <w:rsid w:val="00534B8D"/>
    <w:rsid w:val="0053667B"/>
    <w:rsid w:val="00536EDE"/>
    <w:rsid w:val="005374A0"/>
    <w:rsid w:val="00537F86"/>
    <w:rsid w:val="005403AD"/>
    <w:rsid w:val="005409FE"/>
    <w:rsid w:val="00543FAB"/>
    <w:rsid w:val="00550A07"/>
    <w:rsid w:val="00550A66"/>
    <w:rsid w:val="00551AC6"/>
    <w:rsid w:val="00556DEA"/>
    <w:rsid w:val="00560290"/>
    <w:rsid w:val="005616C0"/>
    <w:rsid w:val="00567EC7"/>
    <w:rsid w:val="00570013"/>
    <w:rsid w:val="0057380E"/>
    <w:rsid w:val="005801A2"/>
    <w:rsid w:val="00581A25"/>
    <w:rsid w:val="0058214B"/>
    <w:rsid w:val="005824B5"/>
    <w:rsid w:val="00582557"/>
    <w:rsid w:val="00583A84"/>
    <w:rsid w:val="00584380"/>
    <w:rsid w:val="005873BC"/>
    <w:rsid w:val="0058784C"/>
    <w:rsid w:val="005902D9"/>
    <w:rsid w:val="00590A90"/>
    <w:rsid w:val="00591003"/>
    <w:rsid w:val="00591271"/>
    <w:rsid w:val="005952A5"/>
    <w:rsid w:val="005958D8"/>
    <w:rsid w:val="005A0188"/>
    <w:rsid w:val="005A1DDD"/>
    <w:rsid w:val="005A29BC"/>
    <w:rsid w:val="005A33A1"/>
    <w:rsid w:val="005A375A"/>
    <w:rsid w:val="005A5953"/>
    <w:rsid w:val="005B1CAF"/>
    <w:rsid w:val="005B217D"/>
    <w:rsid w:val="005B2BDB"/>
    <w:rsid w:val="005B4F70"/>
    <w:rsid w:val="005B6D8A"/>
    <w:rsid w:val="005B7A47"/>
    <w:rsid w:val="005C2B7D"/>
    <w:rsid w:val="005C385F"/>
    <w:rsid w:val="005C42F6"/>
    <w:rsid w:val="005D54D9"/>
    <w:rsid w:val="005D72BF"/>
    <w:rsid w:val="005D7365"/>
    <w:rsid w:val="005D791F"/>
    <w:rsid w:val="005D7A84"/>
    <w:rsid w:val="005E1AC6"/>
    <w:rsid w:val="005E2F29"/>
    <w:rsid w:val="005E33B7"/>
    <w:rsid w:val="005E41D2"/>
    <w:rsid w:val="005E5617"/>
    <w:rsid w:val="005E5C39"/>
    <w:rsid w:val="005E6867"/>
    <w:rsid w:val="005E7FF5"/>
    <w:rsid w:val="005F274F"/>
    <w:rsid w:val="005F6F1B"/>
    <w:rsid w:val="005F7F3D"/>
    <w:rsid w:val="0060287A"/>
    <w:rsid w:val="006033A6"/>
    <w:rsid w:val="00605313"/>
    <w:rsid w:val="00605401"/>
    <w:rsid w:val="00606C5F"/>
    <w:rsid w:val="00610533"/>
    <w:rsid w:val="00611145"/>
    <w:rsid w:val="00614D3D"/>
    <w:rsid w:val="00616317"/>
    <w:rsid w:val="0061662B"/>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4234C"/>
    <w:rsid w:val="00642600"/>
    <w:rsid w:val="00643C6E"/>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3DAD"/>
    <w:rsid w:val="00695712"/>
    <w:rsid w:val="00695C75"/>
    <w:rsid w:val="006966ED"/>
    <w:rsid w:val="0069685F"/>
    <w:rsid w:val="006972B2"/>
    <w:rsid w:val="006A0F51"/>
    <w:rsid w:val="006A2471"/>
    <w:rsid w:val="006A3BBB"/>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AAE"/>
    <w:rsid w:val="006D3C8B"/>
    <w:rsid w:val="006D4C40"/>
    <w:rsid w:val="006D50FA"/>
    <w:rsid w:val="006D6334"/>
    <w:rsid w:val="006D6D9B"/>
    <w:rsid w:val="006D728E"/>
    <w:rsid w:val="006E2341"/>
    <w:rsid w:val="006E2363"/>
    <w:rsid w:val="006E2810"/>
    <w:rsid w:val="006E5417"/>
    <w:rsid w:val="006E5889"/>
    <w:rsid w:val="006E6243"/>
    <w:rsid w:val="006E654C"/>
    <w:rsid w:val="006E699E"/>
    <w:rsid w:val="006F0225"/>
    <w:rsid w:val="007023DE"/>
    <w:rsid w:val="00707060"/>
    <w:rsid w:val="00712F60"/>
    <w:rsid w:val="00713042"/>
    <w:rsid w:val="00715861"/>
    <w:rsid w:val="00720C40"/>
    <w:rsid w:val="00720E3B"/>
    <w:rsid w:val="00721CE2"/>
    <w:rsid w:val="00727427"/>
    <w:rsid w:val="007307B5"/>
    <w:rsid w:val="007325E0"/>
    <w:rsid w:val="00732875"/>
    <w:rsid w:val="00732AD7"/>
    <w:rsid w:val="007369FD"/>
    <w:rsid w:val="00736C9F"/>
    <w:rsid w:val="00740EFF"/>
    <w:rsid w:val="0074393F"/>
    <w:rsid w:val="00745F6B"/>
    <w:rsid w:val="00747EC6"/>
    <w:rsid w:val="0075026B"/>
    <w:rsid w:val="00750CB9"/>
    <w:rsid w:val="007514C0"/>
    <w:rsid w:val="00755276"/>
    <w:rsid w:val="00755776"/>
    <w:rsid w:val="0075585E"/>
    <w:rsid w:val="007570A5"/>
    <w:rsid w:val="00761020"/>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37DA"/>
    <w:rsid w:val="00796EE3"/>
    <w:rsid w:val="00797E7F"/>
    <w:rsid w:val="007A016B"/>
    <w:rsid w:val="007A1351"/>
    <w:rsid w:val="007A2F54"/>
    <w:rsid w:val="007A4D78"/>
    <w:rsid w:val="007A7D29"/>
    <w:rsid w:val="007B33C6"/>
    <w:rsid w:val="007B4AB8"/>
    <w:rsid w:val="007C27C6"/>
    <w:rsid w:val="007C27D1"/>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50D8"/>
    <w:rsid w:val="007E6E47"/>
    <w:rsid w:val="007F004E"/>
    <w:rsid w:val="007F0844"/>
    <w:rsid w:val="007F11D6"/>
    <w:rsid w:val="007F1F8B"/>
    <w:rsid w:val="007F27F2"/>
    <w:rsid w:val="007F487D"/>
    <w:rsid w:val="007F58FB"/>
    <w:rsid w:val="007F5BA9"/>
    <w:rsid w:val="007F5F99"/>
    <w:rsid w:val="007F67A1"/>
    <w:rsid w:val="007F6A49"/>
    <w:rsid w:val="00800E68"/>
    <w:rsid w:val="00801516"/>
    <w:rsid w:val="00803B05"/>
    <w:rsid w:val="00806EB4"/>
    <w:rsid w:val="0080752A"/>
    <w:rsid w:val="00811132"/>
    <w:rsid w:val="00811C05"/>
    <w:rsid w:val="00814CDD"/>
    <w:rsid w:val="008159CE"/>
    <w:rsid w:val="00815A3D"/>
    <w:rsid w:val="00817471"/>
    <w:rsid w:val="008206C8"/>
    <w:rsid w:val="0082144C"/>
    <w:rsid w:val="00823E9C"/>
    <w:rsid w:val="00830618"/>
    <w:rsid w:val="008328AB"/>
    <w:rsid w:val="00835097"/>
    <w:rsid w:val="00835421"/>
    <w:rsid w:val="0083607E"/>
    <w:rsid w:val="00840A42"/>
    <w:rsid w:val="008421EC"/>
    <w:rsid w:val="008470AC"/>
    <w:rsid w:val="00847669"/>
    <w:rsid w:val="00854305"/>
    <w:rsid w:val="00854471"/>
    <w:rsid w:val="008570AF"/>
    <w:rsid w:val="00857466"/>
    <w:rsid w:val="008635F8"/>
    <w:rsid w:val="0086387C"/>
    <w:rsid w:val="008638B0"/>
    <w:rsid w:val="00864C76"/>
    <w:rsid w:val="00865C41"/>
    <w:rsid w:val="0086637D"/>
    <w:rsid w:val="008669F9"/>
    <w:rsid w:val="00867B9D"/>
    <w:rsid w:val="0087088E"/>
    <w:rsid w:val="00871099"/>
    <w:rsid w:val="008713CE"/>
    <w:rsid w:val="008729D4"/>
    <w:rsid w:val="00874A6C"/>
    <w:rsid w:val="00876C65"/>
    <w:rsid w:val="00876EDB"/>
    <w:rsid w:val="00877EA4"/>
    <w:rsid w:val="00880B79"/>
    <w:rsid w:val="00880D8B"/>
    <w:rsid w:val="00883711"/>
    <w:rsid w:val="008841CB"/>
    <w:rsid w:val="008865F6"/>
    <w:rsid w:val="00886F61"/>
    <w:rsid w:val="00887920"/>
    <w:rsid w:val="00887AF3"/>
    <w:rsid w:val="0089495B"/>
    <w:rsid w:val="00897564"/>
    <w:rsid w:val="008A0B8C"/>
    <w:rsid w:val="008A122E"/>
    <w:rsid w:val="008A38F7"/>
    <w:rsid w:val="008A4B4C"/>
    <w:rsid w:val="008A4B93"/>
    <w:rsid w:val="008A62C9"/>
    <w:rsid w:val="008B077F"/>
    <w:rsid w:val="008B0CA3"/>
    <w:rsid w:val="008B16AA"/>
    <w:rsid w:val="008B3AE8"/>
    <w:rsid w:val="008B4B9C"/>
    <w:rsid w:val="008B4F5E"/>
    <w:rsid w:val="008B60E8"/>
    <w:rsid w:val="008B6447"/>
    <w:rsid w:val="008B703D"/>
    <w:rsid w:val="008C14D7"/>
    <w:rsid w:val="008C239F"/>
    <w:rsid w:val="008C3D70"/>
    <w:rsid w:val="008C7711"/>
    <w:rsid w:val="008C788E"/>
    <w:rsid w:val="008D4835"/>
    <w:rsid w:val="008D7DAF"/>
    <w:rsid w:val="008D7EAD"/>
    <w:rsid w:val="008D7F53"/>
    <w:rsid w:val="008E195F"/>
    <w:rsid w:val="008E3C4B"/>
    <w:rsid w:val="008E480C"/>
    <w:rsid w:val="008F2226"/>
    <w:rsid w:val="008F2A08"/>
    <w:rsid w:val="008F2A7B"/>
    <w:rsid w:val="008F52C5"/>
    <w:rsid w:val="008F5542"/>
    <w:rsid w:val="008F7B5B"/>
    <w:rsid w:val="009016A6"/>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46CA"/>
    <w:rsid w:val="00935F0A"/>
    <w:rsid w:val="00936189"/>
    <w:rsid w:val="0093636C"/>
    <w:rsid w:val="009374A7"/>
    <w:rsid w:val="00937FD8"/>
    <w:rsid w:val="009434DF"/>
    <w:rsid w:val="0094563F"/>
    <w:rsid w:val="00946D25"/>
    <w:rsid w:val="00952109"/>
    <w:rsid w:val="00952CA4"/>
    <w:rsid w:val="00952DE6"/>
    <w:rsid w:val="00954160"/>
    <w:rsid w:val="009541E8"/>
    <w:rsid w:val="009551DD"/>
    <w:rsid w:val="00955F6D"/>
    <w:rsid w:val="0095688D"/>
    <w:rsid w:val="00962393"/>
    <w:rsid w:val="00965F1E"/>
    <w:rsid w:val="00967557"/>
    <w:rsid w:val="009715BE"/>
    <w:rsid w:val="00973366"/>
    <w:rsid w:val="00975785"/>
    <w:rsid w:val="009758CD"/>
    <w:rsid w:val="00975C64"/>
    <w:rsid w:val="009773B0"/>
    <w:rsid w:val="00977481"/>
    <w:rsid w:val="00977AB8"/>
    <w:rsid w:val="00982845"/>
    <w:rsid w:val="00983B61"/>
    <w:rsid w:val="00983B81"/>
    <w:rsid w:val="00983E98"/>
    <w:rsid w:val="00983F77"/>
    <w:rsid w:val="0098551D"/>
    <w:rsid w:val="009873EB"/>
    <w:rsid w:val="00987DE2"/>
    <w:rsid w:val="00991B38"/>
    <w:rsid w:val="00992D4B"/>
    <w:rsid w:val="00993B5C"/>
    <w:rsid w:val="0099518F"/>
    <w:rsid w:val="009961D8"/>
    <w:rsid w:val="0099620A"/>
    <w:rsid w:val="00997463"/>
    <w:rsid w:val="00997559"/>
    <w:rsid w:val="0099764F"/>
    <w:rsid w:val="0099765D"/>
    <w:rsid w:val="00997809"/>
    <w:rsid w:val="009A0C79"/>
    <w:rsid w:val="009A1323"/>
    <w:rsid w:val="009A23AA"/>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D19B1"/>
    <w:rsid w:val="009D2207"/>
    <w:rsid w:val="009D27C8"/>
    <w:rsid w:val="009D2857"/>
    <w:rsid w:val="009D3B8A"/>
    <w:rsid w:val="009E04C6"/>
    <w:rsid w:val="009E18F6"/>
    <w:rsid w:val="009E1D64"/>
    <w:rsid w:val="009E1EFA"/>
    <w:rsid w:val="009E28DA"/>
    <w:rsid w:val="009E5815"/>
    <w:rsid w:val="009E7BCE"/>
    <w:rsid w:val="009F197F"/>
    <w:rsid w:val="009F19F5"/>
    <w:rsid w:val="009F496B"/>
    <w:rsid w:val="009F7388"/>
    <w:rsid w:val="009F756D"/>
    <w:rsid w:val="00A0090A"/>
    <w:rsid w:val="00A01439"/>
    <w:rsid w:val="00A02E61"/>
    <w:rsid w:val="00A03AF0"/>
    <w:rsid w:val="00A03C15"/>
    <w:rsid w:val="00A05CFF"/>
    <w:rsid w:val="00A071FF"/>
    <w:rsid w:val="00A11AC1"/>
    <w:rsid w:val="00A13048"/>
    <w:rsid w:val="00A134CB"/>
    <w:rsid w:val="00A1648A"/>
    <w:rsid w:val="00A16E86"/>
    <w:rsid w:val="00A16F1B"/>
    <w:rsid w:val="00A177B6"/>
    <w:rsid w:val="00A20058"/>
    <w:rsid w:val="00A209E1"/>
    <w:rsid w:val="00A20FEC"/>
    <w:rsid w:val="00A24358"/>
    <w:rsid w:val="00A30EA0"/>
    <w:rsid w:val="00A31479"/>
    <w:rsid w:val="00A36B54"/>
    <w:rsid w:val="00A3728F"/>
    <w:rsid w:val="00A40C96"/>
    <w:rsid w:val="00A412CD"/>
    <w:rsid w:val="00A42004"/>
    <w:rsid w:val="00A43AE5"/>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1E98"/>
    <w:rsid w:val="00A828F3"/>
    <w:rsid w:val="00A83253"/>
    <w:rsid w:val="00A837AF"/>
    <w:rsid w:val="00A837F5"/>
    <w:rsid w:val="00A83B0C"/>
    <w:rsid w:val="00A83FED"/>
    <w:rsid w:val="00A85639"/>
    <w:rsid w:val="00A9121C"/>
    <w:rsid w:val="00A928D2"/>
    <w:rsid w:val="00A92BEA"/>
    <w:rsid w:val="00A948AF"/>
    <w:rsid w:val="00AA2D89"/>
    <w:rsid w:val="00AA30A5"/>
    <w:rsid w:val="00AA3C1E"/>
    <w:rsid w:val="00AA4FAE"/>
    <w:rsid w:val="00AA6E84"/>
    <w:rsid w:val="00AB19FE"/>
    <w:rsid w:val="00AB3870"/>
    <w:rsid w:val="00AB70ED"/>
    <w:rsid w:val="00AC3A6A"/>
    <w:rsid w:val="00AC3B3A"/>
    <w:rsid w:val="00AC513B"/>
    <w:rsid w:val="00AC584D"/>
    <w:rsid w:val="00AC62B1"/>
    <w:rsid w:val="00AC6736"/>
    <w:rsid w:val="00AD04C9"/>
    <w:rsid w:val="00AD05A8"/>
    <w:rsid w:val="00AD50B5"/>
    <w:rsid w:val="00AD52A6"/>
    <w:rsid w:val="00AD7950"/>
    <w:rsid w:val="00AE037D"/>
    <w:rsid w:val="00AE341B"/>
    <w:rsid w:val="00AE6651"/>
    <w:rsid w:val="00AE7F6A"/>
    <w:rsid w:val="00AF02E9"/>
    <w:rsid w:val="00AF064A"/>
    <w:rsid w:val="00AF468D"/>
    <w:rsid w:val="00AF581D"/>
    <w:rsid w:val="00AF664B"/>
    <w:rsid w:val="00AF7EB1"/>
    <w:rsid w:val="00B0033E"/>
    <w:rsid w:val="00B00556"/>
    <w:rsid w:val="00B00D98"/>
    <w:rsid w:val="00B03C7E"/>
    <w:rsid w:val="00B05AB5"/>
    <w:rsid w:val="00B06E0B"/>
    <w:rsid w:val="00B07CA7"/>
    <w:rsid w:val="00B10ECB"/>
    <w:rsid w:val="00B11CE5"/>
    <w:rsid w:val="00B11E3E"/>
    <w:rsid w:val="00B1279A"/>
    <w:rsid w:val="00B12AE8"/>
    <w:rsid w:val="00B130A0"/>
    <w:rsid w:val="00B151AC"/>
    <w:rsid w:val="00B1633D"/>
    <w:rsid w:val="00B21751"/>
    <w:rsid w:val="00B22D68"/>
    <w:rsid w:val="00B2631B"/>
    <w:rsid w:val="00B334F7"/>
    <w:rsid w:val="00B360CA"/>
    <w:rsid w:val="00B36361"/>
    <w:rsid w:val="00B365CF"/>
    <w:rsid w:val="00B36BA9"/>
    <w:rsid w:val="00B405DE"/>
    <w:rsid w:val="00B41206"/>
    <w:rsid w:val="00B4194A"/>
    <w:rsid w:val="00B44A69"/>
    <w:rsid w:val="00B470F4"/>
    <w:rsid w:val="00B50D8F"/>
    <w:rsid w:val="00B5222E"/>
    <w:rsid w:val="00B53179"/>
    <w:rsid w:val="00B53E7F"/>
    <w:rsid w:val="00B600CD"/>
    <w:rsid w:val="00B601C0"/>
    <w:rsid w:val="00B6042A"/>
    <w:rsid w:val="00B61C96"/>
    <w:rsid w:val="00B643F5"/>
    <w:rsid w:val="00B64979"/>
    <w:rsid w:val="00B65E1E"/>
    <w:rsid w:val="00B66EA2"/>
    <w:rsid w:val="00B71143"/>
    <w:rsid w:val="00B72AC5"/>
    <w:rsid w:val="00B73A2A"/>
    <w:rsid w:val="00B7515D"/>
    <w:rsid w:val="00B7644B"/>
    <w:rsid w:val="00B80495"/>
    <w:rsid w:val="00B81C05"/>
    <w:rsid w:val="00B81E18"/>
    <w:rsid w:val="00B81E8B"/>
    <w:rsid w:val="00B82A4A"/>
    <w:rsid w:val="00B83F8F"/>
    <w:rsid w:val="00B856DB"/>
    <w:rsid w:val="00B85C55"/>
    <w:rsid w:val="00B864D4"/>
    <w:rsid w:val="00B86ADE"/>
    <w:rsid w:val="00B927C1"/>
    <w:rsid w:val="00B92AB1"/>
    <w:rsid w:val="00B94B06"/>
    <w:rsid w:val="00B94C28"/>
    <w:rsid w:val="00B978D5"/>
    <w:rsid w:val="00BA2E77"/>
    <w:rsid w:val="00BA3168"/>
    <w:rsid w:val="00BA3925"/>
    <w:rsid w:val="00BA4D91"/>
    <w:rsid w:val="00BA70BC"/>
    <w:rsid w:val="00BB057C"/>
    <w:rsid w:val="00BB0A6B"/>
    <w:rsid w:val="00BB0C76"/>
    <w:rsid w:val="00BB42C2"/>
    <w:rsid w:val="00BB477D"/>
    <w:rsid w:val="00BB51D3"/>
    <w:rsid w:val="00BB653B"/>
    <w:rsid w:val="00BB6EB0"/>
    <w:rsid w:val="00BB6FCB"/>
    <w:rsid w:val="00BB7E8F"/>
    <w:rsid w:val="00BC074A"/>
    <w:rsid w:val="00BC10BA"/>
    <w:rsid w:val="00BC15C1"/>
    <w:rsid w:val="00BC5AFD"/>
    <w:rsid w:val="00BC5C9F"/>
    <w:rsid w:val="00BC62D8"/>
    <w:rsid w:val="00BD03D1"/>
    <w:rsid w:val="00BD1588"/>
    <w:rsid w:val="00BD1ECC"/>
    <w:rsid w:val="00BD2DCC"/>
    <w:rsid w:val="00BD3EB5"/>
    <w:rsid w:val="00BD4A65"/>
    <w:rsid w:val="00BD5566"/>
    <w:rsid w:val="00BD5B05"/>
    <w:rsid w:val="00BD708D"/>
    <w:rsid w:val="00BE0820"/>
    <w:rsid w:val="00BE1B70"/>
    <w:rsid w:val="00BF140E"/>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78DC"/>
    <w:rsid w:val="00C17F6D"/>
    <w:rsid w:val="00C202D5"/>
    <w:rsid w:val="00C22C99"/>
    <w:rsid w:val="00C2381D"/>
    <w:rsid w:val="00C23C4E"/>
    <w:rsid w:val="00C26CCB"/>
    <w:rsid w:val="00C27933"/>
    <w:rsid w:val="00C30249"/>
    <w:rsid w:val="00C30FE8"/>
    <w:rsid w:val="00C315BD"/>
    <w:rsid w:val="00C3209B"/>
    <w:rsid w:val="00C321C5"/>
    <w:rsid w:val="00C33288"/>
    <w:rsid w:val="00C33BCA"/>
    <w:rsid w:val="00C3565B"/>
    <w:rsid w:val="00C3723B"/>
    <w:rsid w:val="00C403C9"/>
    <w:rsid w:val="00C40FBB"/>
    <w:rsid w:val="00C42466"/>
    <w:rsid w:val="00C42C61"/>
    <w:rsid w:val="00C46DD5"/>
    <w:rsid w:val="00C520C0"/>
    <w:rsid w:val="00C54E4A"/>
    <w:rsid w:val="00C55DF4"/>
    <w:rsid w:val="00C56F3D"/>
    <w:rsid w:val="00C606C9"/>
    <w:rsid w:val="00C622D4"/>
    <w:rsid w:val="00C63A7A"/>
    <w:rsid w:val="00C64F46"/>
    <w:rsid w:val="00C71787"/>
    <w:rsid w:val="00C73884"/>
    <w:rsid w:val="00C7478B"/>
    <w:rsid w:val="00C77C48"/>
    <w:rsid w:val="00C77F8F"/>
    <w:rsid w:val="00C80288"/>
    <w:rsid w:val="00C82566"/>
    <w:rsid w:val="00C84003"/>
    <w:rsid w:val="00C84C45"/>
    <w:rsid w:val="00C85628"/>
    <w:rsid w:val="00C860FD"/>
    <w:rsid w:val="00C87733"/>
    <w:rsid w:val="00C90650"/>
    <w:rsid w:val="00C90E98"/>
    <w:rsid w:val="00C93C44"/>
    <w:rsid w:val="00C94114"/>
    <w:rsid w:val="00C9691B"/>
    <w:rsid w:val="00C97D78"/>
    <w:rsid w:val="00CA103C"/>
    <w:rsid w:val="00CA230D"/>
    <w:rsid w:val="00CB2974"/>
    <w:rsid w:val="00CB31CE"/>
    <w:rsid w:val="00CB38C2"/>
    <w:rsid w:val="00CB439C"/>
    <w:rsid w:val="00CB6938"/>
    <w:rsid w:val="00CC21CC"/>
    <w:rsid w:val="00CC2AAE"/>
    <w:rsid w:val="00CC2F41"/>
    <w:rsid w:val="00CC414C"/>
    <w:rsid w:val="00CC485C"/>
    <w:rsid w:val="00CC5A42"/>
    <w:rsid w:val="00CC5CAC"/>
    <w:rsid w:val="00CC68F4"/>
    <w:rsid w:val="00CC74E2"/>
    <w:rsid w:val="00CD0EAB"/>
    <w:rsid w:val="00CD3F65"/>
    <w:rsid w:val="00CD6640"/>
    <w:rsid w:val="00CD6DC2"/>
    <w:rsid w:val="00CD78D8"/>
    <w:rsid w:val="00CE318B"/>
    <w:rsid w:val="00CE3AD2"/>
    <w:rsid w:val="00CE5E02"/>
    <w:rsid w:val="00CE6A0B"/>
    <w:rsid w:val="00CE782B"/>
    <w:rsid w:val="00CF101A"/>
    <w:rsid w:val="00CF15A4"/>
    <w:rsid w:val="00CF3307"/>
    <w:rsid w:val="00CF34DB"/>
    <w:rsid w:val="00CF37C4"/>
    <w:rsid w:val="00CF558F"/>
    <w:rsid w:val="00CF6F7E"/>
    <w:rsid w:val="00D001FB"/>
    <w:rsid w:val="00D010C0"/>
    <w:rsid w:val="00D02D1E"/>
    <w:rsid w:val="00D03382"/>
    <w:rsid w:val="00D04276"/>
    <w:rsid w:val="00D04E66"/>
    <w:rsid w:val="00D073E2"/>
    <w:rsid w:val="00D13620"/>
    <w:rsid w:val="00D1640E"/>
    <w:rsid w:val="00D17A58"/>
    <w:rsid w:val="00D17CC4"/>
    <w:rsid w:val="00D20136"/>
    <w:rsid w:val="00D2042D"/>
    <w:rsid w:val="00D20FB8"/>
    <w:rsid w:val="00D2152A"/>
    <w:rsid w:val="00D21705"/>
    <w:rsid w:val="00D22B54"/>
    <w:rsid w:val="00D24604"/>
    <w:rsid w:val="00D25295"/>
    <w:rsid w:val="00D262AD"/>
    <w:rsid w:val="00D32D5B"/>
    <w:rsid w:val="00D3472F"/>
    <w:rsid w:val="00D35CB0"/>
    <w:rsid w:val="00D42037"/>
    <w:rsid w:val="00D446EC"/>
    <w:rsid w:val="00D463AE"/>
    <w:rsid w:val="00D51870"/>
    <w:rsid w:val="00D51BF0"/>
    <w:rsid w:val="00D51BFD"/>
    <w:rsid w:val="00D55942"/>
    <w:rsid w:val="00D57472"/>
    <w:rsid w:val="00D60855"/>
    <w:rsid w:val="00D612ED"/>
    <w:rsid w:val="00D6229A"/>
    <w:rsid w:val="00D63C78"/>
    <w:rsid w:val="00D63D48"/>
    <w:rsid w:val="00D70C0A"/>
    <w:rsid w:val="00D7102B"/>
    <w:rsid w:val="00D712ED"/>
    <w:rsid w:val="00D71EEA"/>
    <w:rsid w:val="00D72994"/>
    <w:rsid w:val="00D73CA4"/>
    <w:rsid w:val="00D74816"/>
    <w:rsid w:val="00D74BD5"/>
    <w:rsid w:val="00D76059"/>
    <w:rsid w:val="00D774E4"/>
    <w:rsid w:val="00D807BF"/>
    <w:rsid w:val="00D82F2B"/>
    <w:rsid w:val="00D82FCC"/>
    <w:rsid w:val="00D843D5"/>
    <w:rsid w:val="00D87991"/>
    <w:rsid w:val="00D87FA6"/>
    <w:rsid w:val="00D92DAD"/>
    <w:rsid w:val="00D938E1"/>
    <w:rsid w:val="00D93B50"/>
    <w:rsid w:val="00D9535D"/>
    <w:rsid w:val="00D954BA"/>
    <w:rsid w:val="00DA0229"/>
    <w:rsid w:val="00DA17FC"/>
    <w:rsid w:val="00DA7887"/>
    <w:rsid w:val="00DB2C26"/>
    <w:rsid w:val="00DB316E"/>
    <w:rsid w:val="00DB5FE1"/>
    <w:rsid w:val="00DB70D2"/>
    <w:rsid w:val="00DB7EAF"/>
    <w:rsid w:val="00DC4CFD"/>
    <w:rsid w:val="00DC524B"/>
    <w:rsid w:val="00DC5A48"/>
    <w:rsid w:val="00DC68B8"/>
    <w:rsid w:val="00DD0051"/>
    <w:rsid w:val="00DD02F4"/>
    <w:rsid w:val="00DD275D"/>
    <w:rsid w:val="00DD61BD"/>
    <w:rsid w:val="00DD6D7E"/>
    <w:rsid w:val="00DE23B4"/>
    <w:rsid w:val="00DE6B43"/>
    <w:rsid w:val="00DF2194"/>
    <w:rsid w:val="00DF3A1B"/>
    <w:rsid w:val="00DF4212"/>
    <w:rsid w:val="00DF6C6B"/>
    <w:rsid w:val="00DF7D7D"/>
    <w:rsid w:val="00E020DC"/>
    <w:rsid w:val="00E0302C"/>
    <w:rsid w:val="00E068E3"/>
    <w:rsid w:val="00E07F2E"/>
    <w:rsid w:val="00E11010"/>
    <w:rsid w:val="00E11923"/>
    <w:rsid w:val="00E1402D"/>
    <w:rsid w:val="00E1600E"/>
    <w:rsid w:val="00E17B7A"/>
    <w:rsid w:val="00E2132F"/>
    <w:rsid w:val="00E2359B"/>
    <w:rsid w:val="00E24C8C"/>
    <w:rsid w:val="00E24D7D"/>
    <w:rsid w:val="00E25C48"/>
    <w:rsid w:val="00E262D4"/>
    <w:rsid w:val="00E2757F"/>
    <w:rsid w:val="00E31616"/>
    <w:rsid w:val="00E3300B"/>
    <w:rsid w:val="00E35284"/>
    <w:rsid w:val="00E35885"/>
    <w:rsid w:val="00E35C16"/>
    <w:rsid w:val="00E3618E"/>
    <w:rsid w:val="00E36250"/>
    <w:rsid w:val="00E37943"/>
    <w:rsid w:val="00E411D2"/>
    <w:rsid w:val="00E41B77"/>
    <w:rsid w:val="00E44264"/>
    <w:rsid w:val="00E45772"/>
    <w:rsid w:val="00E46BCA"/>
    <w:rsid w:val="00E46FA7"/>
    <w:rsid w:val="00E50C66"/>
    <w:rsid w:val="00E51783"/>
    <w:rsid w:val="00E51ABF"/>
    <w:rsid w:val="00E54511"/>
    <w:rsid w:val="00E57C66"/>
    <w:rsid w:val="00E60CA2"/>
    <w:rsid w:val="00E61D13"/>
    <w:rsid w:val="00E61DAC"/>
    <w:rsid w:val="00E6239E"/>
    <w:rsid w:val="00E62401"/>
    <w:rsid w:val="00E6285F"/>
    <w:rsid w:val="00E652C1"/>
    <w:rsid w:val="00E71EFE"/>
    <w:rsid w:val="00E727D6"/>
    <w:rsid w:val="00E72B80"/>
    <w:rsid w:val="00E75FE3"/>
    <w:rsid w:val="00E76166"/>
    <w:rsid w:val="00E7719D"/>
    <w:rsid w:val="00E775CB"/>
    <w:rsid w:val="00E826A1"/>
    <w:rsid w:val="00E84AE7"/>
    <w:rsid w:val="00E86C4C"/>
    <w:rsid w:val="00E907A3"/>
    <w:rsid w:val="00E9209F"/>
    <w:rsid w:val="00E92469"/>
    <w:rsid w:val="00E93317"/>
    <w:rsid w:val="00E9522F"/>
    <w:rsid w:val="00E95FC6"/>
    <w:rsid w:val="00E96694"/>
    <w:rsid w:val="00E967AA"/>
    <w:rsid w:val="00EA0378"/>
    <w:rsid w:val="00EA0AC6"/>
    <w:rsid w:val="00EA144E"/>
    <w:rsid w:val="00EA230D"/>
    <w:rsid w:val="00EA2467"/>
    <w:rsid w:val="00EA3344"/>
    <w:rsid w:val="00EA5AE0"/>
    <w:rsid w:val="00EB4644"/>
    <w:rsid w:val="00EB68C7"/>
    <w:rsid w:val="00EB7AB1"/>
    <w:rsid w:val="00EC05DF"/>
    <w:rsid w:val="00EC096D"/>
    <w:rsid w:val="00EC22FF"/>
    <w:rsid w:val="00EC5219"/>
    <w:rsid w:val="00EC666F"/>
    <w:rsid w:val="00ED213E"/>
    <w:rsid w:val="00ED2E22"/>
    <w:rsid w:val="00ED5119"/>
    <w:rsid w:val="00ED52B7"/>
    <w:rsid w:val="00ED53D5"/>
    <w:rsid w:val="00ED5634"/>
    <w:rsid w:val="00ED6FC8"/>
    <w:rsid w:val="00EE0740"/>
    <w:rsid w:val="00EE1129"/>
    <w:rsid w:val="00EE1527"/>
    <w:rsid w:val="00EE2A50"/>
    <w:rsid w:val="00EE455A"/>
    <w:rsid w:val="00EE7CD8"/>
    <w:rsid w:val="00EF2E53"/>
    <w:rsid w:val="00EF48CC"/>
    <w:rsid w:val="00EF6B8D"/>
    <w:rsid w:val="00F00801"/>
    <w:rsid w:val="00F031A3"/>
    <w:rsid w:val="00F03432"/>
    <w:rsid w:val="00F040FF"/>
    <w:rsid w:val="00F06C0A"/>
    <w:rsid w:val="00F06D30"/>
    <w:rsid w:val="00F1023D"/>
    <w:rsid w:val="00F11DB2"/>
    <w:rsid w:val="00F12099"/>
    <w:rsid w:val="00F120E8"/>
    <w:rsid w:val="00F13AE9"/>
    <w:rsid w:val="00F16A2E"/>
    <w:rsid w:val="00F17561"/>
    <w:rsid w:val="00F2079C"/>
    <w:rsid w:val="00F21FA5"/>
    <w:rsid w:val="00F250F4"/>
    <w:rsid w:val="00F25704"/>
    <w:rsid w:val="00F272DF"/>
    <w:rsid w:val="00F31760"/>
    <w:rsid w:val="00F35BA5"/>
    <w:rsid w:val="00F369DE"/>
    <w:rsid w:val="00F37B0E"/>
    <w:rsid w:val="00F37BF2"/>
    <w:rsid w:val="00F410A7"/>
    <w:rsid w:val="00F4170B"/>
    <w:rsid w:val="00F41A8A"/>
    <w:rsid w:val="00F4333F"/>
    <w:rsid w:val="00F44F48"/>
    <w:rsid w:val="00F450F2"/>
    <w:rsid w:val="00F5186E"/>
    <w:rsid w:val="00F53035"/>
    <w:rsid w:val="00F55332"/>
    <w:rsid w:val="00F576C7"/>
    <w:rsid w:val="00F61BA0"/>
    <w:rsid w:val="00F61FE6"/>
    <w:rsid w:val="00F6314F"/>
    <w:rsid w:val="00F639DA"/>
    <w:rsid w:val="00F64DA4"/>
    <w:rsid w:val="00F65B5A"/>
    <w:rsid w:val="00F663C1"/>
    <w:rsid w:val="00F67DFE"/>
    <w:rsid w:val="00F73032"/>
    <w:rsid w:val="00F74D04"/>
    <w:rsid w:val="00F75C62"/>
    <w:rsid w:val="00F75E11"/>
    <w:rsid w:val="00F77F98"/>
    <w:rsid w:val="00F82272"/>
    <w:rsid w:val="00F83F5A"/>
    <w:rsid w:val="00F848FC"/>
    <w:rsid w:val="00F85759"/>
    <w:rsid w:val="00F86213"/>
    <w:rsid w:val="00F86D4B"/>
    <w:rsid w:val="00F87854"/>
    <w:rsid w:val="00F87EDF"/>
    <w:rsid w:val="00F90C8F"/>
    <w:rsid w:val="00F915CB"/>
    <w:rsid w:val="00F9282A"/>
    <w:rsid w:val="00F928FC"/>
    <w:rsid w:val="00F92BD9"/>
    <w:rsid w:val="00F934BF"/>
    <w:rsid w:val="00F95115"/>
    <w:rsid w:val="00F95DD8"/>
    <w:rsid w:val="00F96BAD"/>
    <w:rsid w:val="00FA139D"/>
    <w:rsid w:val="00FA2C28"/>
    <w:rsid w:val="00FA313E"/>
    <w:rsid w:val="00FA39F5"/>
    <w:rsid w:val="00FA6F29"/>
    <w:rsid w:val="00FB0E84"/>
    <w:rsid w:val="00FB37C6"/>
    <w:rsid w:val="00FB53DF"/>
    <w:rsid w:val="00FC250D"/>
    <w:rsid w:val="00FC31D5"/>
    <w:rsid w:val="00FC4723"/>
    <w:rsid w:val="00FC4B9E"/>
    <w:rsid w:val="00FC5DA7"/>
    <w:rsid w:val="00FD01C2"/>
    <w:rsid w:val="00FD0C89"/>
    <w:rsid w:val="00FD200E"/>
    <w:rsid w:val="00FD4317"/>
    <w:rsid w:val="00FD535E"/>
    <w:rsid w:val="00FD5534"/>
    <w:rsid w:val="00FD5B8E"/>
    <w:rsid w:val="00FD5F96"/>
    <w:rsid w:val="00FD6FCE"/>
    <w:rsid w:val="00FE11B6"/>
    <w:rsid w:val="00FE1ACF"/>
    <w:rsid w:val="00FE29B8"/>
    <w:rsid w:val="00FE5130"/>
    <w:rsid w:val="00FE595C"/>
    <w:rsid w:val="00FE5F2B"/>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character" w:customStyle="1" w:styleId="fontstyle01">
    <w:name w:val="fontstyle01"/>
    <w:rsid w:val="00203076"/>
    <w:rPr>
      <w:rFonts w:ascii="Times New Roman" w:hAnsi="Times New Roman" w:cs="Times New Roman"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ekui.wang@huawei.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garysull@microsoft.com" TargetMode="External"/><Relationship Id="rId4" Type="http://schemas.openxmlformats.org/officeDocument/2006/relationships/webSettings" Target="webSettings.xml"/><Relationship Id="rId9" Type="http://schemas.openxmlformats.org/officeDocument/2006/relationships/hyperlink" Target="mailto:jill.boyce@intel.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4488</Words>
  <Characters>24394</Characters>
  <Application>Microsoft Office Word</Application>
  <DocSecurity>0</DocSecurity>
  <Lines>668</Lines>
  <Paragraphs>339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29192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JVET-M0452</cp:lastModifiedBy>
  <cp:revision>3</cp:revision>
  <cp:lastPrinted>1900-12-31T15:00:00Z</cp:lastPrinted>
  <dcterms:created xsi:type="dcterms:W3CDTF">2019-01-03T22:31:00Z</dcterms:created>
  <dcterms:modified xsi:type="dcterms:W3CDTF">2019-01-03T22:36:00Z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6a8cb727-84a9-44b7-8a7d-ef41834de4da</vt:lpwstr>
  </property>
  <property fmtid="{D5CDD505-2E9C-101B-9397-08002B2CF9AE}" pid="3" name="CTP_TimeStamp">
    <vt:lpwstr>2019-01-03 22:36:54Z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