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3D170D46" w:rsidR="006C5D39" w:rsidRPr="005B217D" w:rsidRDefault="005379F2"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A5416F9"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66E5153F" w:rsidR="00E61DAC" w:rsidRPr="005B217D" w:rsidRDefault="00855232" w:rsidP="0047664F">
            <w:pPr>
              <w:tabs>
                <w:tab w:val="left" w:pos="7200"/>
              </w:tabs>
              <w:spacing w:before="0"/>
              <w:rPr>
                <w:b/>
                <w:szCs w:val="22"/>
                <w:lang w:val="en-CA"/>
              </w:rPr>
            </w:pPr>
            <w:r w:rsidRPr="0047664F">
              <w:t>3</w:t>
            </w:r>
            <w:r w:rsidR="0047664F" w:rsidRPr="0047664F">
              <w:t>4</w:t>
            </w:r>
            <w:r w:rsidR="003B228E" w:rsidRPr="0047664F">
              <w:t>r</w:t>
            </w:r>
            <w:r w:rsidR="00D81879" w:rsidRPr="0047664F">
              <w:t>d</w:t>
            </w:r>
            <w:r w:rsidR="00A767DC" w:rsidRPr="0047664F">
              <w:t xml:space="preserve"> Meeting: </w:t>
            </w:r>
            <w:r w:rsidR="0047664F">
              <w:rPr>
                <w:lang w:val="en-CA"/>
              </w:rPr>
              <w:t>Marrakech</w:t>
            </w:r>
            <w:r w:rsidR="0047664F" w:rsidRPr="00B57A23">
              <w:rPr>
                <w:lang w:val="en-CA"/>
              </w:rPr>
              <w:t xml:space="preserve">, </w:t>
            </w:r>
            <w:r w:rsidR="0047664F">
              <w:rPr>
                <w:lang w:val="en-CA"/>
              </w:rPr>
              <w:t>MA</w:t>
            </w:r>
            <w:r w:rsidR="0047664F" w:rsidRPr="00B57A23">
              <w:rPr>
                <w:lang w:val="en-CA"/>
              </w:rPr>
              <w:t xml:space="preserve">, </w:t>
            </w:r>
            <w:r w:rsidR="0047664F">
              <w:rPr>
                <w:lang w:val="en-CA"/>
              </w:rPr>
              <w:t>14</w:t>
            </w:r>
            <w:r w:rsidR="0047664F" w:rsidRPr="00B57A23">
              <w:rPr>
                <w:lang w:val="en-CA"/>
              </w:rPr>
              <w:t>–1</w:t>
            </w:r>
            <w:r w:rsidR="0047664F">
              <w:rPr>
                <w:lang w:val="en-CA"/>
              </w:rPr>
              <w:t>8</w:t>
            </w:r>
            <w:r w:rsidR="0047664F" w:rsidRPr="00B57A23">
              <w:rPr>
                <w:lang w:val="en-CA"/>
              </w:rPr>
              <w:t xml:space="preserve"> </w:t>
            </w:r>
            <w:r w:rsidR="0047664F">
              <w:rPr>
                <w:lang w:val="en-CA"/>
              </w:rPr>
              <w:t>Jan.</w:t>
            </w:r>
            <w:r w:rsidR="0047664F" w:rsidRPr="00B57A23">
              <w:rPr>
                <w:lang w:val="en-CA"/>
              </w:rPr>
              <w:t xml:space="preserve"> 201</w:t>
            </w:r>
            <w:r w:rsidR="0047664F">
              <w:rPr>
                <w:lang w:val="en-CA"/>
              </w:rPr>
              <w:t>9</w:t>
            </w:r>
          </w:p>
        </w:tc>
        <w:tc>
          <w:tcPr>
            <w:tcW w:w="3168" w:type="dxa"/>
          </w:tcPr>
          <w:p w14:paraId="353C5F48" w14:textId="774742D8" w:rsidR="008A4B4C" w:rsidRPr="005B217D" w:rsidRDefault="00E61DAC" w:rsidP="00F87C3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sidRPr="00F87C3A">
              <w:rPr>
                <w:lang w:val="en-CA"/>
              </w:rPr>
              <w:t>A</w:t>
            </w:r>
            <w:r w:rsidR="0047664F" w:rsidRPr="00F87C3A">
              <w:rPr>
                <w:lang w:val="en-CA"/>
              </w:rPr>
              <w:t>H</w:t>
            </w:r>
            <w:r w:rsidR="000A1D18" w:rsidRPr="00F87C3A">
              <w:rPr>
                <w:lang w:val="en-CA"/>
              </w:rPr>
              <w:t>00</w:t>
            </w:r>
            <w:r w:rsidR="00F87C3A">
              <w:rPr>
                <w:lang w:val="en-CA"/>
              </w:rPr>
              <w:t>24</w:t>
            </w:r>
            <w:r w:rsidR="00B94BA3">
              <w:rPr>
                <w:lang w:val="en-CA"/>
              </w:rPr>
              <w:t>-v1</w:t>
            </w:r>
            <w:bookmarkStart w:id="0" w:name="_GoBack"/>
            <w:bookmarkEnd w:id="0"/>
            <w:del w:id="1" w:author="Zheng Xiaozhen" w:date="2018-10-11T10:37:00Z">
              <w:r w:rsidR="006B20FE" w:rsidRPr="006B20FE" w:rsidDel="008E3B65">
                <w:rPr>
                  <w:lang w:val="en-CA"/>
                </w:rPr>
                <w:delText>1</w:delText>
              </w:r>
            </w:del>
          </w:p>
        </w:tc>
      </w:tr>
    </w:tbl>
    <w:p w14:paraId="32151260" w14:textId="77777777" w:rsidR="00E61DAC" w:rsidRPr="005B217D" w:rsidRDefault="00E61DAC" w:rsidP="00531AE9">
      <w:pPr>
        <w:spacing w:before="0"/>
        <w:rPr>
          <w:lang w:val="en-CA"/>
        </w:rPr>
      </w:pPr>
    </w:p>
    <w:tbl>
      <w:tblPr>
        <w:tblW w:w="9576" w:type="dxa"/>
        <w:tblLayout w:type="fixed"/>
        <w:tblLook w:val="0000" w:firstRow="0" w:lastRow="0" w:firstColumn="0" w:lastColumn="0" w:noHBand="0" w:noVBand="0"/>
      </w:tblPr>
      <w:tblGrid>
        <w:gridCol w:w="1458"/>
        <w:gridCol w:w="4050"/>
        <w:gridCol w:w="900"/>
        <w:gridCol w:w="3168"/>
      </w:tblGrid>
      <w:tr w:rsidR="00E61DAC" w:rsidRPr="005B217D" w14:paraId="3B4E2EE3" w14:textId="77777777" w:rsidTr="000A1D18">
        <w:tc>
          <w:tcPr>
            <w:tcW w:w="1458" w:type="dxa"/>
          </w:tcPr>
          <w:p w14:paraId="6D6EABD0"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49C23A94" w14:textId="25508766" w:rsidR="00E61DAC" w:rsidRPr="005B217D" w:rsidRDefault="007F31B9" w:rsidP="007F31B9">
            <w:pPr>
              <w:spacing w:before="60" w:after="60"/>
              <w:rPr>
                <w:b/>
                <w:szCs w:val="22"/>
                <w:lang w:val="en-CA"/>
              </w:rPr>
            </w:pPr>
            <w:r>
              <w:rPr>
                <w:b/>
                <w:szCs w:val="22"/>
                <w:lang w:val="en-CA"/>
              </w:rPr>
              <w:t xml:space="preserve">Improvements for </w:t>
            </w:r>
            <w:r w:rsidR="000A1D18" w:rsidRPr="000A1D18">
              <w:rPr>
                <w:b/>
                <w:szCs w:val="22"/>
                <w:lang w:val="en-CA"/>
              </w:rPr>
              <w:t xml:space="preserve">HEVC </w:t>
            </w:r>
            <w:r>
              <w:rPr>
                <w:b/>
                <w:szCs w:val="22"/>
                <w:lang w:val="en-CA"/>
              </w:rPr>
              <w:t>rate control</w:t>
            </w:r>
          </w:p>
        </w:tc>
      </w:tr>
      <w:tr w:rsidR="00E61DAC" w:rsidRPr="005B217D" w14:paraId="0A1ECD37" w14:textId="77777777" w:rsidTr="000A1D18">
        <w:tc>
          <w:tcPr>
            <w:tcW w:w="1458" w:type="dxa"/>
          </w:tcPr>
          <w:p w14:paraId="41697C41"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6D08F86" w14:textId="0FDC1072" w:rsidR="00E61DAC" w:rsidRPr="005B217D" w:rsidRDefault="00646B4E">
            <w:pPr>
              <w:spacing w:before="60" w:after="60"/>
              <w:rPr>
                <w:szCs w:val="22"/>
                <w:lang w:val="en-CA"/>
              </w:rPr>
            </w:pPr>
            <w:r>
              <w:rPr>
                <w:szCs w:val="22"/>
                <w:lang w:val="en-CA"/>
              </w:rPr>
              <w:t>Input d</w:t>
            </w:r>
            <w:r w:rsidR="00E61DAC" w:rsidRPr="005B217D">
              <w:rPr>
                <w:szCs w:val="22"/>
                <w:lang w:val="en-CA"/>
              </w:rPr>
              <w:t xml:space="preserve">ocument to </w:t>
            </w:r>
            <w:r w:rsidR="00AE341B" w:rsidRPr="005B217D">
              <w:rPr>
                <w:szCs w:val="22"/>
                <w:lang w:val="en-CA"/>
              </w:rPr>
              <w:t>JCT-VC</w:t>
            </w:r>
          </w:p>
        </w:tc>
      </w:tr>
      <w:tr w:rsidR="00E61DAC" w:rsidRPr="005B217D" w14:paraId="47CDA43F" w14:textId="77777777" w:rsidTr="000A1D18">
        <w:tc>
          <w:tcPr>
            <w:tcW w:w="1458" w:type="dxa"/>
          </w:tcPr>
          <w:p w14:paraId="5AB38009"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343B6EE" w14:textId="3F2EDEA3" w:rsidR="00E61DAC" w:rsidRPr="005B217D" w:rsidRDefault="00E61DAC" w:rsidP="005E1AC6">
            <w:pPr>
              <w:spacing w:before="60" w:after="60"/>
              <w:rPr>
                <w:szCs w:val="22"/>
                <w:lang w:val="en-CA"/>
              </w:rPr>
            </w:pPr>
            <w:r w:rsidRPr="005B217D">
              <w:rPr>
                <w:szCs w:val="22"/>
                <w:lang w:val="en-CA"/>
              </w:rPr>
              <w:t>Proposal</w:t>
            </w:r>
          </w:p>
        </w:tc>
      </w:tr>
      <w:tr w:rsidR="000A1D18" w:rsidRPr="005B217D" w14:paraId="11A48DDC" w14:textId="77777777" w:rsidTr="000A1D18">
        <w:tc>
          <w:tcPr>
            <w:tcW w:w="1458" w:type="dxa"/>
          </w:tcPr>
          <w:p w14:paraId="3722F248" w14:textId="77777777" w:rsidR="000A1D18" w:rsidRPr="005B217D" w:rsidRDefault="000A1D18" w:rsidP="000A1D18">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14AC56C" w14:textId="2E38C3F8" w:rsidR="0047664F" w:rsidRPr="00490CBD" w:rsidRDefault="00FD5654" w:rsidP="0047664F">
            <w:pPr>
              <w:spacing w:before="60" w:after="60"/>
              <w:rPr>
                <w:szCs w:val="22"/>
                <w:lang w:eastAsia="zh-CN"/>
              </w:rPr>
            </w:pPr>
            <w:bookmarkStart w:id="2" w:name="OLE_LINK49"/>
            <w:bookmarkStart w:id="3" w:name="OLE_LINK50"/>
            <w:r>
              <w:rPr>
                <w:szCs w:val="22"/>
                <w:lang w:eastAsia="zh-CN"/>
              </w:rPr>
              <w:t xml:space="preserve">Zizheng Liu, </w:t>
            </w:r>
            <w:proofErr w:type="spellStart"/>
            <w:r w:rsidRPr="00490CBD">
              <w:rPr>
                <w:rFonts w:hint="eastAsia"/>
                <w:szCs w:val="22"/>
                <w:lang w:eastAsia="zh-CN"/>
              </w:rPr>
              <w:t>Yiming</w:t>
            </w:r>
            <w:proofErr w:type="spellEnd"/>
            <w:r w:rsidRPr="00490CBD">
              <w:rPr>
                <w:rFonts w:hint="eastAsia"/>
                <w:szCs w:val="22"/>
                <w:lang w:eastAsia="zh-CN"/>
              </w:rPr>
              <w:t xml:space="preserve"> Li, </w:t>
            </w:r>
            <w:proofErr w:type="spellStart"/>
            <w:r w:rsidR="0047664F" w:rsidRPr="00490CBD">
              <w:rPr>
                <w:rFonts w:hint="eastAsia"/>
                <w:szCs w:val="22"/>
                <w:lang w:eastAsia="zh-CN"/>
              </w:rPr>
              <w:t>Zhenzhong</w:t>
            </w:r>
            <w:proofErr w:type="spellEnd"/>
            <w:r w:rsidR="0047664F" w:rsidRPr="00490CBD">
              <w:rPr>
                <w:rFonts w:hint="eastAsia"/>
                <w:szCs w:val="22"/>
                <w:lang w:eastAsia="zh-CN"/>
              </w:rPr>
              <w:t xml:space="preserve"> Chen</w:t>
            </w:r>
          </w:p>
          <w:bookmarkEnd w:id="2"/>
          <w:bookmarkEnd w:id="3"/>
          <w:p w14:paraId="3C849F18" w14:textId="77777777" w:rsidR="0047664F" w:rsidRDefault="0047664F" w:rsidP="0047664F">
            <w:pPr>
              <w:spacing w:before="60" w:after="60"/>
              <w:rPr>
                <w:szCs w:val="22"/>
                <w:lang w:eastAsia="zh-CN"/>
              </w:rPr>
            </w:pPr>
            <w:r w:rsidRPr="00490CBD">
              <w:rPr>
                <w:szCs w:val="22"/>
                <w:lang w:eastAsia="zh-CN"/>
              </w:rPr>
              <w:t>Wuhan University</w:t>
            </w:r>
          </w:p>
          <w:p w14:paraId="46D833E9" w14:textId="77777777" w:rsidR="0047664F" w:rsidRDefault="0047664F" w:rsidP="0047664F">
            <w:pPr>
              <w:spacing w:before="60" w:after="60"/>
              <w:rPr>
                <w:szCs w:val="22"/>
                <w:lang w:eastAsia="zh-CN"/>
              </w:rPr>
            </w:pPr>
          </w:p>
          <w:p w14:paraId="6F4C4377" w14:textId="77777777" w:rsidR="0047664F" w:rsidRPr="00490CBD" w:rsidRDefault="0047664F" w:rsidP="0047664F">
            <w:pPr>
              <w:spacing w:before="60" w:after="60"/>
              <w:rPr>
                <w:szCs w:val="22"/>
                <w:lang w:eastAsia="zh-CN"/>
              </w:rPr>
            </w:pPr>
          </w:p>
          <w:p w14:paraId="5BC5138E" w14:textId="77777777" w:rsidR="0047664F" w:rsidRPr="00490CBD" w:rsidRDefault="0047664F" w:rsidP="0047664F">
            <w:pPr>
              <w:spacing w:before="60" w:after="60"/>
              <w:rPr>
                <w:szCs w:val="22"/>
                <w:lang w:eastAsia="zh-CN"/>
              </w:rPr>
            </w:pPr>
            <w:r w:rsidRPr="00490CBD">
              <w:rPr>
                <w:szCs w:val="22"/>
                <w:lang w:eastAsia="zh-CN"/>
              </w:rPr>
              <w:t xml:space="preserve">Xiang Li, Shan Liu                   </w:t>
            </w:r>
          </w:p>
          <w:p w14:paraId="52B5957D" w14:textId="328C1B02" w:rsidR="000A1D18" w:rsidRPr="005B217D" w:rsidRDefault="0047664F" w:rsidP="0047664F">
            <w:pPr>
              <w:spacing w:before="60" w:after="60"/>
              <w:rPr>
                <w:szCs w:val="22"/>
                <w:lang w:val="en-CA"/>
              </w:rPr>
            </w:pPr>
            <w:proofErr w:type="spellStart"/>
            <w:r w:rsidRPr="00490CBD">
              <w:rPr>
                <w:szCs w:val="22"/>
                <w:lang w:eastAsia="zh-CN"/>
              </w:rPr>
              <w:t>Tencent</w:t>
            </w:r>
            <w:proofErr w:type="spellEnd"/>
          </w:p>
        </w:tc>
        <w:tc>
          <w:tcPr>
            <w:tcW w:w="900" w:type="dxa"/>
          </w:tcPr>
          <w:p w14:paraId="1B34B461" w14:textId="2D55322C" w:rsidR="000A1D18" w:rsidRPr="005B217D" w:rsidRDefault="000A1D18" w:rsidP="000A1D18">
            <w:pPr>
              <w:spacing w:before="60" w:after="60"/>
              <w:rPr>
                <w:szCs w:val="22"/>
                <w:lang w:val="en-CA"/>
              </w:rPr>
            </w:pPr>
            <w:r w:rsidRPr="005B217D">
              <w:rPr>
                <w:szCs w:val="22"/>
                <w:lang w:val="en-CA"/>
              </w:rPr>
              <w:br/>
              <w:t>Email:</w:t>
            </w:r>
          </w:p>
        </w:tc>
        <w:tc>
          <w:tcPr>
            <w:tcW w:w="3168" w:type="dxa"/>
          </w:tcPr>
          <w:p w14:paraId="6A7B7A73" w14:textId="3C95FA09" w:rsidR="0047664F" w:rsidRPr="00490CBD" w:rsidRDefault="000A1D18" w:rsidP="0047664F">
            <w:pPr>
              <w:spacing w:before="60" w:after="60"/>
              <w:jc w:val="left"/>
              <w:rPr>
                <w:szCs w:val="22"/>
                <w:lang w:val="en-CA" w:eastAsia="zh-CN"/>
              </w:rPr>
            </w:pPr>
            <w:r w:rsidRPr="005B217D">
              <w:rPr>
                <w:szCs w:val="22"/>
                <w:lang w:val="en-CA"/>
              </w:rPr>
              <w:br/>
            </w:r>
            <w:r w:rsidR="0047664F" w:rsidRPr="00490CBD">
              <w:rPr>
                <w:rFonts w:hint="eastAsia"/>
                <w:szCs w:val="22"/>
                <w:lang w:val="en-CA" w:eastAsia="zh-CN"/>
              </w:rPr>
              <w:t>zz</w:t>
            </w:r>
            <w:r w:rsidR="0047664F">
              <w:rPr>
                <w:szCs w:val="22"/>
                <w:lang w:val="en-CA" w:eastAsia="zh-CN"/>
              </w:rPr>
              <w:t>c</w:t>
            </w:r>
            <w:r w:rsidR="0047664F" w:rsidRPr="00490CBD">
              <w:rPr>
                <w:rFonts w:hint="eastAsia"/>
                <w:szCs w:val="22"/>
                <w:lang w:val="en-CA" w:eastAsia="zh-CN"/>
              </w:rPr>
              <w:t>hen@whu.edu.cn</w:t>
            </w:r>
          </w:p>
          <w:p w14:paraId="161BF4B9" w14:textId="77777777" w:rsidR="000A1D18" w:rsidRDefault="000A1D18" w:rsidP="003F1AE9">
            <w:pPr>
              <w:spacing w:before="60" w:after="60"/>
              <w:rPr>
                <w:szCs w:val="22"/>
                <w:lang w:val="en-CA"/>
              </w:rPr>
            </w:pPr>
          </w:p>
          <w:p w14:paraId="71518FBA" w14:textId="77777777" w:rsidR="0047664F" w:rsidRDefault="0047664F" w:rsidP="003F1AE9">
            <w:pPr>
              <w:spacing w:before="60" w:after="60"/>
              <w:rPr>
                <w:szCs w:val="22"/>
                <w:lang w:val="en-CA"/>
              </w:rPr>
            </w:pPr>
          </w:p>
          <w:p w14:paraId="1E233A03" w14:textId="77777777" w:rsidR="0047664F" w:rsidRDefault="0047664F" w:rsidP="003F1AE9">
            <w:pPr>
              <w:spacing w:before="60" w:after="60"/>
              <w:rPr>
                <w:szCs w:val="22"/>
                <w:lang w:val="en-CA"/>
              </w:rPr>
            </w:pPr>
          </w:p>
          <w:p w14:paraId="4FF8AA28" w14:textId="460FF326" w:rsidR="0047664F" w:rsidRPr="0047664F" w:rsidRDefault="0047664F" w:rsidP="003F1AE9">
            <w:pPr>
              <w:spacing w:before="60" w:after="60"/>
              <w:rPr>
                <w:szCs w:val="22"/>
                <w:lang w:val="en-CA"/>
              </w:rPr>
            </w:pPr>
            <w:r w:rsidRPr="00490CBD">
              <w:rPr>
                <w:szCs w:val="22"/>
                <w:lang w:val="en-CA"/>
              </w:rPr>
              <w:t>shanl@tencent.com</w:t>
            </w:r>
          </w:p>
        </w:tc>
      </w:tr>
      <w:tr w:rsidR="00E61DAC" w:rsidRPr="005B217D" w14:paraId="508325BE" w14:textId="77777777" w:rsidTr="000A1D18">
        <w:tc>
          <w:tcPr>
            <w:tcW w:w="1458" w:type="dxa"/>
          </w:tcPr>
          <w:p w14:paraId="70E2F5C7"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DFBD0B9" w14:textId="347DBF35" w:rsidR="00E61DAC" w:rsidRPr="005B217D" w:rsidRDefault="005C1937">
            <w:pPr>
              <w:spacing w:before="60" w:after="60"/>
              <w:rPr>
                <w:szCs w:val="22"/>
                <w:lang w:val="en-CA"/>
              </w:rPr>
            </w:pPr>
            <w:proofErr w:type="spellStart"/>
            <w:r w:rsidRPr="00412DC2">
              <w:rPr>
                <w:szCs w:val="22"/>
                <w:lang w:val="en-CA"/>
              </w:rPr>
              <w:t>Tencent</w:t>
            </w:r>
            <w:proofErr w:type="spellEnd"/>
            <w:r w:rsidRPr="00412DC2">
              <w:rPr>
                <w:szCs w:val="22"/>
                <w:lang w:val="en-CA"/>
              </w:rPr>
              <w:t xml:space="preserve">, </w:t>
            </w:r>
            <w:r w:rsidRPr="00412DC2">
              <w:rPr>
                <w:szCs w:val="22"/>
                <w:lang w:eastAsia="zh-CN"/>
              </w:rPr>
              <w:t>Wuhan University</w:t>
            </w:r>
          </w:p>
        </w:tc>
      </w:tr>
    </w:tbl>
    <w:p w14:paraId="524BD060"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4185D15C" w14:textId="77777777" w:rsidR="00275BCF" w:rsidRPr="005B217D" w:rsidRDefault="00275BCF" w:rsidP="009234A5">
      <w:pPr>
        <w:pStyle w:val="1"/>
        <w:numPr>
          <w:ilvl w:val="0"/>
          <w:numId w:val="0"/>
        </w:numPr>
        <w:ind w:left="432" w:hanging="432"/>
        <w:rPr>
          <w:lang w:val="en-CA"/>
        </w:rPr>
      </w:pPr>
      <w:r w:rsidRPr="005B217D">
        <w:rPr>
          <w:lang w:val="en-CA"/>
        </w:rPr>
        <w:t>Abstract</w:t>
      </w:r>
    </w:p>
    <w:p w14:paraId="4C920DF1" w14:textId="7A0AEDC8" w:rsidR="007467FC" w:rsidRDefault="007467FC" w:rsidP="00F51ABE">
      <w:pPr>
        <w:rPr>
          <w:lang w:val="en-CA"/>
        </w:rPr>
      </w:pPr>
      <w:r>
        <w:rPr>
          <w:rFonts w:hint="eastAsia"/>
          <w:lang w:val="en-CA" w:eastAsia="zh-CN"/>
        </w:rPr>
        <w:t>This</w:t>
      </w:r>
      <w:r w:rsidR="003C0920">
        <w:rPr>
          <w:lang w:val="en-CA"/>
        </w:rPr>
        <w:t xml:space="preserve"> contribution provides a</w:t>
      </w:r>
      <w:r>
        <w:rPr>
          <w:lang w:val="en-CA"/>
        </w:rPr>
        <w:t xml:space="preserve"> HEVC</w:t>
      </w:r>
      <w:r w:rsidR="00D70299">
        <w:rPr>
          <w:lang w:val="en-CA"/>
        </w:rPr>
        <w:t xml:space="preserve"> </w:t>
      </w:r>
      <w:r w:rsidR="00D70299">
        <w:rPr>
          <w:rFonts w:hint="eastAsia"/>
          <w:lang w:val="en-CA" w:eastAsia="zh-CN"/>
        </w:rPr>
        <w:t>encoder</w:t>
      </w:r>
      <w:r w:rsidR="00D70299">
        <w:rPr>
          <w:lang w:val="en-CA"/>
        </w:rPr>
        <w:t xml:space="preserve"> solution of rate control improvements</w:t>
      </w:r>
      <w:r>
        <w:rPr>
          <w:lang w:val="en-CA"/>
        </w:rPr>
        <w:t xml:space="preserve"> that ha</w:t>
      </w:r>
      <w:r w:rsidR="00D70299">
        <w:rPr>
          <w:lang w:val="en-CA"/>
        </w:rPr>
        <w:t>ve</w:t>
      </w:r>
      <w:r>
        <w:rPr>
          <w:lang w:val="en-CA"/>
        </w:rPr>
        <w:t xml:space="preserve"> been </w:t>
      </w:r>
      <w:r w:rsidR="006C4492">
        <w:rPr>
          <w:lang w:val="en-CA"/>
        </w:rPr>
        <w:t>evaluated at the JVET meeting of Ju</w:t>
      </w:r>
      <w:r w:rsidR="00941BF9">
        <w:rPr>
          <w:rFonts w:hint="eastAsia"/>
          <w:lang w:val="en-CA" w:eastAsia="zh-CN"/>
        </w:rPr>
        <w:t>ly</w:t>
      </w:r>
      <w:r w:rsidR="006C4492">
        <w:rPr>
          <w:lang w:val="en-CA"/>
        </w:rPr>
        <w:t xml:space="preserve"> 2018 [1]. </w:t>
      </w:r>
      <w:r w:rsidRPr="00AE76C0">
        <w:rPr>
          <w:lang w:val="en-CA"/>
        </w:rPr>
        <w:t>Implementation details and test results followed by common test condition are provi</w:t>
      </w:r>
      <w:r w:rsidR="003C0920">
        <w:rPr>
          <w:lang w:val="en-CA"/>
        </w:rPr>
        <w:t>ded in the document. Simulation results</w:t>
      </w:r>
      <w:r w:rsidRPr="00AE76C0">
        <w:rPr>
          <w:lang w:val="en-CA"/>
        </w:rPr>
        <w:t xml:space="preserve"> show that the proposed technique can achieve</w:t>
      </w:r>
      <w:r>
        <w:rPr>
          <w:lang w:val="en-CA"/>
        </w:rPr>
        <w:t xml:space="preserve"> </w:t>
      </w:r>
      <w:bookmarkStart w:id="4" w:name="OLE_LINK65"/>
      <w:bookmarkStart w:id="5" w:name="OLE_LINK66"/>
      <w:r w:rsidR="006C276E">
        <w:rPr>
          <w:lang w:val="en-CA"/>
        </w:rPr>
        <w:t>2.3%/0.8%/0.5% and 7.8%/6.7%/6.4%</w:t>
      </w:r>
      <w:r>
        <w:rPr>
          <w:lang w:val="en-CA"/>
        </w:rPr>
        <w:t xml:space="preserve"> coding gain for Y/U/V over HM16.20 at </w:t>
      </w:r>
      <w:proofErr w:type="spellStart"/>
      <w:r>
        <w:rPr>
          <w:lang w:val="en-CA"/>
        </w:rPr>
        <w:t>Low</w:t>
      </w:r>
      <w:r w:rsidR="004C5D73">
        <w:rPr>
          <w:lang w:val="en-CA"/>
        </w:rPr>
        <w:t>d</w:t>
      </w:r>
      <w:r>
        <w:rPr>
          <w:lang w:val="en-CA"/>
        </w:rPr>
        <w:t>elay</w:t>
      </w:r>
      <w:proofErr w:type="spellEnd"/>
      <w:r>
        <w:rPr>
          <w:lang w:val="en-CA"/>
        </w:rPr>
        <w:t xml:space="preserve"> B Main10 (LDB) and </w:t>
      </w:r>
      <w:proofErr w:type="spellStart"/>
      <w:r>
        <w:rPr>
          <w:lang w:val="en-CA"/>
        </w:rPr>
        <w:t>Random</w:t>
      </w:r>
      <w:r w:rsidR="004C5D73">
        <w:rPr>
          <w:lang w:val="en-CA"/>
        </w:rPr>
        <w:t>a</w:t>
      </w:r>
      <w:r w:rsidR="00F51ABE">
        <w:rPr>
          <w:lang w:val="en-CA"/>
        </w:rPr>
        <w:t>ccess</w:t>
      </w:r>
      <w:proofErr w:type="spellEnd"/>
      <w:r w:rsidR="00F51ABE">
        <w:rPr>
          <w:lang w:val="en-CA"/>
        </w:rPr>
        <w:t xml:space="preserve"> Main10 (RA) configuration, respectively.</w:t>
      </w:r>
      <w:bookmarkEnd w:id="4"/>
      <w:bookmarkEnd w:id="5"/>
    </w:p>
    <w:p w14:paraId="430C72DA" w14:textId="2920D2A3" w:rsidR="00745F6B" w:rsidRPr="005B217D" w:rsidRDefault="00745F6B" w:rsidP="00E11923">
      <w:pPr>
        <w:pStyle w:val="1"/>
        <w:rPr>
          <w:lang w:val="en-CA"/>
        </w:rPr>
      </w:pPr>
      <w:r w:rsidRPr="005B217D">
        <w:rPr>
          <w:lang w:val="en-CA"/>
        </w:rPr>
        <w:t xml:space="preserve">Introduction </w:t>
      </w:r>
    </w:p>
    <w:p w14:paraId="26D27C4F" w14:textId="2208D59E" w:rsidR="009626BA" w:rsidRPr="008B2204" w:rsidRDefault="004C5D73" w:rsidP="00FF20DB">
      <w:pPr>
        <w:rPr>
          <w:szCs w:val="22"/>
          <w:lang w:val="en-CA"/>
        </w:rPr>
      </w:pPr>
      <w:r>
        <w:rPr>
          <w:lang w:val="en-CA"/>
        </w:rPr>
        <w:t xml:space="preserve">The </w:t>
      </w:r>
      <w:bookmarkStart w:id="6" w:name="OLE_LINK7"/>
      <w:bookmarkStart w:id="7" w:name="OLE_LINK8"/>
      <w:bookmarkStart w:id="8" w:name="OLE_LINK9"/>
      <w:r>
        <w:rPr>
          <w:lang w:val="en-CA"/>
        </w:rPr>
        <w:t>R-lambda</w:t>
      </w:r>
      <w:bookmarkEnd w:id="6"/>
      <w:bookmarkEnd w:id="7"/>
      <w:bookmarkEnd w:id="8"/>
      <w:r>
        <w:rPr>
          <w:lang w:val="en-CA"/>
        </w:rPr>
        <w:t xml:space="preserve"> rate control al</w:t>
      </w:r>
      <w:r w:rsidR="006129E1">
        <w:rPr>
          <w:lang w:val="en-CA"/>
        </w:rPr>
        <w:t>gorithm for HEVC, JCTVC-K0103 [2] and M0036 [3</w:t>
      </w:r>
      <w:r>
        <w:rPr>
          <w:lang w:val="en-CA"/>
        </w:rPr>
        <w:t>], were introduced and adopted in HM at JCT-VC. In VVC, the R-lambda rate control is f</w:t>
      </w:r>
      <w:r w:rsidR="006129E1">
        <w:rPr>
          <w:lang w:val="en-CA"/>
        </w:rPr>
        <w:t>urther improved in JVET-K0390 [4</w:t>
      </w:r>
      <w:r>
        <w:rPr>
          <w:lang w:val="en-CA"/>
        </w:rPr>
        <w:t xml:space="preserve">] </w:t>
      </w:r>
      <w:r w:rsidRPr="00AB7A0A">
        <w:rPr>
          <w:lang w:val="en-CA"/>
        </w:rPr>
        <w:t>by updating the rate-distortion (R-D) parameters of skip and non-skip CTUs separately</w:t>
      </w:r>
      <w:r>
        <w:rPr>
          <w:lang w:val="en-CA"/>
        </w:rPr>
        <w:t xml:space="preserve"> with different strategies and employing a solution to handle the case where the GOP size is extended to 16. </w:t>
      </w:r>
      <w:r w:rsidR="006129E1">
        <w:rPr>
          <w:lang w:val="en-CA"/>
        </w:rPr>
        <w:t>JVET-K0390 [4</w:t>
      </w:r>
      <w:r w:rsidR="009626BA">
        <w:rPr>
          <w:lang w:val="en-CA"/>
        </w:rPr>
        <w:t xml:space="preserve">] was evaluated and adopted in </w:t>
      </w:r>
      <w:r w:rsidR="009626BA">
        <w:rPr>
          <w:szCs w:val="22"/>
          <w:lang w:val="en-CA"/>
        </w:rPr>
        <w:t xml:space="preserve">VTM and BMS software at </w:t>
      </w:r>
      <w:r w:rsidR="009626BA" w:rsidRPr="00F97146">
        <w:rPr>
          <w:szCs w:val="22"/>
          <w:lang w:val="en-CA"/>
        </w:rPr>
        <w:t>Ljubljana</w:t>
      </w:r>
      <w:r w:rsidR="003D6951">
        <w:rPr>
          <w:szCs w:val="22"/>
          <w:lang w:val="en-CA"/>
        </w:rPr>
        <w:t xml:space="preserve"> JVET meeting [1</w:t>
      </w:r>
      <w:r w:rsidR="009626BA">
        <w:rPr>
          <w:szCs w:val="22"/>
          <w:lang w:val="en-CA"/>
        </w:rPr>
        <w:t>]</w:t>
      </w:r>
      <w:r w:rsidR="009626BA" w:rsidRPr="00FF20DB">
        <w:rPr>
          <w:szCs w:val="22"/>
          <w:lang w:val="en-CA"/>
        </w:rPr>
        <w:t>.</w:t>
      </w:r>
      <w:r w:rsidR="008B2204">
        <w:rPr>
          <w:rFonts w:hint="eastAsia"/>
          <w:szCs w:val="22"/>
          <w:lang w:val="en-CA" w:eastAsia="zh-CN"/>
        </w:rPr>
        <w:t xml:space="preserve"> </w:t>
      </w:r>
      <w:r w:rsidR="009626BA">
        <w:rPr>
          <w:szCs w:val="22"/>
          <w:lang w:val="en-CA"/>
        </w:rPr>
        <w:t>This proposal provides an implementation of JVET-K0390 [3] for HM software</w:t>
      </w:r>
      <w:r w:rsidR="008B2204">
        <w:rPr>
          <w:szCs w:val="22"/>
          <w:lang w:val="en-CA"/>
        </w:rPr>
        <w:t xml:space="preserve"> and reports the test results. </w:t>
      </w:r>
    </w:p>
    <w:p w14:paraId="58458A72" w14:textId="77777777" w:rsidR="0098073D" w:rsidRDefault="0098073D" w:rsidP="0098073D">
      <w:pPr>
        <w:pStyle w:val="1"/>
        <w:rPr>
          <w:lang w:val="en-CA" w:eastAsia="ja-JP"/>
        </w:rPr>
      </w:pPr>
      <w:r>
        <w:rPr>
          <w:rFonts w:hint="eastAsia"/>
          <w:lang w:val="en-CA" w:eastAsia="ja-JP"/>
        </w:rPr>
        <w:t>Proposed method</w:t>
      </w:r>
    </w:p>
    <w:p w14:paraId="7EDD0AE1" w14:textId="0E3252AB" w:rsidR="0098073D" w:rsidRDefault="008B2204" w:rsidP="0098073D">
      <w:pPr>
        <w:pStyle w:val="2"/>
        <w:rPr>
          <w:lang w:val="en-CA" w:eastAsia="ja-JP"/>
        </w:rPr>
      </w:pPr>
      <w:r>
        <w:rPr>
          <w:lang w:val="en-CA" w:eastAsia="ja-JP"/>
        </w:rPr>
        <w:t>Rate-distortion parameters updating strategy</w:t>
      </w:r>
    </w:p>
    <w:p w14:paraId="347015A3" w14:textId="234B2BBF" w:rsidR="00145562" w:rsidRDefault="00145562" w:rsidP="00145562">
      <w:pPr>
        <w:rPr>
          <w:lang w:val="en-CA" w:eastAsia="zh-CN"/>
        </w:rPr>
      </w:pPr>
      <w:r>
        <w:rPr>
          <w:rFonts w:hint="eastAsia"/>
          <w:lang w:val="en-CA" w:eastAsia="zh-CN"/>
        </w:rPr>
        <w:t>In the default</w:t>
      </w:r>
      <w:r w:rsidR="006129E1">
        <w:rPr>
          <w:lang w:val="en-CA" w:eastAsia="zh-CN"/>
        </w:rPr>
        <w:t xml:space="preserve"> parameters</w:t>
      </w:r>
      <w:r>
        <w:rPr>
          <w:rFonts w:hint="eastAsia"/>
          <w:lang w:val="en-CA" w:eastAsia="zh-CN"/>
        </w:rPr>
        <w:t xml:space="preserve"> updating strategy, rate-distortion parameters are updated by </w:t>
      </w:r>
      <w:r>
        <w:rPr>
          <w:lang w:val="en-CA" w:eastAsia="zh-CN"/>
        </w:rPr>
        <w:t xml:space="preserve">the least square method. The updating speed is controlled by </w:t>
      </w:r>
      <w:r w:rsidR="00832852">
        <w:rPr>
          <w:rFonts w:hint="eastAsia"/>
          <w:lang w:val="en-CA" w:eastAsia="zh-CN"/>
        </w:rPr>
        <w:t>the</w:t>
      </w:r>
      <w:r w:rsidR="00832852">
        <w:rPr>
          <w:lang w:val="en-CA" w:eastAsia="zh-CN"/>
        </w:rPr>
        <w:t xml:space="preserve"> learning rate parameters</w:t>
      </w:r>
      <w:r w:rsidR="007F31B9">
        <w:rPr>
          <w:lang w:val="en-CA" w:eastAsia="zh-CN"/>
        </w:rPr>
        <w:t>, which may lead to an inaccurate parameter estimation. In this contribution,</w:t>
      </w:r>
      <w:r>
        <w:rPr>
          <w:lang w:val="en-CA" w:eastAsia="zh-CN"/>
        </w:rPr>
        <w:t xml:space="preserve"> we choose to update the R</w:t>
      </w:r>
      <w:r w:rsidR="00832852">
        <w:rPr>
          <w:lang w:val="en-CA" w:eastAsia="zh-CN"/>
        </w:rPr>
        <w:t>-</w:t>
      </w:r>
      <w:r>
        <w:rPr>
          <w:lang w:val="en-CA" w:eastAsia="zh-CN"/>
        </w:rPr>
        <w:t xml:space="preserve">D parameters only </w:t>
      </w:r>
      <w:r w:rsidR="007F31B9">
        <w:rPr>
          <w:lang w:val="en-CA" w:eastAsia="zh-CN"/>
        </w:rPr>
        <w:t>from</w:t>
      </w:r>
      <w:r>
        <w:rPr>
          <w:lang w:val="en-CA" w:eastAsia="zh-CN"/>
        </w:rPr>
        <w:t xml:space="preserve"> the previous one frame in the same level.</w:t>
      </w:r>
    </w:p>
    <w:p w14:paraId="4AFAE0DC" w14:textId="77777777" w:rsidR="00145562" w:rsidRDefault="00145562" w:rsidP="00145562">
      <w:pPr>
        <w:rPr>
          <w:lang w:val="en-CA" w:eastAsia="zh-CN"/>
        </w:rPr>
      </w:pPr>
      <w:r>
        <w:rPr>
          <w:lang w:val="en-CA" w:eastAsia="zh-CN"/>
        </w:rPr>
        <w:t>The updating strategy is based on the RD model:</w:t>
      </w:r>
    </w:p>
    <w:p w14:paraId="7110FFBC" w14:textId="522966DF" w:rsidR="008B2204" w:rsidRPr="00145562" w:rsidRDefault="00145562" w:rsidP="0098073D">
      <w:pPr>
        <w:rPr>
          <w:szCs w:val="22"/>
          <w:lang w:val="en-CA" w:eastAsia="zh-CN"/>
        </w:rPr>
      </w:pPr>
      <w:r w:rsidRPr="00145562">
        <w:rPr>
          <w:position w:val="-6"/>
          <w:szCs w:val="22"/>
          <w:lang w:val="en-CA" w:eastAsia="zh-CN"/>
        </w:rPr>
        <w:object w:dxaOrig="1020" w:dyaOrig="320" w14:anchorId="5A64EA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15.75pt" o:ole="">
            <v:imagedata r:id="rId9" o:title=""/>
          </v:shape>
          <o:OLEObject Type="Embed" ProgID="Equation.DSMT4" ShapeID="_x0000_i1025" DrawAspect="Content" ObjectID="_1607984951" r:id="rId10"/>
        </w:object>
      </w:r>
      <w:r>
        <w:rPr>
          <w:szCs w:val="22"/>
          <w:lang w:val="en-CA" w:eastAsia="zh-CN"/>
        </w:rPr>
        <w:t xml:space="preserve"> </w:t>
      </w:r>
    </w:p>
    <w:p w14:paraId="3F3286C2" w14:textId="14040557" w:rsidR="008B2204" w:rsidRDefault="00145562" w:rsidP="0098073D">
      <w:pPr>
        <w:rPr>
          <w:lang w:val="en-CA" w:eastAsia="zh-CN"/>
        </w:rPr>
      </w:pPr>
      <w:r>
        <w:rPr>
          <w:rFonts w:hint="eastAsia"/>
          <w:szCs w:val="22"/>
          <w:lang w:val="en-CA" w:eastAsia="zh-CN"/>
        </w:rPr>
        <w:t>A</w:t>
      </w:r>
      <w:r>
        <w:rPr>
          <w:szCs w:val="22"/>
          <w:lang w:val="en-CA" w:eastAsia="zh-CN"/>
        </w:rPr>
        <w:t xml:space="preserve">s lambda is the slope of the </w:t>
      </w:r>
      <w:r>
        <w:rPr>
          <w:lang w:val="en-CA" w:eastAsia="zh-CN"/>
        </w:rPr>
        <w:t>line tangent to the R-D curve:</w:t>
      </w:r>
    </w:p>
    <w:p w14:paraId="794D9306" w14:textId="488F7852" w:rsidR="00145562" w:rsidRDefault="00145562" w:rsidP="0098073D">
      <w:pPr>
        <w:rPr>
          <w:lang w:val="en-CA" w:eastAsia="zh-CN"/>
        </w:rPr>
      </w:pPr>
      <w:r w:rsidRPr="00145562">
        <w:rPr>
          <w:position w:val="-24"/>
          <w:lang w:val="en-CA" w:eastAsia="zh-CN"/>
        </w:rPr>
        <w:object w:dxaOrig="2000" w:dyaOrig="620" w14:anchorId="3D1D8D8A">
          <v:shape id="_x0000_i1026" type="#_x0000_t75" style="width:99.75pt;height:31.5pt" o:ole="">
            <v:imagedata r:id="rId11" o:title=""/>
          </v:shape>
          <o:OLEObject Type="Embed" ProgID="Equation.DSMT4" ShapeID="_x0000_i1026" DrawAspect="Content" ObjectID="_1607984952" r:id="rId12"/>
        </w:object>
      </w:r>
      <w:r>
        <w:rPr>
          <w:lang w:val="en-CA" w:eastAsia="zh-CN"/>
        </w:rPr>
        <w:t xml:space="preserve"> </w:t>
      </w:r>
    </w:p>
    <w:p w14:paraId="4307B99B" w14:textId="7614EFEF" w:rsidR="00145562" w:rsidRDefault="00145562" w:rsidP="0098073D">
      <w:pPr>
        <w:rPr>
          <w:lang w:val="en-CA" w:eastAsia="zh-CN"/>
        </w:rPr>
      </w:pPr>
      <w:r>
        <w:rPr>
          <w:lang w:val="en-CA" w:eastAsia="zh-CN"/>
        </w:rPr>
        <w:t xml:space="preserve">where </w:t>
      </w:r>
      <w:r w:rsidRPr="00145562">
        <w:rPr>
          <w:position w:val="-10"/>
          <w:lang w:val="en-CA" w:eastAsia="zh-CN"/>
        </w:rPr>
        <w:object w:dxaOrig="740" w:dyaOrig="320" w14:anchorId="65ED1675">
          <v:shape id="_x0000_i1027" type="#_x0000_t75" style="width:36.75pt;height:15.75pt" o:ole="">
            <v:imagedata r:id="rId13" o:title=""/>
          </v:shape>
          <o:OLEObject Type="Embed" ProgID="Equation.DSMT4" ShapeID="_x0000_i1027" DrawAspect="Content" ObjectID="_1607984953" r:id="rId14"/>
        </w:object>
      </w:r>
      <w:r>
        <w:rPr>
          <w:lang w:val="en-CA" w:eastAsia="zh-CN"/>
        </w:rPr>
        <w:t xml:space="preserve"> will be obtained after encoding, </w:t>
      </w:r>
      <w:r>
        <w:t xml:space="preserve">two variables </w:t>
      </w:r>
      <w:r w:rsidRPr="00145562">
        <w:rPr>
          <w:position w:val="-10"/>
        </w:rPr>
        <w:object w:dxaOrig="520" w:dyaOrig="320" w14:anchorId="31A37471">
          <v:shape id="_x0000_i1028" type="#_x0000_t75" style="width:25.5pt;height:15.75pt" o:ole="">
            <v:imagedata r:id="rId15" o:title=""/>
          </v:shape>
          <o:OLEObject Type="Embed" ProgID="Equation.DSMT4" ShapeID="_x0000_i1028" DrawAspect="Content" ObjectID="_1607984954" r:id="rId16"/>
        </w:object>
      </w:r>
      <w:r>
        <w:t xml:space="preserve"> can be estimated with the above two equations</w:t>
      </w:r>
      <w:r>
        <w:rPr>
          <w:lang w:val="en-CA" w:eastAsia="zh-CN"/>
        </w:rPr>
        <w:t>. Thus, we can use the updated C and K as the new R-D parameters.</w:t>
      </w:r>
    </w:p>
    <w:p w14:paraId="1C4594E5" w14:textId="761F23F6" w:rsidR="00145562" w:rsidRDefault="00F10D78" w:rsidP="00F10D78">
      <w:pPr>
        <w:pStyle w:val="2"/>
        <w:rPr>
          <w:lang w:val="en-CA" w:eastAsia="ja-JP"/>
        </w:rPr>
      </w:pPr>
      <w:r>
        <w:rPr>
          <w:lang w:val="en-CA" w:eastAsia="ja-JP"/>
        </w:rPr>
        <w:lastRenderedPageBreak/>
        <w:t>Updating the parameters of skip and non-skip area separately</w:t>
      </w:r>
    </w:p>
    <w:p w14:paraId="23B3958C" w14:textId="39651B77" w:rsidR="00F10D78" w:rsidRDefault="00F10D78" w:rsidP="0041788E">
      <w:pPr>
        <w:rPr>
          <w:lang w:val="en-CA" w:eastAsia="zh-CN"/>
        </w:rPr>
      </w:pPr>
      <w:r>
        <w:rPr>
          <w:rFonts w:hint="eastAsia"/>
          <w:lang w:val="en-CA" w:eastAsia="zh-CN"/>
        </w:rPr>
        <w:t>I</w:t>
      </w:r>
      <w:r>
        <w:rPr>
          <w:lang w:val="en-CA" w:eastAsia="zh-CN"/>
        </w:rPr>
        <w:t>n the high-resolution video, the skipped blocks take the majority, leading to a v</w:t>
      </w:r>
      <w:r w:rsidR="0045036C">
        <w:rPr>
          <w:lang w:val="en-CA" w:eastAsia="zh-CN"/>
        </w:rPr>
        <w:t>ery small average bpp and a</w:t>
      </w:r>
      <w:r>
        <w:rPr>
          <w:lang w:val="en-CA" w:eastAsia="zh-CN"/>
        </w:rPr>
        <w:t xml:space="preserve"> flat </w:t>
      </w:r>
      <w:r w:rsidR="0041788E" w:rsidRPr="00C67B64">
        <w:rPr>
          <w:lang w:val="en-CA" w:eastAsia="zh-CN"/>
        </w:rPr>
        <w:t>rate-distorti</w:t>
      </w:r>
      <w:r w:rsidR="0041788E">
        <w:rPr>
          <w:lang w:val="en-CA" w:eastAsia="zh-CN"/>
        </w:rPr>
        <w:t xml:space="preserve">on (R-D) curve. Although the flat curve is indeed the actual average R-D curve of this current frame, it has a bad influence on the non-skip CTU whose R-D curve may be quite different from the frame-level. More </w:t>
      </w:r>
      <w:r w:rsidR="0041788E" w:rsidRPr="0041788E">
        <w:rPr>
          <w:lang w:val="en-CA" w:eastAsia="zh-CN"/>
        </w:rPr>
        <w:t>specifically</w:t>
      </w:r>
      <w:r w:rsidR="0041788E">
        <w:rPr>
          <w:lang w:val="en-CA" w:eastAsia="zh-CN"/>
        </w:rPr>
        <w:t xml:space="preserve">, </w:t>
      </w:r>
      <w:bookmarkStart w:id="9" w:name="OLE_LINK36"/>
      <w:bookmarkStart w:id="10" w:name="OLE_LINK37"/>
      <w:r w:rsidR="0041788E">
        <w:rPr>
          <w:lang w:val="en-CA" w:eastAsia="zh-CN"/>
        </w:rPr>
        <w:t>in the current rate control framework, the CTU level lambda and QP is clipped by the frame level parameters for avoiding the quality fluctuation</w:t>
      </w:r>
      <w:bookmarkEnd w:id="9"/>
      <w:bookmarkEnd w:id="10"/>
      <w:r w:rsidR="0041788E">
        <w:rPr>
          <w:lang w:val="en-CA" w:eastAsia="zh-CN"/>
        </w:rPr>
        <w:t xml:space="preserve">, where the coding parameters of non-skip CTU may be clipped </w:t>
      </w:r>
      <w:bookmarkStart w:id="11" w:name="OLE_LINK40"/>
      <w:bookmarkStart w:id="12" w:name="OLE_LINK41"/>
      <w:r w:rsidR="0041788E">
        <w:rPr>
          <w:lang w:val="en-CA" w:eastAsia="zh-CN"/>
        </w:rPr>
        <w:t>incorrectly</w:t>
      </w:r>
      <w:bookmarkEnd w:id="11"/>
      <w:bookmarkEnd w:id="12"/>
      <w:r w:rsidR="0041788E">
        <w:rPr>
          <w:lang w:val="en-CA" w:eastAsia="zh-CN"/>
        </w:rPr>
        <w:t>.</w:t>
      </w:r>
    </w:p>
    <w:p w14:paraId="39319B2C" w14:textId="77777777" w:rsidR="0041788E" w:rsidRDefault="0041788E" w:rsidP="0041788E">
      <w:pPr>
        <w:rPr>
          <w:lang w:val="en-CA" w:eastAsia="zh-CN"/>
        </w:rPr>
      </w:pPr>
      <w:r>
        <w:rPr>
          <w:lang w:val="en-CA" w:eastAsia="zh-CN"/>
        </w:rPr>
        <w:t>To solve the problem, we propose to split the skip and non-skip CTU, and only using the average bits and lambda for these CTUs as the data for updating frame level parameters. The proposed picture level updating strategy is:</w:t>
      </w:r>
    </w:p>
    <w:p w14:paraId="626F471A" w14:textId="77777777" w:rsidR="0041788E" w:rsidRDefault="0041788E" w:rsidP="0041788E">
      <w:pPr>
        <w:rPr>
          <w:lang w:val="en-CA" w:eastAsia="zh-CN"/>
        </w:rPr>
      </w:pPr>
      <w:r>
        <w:rPr>
          <w:lang w:val="en-CA" w:eastAsia="zh-CN"/>
        </w:rPr>
        <w:t>Step1: collecting the average</w:t>
      </w:r>
      <w:r>
        <w:rPr>
          <w:rFonts w:hint="eastAsia"/>
          <w:lang w:val="en-CA" w:eastAsia="zh-CN"/>
        </w:rPr>
        <w:t xml:space="preserve"> </w:t>
      </w:r>
      <w:r>
        <w:rPr>
          <w:lang w:val="en-CA" w:eastAsia="zh-CN"/>
        </w:rPr>
        <w:t>bits and lambda of non-skip CTUs</w:t>
      </w:r>
    </w:p>
    <w:p w14:paraId="62078C3B" w14:textId="77777777" w:rsidR="0041788E" w:rsidRDefault="0041788E" w:rsidP="0041788E">
      <w:pPr>
        <w:rPr>
          <w:lang w:val="en-CA" w:eastAsia="zh-CN"/>
        </w:rPr>
      </w:pPr>
      <w:r>
        <w:rPr>
          <w:lang w:val="en-CA" w:eastAsia="zh-CN"/>
        </w:rPr>
        <w:t>Step2: Using the average bits to calculate the bits per pixel (bpp) in the non-skip CTU area</w:t>
      </w:r>
    </w:p>
    <w:p w14:paraId="569BA0D4" w14:textId="77777777" w:rsidR="0041788E" w:rsidRDefault="0041788E" w:rsidP="0041788E">
      <w:pPr>
        <w:rPr>
          <w:lang w:val="en-CA" w:eastAsia="zh-CN"/>
        </w:rPr>
      </w:pPr>
      <w:r>
        <w:rPr>
          <w:lang w:val="en-CA" w:eastAsia="zh-CN"/>
        </w:rPr>
        <w:t>Step3: Using the obtained bpp and lambda to update the parameters of rate-distortion model</w:t>
      </w:r>
    </w:p>
    <w:p w14:paraId="2B75C659" w14:textId="77777777" w:rsidR="0041788E" w:rsidRDefault="0041788E" w:rsidP="0041788E">
      <w:pPr>
        <w:rPr>
          <w:lang w:val="en-CA" w:eastAsia="zh-CN"/>
        </w:rPr>
      </w:pPr>
      <w:r>
        <w:rPr>
          <w:lang w:val="en-CA" w:eastAsia="zh-CN"/>
        </w:rPr>
        <w:t>When allocating the target bits for each frame, the target bits is calculated by:</w:t>
      </w:r>
    </w:p>
    <w:p w14:paraId="655E1B74" w14:textId="3EEE462B" w:rsidR="0041788E" w:rsidRDefault="0041788E" w:rsidP="0041788E">
      <w:pPr>
        <w:rPr>
          <w:lang w:val="en-CA" w:eastAsia="zh-CN"/>
        </w:rPr>
      </w:pPr>
      <w:r w:rsidRPr="0041788E">
        <w:rPr>
          <w:position w:val="-14"/>
          <w:lang w:val="en-CA" w:eastAsia="zh-CN"/>
        </w:rPr>
        <w:object w:dxaOrig="3220" w:dyaOrig="400" w14:anchorId="34D60FF6">
          <v:shape id="_x0000_i1029" type="#_x0000_t75" style="width:161.25pt;height:20.25pt" o:ole="">
            <v:imagedata r:id="rId17" o:title=""/>
          </v:shape>
          <o:OLEObject Type="Embed" ProgID="Equation.DSMT4" ShapeID="_x0000_i1029" DrawAspect="Content" ObjectID="_1607984955" r:id="rId18"/>
        </w:object>
      </w:r>
      <w:r>
        <w:rPr>
          <w:lang w:val="en-CA" w:eastAsia="zh-CN"/>
        </w:rPr>
        <w:t xml:space="preserve"> </w:t>
      </w:r>
    </w:p>
    <w:p w14:paraId="5485A230" w14:textId="1793CD41" w:rsidR="000C48B7" w:rsidRDefault="0041788E" w:rsidP="000C48B7">
      <w:pPr>
        <w:pStyle w:val="2"/>
        <w:rPr>
          <w:lang w:val="en-CA" w:eastAsia="ja-JP"/>
        </w:rPr>
      </w:pPr>
      <w:r w:rsidRPr="000C48B7">
        <w:rPr>
          <w:lang w:val="en-CA" w:eastAsia="ja-JP"/>
        </w:rPr>
        <w:t>Extend</w:t>
      </w:r>
      <w:r>
        <w:rPr>
          <w:lang w:val="en-CA" w:eastAsia="ja-JP"/>
        </w:rPr>
        <w:t xml:space="preserve"> rate control to support random access configuration</w:t>
      </w:r>
    </w:p>
    <w:p w14:paraId="1FF3A915" w14:textId="107AC213" w:rsidR="00AE3C75" w:rsidRDefault="000C48B7" w:rsidP="00AE3C75">
      <w:pPr>
        <w:rPr>
          <w:lang w:val="en-CA" w:eastAsia="zh-CN"/>
        </w:rPr>
      </w:pPr>
      <w:r>
        <w:rPr>
          <w:rFonts w:hint="eastAsia"/>
          <w:lang w:val="en-CA" w:eastAsia="zh-CN"/>
        </w:rPr>
        <w:t xml:space="preserve">Current </w:t>
      </w:r>
      <w:r>
        <w:rPr>
          <w:lang w:val="en-CA" w:eastAsia="zh-CN"/>
        </w:rPr>
        <w:t>GOP size in random access configuration is 16, while the default rate control only support</w:t>
      </w:r>
      <w:r w:rsidR="005F1492">
        <w:rPr>
          <w:lang w:val="en-CA" w:eastAsia="zh-CN"/>
        </w:rPr>
        <w:t>s the case where the GOP size equals</w:t>
      </w:r>
      <w:r>
        <w:rPr>
          <w:lang w:val="en-CA" w:eastAsia="zh-CN"/>
        </w:rPr>
        <w:t xml:space="preserve"> 8 for random access configuration. </w:t>
      </w:r>
      <w:r w:rsidR="00AE3C75">
        <w:rPr>
          <w:lang w:val="en-CA" w:eastAsia="zh-CN"/>
        </w:rPr>
        <w:t>The</w:t>
      </w:r>
      <w:r w:rsidR="0045036C">
        <w:rPr>
          <w:lang w:val="en-CA" w:eastAsia="zh-CN"/>
        </w:rPr>
        <w:t xml:space="preserve"> main problem is the target bit</w:t>
      </w:r>
      <w:r w:rsidR="00AE3C75">
        <w:rPr>
          <w:lang w:val="en-CA" w:eastAsia="zh-CN"/>
        </w:rPr>
        <w:t xml:space="preserve"> allocation strategy. The ratio of bits for each layer in our contribution follows the document of JCT-VC W0062 and JCT-VC X0038, where the QP offset value of each level is indicated. Following the QP offset value, and according to the relations of QP and lambda, we can obtain the ratios of lambda in different levels. And then the target bits of each frame are calculated by:</w:t>
      </w:r>
    </w:p>
    <w:p w14:paraId="23994375" w14:textId="63417A91" w:rsidR="00AE3C75" w:rsidRDefault="00AE3C75" w:rsidP="000C48B7">
      <w:pPr>
        <w:rPr>
          <w:rFonts w:eastAsia="Yu Mincho"/>
          <w:lang w:val="en-CA" w:eastAsia="ja-JP"/>
        </w:rPr>
      </w:pPr>
      <w:r w:rsidRPr="00AE3C75">
        <w:rPr>
          <w:rFonts w:eastAsia="Yu Mincho"/>
          <w:position w:val="-14"/>
          <w:lang w:val="en-CA" w:eastAsia="ja-JP"/>
        </w:rPr>
        <w:object w:dxaOrig="3220" w:dyaOrig="400" w14:anchorId="6DF4CEA4">
          <v:shape id="_x0000_i1030" type="#_x0000_t75" style="width:161.25pt;height:20.25pt" o:ole="">
            <v:imagedata r:id="rId19" o:title=""/>
          </v:shape>
          <o:OLEObject Type="Embed" ProgID="Equation.DSMT4" ShapeID="_x0000_i1030" DrawAspect="Content" ObjectID="_1607984956" r:id="rId20"/>
        </w:object>
      </w:r>
      <w:r>
        <w:rPr>
          <w:rFonts w:eastAsia="Yu Mincho"/>
          <w:lang w:val="en-CA" w:eastAsia="ja-JP"/>
        </w:rPr>
        <w:t xml:space="preserve"> </w:t>
      </w:r>
    </w:p>
    <w:p w14:paraId="620807EE" w14:textId="4AFD08BD" w:rsidR="00AE3C75" w:rsidRPr="00AE3C75" w:rsidRDefault="00AE3C75" w:rsidP="000C48B7">
      <w:pPr>
        <w:rPr>
          <w:rFonts w:eastAsia="Yu Mincho"/>
          <w:lang w:val="en-CA" w:eastAsia="ja-JP"/>
        </w:rPr>
      </w:pPr>
      <w:r>
        <w:rPr>
          <w:rFonts w:hint="eastAsia"/>
          <w:lang w:val="en-CA" w:eastAsia="zh-CN"/>
        </w:rPr>
        <w:t xml:space="preserve">This allocation </w:t>
      </w:r>
      <w:r>
        <w:rPr>
          <w:lang w:val="en-CA" w:eastAsia="zh-CN"/>
        </w:rPr>
        <w:t>scheme</w:t>
      </w:r>
      <w:r>
        <w:rPr>
          <w:rFonts w:hint="eastAsia"/>
          <w:lang w:val="en-CA" w:eastAsia="zh-CN"/>
        </w:rPr>
        <w:t xml:space="preserve"> only </w:t>
      </w:r>
      <w:r>
        <w:rPr>
          <w:lang w:val="en-CA" w:eastAsia="zh-CN"/>
        </w:rPr>
        <w:t>works when the initial QP is estimated. When encoding the first two GOP, the initial QP is not acquired, we simply use a predefined bits ratio table for each layer.</w:t>
      </w:r>
    </w:p>
    <w:p w14:paraId="0E42C775" w14:textId="77777777" w:rsidR="00BA2F5E" w:rsidRDefault="00BA2F5E" w:rsidP="00BA2F5E">
      <w:pPr>
        <w:pStyle w:val="1"/>
        <w:rPr>
          <w:lang w:val="en-CA" w:eastAsia="ja-JP"/>
        </w:rPr>
      </w:pPr>
      <w:r>
        <w:rPr>
          <w:rFonts w:hint="eastAsia"/>
          <w:lang w:val="en-CA" w:eastAsia="ja-JP"/>
        </w:rPr>
        <w:t>Experimental results</w:t>
      </w:r>
    </w:p>
    <w:p w14:paraId="74CA52AC" w14:textId="02DFC90E" w:rsidR="00BA2F5E" w:rsidRDefault="00BA2F5E" w:rsidP="0028364F">
      <w:pPr>
        <w:rPr>
          <w:lang w:val="en-CA" w:eastAsia="ja-JP"/>
        </w:rPr>
      </w:pPr>
      <w:r>
        <w:rPr>
          <w:rFonts w:hint="eastAsia"/>
          <w:szCs w:val="22"/>
          <w:lang w:val="en-CA" w:eastAsia="zh-CN"/>
        </w:rPr>
        <w:t>T</w:t>
      </w:r>
      <w:r>
        <w:rPr>
          <w:szCs w:val="22"/>
          <w:lang w:val="en-CA" w:eastAsia="zh-CN"/>
        </w:rPr>
        <w:t xml:space="preserve">he proposed </w:t>
      </w:r>
      <w:r w:rsidR="00D2271C">
        <w:rPr>
          <w:szCs w:val="22"/>
          <w:lang w:val="en-CA" w:eastAsia="zh-CN"/>
        </w:rPr>
        <w:t>rate control improvements</w:t>
      </w:r>
      <w:r w:rsidR="0028364F">
        <w:rPr>
          <w:szCs w:val="22"/>
          <w:lang w:val="en-CA" w:eastAsia="zh-CN"/>
        </w:rPr>
        <w:t xml:space="preserve"> </w:t>
      </w:r>
      <w:r w:rsidR="00D2271C">
        <w:rPr>
          <w:szCs w:val="22"/>
          <w:lang w:val="en-CA" w:eastAsia="zh-CN"/>
        </w:rPr>
        <w:t>are</w:t>
      </w:r>
      <w:r w:rsidR="0028364F">
        <w:rPr>
          <w:szCs w:val="22"/>
          <w:lang w:val="en-CA" w:eastAsia="zh-CN"/>
        </w:rPr>
        <w:t xml:space="preserve"> implemented on HM16.20</w:t>
      </w:r>
      <w:r>
        <w:rPr>
          <w:szCs w:val="22"/>
          <w:lang w:val="en-CA" w:eastAsia="zh-CN"/>
        </w:rPr>
        <w:t xml:space="preserve">. </w:t>
      </w:r>
      <w:r>
        <w:rPr>
          <w:lang w:val="en-CA" w:eastAsia="ja-JP"/>
        </w:rPr>
        <w:t>The test is</w:t>
      </w:r>
      <w:r w:rsidRPr="00C86466">
        <w:rPr>
          <w:lang w:val="en-CA" w:eastAsia="ja-JP"/>
        </w:rPr>
        <w:t xml:space="preserve"> evaluated using BD rates, encoding time, decoding time according</w:t>
      </w:r>
      <w:r w:rsidR="003A4248">
        <w:rPr>
          <w:lang w:val="en-CA" w:eastAsia="ja-JP"/>
        </w:rPr>
        <w:t xml:space="preserve"> to Common Test Conditions (CTC)</w:t>
      </w:r>
      <w:r>
        <w:rPr>
          <w:rFonts w:hint="eastAsia"/>
          <w:lang w:val="en-CA" w:eastAsia="ja-JP"/>
        </w:rPr>
        <w:t>.</w:t>
      </w:r>
    </w:p>
    <w:p w14:paraId="55D13380" w14:textId="77777777" w:rsidR="00BA2F5E" w:rsidRDefault="00BA2F5E" w:rsidP="00BA2F5E">
      <w:pPr>
        <w:pStyle w:val="2"/>
        <w:rPr>
          <w:lang w:val="en-CA" w:eastAsia="ja-JP"/>
        </w:rPr>
      </w:pPr>
      <w:r>
        <w:rPr>
          <w:rFonts w:hint="eastAsia"/>
          <w:lang w:val="en-CA" w:eastAsia="ja-JP"/>
        </w:rPr>
        <w:t>Test results</w:t>
      </w:r>
    </w:p>
    <w:p w14:paraId="55B1928F" w14:textId="67DCA886" w:rsidR="00BA2F5E" w:rsidRPr="0031336B" w:rsidRDefault="00BA2F5E" w:rsidP="00BA2F5E">
      <w:pPr>
        <w:rPr>
          <w:lang w:val="en-CA" w:eastAsia="ja-JP"/>
        </w:rPr>
      </w:pPr>
      <w:r>
        <w:rPr>
          <w:lang w:val="en-CA" w:eastAsia="ja-JP"/>
        </w:rPr>
        <w:t xml:space="preserve">The proposed HM </w:t>
      </w:r>
      <w:r w:rsidR="00A25F3B">
        <w:rPr>
          <w:lang w:val="en-CA" w:eastAsia="ja-JP"/>
        </w:rPr>
        <w:t xml:space="preserve">rate control </w:t>
      </w:r>
      <w:r w:rsidR="00D2271C">
        <w:rPr>
          <w:lang w:val="en-CA" w:eastAsia="ja-JP"/>
        </w:rPr>
        <w:t>improvements</w:t>
      </w:r>
      <w:r>
        <w:rPr>
          <w:lang w:val="en-CA" w:eastAsia="ja-JP"/>
        </w:rPr>
        <w:t xml:space="preserve"> test results are summarized in Table 1</w:t>
      </w:r>
      <w:r w:rsidR="00A25F3B">
        <w:rPr>
          <w:lang w:val="en-CA" w:eastAsia="ja-JP"/>
        </w:rPr>
        <w:t xml:space="preserve"> </w:t>
      </w:r>
      <w:r w:rsidR="00C868ED">
        <w:rPr>
          <w:lang w:val="en-CA" w:eastAsia="ja-JP"/>
        </w:rPr>
        <w:t>- 4</w:t>
      </w:r>
      <w:r>
        <w:rPr>
          <w:lang w:val="en-CA" w:eastAsia="ja-JP"/>
        </w:rPr>
        <w:t>.</w:t>
      </w:r>
      <w:r w:rsidR="00D2271C">
        <w:rPr>
          <w:lang w:val="en-CA" w:eastAsia="ja-JP"/>
        </w:rPr>
        <w:t xml:space="preserve"> </w:t>
      </w:r>
      <w:r w:rsidR="00C868ED">
        <w:rPr>
          <w:lang w:val="en-CA" w:eastAsia="ja-JP"/>
        </w:rPr>
        <w:t>Table 1 and 2 show the results compared to the default rate control in LDB and RA configurations, respectively, while Table 3 and 4 show the comparisons between the proposed method and fixed QP method.</w:t>
      </w:r>
    </w:p>
    <w:p w14:paraId="185068B8" w14:textId="0A43AA48" w:rsidR="00BA2F5E" w:rsidRPr="00F57155" w:rsidRDefault="00BA2F5E" w:rsidP="00C868ED">
      <w:pPr>
        <w:pStyle w:val="ac"/>
        <w:jc w:val="center"/>
        <w:rPr>
          <w:lang w:val="en-CA" w:eastAsia="ja-JP"/>
        </w:rPr>
      </w:pPr>
      <w:bookmarkStart w:id="13" w:name="_Ref518304077"/>
      <w:bookmarkStart w:id="14" w:name="_Ref518304068"/>
      <w:r>
        <w:rPr>
          <w:rFonts w:hint="eastAsia"/>
          <w:lang w:eastAsia="ja-JP"/>
        </w:rPr>
        <w:t>Table</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1</w:t>
      </w:r>
      <w:r>
        <w:fldChar w:fldCharType="end"/>
      </w:r>
      <w:bookmarkEnd w:id="13"/>
      <w:r>
        <w:rPr>
          <w:rFonts w:hint="eastAsia"/>
          <w:noProof/>
          <w:lang w:eastAsia="ja-JP"/>
        </w:rPr>
        <w:t>: Over</w:t>
      </w:r>
      <w:r w:rsidR="000E5C11">
        <w:rPr>
          <w:noProof/>
          <w:lang w:eastAsia="ja-JP"/>
        </w:rPr>
        <w:t xml:space="preserve"> rate control in</w:t>
      </w:r>
      <w:r>
        <w:rPr>
          <w:rFonts w:hint="eastAsia"/>
          <w:noProof/>
          <w:lang w:eastAsia="ja-JP"/>
        </w:rPr>
        <w:t xml:space="preserve"> </w:t>
      </w:r>
      <w:bookmarkEnd w:id="14"/>
      <w:r w:rsidR="0028364F">
        <w:rPr>
          <w:noProof/>
          <w:lang w:eastAsia="ja-JP"/>
        </w:rPr>
        <w:t>HM16.20</w:t>
      </w:r>
      <w:r>
        <w:rPr>
          <w:noProof/>
          <w:lang w:eastAsia="ja-JP"/>
        </w:rPr>
        <w:t xml:space="preserve"> (LDB)</w:t>
      </w:r>
    </w:p>
    <w:tbl>
      <w:tblPr>
        <w:tblW w:w="6940" w:type="dxa"/>
        <w:jc w:val="center"/>
        <w:tblLook w:val="04A0" w:firstRow="1" w:lastRow="0" w:firstColumn="1" w:lastColumn="0" w:noHBand="0" w:noVBand="1"/>
      </w:tblPr>
      <w:tblGrid>
        <w:gridCol w:w="1640"/>
        <w:gridCol w:w="1144"/>
        <w:gridCol w:w="1144"/>
        <w:gridCol w:w="1144"/>
        <w:gridCol w:w="934"/>
        <w:gridCol w:w="934"/>
      </w:tblGrid>
      <w:tr w:rsidR="00BA2F5E" w:rsidRPr="00BA2F5E" w14:paraId="3B734350" w14:textId="77777777" w:rsidTr="00392467">
        <w:trPr>
          <w:trHeight w:val="255"/>
          <w:jc w:val="center"/>
        </w:trPr>
        <w:tc>
          <w:tcPr>
            <w:tcW w:w="1640" w:type="dxa"/>
            <w:tcBorders>
              <w:top w:val="nil"/>
              <w:left w:val="nil"/>
              <w:bottom w:val="nil"/>
              <w:right w:val="nil"/>
            </w:tcBorders>
            <w:shd w:val="clear" w:color="auto" w:fill="auto"/>
            <w:noWrap/>
            <w:vAlign w:val="center"/>
            <w:hideMark/>
          </w:tcPr>
          <w:p w14:paraId="0D05A4E6" w14:textId="77777777" w:rsidR="00BA2F5E" w:rsidRPr="00BA2F5E" w:rsidRDefault="00BA2F5E"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宋体" w:eastAsia="宋体" w:hAnsi="宋体" w:cs="宋体"/>
                <w:sz w:val="20"/>
                <w:szCs w:val="24"/>
                <w:lang w:eastAsia="zh-CN"/>
              </w:rPr>
            </w:pPr>
          </w:p>
        </w:tc>
        <w:tc>
          <w:tcPr>
            <w:tcW w:w="5300" w:type="dxa"/>
            <w:gridSpan w:val="5"/>
            <w:tcBorders>
              <w:top w:val="single" w:sz="8" w:space="0" w:color="auto"/>
              <w:left w:val="single" w:sz="8" w:space="0" w:color="auto"/>
              <w:bottom w:val="nil"/>
              <w:right w:val="single" w:sz="8" w:space="0" w:color="000000"/>
            </w:tcBorders>
            <w:shd w:val="clear" w:color="auto" w:fill="auto"/>
            <w:noWrap/>
            <w:vAlign w:val="center"/>
            <w:hideMark/>
          </w:tcPr>
          <w:p w14:paraId="2C93C181" w14:textId="36A924DA" w:rsidR="00BA2F5E" w:rsidRPr="00BA2F5E" w:rsidRDefault="00BA2F5E"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b/>
                <w:bCs/>
                <w:color w:val="000000"/>
                <w:sz w:val="18"/>
                <w:szCs w:val="18"/>
                <w:lang w:eastAsia="zh-CN"/>
              </w:rPr>
            </w:pPr>
            <w:r w:rsidRPr="00BA2F5E">
              <w:rPr>
                <w:rFonts w:ascii="Arial" w:eastAsia="宋体" w:hAnsi="Arial" w:cs="Arial"/>
                <w:b/>
                <w:bCs/>
                <w:color w:val="000000"/>
                <w:sz w:val="18"/>
                <w:szCs w:val="18"/>
                <w:lang w:eastAsia="zh-CN"/>
              </w:rPr>
              <w:t>Over HM16.</w:t>
            </w:r>
            <w:r w:rsidR="008D1D7E">
              <w:rPr>
                <w:rFonts w:ascii="Arial" w:eastAsia="宋体" w:hAnsi="Arial" w:cs="Arial"/>
                <w:b/>
                <w:bCs/>
                <w:color w:val="000000"/>
                <w:sz w:val="18"/>
                <w:szCs w:val="18"/>
                <w:lang w:eastAsia="zh-CN"/>
              </w:rPr>
              <w:t>20</w:t>
            </w:r>
          </w:p>
        </w:tc>
      </w:tr>
      <w:tr w:rsidR="00BA2F5E" w:rsidRPr="00BA2F5E" w14:paraId="142CB1AD" w14:textId="77777777" w:rsidTr="00392467">
        <w:trPr>
          <w:trHeight w:val="255"/>
          <w:jc w:val="center"/>
        </w:trPr>
        <w:tc>
          <w:tcPr>
            <w:tcW w:w="1640" w:type="dxa"/>
            <w:tcBorders>
              <w:top w:val="nil"/>
              <w:left w:val="nil"/>
              <w:bottom w:val="nil"/>
              <w:right w:val="nil"/>
            </w:tcBorders>
            <w:shd w:val="clear" w:color="auto" w:fill="auto"/>
            <w:noWrap/>
            <w:vAlign w:val="center"/>
            <w:hideMark/>
          </w:tcPr>
          <w:p w14:paraId="4FEA188C" w14:textId="77777777" w:rsidR="00BA2F5E" w:rsidRPr="00BA2F5E" w:rsidRDefault="00BA2F5E"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b/>
                <w:bCs/>
                <w:color w:val="000000"/>
                <w:sz w:val="18"/>
                <w:szCs w:val="18"/>
                <w:lang w:eastAsia="zh-CN"/>
              </w:rPr>
            </w:pPr>
          </w:p>
        </w:tc>
        <w:tc>
          <w:tcPr>
            <w:tcW w:w="1144" w:type="dxa"/>
            <w:tcBorders>
              <w:top w:val="nil"/>
              <w:left w:val="single" w:sz="8" w:space="0" w:color="auto"/>
              <w:bottom w:val="single" w:sz="8" w:space="0" w:color="auto"/>
              <w:right w:val="nil"/>
            </w:tcBorders>
            <w:shd w:val="clear" w:color="auto" w:fill="auto"/>
            <w:noWrap/>
            <w:vAlign w:val="center"/>
            <w:hideMark/>
          </w:tcPr>
          <w:p w14:paraId="62BC8D72" w14:textId="77777777" w:rsidR="00BA2F5E" w:rsidRPr="00BA2F5E" w:rsidRDefault="00BA2F5E"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Y</w:t>
            </w:r>
          </w:p>
        </w:tc>
        <w:tc>
          <w:tcPr>
            <w:tcW w:w="1144" w:type="dxa"/>
            <w:tcBorders>
              <w:top w:val="nil"/>
              <w:left w:val="nil"/>
              <w:bottom w:val="single" w:sz="8" w:space="0" w:color="auto"/>
              <w:right w:val="nil"/>
            </w:tcBorders>
            <w:shd w:val="clear" w:color="auto" w:fill="auto"/>
            <w:noWrap/>
            <w:vAlign w:val="center"/>
            <w:hideMark/>
          </w:tcPr>
          <w:p w14:paraId="768B3F67" w14:textId="77777777" w:rsidR="00BA2F5E" w:rsidRPr="00BA2F5E" w:rsidRDefault="00BA2F5E"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U</w:t>
            </w:r>
          </w:p>
        </w:tc>
        <w:tc>
          <w:tcPr>
            <w:tcW w:w="1144" w:type="dxa"/>
            <w:tcBorders>
              <w:top w:val="nil"/>
              <w:left w:val="nil"/>
              <w:bottom w:val="single" w:sz="8" w:space="0" w:color="auto"/>
              <w:right w:val="single" w:sz="4" w:space="0" w:color="auto"/>
            </w:tcBorders>
            <w:shd w:val="clear" w:color="auto" w:fill="auto"/>
            <w:noWrap/>
            <w:vAlign w:val="center"/>
            <w:hideMark/>
          </w:tcPr>
          <w:p w14:paraId="570C4F53" w14:textId="77777777" w:rsidR="00BA2F5E" w:rsidRPr="00BA2F5E" w:rsidRDefault="00BA2F5E"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V</w:t>
            </w:r>
          </w:p>
        </w:tc>
        <w:tc>
          <w:tcPr>
            <w:tcW w:w="934" w:type="dxa"/>
            <w:tcBorders>
              <w:top w:val="nil"/>
              <w:left w:val="nil"/>
              <w:bottom w:val="single" w:sz="8" w:space="0" w:color="auto"/>
              <w:right w:val="nil"/>
            </w:tcBorders>
            <w:shd w:val="clear" w:color="auto" w:fill="auto"/>
            <w:noWrap/>
            <w:vAlign w:val="center"/>
            <w:hideMark/>
          </w:tcPr>
          <w:p w14:paraId="0E4BF534" w14:textId="77777777" w:rsidR="00BA2F5E" w:rsidRPr="00BA2F5E" w:rsidRDefault="00BA2F5E"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EncT</w:t>
            </w:r>
          </w:p>
        </w:tc>
        <w:tc>
          <w:tcPr>
            <w:tcW w:w="934" w:type="dxa"/>
            <w:tcBorders>
              <w:top w:val="nil"/>
              <w:left w:val="nil"/>
              <w:bottom w:val="single" w:sz="8" w:space="0" w:color="auto"/>
              <w:right w:val="single" w:sz="8" w:space="0" w:color="auto"/>
            </w:tcBorders>
            <w:shd w:val="clear" w:color="auto" w:fill="auto"/>
            <w:noWrap/>
            <w:vAlign w:val="center"/>
            <w:hideMark/>
          </w:tcPr>
          <w:p w14:paraId="130A7B66" w14:textId="77777777" w:rsidR="00BA2F5E" w:rsidRPr="00BA2F5E" w:rsidRDefault="00BA2F5E"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DecT</w:t>
            </w:r>
          </w:p>
        </w:tc>
      </w:tr>
      <w:tr w:rsidR="00BA2F5E" w:rsidRPr="00BA2F5E" w14:paraId="4FD50526" w14:textId="77777777" w:rsidTr="00392467">
        <w:trPr>
          <w:trHeight w:val="255"/>
          <w:jc w:val="center"/>
        </w:trPr>
        <w:tc>
          <w:tcPr>
            <w:tcW w:w="1640" w:type="dxa"/>
            <w:tcBorders>
              <w:top w:val="single" w:sz="8" w:space="0" w:color="auto"/>
              <w:left w:val="single" w:sz="8" w:space="0" w:color="auto"/>
              <w:bottom w:val="nil"/>
              <w:right w:val="single" w:sz="8" w:space="0" w:color="auto"/>
            </w:tcBorders>
            <w:shd w:val="clear" w:color="auto" w:fill="auto"/>
            <w:noWrap/>
            <w:vAlign w:val="center"/>
            <w:hideMark/>
          </w:tcPr>
          <w:p w14:paraId="11A9077A" w14:textId="72FFAE34" w:rsidR="00BA2F5E" w:rsidRPr="00BA2F5E" w:rsidRDefault="0028364F"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color w:val="000000"/>
                <w:sz w:val="18"/>
                <w:szCs w:val="18"/>
                <w:lang w:eastAsia="zh-CN"/>
              </w:rPr>
              <w:t>Class A</w:t>
            </w:r>
          </w:p>
        </w:tc>
        <w:tc>
          <w:tcPr>
            <w:tcW w:w="1144" w:type="dxa"/>
            <w:tcBorders>
              <w:top w:val="nil"/>
              <w:left w:val="nil"/>
              <w:bottom w:val="nil"/>
              <w:right w:val="nil"/>
            </w:tcBorders>
            <w:shd w:val="clear" w:color="auto" w:fill="auto"/>
            <w:noWrap/>
            <w:vAlign w:val="center"/>
            <w:hideMark/>
          </w:tcPr>
          <w:p w14:paraId="1C908DB1" w14:textId="5BA24FEC" w:rsidR="00BA2F5E" w:rsidRPr="00392467" w:rsidRDefault="00BA2F5E"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c>
          <w:tcPr>
            <w:tcW w:w="1144" w:type="dxa"/>
            <w:tcBorders>
              <w:top w:val="nil"/>
              <w:left w:val="nil"/>
              <w:bottom w:val="nil"/>
              <w:right w:val="nil"/>
            </w:tcBorders>
            <w:shd w:val="clear" w:color="auto" w:fill="auto"/>
            <w:noWrap/>
            <w:vAlign w:val="center"/>
            <w:hideMark/>
          </w:tcPr>
          <w:p w14:paraId="709885E1" w14:textId="7CE0F5CF" w:rsidR="00BA2F5E" w:rsidRPr="00392467" w:rsidRDefault="00BA2F5E"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c>
          <w:tcPr>
            <w:tcW w:w="1144" w:type="dxa"/>
            <w:tcBorders>
              <w:top w:val="nil"/>
              <w:left w:val="nil"/>
              <w:bottom w:val="nil"/>
              <w:right w:val="single" w:sz="8" w:space="0" w:color="auto"/>
            </w:tcBorders>
            <w:shd w:val="clear" w:color="auto" w:fill="auto"/>
            <w:noWrap/>
            <w:vAlign w:val="center"/>
            <w:hideMark/>
          </w:tcPr>
          <w:p w14:paraId="26550CFD" w14:textId="5D431323" w:rsidR="00BA2F5E" w:rsidRPr="00392467" w:rsidRDefault="00BA2F5E"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c>
          <w:tcPr>
            <w:tcW w:w="934" w:type="dxa"/>
            <w:tcBorders>
              <w:top w:val="single" w:sz="8" w:space="0" w:color="auto"/>
              <w:left w:val="single" w:sz="8" w:space="0" w:color="auto"/>
              <w:bottom w:val="nil"/>
              <w:right w:val="nil"/>
            </w:tcBorders>
            <w:shd w:val="clear" w:color="auto" w:fill="auto"/>
            <w:noWrap/>
            <w:vAlign w:val="center"/>
            <w:hideMark/>
          </w:tcPr>
          <w:p w14:paraId="27E01051" w14:textId="7142192D" w:rsidR="00BA2F5E" w:rsidRPr="00BA2F5E" w:rsidRDefault="00BA2F5E"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c>
          <w:tcPr>
            <w:tcW w:w="934" w:type="dxa"/>
            <w:tcBorders>
              <w:top w:val="single" w:sz="8" w:space="0" w:color="auto"/>
              <w:left w:val="nil"/>
              <w:bottom w:val="nil"/>
              <w:right w:val="single" w:sz="8" w:space="0" w:color="auto"/>
            </w:tcBorders>
            <w:shd w:val="clear" w:color="auto" w:fill="auto"/>
            <w:noWrap/>
            <w:vAlign w:val="center"/>
            <w:hideMark/>
          </w:tcPr>
          <w:p w14:paraId="59DEB510" w14:textId="0FCCD008" w:rsidR="00BA2F5E" w:rsidRPr="00BA2F5E" w:rsidRDefault="00BA2F5E"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r>
      <w:tr w:rsidR="0008133E" w:rsidRPr="00BA2F5E" w14:paraId="3A0FB563" w14:textId="77777777" w:rsidTr="00AA2B1F">
        <w:trPr>
          <w:trHeight w:val="255"/>
          <w:jc w:val="center"/>
        </w:trPr>
        <w:tc>
          <w:tcPr>
            <w:tcW w:w="1640" w:type="dxa"/>
            <w:tcBorders>
              <w:top w:val="nil"/>
              <w:left w:val="single" w:sz="8" w:space="0" w:color="auto"/>
              <w:bottom w:val="nil"/>
              <w:right w:val="single" w:sz="8" w:space="0" w:color="auto"/>
            </w:tcBorders>
            <w:shd w:val="clear" w:color="auto" w:fill="auto"/>
            <w:noWrap/>
            <w:vAlign w:val="center"/>
            <w:hideMark/>
          </w:tcPr>
          <w:p w14:paraId="3A335095" w14:textId="20B4D8C2" w:rsidR="0008133E" w:rsidRPr="00BA2F5E"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color w:val="000000"/>
                <w:sz w:val="18"/>
                <w:szCs w:val="18"/>
                <w:lang w:eastAsia="zh-CN"/>
              </w:rPr>
              <w:t>Class B</w:t>
            </w:r>
          </w:p>
        </w:tc>
        <w:tc>
          <w:tcPr>
            <w:tcW w:w="1144" w:type="dxa"/>
            <w:tcBorders>
              <w:top w:val="nil"/>
              <w:left w:val="nil"/>
              <w:bottom w:val="nil"/>
              <w:right w:val="nil"/>
            </w:tcBorders>
            <w:shd w:val="clear" w:color="auto" w:fill="auto"/>
            <w:noWrap/>
            <w:vAlign w:val="bottom"/>
            <w:hideMark/>
          </w:tcPr>
          <w:p w14:paraId="5DA72C6F" w14:textId="17BBB0AA" w:rsidR="0008133E" w:rsidRPr="00392467"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392467">
              <w:rPr>
                <w:rFonts w:ascii="Arial" w:hAnsi="Arial" w:cs="Arial"/>
                <w:color w:val="000000"/>
                <w:sz w:val="18"/>
                <w:szCs w:val="18"/>
              </w:rPr>
              <w:t>-2.9%</w:t>
            </w:r>
          </w:p>
        </w:tc>
        <w:tc>
          <w:tcPr>
            <w:tcW w:w="1144" w:type="dxa"/>
            <w:tcBorders>
              <w:top w:val="nil"/>
              <w:left w:val="nil"/>
              <w:bottom w:val="nil"/>
              <w:right w:val="nil"/>
            </w:tcBorders>
            <w:shd w:val="clear" w:color="auto" w:fill="auto"/>
            <w:noWrap/>
            <w:vAlign w:val="bottom"/>
            <w:hideMark/>
          </w:tcPr>
          <w:p w14:paraId="71608306" w14:textId="16752AF3" w:rsidR="0008133E" w:rsidRPr="00392467"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392467">
              <w:rPr>
                <w:rFonts w:ascii="Arial" w:hAnsi="Arial" w:cs="Arial"/>
                <w:color w:val="000000"/>
                <w:sz w:val="18"/>
                <w:szCs w:val="18"/>
              </w:rPr>
              <w:t>-0.2%</w:t>
            </w:r>
          </w:p>
        </w:tc>
        <w:tc>
          <w:tcPr>
            <w:tcW w:w="1144" w:type="dxa"/>
            <w:tcBorders>
              <w:top w:val="nil"/>
              <w:left w:val="nil"/>
              <w:bottom w:val="nil"/>
              <w:right w:val="single" w:sz="8" w:space="0" w:color="auto"/>
            </w:tcBorders>
            <w:shd w:val="clear" w:color="auto" w:fill="auto"/>
            <w:noWrap/>
            <w:vAlign w:val="bottom"/>
            <w:hideMark/>
          </w:tcPr>
          <w:p w14:paraId="1E8F822E" w14:textId="3E777EFA" w:rsidR="0008133E" w:rsidRPr="00392467"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392467">
              <w:rPr>
                <w:rFonts w:ascii="Arial" w:hAnsi="Arial" w:cs="Arial"/>
                <w:color w:val="000000"/>
                <w:sz w:val="18"/>
                <w:szCs w:val="18"/>
              </w:rPr>
              <w:t>0.4%</w:t>
            </w:r>
          </w:p>
        </w:tc>
        <w:tc>
          <w:tcPr>
            <w:tcW w:w="934" w:type="dxa"/>
            <w:tcBorders>
              <w:top w:val="nil"/>
              <w:left w:val="single" w:sz="8" w:space="0" w:color="auto"/>
              <w:bottom w:val="nil"/>
              <w:right w:val="nil"/>
            </w:tcBorders>
            <w:shd w:val="clear" w:color="auto" w:fill="auto"/>
            <w:noWrap/>
            <w:vAlign w:val="bottom"/>
            <w:hideMark/>
          </w:tcPr>
          <w:p w14:paraId="0281E213" w14:textId="68865CAA" w:rsidR="0008133E" w:rsidRPr="00BA2F5E"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101%</w:t>
            </w:r>
          </w:p>
        </w:tc>
        <w:tc>
          <w:tcPr>
            <w:tcW w:w="934" w:type="dxa"/>
            <w:tcBorders>
              <w:top w:val="nil"/>
              <w:left w:val="nil"/>
              <w:bottom w:val="nil"/>
              <w:right w:val="single" w:sz="8" w:space="0" w:color="auto"/>
            </w:tcBorders>
            <w:shd w:val="clear" w:color="auto" w:fill="auto"/>
            <w:noWrap/>
            <w:vAlign w:val="bottom"/>
            <w:hideMark/>
          </w:tcPr>
          <w:p w14:paraId="4BCAB1B1" w14:textId="5378B8D9" w:rsidR="0008133E" w:rsidRPr="00BA2F5E"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101%</w:t>
            </w:r>
          </w:p>
        </w:tc>
      </w:tr>
      <w:tr w:rsidR="0008133E" w:rsidRPr="00BA2F5E" w14:paraId="24463A53" w14:textId="77777777" w:rsidTr="00AA2B1F">
        <w:trPr>
          <w:trHeight w:val="255"/>
          <w:jc w:val="center"/>
        </w:trPr>
        <w:tc>
          <w:tcPr>
            <w:tcW w:w="1640" w:type="dxa"/>
            <w:tcBorders>
              <w:top w:val="nil"/>
              <w:left w:val="single" w:sz="8" w:space="0" w:color="auto"/>
              <w:bottom w:val="nil"/>
              <w:right w:val="single" w:sz="8" w:space="0" w:color="auto"/>
            </w:tcBorders>
            <w:shd w:val="clear" w:color="auto" w:fill="auto"/>
            <w:noWrap/>
            <w:vAlign w:val="center"/>
            <w:hideMark/>
          </w:tcPr>
          <w:p w14:paraId="07AE5888" w14:textId="7F49AA7A" w:rsidR="0008133E" w:rsidRPr="00BA2F5E"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color w:val="000000"/>
                <w:sz w:val="18"/>
                <w:szCs w:val="18"/>
                <w:lang w:eastAsia="zh-CN"/>
              </w:rPr>
              <w:t>Class C</w:t>
            </w:r>
          </w:p>
        </w:tc>
        <w:tc>
          <w:tcPr>
            <w:tcW w:w="1144" w:type="dxa"/>
            <w:tcBorders>
              <w:top w:val="nil"/>
              <w:left w:val="nil"/>
              <w:bottom w:val="nil"/>
              <w:right w:val="nil"/>
            </w:tcBorders>
            <w:shd w:val="clear" w:color="auto" w:fill="auto"/>
            <w:noWrap/>
            <w:vAlign w:val="bottom"/>
            <w:hideMark/>
          </w:tcPr>
          <w:p w14:paraId="46870A69" w14:textId="372E4536" w:rsidR="0008133E" w:rsidRPr="00392467"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392467">
              <w:rPr>
                <w:rFonts w:ascii="Arial" w:hAnsi="Arial" w:cs="Arial"/>
                <w:color w:val="000000"/>
                <w:sz w:val="18"/>
                <w:szCs w:val="18"/>
              </w:rPr>
              <w:t>-1.3%</w:t>
            </w:r>
          </w:p>
        </w:tc>
        <w:tc>
          <w:tcPr>
            <w:tcW w:w="1144" w:type="dxa"/>
            <w:tcBorders>
              <w:top w:val="nil"/>
              <w:left w:val="nil"/>
              <w:bottom w:val="nil"/>
              <w:right w:val="nil"/>
            </w:tcBorders>
            <w:shd w:val="clear" w:color="auto" w:fill="auto"/>
            <w:noWrap/>
            <w:vAlign w:val="bottom"/>
            <w:hideMark/>
          </w:tcPr>
          <w:p w14:paraId="45A7300B" w14:textId="0104FF60" w:rsidR="0008133E" w:rsidRPr="00392467"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rPr>
            </w:pPr>
            <w:r w:rsidRPr="00392467">
              <w:rPr>
                <w:rFonts w:ascii="Arial" w:hAnsi="Arial" w:cs="Arial"/>
                <w:color w:val="000000"/>
                <w:sz w:val="18"/>
                <w:szCs w:val="18"/>
              </w:rPr>
              <w:t>-0.4%</w:t>
            </w:r>
          </w:p>
        </w:tc>
        <w:tc>
          <w:tcPr>
            <w:tcW w:w="1144" w:type="dxa"/>
            <w:tcBorders>
              <w:top w:val="nil"/>
              <w:left w:val="nil"/>
              <w:bottom w:val="nil"/>
              <w:right w:val="single" w:sz="8" w:space="0" w:color="auto"/>
            </w:tcBorders>
            <w:shd w:val="clear" w:color="auto" w:fill="auto"/>
            <w:noWrap/>
            <w:vAlign w:val="bottom"/>
            <w:hideMark/>
          </w:tcPr>
          <w:p w14:paraId="39EADDEE" w14:textId="36A10C2A" w:rsidR="0008133E" w:rsidRPr="00392467"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392467">
              <w:rPr>
                <w:rFonts w:ascii="Arial" w:hAnsi="Arial" w:cs="Arial"/>
                <w:color w:val="000000"/>
                <w:sz w:val="18"/>
                <w:szCs w:val="18"/>
              </w:rPr>
              <w:t>-0.3%</w:t>
            </w:r>
          </w:p>
        </w:tc>
        <w:tc>
          <w:tcPr>
            <w:tcW w:w="934" w:type="dxa"/>
            <w:tcBorders>
              <w:top w:val="nil"/>
              <w:left w:val="single" w:sz="8" w:space="0" w:color="auto"/>
              <w:bottom w:val="nil"/>
              <w:right w:val="nil"/>
            </w:tcBorders>
            <w:shd w:val="clear" w:color="auto" w:fill="auto"/>
            <w:noWrap/>
            <w:vAlign w:val="bottom"/>
          </w:tcPr>
          <w:p w14:paraId="0250B554" w14:textId="04B087EA" w:rsidR="0008133E" w:rsidRPr="00BA2F5E"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100%</w:t>
            </w:r>
          </w:p>
        </w:tc>
        <w:tc>
          <w:tcPr>
            <w:tcW w:w="934" w:type="dxa"/>
            <w:tcBorders>
              <w:top w:val="nil"/>
              <w:left w:val="nil"/>
              <w:bottom w:val="nil"/>
              <w:right w:val="single" w:sz="8" w:space="0" w:color="auto"/>
            </w:tcBorders>
            <w:shd w:val="clear" w:color="auto" w:fill="auto"/>
            <w:noWrap/>
            <w:vAlign w:val="bottom"/>
          </w:tcPr>
          <w:p w14:paraId="6D48FE07" w14:textId="51CB3A11" w:rsidR="0008133E" w:rsidRPr="00BA2F5E"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101%</w:t>
            </w:r>
          </w:p>
        </w:tc>
      </w:tr>
      <w:tr w:rsidR="0008133E" w:rsidRPr="00BA2F5E" w14:paraId="01AA2291" w14:textId="77777777" w:rsidTr="00AA2B1F">
        <w:trPr>
          <w:trHeight w:val="255"/>
          <w:jc w:val="center"/>
        </w:trPr>
        <w:tc>
          <w:tcPr>
            <w:tcW w:w="1640" w:type="dxa"/>
            <w:tcBorders>
              <w:top w:val="nil"/>
              <w:left w:val="single" w:sz="8" w:space="0" w:color="auto"/>
              <w:bottom w:val="nil"/>
              <w:right w:val="single" w:sz="8" w:space="0" w:color="auto"/>
            </w:tcBorders>
            <w:shd w:val="clear" w:color="auto" w:fill="auto"/>
            <w:noWrap/>
            <w:vAlign w:val="center"/>
            <w:hideMark/>
          </w:tcPr>
          <w:p w14:paraId="35383C39" w14:textId="4BC6DE91" w:rsidR="0008133E" w:rsidRPr="00BA2F5E"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color w:val="000000"/>
                <w:sz w:val="18"/>
                <w:szCs w:val="18"/>
                <w:lang w:eastAsia="zh-CN"/>
              </w:rPr>
              <w:t>Class D</w:t>
            </w:r>
          </w:p>
        </w:tc>
        <w:tc>
          <w:tcPr>
            <w:tcW w:w="1144" w:type="dxa"/>
            <w:tcBorders>
              <w:top w:val="nil"/>
              <w:left w:val="single" w:sz="8" w:space="0" w:color="auto"/>
              <w:bottom w:val="nil"/>
              <w:right w:val="nil"/>
            </w:tcBorders>
            <w:shd w:val="clear" w:color="auto" w:fill="auto"/>
            <w:noWrap/>
            <w:vAlign w:val="bottom"/>
            <w:hideMark/>
          </w:tcPr>
          <w:p w14:paraId="496B27C7" w14:textId="0478A8C9" w:rsidR="0008133E" w:rsidRPr="00392467"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sidRPr="00392467">
              <w:rPr>
                <w:rFonts w:ascii="Arial" w:hAnsi="Arial" w:cs="Arial"/>
                <w:color w:val="000000"/>
                <w:sz w:val="18"/>
                <w:szCs w:val="18"/>
              </w:rPr>
              <w:t>-1.0%</w:t>
            </w:r>
          </w:p>
        </w:tc>
        <w:tc>
          <w:tcPr>
            <w:tcW w:w="1144" w:type="dxa"/>
            <w:tcBorders>
              <w:top w:val="nil"/>
              <w:left w:val="nil"/>
              <w:bottom w:val="nil"/>
              <w:right w:val="nil"/>
            </w:tcBorders>
            <w:shd w:val="clear" w:color="auto" w:fill="auto"/>
            <w:noWrap/>
            <w:vAlign w:val="bottom"/>
            <w:hideMark/>
          </w:tcPr>
          <w:p w14:paraId="2EE1EBAA" w14:textId="4624CEB6" w:rsidR="0008133E" w:rsidRPr="00392467"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rPr>
            </w:pPr>
            <w:r w:rsidRPr="00392467">
              <w:rPr>
                <w:rFonts w:ascii="Arial" w:hAnsi="Arial" w:cs="Arial"/>
                <w:color w:val="000000"/>
                <w:sz w:val="18"/>
                <w:szCs w:val="18"/>
              </w:rPr>
              <w:t>0.4%</w:t>
            </w:r>
          </w:p>
        </w:tc>
        <w:tc>
          <w:tcPr>
            <w:tcW w:w="1144" w:type="dxa"/>
            <w:tcBorders>
              <w:top w:val="nil"/>
              <w:left w:val="nil"/>
              <w:bottom w:val="nil"/>
              <w:right w:val="single" w:sz="8" w:space="0" w:color="auto"/>
            </w:tcBorders>
            <w:shd w:val="clear" w:color="auto" w:fill="auto"/>
            <w:noWrap/>
            <w:vAlign w:val="bottom"/>
            <w:hideMark/>
          </w:tcPr>
          <w:p w14:paraId="2C1AA197" w14:textId="5D4F35B4" w:rsidR="0008133E" w:rsidRPr="00392467"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sidRPr="00392467">
              <w:rPr>
                <w:rFonts w:ascii="Arial" w:hAnsi="Arial" w:cs="Arial"/>
                <w:color w:val="000000"/>
                <w:sz w:val="18"/>
                <w:szCs w:val="18"/>
              </w:rPr>
              <w:t>0.3%</w:t>
            </w:r>
          </w:p>
        </w:tc>
        <w:tc>
          <w:tcPr>
            <w:tcW w:w="934" w:type="dxa"/>
            <w:tcBorders>
              <w:top w:val="nil"/>
              <w:left w:val="single" w:sz="8" w:space="0" w:color="auto"/>
              <w:bottom w:val="nil"/>
              <w:right w:val="nil"/>
            </w:tcBorders>
            <w:shd w:val="clear" w:color="auto" w:fill="auto"/>
            <w:noWrap/>
            <w:vAlign w:val="bottom"/>
          </w:tcPr>
          <w:p w14:paraId="14B5E69D" w14:textId="698726A9" w:rsidR="0008133E" w:rsidRPr="00BA2F5E"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101%</w:t>
            </w:r>
          </w:p>
        </w:tc>
        <w:tc>
          <w:tcPr>
            <w:tcW w:w="934" w:type="dxa"/>
            <w:tcBorders>
              <w:top w:val="nil"/>
              <w:left w:val="nil"/>
              <w:bottom w:val="nil"/>
              <w:right w:val="single" w:sz="8" w:space="0" w:color="auto"/>
            </w:tcBorders>
            <w:shd w:val="clear" w:color="auto" w:fill="auto"/>
            <w:noWrap/>
            <w:vAlign w:val="bottom"/>
          </w:tcPr>
          <w:p w14:paraId="215CD6D3" w14:textId="73DFE01C" w:rsidR="0008133E" w:rsidRPr="00BA2F5E"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102%</w:t>
            </w:r>
          </w:p>
        </w:tc>
      </w:tr>
      <w:tr w:rsidR="0008133E" w:rsidRPr="00BA2F5E" w14:paraId="75D32055" w14:textId="77777777" w:rsidTr="00AA2B1F">
        <w:trPr>
          <w:trHeight w:val="255"/>
          <w:jc w:val="center"/>
        </w:trPr>
        <w:tc>
          <w:tcPr>
            <w:tcW w:w="1640" w:type="dxa"/>
            <w:tcBorders>
              <w:top w:val="nil"/>
              <w:left w:val="single" w:sz="8" w:space="0" w:color="auto"/>
              <w:bottom w:val="nil"/>
              <w:right w:val="single" w:sz="8" w:space="0" w:color="auto"/>
            </w:tcBorders>
            <w:shd w:val="clear" w:color="auto" w:fill="auto"/>
            <w:noWrap/>
            <w:vAlign w:val="center"/>
            <w:hideMark/>
          </w:tcPr>
          <w:p w14:paraId="76FCB3D8" w14:textId="77777777" w:rsidR="0008133E" w:rsidRPr="00BA2F5E"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Class E</w:t>
            </w:r>
          </w:p>
        </w:tc>
        <w:tc>
          <w:tcPr>
            <w:tcW w:w="1144" w:type="dxa"/>
            <w:tcBorders>
              <w:top w:val="nil"/>
              <w:left w:val="nil"/>
              <w:bottom w:val="nil"/>
              <w:right w:val="nil"/>
            </w:tcBorders>
            <w:shd w:val="clear" w:color="auto" w:fill="auto"/>
            <w:noWrap/>
            <w:vAlign w:val="bottom"/>
            <w:hideMark/>
          </w:tcPr>
          <w:p w14:paraId="578C54E3" w14:textId="2A114E88" w:rsidR="0008133E" w:rsidRPr="00392467"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392467">
              <w:rPr>
                <w:rFonts w:ascii="Arial" w:hAnsi="Arial" w:cs="Arial"/>
                <w:sz w:val="18"/>
                <w:szCs w:val="18"/>
              </w:rPr>
              <w:t>-4.3%</w:t>
            </w:r>
          </w:p>
        </w:tc>
        <w:tc>
          <w:tcPr>
            <w:tcW w:w="1144" w:type="dxa"/>
            <w:tcBorders>
              <w:top w:val="nil"/>
              <w:left w:val="nil"/>
              <w:bottom w:val="nil"/>
              <w:right w:val="nil"/>
            </w:tcBorders>
            <w:shd w:val="clear" w:color="auto" w:fill="auto"/>
            <w:noWrap/>
            <w:vAlign w:val="bottom"/>
            <w:hideMark/>
          </w:tcPr>
          <w:p w14:paraId="3DA171BD" w14:textId="60514685" w:rsidR="0008133E" w:rsidRPr="00392467"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rPr>
            </w:pPr>
            <w:r w:rsidRPr="00392467">
              <w:rPr>
                <w:rFonts w:ascii="Arial" w:hAnsi="Arial" w:cs="Arial"/>
                <w:color w:val="000000"/>
                <w:sz w:val="18"/>
                <w:szCs w:val="18"/>
              </w:rPr>
              <w:t>-3.8%</w:t>
            </w:r>
          </w:p>
        </w:tc>
        <w:tc>
          <w:tcPr>
            <w:tcW w:w="1144" w:type="dxa"/>
            <w:tcBorders>
              <w:top w:val="nil"/>
              <w:left w:val="nil"/>
              <w:bottom w:val="nil"/>
              <w:right w:val="single" w:sz="8" w:space="0" w:color="auto"/>
            </w:tcBorders>
            <w:shd w:val="clear" w:color="auto" w:fill="auto"/>
            <w:noWrap/>
            <w:vAlign w:val="bottom"/>
            <w:hideMark/>
          </w:tcPr>
          <w:p w14:paraId="7595415D" w14:textId="31DE0387" w:rsidR="0008133E" w:rsidRPr="00392467"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392467">
              <w:rPr>
                <w:rFonts w:ascii="Arial" w:hAnsi="Arial" w:cs="Arial"/>
                <w:sz w:val="18"/>
                <w:szCs w:val="18"/>
              </w:rPr>
              <w:t>-3.2%</w:t>
            </w:r>
          </w:p>
        </w:tc>
        <w:tc>
          <w:tcPr>
            <w:tcW w:w="934" w:type="dxa"/>
            <w:tcBorders>
              <w:top w:val="nil"/>
              <w:left w:val="single" w:sz="8" w:space="0" w:color="auto"/>
              <w:bottom w:val="single" w:sz="8" w:space="0" w:color="auto"/>
              <w:right w:val="nil"/>
            </w:tcBorders>
            <w:shd w:val="clear" w:color="auto" w:fill="auto"/>
            <w:noWrap/>
            <w:vAlign w:val="bottom"/>
          </w:tcPr>
          <w:p w14:paraId="79F98797" w14:textId="5EC4A3E7" w:rsidR="0008133E" w:rsidRPr="00BA2F5E"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100%</w:t>
            </w:r>
          </w:p>
        </w:tc>
        <w:tc>
          <w:tcPr>
            <w:tcW w:w="934" w:type="dxa"/>
            <w:tcBorders>
              <w:top w:val="nil"/>
              <w:left w:val="nil"/>
              <w:bottom w:val="single" w:sz="8" w:space="0" w:color="auto"/>
              <w:right w:val="single" w:sz="8" w:space="0" w:color="auto"/>
            </w:tcBorders>
            <w:shd w:val="clear" w:color="auto" w:fill="auto"/>
            <w:noWrap/>
            <w:vAlign w:val="bottom"/>
          </w:tcPr>
          <w:p w14:paraId="74D3A0F7" w14:textId="51F7F48B" w:rsidR="0008133E" w:rsidRPr="00BA2F5E" w:rsidRDefault="0008133E" w:rsidP="000813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105%</w:t>
            </w:r>
          </w:p>
        </w:tc>
      </w:tr>
      <w:tr w:rsidR="0028364F" w:rsidRPr="00BA2F5E" w14:paraId="1B6377C4" w14:textId="77777777" w:rsidTr="00392467">
        <w:trPr>
          <w:trHeight w:val="255"/>
          <w:jc w:val="center"/>
        </w:trPr>
        <w:tc>
          <w:tcPr>
            <w:tcW w:w="1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8C5FC7" w14:textId="77777777" w:rsidR="0028364F" w:rsidRPr="00BA2F5E" w:rsidRDefault="0028364F"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b/>
                <w:bCs/>
                <w:color w:val="000000"/>
                <w:sz w:val="18"/>
                <w:szCs w:val="18"/>
                <w:lang w:eastAsia="zh-CN"/>
              </w:rPr>
            </w:pPr>
            <w:r w:rsidRPr="00BA2F5E">
              <w:rPr>
                <w:rFonts w:ascii="Arial" w:eastAsia="宋体" w:hAnsi="Arial" w:cs="Arial"/>
                <w:b/>
                <w:bCs/>
                <w:color w:val="000000"/>
                <w:sz w:val="18"/>
                <w:szCs w:val="18"/>
                <w:lang w:eastAsia="zh-CN"/>
              </w:rPr>
              <w:t>Overall</w:t>
            </w:r>
          </w:p>
        </w:tc>
        <w:tc>
          <w:tcPr>
            <w:tcW w:w="1144" w:type="dxa"/>
            <w:tcBorders>
              <w:top w:val="single" w:sz="8" w:space="0" w:color="auto"/>
              <w:left w:val="nil"/>
              <w:bottom w:val="single" w:sz="8" w:space="0" w:color="auto"/>
              <w:right w:val="nil"/>
            </w:tcBorders>
            <w:shd w:val="clear" w:color="auto" w:fill="auto"/>
            <w:noWrap/>
            <w:vAlign w:val="bottom"/>
            <w:hideMark/>
          </w:tcPr>
          <w:p w14:paraId="07433BB9" w14:textId="2EDCFFB8" w:rsidR="0028364F" w:rsidRPr="00392467" w:rsidRDefault="0028364F"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392467">
              <w:rPr>
                <w:rFonts w:ascii="Arial" w:hAnsi="Arial" w:cs="Arial"/>
                <w:color w:val="000000"/>
                <w:sz w:val="18"/>
                <w:szCs w:val="18"/>
              </w:rPr>
              <w:t>-2.3%</w:t>
            </w:r>
          </w:p>
        </w:tc>
        <w:tc>
          <w:tcPr>
            <w:tcW w:w="1144" w:type="dxa"/>
            <w:tcBorders>
              <w:top w:val="single" w:sz="8" w:space="0" w:color="auto"/>
              <w:left w:val="nil"/>
              <w:bottom w:val="single" w:sz="8" w:space="0" w:color="auto"/>
              <w:right w:val="nil"/>
            </w:tcBorders>
            <w:shd w:val="clear" w:color="auto" w:fill="auto"/>
            <w:noWrap/>
            <w:vAlign w:val="bottom"/>
            <w:hideMark/>
          </w:tcPr>
          <w:p w14:paraId="3956E74C" w14:textId="2E40B744" w:rsidR="0028364F" w:rsidRPr="00392467" w:rsidRDefault="0028364F"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sidRPr="00392467">
              <w:rPr>
                <w:rFonts w:ascii="Arial" w:hAnsi="Arial" w:cs="Arial"/>
                <w:color w:val="000000"/>
                <w:sz w:val="18"/>
                <w:szCs w:val="18"/>
              </w:rPr>
              <w:t>-0.8%</w:t>
            </w:r>
          </w:p>
        </w:tc>
        <w:tc>
          <w:tcPr>
            <w:tcW w:w="1144" w:type="dxa"/>
            <w:tcBorders>
              <w:top w:val="single" w:sz="8" w:space="0" w:color="auto"/>
              <w:left w:val="nil"/>
              <w:bottom w:val="single" w:sz="8" w:space="0" w:color="auto"/>
              <w:right w:val="single" w:sz="8" w:space="0" w:color="auto"/>
            </w:tcBorders>
            <w:shd w:val="clear" w:color="auto" w:fill="auto"/>
            <w:noWrap/>
            <w:vAlign w:val="bottom"/>
            <w:hideMark/>
          </w:tcPr>
          <w:p w14:paraId="55F42633" w14:textId="7A3B2CF7" w:rsidR="0028364F" w:rsidRPr="00392467" w:rsidRDefault="0028364F"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sidRPr="00392467">
              <w:rPr>
                <w:rFonts w:ascii="Arial" w:hAnsi="Arial" w:cs="Arial"/>
                <w:color w:val="000000"/>
                <w:sz w:val="18"/>
                <w:szCs w:val="18"/>
              </w:rPr>
              <w:t>-0.5%</w:t>
            </w:r>
          </w:p>
        </w:tc>
        <w:tc>
          <w:tcPr>
            <w:tcW w:w="934" w:type="dxa"/>
            <w:tcBorders>
              <w:top w:val="single" w:sz="8" w:space="0" w:color="auto"/>
              <w:left w:val="single" w:sz="8" w:space="0" w:color="auto"/>
              <w:bottom w:val="single" w:sz="8" w:space="0" w:color="auto"/>
              <w:right w:val="nil"/>
            </w:tcBorders>
            <w:shd w:val="clear" w:color="auto" w:fill="auto"/>
            <w:noWrap/>
            <w:vAlign w:val="center"/>
          </w:tcPr>
          <w:p w14:paraId="126A5955" w14:textId="6B69D731" w:rsidR="0028364F" w:rsidRPr="00BA2F5E" w:rsidRDefault="0008133E"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hint="eastAsia"/>
                <w:color w:val="000000"/>
                <w:sz w:val="18"/>
                <w:szCs w:val="18"/>
                <w:lang w:eastAsia="zh-CN"/>
              </w:rPr>
              <w:t>1</w:t>
            </w:r>
            <w:r>
              <w:rPr>
                <w:rFonts w:ascii="Arial" w:eastAsia="宋体" w:hAnsi="Arial" w:cs="Arial"/>
                <w:color w:val="000000"/>
                <w:sz w:val="18"/>
                <w:szCs w:val="18"/>
                <w:lang w:eastAsia="zh-CN"/>
              </w:rPr>
              <w:t>00%</w:t>
            </w:r>
          </w:p>
        </w:tc>
        <w:tc>
          <w:tcPr>
            <w:tcW w:w="934" w:type="dxa"/>
            <w:tcBorders>
              <w:top w:val="single" w:sz="8" w:space="0" w:color="auto"/>
              <w:left w:val="nil"/>
              <w:bottom w:val="single" w:sz="8" w:space="0" w:color="auto"/>
              <w:right w:val="single" w:sz="8" w:space="0" w:color="auto"/>
            </w:tcBorders>
            <w:shd w:val="clear" w:color="auto" w:fill="auto"/>
            <w:noWrap/>
            <w:vAlign w:val="center"/>
          </w:tcPr>
          <w:p w14:paraId="14F1CD73" w14:textId="36D57F25" w:rsidR="0028364F" w:rsidRPr="00BA2F5E" w:rsidRDefault="0008133E" w:rsidP="00C868E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hint="eastAsia"/>
                <w:color w:val="000000"/>
                <w:sz w:val="18"/>
                <w:szCs w:val="18"/>
                <w:lang w:eastAsia="zh-CN"/>
              </w:rPr>
              <w:t>1</w:t>
            </w:r>
            <w:r>
              <w:rPr>
                <w:rFonts w:ascii="Arial" w:eastAsia="宋体" w:hAnsi="Arial" w:cs="Arial"/>
                <w:color w:val="000000"/>
                <w:sz w:val="18"/>
                <w:szCs w:val="18"/>
                <w:lang w:eastAsia="zh-CN"/>
              </w:rPr>
              <w:t>02%</w:t>
            </w:r>
          </w:p>
        </w:tc>
      </w:tr>
    </w:tbl>
    <w:p w14:paraId="3752A22B" w14:textId="44B0CE05" w:rsidR="00BA2F5E" w:rsidRDefault="00BA2F5E" w:rsidP="00BA2F5E">
      <w:pPr>
        <w:rPr>
          <w:szCs w:val="22"/>
          <w:lang w:val="en-CA" w:eastAsia="zh-CN"/>
        </w:rPr>
      </w:pPr>
    </w:p>
    <w:p w14:paraId="31D080D7" w14:textId="3EE5E4D2" w:rsidR="00A25F3B" w:rsidRPr="00F57155" w:rsidRDefault="00A25F3B" w:rsidP="00A25F3B">
      <w:pPr>
        <w:pStyle w:val="ac"/>
        <w:jc w:val="center"/>
        <w:rPr>
          <w:lang w:val="en-CA" w:eastAsia="ja-JP"/>
        </w:rPr>
      </w:pPr>
      <w:bookmarkStart w:id="15" w:name="OLE_LINK1"/>
      <w:bookmarkStart w:id="16" w:name="OLE_LINK2"/>
      <w:r>
        <w:rPr>
          <w:rFonts w:hint="eastAsia"/>
          <w:lang w:eastAsia="ja-JP"/>
        </w:rPr>
        <w:lastRenderedPageBreak/>
        <w:t>Table</w:t>
      </w:r>
      <w:r>
        <w:rPr>
          <w:rFonts w:hint="eastAsia"/>
        </w:rPr>
        <w:t xml:space="preserve"> </w:t>
      </w:r>
      <w:r w:rsidR="00885BD3">
        <w:t>2</w:t>
      </w:r>
      <w:r>
        <w:rPr>
          <w:rFonts w:hint="eastAsia"/>
          <w:noProof/>
          <w:lang w:eastAsia="ja-JP"/>
        </w:rPr>
        <w:t>: Over</w:t>
      </w:r>
      <w:r w:rsidR="00AB050E">
        <w:rPr>
          <w:noProof/>
          <w:lang w:eastAsia="ja-JP"/>
        </w:rPr>
        <w:t xml:space="preserve"> rate control in</w:t>
      </w:r>
      <w:r>
        <w:rPr>
          <w:rFonts w:hint="eastAsia"/>
          <w:noProof/>
          <w:lang w:eastAsia="ja-JP"/>
        </w:rPr>
        <w:t xml:space="preserve"> </w:t>
      </w:r>
      <w:r>
        <w:rPr>
          <w:noProof/>
          <w:lang w:eastAsia="ja-JP"/>
        </w:rPr>
        <w:t>HM16.20 (</w:t>
      </w:r>
      <w:r w:rsidR="005D6D03">
        <w:rPr>
          <w:noProof/>
          <w:lang w:eastAsia="ja-JP"/>
        </w:rPr>
        <w:t>RA</w:t>
      </w:r>
      <w:r>
        <w:rPr>
          <w:noProof/>
          <w:lang w:eastAsia="ja-JP"/>
        </w:rPr>
        <w:t>)</w:t>
      </w:r>
    </w:p>
    <w:tbl>
      <w:tblPr>
        <w:tblW w:w="6940" w:type="dxa"/>
        <w:jc w:val="center"/>
        <w:tblLook w:val="04A0" w:firstRow="1" w:lastRow="0" w:firstColumn="1" w:lastColumn="0" w:noHBand="0" w:noVBand="1"/>
      </w:tblPr>
      <w:tblGrid>
        <w:gridCol w:w="1640"/>
        <w:gridCol w:w="1144"/>
        <w:gridCol w:w="1144"/>
        <w:gridCol w:w="1144"/>
        <w:gridCol w:w="934"/>
        <w:gridCol w:w="934"/>
      </w:tblGrid>
      <w:tr w:rsidR="00A25F3B" w:rsidRPr="00BA2F5E" w14:paraId="08B12FA2" w14:textId="77777777" w:rsidTr="00392467">
        <w:trPr>
          <w:trHeight w:val="255"/>
          <w:jc w:val="center"/>
        </w:trPr>
        <w:tc>
          <w:tcPr>
            <w:tcW w:w="1640" w:type="dxa"/>
            <w:tcBorders>
              <w:top w:val="nil"/>
              <w:left w:val="nil"/>
              <w:bottom w:val="nil"/>
              <w:right w:val="nil"/>
            </w:tcBorders>
            <w:shd w:val="clear" w:color="auto" w:fill="auto"/>
            <w:noWrap/>
            <w:vAlign w:val="center"/>
            <w:hideMark/>
          </w:tcPr>
          <w:p w14:paraId="26EB90BF" w14:textId="77777777" w:rsidR="00A25F3B" w:rsidRPr="00BA2F5E" w:rsidRDefault="00A25F3B" w:rsidP="00321F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宋体" w:eastAsia="宋体" w:hAnsi="宋体" w:cs="宋体"/>
                <w:sz w:val="20"/>
                <w:szCs w:val="24"/>
                <w:lang w:eastAsia="zh-CN"/>
              </w:rPr>
            </w:pPr>
          </w:p>
        </w:tc>
        <w:tc>
          <w:tcPr>
            <w:tcW w:w="5300" w:type="dxa"/>
            <w:gridSpan w:val="5"/>
            <w:tcBorders>
              <w:top w:val="single" w:sz="8" w:space="0" w:color="auto"/>
              <w:left w:val="single" w:sz="8" w:space="0" w:color="auto"/>
              <w:bottom w:val="nil"/>
              <w:right w:val="single" w:sz="8" w:space="0" w:color="000000"/>
            </w:tcBorders>
            <w:shd w:val="clear" w:color="auto" w:fill="auto"/>
            <w:noWrap/>
            <w:vAlign w:val="center"/>
            <w:hideMark/>
          </w:tcPr>
          <w:p w14:paraId="361CC4A8" w14:textId="54CD3A9B" w:rsidR="00A25F3B" w:rsidRPr="00BA2F5E" w:rsidRDefault="00A25F3B" w:rsidP="00321F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b/>
                <w:bCs/>
                <w:color w:val="000000"/>
                <w:sz w:val="18"/>
                <w:szCs w:val="18"/>
                <w:lang w:eastAsia="zh-CN"/>
              </w:rPr>
            </w:pPr>
            <w:r w:rsidRPr="00BA2F5E">
              <w:rPr>
                <w:rFonts w:ascii="Arial" w:eastAsia="宋体" w:hAnsi="Arial" w:cs="Arial"/>
                <w:b/>
                <w:bCs/>
                <w:color w:val="000000"/>
                <w:sz w:val="18"/>
                <w:szCs w:val="18"/>
                <w:lang w:eastAsia="zh-CN"/>
              </w:rPr>
              <w:t>Over HM16.</w:t>
            </w:r>
            <w:r w:rsidR="008D1D7E">
              <w:rPr>
                <w:rFonts w:ascii="Arial" w:eastAsia="宋体" w:hAnsi="Arial" w:cs="Arial"/>
                <w:b/>
                <w:bCs/>
                <w:color w:val="000000"/>
                <w:sz w:val="18"/>
                <w:szCs w:val="18"/>
                <w:lang w:eastAsia="zh-CN"/>
              </w:rPr>
              <w:t>20</w:t>
            </w:r>
          </w:p>
        </w:tc>
      </w:tr>
      <w:tr w:rsidR="00A25F3B" w:rsidRPr="00BA2F5E" w14:paraId="7067F887" w14:textId="77777777" w:rsidTr="00392467">
        <w:trPr>
          <w:trHeight w:val="255"/>
          <w:jc w:val="center"/>
        </w:trPr>
        <w:tc>
          <w:tcPr>
            <w:tcW w:w="1640" w:type="dxa"/>
            <w:tcBorders>
              <w:top w:val="nil"/>
              <w:left w:val="nil"/>
              <w:bottom w:val="nil"/>
              <w:right w:val="nil"/>
            </w:tcBorders>
            <w:shd w:val="clear" w:color="auto" w:fill="auto"/>
            <w:noWrap/>
            <w:vAlign w:val="center"/>
            <w:hideMark/>
          </w:tcPr>
          <w:p w14:paraId="107D2216" w14:textId="77777777" w:rsidR="00A25F3B" w:rsidRPr="00BA2F5E" w:rsidRDefault="00A25F3B" w:rsidP="00321F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b/>
                <w:bCs/>
                <w:color w:val="000000"/>
                <w:sz w:val="18"/>
                <w:szCs w:val="18"/>
                <w:lang w:eastAsia="zh-CN"/>
              </w:rPr>
            </w:pPr>
          </w:p>
        </w:tc>
        <w:tc>
          <w:tcPr>
            <w:tcW w:w="1144" w:type="dxa"/>
            <w:tcBorders>
              <w:top w:val="nil"/>
              <w:left w:val="single" w:sz="8" w:space="0" w:color="auto"/>
              <w:bottom w:val="single" w:sz="8" w:space="0" w:color="auto"/>
              <w:right w:val="nil"/>
            </w:tcBorders>
            <w:shd w:val="clear" w:color="auto" w:fill="auto"/>
            <w:noWrap/>
            <w:vAlign w:val="center"/>
            <w:hideMark/>
          </w:tcPr>
          <w:p w14:paraId="2B915D5E" w14:textId="77777777" w:rsidR="00A25F3B" w:rsidRPr="00BA2F5E" w:rsidRDefault="00A25F3B" w:rsidP="00321F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Y</w:t>
            </w:r>
          </w:p>
        </w:tc>
        <w:tc>
          <w:tcPr>
            <w:tcW w:w="1144" w:type="dxa"/>
            <w:tcBorders>
              <w:top w:val="nil"/>
              <w:left w:val="nil"/>
              <w:bottom w:val="single" w:sz="8" w:space="0" w:color="auto"/>
              <w:right w:val="nil"/>
            </w:tcBorders>
            <w:shd w:val="clear" w:color="auto" w:fill="auto"/>
            <w:noWrap/>
            <w:vAlign w:val="center"/>
            <w:hideMark/>
          </w:tcPr>
          <w:p w14:paraId="02B79B8B" w14:textId="77777777" w:rsidR="00A25F3B" w:rsidRPr="00BA2F5E" w:rsidRDefault="00A25F3B" w:rsidP="00321F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U</w:t>
            </w:r>
          </w:p>
        </w:tc>
        <w:tc>
          <w:tcPr>
            <w:tcW w:w="1144" w:type="dxa"/>
            <w:tcBorders>
              <w:top w:val="nil"/>
              <w:left w:val="nil"/>
              <w:bottom w:val="single" w:sz="8" w:space="0" w:color="auto"/>
              <w:right w:val="single" w:sz="4" w:space="0" w:color="auto"/>
            </w:tcBorders>
            <w:shd w:val="clear" w:color="auto" w:fill="auto"/>
            <w:noWrap/>
            <w:vAlign w:val="center"/>
            <w:hideMark/>
          </w:tcPr>
          <w:p w14:paraId="58D6E668" w14:textId="77777777" w:rsidR="00A25F3B" w:rsidRPr="00BA2F5E" w:rsidRDefault="00A25F3B" w:rsidP="00321F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V</w:t>
            </w:r>
          </w:p>
        </w:tc>
        <w:tc>
          <w:tcPr>
            <w:tcW w:w="934" w:type="dxa"/>
            <w:tcBorders>
              <w:top w:val="nil"/>
              <w:left w:val="nil"/>
              <w:bottom w:val="single" w:sz="8" w:space="0" w:color="auto"/>
              <w:right w:val="nil"/>
            </w:tcBorders>
            <w:shd w:val="clear" w:color="auto" w:fill="auto"/>
            <w:noWrap/>
            <w:vAlign w:val="center"/>
            <w:hideMark/>
          </w:tcPr>
          <w:p w14:paraId="4752057D" w14:textId="77777777" w:rsidR="00A25F3B" w:rsidRPr="00BA2F5E" w:rsidRDefault="00A25F3B" w:rsidP="00321F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EncT</w:t>
            </w:r>
          </w:p>
        </w:tc>
        <w:tc>
          <w:tcPr>
            <w:tcW w:w="934" w:type="dxa"/>
            <w:tcBorders>
              <w:top w:val="nil"/>
              <w:left w:val="nil"/>
              <w:bottom w:val="single" w:sz="8" w:space="0" w:color="auto"/>
              <w:right w:val="single" w:sz="8" w:space="0" w:color="auto"/>
            </w:tcBorders>
            <w:shd w:val="clear" w:color="auto" w:fill="auto"/>
            <w:noWrap/>
            <w:vAlign w:val="center"/>
            <w:hideMark/>
          </w:tcPr>
          <w:p w14:paraId="30A977DC" w14:textId="77777777" w:rsidR="00A25F3B" w:rsidRPr="00BA2F5E" w:rsidRDefault="00A25F3B" w:rsidP="00321F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DecT</w:t>
            </w:r>
          </w:p>
        </w:tc>
      </w:tr>
      <w:tr w:rsidR="00913FEB" w:rsidRPr="00BA2F5E" w14:paraId="28B2B3B7" w14:textId="77777777" w:rsidTr="006C542B">
        <w:trPr>
          <w:trHeight w:val="255"/>
          <w:jc w:val="center"/>
        </w:trPr>
        <w:tc>
          <w:tcPr>
            <w:tcW w:w="1640" w:type="dxa"/>
            <w:tcBorders>
              <w:top w:val="single" w:sz="8" w:space="0" w:color="auto"/>
              <w:left w:val="single" w:sz="8" w:space="0" w:color="auto"/>
              <w:bottom w:val="nil"/>
              <w:right w:val="single" w:sz="8" w:space="0" w:color="auto"/>
            </w:tcBorders>
            <w:shd w:val="clear" w:color="auto" w:fill="auto"/>
            <w:noWrap/>
            <w:vAlign w:val="center"/>
            <w:hideMark/>
          </w:tcPr>
          <w:p w14:paraId="5FB6496E" w14:textId="77777777"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color w:val="000000"/>
                <w:sz w:val="18"/>
                <w:szCs w:val="18"/>
                <w:lang w:eastAsia="zh-CN"/>
              </w:rPr>
              <w:t>Class A</w:t>
            </w:r>
          </w:p>
        </w:tc>
        <w:tc>
          <w:tcPr>
            <w:tcW w:w="1144" w:type="dxa"/>
            <w:tcBorders>
              <w:top w:val="nil"/>
              <w:left w:val="nil"/>
              <w:bottom w:val="nil"/>
              <w:right w:val="nil"/>
            </w:tcBorders>
            <w:shd w:val="clear" w:color="auto" w:fill="auto"/>
            <w:noWrap/>
            <w:vAlign w:val="bottom"/>
            <w:hideMark/>
          </w:tcPr>
          <w:p w14:paraId="6F2BDA7F" w14:textId="404B7C34"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sz w:val="18"/>
                <w:szCs w:val="18"/>
              </w:rPr>
              <w:t>-6.7%</w:t>
            </w:r>
          </w:p>
        </w:tc>
        <w:tc>
          <w:tcPr>
            <w:tcW w:w="1144" w:type="dxa"/>
            <w:tcBorders>
              <w:top w:val="nil"/>
              <w:left w:val="nil"/>
              <w:bottom w:val="nil"/>
              <w:right w:val="nil"/>
            </w:tcBorders>
            <w:shd w:val="clear" w:color="auto" w:fill="auto"/>
            <w:noWrap/>
            <w:vAlign w:val="bottom"/>
            <w:hideMark/>
          </w:tcPr>
          <w:p w14:paraId="006A3CAB" w14:textId="3CBC7D00"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0.1%</w:t>
            </w:r>
          </w:p>
        </w:tc>
        <w:tc>
          <w:tcPr>
            <w:tcW w:w="1144" w:type="dxa"/>
            <w:tcBorders>
              <w:top w:val="nil"/>
              <w:left w:val="nil"/>
              <w:bottom w:val="nil"/>
              <w:right w:val="single" w:sz="8" w:space="0" w:color="auto"/>
            </w:tcBorders>
            <w:shd w:val="clear" w:color="auto" w:fill="auto"/>
            <w:noWrap/>
            <w:vAlign w:val="bottom"/>
            <w:hideMark/>
          </w:tcPr>
          <w:p w14:paraId="06A6096C" w14:textId="735D77E0"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0.8%</w:t>
            </w:r>
          </w:p>
        </w:tc>
        <w:tc>
          <w:tcPr>
            <w:tcW w:w="934" w:type="dxa"/>
            <w:tcBorders>
              <w:top w:val="single" w:sz="8" w:space="0" w:color="auto"/>
              <w:left w:val="single" w:sz="8" w:space="0" w:color="auto"/>
              <w:bottom w:val="nil"/>
              <w:right w:val="nil"/>
            </w:tcBorders>
            <w:shd w:val="clear" w:color="auto" w:fill="auto"/>
            <w:noWrap/>
            <w:vAlign w:val="bottom"/>
            <w:hideMark/>
          </w:tcPr>
          <w:p w14:paraId="2AC4288A" w14:textId="4FA144C8"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98%</w:t>
            </w:r>
          </w:p>
        </w:tc>
        <w:tc>
          <w:tcPr>
            <w:tcW w:w="934" w:type="dxa"/>
            <w:tcBorders>
              <w:top w:val="single" w:sz="8" w:space="0" w:color="auto"/>
              <w:left w:val="nil"/>
              <w:bottom w:val="nil"/>
              <w:right w:val="single" w:sz="8" w:space="0" w:color="auto"/>
            </w:tcBorders>
            <w:shd w:val="clear" w:color="auto" w:fill="auto"/>
            <w:noWrap/>
            <w:vAlign w:val="bottom"/>
            <w:hideMark/>
          </w:tcPr>
          <w:p w14:paraId="4253ECDD" w14:textId="0DD63897"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98%</w:t>
            </w:r>
          </w:p>
        </w:tc>
      </w:tr>
      <w:tr w:rsidR="00913FEB" w:rsidRPr="00BA2F5E" w14:paraId="6BD3FC9E" w14:textId="77777777" w:rsidTr="006C542B">
        <w:trPr>
          <w:trHeight w:val="255"/>
          <w:jc w:val="center"/>
        </w:trPr>
        <w:tc>
          <w:tcPr>
            <w:tcW w:w="1640" w:type="dxa"/>
            <w:tcBorders>
              <w:top w:val="nil"/>
              <w:left w:val="single" w:sz="8" w:space="0" w:color="auto"/>
              <w:bottom w:val="nil"/>
              <w:right w:val="single" w:sz="8" w:space="0" w:color="auto"/>
            </w:tcBorders>
            <w:shd w:val="clear" w:color="auto" w:fill="auto"/>
            <w:noWrap/>
            <w:vAlign w:val="center"/>
            <w:hideMark/>
          </w:tcPr>
          <w:p w14:paraId="6AA531F8" w14:textId="77777777"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color w:val="000000"/>
                <w:sz w:val="18"/>
                <w:szCs w:val="18"/>
                <w:lang w:eastAsia="zh-CN"/>
              </w:rPr>
              <w:t>Class B</w:t>
            </w:r>
          </w:p>
        </w:tc>
        <w:tc>
          <w:tcPr>
            <w:tcW w:w="1144" w:type="dxa"/>
            <w:tcBorders>
              <w:top w:val="nil"/>
              <w:left w:val="nil"/>
              <w:bottom w:val="nil"/>
              <w:right w:val="nil"/>
            </w:tcBorders>
            <w:shd w:val="clear" w:color="auto" w:fill="auto"/>
            <w:noWrap/>
            <w:vAlign w:val="bottom"/>
            <w:hideMark/>
          </w:tcPr>
          <w:p w14:paraId="5E7AE3AA" w14:textId="436C5487"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sz w:val="18"/>
                <w:szCs w:val="18"/>
              </w:rPr>
              <w:t>-9.7%</w:t>
            </w:r>
          </w:p>
        </w:tc>
        <w:tc>
          <w:tcPr>
            <w:tcW w:w="1144" w:type="dxa"/>
            <w:tcBorders>
              <w:top w:val="nil"/>
              <w:left w:val="nil"/>
              <w:bottom w:val="nil"/>
              <w:right w:val="nil"/>
            </w:tcBorders>
            <w:shd w:val="clear" w:color="auto" w:fill="auto"/>
            <w:noWrap/>
            <w:vAlign w:val="bottom"/>
            <w:hideMark/>
          </w:tcPr>
          <w:p w14:paraId="2B7CD22B" w14:textId="775C2F54"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sz w:val="18"/>
                <w:szCs w:val="18"/>
              </w:rPr>
              <w:t>-10.7%</w:t>
            </w:r>
          </w:p>
        </w:tc>
        <w:tc>
          <w:tcPr>
            <w:tcW w:w="1144" w:type="dxa"/>
            <w:tcBorders>
              <w:top w:val="nil"/>
              <w:left w:val="nil"/>
              <w:bottom w:val="nil"/>
              <w:right w:val="single" w:sz="8" w:space="0" w:color="auto"/>
            </w:tcBorders>
            <w:shd w:val="clear" w:color="auto" w:fill="auto"/>
            <w:noWrap/>
            <w:vAlign w:val="bottom"/>
            <w:hideMark/>
          </w:tcPr>
          <w:p w14:paraId="6E977430" w14:textId="14FCFE7D"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sz w:val="18"/>
                <w:szCs w:val="18"/>
              </w:rPr>
              <w:t>-9.1%</w:t>
            </w:r>
          </w:p>
        </w:tc>
        <w:tc>
          <w:tcPr>
            <w:tcW w:w="934" w:type="dxa"/>
            <w:tcBorders>
              <w:top w:val="nil"/>
              <w:left w:val="single" w:sz="8" w:space="0" w:color="auto"/>
              <w:bottom w:val="nil"/>
              <w:right w:val="nil"/>
            </w:tcBorders>
            <w:shd w:val="clear" w:color="auto" w:fill="auto"/>
            <w:noWrap/>
            <w:vAlign w:val="bottom"/>
            <w:hideMark/>
          </w:tcPr>
          <w:p w14:paraId="43515AF6" w14:textId="2E898DEC"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98%</w:t>
            </w:r>
          </w:p>
        </w:tc>
        <w:tc>
          <w:tcPr>
            <w:tcW w:w="934" w:type="dxa"/>
            <w:tcBorders>
              <w:top w:val="nil"/>
              <w:left w:val="nil"/>
              <w:bottom w:val="nil"/>
              <w:right w:val="single" w:sz="8" w:space="0" w:color="auto"/>
            </w:tcBorders>
            <w:shd w:val="clear" w:color="auto" w:fill="auto"/>
            <w:noWrap/>
            <w:vAlign w:val="bottom"/>
            <w:hideMark/>
          </w:tcPr>
          <w:p w14:paraId="231B5D38" w14:textId="096FF3EC"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100%</w:t>
            </w:r>
          </w:p>
        </w:tc>
      </w:tr>
      <w:tr w:rsidR="00913FEB" w:rsidRPr="00BA2F5E" w14:paraId="2FD04A03" w14:textId="77777777" w:rsidTr="006C542B">
        <w:trPr>
          <w:trHeight w:val="255"/>
          <w:jc w:val="center"/>
        </w:trPr>
        <w:tc>
          <w:tcPr>
            <w:tcW w:w="1640" w:type="dxa"/>
            <w:tcBorders>
              <w:top w:val="nil"/>
              <w:left w:val="single" w:sz="8" w:space="0" w:color="auto"/>
              <w:bottom w:val="nil"/>
              <w:right w:val="single" w:sz="8" w:space="0" w:color="auto"/>
            </w:tcBorders>
            <w:shd w:val="clear" w:color="auto" w:fill="auto"/>
            <w:noWrap/>
            <w:vAlign w:val="center"/>
            <w:hideMark/>
          </w:tcPr>
          <w:p w14:paraId="3E8F19FB" w14:textId="77777777"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color w:val="000000"/>
                <w:sz w:val="18"/>
                <w:szCs w:val="18"/>
                <w:lang w:eastAsia="zh-CN"/>
              </w:rPr>
              <w:t>Class C</w:t>
            </w:r>
          </w:p>
        </w:tc>
        <w:tc>
          <w:tcPr>
            <w:tcW w:w="1144" w:type="dxa"/>
            <w:tcBorders>
              <w:top w:val="nil"/>
              <w:left w:val="nil"/>
              <w:bottom w:val="nil"/>
              <w:right w:val="nil"/>
            </w:tcBorders>
            <w:shd w:val="clear" w:color="auto" w:fill="auto"/>
            <w:noWrap/>
            <w:vAlign w:val="bottom"/>
            <w:hideMark/>
          </w:tcPr>
          <w:p w14:paraId="12E49145" w14:textId="67CEAF54" w:rsidR="00913FEB" w:rsidRPr="001A3DDA"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1A3DDA">
              <w:rPr>
                <w:rFonts w:ascii="Arial" w:hAnsi="Arial" w:cs="Arial"/>
                <w:sz w:val="18"/>
                <w:szCs w:val="18"/>
              </w:rPr>
              <w:t>-6.1%</w:t>
            </w:r>
          </w:p>
        </w:tc>
        <w:tc>
          <w:tcPr>
            <w:tcW w:w="1144" w:type="dxa"/>
            <w:tcBorders>
              <w:top w:val="nil"/>
              <w:left w:val="nil"/>
              <w:bottom w:val="nil"/>
              <w:right w:val="nil"/>
            </w:tcBorders>
            <w:shd w:val="clear" w:color="auto" w:fill="auto"/>
            <w:noWrap/>
            <w:vAlign w:val="bottom"/>
            <w:hideMark/>
          </w:tcPr>
          <w:p w14:paraId="65A5CACC" w14:textId="65EDCF26" w:rsidR="00913FEB" w:rsidRPr="001A3DDA"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sidRPr="001A3DDA">
              <w:rPr>
                <w:rFonts w:ascii="Arial" w:hAnsi="Arial" w:cs="Arial"/>
                <w:sz w:val="18"/>
                <w:szCs w:val="18"/>
              </w:rPr>
              <w:t>-7.2%</w:t>
            </w:r>
          </w:p>
        </w:tc>
        <w:tc>
          <w:tcPr>
            <w:tcW w:w="1144" w:type="dxa"/>
            <w:tcBorders>
              <w:top w:val="nil"/>
              <w:left w:val="nil"/>
              <w:bottom w:val="nil"/>
              <w:right w:val="single" w:sz="8" w:space="0" w:color="auto"/>
            </w:tcBorders>
            <w:shd w:val="clear" w:color="auto" w:fill="auto"/>
            <w:noWrap/>
            <w:vAlign w:val="bottom"/>
            <w:hideMark/>
          </w:tcPr>
          <w:p w14:paraId="2461DFEF" w14:textId="3D7E810F" w:rsidR="00913FEB" w:rsidRPr="001A3DDA"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1A3DDA">
              <w:rPr>
                <w:rFonts w:ascii="Arial" w:hAnsi="Arial" w:cs="Arial"/>
                <w:sz w:val="18"/>
                <w:szCs w:val="18"/>
              </w:rPr>
              <w:t>-7.8%</w:t>
            </w:r>
          </w:p>
        </w:tc>
        <w:tc>
          <w:tcPr>
            <w:tcW w:w="934" w:type="dxa"/>
            <w:tcBorders>
              <w:top w:val="nil"/>
              <w:left w:val="single" w:sz="8" w:space="0" w:color="auto"/>
              <w:bottom w:val="nil"/>
              <w:right w:val="nil"/>
            </w:tcBorders>
            <w:shd w:val="clear" w:color="auto" w:fill="auto"/>
            <w:noWrap/>
            <w:vAlign w:val="bottom"/>
          </w:tcPr>
          <w:p w14:paraId="59D895E9" w14:textId="5F846A4C"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99%</w:t>
            </w:r>
          </w:p>
        </w:tc>
        <w:tc>
          <w:tcPr>
            <w:tcW w:w="934" w:type="dxa"/>
            <w:tcBorders>
              <w:top w:val="nil"/>
              <w:left w:val="nil"/>
              <w:bottom w:val="nil"/>
              <w:right w:val="single" w:sz="8" w:space="0" w:color="auto"/>
            </w:tcBorders>
            <w:shd w:val="clear" w:color="auto" w:fill="auto"/>
            <w:noWrap/>
            <w:vAlign w:val="bottom"/>
          </w:tcPr>
          <w:p w14:paraId="64FBED6D" w14:textId="1C3D3773"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101%</w:t>
            </w:r>
          </w:p>
        </w:tc>
      </w:tr>
      <w:tr w:rsidR="00913FEB" w:rsidRPr="00BA2F5E" w14:paraId="5FF62E2E" w14:textId="77777777" w:rsidTr="006C542B">
        <w:trPr>
          <w:trHeight w:val="255"/>
          <w:jc w:val="center"/>
        </w:trPr>
        <w:tc>
          <w:tcPr>
            <w:tcW w:w="1640" w:type="dxa"/>
            <w:tcBorders>
              <w:top w:val="nil"/>
              <w:left w:val="single" w:sz="8" w:space="0" w:color="auto"/>
              <w:bottom w:val="nil"/>
              <w:right w:val="single" w:sz="8" w:space="0" w:color="auto"/>
            </w:tcBorders>
            <w:shd w:val="clear" w:color="auto" w:fill="auto"/>
            <w:noWrap/>
            <w:vAlign w:val="center"/>
            <w:hideMark/>
          </w:tcPr>
          <w:p w14:paraId="64B41FA4" w14:textId="77777777"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color w:val="000000"/>
                <w:sz w:val="18"/>
                <w:szCs w:val="18"/>
                <w:lang w:eastAsia="zh-CN"/>
              </w:rPr>
              <w:t>Class D</w:t>
            </w:r>
          </w:p>
        </w:tc>
        <w:tc>
          <w:tcPr>
            <w:tcW w:w="1144" w:type="dxa"/>
            <w:tcBorders>
              <w:top w:val="nil"/>
              <w:left w:val="single" w:sz="8" w:space="0" w:color="auto"/>
              <w:bottom w:val="nil"/>
              <w:right w:val="nil"/>
            </w:tcBorders>
            <w:shd w:val="clear" w:color="auto" w:fill="auto"/>
            <w:noWrap/>
            <w:vAlign w:val="bottom"/>
            <w:hideMark/>
          </w:tcPr>
          <w:p w14:paraId="6D2ECC83" w14:textId="1B3EB685" w:rsidR="00913FEB" w:rsidRPr="001A3DDA"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sidRPr="001A3DDA">
              <w:rPr>
                <w:rFonts w:ascii="Arial" w:hAnsi="Arial" w:cs="Arial"/>
                <w:sz w:val="18"/>
                <w:szCs w:val="18"/>
              </w:rPr>
              <w:t>-8.4%</w:t>
            </w:r>
          </w:p>
        </w:tc>
        <w:tc>
          <w:tcPr>
            <w:tcW w:w="1144" w:type="dxa"/>
            <w:tcBorders>
              <w:top w:val="nil"/>
              <w:left w:val="nil"/>
              <w:bottom w:val="nil"/>
              <w:right w:val="nil"/>
            </w:tcBorders>
            <w:shd w:val="clear" w:color="auto" w:fill="auto"/>
            <w:noWrap/>
            <w:vAlign w:val="bottom"/>
            <w:hideMark/>
          </w:tcPr>
          <w:p w14:paraId="3768BA0C" w14:textId="4C5DB430" w:rsidR="00913FEB" w:rsidRPr="001A3DDA"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sidRPr="001A3DDA">
              <w:rPr>
                <w:rFonts w:ascii="Arial" w:hAnsi="Arial" w:cs="Arial"/>
                <w:sz w:val="18"/>
                <w:szCs w:val="18"/>
              </w:rPr>
              <w:t>-8.0%</w:t>
            </w:r>
          </w:p>
        </w:tc>
        <w:tc>
          <w:tcPr>
            <w:tcW w:w="1144" w:type="dxa"/>
            <w:tcBorders>
              <w:top w:val="nil"/>
              <w:left w:val="nil"/>
              <w:bottom w:val="nil"/>
              <w:right w:val="single" w:sz="8" w:space="0" w:color="auto"/>
            </w:tcBorders>
            <w:shd w:val="clear" w:color="auto" w:fill="auto"/>
            <w:noWrap/>
            <w:vAlign w:val="bottom"/>
            <w:hideMark/>
          </w:tcPr>
          <w:p w14:paraId="47B62CF6" w14:textId="5BE7B7E9" w:rsidR="00913FEB" w:rsidRPr="001A3DDA"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sidRPr="001A3DDA">
              <w:rPr>
                <w:rFonts w:ascii="Arial" w:hAnsi="Arial" w:cs="Arial"/>
                <w:sz w:val="18"/>
                <w:szCs w:val="18"/>
              </w:rPr>
              <w:t>-8.7%</w:t>
            </w:r>
          </w:p>
        </w:tc>
        <w:tc>
          <w:tcPr>
            <w:tcW w:w="934" w:type="dxa"/>
            <w:tcBorders>
              <w:top w:val="nil"/>
              <w:left w:val="single" w:sz="8" w:space="0" w:color="auto"/>
              <w:bottom w:val="nil"/>
              <w:right w:val="nil"/>
            </w:tcBorders>
            <w:shd w:val="clear" w:color="auto" w:fill="auto"/>
            <w:noWrap/>
            <w:vAlign w:val="bottom"/>
          </w:tcPr>
          <w:p w14:paraId="32E7A199" w14:textId="2C63EEE8"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96%</w:t>
            </w:r>
          </w:p>
        </w:tc>
        <w:tc>
          <w:tcPr>
            <w:tcW w:w="934" w:type="dxa"/>
            <w:tcBorders>
              <w:top w:val="nil"/>
              <w:left w:val="nil"/>
              <w:bottom w:val="nil"/>
              <w:right w:val="single" w:sz="8" w:space="0" w:color="auto"/>
            </w:tcBorders>
            <w:shd w:val="clear" w:color="auto" w:fill="auto"/>
            <w:noWrap/>
            <w:vAlign w:val="bottom"/>
          </w:tcPr>
          <w:p w14:paraId="7B2F4850" w14:textId="3FA9C6A2"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97%</w:t>
            </w:r>
          </w:p>
        </w:tc>
      </w:tr>
      <w:tr w:rsidR="005D6D03" w:rsidRPr="00BA2F5E" w14:paraId="03984865" w14:textId="77777777" w:rsidTr="00054CEC">
        <w:trPr>
          <w:trHeight w:val="255"/>
          <w:jc w:val="center"/>
        </w:trPr>
        <w:tc>
          <w:tcPr>
            <w:tcW w:w="1640" w:type="dxa"/>
            <w:tcBorders>
              <w:top w:val="nil"/>
              <w:left w:val="single" w:sz="8" w:space="0" w:color="auto"/>
              <w:bottom w:val="nil"/>
              <w:right w:val="single" w:sz="8" w:space="0" w:color="auto"/>
            </w:tcBorders>
            <w:shd w:val="clear" w:color="auto" w:fill="auto"/>
            <w:noWrap/>
            <w:vAlign w:val="center"/>
            <w:hideMark/>
          </w:tcPr>
          <w:p w14:paraId="02568424" w14:textId="77777777" w:rsidR="005D6D03" w:rsidRPr="00BA2F5E" w:rsidRDefault="005D6D03" w:rsidP="005D6D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Class E</w:t>
            </w:r>
          </w:p>
        </w:tc>
        <w:tc>
          <w:tcPr>
            <w:tcW w:w="1144" w:type="dxa"/>
            <w:tcBorders>
              <w:top w:val="nil"/>
              <w:left w:val="nil"/>
              <w:bottom w:val="nil"/>
              <w:right w:val="nil"/>
            </w:tcBorders>
            <w:shd w:val="clear" w:color="auto" w:fill="auto"/>
            <w:noWrap/>
            <w:vAlign w:val="bottom"/>
          </w:tcPr>
          <w:p w14:paraId="4C17FBFF" w14:textId="64AE82A7" w:rsidR="005D6D03" w:rsidRPr="001A3DDA" w:rsidRDefault="005D6D03" w:rsidP="005D6D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c>
          <w:tcPr>
            <w:tcW w:w="1144" w:type="dxa"/>
            <w:tcBorders>
              <w:top w:val="nil"/>
              <w:left w:val="nil"/>
              <w:bottom w:val="nil"/>
              <w:right w:val="nil"/>
            </w:tcBorders>
            <w:shd w:val="clear" w:color="auto" w:fill="auto"/>
            <w:noWrap/>
            <w:vAlign w:val="bottom"/>
          </w:tcPr>
          <w:p w14:paraId="4F2B31D7" w14:textId="334477A3" w:rsidR="005D6D03" w:rsidRPr="001A3DDA" w:rsidRDefault="005D6D03" w:rsidP="005D6D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c>
          <w:tcPr>
            <w:tcW w:w="1144" w:type="dxa"/>
            <w:tcBorders>
              <w:top w:val="nil"/>
              <w:left w:val="nil"/>
              <w:bottom w:val="nil"/>
              <w:right w:val="single" w:sz="8" w:space="0" w:color="auto"/>
            </w:tcBorders>
            <w:shd w:val="clear" w:color="auto" w:fill="auto"/>
            <w:noWrap/>
            <w:vAlign w:val="bottom"/>
          </w:tcPr>
          <w:p w14:paraId="4723EB88" w14:textId="16EA3D75" w:rsidR="005D6D03" w:rsidRPr="001A3DDA" w:rsidRDefault="005D6D03" w:rsidP="005D6D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c>
          <w:tcPr>
            <w:tcW w:w="934" w:type="dxa"/>
            <w:tcBorders>
              <w:top w:val="nil"/>
              <w:left w:val="single" w:sz="8" w:space="0" w:color="auto"/>
              <w:bottom w:val="single" w:sz="8" w:space="0" w:color="auto"/>
              <w:right w:val="nil"/>
            </w:tcBorders>
            <w:shd w:val="clear" w:color="auto" w:fill="auto"/>
            <w:noWrap/>
            <w:vAlign w:val="center"/>
          </w:tcPr>
          <w:p w14:paraId="480FA5DC" w14:textId="77777777" w:rsidR="005D6D03" w:rsidRPr="00BA2F5E" w:rsidRDefault="005D6D03" w:rsidP="005D6D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c>
          <w:tcPr>
            <w:tcW w:w="934" w:type="dxa"/>
            <w:tcBorders>
              <w:top w:val="nil"/>
              <w:left w:val="nil"/>
              <w:bottom w:val="single" w:sz="8" w:space="0" w:color="auto"/>
              <w:right w:val="single" w:sz="8" w:space="0" w:color="auto"/>
            </w:tcBorders>
            <w:shd w:val="clear" w:color="auto" w:fill="auto"/>
            <w:noWrap/>
            <w:vAlign w:val="center"/>
          </w:tcPr>
          <w:p w14:paraId="1B5AC084" w14:textId="77777777" w:rsidR="005D6D03" w:rsidRPr="00BA2F5E" w:rsidRDefault="005D6D03" w:rsidP="005D6D0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r>
      <w:tr w:rsidR="00913FEB" w:rsidRPr="00BA2F5E" w14:paraId="2E5BDB21" w14:textId="77777777" w:rsidTr="00611834">
        <w:trPr>
          <w:trHeight w:val="255"/>
          <w:jc w:val="center"/>
        </w:trPr>
        <w:tc>
          <w:tcPr>
            <w:tcW w:w="1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1E0643" w14:textId="77777777"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b/>
                <w:bCs/>
                <w:color w:val="000000"/>
                <w:sz w:val="18"/>
                <w:szCs w:val="18"/>
                <w:lang w:eastAsia="zh-CN"/>
              </w:rPr>
            </w:pPr>
            <w:r w:rsidRPr="00BA2F5E">
              <w:rPr>
                <w:rFonts w:ascii="Arial" w:eastAsia="宋体" w:hAnsi="Arial" w:cs="Arial"/>
                <w:b/>
                <w:bCs/>
                <w:color w:val="000000"/>
                <w:sz w:val="18"/>
                <w:szCs w:val="18"/>
                <w:lang w:eastAsia="zh-CN"/>
              </w:rPr>
              <w:t>Overall</w:t>
            </w:r>
          </w:p>
        </w:tc>
        <w:tc>
          <w:tcPr>
            <w:tcW w:w="1144" w:type="dxa"/>
            <w:tcBorders>
              <w:top w:val="single" w:sz="8" w:space="0" w:color="auto"/>
              <w:left w:val="nil"/>
              <w:bottom w:val="single" w:sz="8" w:space="0" w:color="auto"/>
              <w:right w:val="nil"/>
            </w:tcBorders>
            <w:shd w:val="clear" w:color="auto" w:fill="auto"/>
            <w:noWrap/>
            <w:vAlign w:val="bottom"/>
            <w:hideMark/>
          </w:tcPr>
          <w:p w14:paraId="0EE2FB54" w14:textId="6A7A8C1E" w:rsidR="00913FEB" w:rsidRPr="001A3DDA"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1A3DDA">
              <w:rPr>
                <w:rFonts w:ascii="Arial" w:hAnsi="Arial" w:cs="Arial"/>
                <w:sz w:val="18"/>
                <w:szCs w:val="18"/>
              </w:rPr>
              <w:t>-7.8%</w:t>
            </w:r>
          </w:p>
        </w:tc>
        <w:tc>
          <w:tcPr>
            <w:tcW w:w="1144" w:type="dxa"/>
            <w:tcBorders>
              <w:top w:val="single" w:sz="8" w:space="0" w:color="auto"/>
              <w:left w:val="nil"/>
              <w:bottom w:val="single" w:sz="8" w:space="0" w:color="auto"/>
              <w:right w:val="nil"/>
            </w:tcBorders>
            <w:shd w:val="clear" w:color="auto" w:fill="auto"/>
            <w:noWrap/>
            <w:vAlign w:val="bottom"/>
            <w:hideMark/>
          </w:tcPr>
          <w:p w14:paraId="34D087D4" w14:textId="0C2DFBEC" w:rsidR="00913FEB" w:rsidRPr="001A3DDA"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sidRPr="001A3DDA">
              <w:rPr>
                <w:rFonts w:ascii="Arial" w:hAnsi="Arial" w:cs="Arial"/>
                <w:sz w:val="18"/>
                <w:szCs w:val="18"/>
              </w:rPr>
              <w:t>-6.7%</w:t>
            </w:r>
          </w:p>
        </w:tc>
        <w:tc>
          <w:tcPr>
            <w:tcW w:w="1144" w:type="dxa"/>
            <w:tcBorders>
              <w:top w:val="single" w:sz="8" w:space="0" w:color="auto"/>
              <w:left w:val="nil"/>
              <w:bottom w:val="single" w:sz="8" w:space="0" w:color="auto"/>
              <w:right w:val="single" w:sz="8" w:space="0" w:color="auto"/>
            </w:tcBorders>
            <w:shd w:val="clear" w:color="auto" w:fill="auto"/>
            <w:noWrap/>
            <w:vAlign w:val="bottom"/>
            <w:hideMark/>
          </w:tcPr>
          <w:p w14:paraId="3EF7A057" w14:textId="63A2BE7F" w:rsidR="00913FEB" w:rsidRPr="001A3DDA"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sidRPr="001A3DDA">
              <w:rPr>
                <w:rFonts w:ascii="Arial" w:hAnsi="Arial" w:cs="Arial"/>
                <w:sz w:val="18"/>
                <w:szCs w:val="18"/>
              </w:rPr>
              <w:t>-6.4%</w:t>
            </w:r>
          </w:p>
        </w:tc>
        <w:tc>
          <w:tcPr>
            <w:tcW w:w="934" w:type="dxa"/>
            <w:tcBorders>
              <w:top w:val="single" w:sz="8" w:space="0" w:color="auto"/>
              <w:left w:val="single" w:sz="8" w:space="0" w:color="auto"/>
              <w:bottom w:val="single" w:sz="8" w:space="0" w:color="auto"/>
              <w:right w:val="nil"/>
            </w:tcBorders>
            <w:shd w:val="clear" w:color="auto" w:fill="auto"/>
            <w:noWrap/>
            <w:vAlign w:val="bottom"/>
          </w:tcPr>
          <w:p w14:paraId="3CCEF8A8" w14:textId="4A764F94"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98%</w:t>
            </w:r>
          </w:p>
        </w:tc>
        <w:tc>
          <w:tcPr>
            <w:tcW w:w="934" w:type="dxa"/>
            <w:tcBorders>
              <w:top w:val="single" w:sz="8" w:space="0" w:color="auto"/>
              <w:left w:val="nil"/>
              <w:bottom w:val="single" w:sz="8" w:space="0" w:color="auto"/>
              <w:right w:val="single" w:sz="8" w:space="0" w:color="auto"/>
            </w:tcBorders>
            <w:shd w:val="clear" w:color="auto" w:fill="auto"/>
            <w:noWrap/>
            <w:vAlign w:val="bottom"/>
          </w:tcPr>
          <w:p w14:paraId="6B2610B5" w14:textId="1B0CEBEC" w:rsidR="00913FEB" w:rsidRPr="00BA2F5E" w:rsidRDefault="00913FEB" w:rsidP="00913F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99%</w:t>
            </w:r>
          </w:p>
        </w:tc>
      </w:tr>
    </w:tbl>
    <w:p w14:paraId="2B7FE547" w14:textId="77777777" w:rsidR="00B336AD" w:rsidRDefault="00B336AD" w:rsidP="003C36C1">
      <w:pPr>
        <w:pStyle w:val="ac"/>
        <w:jc w:val="center"/>
        <w:rPr>
          <w:lang w:eastAsia="ja-JP"/>
        </w:rPr>
      </w:pPr>
      <w:bookmarkStart w:id="17" w:name="OLE_LINK3"/>
      <w:bookmarkStart w:id="18" w:name="OLE_LINK4"/>
    </w:p>
    <w:p w14:paraId="0579A62E" w14:textId="39E1EE4D" w:rsidR="003C36C1" w:rsidRPr="00F57155" w:rsidRDefault="003C36C1" w:rsidP="003C36C1">
      <w:pPr>
        <w:pStyle w:val="ac"/>
        <w:jc w:val="center"/>
        <w:rPr>
          <w:lang w:val="en-CA" w:eastAsia="ja-JP"/>
        </w:rPr>
      </w:pPr>
      <w:r>
        <w:rPr>
          <w:rFonts w:hint="eastAsia"/>
          <w:lang w:eastAsia="ja-JP"/>
        </w:rPr>
        <w:t>Table</w:t>
      </w:r>
      <w:r>
        <w:rPr>
          <w:rFonts w:hint="eastAsia"/>
        </w:rPr>
        <w:t xml:space="preserve"> </w:t>
      </w:r>
      <w:r>
        <w:t>3</w:t>
      </w:r>
      <w:r>
        <w:rPr>
          <w:rFonts w:hint="eastAsia"/>
          <w:noProof/>
          <w:lang w:eastAsia="ja-JP"/>
        </w:rPr>
        <w:t>: Over</w:t>
      </w:r>
      <w:r>
        <w:rPr>
          <w:noProof/>
          <w:lang w:eastAsia="ja-JP"/>
        </w:rPr>
        <w:t xml:space="preserve"> FixQP in</w:t>
      </w:r>
      <w:r>
        <w:rPr>
          <w:rFonts w:hint="eastAsia"/>
          <w:noProof/>
          <w:lang w:eastAsia="ja-JP"/>
        </w:rPr>
        <w:t xml:space="preserve"> </w:t>
      </w:r>
      <w:r>
        <w:rPr>
          <w:noProof/>
          <w:lang w:eastAsia="ja-JP"/>
        </w:rPr>
        <w:t>HM16.20 (</w:t>
      </w:r>
      <w:r w:rsidR="00A3330D">
        <w:rPr>
          <w:noProof/>
          <w:lang w:eastAsia="ja-JP"/>
        </w:rPr>
        <w:t>LDB</w:t>
      </w:r>
      <w:r>
        <w:rPr>
          <w:noProof/>
          <w:lang w:eastAsia="ja-JP"/>
        </w:rPr>
        <w:t>)</w:t>
      </w:r>
    </w:p>
    <w:tbl>
      <w:tblPr>
        <w:tblW w:w="6940" w:type="dxa"/>
        <w:jc w:val="center"/>
        <w:tblLook w:val="04A0" w:firstRow="1" w:lastRow="0" w:firstColumn="1" w:lastColumn="0" w:noHBand="0" w:noVBand="1"/>
      </w:tblPr>
      <w:tblGrid>
        <w:gridCol w:w="1640"/>
        <w:gridCol w:w="1144"/>
        <w:gridCol w:w="1144"/>
        <w:gridCol w:w="1144"/>
        <w:gridCol w:w="934"/>
        <w:gridCol w:w="934"/>
      </w:tblGrid>
      <w:tr w:rsidR="003C36C1" w:rsidRPr="00BA2F5E" w14:paraId="1BC7DEEE" w14:textId="77777777" w:rsidTr="00392467">
        <w:trPr>
          <w:trHeight w:val="255"/>
          <w:jc w:val="center"/>
        </w:trPr>
        <w:tc>
          <w:tcPr>
            <w:tcW w:w="1640" w:type="dxa"/>
            <w:tcBorders>
              <w:top w:val="nil"/>
              <w:left w:val="nil"/>
              <w:bottom w:val="nil"/>
              <w:right w:val="nil"/>
            </w:tcBorders>
            <w:shd w:val="clear" w:color="auto" w:fill="auto"/>
            <w:noWrap/>
            <w:vAlign w:val="center"/>
            <w:hideMark/>
          </w:tcPr>
          <w:p w14:paraId="26E8F0E7" w14:textId="77777777" w:rsidR="003C36C1" w:rsidRPr="00BA2F5E" w:rsidRDefault="003C36C1" w:rsidP="00B120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宋体" w:eastAsia="宋体" w:hAnsi="宋体" w:cs="宋体"/>
                <w:sz w:val="20"/>
                <w:szCs w:val="24"/>
                <w:lang w:eastAsia="zh-CN"/>
              </w:rPr>
            </w:pPr>
          </w:p>
        </w:tc>
        <w:tc>
          <w:tcPr>
            <w:tcW w:w="5300" w:type="dxa"/>
            <w:gridSpan w:val="5"/>
            <w:tcBorders>
              <w:top w:val="single" w:sz="8" w:space="0" w:color="auto"/>
              <w:left w:val="single" w:sz="8" w:space="0" w:color="auto"/>
              <w:bottom w:val="nil"/>
              <w:right w:val="single" w:sz="8" w:space="0" w:color="000000"/>
            </w:tcBorders>
            <w:shd w:val="clear" w:color="auto" w:fill="auto"/>
            <w:noWrap/>
            <w:vAlign w:val="center"/>
            <w:hideMark/>
          </w:tcPr>
          <w:p w14:paraId="516E9E9D" w14:textId="77777777" w:rsidR="003C36C1" w:rsidRPr="00BA2F5E" w:rsidRDefault="003C36C1" w:rsidP="00B120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b/>
                <w:bCs/>
                <w:color w:val="000000"/>
                <w:sz w:val="18"/>
                <w:szCs w:val="18"/>
                <w:lang w:eastAsia="zh-CN"/>
              </w:rPr>
            </w:pPr>
            <w:r w:rsidRPr="00BA2F5E">
              <w:rPr>
                <w:rFonts w:ascii="Arial" w:eastAsia="宋体" w:hAnsi="Arial" w:cs="Arial"/>
                <w:b/>
                <w:bCs/>
                <w:color w:val="000000"/>
                <w:sz w:val="18"/>
                <w:szCs w:val="18"/>
                <w:lang w:eastAsia="zh-CN"/>
              </w:rPr>
              <w:t>Over HM16.</w:t>
            </w:r>
            <w:r>
              <w:rPr>
                <w:rFonts w:ascii="Arial" w:eastAsia="宋体" w:hAnsi="Arial" w:cs="Arial"/>
                <w:b/>
                <w:bCs/>
                <w:color w:val="000000"/>
                <w:sz w:val="18"/>
                <w:szCs w:val="18"/>
                <w:lang w:eastAsia="zh-CN"/>
              </w:rPr>
              <w:t>20</w:t>
            </w:r>
          </w:p>
        </w:tc>
      </w:tr>
      <w:tr w:rsidR="003C36C1" w:rsidRPr="00BA2F5E" w14:paraId="39CCEA65" w14:textId="77777777" w:rsidTr="00392467">
        <w:trPr>
          <w:trHeight w:val="255"/>
          <w:jc w:val="center"/>
        </w:trPr>
        <w:tc>
          <w:tcPr>
            <w:tcW w:w="1640" w:type="dxa"/>
            <w:tcBorders>
              <w:top w:val="nil"/>
              <w:left w:val="nil"/>
              <w:bottom w:val="nil"/>
              <w:right w:val="nil"/>
            </w:tcBorders>
            <w:shd w:val="clear" w:color="auto" w:fill="auto"/>
            <w:noWrap/>
            <w:vAlign w:val="center"/>
            <w:hideMark/>
          </w:tcPr>
          <w:p w14:paraId="5DC00788" w14:textId="77777777" w:rsidR="003C36C1" w:rsidRPr="00BA2F5E" w:rsidRDefault="003C36C1" w:rsidP="00B120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b/>
                <w:bCs/>
                <w:color w:val="000000"/>
                <w:sz w:val="18"/>
                <w:szCs w:val="18"/>
                <w:lang w:eastAsia="zh-CN"/>
              </w:rPr>
            </w:pPr>
          </w:p>
        </w:tc>
        <w:tc>
          <w:tcPr>
            <w:tcW w:w="1144" w:type="dxa"/>
            <w:tcBorders>
              <w:top w:val="nil"/>
              <w:left w:val="single" w:sz="8" w:space="0" w:color="auto"/>
              <w:bottom w:val="single" w:sz="8" w:space="0" w:color="auto"/>
              <w:right w:val="nil"/>
            </w:tcBorders>
            <w:shd w:val="clear" w:color="auto" w:fill="auto"/>
            <w:noWrap/>
            <w:vAlign w:val="center"/>
            <w:hideMark/>
          </w:tcPr>
          <w:p w14:paraId="2AEDD9A7" w14:textId="77777777" w:rsidR="003C36C1" w:rsidRPr="00BA2F5E" w:rsidRDefault="003C36C1" w:rsidP="00B120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Y</w:t>
            </w:r>
          </w:p>
        </w:tc>
        <w:tc>
          <w:tcPr>
            <w:tcW w:w="1144" w:type="dxa"/>
            <w:tcBorders>
              <w:top w:val="nil"/>
              <w:left w:val="nil"/>
              <w:bottom w:val="single" w:sz="8" w:space="0" w:color="auto"/>
              <w:right w:val="nil"/>
            </w:tcBorders>
            <w:shd w:val="clear" w:color="auto" w:fill="auto"/>
            <w:noWrap/>
            <w:vAlign w:val="center"/>
            <w:hideMark/>
          </w:tcPr>
          <w:p w14:paraId="01C3AF11" w14:textId="77777777" w:rsidR="003C36C1" w:rsidRPr="00BA2F5E" w:rsidRDefault="003C36C1" w:rsidP="00B120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U</w:t>
            </w:r>
          </w:p>
        </w:tc>
        <w:tc>
          <w:tcPr>
            <w:tcW w:w="1144" w:type="dxa"/>
            <w:tcBorders>
              <w:top w:val="nil"/>
              <w:left w:val="nil"/>
              <w:bottom w:val="single" w:sz="8" w:space="0" w:color="auto"/>
              <w:right w:val="single" w:sz="4" w:space="0" w:color="auto"/>
            </w:tcBorders>
            <w:shd w:val="clear" w:color="auto" w:fill="auto"/>
            <w:noWrap/>
            <w:vAlign w:val="center"/>
            <w:hideMark/>
          </w:tcPr>
          <w:p w14:paraId="4B1FD905" w14:textId="77777777" w:rsidR="003C36C1" w:rsidRPr="00BA2F5E" w:rsidRDefault="003C36C1" w:rsidP="00B120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V</w:t>
            </w:r>
          </w:p>
        </w:tc>
        <w:tc>
          <w:tcPr>
            <w:tcW w:w="934" w:type="dxa"/>
            <w:tcBorders>
              <w:top w:val="nil"/>
              <w:left w:val="nil"/>
              <w:bottom w:val="single" w:sz="8" w:space="0" w:color="auto"/>
              <w:right w:val="nil"/>
            </w:tcBorders>
            <w:shd w:val="clear" w:color="auto" w:fill="auto"/>
            <w:noWrap/>
            <w:vAlign w:val="center"/>
            <w:hideMark/>
          </w:tcPr>
          <w:p w14:paraId="1FD5775A" w14:textId="77777777" w:rsidR="003C36C1" w:rsidRPr="00BA2F5E" w:rsidRDefault="003C36C1" w:rsidP="00B120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EncT</w:t>
            </w:r>
          </w:p>
        </w:tc>
        <w:tc>
          <w:tcPr>
            <w:tcW w:w="934" w:type="dxa"/>
            <w:tcBorders>
              <w:top w:val="nil"/>
              <w:left w:val="nil"/>
              <w:bottom w:val="single" w:sz="8" w:space="0" w:color="auto"/>
              <w:right w:val="single" w:sz="8" w:space="0" w:color="auto"/>
            </w:tcBorders>
            <w:shd w:val="clear" w:color="auto" w:fill="auto"/>
            <w:noWrap/>
            <w:vAlign w:val="center"/>
            <w:hideMark/>
          </w:tcPr>
          <w:p w14:paraId="5B507CB4" w14:textId="77777777" w:rsidR="003C36C1" w:rsidRPr="00BA2F5E" w:rsidRDefault="003C36C1" w:rsidP="00B120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DecT</w:t>
            </w:r>
          </w:p>
        </w:tc>
      </w:tr>
      <w:tr w:rsidR="0093707E" w:rsidRPr="00BA2F5E" w14:paraId="114157CB" w14:textId="77777777" w:rsidTr="005B6978">
        <w:trPr>
          <w:trHeight w:val="255"/>
          <w:jc w:val="center"/>
        </w:trPr>
        <w:tc>
          <w:tcPr>
            <w:tcW w:w="1640" w:type="dxa"/>
            <w:tcBorders>
              <w:top w:val="single" w:sz="8" w:space="0" w:color="auto"/>
              <w:left w:val="single" w:sz="8" w:space="0" w:color="auto"/>
              <w:bottom w:val="nil"/>
              <w:right w:val="single" w:sz="8" w:space="0" w:color="auto"/>
            </w:tcBorders>
            <w:shd w:val="clear" w:color="auto" w:fill="auto"/>
            <w:noWrap/>
            <w:vAlign w:val="center"/>
            <w:hideMark/>
          </w:tcPr>
          <w:p w14:paraId="0548F8D7" w14:textId="77777777"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color w:val="000000"/>
                <w:sz w:val="18"/>
                <w:szCs w:val="18"/>
                <w:lang w:eastAsia="zh-CN"/>
              </w:rPr>
              <w:t>Class A</w:t>
            </w:r>
          </w:p>
        </w:tc>
        <w:tc>
          <w:tcPr>
            <w:tcW w:w="1144" w:type="dxa"/>
            <w:tcBorders>
              <w:top w:val="nil"/>
              <w:left w:val="nil"/>
              <w:bottom w:val="nil"/>
              <w:right w:val="nil"/>
            </w:tcBorders>
            <w:shd w:val="clear" w:color="auto" w:fill="auto"/>
            <w:noWrap/>
            <w:vAlign w:val="bottom"/>
          </w:tcPr>
          <w:p w14:paraId="5B7F02E8" w14:textId="49815902"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c>
          <w:tcPr>
            <w:tcW w:w="1144" w:type="dxa"/>
            <w:tcBorders>
              <w:top w:val="nil"/>
              <w:left w:val="nil"/>
              <w:bottom w:val="nil"/>
              <w:right w:val="nil"/>
            </w:tcBorders>
            <w:shd w:val="clear" w:color="auto" w:fill="auto"/>
            <w:noWrap/>
            <w:vAlign w:val="bottom"/>
          </w:tcPr>
          <w:p w14:paraId="329F5DF7" w14:textId="6F988709"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c>
          <w:tcPr>
            <w:tcW w:w="1144" w:type="dxa"/>
            <w:tcBorders>
              <w:top w:val="nil"/>
              <w:left w:val="nil"/>
              <w:bottom w:val="nil"/>
              <w:right w:val="single" w:sz="8" w:space="0" w:color="auto"/>
            </w:tcBorders>
            <w:shd w:val="clear" w:color="auto" w:fill="auto"/>
            <w:noWrap/>
            <w:vAlign w:val="bottom"/>
          </w:tcPr>
          <w:p w14:paraId="26E4A4D9" w14:textId="35CF5FBC"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c>
          <w:tcPr>
            <w:tcW w:w="934" w:type="dxa"/>
            <w:tcBorders>
              <w:top w:val="single" w:sz="8" w:space="0" w:color="auto"/>
              <w:left w:val="single" w:sz="8" w:space="0" w:color="auto"/>
              <w:bottom w:val="nil"/>
              <w:right w:val="nil"/>
            </w:tcBorders>
            <w:shd w:val="clear" w:color="auto" w:fill="auto"/>
            <w:noWrap/>
            <w:vAlign w:val="bottom"/>
            <w:hideMark/>
          </w:tcPr>
          <w:p w14:paraId="2C94E3B0" w14:textId="6BD24DEF"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100%</w:t>
            </w:r>
          </w:p>
        </w:tc>
        <w:tc>
          <w:tcPr>
            <w:tcW w:w="934" w:type="dxa"/>
            <w:tcBorders>
              <w:top w:val="single" w:sz="8" w:space="0" w:color="auto"/>
              <w:left w:val="nil"/>
              <w:bottom w:val="nil"/>
              <w:right w:val="single" w:sz="8" w:space="0" w:color="auto"/>
            </w:tcBorders>
            <w:shd w:val="clear" w:color="auto" w:fill="auto"/>
            <w:noWrap/>
            <w:vAlign w:val="bottom"/>
            <w:hideMark/>
          </w:tcPr>
          <w:p w14:paraId="66EF9C05" w14:textId="7238BB26"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100%</w:t>
            </w:r>
          </w:p>
        </w:tc>
      </w:tr>
      <w:tr w:rsidR="0093707E" w:rsidRPr="00BA2F5E" w14:paraId="199B3395" w14:textId="77777777" w:rsidTr="005B6978">
        <w:trPr>
          <w:trHeight w:val="255"/>
          <w:jc w:val="center"/>
        </w:trPr>
        <w:tc>
          <w:tcPr>
            <w:tcW w:w="1640" w:type="dxa"/>
            <w:tcBorders>
              <w:top w:val="nil"/>
              <w:left w:val="single" w:sz="8" w:space="0" w:color="auto"/>
              <w:bottom w:val="nil"/>
              <w:right w:val="single" w:sz="8" w:space="0" w:color="auto"/>
            </w:tcBorders>
            <w:shd w:val="clear" w:color="auto" w:fill="auto"/>
            <w:noWrap/>
            <w:vAlign w:val="center"/>
            <w:hideMark/>
          </w:tcPr>
          <w:p w14:paraId="12D1B069" w14:textId="77777777"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color w:val="000000"/>
                <w:sz w:val="18"/>
                <w:szCs w:val="18"/>
                <w:lang w:eastAsia="zh-CN"/>
              </w:rPr>
              <w:t>Class B</w:t>
            </w:r>
          </w:p>
        </w:tc>
        <w:tc>
          <w:tcPr>
            <w:tcW w:w="1144" w:type="dxa"/>
            <w:tcBorders>
              <w:top w:val="nil"/>
              <w:left w:val="nil"/>
              <w:bottom w:val="nil"/>
              <w:right w:val="nil"/>
            </w:tcBorders>
            <w:shd w:val="clear" w:color="auto" w:fill="auto"/>
            <w:noWrap/>
            <w:vAlign w:val="bottom"/>
          </w:tcPr>
          <w:p w14:paraId="11695F53" w14:textId="12F9E20A"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2.3%</w:t>
            </w:r>
          </w:p>
        </w:tc>
        <w:tc>
          <w:tcPr>
            <w:tcW w:w="1144" w:type="dxa"/>
            <w:tcBorders>
              <w:top w:val="nil"/>
              <w:left w:val="nil"/>
              <w:bottom w:val="nil"/>
              <w:right w:val="nil"/>
            </w:tcBorders>
            <w:shd w:val="clear" w:color="auto" w:fill="auto"/>
            <w:noWrap/>
            <w:vAlign w:val="bottom"/>
          </w:tcPr>
          <w:p w14:paraId="127AA8F4" w14:textId="17614FE2"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0.0%</w:t>
            </w:r>
          </w:p>
        </w:tc>
        <w:tc>
          <w:tcPr>
            <w:tcW w:w="1144" w:type="dxa"/>
            <w:tcBorders>
              <w:top w:val="nil"/>
              <w:left w:val="nil"/>
              <w:bottom w:val="nil"/>
              <w:right w:val="single" w:sz="8" w:space="0" w:color="auto"/>
            </w:tcBorders>
            <w:shd w:val="clear" w:color="auto" w:fill="auto"/>
            <w:noWrap/>
            <w:vAlign w:val="bottom"/>
          </w:tcPr>
          <w:p w14:paraId="06B05C28" w14:textId="0B425810"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-1.1%</w:t>
            </w:r>
          </w:p>
        </w:tc>
        <w:tc>
          <w:tcPr>
            <w:tcW w:w="934" w:type="dxa"/>
            <w:tcBorders>
              <w:top w:val="nil"/>
              <w:left w:val="single" w:sz="8" w:space="0" w:color="auto"/>
              <w:bottom w:val="nil"/>
              <w:right w:val="nil"/>
            </w:tcBorders>
            <w:shd w:val="clear" w:color="auto" w:fill="auto"/>
            <w:noWrap/>
            <w:vAlign w:val="bottom"/>
            <w:hideMark/>
          </w:tcPr>
          <w:p w14:paraId="36CC10E5" w14:textId="37B978C9"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101%</w:t>
            </w:r>
          </w:p>
        </w:tc>
        <w:tc>
          <w:tcPr>
            <w:tcW w:w="934" w:type="dxa"/>
            <w:tcBorders>
              <w:top w:val="nil"/>
              <w:left w:val="nil"/>
              <w:bottom w:val="nil"/>
              <w:right w:val="single" w:sz="8" w:space="0" w:color="auto"/>
            </w:tcBorders>
            <w:shd w:val="clear" w:color="auto" w:fill="auto"/>
            <w:noWrap/>
            <w:vAlign w:val="bottom"/>
            <w:hideMark/>
          </w:tcPr>
          <w:p w14:paraId="4DB0FB08" w14:textId="55B051D4"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99%</w:t>
            </w:r>
          </w:p>
        </w:tc>
      </w:tr>
      <w:tr w:rsidR="0093707E" w:rsidRPr="00BA2F5E" w14:paraId="5BEF6474" w14:textId="77777777" w:rsidTr="005B6978">
        <w:trPr>
          <w:trHeight w:val="255"/>
          <w:jc w:val="center"/>
        </w:trPr>
        <w:tc>
          <w:tcPr>
            <w:tcW w:w="1640" w:type="dxa"/>
            <w:tcBorders>
              <w:top w:val="nil"/>
              <w:left w:val="single" w:sz="8" w:space="0" w:color="auto"/>
              <w:bottom w:val="nil"/>
              <w:right w:val="single" w:sz="8" w:space="0" w:color="auto"/>
            </w:tcBorders>
            <w:shd w:val="clear" w:color="auto" w:fill="auto"/>
            <w:noWrap/>
            <w:vAlign w:val="center"/>
            <w:hideMark/>
          </w:tcPr>
          <w:p w14:paraId="72168E27" w14:textId="77777777"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color w:val="000000"/>
                <w:sz w:val="18"/>
                <w:szCs w:val="18"/>
                <w:lang w:eastAsia="zh-CN"/>
              </w:rPr>
              <w:t>Class C</w:t>
            </w:r>
          </w:p>
        </w:tc>
        <w:tc>
          <w:tcPr>
            <w:tcW w:w="1144" w:type="dxa"/>
            <w:tcBorders>
              <w:top w:val="nil"/>
              <w:left w:val="nil"/>
              <w:bottom w:val="nil"/>
              <w:right w:val="nil"/>
            </w:tcBorders>
            <w:shd w:val="clear" w:color="auto" w:fill="auto"/>
            <w:noWrap/>
            <w:vAlign w:val="bottom"/>
          </w:tcPr>
          <w:p w14:paraId="665862C1" w14:textId="0B3911D1"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-2.0%</w:t>
            </w:r>
          </w:p>
        </w:tc>
        <w:tc>
          <w:tcPr>
            <w:tcW w:w="1144" w:type="dxa"/>
            <w:tcBorders>
              <w:top w:val="nil"/>
              <w:left w:val="nil"/>
              <w:bottom w:val="nil"/>
              <w:right w:val="nil"/>
            </w:tcBorders>
            <w:shd w:val="clear" w:color="auto" w:fill="auto"/>
            <w:noWrap/>
            <w:vAlign w:val="bottom"/>
          </w:tcPr>
          <w:p w14:paraId="67D1783A" w14:textId="276D34A7"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Pr>
                <w:rFonts w:ascii="Arial" w:hAnsi="Arial" w:cs="Arial"/>
                <w:sz w:val="18"/>
                <w:szCs w:val="18"/>
              </w:rPr>
              <w:t>-5.0%</w:t>
            </w:r>
          </w:p>
        </w:tc>
        <w:tc>
          <w:tcPr>
            <w:tcW w:w="1144" w:type="dxa"/>
            <w:tcBorders>
              <w:top w:val="nil"/>
              <w:left w:val="nil"/>
              <w:bottom w:val="nil"/>
              <w:right w:val="single" w:sz="8" w:space="0" w:color="auto"/>
            </w:tcBorders>
            <w:shd w:val="clear" w:color="auto" w:fill="auto"/>
            <w:noWrap/>
            <w:vAlign w:val="bottom"/>
          </w:tcPr>
          <w:p w14:paraId="69FE3B69" w14:textId="2389A736"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sz w:val="18"/>
                <w:szCs w:val="18"/>
              </w:rPr>
              <w:t>-4.1%</w:t>
            </w:r>
          </w:p>
        </w:tc>
        <w:tc>
          <w:tcPr>
            <w:tcW w:w="934" w:type="dxa"/>
            <w:tcBorders>
              <w:top w:val="nil"/>
              <w:left w:val="single" w:sz="8" w:space="0" w:color="auto"/>
              <w:bottom w:val="nil"/>
              <w:right w:val="nil"/>
            </w:tcBorders>
            <w:shd w:val="clear" w:color="auto" w:fill="auto"/>
            <w:noWrap/>
            <w:vAlign w:val="bottom"/>
          </w:tcPr>
          <w:p w14:paraId="593A0C07" w14:textId="5D8D4FC3"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101%</w:t>
            </w:r>
          </w:p>
        </w:tc>
        <w:tc>
          <w:tcPr>
            <w:tcW w:w="934" w:type="dxa"/>
            <w:tcBorders>
              <w:top w:val="nil"/>
              <w:left w:val="nil"/>
              <w:bottom w:val="nil"/>
              <w:right w:val="single" w:sz="8" w:space="0" w:color="auto"/>
            </w:tcBorders>
            <w:shd w:val="clear" w:color="auto" w:fill="auto"/>
            <w:noWrap/>
            <w:vAlign w:val="bottom"/>
          </w:tcPr>
          <w:p w14:paraId="22EC3D10" w14:textId="3FAB45F3"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104%</w:t>
            </w:r>
          </w:p>
        </w:tc>
      </w:tr>
      <w:tr w:rsidR="0093707E" w:rsidRPr="00BA2F5E" w14:paraId="6CF1787C" w14:textId="77777777" w:rsidTr="005B6978">
        <w:trPr>
          <w:trHeight w:val="255"/>
          <w:jc w:val="center"/>
        </w:trPr>
        <w:tc>
          <w:tcPr>
            <w:tcW w:w="1640" w:type="dxa"/>
            <w:tcBorders>
              <w:top w:val="nil"/>
              <w:left w:val="single" w:sz="8" w:space="0" w:color="auto"/>
              <w:bottom w:val="nil"/>
              <w:right w:val="single" w:sz="8" w:space="0" w:color="auto"/>
            </w:tcBorders>
            <w:shd w:val="clear" w:color="auto" w:fill="auto"/>
            <w:noWrap/>
            <w:vAlign w:val="center"/>
            <w:hideMark/>
          </w:tcPr>
          <w:p w14:paraId="09EDA796" w14:textId="77777777"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color w:val="000000"/>
                <w:sz w:val="18"/>
                <w:szCs w:val="18"/>
                <w:lang w:eastAsia="zh-CN"/>
              </w:rPr>
              <w:t>Class D</w:t>
            </w:r>
          </w:p>
        </w:tc>
        <w:tc>
          <w:tcPr>
            <w:tcW w:w="1144" w:type="dxa"/>
            <w:tcBorders>
              <w:top w:val="nil"/>
              <w:left w:val="single" w:sz="8" w:space="0" w:color="auto"/>
              <w:bottom w:val="nil"/>
              <w:right w:val="nil"/>
            </w:tcBorders>
            <w:shd w:val="clear" w:color="auto" w:fill="auto"/>
            <w:noWrap/>
            <w:vAlign w:val="bottom"/>
          </w:tcPr>
          <w:p w14:paraId="7D42D91D" w14:textId="72E09376"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Pr>
                <w:rFonts w:ascii="Arial" w:hAnsi="Arial" w:cs="Arial"/>
                <w:color w:val="000000"/>
                <w:sz w:val="18"/>
                <w:szCs w:val="18"/>
              </w:rPr>
              <w:t>-0.5%</w:t>
            </w:r>
          </w:p>
        </w:tc>
        <w:tc>
          <w:tcPr>
            <w:tcW w:w="1144" w:type="dxa"/>
            <w:tcBorders>
              <w:top w:val="nil"/>
              <w:left w:val="nil"/>
              <w:bottom w:val="nil"/>
              <w:right w:val="nil"/>
            </w:tcBorders>
            <w:shd w:val="clear" w:color="auto" w:fill="auto"/>
            <w:noWrap/>
            <w:vAlign w:val="bottom"/>
          </w:tcPr>
          <w:p w14:paraId="08903383" w14:textId="2C8615B2"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Pr>
                <w:rFonts w:ascii="Arial" w:hAnsi="Arial" w:cs="Arial"/>
                <w:color w:val="000000"/>
                <w:sz w:val="18"/>
                <w:szCs w:val="18"/>
              </w:rPr>
              <w:t>-1.2%</w:t>
            </w:r>
          </w:p>
        </w:tc>
        <w:tc>
          <w:tcPr>
            <w:tcW w:w="1144" w:type="dxa"/>
            <w:tcBorders>
              <w:top w:val="nil"/>
              <w:left w:val="nil"/>
              <w:bottom w:val="nil"/>
              <w:right w:val="single" w:sz="8" w:space="0" w:color="auto"/>
            </w:tcBorders>
            <w:shd w:val="clear" w:color="auto" w:fill="auto"/>
            <w:noWrap/>
            <w:vAlign w:val="bottom"/>
          </w:tcPr>
          <w:p w14:paraId="1F14D360" w14:textId="2EFB2302"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Pr>
                <w:rFonts w:ascii="Arial" w:hAnsi="Arial" w:cs="Arial"/>
                <w:color w:val="000000"/>
                <w:sz w:val="18"/>
                <w:szCs w:val="18"/>
              </w:rPr>
              <w:t>-0.3%</w:t>
            </w:r>
          </w:p>
        </w:tc>
        <w:tc>
          <w:tcPr>
            <w:tcW w:w="934" w:type="dxa"/>
            <w:tcBorders>
              <w:top w:val="nil"/>
              <w:left w:val="single" w:sz="8" w:space="0" w:color="auto"/>
              <w:bottom w:val="nil"/>
              <w:right w:val="nil"/>
            </w:tcBorders>
            <w:shd w:val="clear" w:color="auto" w:fill="auto"/>
            <w:noWrap/>
            <w:vAlign w:val="bottom"/>
          </w:tcPr>
          <w:p w14:paraId="7CFDD8D9" w14:textId="61B4B963"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100%</w:t>
            </w:r>
          </w:p>
        </w:tc>
        <w:tc>
          <w:tcPr>
            <w:tcW w:w="934" w:type="dxa"/>
            <w:tcBorders>
              <w:top w:val="nil"/>
              <w:left w:val="nil"/>
              <w:bottom w:val="nil"/>
              <w:right w:val="single" w:sz="8" w:space="0" w:color="auto"/>
            </w:tcBorders>
            <w:shd w:val="clear" w:color="auto" w:fill="auto"/>
            <w:noWrap/>
            <w:vAlign w:val="bottom"/>
          </w:tcPr>
          <w:p w14:paraId="3174E7E8" w14:textId="7C3029D8"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99%</w:t>
            </w:r>
          </w:p>
        </w:tc>
      </w:tr>
      <w:tr w:rsidR="0093707E" w:rsidRPr="00BA2F5E" w14:paraId="4891A96D" w14:textId="77777777" w:rsidTr="005B6978">
        <w:trPr>
          <w:trHeight w:val="255"/>
          <w:jc w:val="center"/>
        </w:trPr>
        <w:tc>
          <w:tcPr>
            <w:tcW w:w="1640" w:type="dxa"/>
            <w:tcBorders>
              <w:top w:val="nil"/>
              <w:left w:val="single" w:sz="8" w:space="0" w:color="auto"/>
              <w:bottom w:val="nil"/>
              <w:right w:val="single" w:sz="8" w:space="0" w:color="auto"/>
            </w:tcBorders>
            <w:shd w:val="clear" w:color="auto" w:fill="auto"/>
            <w:noWrap/>
            <w:vAlign w:val="center"/>
            <w:hideMark/>
          </w:tcPr>
          <w:p w14:paraId="06A818A6" w14:textId="77777777"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Class E</w:t>
            </w:r>
          </w:p>
        </w:tc>
        <w:tc>
          <w:tcPr>
            <w:tcW w:w="1144" w:type="dxa"/>
            <w:tcBorders>
              <w:top w:val="nil"/>
              <w:left w:val="nil"/>
              <w:bottom w:val="nil"/>
              <w:right w:val="nil"/>
            </w:tcBorders>
            <w:shd w:val="clear" w:color="auto" w:fill="auto"/>
            <w:noWrap/>
            <w:vAlign w:val="bottom"/>
          </w:tcPr>
          <w:p w14:paraId="79C6457C" w14:textId="737AD94B"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0.7%</w:t>
            </w:r>
          </w:p>
        </w:tc>
        <w:tc>
          <w:tcPr>
            <w:tcW w:w="1144" w:type="dxa"/>
            <w:tcBorders>
              <w:top w:val="nil"/>
              <w:left w:val="nil"/>
              <w:bottom w:val="nil"/>
              <w:right w:val="nil"/>
            </w:tcBorders>
            <w:shd w:val="clear" w:color="auto" w:fill="auto"/>
            <w:noWrap/>
            <w:vAlign w:val="bottom"/>
          </w:tcPr>
          <w:p w14:paraId="46649431" w14:textId="4AEEFCB8"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-1.2%</w:t>
            </w:r>
          </w:p>
        </w:tc>
        <w:tc>
          <w:tcPr>
            <w:tcW w:w="1144" w:type="dxa"/>
            <w:tcBorders>
              <w:top w:val="nil"/>
              <w:left w:val="nil"/>
              <w:bottom w:val="nil"/>
              <w:right w:val="single" w:sz="8" w:space="0" w:color="auto"/>
            </w:tcBorders>
            <w:shd w:val="clear" w:color="auto" w:fill="auto"/>
            <w:noWrap/>
            <w:vAlign w:val="bottom"/>
          </w:tcPr>
          <w:p w14:paraId="1B95F63E" w14:textId="4D61FD07"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0.2%</w:t>
            </w:r>
          </w:p>
        </w:tc>
        <w:tc>
          <w:tcPr>
            <w:tcW w:w="934" w:type="dxa"/>
            <w:tcBorders>
              <w:top w:val="nil"/>
              <w:left w:val="single" w:sz="8" w:space="0" w:color="auto"/>
              <w:bottom w:val="single" w:sz="8" w:space="0" w:color="auto"/>
              <w:right w:val="nil"/>
            </w:tcBorders>
            <w:shd w:val="clear" w:color="auto" w:fill="auto"/>
            <w:noWrap/>
            <w:vAlign w:val="bottom"/>
          </w:tcPr>
          <w:p w14:paraId="63146537" w14:textId="7317FFC7"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100%</w:t>
            </w:r>
          </w:p>
        </w:tc>
        <w:tc>
          <w:tcPr>
            <w:tcW w:w="934" w:type="dxa"/>
            <w:tcBorders>
              <w:top w:val="nil"/>
              <w:left w:val="nil"/>
              <w:bottom w:val="single" w:sz="8" w:space="0" w:color="auto"/>
              <w:right w:val="single" w:sz="8" w:space="0" w:color="auto"/>
            </w:tcBorders>
            <w:shd w:val="clear" w:color="auto" w:fill="auto"/>
            <w:noWrap/>
            <w:vAlign w:val="bottom"/>
          </w:tcPr>
          <w:p w14:paraId="207BCDC4" w14:textId="3CD0E384"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100%</w:t>
            </w:r>
          </w:p>
        </w:tc>
      </w:tr>
      <w:tr w:rsidR="0093707E" w:rsidRPr="00BA2F5E" w14:paraId="544A7F26" w14:textId="77777777" w:rsidTr="00BB1F6F">
        <w:trPr>
          <w:trHeight w:val="255"/>
          <w:jc w:val="center"/>
        </w:trPr>
        <w:tc>
          <w:tcPr>
            <w:tcW w:w="1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1D908B" w14:textId="77777777"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b/>
                <w:bCs/>
                <w:color w:val="000000"/>
                <w:sz w:val="18"/>
                <w:szCs w:val="18"/>
                <w:lang w:eastAsia="zh-CN"/>
              </w:rPr>
            </w:pPr>
            <w:r w:rsidRPr="00BA2F5E">
              <w:rPr>
                <w:rFonts w:ascii="Arial" w:eastAsia="宋体" w:hAnsi="Arial" w:cs="Arial"/>
                <w:b/>
                <w:bCs/>
                <w:color w:val="000000"/>
                <w:sz w:val="18"/>
                <w:szCs w:val="18"/>
                <w:lang w:eastAsia="zh-CN"/>
              </w:rPr>
              <w:t>Overall</w:t>
            </w:r>
          </w:p>
        </w:tc>
        <w:tc>
          <w:tcPr>
            <w:tcW w:w="1144" w:type="dxa"/>
            <w:tcBorders>
              <w:top w:val="single" w:sz="8" w:space="0" w:color="auto"/>
              <w:left w:val="nil"/>
              <w:bottom w:val="single" w:sz="8" w:space="0" w:color="auto"/>
              <w:right w:val="nil"/>
            </w:tcBorders>
            <w:shd w:val="clear" w:color="auto" w:fill="auto"/>
            <w:noWrap/>
            <w:vAlign w:val="bottom"/>
          </w:tcPr>
          <w:p w14:paraId="643EE515" w14:textId="10DB0FBD"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0.2%</w:t>
            </w:r>
          </w:p>
        </w:tc>
        <w:tc>
          <w:tcPr>
            <w:tcW w:w="1144" w:type="dxa"/>
            <w:tcBorders>
              <w:top w:val="single" w:sz="8" w:space="0" w:color="auto"/>
              <w:left w:val="nil"/>
              <w:bottom w:val="single" w:sz="8" w:space="0" w:color="auto"/>
              <w:right w:val="nil"/>
            </w:tcBorders>
            <w:shd w:val="clear" w:color="auto" w:fill="auto"/>
            <w:noWrap/>
            <w:vAlign w:val="bottom"/>
          </w:tcPr>
          <w:p w14:paraId="5BE7467F" w14:textId="3EF76EB9"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Pr>
                <w:rFonts w:ascii="Arial" w:hAnsi="Arial" w:cs="Arial"/>
                <w:color w:val="000000"/>
                <w:sz w:val="18"/>
                <w:szCs w:val="18"/>
              </w:rPr>
              <w:t>-1.8%</w:t>
            </w:r>
          </w:p>
        </w:tc>
        <w:tc>
          <w:tcPr>
            <w:tcW w:w="1144" w:type="dxa"/>
            <w:tcBorders>
              <w:top w:val="single" w:sz="8" w:space="0" w:color="auto"/>
              <w:left w:val="nil"/>
              <w:bottom w:val="single" w:sz="8" w:space="0" w:color="auto"/>
              <w:right w:val="single" w:sz="8" w:space="0" w:color="auto"/>
            </w:tcBorders>
            <w:shd w:val="clear" w:color="auto" w:fill="auto"/>
            <w:noWrap/>
            <w:vAlign w:val="bottom"/>
          </w:tcPr>
          <w:p w14:paraId="5288573E" w14:textId="355F775D"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Pr>
                <w:rFonts w:ascii="Arial" w:hAnsi="Arial" w:cs="Arial"/>
                <w:color w:val="000000"/>
                <w:sz w:val="18"/>
                <w:szCs w:val="18"/>
              </w:rPr>
              <w:t>-1.4%</w:t>
            </w:r>
          </w:p>
        </w:tc>
        <w:tc>
          <w:tcPr>
            <w:tcW w:w="934" w:type="dxa"/>
            <w:tcBorders>
              <w:top w:val="single" w:sz="8" w:space="0" w:color="auto"/>
              <w:left w:val="single" w:sz="8" w:space="0" w:color="auto"/>
              <w:bottom w:val="single" w:sz="8" w:space="0" w:color="auto"/>
              <w:right w:val="nil"/>
            </w:tcBorders>
            <w:shd w:val="clear" w:color="auto" w:fill="auto"/>
            <w:noWrap/>
            <w:vAlign w:val="bottom"/>
          </w:tcPr>
          <w:p w14:paraId="5387CEF2" w14:textId="7D7D0AAA"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100%</w:t>
            </w:r>
          </w:p>
        </w:tc>
        <w:tc>
          <w:tcPr>
            <w:tcW w:w="934" w:type="dxa"/>
            <w:tcBorders>
              <w:top w:val="single" w:sz="8" w:space="0" w:color="auto"/>
              <w:left w:val="nil"/>
              <w:bottom w:val="single" w:sz="8" w:space="0" w:color="auto"/>
              <w:right w:val="single" w:sz="8" w:space="0" w:color="auto"/>
            </w:tcBorders>
            <w:shd w:val="clear" w:color="auto" w:fill="auto"/>
            <w:noWrap/>
            <w:vAlign w:val="bottom"/>
          </w:tcPr>
          <w:p w14:paraId="1C1B098F" w14:textId="5C2A2EC3" w:rsidR="0093707E" w:rsidRPr="00BA2F5E" w:rsidRDefault="0093707E" w:rsidP="0093707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101%</w:t>
            </w:r>
          </w:p>
        </w:tc>
      </w:tr>
      <w:bookmarkEnd w:id="17"/>
      <w:bookmarkEnd w:id="18"/>
    </w:tbl>
    <w:p w14:paraId="2E5B49ED" w14:textId="77777777" w:rsidR="00082B4B" w:rsidRDefault="00082B4B" w:rsidP="001A3DDA">
      <w:pPr>
        <w:pStyle w:val="ac"/>
        <w:jc w:val="center"/>
        <w:rPr>
          <w:lang w:eastAsia="ja-JP"/>
        </w:rPr>
      </w:pPr>
    </w:p>
    <w:p w14:paraId="52165409" w14:textId="5BC4F797" w:rsidR="001A3DDA" w:rsidRPr="00F57155" w:rsidRDefault="001A3DDA" w:rsidP="001A3DDA">
      <w:pPr>
        <w:pStyle w:val="ac"/>
        <w:jc w:val="center"/>
        <w:rPr>
          <w:lang w:val="en-CA" w:eastAsia="ja-JP"/>
        </w:rPr>
      </w:pPr>
      <w:r>
        <w:rPr>
          <w:rFonts w:hint="eastAsia"/>
          <w:lang w:eastAsia="ja-JP"/>
        </w:rPr>
        <w:t>Table</w:t>
      </w:r>
      <w:r>
        <w:rPr>
          <w:rFonts w:hint="eastAsia"/>
        </w:rPr>
        <w:t xml:space="preserve"> </w:t>
      </w:r>
      <w:r w:rsidR="00B336AD">
        <w:t>4</w:t>
      </w:r>
      <w:r>
        <w:rPr>
          <w:rFonts w:hint="eastAsia"/>
          <w:noProof/>
          <w:lang w:eastAsia="ja-JP"/>
        </w:rPr>
        <w:t>: Over</w:t>
      </w:r>
      <w:r>
        <w:rPr>
          <w:noProof/>
          <w:lang w:eastAsia="ja-JP"/>
        </w:rPr>
        <w:t xml:space="preserve"> FixQP in</w:t>
      </w:r>
      <w:r>
        <w:rPr>
          <w:rFonts w:hint="eastAsia"/>
          <w:noProof/>
          <w:lang w:eastAsia="ja-JP"/>
        </w:rPr>
        <w:t xml:space="preserve"> </w:t>
      </w:r>
      <w:r>
        <w:rPr>
          <w:noProof/>
          <w:lang w:eastAsia="ja-JP"/>
        </w:rPr>
        <w:t>HM16.20 (RA)</w:t>
      </w:r>
    </w:p>
    <w:tbl>
      <w:tblPr>
        <w:tblW w:w="6940" w:type="dxa"/>
        <w:jc w:val="center"/>
        <w:tblLook w:val="04A0" w:firstRow="1" w:lastRow="0" w:firstColumn="1" w:lastColumn="0" w:noHBand="0" w:noVBand="1"/>
      </w:tblPr>
      <w:tblGrid>
        <w:gridCol w:w="1640"/>
        <w:gridCol w:w="1144"/>
        <w:gridCol w:w="1144"/>
        <w:gridCol w:w="1144"/>
        <w:gridCol w:w="934"/>
        <w:gridCol w:w="934"/>
      </w:tblGrid>
      <w:tr w:rsidR="001A3DDA" w:rsidRPr="00BA2F5E" w14:paraId="4E390025" w14:textId="77777777" w:rsidTr="00392467">
        <w:trPr>
          <w:trHeight w:val="255"/>
          <w:jc w:val="center"/>
        </w:trPr>
        <w:tc>
          <w:tcPr>
            <w:tcW w:w="1640" w:type="dxa"/>
            <w:tcBorders>
              <w:top w:val="nil"/>
              <w:left w:val="nil"/>
              <w:bottom w:val="nil"/>
              <w:right w:val="nil"/>
            </w:tcBorders>
            <w:shd w:val="clear" w:color="auto" w:fill="auto"/>
            <w:noWrap/>
            <w:vAlign w:val="center"/>
            <w:hideMark/>
          </w:tcPr>
          <w:p w14:paraId="3DA2C33F" w14:textId="77777777" w:rsidR="001A3DDA" w:rsidRPr="00BA2F5E" w:rsidRDefault="001A3DDA" w:rsidP="00B120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宋体" w:eastAsia="宋体" w:hAnsi="宋体" w:cs="宋体"/>
                <w:sz w:val="20"/>
                <w:szCs w:val="24"/>
                <w:lang w:eastAsia="zh-CN"/>
              </w:rPr>
            </w:pPr>
          </w:p>
        </w:tc>
        <w:tc>
          <w:tcPr>
            <w:tcW w:w="5300" w:type="dxa"/>
            <w:gridSpan w:val="5"/>
            <w:tcBorders>
              <w:top w:val="single" w:sz="8" w:space="0" w:color="auto"/>
              <w:left w:val="single" w:sz="8" w:space="0" w:color="auto"/>
              <w:bottom w:val="nil"/>
              <w:right w:val="single" w:sz="8" w:space="0" w:color="000000"/>
            </w:tcBorders>
            <w:shd w:val="clear" w:color="auto" w:fill="auto"/>
            <w:noWrap/>
            <w:vAlign w:val="center"/>
            <w:hideMark/>
          </w:tcPr>
          <w:p w14:paraId="282929E5" w14:textId="77777777" w:rsidR="001A3DDA" w:rsidRPr="00BA2F5E" w:rsidRDefault="001A3DDA" w:rsidP="00B120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b/>
                <w:bCs/>
                <w:color w:val="000000"/>
                <w:sz w:val="18"/>
                <w:szCs w:val="18"/>
                <w:lang w:eastAsia="zh-CN"/>
              </w:rPr>
            </w:pPr>
            <w:r w:rsidRPr="00BA2F5E">
              <w:rPr>
                <w:rFonts w:ascii="Arial" w:eastAsia="宋体" w:hAnsi="Arial" w:cs="Arial"/>
                <w:b/>
                <w:bCs/>
                <w:color w:val="000000"/>
                <w:sz w:val="18"/>
                <w:szCs w:val="18"/>
                <w:lang w:eastAsia="zh-CN"/>
              </w:rPr>
              <w:t>Over HM16.</w:t>
            </w:r>
            <w:r>
              <w:rPr>
                <w:rFonts w:ascii="Arial" w:eastAsia="宋体" w:hAnsi="Arial" w:cs="Arial"/>
                <w:b/>
                <w:bCs/>
                <w:color w:val="000000"/>
                <w:sz w:val="18"/>
                <w:szCs w:val="18"/>
                <w:lang w:eastAsia="zh-CN"/>
              </w:rPr>
              <w:t>20</w:t>
            </w:r>
          </w:p>
        </w:tc>
      </w:tr>
      <w:tr w:rsidR="001A3DDA" w:rsidRPr="00BA2F5E" w14:paraId="0A3699BD" w14:textId="77777777" w:rsidTr="00392467">
        <w:trPr>
          <w:trHeight w:val="255"/>
          <w:jc w:val="center"/>
        </w:trPr>
        <w:tc>
          <w:tcPr>
            <w:tcW w:w="1640" w:type="dxa"/>
            <w:tcBorders>
              <w:top w:val="nil"/>
              <w:left w:val="nil"/>
              <w:bottom w:val="nil"/>
              <w:right w:val="nil"/>
            </w:tcBorders>
            <w:shd w:val="clear" w:color="auto" w:fill="auto"/>
            <w:noWrap/>
            <w:vAlign w:val="center"/>
            <w:hideMark/>
          </w:tcPr>
          <w:p w14:paraId="7BC76FFE" w14:textId="77777777" w:rsidR="001A3DDA" w:rsidRPr="00BA2F5E" w:rsidRDefault="001A3DDA" w:rsidP="00B120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b/>
                <w:bCs/>
                <w:color w:val="000000"/>
                <w:sz w:val="18"/>
                <w:szCs w:val="18"/>
                <w:lang w:eastAsia="zh-CN"/>
              </w:rPr>
            </w:pPr>
          </w:p>
        </w:tc>
        <w:tc>
          <w:tcPr>
            <w:tcW w:w="1144" w:type="dxa"/>
            <w:tcBorders>
              <w:top w:val="nil"/>
              <w:left w:val="single" w:sz="8" w:space="0" w:color="auto"/>
              <w:bottom w:val="single" w:sz="8" w:space="0" w:color="auto"/>
              <w:right w:val="nil"/>
            </w:tcBorders>
            <w:shd w:val="clear" w:color="auto" w:fill="auto"/>
            <w:noWrap/>
            <w:vAlign w:val="center"/>
            <w:hideMark/>
          </w:tcPr>
          <w:p w14:paraId="2D205A56" w14:textId="77777777" w:rsidR="001A3DDA" w:rsidRPr="00BA2F5E" w:rsidRDefault="001A3DDA" w:rsidP="00B120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Y</w:t>
            </w:r>
          </w:p>
        </w:tc>
        <w:tc>
          <w:tcPr>
            <w:tcW w:w="1144" w:type="dxa"/>
            <w:tcBorders>
              <w:top w:val="nil"/>
              <w:left w:val="nil"/>
              <w:bottom w:val="single" w:sz="8" w:space="0" w:color="auto"/>
              <w:right w:val="nil"/>
            </w:tcBorders>
            <w:shd w:val="clear" w:color="auto" w:fill="auto"/>
            <w:noWrap/>
            <w:vAlign w:val="center"/>
            <w:hideMark/>
          </w:tcPr>
          <w:p w14:paraId="4D3660D8" w14:textId="77777777" w:rsidR="001A3DDA" w:rsidRPr="00BA2F5E" w:rsidRDefault="001A3DDA" w:rsidP="00B120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U</w:t>
            </w:r>
          </w:p>
        </w:tc>
        <w:tc>
          <w:tcPr>
            <w:tcW w:w="1144" w:type="dxa"/>
            <w:tcBorders>
              <w:top w:val="nil"/>
              <w:left w:val="nil"/>
              <w:bottom w:val="single" w:sz="8" w:space="0" w:color="auto"/>
              <w:right w:val="single" w:sz="4" w:space="0" w:color="auto"/>
            </w:tcBorders>
            <w:shd w:val="clear" w:color="auto" w:fill="auto"/>
            <w:noWrap/>
            <w:vAlign w:val="center"/>
            <w:hideMark/>
          </w:tcPr>
          <w:p w14:paraId="3A2E22E0" w14:textId="77777777" w:rsidR="001A3DDA" w:rsidRPr="00BA2F5E" w:rsidRDefault="001A3DDA" w:rsidP="00B120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V</w:t>
            </w:r>
          </w:p>
        </w:tc>
        <w:tc>
          <w:tcPr>
            <w:tcW w:w="934" w:type="dxa"/>
            <w:tcBorders>
              <w:top w:val="nil"/>
              <w:left w:val="nil"/>
              <w:bottom w:val="single" w:sz="8" w:space="0" w:color="auto"/>
              <w:right w:val="nil"/>
            </w:tcBorders>
            <w:shd w:val="clear" w:color="auto" w:fill="auto"/>
            <w:noWrap/>
            <w:vAlign w:val="center"/>
            <w:hideMark/>
          </w:tcPr>
          <w:p w14:paraId="16FCAE24" w14:textId="77777777" w:rsidR="001A3DDA" w:rsidRPr="00BA2F5E" w:rsidRDefault="001A3DDA" w:rsidP="00B120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EncT</w:t>
            </w:r>
          </w:p>
        </w:tc>
        <w:tc>
          <w:tcPr>
            <w:tcW w:w="934" w:type="dxa"/>
            <w:tcBorders>
              <w:top w:val="nil"/>
              <w:left w:val="nil"/>
              <w:bottom w:val="single" w:sz="8" w:space="0" w:color="auto"/>
              <w:right w:val="single" w:sz="8" w:space="0" w:color="auto"/>
            </w:tcBorders>
            <w:shd w:val="clear" w:color="auto" w:fill="auto"/>
            <w:noWrap/>
            <w:vAlign w:val="center"/>
            <w:hideMark/>
          </w:tcPr>
          <w:p w14:paraId="76B1487B" w14:textId="77777777" w:rsidR="001A3DDA" w:rsidRPr="00BA2F5E" w:rsidRDefault="001A3DDA" w:rsidP="00B1202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DecT</w:t>
            </w:r>
          </w:p>
        </w:tc>
      </w:tr>
      <w:tr w:rsidR="00796BF8" w:rsidRPr="00BA2F5E" w14:paraId="74E31D42" w14:textId="77777777" w:rsidTr="005F0D56">
        <w:trPr>
          <w:trHeight w:val="255"/>
          <w:jc w:val="center"/>
        </w:trPr>
        <w:tc>
          <w:tcPr>
            <w:tcW w:w="1640" w:type="dxa"/>
            <w:tcBorders>
              <w:top w:val="single" w:sz="8" w:space="0" w:color="auto"/>
              <w:left w:val="single" w:sz="8" w:space="0" w:color="auto"/>
              <w:bottom w:val="nil"/>
              <w:right w:val="single" w:sz="8" w:space="0" w:color="auto"/>
            </w:tcBorders>
            <w:shd w:val="clear" w:color="auto" w:fill="auto"/>
            <w:noWrap/>
            <w:vAlign w:val="center"/>
            <w:hideMark/>
          </w:tcPr>
          <w:p w14:paraId="6BB48F4B" w14:textId="77777777"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color w:val="000000"/>
                <w:sz w:val="18"/>
                <w:szCs w:val="18"/>
                <w:lang w:eastAsia="zh-CN"/>
              </w:rPr>
              <w:t>Class A</w:t>
            </w:r>
          </w:p>
        </w:tc>
        <w:tc>
          <w:tcPr>
            <w:tcW w:w="1144" w:type="dxa"/>
            <w:tcBorders>
              <w:top w:val="nil"/>
              <w:left w:val="nil"/>
              <w:bottom w:val="nil"/>
              <w:right w:val="nil"/>
            </w:tcBorders>
            <w:shd w:val="clear" w:color="auto" w:fill="auto"/>
            <w:noWrap/>
            <w:vAlign w:val="bottom"/>
          </w:tcPr>
          <w:p w14:paraId="08EA33D3" w14:textId="715523A4"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sz w:val="18"/>
                <w:szCs w:val="18"/>
              </w:rPr>
              <w:t>7.3%</w:t>
            </w:r>
          </w:p>
        </w:tc>
        <w:tc>
          <w:tcPr>
            <w:tcW w:w="1144" w:type="dxa"/>
            <w:tcBorders>
              <w:top w:val="nil"/>
              <w:left w:val="nil"/>
              <w:bottom w:val="nil"/>
              <w:right w:val="nil"/>
            </w:tcBorders>
            <w:shd w:val="clear" w:color="auto" w:fill="auto"/>
            <w:noWrap/>
            <w:vAlign w:val="bottom"/>
          </w:tcPr>
          <w:p w14:paraId="1BD2D7A2" w14:textId="6A454D1A"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sz w:val="18"/>
                <w:szCs w:val="18"/>
              </w:rPr>
              <w:t>5.1%</w:t>
            </w:r>
          </w:p>
        </w:tc>
        <w:tc>
          <w:tcPr>
            <w:tcW w:w="1144" w:type="dxa"/>
            <w:tcBorders>
              <w:top w:val="nil"/>
              <w:left w:val="nil"/>
              <w:bottom w:val="nil"/>
              <w:right w:val="single" w:sz="8" w:space="0" w:color="auto"/>
            </w:tcBorders>
            <w:shd w:val="clear" w:color="auto" w:fill="auto"/>
            <w:noWrap/>
            <w:vAlign w:val="bottom"/>
          </w:tcPr>
          <w:p w14:paraId="02A71B40" w14:textId="7FABC877"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sz w:val="18"/>
                <w:szCs w:val="18"/>
              </w:rPr>
              <w:t>7.9%</w:t>
            </w:r>
          </w:p>
        </w:tc>
        <w:tc>
          <w:tcPr>
            <w:tcW w:w="934" w:type="dxa"/>
            <w:tcBorders>
              <w:top w:val="single" w:sz="8" w:space="0" w:color="auto"/>
              <w:left w:val="single" w:sz="8" w:space="0" w:color="auto"/>
              <w:bottom w:val="nil"/>
              <w:right w:val="nil"/>
            </w:tcBorders>
            <w:shd w:val="clear" w:color="auto" w:fill="auto"/>
            <w:noWrap/>
            <w:vAlign w:val="bottom"/>
            <w:hideMark/>
          </w:tcPr>
          <w:p w14:paraId="5FCD1EF8" w14:textId="51E6FF0E"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100%</w:t>
            </w:r>
          </w:p>
        </w:tc>
        <w:tc>
          <w:tcPr>
            <w:tcW w:w="934" w:type="dxa"/>
            <w:tcBorders>
              <w:top w:val="single" w:sz="8" w:space="0" w:color="auto"/>
              <w:left w:val="nil"/>
              <w:bottom w:val="nil"/>
              <w:right w:val="single" w:sz="8" w:space="0" w:color="auto"/>
            </w:tcBorders>
            <w:shd w:val="clear" w:color="auto" w:fill="auto"/>
            <w:noWrap/>
            <w:vAlign w:val="bottom"/>
            <w:hideMark/>
          </w:tcPr>
          <w:p w14:paraId="5B29FD31" w14:textId="18B4EF4F"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96%</w:t>
            </w:r>
          </w:p>
        </w:tc>
      </w:tr>
      <w:tr w:rsidR="00796BF8" w:rsidRPr="00BA2F5E" w14:paraId="2754E013" w14:textId="77777777" w:rsidTr="005F0D56">
        <w:trPr>
          <w:trHeight w:val="255"/>
          <w:jc w:val="center"/>
        </w:trPr>
        <w:tc>
          <w:tcPr>
            <w:tcW w:w="1640" w:type="dxa"/>
            <w:tcBorders>
              <w:top w:val="nil"/>
              <w:left w:val="single" w:sz="8" w:space="0" w:color="auto"/>
              <w:bottom w:val="nil"/>
              <w:right w:val="single" w:sz="8" w:space="0" w:color="auto"/>
            </w:tcBorders>
            <w:shd w:val="clear" w:color="auto" w:fill="auto"/>
            <w:noWrap/>
            <w:vAlign w:val="center"/>
            <w:hideMark/>
          </w:tcPr>
          <w:p w14:paraId="47E672B9" w14:textId="77777777"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color w:val="000000"/>
                <w:sz w:val="18"/>
                <w:szCs w:val="18"/>
                <w:lang w:eastAsia="zh-CN"/>
              </w:rPr>
              <w:t>Class B</w:t>
            </w:r>
          </w:p>
        </w:tc>
        <w:tc>
          <w:tcPr>
            <w:tcW w:w="1144" w:type="dxa"/>
            <w:tcBorders>
              <w:top w:val="nil"/>
              <w:left w:val="nil"/>
              <w:bottom w:val="nil"/>
              <w:right w:val="nil"/>
            </w:tcBorders>
            <w:shd w:val="clear" w:color="auto" w:fill="auto"/>
            <w:noWrap/>
            <w:vAlign w:val="bottom"/>
          </w:tcPr>
          <w:p w14:paraId="6ECC05E3" w14:textId="7C367E41"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sz w:val="18"/>
                <w:szCs w:val="18"/>
              </w:rPr>
              <w:t>7.1%</w:t>
            </w:r>
          </w:p>
        </w:tc>
        <w:tc>
          <w:tcPr>
            <w:tcW w:w="1144" w:type="dxa"/>
            <w:tcBorders>
              <w:top w:val="nil"/>
              <w:left w:val="nil"/>
              <w:bottom w:val="nil"/>
              <w:right w:val="nil"/>
            </w:tcBorders>
            <w:shd w:val="clear" w:color="auto" w:fill="auto"/>
            <w:noWrap/>
            <w:vAlign w:val="bottom"/>
          </w:tcPr>
          <w:p w14:paraId="240AB7C6" w14:textId="51967BB9"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sz w:val="18"/>
                <w:szCs w:val="18"/>
              </w:rPr>
              <w:t>10.8%</w:t>
            </w:r>
          </w:p>
        </w:tc>
        <w:tc>
          <w:tcPr>
            <w:tcW w:w="1144" w:type="dxa"/>
            <w:tcBorders>
              <w:top w:val="nil"/>
              <w:left w:val="nil"/>
              <w:bottom w:val="nil"/>
              <w:right w:val="single" w:sz="8" w:space="0" w:color="auto"/>
            </w:tcBorders>
            <w:shd w:val="clear" w:color="auto" w:fill="auto"/>
            <w:noWrap/>
            <w:vAlign w:val="bottom"/>
          </w:tcPr>
          <w:p w14:paraId="4A38E665" w14:textId="151548A5"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sz w:val="18"/>
                <w:szCs w:val="18"/>
              </w:rPr>
              <w:t>13.9%</w:t>
            </w:r>
          </w:p>
        </w:tc>
        <w:tc>
          <w:tcPr>
            <w:tcW w:w="934" w:type="dxa"/>
            <w:tcBorders>
              <w:top w:val="nil"/>
              <w:left w:val="single" w:sz="8" w:space="0" w:color="auto"/>
              <w:bottom w:val="nil"/>
              <w:right w:val="nil"/>
            </w:tcBorders>
            <w:shd w:val="clear" w:color="auto" w:fill="auto"/>
            <w:noWrap/>
            <w:vAlign w:val="bottom"/>
            <w:hideMark/>
          </w:tcPr>
          <w:p w14:paraId="03EB84C4" w14:textId="3367D3BD"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100%</w:t>
            </w:r>
          </w:p>
        </w:tc>
        <w:tc>
          <w:tcPr>
            <w:tcW w:w="934" w:type="dxa"/>
            <w:tcBorders>
              <w:top w:val="nil"/>
              <w:left w:val="nil"/>
              <w:bottom w:val="nil"/>
              <w:right w:val="single" w:sz="8" w:space="0" w:color="auto"/>
            </w:tcBorders>
            <w:shd w:val="clear" w:color="auto" w:fill="auto"/>
            <w:noWrap/>
            <w:vAlign w:val="bottom"/>
            <w:hideMark/>
          </w:tcPr>
          <w:p w14:paraId="7D50FF08" w14:textId="36A51FE6"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99%</w:t>
            </w:r>
          </w:p>
        </w:tc>
      </w:tr>
      <w:tr w:rsidR="00796BF8" w:rsidRPr="00BA2F5E" w14:paraId="5BAB376A" w14:textId="77777777" w:rsidTr="005F0D56">
        <w:trPr>
          <w:trHeight w:val="255"/>
          <w:jc w:val="center"/>
        </w:trPr>
        <w:tc>
          <w:tcPr>
            <w:tcW w:w="1640" w:type="dxa"/>
            <w:tcBorders>
              <w:top w:val="nil"/>
              <w:left w:val="single" w:sz="8" w:space="0" w:color="auto"/>
              <w:bottom w:val="nil"/>
              <w:right w:val="single" w:sz="8" w:space="0" w:color="auto"/>
            </w:tcBorders>
            <w:shd w:val="clear" w:color="auto" w:fill="auto"/>
            <w:noWrap/>
            <w:vAlign w:val="center"/>
            <w:hideMark/>
          </w:tcPr>
          <w:p w14:paraId="7E2510A4" w14:textId="77777777"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color w:val="000000"/>
                <w:sz w:val="18"/>
                <w:szCs w:val="18"/>
                <w:lang w:eastAsia="zh-CN"/>
              </w:rPr>
              <w:t>Class C</w:t>
            </w:r>
          </w:p>
        </w:tc>
        <w:tc>
          <w:tcPr>
            <w:tcW w:w="1144" w:type="dxa"/>
            <w:tcBorders>
              <w:top w:val="nil"/>
              <w:left w:val="nil"/>
              <w:bottom w:val="nil"/>
              <w:right w:val="nil"/>
            </w:tcBorders>
            <w:shd w:val="clear" w:color="auto" w:fill="auto"/>
            <w:noWrap/>
            <w:vAlign w:val="bottom"/>
          </w:tcPr>
          <w:p w14:paraId="6EFC5850" w14:textId="6C908CA6"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sz w:val="18"/>
                <w:szCs w:val="18"/>
              </w:rPr>
              <w:t>3.7%</w:t>
            </w:r>
          </w:p>
        </w:tc>
        <w:tc>
          <w:tcPr>
            <w:tcW w:w="1144" w:type="dxa"/>
            <w:tcBorders>
              <w:top w:val="nil"/>
              <w:left w:val="nil"/>
              <w:bottom w:val="nil"/>
              <w:right w:val="nil"/>
            </w:tcBorders>
            <w:shd w:val="clear" w:color="auto" w:fill="auto"/>
            <w:noWrap/>
            <w:vAlign w:val="bottom"/>
          </w:tcPr>
          <w:p w14:paraId="61D4F543" w14:textId="0070AAAE"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Pr>
                <w:rFonts w:ascii="Arial" w:hAnsi="Arial" w:cs="Arial"/>
                <w:color w:val="000000"/>
                <w:sz w:val="18"/>
                <w:szCs w:val="18"/>
              </w:rPr>
              <w:t>2.5%</w:t>
            </w:r>
          </w:p>
        </w:tc>
        <w:tc>
          <w:tcPr>
            <w:tcW w:w="1144" w:type="dxa"/>
            <w:tcBorders>
              <w:top w:val="nil"/>
              <w:left w:val="nil"/>
              <w:bottom w:val="nil"/>
              <w:right w:val="single" w:sz="8" w:space="0" w:color="auto"/>
            </w:tcBorders>
            <w:shd w:val="clear" w:color="auto" w:fill="auto"/>
            <w:noWrap/>
            <w:vAlign w:val="bottom"/>
          </w:tcPr>
          <w:p w14:paraId="41D20373" w14:textId="7D5077C0"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sz w:val="18"/>
                <w:szCs w:val="18"/>
              </w:rPr>
              <w:t>3.5%</w:t>
            </w:r>
          </w:p>
        </w:tc>
        <w:tc>
          <w:tcPr>
            <w:tcW w:w="934" w:type="dxa"/>
            <w:tcBorders>
              <w:top w:val="nil"/>
              <w:left w:val="single" w:sz="8" w:space="0" w:color="auto"/>
              <w:bottom w:val="nil"/>
              <w:right w:val="nil"/>
            </w:tcBorders>
            <w:shd w:val="clear" w:color="auto" w:fill="auto"/>
            <w:noWrap/>
            <w:vAlign w:val="bottom"/>
          </w:tcPr>
          <w:p w14:paraId="30DB3323" w14:textId="1DB0AB06"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100%</w:t>
            </w:r>
          </w:p>
        </w:tc>
        <w:tc>
          <w:tcPr>
            <w:tcW w:w="934" w:type="dxa"/>
            <w:tcBorders>
              <w:top w:val="nil"/>
              <w:left w:val="nil"/>
              <w:bottom w:val="nil"/>
              <w:right w:val="single" w:sz="8" w:space="0" w:color="auto"/>
            </w:tcBorders>
            <w:shd w:val="clear" w:color="auto" w:fill="auto"/>
            <w:noWrap/>
            <w:vAlign w:val="bottom"/>
          </w:tcPr>
          <w:p w14:paraId="64458FD1" w14:textId="28F3E679"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103%</w:t>
            </w:r>
          </w:p>
        </w:tc>
      </w:tr>
      <w:tr w:rsidR="00796BF8" w:rsidRPr="00BA2F5E" w14:paraId="6AA04B0E" w14:textId="77777777" w:rsidTr="005F0D56">
        <w:trPr>
          <w:trHeight w:val="255"/>
          <w:jc w:val="center"/>
        </w:trPr>
        <w:tc>
          <w:tcPr>
            <w:tcW w:w="1640" w:type="dxa"/>
            <w:tcBorders>
              <w:top w:val="nil"/>
              <w:left w:val="single" w:sz="8" w:space="0" w:color="auto"/>
              <w:bottom w:val="nil"/>
              <w:right w:val="single" w:sz="8" w:space="0" w:color="auto"/>
            </w:tcBorders>
            <w:shd w:val="clear" w:color="auto" w:fill="auto"/>
            <w:noWrap/>
            <w:vAlign w:val="center"/>
            <w:hideMark/>
          </w:tcPr>
          <w:p w14:paraId="5279CC53" w14:textId="77777777"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eastAsia="宋体" w:hAnsi="Arial" w:cs="Arial"/>
                <w:color w:val="000000"/>
                <w:sz w:val="18"/>
                <w:szCs w:val="18"/>
                <w:lang w:eastAsia="zh-CN"/>
              </w:rPr>
              <w:t>Class D</w:t>
            </w:r>
          </w:p>
        </w:tc>
        <w:tc>
          <w:tcPr>
            <w:tcW w:w="1144" w:type="dxa"/>
            <w:tcBorders>
              <w:top w:val="nil"/>
              <w:left w:val="single" w:sz="8" w:space="0" w:color="auto"/>
              <w:bottom w:val="nil"/>
              <w:right w:val="nil"/>
            </w:tcBorders>
            <w:shd w:val="clear" w:color="auto" w:fill="auto"/>
            <w:noWrap/>
            <w:vAlign w:val="bottom"/>
          </w:tcPr>
          <w:p w14:paraId="25A07ECB" w14:textId="130EF6D7"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Pr>
                <w:rFonts w:ascii="Arial" w:hAnsi="Arial" w:cs="Arial"/>
                <w:sz w:val="18"/>
                <w:szCs w:val="18"/>
              </w:rPr>
              <w:t>4.6%</w:t>
            </w:r>
          </w:p>
        </w:tc>
        <w:tc>
          <w:tcPr>
            <w:tcW w:w="1144" w:type="dxa"/>
            <w:tcBorders>
              <w:top w:val="nil"/>
              <w:left w:val="nil"/>
              <w:bottom w:val="nil"/>
              <w:right w:val="nil"/>
            </w:tcBorders>
            <w:shd w:val="clear" w:color="auto" w:fill="auto"/>
            <w:noWrap/>
            <w:vAlign w:val="bottom"/>
          </w:tcPr>
          <w:p w14:paraId="192D0824" w14:textId="40205F50"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Pr>
                <w:rFonts w:ascii="Arial" w:hAnsi="Arial" w:cs="Arial"/>
                <w:sz w:val="18"/>
                <w:szCs w:val="18"/>
              </w:rPr>
              <w:t>13.3%</w:t>
            </w:r>
          </w:p>
        </w:tc>
        <w:tc>
          <w:tcPr>
            <w:tcW w:w="1144" w:type="dxa"/>
            <w:tcBorders>
              <w:top w:val="nil"/>
              <w:left w:val="nil"/>
              <w:bottom w:val="nil"/>
              <w:right w:val="single" w:sz="8" w:space="0" w:color="auto"/>
            </w:tcBorders>
            <w:shd w:val="clear" w:color="auto" w:fill="auto"/>
            <w:noWrap/>
            <w:vAlign w:val="bottom"/>
          </w:tcPr>
          <w:p w14:paraId="6F9E111C" w14:textId="34F5454C"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Pr>
                <w:rFonts w:ascii="Arial" w:hAnsi="Arial" w:cs="Arial"/>
                <w:sz w:val="18"/>
                <w:szCs w:val="18"/>
              </w:rPr>
              <w:t>14.3%</w:t>
            </w:r>
          </w:p>
        </w:tc>
        <w:tc>
          <w:tcPr>
            <w:tcW w:w="934" w:type="dxa"/>
            <w:tcBorders>
              <w:top w:val="nil"/>
              <w:left w:val="single" w:sz="8" w:space="0" w:color="auto"/>
              <w:bottom w:val="nil"/>
              <w:right w:val="nil"/>
            </w:tcBorders>
            <w:shd w:val="clear" w:color="auto" w:fill="auto"/>
            <w:noWrap/>
            <w:vAlign w:val="bottom"/>
          </w:tcPr>
          <w:p w14:paraId="1E035CAE" w14:textId="412CD515"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100%</w:t>
            </w:r>
          </w:p>
        </w:tc>
        <w:tc>
          <w:tcPr>
            <w:tcW w:w="934" w:type="dxa"/>
            <w:tcBorders>
              <w:top w:val="nil"/>
              <w:left w:val="nil"/>
              <w:bottom w:val="nil"/>
              <w:right w:val="single" w:sz="8" w:space="0" w:color="auto"/>
            </w:tcBorders>
            <w:shd w:val="clear" w:color="auto" w:fill="auto"/>
            <w:noWrap/>
            <w:vAlign w:val="bottom"/>
          </w:tcPr>
          <w:p w14:paraId="02073C48" w14:textId="60B73212"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102%</w:t>
            </w:r>
          </w:p>
        </w:tc>
      </w:tr>
      <w:tr w:rsidR="00392467" w:rsidRPr="00BA2F5E" w14:paraId="379B4783" w14:textId="77777777" w:rsidTr="00392467">
        <w:trPr>
          <w:trHeight w:val="255"/>
          <w:jc w:val="center"/>
        </w:trPr>
        <w:tc>
          <w:tcPr>
            <w:tcW w:w="1640" w:type="dxa"/>
            <w:tcBorders>
              <w:top w:val="nil"/>
              <w:left w:val="single" w:sz="8" w:space="0" w:color="auto"/>
              <w:bottom w:val="nil"/>
              <w:right w:val="single" w:sz="8" w:space="0" w:color="auto"/>
            </w:tcBorders>
            <w:shd w:val="clear" w:color="auto" w:fill="auto"/>
            <w:noWrap/>
            <w:vAlign w:val="center"/>
            <w:hideMark/>
          </w:tcPr>
          <w:p w14:paraId="226C3B12" w14:textId="77777777" w:rsidR="00392467" w:rsidRPr="00BA2F5E" w:rsidRDefault="00392467" w:rsidP="003924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sidRPr="00BA2F5E">
              <w:rPr>
                <w:rFonts w:ascii="Arial" w:eastAsia="宋体" w:hAnsi="Arial" w:cs="Arial"/>
                <w:color w:val="000000"/>
                <w:sz w:val="18"/>
                <w:szCs w:val="18"/>
                <w:lang w:eastAsia="zh-CN"/>
              </w:rPr>
              <w:t>Class E</w:t>
            </w:r>
          </w:p>
        </w:tc>
        <w:tc>
          <w:tcPr>
            <w:tcW w:w="1144" w:type="dxa"/>
            <w:tcBorders>
              <w:top w:val="nil"/>
              <w:left w:val="nil"/>
              <w:bottom w:val="nil"/>
              <w:right w:val="nil"/>
            </w:tcBorders>
            <w:shd w:val="clear" w:color="auto" w:fill="auto"/>
            <w:noWrap/>
            <w:vAlign w:val="bottom"/>
          </w:tcPr>
          <w:p w14:paraId="2D22E9FF" w14:textId="20C92FD6" w:rsidR="00392467" w:rsidRPr="00BA2F5E" w:rsidRDefault="00392467" w:rsidP="003924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c>
          <w:tcPr>
            <w:tcW w:w="1144" w:type="dxa"/>
            <w:tcBorders>
              <w:top w:val="nil"/>
              <w:left w:val="nil"/>
              <w:bottom w:val="nil"/>
              <w:right w:val="nil"/>
            </w:tcBorders>
            <w:shd w:val="clear" w:color="auto" w:fill="auto"/>
            <w:noWrap/>
            <w:vAlign w:val="bottom"/>
          </w:tcPr>
          <w:p w14:paraId="2F77A7EA" w14:textId="502E719B" w:rsidR="00392467" w:rsidRPr="00BA2F5E" w:rsidRDefault="00392467" w:rsidP="003924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c>
          <w:tcPr>
            <w:tcW w:w="1144" w:type="dxa"/>
            <w:tcBorders>
              <w:top w:val="nil"/>
              <w:left w:val="nil"/>
              <w:bottom w:val="nil"/>
              <w:right w:val="single" w:sz="8" w:space="0" w:color="auto"/>
            </w:tcBorders>
            <w:shd w:val="clear" w:color="auto" w:fill="auto"/>
            <w:noWrap/>
            <w:vAlign w:val="bottom"/>
          </w:tcPr>
          <w:p w14:paraId="1C719267" w14:textId="2D667F4D" w:rsidR="00392467" w:rsidRPr="00BA2F5E" w:rsidRDefault="00392467" w:rsidP="003924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c>
          <w:tcPr>
            <w:tcW w:w="934" w:type="dxa"/>
            <w:tcBorders>
              <w:top w:val="nil"/>
              <w:left w:val="single" w:sz="8" w:space="0" w:color="auto"/>
              <w:bottom w:val="single" w:sz="8" w:space="0" w:color="auto"/>
              <w:right w:val="nil"/>
            </w:tcBorders>
            <w:shd w:val="clear" w:color="auto" w:fill="auto"/>
            <w:noWrap/>
            <w:vAlign w:val="center"/>
          </w:tcPr>
          <w:p w14:paraId="4C0A3D74" w14:textId="77777777" w:rsidR="00392467" w:rsidRPr="00BA2F5E" w:rsidRDefault="00392467" w:rsidP="003924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c>
          <w:tcPr>
            <w:tcW w:w="934" w:type="dxa"/>
            <w:tcBorders>
              <w:top w:val="nil"/>
              <w:left w:val="nil"/>
              <w:bottom w:val="single" w:sz="8" w:space="0" w:color="auto"/>
              <w:right w:val="single" w:sz="8" w:space="0" w:color="auto"/>
            </w:tcBorders>
            <w:shd w:val="clear" w:color="auto" w:fill="auto"/>
            <w:noWrap/>
            <w:vAlign w:val="center"/>
          </w:tcPr>
          <w:p w14:paraId="3FE46248" w14:textId="77777777" w:rsidR="00392467" w:rsidRPr="00BA2F5E" w:rsidRDefault="00392467" w:rsidP="003924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p>
        </w:tc>
      </w:tr>
      <w:tr w:rsidR="00796BF8" w:rsidRPr="00BA2F5E" w14:paraId="65179D6D" w14:textId="77777777" w:rsidTr="00470AE5">
        <w:trPr>
          <w:trHeight w:val="255"/>
          <w:jc w:val="center"/>
        </w:trPr>
        <w:tc>
          <w:tcPr>
            <w:tcW w:w="1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1340E2" w14:textId="77777777"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b/>
                <w:bCs/>
                <w:color w:val="000000"/>
                <w:sz w:val="18"/>
                <w:szCs w:val="18"/>
                <w:lang w:eastAsia="zh-CN"/>
              </w:rPr>
            </w:pPr>
            <w:r w:rsidRPr="00BA2F5E">
              <w:rPr>
                <w:rFonts w:ascii="Arial" w:eastAsia="宋体" w:hAnsi="Arial" w:cs="Arial"/>
                <w:b/>
                <w:bCs/>
                <w:color w:val="000000"/>
                <w:sz w:val="18"/>
                <w:szCs w:val="18"/>
                <w:lang w:eastAsia="zh-CN"/>
              </w:rPr>
              <w:t>Overall</w:t>
            </w:r>
          </w:p>
        </w:tc>
        <w:tc>
          <w:tcPr>
            <w:tcW w:w="1144" w:type="dxa"/>
            <w:tcBorders>
              <w:top w:val="single" w:sz="8" w:space="0" w:color="auto"/>
              <w:left w:val="nil"/>
              <w:bottom w:val="single" w:sz="8" w:space="0" w:color="auto"/>
              <w:right w:val="nil"/>
            </w:tcBorders>
            <w:shd w:val="clear" w:color="auto" w:fill="auto"/>
            <w:noWrap/>
            <w:vAlign w:val="bottom"/>
          </w:tcPr>
          <w:p w14:paraId="0CAD0535" w14:textId="7D9E67CA"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sz w:val="18"/>
                <w:szCs w:val="18"/>
              </w:rPr>
              <w:t>5.8%</w:t>
            </w:r>
          </w:p>
        </w:tc>
        <w:tc>
          <w:tcPr>
            <w:tcW w:w="1144" w:type="dxa"/>
            <w:tcBorders>
              <w:top w:val="single" w:sz="8" w:space="0" w:color="auto"/>
              <w:left w:val="nil"/>
              <w:bottom w:val="single" w:sz="8" w:space="0" w:color="auto"/>
              <w:right w:val="nil"/>
            </w:tcBorders>
            <w:shd w:val="clear" w:color="auto" w:fill="auto"/>
            <w:noWrap/>
            <w:vAlign w:val="bottom"/>
          </w:tcPr>
          <w:p w14:paraId="64AD7354" w14:textId="4100A5A5"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Pr>
                <w:rFonts w:ascii="Arial" w:hAnsi="Arial" w:cs="Arial"/>
                <w:sz w:val="18"/>
                <w:szCs w:val="18"/>
              </w:rPr>
              <w:t>8.1%</w:t>
            </w:r>
          </w:p>
        </w:tc>
        <w:tc>
          <w:tcPr>
            <w:tcW w:w="1144" w:type="dxa"/>
            <w:tcBorders>
              <w:top w:val="single" w:sz="8" w:space="0" w:color="auto"/>
              <w:left w:val="nil"/>
              <w:bottom w:val="single" w:sz="8" w:space="0" w:color="auto"/>
              <w:right w:val="single" w:sz="8" w:space="0" w:color="auto"/>
            </w:tcBorders>
            <w:shd w:val="clear" w:color="auto" w:fill="auto"/>
            <w:noWrap/>
            <w:vAlign w:val="bottom"/>
          </w:tcPr>
          <w:p w14:paraId="6D2E5CBE" w14:textId="50DF8F1F"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sz w:val="18"/>
                <w:szCs w:val="18"/>
                <w:lang w:eastAsia="zh-CN"/>
              </w:rPr>
            </w:pPr>
            <w:r>
              <w:rPr>
                <w:rFonts w:ascii="Arial" w:hAnsi="Arial" w:cs="Arial"/>
                <w:sz w:val="18"/>
                <w:szCs w:val="18"/>
              </w:rPr>
              <w:t>10.1%</w:t>
            </w:r>
          </w:p>
        </w:tc>
        <w:tc>
          <w:tcPr>
            <w:tcW w:w="934" w:type="dxa"/>
            <w:tcBorders>
              <w:top w:val="single" w:sz="8" w:space="0" w:color="auto"/>
              <w:left w:val="single" w:sz="8" w:space="0" w:color="auto"/>
              <w:bottom w:val="single" w:sz="8" w:space="0" w:color="auto"/>
              <w:right w:val="nil"/>
            </w:tcBorders>
            <w:shd w:val="clear" w:color="auto" w:fill="auto"/>
            <w:noWrap/>
            <w:vAlign w:val="bottom"/>
          </w:tcPr>
          <w:p w14:paraId="26A8CF33" w14:textId="34A603F2"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100%</w:t>
            </w:r>
          </w:p>
        </w:tc>
        <w:tc>
          <w:tcPr>
            <w:tcW w:w="934" w:type="dxa"/>
            <w:tcBorders>
              <w:top w:val="single" w:sz="8" w:space="0" w:color="auto"/>
              <w:left w:val="nil"/>
              <w:bottom w:val="single" w:sz="8" w:space="0" w:color="auto"/>
              <w:right w:val="single" w:sz="8" w:space="0" w:color="auto"/>
            </w:tcBorders>
            <w:shd w:val="clear" w:color="auto" w:fill="auto"/>
            <w:noWrap/>
            <w:vAlign w:val="bottom"/>
          </w:tcPr>
          <w:p w14:paraId="352199D7" w14:textId="79C1467C" w:rsidR="00796BF8" w:rsidRPr="00BA2F5E" w:rsidRDefault="00796BF8" w:rsidP="00796BF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eastAsia="宋体" w:hAnsi="Arial" w:cs="Arial"/>
                <w:color w:val="000000"/>
                <w:sz w:val="18"/>
                <w:szCs w:val="18"/>
                <w:lang w:eastAsia="zh-CN"/>
              </w:rPr>
            </w:pPr>
            <w:r>
              <w:rPr>
                <w:rFonts w:ascii="Arial" w:hAnsi="Arial" w:cs="Arial"/>
                <w:color w:val="000000"/>
                <w:sz w:val="18"/>
                <w:szCs w:val="18"/>
              </w:rPr>
              <w:t>100%</w:t>
            </w:r>
          </w:p>
        </w:tc>
      </w:tr>
    </w:tbl>
    <w:p w14:paraId="48FCCA97" w14:textId="77777777" w:rsidR="003C36C1" w:rsidRDefault="003C36C1" w:rsidP="003C36C1">
      <w:pPr>
        <w:rPr>
          <w:szCs w:val="22"/>
          <w:lang w:val="en-CA" w:eastAsia="zh-CN"/>
        </w:rPr>
      </w:pPr>
    </w:p>
    <w:p w14:paraId="4DDC7008" w14:textId="77777777" w:rsidR="00A25F3B" w:rsidRDefault="00A25F3B" w:rsidP="00BA2F5E">
      <w:pPr>
        <w:rPr>
          <w:szCs w:val="22"/>
          <w:lang w:val="en-CA" w:eastAsia="zh-CN"/>
        </w:rPr>
      </w:pPr>
    </w:p>
    <w:bookmarkEnd w:id="15"/>
    <w:bookmarkEnd w:id="16"/>
    <w:p w14:paraId="0107FEE6" w14:textId="0F0F4DF5" w:rsidR="00CC1DD9" w:rsidRDefault="00CC1DD9" w:rsidP="00CC1DD9">
      <w:pPr>
        <w:pStyle w:val="1"/>
        <w:rPr>
          <w:lang w:val="en-CA" w:eastAsia="ja-JP"/>
        </w:rPr>
      </w:pPr>
      <w:r>
        <w:rPr>
          <w:rFonts w:hint="eastAsia"/>
          <w:lang w:val="en-CA" w:eastAsia="ja-JP"/>
        </w:rPr>
        <w:t>Conclusion</w:t>
      </w:r>
    </w:p>
    <w:p w14:paraId="592E614E" w14:textId="3C47A7DA" w:rsidR="00D2271C" w:rsidRDefault="00FB3566" w:rsidP="00D2271C">
      <w:pPr>
        <w:rPr>
          <w:rFonts w:eastAsia="Yu Mincho"/>
          <w:lang w:val="en-CA" w:eastAsia="ja-JP"/>
        </w:rPr>
      </w:pPr>
      <w:r>
        <w:rPr>
          <w:lang w:val="en-CA"/>
        </w:rPr>
        <w:t xml:space="preserve">In this contribution, we represent the improved rate control method for HEVC. </w:t>
      </w:r>
      <w:r w:rsidR="009B3260">
        <w:rPr>
          <w:lang w:val="en-CA"/>
        </w:rPr>
        <w:t>The average coding gain over</w:t>
      </w:r>
      <w:r w:rsidR="00C04DE9">
        <w:rPr>
          <w:lang w:val="en-CA"/>
        </w:rPr>
        <w:t xml:space="preserve"> the default rate control in</w:t>
      </w:r>
      <w:r w:rsidR="009B3260">
        <w:rPr>
          <w:lang w:val="en-CA"/>
        </w:rPr>
        <w:t xml:space="preserve"> HM16.20 is 2.3%/0.8%/0.5% and 7.8%/6.7%/6.4% for Y/U/V at Lowdelay B Main10 (LDB) and Randomaccess Main10 (RA) configuration, respectively.</w:t>
      </w:r>
    </w:p>
    <w:p w14:paraId="6883F3EF" w14:textId="77777777" w:rsidR="00D077FB" w:rsidRPr="005B217D" w:rsidRDefault="00D077FB" w:rsidP="00D077FB">
      <w:pPr>
        <w:pStyle w:val="1"/>
        <w:rPr>
          <w:lang w:val="en-CA"/>
        </w:rPr>
      </w:pPr>
      <w:r w:rsidRPr="005B217D">
        <w:rPr>
          <w:lang w:val="en-CA"/>
        </w:rPr>
        <w:t>Patent rights declaration(s)</w:t>
      </w:r>
    </w:p>
    <w:p w14:paraId="29320A04" w14:textId="77777777" w:rsidR="00D077FB" w:rsidRDefault="00D077FB" w:rsidP="00D077FB">
      <w:pPr>
        <w:rPr>
          <w:b/>
          <w:szCs w:val="22"/>
          <w:lang w:val="en-CA"/>
        </w:rPr>
      </w:pPr>
      <w:r>
        <w:rPr>
          <w:b/>
          <w:szCs w:val="22"/>
          <w:lang w:val="en-CA" w:eastAsia="ko-KR"/>
        </w:rPr>
        <w:t>Wuhan University and Tencent</w:t>
      </w:r>
      <w:r w:rsidRPr="00B44A5C">
        <w:rPr>
          <w:rFonts w:hint="eastAsia"/>
          <w:b/>
          <w:szCs w:val="22"/>
          <w:lang w:val="en-CA" w:eastAsia="ko-KR"/>
        </w:rPr>
        <w:t xml:space="preserve"> </w:t>
      </w:r>
      <w:r>
        <w:rPr>
          <w:b/>
          <w:szCs w:val="22"/>
          <w:lang w:val="en-CA"/>
        </w:rPr>
        <w:t xml:space="preserve">America LLC </w:t>
      </w:r>
      <w:r w:rsidRPr="00B44A5C">
        <w:rPr>
          <w:b/>
          <w:szCs w:val="22"/>
          <w:lang w:val="en-CA"/>
        </w:rPr>
        <w:t>do not</w:t>
      </w:r>
      <w:r w:rsidRPr="005B217D">
        <w:rPr>
          <w:b/>
          <w:szCs w:val="22"/>
          <w:lang w:val="en-CA"/>
        </w:rPr>
        <w:t xml:space="preserve"> have any current or pending patent rights relating to the technology described in this contribution.</w:t>
      </w:r>
    </w:p>
    <w:p w14:paraId="14ED7B17" w14:textId="77777777" w:rsidR="00D077FB" w:rsidRPr="00D077FB" w:rsidRDefault="00D077FB" w:rsidP="00D2271C">
      <w:pPr>
        <w:rPr>
          <w:rFonts w:eastAsia="Yu Mincho"/>
          <w:lang w:val="en-CA" w:eastAsia="ja-JP"/>
        </w:rPr>
      </w:pPr>
    </w:p>
    <w:p w14:paraId="377205FC" w14:textId="77777777" w:rsidR="00FE4382" w:rsidRDefault="00FE4382" w:rsidP="00FE4382">
      <w:pPr>
        <w:pStyle w:val="1"/>
        <w:rPr>
          <w:lang w:val="en-CA" w:eastAsia="ja-JP"/>
        </w:rPr>
      </w:pPr>
      <w:r>
        <w:rPr>
          <w:rFonts w:hint="eastAsia"/>
          <w:lang w:val="en-CA" w:eastAsia="ja-JP"/>
        </w:rPr>
        <w:t>References</w:t>
      </w:r>
    </w:p>
    <w:p w14:paraId="7AAAAE93" w14:textId="77777777" w:rsidR="0045036C" w:rsidRPr="00F97146" w:rsidRDefault="00FE4382" w:rsidP="0045036C">
      <w:pPr>
        <w:rPr>
          <w:lang w:val="en-CA" w:eastAsia="zh-CN"/>
        </w:rPr>
      </w:pPr>
      <w:r>
        <w:rPr>
          <w:rFonts w:hint="eastAsia"/>
          <w:lang w:val="en-CA" w:eastAsia="ja-JP"/>
        </w:rPr>
        <w:t>[</w:t>
      </w:r>
      <w:r>
        <w:rPr>
          <w:lang w:val="en-CA" w:eastAsia="ja-JP"/>
        </w:rPr>
        <w:t>1</w:t>
      </w:r>
      <w:r>
        <w:rPr>
          <w:rFonts w:hint="eastAsia"/>
          <w:lang w:val="en-CA" w:eastAsia="ja-JP"/>
        </w:rPr>
        <w:t>]</w:t>
      </w:r>
      <w:r>
        <w:rPr>
          <w:lang w:val="en-CA" w:eastAsia="ja-JP"/>
        </w:rPr>
        <w:t xml:space="preserve"> </w:t>
      </w:r>
      <w:r w:rsidR="0045036C" w:rsidRPr="00F97146">
        <w:rPr>
          <w:lang w:val="en-CA" w:eastAsia="zh-CN"/>
        </w:rPr>
        <w:t>G. J. Sullivan, J.-R. Ohm</w:t>
      </w:r>
      <w:r w:rsidR="0045036C">
        <w:rPr>
          <w:lang w:val="en-CA" w:eastAsia="zh-CN"/>
        </w:rPr>
        <w:t>, “</w:t>
      </w:r>
      <w:r w:rsidR="0045036C" w:rsidRPr="00F97146">
        <w:rPr>
          <w:lang w:val="en-CA" w:eastAsia="zh-CN"/>
        </w:rPr>
        <w:t>Meeting Report of the 11th meeting of the Joint Video Experts Team (JVET),</w:t>
      </w:r>
    </w:p>
    <w:p w14:paraId="6270D957" w14:textId="00F84759" w:rsidR="00FE4382" w:rsidRDefault="0045036C" w:rsidP="0045036C">
      <w:pPr>
        <w:rPr>
          <w:lang w:val="en-CA" w:eastAsia="ja-JP"/>
        </w:rPr>
      </w:pPr>
      <w:r w:rsidRPr="00F97146">
        <w:rPr>
          <w:lang w:val="en-CA" w:eastAsia="zh-CN"/>
        </w:rPr>
        <w:t>Ljubljana, SI, 10–18 July 2018</w:t>
      </w:r>
      <w:r>
        <w:rPr>
          <w:lang w:val="en-CA" w:eastAsia="zh-CN"/>
        </w:rPr>
        <w:t xml:space="preserve">”, JVET-K1000, </w:t>
      </w:r>
      <w:r w:rsidRPr="007D6471">
        <w:rPr>
          <w:lang w:val="en-CA" w:eastAsia="zh-CN"/>
        </w:rPr>
        <w:t>11th Meeting: Ljubljana, SI, 10–18 July 2018</w:t>
      </w:r>
    </w:p>
    <w:p w14:paraId="71B0C076" w14:textId="5B924CB7" w:rsidR="00FE4382" w:rsidRDefault="00FE4382" w:rsidP="0033693F">
      <w:pPr>
        <w:rPr>
          <w:lang w:val="en-CA" w:eastAsia="ja-JP"/>
        </w:rPr>
      </w:pPr>
      <w:r>
        <w:rPr>
          <w:rFonts w:hint="eastAsia"/>
          <w:lang w:val="en-CA" w:eastAsia="ja-JP"/>
        </w:rPr>
        <w:t>[</w:t>
      </w:r>
      <w:r>
        <w:rPr>
          <w:lang w:val="en-CA" w:eastAsia="ja-JP"/>
        </w:rPr>
        <w:t>2</w:t>
      </w:r>
      <w:r>
        <w:rPr>
          <w:rFonts w:hint="eastAsia"/>
          <w:lang w:val="en-CA" w:eastAsia="ja-JP"/>
        </w:rPr>
        <w:t>]</w:t>
      </w:r>
      <w:ins w:id="19" w:author="Zheng Xiaozhen" w:date="2018-10-11T10:37:00Z">
        <w:r w:rsidR="008E3B65">
          <w:rPr>
            <w:lang w:val="en-CA" w:eastAsia="ja-JP"/>
          </w:rPr>
          <w:t xml:space="preserve"> </w:t>
        </w:r>
      </w:ins>
      <w:r w:rsidR="0045036C">
        <w:rPr>
          <w:rFonts w:hint="eastAsia"/>
          <w:szCs w:val="22"/>
          <w:lang w:val="en-CA" w:eastAsia="zh-CN"/>
        </w:rPr>
        <w:t xml:space="preserve">B. </w:t>
      </w:r>
      <w:r w:rsidR="0045036C">
        <w:rPr>
          <w:szCs w:val="22"/>
          <w:lang w:val="en-CA" w:eastAsia="zh-CN"/>
        </w:rPr>
        <w:t>Li, H. Li, L. Li, and J. Zhang, “</w:t>
      </w:r>
      <w:r w:rsidR="0045036C" w:rsidRPr="0051750D">
        <w:rPr>
          <w:szCs w:val="22"/>
          <w:lang w:val="en-CA" w:eastAsia="zh-CN"/>
        </w:rPr>
        <w:t>Rate control by R-lambda model for HEVC</w:t>
      </w:r>
      <w:r w:rsidR="0045036C">
        <w:rPr>
          <w:szCs w:val="22"/>
          <w:lang w:val="en-CA" w:eastAsia="zh-CN"/>
        </w:rPr>
        <w:t>,” JCT-VC K0103, Oct. 2012.</w:t>
      </w:r>
    </w:p>
    <w:p w14:paraId="24D47511" w14:textId="626F0EF6" w:rsidR="00FE4382" w:rsidRDefault="00F97146" w:rsidP="0045036C">
      <w:pPr>
        <w:rPr>
          <w:lang w:val="en-CA" w:eastAsia="ja-JP"/>
        </w:rPr>
      </w:pPr>
      <w:r>
        <w:rPr>
          <w:rFonts w:hint="eastAsia"/>
          <w:lang w:val="en-CA" w:eastAsia="zh-CN"/>
        </w:rPr>
        <w:lastRenderedPageBreak/>
        <w:t>[</w:t>
      </w:r>
      <w:r w:rsidR="0033693F">
        <w:rPr>
          <w:lang w:val="en-CA" w:eastAsia="zh-CN"/>
        </w:rPr>
        <w:t>3</w:t>
      </w:r>
      <w:r>
        <w:rPr>
          <w:lang w:val="en-CA" w:eastAsia="zh-CN"/>
        </w:rPr>
        <w:t xml:space="preserve">] </w:t>
      </w:r>
      <w:r w:rsidR="0045036C">
        <w:rPr>
          <w:rFonts w:hint="eastAsia"/>
          <w:szCs w:val="22"/>
          <w:lang w:val="en-CA" w:eastAsia="zh-CN"/>
        </w:rPr>
        <w:t xml:space="preserve">B. Li, H. Li, and L. </w:t>
      </w:r>
      <w:r w:rsidR="0045036C">
        <w:rPr>
          <w:szCs w:val="22"/>
          <w:lang w:val="en-CA" w:eastAsia="zh-CN"/>
        </w:rPr>
        <w:t>Li, “</w:t>
      </w:r>
      <w:r w:rsidR="0045036C" w:rsidRPr="004448E7">
        <w:rPr>
          <w:szCs w:val="22"/>
          <w:lang w:val="en-CA" w:eastAsia="zh-CN"/>
        </w:rPr>
        <w:t>Adaptive bit allocation for R-lambda model rate control in HM</w:t>
      </w:r>
      <w:r w:rsidR="0045036C">
        <w:rPr>
          <w:szCs w:val="22"/>
          <w:lang w:val="en-CA" w:eastAsia="zh-CN"/>
        </w:rPr>
        <w:t>,” JCT-VC M0036, Apr. 2013.</w:t>
      </w:r>
    </w:p>
    <w:p w14:paraId="4EBF97D7" w14:textId="719010EC" w:rsidR="001F2594" w:rsidRPr="005B217D" w:rsidRDefault="00FE4382" w:rsidP="0045036C">
      <w:pPr>
        <w:rPr>
          <w:lang w:val="en-CA"/>
        </w:rPr>
      </w:pPr>
      <w:r>
        <w:rPr>
          <w:lang w:val="en-CA" w:eastAsia="ja-JP"/>
        </w:rPr>
        <w:t>[</w:t>
      </w:r>
      <w:r w:rsidR="00BA2F5E">
        <w:rPr>
          <w:lang w:val="en-CA" w:eastAsia="ja-JP"/>
        </w:rPr>
        <w:t>4</w:t>
      </w:r>
      <w:r w:rsidRPr="00167BCB">
        <w:rPr>
          <w:lang w:val="en-CA" w:eastAsia="ja-JP"/>
        </w:rPr>
        <w:t xml:space="preserve">] </w:t>
      </w:r>
      <w:r w:rsidR="0045036C">
        <w:rPr>
          <w:rFonts w:hint="eastAsia"/>
          <w:szCs w:val="22"/>
          <w:lang w:val="en-CA" w:eastAsia="zh-CN"/>
        </w:rPr>
        <w:t>Y</w:t>
      </w:r>
      <w:r w:rsidR="0045036C">
        <w:rPr>
          <w:szCs w:val="22"/>
          <w:lang w:val="en-CA" w:eastAsia="zh-CN"/>
        </w:rPr>
        <w:t>. Li, Z</w:t>
      </w:r>
      <w:r w:rsidR="0045036C">
        <w:rPr>
          <w:rFonts w:hint="eastAsia"/>
          <w:szCs w:val="22"/>
          <w:lang w:val="en-CA" w:eastAsia="zh-CN"/>
        </w:rPr>
        <w:t>.</w:t>
      </w:r>
      <w:r w:rsidR="0045036C">
        <w:rPr>
          <w:szCs w:val="22"/>
          <w:lang w:val="en-CA" w:eastAsia="zh-CN"/>
        </w:rPr>
        <w:t xml:space="preserve"> Chen, X. Li and S. Liu, “</w:t>
      </w:r>
      <w:r w:rsidR="0045036C" w:rsidRPr="00F203D3">
        <w:rPr>
          <w:szCs w:val="22"/>
          <w:lang w:val="en-CA" w:eastAsia="zh-CN"/>
        </w:rPr>
        <w:t>Rate Control for VVC</w:t>
      </w:r>
      <w:r w:rsidR="00941BF9">
        <w:rPr>
          <w:szCs w:val="22"/>
          <w:lang w:val="en-CA" w:eastAsia="zh-CN"/>
        </w:rPr>
        <w:t>,” JVET-K0390, Jul. 2018</w:t>
      </w:r>
      <w:r w:rsidR="00941BF9">
        <w:rPr>
          <w:rFonts w:hint="eastAsia"/>
          <w:szCs w:val="22"/>
          <w:lang w:val="en-CA" w:eastAsia="zh-CN"/>
        </w:rPr>
        <w:t>.</w:t>
      </w:r>
    </w:p>
    <w:p w14:paraId="0618A025" w14:textId="77777777" w:rsidR="007F1F8B" w:rsidRPr="005B217D" w:rsidRDefault="007F1F8B" w:rsidP="009234A5">
      <w:pPr>
        <w:rPr>
          <w:szCs w:val="22"/>
          <w:lang w:val="en-CA"/>
        </w:rPr>
      </w:pPr>
    </w:p>
    <w:sectPr w:rsidR="007F1F8B" w:rsidRPr="005B217D" w:rsidSect="00A01439">
      <w:footerReference w:type="default" r:id="rId2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E8912" w14:textId="77777777" w:rsidR="00D81B3F" w:rsidRDefault="00D81B3F">
      <w:r>
        <w:separator/>
      </w:r>
    </w:p>
  </w:endnote>
  <w:endnote w:type="continuationSeparator" w:id="0">
    <w:p w14:paraId="4E1CE5EA" w14:textId="77777777" w:rsidR="00D81B3F" w:rsidRDefault="00D81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2020400000000000000"/>
    <w:charset w:val="80"/>
    <w:family w:val="roman"/>
    <w:pitch w:val="variable"/>
    <w:sig w:usb0="800002E7" w:usb1="2AC7FCFF"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3D92E" w14:textId="67E87A1A" w:rsidR="00F10D78" w:rsidRPr="00806DFE" w:rsidRDefault="00F10D78"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B94BA3">
      <w:rPr>
        <w:rStyle w:val="a5"/>
        <w:noProof/>
      </w:rPr>
      <w:t>4</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B94BA3">
      <w:rPr>
        <w:rStyle w:val="a5"/>
        <w:noProof/>
      </w:rPr>
      <w:t>2019-01-03</w:t>
    </w:r>
    <w:r w:rsidRPr="00806DFE">
      <w:rPr>
        <w:rStyle w:val="a5"/>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4EED5" w14:textId="77777777" w:rsidR="00D81B3F" w:rsidRDefault="00D81B3F">
      <w:r>
        <w:separator/>
      </w:r>
    </w:p>
  </w:footnote>
  <w:footnote w:type="continuationSeparator" w:id="0">
    <w:p w14:paraId="21A8BF12" w14:textId="77777777" w:rsidR="00D81B3F" w:rsidRDefault="00D81B3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2A62FC"/>
    <w:multiLevelType w:val="hybridMultilevel"/>
    <w:tmpl w:val="433CAEE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517BEC"/>
    <w:multiLevelType w:val="hybridMultilevel"/>
    <w:tmpl w:val="3F3C6DA6"/>
    <w:lvl w:ilvl="0" w:tplc="4A6EDAD8">
      <w:start w:val="1"/>
      <w:numFmt w:val="bullet"/>
      <w:lvlText w:val="-"/>
      <w:lvlJc w:val="left"/>
      <w:pPr>
        <w:ind w:left="360" w:hanging="360"/>
      </w:pPr>
      <w:rPr>
        <w:rFonts w:ascii="Times New Roman" w:eastAsiaTheme="minorEastAsia"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5"/>
  </w:num>
  <w:num w:numId="7">
    <w:abstractNumId w:val="6"/>
  </w:num>
  <w:num w:numId="8">
    <w:abstractNumId w:val="5"/>
  </w:num>
  <w:num w:numId="9">
    <w:abstractNumId w:val="1"/>
  </w:num>
  <w:num w:numId="10">
    <w:abstractNumId w:val="4"/>
  </w:num>
  <w:num w:numId="11">
    <w:abstractNumId w:val="2"/>
  </w:num>
  <w:num w:numId="12">
    <w:abstractNumId w:val="7"/>
  </w:num>
  <w:num w:numId="13">
    <w:abstractNumId w:val="3"/>
  </w:num>
  <w:num w:numId="14">
    <w:abstractNumId w:val="5"/>
  </w:num>
  <w:num w:numId="15">
    <w:abstractNumId w:val="5"/>
  </w:num>
  <w:num w:numId="16">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heng Xiaozhen">
    <w15:presenceInfo w15:providerId="Windows Live" w15:userId="1b073a22092bba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1553A"/>
    <w:rsid w:val="00023A2A"/>
    <w:rsid w:val="000308A3"/>
    <w:rsid w:val="000458BC"/>
    <w:rsid w:val="00045C41"/>
    <w:rsid w:val="00046C03"/>
    <w:rsid w:val="00051457"/>
    <w:rsid w:val="00054CEC"/>
    <w:rsid w:val="00065039"/>
    <w:rsid w:val="0007614F"/>
    <w:rsid w:val="0008133E"/>
    <w:rsid w:val="00082B4B"/>
    <w:rsid w:val="000A1D18"/>
    <w:rsid w:val="000B0C0F"/>
    <w:rsid w:val="000B1C6B"/>
    <w:rsid w:val="000B4FF9"/>
    <w:rsid w:val="000C09AC"/>
    <w:rsid w:val="000C48B7"/>
    <w:rsid w:val="000E00F3"/>
    <w:rsid w:val="000E5C11"/>
    <w:rsid w:val="000F1148"/>
    <w:rsid w:val="000F158C"/>
    <w:rsid w:val="000F2A36"/>
    <w:rsid w:val="000F6C4F"/>
    <w:rsid w:val="00102F3D"/>
    <w:rsid w:val="00124E38"/>
    <w:rsid w:val="0012580B"/>
    <w:rsid w:val="00131F90"/>
    <w:rsid w:val="0013526E"/>
    <w:rsid w:val="00145562"/>
    <w:rsid w:val="00146152"/>
    <w:rsid w:val="00165B71"/>
    <w:rsid w:val="00171371"/>
    <w:rsid w:val="00175A24"/>
    <w:rsid w:val="0018104A"/>
    <w:rsid w:val="00187E58"/>
    <w:rsid w:val="001A297E"/>
    <w:rsid w:val="001A368E"/>
    <w:rsid w:val="001A3DDA"/>
    <w:rsid w:val="001A7329"/>
    <w:rsid w:val="001A792F"/>
    <w:rsid w:val="001B208E"/>
    <w:rsid w:val="001B4E28"/>
    <w:rsid w:val="001C16B9"/>
    <w:rsid w:val="001C3525"/>
    <w:rsid w:val="001C3AFB"/>
    <w:rsid w:val="001D1B16"/>
    <w:rsid w:val="001D1BD2"/>
    <w:rsid w:val="001D4948"/>
    <w:rsid w:val="001E02BE"/>
    <w:rsid w:val="001E3B37"/>
    <w:rsid w:val="001F2594"/>
    <w:rsid w:val="002055A6"/>
    <w:rsid w:val="00206460"/>
    <w:rsid w:val="002069B4"/>
    <w:rsid w:val="00211221"/>
    <w:rsid w:val="00215DFC"/>
    <w:rsid w:val="002212DF"/>
    <w:rsid w:val="00222CD4"/>
    <w:rsid w:val="00225016"/>
    <w:rsid w:val="002264A6"/>
    <w:rsid w:val="00227BA7"/>
    <w:rsid w:val="0023011C"/>
    <w:rsid w:val="002375C1"/>
    <w:rsid w:val="00263398"/>
    <w:rsid w:val="00266F06"/>
    <w:rsid w:val="00275BCF"/>
    <w:rsid w:val="0028364F"/>
    <w:rsid w:val="00291E36"/>
    <w:rsid w:val="00292257"/>
    <w:rsid w:val="00293D72"/>
    <w:rsid w:val="002A54E0"/>
    <w:rsid w:val="002B1595"/>
    <w:rsid w:val="002B191D"/>
    <w:rsid w:val="002D0AF6"/>
    <w:rsid w:val="002D16A2"/>
    <w:rsid w:val="002D470C"/>
    <w:rsid w:val="002F164D"/>
    <w:rsid w:val="00306206"/>
    <w:rsid w:val="00317D85"/>
    <w:rsid w:val="00327C56"/>
    <w:rsid w:val="003315A1"/>
    <w:rsid w:val="0033693F"/>
    <w:rsid w:val="003373EC"/>
    <w:rsid w:val="00342FF4"/>
    <w:rsid w:val="003434B7"/>
    <w:rsid w:val="00346148"/>
    <w:rsid w:val="003669EA"/>
    <w:rsid w:val="003706CC"/>
    <w:rsid w:val="00377710"/>
    <w:rsid w:val="003811E9"/>
    <w:rsid w:val="00392467"/>
    <w:rsid w:val="003A1469"/>
    <w:rsid w:val="003A2D8E"/>
    <w:rsid w:val="003A4248"/>
    <w:rsid w:val="003A7CE6"/>
    <w:rsid w:val="003B0479"/>
    <w:rsid w:val="003B228E"/>
    <w:rsid w:val="003C0920"/>
    <w:rsid w:val="003C20E4"/>
    <w:rsid w:val="003C36C1"/>
    <w:rsid w:val="003D6342"/>
    <w:rsid w:val="003D6951"/>
    <w:rsid w:val="003E6F90"/>
    <w:rsid w:val="003E7675"/>
    <w:rsid w:val="003F1AE9"/>
    <w:rsid w:val="003F5D0F"/>
    <w:rsid w:val="00412DC2"/>
    <w:rsid w:val="00414101"/>
    <w:rsid w:val="0041788E"/>
    <w:rsid w:val="004234F0"/>
    <w:rsid w:val="00433DDB"/>
    <w:rsid w:val="00437619"/>
    <w:rsid w:val="0045036C"/>
    <w:rsid w:val="00465A1E"/>
    <w:rsid w:val="0047664F"/>
    <w:rsid w:val="00486E0A"/>
    <w:rsid w:val="004870D3"/>
    <w:rsid w:val="004A2A63"/>
    <w:rsid w:val="004B210C"/>
    <w:rsid w:val="004B2479"/>
    <w:rsid w:val="004C5D73"/>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1937"/>
    <w:rsid w:val="005C385F"/>
    <w:rsid w:val="005D6D03"/>
    <w:rsid w:val="005E1AC6"/>
    <w:rsid w:val="005F1492"/>
    <w:rsid w:val="005F6F1B"/>
    <w:rsid w:val="00605D90"/>
    <w:rsid w:val="006129E1"/>
    <w:rsid w:val="00624B33"/>
    <w:rsid w:val="0063041A"/>
    <w:rsid w:val="00630AA2"/>
    <w:rsid w:val="00632B87"/>
    <w:rsid w:val="00646707"/>
    <w:rsid w:val="00646B4E"/>
    <w:rsid w:val="00657F7E"/>
    <w:rsid w:val="00662E58"/>
    <w:rsid w:val="00664DCF"/>
    <w:rsid w:val="00682D6D"/>
    <w:rsid w:val="00690C02"/>
    <w:rsid w:val="006B20FE"/>
    <w:rsid w:val="006B3D46"/>
    <w:rsid w:val="006C276E"/>
    <w:rsid w:val="006C4492"/>
    <w:rsid w:val="006C5D39"/>
    <w:rsid w:val="006D6D9B"/>
    <w:rsid w:val="006E2810"/>
    <w:rsid w:val="006E5417"/>
    <w:rsid w:val="007023DE"/>
    <w:rsid w:val="00712F60"/>
    <w:rsid w:val="00720E3B"/>
    <w:rsid w:val="0074393F"/>
    <w:rsid w:val="00745F6B"/>
    <w:rsid w:val="007467FC"/>
    <w:rsid w:val="00755276"/>
    <w:rsid w:val="0075585E"/>
    <w:rsid w:val="00770571"/>
    <w:rsid w:val="007768FF"/>
    <w:rsid w:val="007824D3"/>
    <w:rsid w:val="00796BF8"/>
    <w:rsid w:val="00796C62"/>
    <w:rsid w:val="00796EE3"/>
    <w:rsid w:val="007A477F"/>
    <w:rsid w:val="007A77A3"/>
    <w:rsid w:val="007A7D29"/>
    <w:rsid w:val="007B4AB8"/>
    <w:rsid w:val="007C7385"/>
    <w:rsid w:val="007D1181"/>
    <w:rsid w:val="007D6471"/>
    <w:rsid w:val="007E01A3"/>
    <w:rsid w:val="007F1F8B"/>
    <w:rsid w:val="007F31B9"/>
    <w:rsid w:val="007F67A1"/>
    <w:rsid w:val="00806DFE"/>
    <w:rsid w:val="00811C05"/>
    <w:rsid w:val="008206C8"/>
    <w:rsid w:val="008234EE"/>
    <w:rsid w:val="0083124B"/>
    <w:rsid w:val="00832852"/>
    <w:rsid w:val="00844F73"/>
    <w:rsid w:val="00853C3C"/>
    <w:rsid w:val="00855232"/>
    <w:rsid w:val="0086387C"/>
    <w:rsid w:val="00874A6C"/>
    <w:rsid w:val="00876C65"/>
    <w:rsid w:val="00883998"/>
    <w:rsid w:val="00885BD3"/>
    <w:rsid w:val="008A4B4C"/>
    <w:rsid w:val="008A4DDA"/>
    <w:rsid w:val="008B2204"/>
    <w:rsid w:val="008C239F"/>
    <w:rsid w:val="008D1D7E"/>
    <w:rsid w:val="008D59CB"/>
    <w:rsid w:val="008E3B65"/>
    <w:rsid w:val="008E480C"/>
    <w:rsid w:val="00907757"/>
    <w:rsid w:val="009079D7"/>
    <w:rsid w:val="00913FEB"/>
    <w:rsid w:val="009212B0"/>
    <w:rsid w:val="00921FA1"/>
    <w:rsid w:val="009234A5"/>
    <w:rsid w:val="00933453"/>
    <w:rsid w:val="009335AE"/>
    <w:rsid w:val="009336F7"/>
    <w:rsid w:val="0093636C"/>
    <w:rsid w:val="0093707E"/>
    <w:rsid w:val="009374A7"/>
    <w:rsid w:val="00941BF9"/>
    <w:rsid w:val="00955F6D"/>
    <w:rsid w:val="009626BA"/>
    <w:rsid w:val="00975472"/>
    <w:rsid w:val="00976E84"/>
    <w:rsid w:val="0098073D"/>
    <w:rsid w:val="009816BA"/>
    <w:rsid w:val="0098551D"/>
    <w:rsid w:val="0099518F"/>
    <w:rsid w:val="009A523D"/>
    <w:rsid w:val="009B02A1"/>
    <w:rsid w:val="009B24FC"/>
    <w:rsid w:val="009B3260"/>
    <w:rsid w:val="009F496B"/>
    <w:rsid w:val="00A01439"/>
    <w:rsid w:val="00A02E61"/>
    <w:rsid w:val="00A05CFF"/>
    <w:rsid w:val="00A13048"/>
    <w:rsid w:val="00A25F3B"/>
    <w:rsid w:val="00A3330D"/>
    <w:rsid w:val="00A46843"/>
    <w:rsid w:val="00A56B97"/>
    <w:rsid w:val="00A6093D"/>
    <w:rsid w:val="00A64AEE"/>
    <w:rsid w:val="00A767DC"/>
    <w:rsid w:val="00A76A6D"/>
    <w:rsid w:val="00A83253"/>
    <w:rsid w:val="00A86029"/>
    <w:rsid w:val="00AA6E84"/>
    <w:rsid w:val="00AB050E"/>
    <w:rsid w:val="00AD05A8"/>
    <w:rsid w:val="00AD577E"/>
    <w:rsid w:val="00AD607E"/>
    <w:rsid w:val="00AE341B"/>
    <w:rsid w:val="00AE3C75"/>
    <w:rsid w:val="00AE76C0"/>
    <w:rsid w:val="00AF0BCA"/>
    <w:rsid w:val="00B07CA7"/>
    <w:rsid w:val="00B1279A"/>
    <w:rsid w:val="00B336AD"/>
    <w:rsid w:val="00B4194A"/>
    <w:rsid w:val="00B5222E"/>
    <w:rsid w:val="00B53179"/>
    <w:rsid w:val="00B600CD"/>
    <w:rsid w:val="00B61C96"/>
    <w:rsid w:val="00B73A2A"/>
    <w:rsid w:val="00B94B06"/>
    <w:rsid w:val="00B94BA3"/>
    <w:rsid w:val="00B94C28"/>
    <w:rsid w:val="00BA2F5E"/>
    <w:rsid w:val="00BC10BA"/>
    <w:rsid w:val="00BC5AFD"/>
    <w:rsid w:val="00BD5566"/>
    <w:rsid w:val="00BE086E"/>
    <w:rsid w:val="00BF5A9C"/>
    <w:rsid w:val="00C04DE9"/>
    <w:rsid w:val="00C04F43"/>
    <w:rsid w:val="00C0609D"/>
    <w:rsid w:val="00C115AB"/>
    <w:rsid w:val="00C26CCB"/>
    <w:rsid w:val="00C30249"/>
    <w:rsid w:val="00C33ADC"/>
    <w:rsid w:val="00C3723B"/>
    <w:rsid w:val="00C42466"/>
    <w:rsid w:val="00C606C9"/>
    <w:rsid w:val="00C80288"/>
    <w:rsid w:val="00C84003"/>
    <w:rsid w:val="00C868ED"/>
    <w:rsid w:val="00C90650"/>
    <w:rsid w:val="00C97D78"/>
    <w:rsid w:val="00CA6EE6"/>
    <w:rsid w:val="00CC1DD9"/>
    <w:rsid w:val="00CC2AAE"/>
    <w:rsid w:val="00CC5A42"/>
    <w:rsid w:val="00CD0EAB"/>
    <w:rsid w:val="00CE273B"/>
    <w:rsid w:val="00CE5E02"/>
    <w:rsid w:val="00CF34DB"/>
    <w:rsid w:val="00CF558F"/>
    <w:rsid w:val="00D010C0"/>
    <w:rsid w:val="00D073E2"/>
    <w:rsid w:val="00D077FB"/>
    <w:rsid w:val="00D2271C"/>
    <w:rsid w:val="00D23BB6"/>
    <w:rsid w:val="00D446EC"/>
    <w:rsid w:val="00D51BF0"/>
    <w:rsid w:val="00D55942"/>
    <w:rsid w:val="00D61927"/>
    <w:rsid w:val="00D70299"/>
    <w:rsid w:val="00D705B5"/>
    <w:rsid w:val="00D77FDB"/>
    <w:rsid w:val="00D807BF"/>
    <w:rsid w:val="00D80D0F"/>
    <w:rsid w:val="00D81879"/>
    <w:rsid w:val="00D81B3F"/>
    <w:rsid w:val="00D82FCC"/>
    <w:rsid w:val="00DA17FC"/>
    <w:rsid w:val="00DA7887"/>
    <w:rsid w:val="00DB2C26"/>
    <w:rsid w:val="00DD0051"/>
    <w:rsid w:val="00DD0289"/>
    <w:rsid w:val="00DD02F4"/>
    <w:rsid w:val="00DE463F"/>
    <w:rsid w:val="00DE6B43"/>
    <w:rsid w:val="00E11923"/>
    <w:rsid w:val="00E11E14"/>
    <w:rsid w:val="00E262D4"/>
    <w:rsid w:val="00E36250"/>
    <w:rsid w:val="00E425DB"/>
    <w:rsid w:val="00E54511"/>
    <w:rsid w:val="00E61DAC"/>
    <w:rsid w:val="00E72B80"/>
    <w:rsid w:val="00E75FE3"/>
    <w:rsid w:val="00E86C4C"/>
    <w:rsid w:val="00E907A3"/>
    <w:rsid w:val="00E9331A"/>
    <w:rsid w:val="00EA5AE0"/>
    <w:rsid w:val="00EB4A3E"/>
    <w:rsid w:val="00EB4ED9"/>
    <w:rsid w:val="00EB7AB1"/>
    <w:rsid w:val="00EE7CD8"/>
    <w:rsid w:val="00EF48CC"/>
    <w:rsid w:val="00EF75D4"/>
    <w:rsid w:val="00F00801"/>
    <w:rsid w:val="00F10D78"/>
    <w:rsid w:val="00F51ABE"/>
    <w:rsid w:val="00F52B96"/>
    <w:rsid w:val="00F711F1"/>
    <w:rsid w:val="00F73032"/>
    <w:rsid w:val="00F848FC"/>
    <w:rsid w:val="00F84DC0"/>
    <w:rsid w:val="00F87C3A"/>
    <w:rsid w:val="00F9282A"/>
    <w:rsid w:val="00F96BAD"/>
    <w:rsid w:val="00F97146"/>
    <w:rsid w:val="00FA139D"/>
    <w:rsid w:val="00FA7F35"/>
    <w:rsid w:val="00FB0E84"/>
    <w:rsid w:val="00FB3566"/>
    <w:rsid w:val="00FD01C2"/>
    <w:rsid w:val="00FD5654"/>
    <w:rsid w:val="00FD6831"/>
    <w:rsid w:val="00FE4382"/>
    <w:rsid w:val="00FE595C"/>
    <w:rsid w:val="00FF0CE3"/>
    <w:rsid w:val="00FF2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标题 2 字符"/>
    <w:link w:val="2"/>
    <w:rsid w:val="00E11923"/>
    <w:rPr>
      <w:b/>
      <w:bCs/>
      <w:i/>
      <w:iCs/>
      <w:sz w:val="28"/>
      <w:szCs w:val="28"/>
      <w:lang w:eastAsia="en-US"/>
    </w:rPr>
  </w:style>
  <w:style w:type="character" w:customStyle="1" w:styleId="30">
    <w:name w:val="标题 3 字符"/>
    <w:link w:val="3"/>
    <w:rsid w:val="002B191D"/>
    <w:rPr>
      <w:b/>
      <w:bCs/>
      <w:sz w:val="26"/>
      <w:szCs w:val="26"/>
      <w:lang w:eastAsia="en-US"/>
    </w:rPr>
  </w:style>
  <w:style w:type="character" w:customStyle="1" w:styleId="40">
    <w:name w:val="标题 4 字符"/>
    <w:link w:val="4"/>
    <w:rsid w:val="004234F0"/>
    <w:rPr>
      <w:rFonts w:ascii="Times New Roman Bold" w:hAnsi="Times New Roman Bold"/>
      <w:b/>
      <w:bCs/>
      <w:sz w:val="24"/>
      <w:szCs w:val="28"/>
    </w:rPr>
  </w:style>
  <w:style w:type="character" w:customStyle="1" w:styleId="50">
    <w:name w:val="标题 5 字符"/>
    <w:link w:val="5"/>
    <w:rsid w:val="004234F0"/>
    <w:rPr>
      <w:b/>
      <w:bCs/>
      <w:i/>
      <w:iCs/>
      <w:sz w:val="24"/>
      <w:szCs w:val="26"/>
    </w:rPr>
  </w:style>
  <w:style w:type="character" w:customStyle="1" w:styleId="60">
    <w:name w:val="标题 6 字符"/>
    <w:link w:val="6"/>
    <w:rsid w:val="000E00F3"/>
    <w:rPr>
      <w:b/>
      <w:bCs/>
      <w:sz w:val="22"/>
      <w:szCs w:val="22"/>
      <w:lang w:eastAsia="en-US"/>
    </w:rPr>
  </w:style>
  <w:style w:type="character" w:customStyle="1" w:styleId="70">
    <w:name w:val="标题 7 字符"/>
    <w:link w:val="7"/>
    <w:rsid w:val="004234F0"/>
    <w:rPr>
      <w:sz w:val="22"/>
      <w:szCs w:val="24"/>
    </w:rPr>
  </w:style>
  <w:style w:type="character" w:customStyle="1" w:styleId="80">
    <w:name w:val="标题 8 字符"/>
    <w:link w:val="8"/>
    <w:rsid w:val="004234F0"/>
    <w:rPr>
      <w:i/>
      <w:iCs/>
      <w:sz w:val="22"/>
      <w:szCs w:val="24"/>
    </w:rPr>
  </w:style>
  <w:style w:type="character" w:customStyle="1" w:styleId="90">
    <w:name w:val="标题 9 字符"/>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文档结构图 字符"/>
    <w:link w:val="a9"/>
    <w:rsid w:val="00E11923"/>
    <w:rPr>
      <w:rFonts w:ascii="Tahoma" w:hAnsi="Tahoma" w:cs="Tahoma"/>
      <w:sz w:val="16"/>
      <w:szCs w:val="16"/>
      <w:lang w:eastAsia="en-US"/>
    </w:rPr>
  </w:style>
  <w:style w:type="paragraph" w:styleId="ab">
    <w:name w:val="List Paragraph"/>
    <w:basedOn w:val="a"/>
    <w:uiPriority w:val="34"/>
    <w:qFormat/>
    <w:rsid w:val="00BA2F5E"/>
    <w:pPr>
      <w:ind w:leftChars="400" w:left="840"/>
    </w:pPr>
  </w:style>
  <w:style w:type="paragraph" w:styleId="ac">
    <w:name w:val="caption"/>
    <w:basedOn w:val="a"/>
    <w:next w:val="a"/>
    <w:unhideWhenUsed/>
    <w:qFormat/>
    <w:rsid w:val="00BA2F5E"/>
    <w:rPr>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950301">
      <w:bodyDiv w:val="1"/>
      <w:marLeft w:val="0"/>
      <w:marRight w:val="0"/>
      <w:marTop w:val="0"/>
      <w:marBottom w:val="0"/>
      <w:divBdr>
        <w:top w:val="none" w:sz="0" w:space="0" w:color="auto"/>
        <w:left w:val="none" w:sz="0" w:space="0" w:color="auto"/>
        <w:bottom w:val="none" w:sz="0" w:space="0" w:color="auto"/>
        <w:right w:val="none" w:sz="0" w:space="0" w:color="auto"/>
      </w:divBdr>
    </w:div>
    <w:div w:id="141223608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0837778">
      <w:bodyDiv w:val="1"/>
      <w:marLeft w:val="0"/>
      <w:marRight w:val="0"/>
      <w:marTop w:val="0"/>
      <w:marBottom w:val="0"/>
      <w:divBdr>
        <w:top w:val="none" w:sz="0" w:space="0" w:color="auto"/>
        <w:left w:val="none" w:sz="0" w:space="0" w:color="auto"/>
        <w:bottom w:val="none" w:sz="0" w:space="0" w:color="auto"/>
        <w:right w:val="none" w:sz="0" w:space="0" w:color="auto"/>
      </w:divBdr>
    </w:div>
    <w:div w:id="1901865570">
      <w:bodyDiv w:val="1"/>
      <w:marLeft w:val="0"/>
      <w:marRight w:val="0"/>
      <w:marTop w:val="0"/>
      <w:marBottom w:val="0"/>
      <w:divBdr>
        <w:top w:val="none" w:sz="0" w:space="0" w:color="auto"/>
        <w:left w:val="none" w:sz="0" w:space="0" w:color="auto"/>
        <w:bottom w:val="none" w:sz="0" w:space="0" w:color="auto"/>
        <w:right w:val="none" w:sz="0" w:space="0" w:color="auto"/>
      </w:divBdr>
    </w:div>
    <w:div w:id="198504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wmf"/><Relationship Id="rId23" Type="http://schemas.microsoft.com/office/2011/relationships/people" Target="people.xml"/><Relationship Id="rId10" Type="http://schemas.openxmlformats.org/officeDocument/2006/relationships/oleObject" Target="embeddings/oleObject1.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552</TotalTime>
  <Pages>4</Pages>
  <Words>1049</Words>
  <Characters>5984</Characters>
  <Application>Microsoft Office Word</Application>
  <DocSecurity>0</DocSecurity>
  <Lines>49</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7019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Liu Zizheng</cp:lastModifiedBy>
  <cp:revision>58</cp:revision>
  <cp:lastPrinted>1900-01-01T08:00:00Z</cp:lastPrinted>
  <dcterms:created xsi:type="dcterms:W3CDTF">2018-10-11T02:36:00Z</dcterms:created>
  <dcterms:modified xsi:type="dcterms:W3CDTF">2019-01-02T17:37:00Z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