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6120"/>
        <w:gridCol w:w="3456"/>
      </w:tblGrid>
      <w:tr w:rsidR="007F1483" w:rsidRPr="000456B4" w14:paraId="5B62592F" w14:textId="77777777" w:rsidTr="00FA3033">
        <w:tc>
          <w:tcPr>
            <w:tcW w:w="6120" w:type="dxa"/>
          </w:tcPr>
          <w:p w14:paraId="2BFD1DDB" w14:textId="77777777" w:rsidR="007F1483" w:rsidRPr="000456B4" w:rsidRDefault="00BA2E50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7886DA4" wp14:editId="27E2FE6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8890" b="1778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14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6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9AB031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" strokecolor="white" strokeweight="36e-5mm">
                        <o:lock v:ext="edit" shapetype="f"/>
                      </v:line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" strokecolor="white" strokeweight="36e-5mm">
                        <o:lock v:ext="edit" shapetype="f"/>
                      </v:line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" strokecolor="white" strokeweight="36e-5mm">
                        <o:lock v:ext="edit" shapetype="f"/>
                      </v:line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" strokecolor="white" strokeweight="36e-5mm">
                        <o:lock v:ext="edit" shapetype="f"/>
                      </v:line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" strokecolor="white" strokeweight="36e-5mm">
                        <o:lock v:ext="edit" shapetype="f"/>
                      </v:line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0456B4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4A467661" wp14:editId="0C38539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4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56B4"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67EB6DFE" wp14:editId="4DE7949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3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1483" w:rsidRPr="000456B4">
              <w:rPr>
                <w:rFonts w:eastAsia="SimSun"/>
                <w:b/>
                <w:sz w:val="24"/>
                <w:szCs w:val="22"/>
              </w:rPr>
              <w:t>Joint Collaborative Team on Video Coding (JCT-VC)</w:t>
            </w:r>
          </w:p>
          <w:p w14:paraId="286F13BB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rFonts w:eastAsia="SimSun"/>
                <w:b/>
                <w:sz w:val="24"/>
                <w:szCs w:val="22"/>
              </w:rPr>
              <w:t>of ITU-T SG 16 WP 3 and ISO/IEC JTC 1/SC 29/WG 11</w:t>
            </w:r>
          </w:p>
          <w:p w14:paraId="4854B71D" w14:textId="7B2B12C2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4"/>
              </w:rPr>
              <w:t>3</w:t>
            </w:r>
            <w:r w:rsidR="006E7128">
              <w:rPr>
                <w:rFonts w:eastAsia="SimSun"/>
                <w:sz w:val="24"/>
                <w:szCs w:val="24"/>
              </w:rPr>
              <w:t>4th</w:t>
            </w:r>
            <w:r w:rsidRPr="000456B4">
              <w:rPr>
                <w:rFonts w:eastAsia="SimSun"/>
                <w:sz w:val="24"/>
                <w:szCs w:val="24"/>
              </w:rPr>
              <w:t xml:space="preserve"> Meeting: </w:t>
            </w:r>
            <w:r w:rsidR="006E7128">
              <w:rPr>
                <w:rFonts w:eastAsia="SimSun"/>
                <w:sz w:val="24"/>
                <w:szCs w:val="24"/>
              </w:rPr>
              <w:t>Marrakech</w:t>
            </w:r>
            <w:r w:rsidRPr="000456B4">
              <w:rPr>
                <w:rFonts w:eastAsia="SimSun"/>
                <w:sz w:val="24"/>
                <w:szCs w:val="24"/>
              </w:rPr>
              <w:t xml:space="preserve">, </w:t>
            </w:r>
            <w:r w:rsidR="006E7128">
              <w:rPr>
                <w:rFonts w:eastAsia="SimSun"/>
                <w:sz w:val="24"/>
                <w:szCs w:val="24"/>
              </w:rPr>
              <w:t>MA</w:t>
            </w:r>
            <w:r w:rsidRPr="000456B4">
              <w:rPr>
                <w:rFonts w:eastAsia="SimSun"/>
                <w:sz w:val="24"/>
                <w:szCs w:val="24"/>
              </w:rPr>
              <w:t xml:space="preserve">, </w:t>
            </w:r>
            <w:r w:rsidR="006E7128">
              <w:rPr>
                <w:rFonts w:eastAsia="SimSun"/>
                <w:sz w:val="24"/>
                <w:szCs w:val="24"/>
              </w:rPr>
              <w:t>12</w:t>
            </w:r>
            <w:r w:rsidRPr="000456B4">
              <w:rPr>
                <w:rFonts w:eastAsia="SimSun"/>
                <w:sz w:val="24"/>
                <w:szCs w:val="24"/>
              </w:rPr>
              <w:t>–1</w:t>
            </w:r>
            <w:r w:rsidR="006E7128">
              <w:rPr>
                <w:rFonts w:eastAsia="SimSun"/>
                <w:sz w:val="24"/>
                <w:szCs w:val="24"/>
              </w:rPr>
              <w:t>8</w:t>
            </w:r>
            <w:r w:rsidRPr="000456B4">
              <w:rPr>
                <w:rFonts w:eastAsia="SimSun"/>
                <w:sz w:val="24"/>
                <w:szCs w:val="24"/>
              </w:rPr>
              <w:t xml:space="preserve"> </w:t>
            </w:r>
            <w:r w:rsidR="006E7128">
              <w:rPr>
                <w:rFonts w:eastAsia="SimSun"/>
                <w:sz w:val="24"/>
                <w:szCs w:val="24"/>
              </w:rPr>
              <w:t>Jan</w:t>
            </w:r>
            <w:r w:rsidRPr="000456B4">
              <w:rPr>
                <w:rFonts w:eastAsia="SimSun"/>
                <w:sz w:val="24"/>
                <w:szCs w:val="24"/>
              </w:rPr>
              <w:t>. 201</w:t>
            </w:r>
            <w:r w:rsidR="006E7128">
              <w:rPr>
                <w:rFonts w:eastAsia="SimSun"/>
                <w:sz w:val="24"/>
                <w:szCs w:val="24"/>
              </w:rPr>
              <w:t>9</w:t>
            </w:r>
            <w:r w:rsidRPr="000456B4">
              <w:rPr>
                <w:rFonts w:eastAsia="SimSun"/>
                <w:sz w:val="24"/>
                <w:szCs w:val="24"/>
              </w:rPr>
              <w:t xml:space="preserve"> </w:t>
            </w:r>
          </w:p>
        </w:tc>
        <w:tc>
          <w:tcPr>
            <w:tcW w:w="3456" w:type="dxa"/>
          </w:tcPr>
          <w:p w14:paraId="7501A6A1" w14:textId="71EF5D0E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720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4"/>
                <w:u w:val="single"/>
              </w:rPr>
            </w:pPr>
            <w:r w:rsidRPr="000456B4">
              <w:rPr>
                <w:rFonts w:eastAsia="SimSun"/>
                <w:sz w:val="24"/>
                <w:szCs w:val="24"/>
              </w:rPr>
              <w:t>Document: JCTVC-A</w:t>
            </w:r>
            <w:r w:rsidR="006E7128">
              <w:rPr>
                <w:rFonts w:eastAsia="SimSun"/>
                <w:sz w:val="24"/>
                <w:szCs w:val="24"/>
              </w:rPr>
              <w:t>H0022</w:t>
            </w:r>
            <w:r w:rsidRPr="000456B4">
              <w:rPr>
                <w:rFonts w:eastAsia="SimSun"/>
                <w:sz w:val="24"/>
                <w:szCs w:val="24"/>
                <w:u w:val="single"/>
              </w:rPr>
              <w:t>-v</w:t>
            </w:r>
            <w:r w:rsidR="00E80F42">
              <w:rPr>
                <w:rFonts w:eastAsia="SimSun"/>
                <w:sz w:val="24"/>
                <w:szCs w:val="24"/>
                <w:u w:val="single"/>
              </w:rPr>
              <w:t>3</w:t>
            </w:r>
          </w:p>
        </w:tc>
      </w:tr>
    </w:tbl>
    <w:p w14:paraId="67045316" w14:textId="77777777" w:rsidR="007F1483" w:rsidRPr="000456B4" w:rsidRDefault="007F1483" w:rsidP="007F1483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rFonts w:eastAsia="SimSun"/>
          <w:sz w:val="24"/>
          <w:szCs w:val="24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F1483" w:rsidRPr="000456B4" w14:paraId="2E88714D" w14:textId="77777777" w:rsidTr="00FA3033">
        <w:tc>
          <w:tcPr>
            <w:tcW w:w="1458" w:type="dxa"/>
          </w:tcPr>
          <w:p w14:paraId="2BF46C3A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5AE8C2DD" w14:textId="19FB1338" w:rsidR="007F1483" w:rsidRPr="000456B4" w:rsidRDefault="00C057CF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/>
                <w:sz w:val="24"/>
                <w:szCs w:val="22"/>
              </w:rPr>
            </w:pPr>
            <w:r>
              <w:rPr>
                <w:b/>
                <w:lang w:val="en-CA"/>
              </w:rPr>
              <w:t>Baseband Signalling Specification</w:t>
            </w:r>
            <w:r w:rsidR="002F3BDC">
              <w:rPr>
                <w:b/>
                <w:lang w:val="en-CA"/>
              </w:rPr>
              <w:t>s</w:t>
            </w:r>
            <w:r>
              <w:rPr>
                <w:b/>
                <w:lang w:val="en-CA"/>
              </w:rPr>
              <w:t xml:space="preserve"> </w:t>
            </w:r>
            <w:r w:rsidR="00FB5ACC">
              <w:rPr>
                <w:b/>
                <w:lang w:val="en-CA"/>
              </w:rPr>
              <w:t>Carriage</w:t>
            </w:r>
            <w:r>
              <w:rPr>
                <w:b/>
                <w:lang w:val="en-CA"/>
              </w:rPr>
              <w:t xml:space="preserve"> </w:t>
            </w:r>
            <w:r w:rsidR="006E7128">
              <w:rPr>
                <w:b/>
                <w:lang w:val="en-CA"/>
              </w:rPr>
              <w:t xml:space="preserve">to Supplement of </w:t>
            </w:r>
            <w:r>
              <w:rPr>
                <w:b/>
                <w:lang w:val="en-CA"/>
              </w:rPr>
              <w:t xml:space="preserve">Usage of Video Signal </w:t>
            </w:r>
            <w:r w:rsidR="002F3BDC">
              <w:rPr>
                <w:b/>
                <w:lang w:val="en-CA"/>
              </w:rPr>
              <w:t>Coding Types</w:t>
            </w:r>
            <w:r w:rsidR="006E7128">
              <w:rPr>
                <w:b/>
                <w:lang w:val="en-CA"/>
              </w:rPr>
              <w:t xml:space="preserve"> document </w:t>
            </w:r>
          </w:p>
        </w:tc>
      </w:tr>
      <w:tr w:rsidR="007F1483" w:rsidRPr="000456B4" w14:paraId="441903FF" w14:textId="77777777" w:rsidTr="00FA3033">
        <w:tc>
          <w:tcPr>
            <w:tcW w:w="1458" w:type="dxa"/>
          </w:tcPr>
          <w:p w14:paraId="436F68B8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24113B34" w14:textId="5F96C1EA" w:rsidR="007F1483" w:rsidRPr="000456B4" w:rsidRDefault="00E12F64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>
              <w:rPr>
                <w:rFonts w:eastAsia="SimSun"/>
                <w:sz w:val="24"/>
                <w:szCs w:val="22"/>
              </w:rPr>
              <w:t>Proposal</w:t>
            </w:r>
            <w:r w:rsidR="007F1483" w:rsidRPr="000456B4">
              <w:rPr>
                <w:rFonts w:eastAsia="SimSun"/>
                <w:sz w:val="24"/>
                <w:szCs w:val="22"/>
              </w:rPr>
              <w:t xml:space="preserve"> </w:t>
            </w:r>
            <w:r w:rsidR="006E7128">
              <w:rPr>
                <w:rFonts w:eastAsia="SimSun"/>
                <w:sz w:val="24"/>
                <w:szCs w:val="22"/>
              </w:rPr>
              <w:t>to</w:t>
            </w:r>
            <w:ins w:id="0" w:author="Yasser Syed" w:date="2019-01-02T21:27:00Z">
              <w:r w:rsidR="00C56FF7">
                <w:rPr>
                  <w:rFonts w:eastAsia="SimSun"/>
                  <w:sz w:val="24"/>
                  <w:szCs w:val="22"/>
                </w:rPr>
                <w:t xml:space="preserve"> </w:t>
              </w:r>
            </w:ins>
            <w:del w:id="1" w:author="Yasser Syed" w:date="2019-01-02T21:27:00Z">
              <w:r w:rsidR="007F1483" w:rsidRPr="000456B4" w:rsidDel="00C56FF7">
                <w:rPr>
                  <w:rFonts w:eastAsia="SimSun"/>
                  <w:sz w:val="24"/>
                  <w:szCs w:val="22"/>
                </w:rPr>
                <w:delText xml:space="preserve"> </w:delText>
              </w:r>
            </w:del>
            <w:r w:rsidR="007F1483" w:rsidRPr="000456B4">
              <w:rPr>
                <w:rFonts w:eastAsia="SimSun"/>
                <w:sz w:val="24"/>
                <w:szCs w:val="22"/>
              </w:rPr>
              <w:t>JCT-VC</w:t>
            </w:r>
          </w:p>
        </w:tc>
      </w:tr>
      <w:tr w:rsidR="007F1483" w:rsidRPr="000456B4" w14:paraId="149BEBAD" w14:textId="77777777" w:rsidTr="00FA3033">
        <w:tc>
          <w:tcPr>
            <w:tcW w:w="1458" w:type="dxa"/>
          </w:tcPr>
          <w:p w14:paraId="0EBB19C4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3AD83CA9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2"/>
              </w:rPr>
              <w:t>Draft Text</w:t>
            </w:r>
          </w:p>
        </w:tc>
      </w:tr>
      <w:tr w:rsidR="007F1483" w:rsidRPr="000456B4" w14:paraId="341D88C3" w14:textId="77777777" w:rsidTr="00FA3033">
        <w:tc>
          <w:tcPr>
            <w:tcW w:w="1458" w:type="dxa"/>
          </w:tcPr>
          <w:p w14:paraId="3CACFBE1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i/>
                <w:sz w:val="24"/>
                <w:szCs w:val="22"/>
              </w:rPr>
            </w:pPr>
            <w:r w:rsidRPr="000456B4">
              <w:rPr>
                <w:rFonts w:eastAsia="SimSun"/>
                <w:i/>
                <w:sz w:val="24"/>
                <w:szCs w:val="22"/>
              </w:rPr>
              <w:t>Author(s) or</w:t>
            </w:r>
            <w:r w:rsidRPr="000456B4">
              <w:rPr>
                <w:rFonts w:eastAsia="SimSun"/>
                <w:i/>
                <w:sz w:val="24"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14:paraId="5347AAC6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</w:p>
          <w:p w14:paraId="7F6F4511" w14:textId="31AA4D47" w:rsidR="007F1483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2"/>
              </w:rPr>
              <w:t>Yasser Syed</w:t>
            </w:r>
          </w:p>
          <w:p w14:paraId="6D635882" w14:textId="50454C36" w:rsidR="00C057CF" w:rsidRPr="00F5132F" w:rsidRDefault="00C057CF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bCs/>
                <w:iCs/>
                <w:sz w:val="24"/>
                <w:szCs w:val="22"/>
              </w:rPr>
            </w:pPr>
            <w:proofErr w:type="spellStart"/>
            <w:r>
              <w:rPr>
                <w:rFonts w:eastAsia="SimSun"/>
                <w:bCs/>
                <w:iCs/>
                <w:sz w:val="24"/>
                <w:szCs w:val="22"/>
              </w:rPr>
              <w:t>Atsuro</w:t>
            </w:r>
            <w:proofErr w:type="spellEnd"/>
            <w:r>
              <w:rPr>
                <w:rFonts w:eastAsia="SimSun"/>
                <w:bCs/>
                <w:iCs/>
                <w:sz w:val="24"/>
                <w:szCs w:val="22"/>
              </w:rPr>
              <w:t xml:space="preserve"> </w:t>
            </w:r>
            <w:proofErr w:type="spellStart"/>
            <w:r>
              <w:rPr>
                <w:rFonts w:eastAsia="SimSun"/>
                <w:bCs/>
                <w:iCs/>
                <w:sz w:val="24"/>
                <w:szCs w:val="22"/>
              </w:rPr>
              <w:t>Ichigaya</w:t>
            </w:r>
            <w:proofErr w:type="spellEnd"/>
          </w:p>
          <w:p w14:paraId="301502E4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4"/>
              </w:rPr>
            </w:pPr>
            <w:r w:rsidRPr="000456B4">
              <w:rPr>
                <w:rFonts w:eastAsia="SimSun"/>
                <w:sz w:val="24"/>
                <w:szCs w:val="24"/>
              </w:rPr>
              <w:t>Chris Seeger</w:t>
            </w:r>
          </w:p>
          <w:p w14:paraId="1DE7B08E" w14:textId="77777777" w:rsidR="007F1483" w:rsidRPr="000456B4" w:rsidRDefault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</w:p>
        </w:tc>
        <w:tc>
          <w:tcPr>
            <w:tcW w:w="900" w:type="dxa"/>
          </w:tcPr>
          <w:p w14:paraId="5C6CFDA4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0456B4">
              <w:rPr>
                <w:rFonts w:eastAsia="SimSun"/>
                <w:sz w:val="24"/>
                <w:szCs w:val="22"/>
              </w:rPr>
              <w:t>Tel:</w:t>
            </w:r>
            <w:r w:rsidRPr="000456B4">
              <w:rPr>
                <w:rFonts w:eastAsia="SimSun"/>
                <w:sz w:val="24"/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14:paraId="5C4B7669" w14:textId="71609987" w:rsidR="007F1483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color w:val="0000FF"/>
                <w:sz w:val="24"/>
                <w:szCs w:val="22"/>
                <w:u w:val="single"/>
              </w:rPr>
            </w:pPr>
            <w:r w:rsidRPr="000456B4">
              <w:rPr>
                <w:rFonts w:eastAsia="SimSun"/>
                <w:sz w:val="24"/>
                <w:szCs w:val="22"/>
              </w:rPr>
              <w:t>+1 303-246-8413</w:t>
            </w:r>
            <w:r w:rsidRPr="000456B4">
              <w:rPr>
                <w:rFonts w:eastAsia="SimSun"/>
                <w:sz w:val="24"/>
                <w:szCs w:val="22"/>
              </w:rPr>
              <w:br/>
            </w:r>
            <w:hyperlink r:id="rId10" w:history="1">
              <w:r w:rsidRPr="000456B4">
                <w:rPr>
                  <w:rFonts w:eastAsia="SimSun"/>
                  <w:color w:val="0000FF"/>
                  <w:sz w:val="24"/>
                  <w:szCs w:val="22"/>
                  <w:u w:val="single"/>
                </w:rPr>
                <w:t>yasser_syed@comcast.com</w:t>
              </w:r>
            </w:hyperlink>
          </w:p>
          <w:p w14:paraId="21EEBF2A" w14:textId="56917C77" w:rsidR="00C057CF" w:rsidRPr="000456B4" w:rsidRDefault="001F2CD2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hyperlink r:id="rId11" w:history="1">
              <w:r w:rsidR="00A7435E" w:rsidRPr="00A44FAC">
                <w:rPr>
                  <w:rStyle w:val="Hyperlink"/>
                  <w:rFonts w:eastAsia="SimSun"/>
                  <w:sz w:val="24"/>
                  <w:szCs w:val="22"/>
                </w:rPr>
                <w:t>ichigaya.a-go@nhk.or.jp</w:t>
              </w:r>
            </w:hyperlink>
            <w:r w:rsidR="00A7435E">
              <w:rPr>
                <w:rFonts w:eastAsia="SimSun"/>
                <w:sz w:val="24"/>
                <w:szCs w:val="22"/>
              </w:rPr>
              <w:t xml:space="preserve"> </w:t>
            </w:r>
          </w:p>
          <w:p w14:paraId="3DA44A46" w14:textId="77777777" w:rsidR="007F1483" w:rsidRPr="000456B4" w:rsidRDefault="007F1483" w:rsidP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  <w:r w:rsidRPr="000456B4">
              <w:rPr>
                <w:rFonts w:eastAsia="SimSun"/>
                <w:color w:val="0000FF"/>
                <w:sz w:val="24"/>
                <w:szCs w:val="22"/>
                <w:u w:val="single"/>
              </w:rPr>
              <w:t>chris.seeger@nbcuni.com</w:t>
            </w:r>
            <w:r w:rsidRPr="000456B4">
              <w:rPr>
                <w:rFonts w:eastAsia="SimSun"/>
                <w:sz w:val="24"/>
                <w:szCs w:val="22"/>
              </w:rPr>
              <w:t xml:space="preserve"> </w:t>
            </w:r>
          </w:p>
          <w:p w14:paraId="3ABB078D" w14:textId="77777777" w:rsidR="007F1483" w:rsidRPr="000456B4" w:rsidRDefault="007F1483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eastAsia="SimSun"/>
                <w:sz w:val="24"/>
                <w:szCs w:val="22"/>
              </w:rPr>
            </w:pPr>
          </w:p>
        </w:tc>
      </w:tr>
    </w:tbl>
    <w:p w14:paraId="6C1460D4" w14:textId="77777777" w:rsidR="007F1483" w:rsidRPr="000456B4" w:rsidRDefault="007F1483" w:rsidP="007F1483">
      <w:pPr>
        <w:tabs>
          <w:tab w:val="clear" w:pos="794"/>
          <w:tab w:val="clear" w:pos="1191"/>
          <w:tab w:val="clear" w:pos="1588"/>
          <w:tab w:val="clear" w:pos="1985"/>
          <w:tab w:val="left" w:pos="1800"/>
          <w:tab w:val="right" w:pos="9360"/>
        </w:tabs>
        <w:overflowPunct/>
        <w:autoSpaceDE/>
        <w:autoSpaceDN/>
        <w:adjustRightInd/>
        <w:spacing w:before="120" w:after="240"/>
        <w:jc w:val="center"/>
        <w:textAlignment w:val="auto"/>
        <w:rPr>
          <w:rFonts w:eastAsia="SimSun"/>
          <w:sz w:val="24"/>
          <w:szCs w:val="22"/>
        </w:rPr>
      </w:pPr>
      <w:r w:rsidRPr="000456B4">
        <w:rPr>
          <w:rFonts w:eastAsia="SimSun"/>
          <w:sz w:val="24"/>
          <w:szCs w:val="22"/>
          <w:u w:val="single"/>
        </w:rPr>
        <w:t>_____________________________</w:t>
      </w:r>
    </w:p>
    <w:p w14:paraId="64D38380" w14:textId="77777777" w:rsidR="007F1483" w:rsidRPr="000456B4" w:rsidRDefault="007F1483" w:rsidP="007F1483">
      <w:pPr>
        <w:keepNext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432" w:hanging="432"/>
        <w:jc w:val="left"/>
        <w:outlineLvl w:val="0"/>
        <w:rPr>
          <w:rFonts w:eastAsia="SimSun" w:cs="Arial"/>
          <w:b/>
          <w:bCs/>
          <w:kern w:val="32"/>
          <w:sz w:val="32"/>
          <w:szCs w:val="32"/>
        </w:rPr>
      </w:pPr>
      <w:r w:rsidRPr="000456B4">
        <w:rPr>
          <w:rFonts w:eastAsia="SimSun" w:cs="Arial"/>
          <w:b/>
          <w:bCs/>
          <w:kern w:val="32"/>
          <w:sz w:val="32"/>
          <w:szCs w:val="32"/>
        </w:rPr>
        <w:t>Abstract</w:t>
      </w:r>
    </w:p>
    <w:p w14:paraId="2168A14A" w14:textId="65F3B362" w:rsidR="00FA3033" w:rsidRPr="000456B4" w:rsidRDefault="007F1483" w:rsidP="008E4BF5">
      <w:r w:rsidRPr="000456B4">
        <w:t>This document contains a draft of a</w:t>
      </w:r>
      <w:r w:rsidR="00186B34">
        <w:t xml:space="preserve">n amendment </w:t>
      </w:r>
      <w:r w:rsidR="00B930F8">
        <w:t xml:space="preserve">for adding </w:t>
      </w:r>
      <w:del w:id="2" w:author="Yasser Syed" w:date="2019-01-01T11:29:00Z">
        <w:r w:rsidR="00B930F8" w:rsidDel="00F5132F">
          <w:delText xml:space="preserve"> </w:delText>
        </w:r>
      </w:del>
      <w:r w:rsidR="00B930F8">
        <w:t xml:space="preserve">baseband signalling </w:t>
      </w:r>
      <w:r w:rsidR="00D12A84">
        <w:t xml:space="preserve">specification compatibility </w:t>
      </w:r>
      <w:r w:rsidR="00186B34">
        <w:t>to the</w:t>
      </w:r>
      <w:r w:rsidRPr="000456B4">
        <w:t xml:space="preserve"> </w:t>
      </w:r>
      <w:r w:rsidR="006E7128">
        <w:t xml:space="preserve">non- normative </w:t>
      </w:r>
      <w:r w:rsidRPr="000456B4">
        <w:t>technical report</w:t>
      </w:r>
      <w:r w:rsidR="00D12A84">
        <w:t xml:space="preserve">’s </w:t>
      </w:r>
      <w:r w:rsidRPr="000456B4">
        <w:t>video signal property description code points and their combinations that are widely used in production and video content workflows.</w:t>
      </w:r>
      <w:r w:rsidR="00186B34">
        <w:t xml:space="preserve"> This report will </w:t>
      </w:r>
      <w:r w:rsidR="0071157C">
        <w:t xml:space="preserve">provide </w:t>
      </w:r>
      <w:r w:rsidR="00D12A84">
        <w:t xml:space="preserve">baseband signal specification compatibility and carriage of the </w:t>
      </w:r>
      <w:r w:rsidR="0071157C">
        <w:t>combination of video properties.</w:t>
      </w:r>
    </w:p>
    <w:p w14:paraId="5EC02830" w14:textId="01F8E4C7" w:rsidR="00D909B6" w:rsidRPr="000456B4" w:rsidRDefault="00D909B6"/>
    <w:p w14:paraId="0CD2ABA2" w14:textId="77777777" w:rsidR="00FA3033" w:rsidRPr="000456B4" w:rsidRDefault="00FA3033"/>
    <w:p w14:paraId="090F1270" w14:textId="77777777" w:rsidR="00D909B6" w:rsidRPr="000456B4" w:rsidRDefault="00D909B6">
      <w:pPr>
        <w:pStyle w:val="Heading1"/>
        <w:sectPr w:rsidR="00D909B6" w:rsidRPr="000456B4" w:rsidSect="006406E4">
          <w:footerReference w:type="even" r:id="rId12"/>
          <w:footerReference w:type="default" r:id="rId13"/>
          <w:pgSz w:w="11907" w:h="16840" w:code="9"/>
          <w:pgMar w:top="1094" w:right="1094" w:bottom="1094" w:left="1094" w:header="475" w:footer="475" w:gutter="0"/>
          <w:pgNumType w:fmt="lowerRoman" w:start="1"/>
          <w:cols w:space="720"/>
        </w:sectPr>
      </w:pPr>
    </w:p>
    <w:p w14:paraId="22430916" w14:textId="77777777" w:rsidR="00D909B6" w:rsidRPr="000456B4" w:rsidRDefault="00FA3033">
      <w:pPr>
        <w:pStyle w:val="RecISO"/>
        <w:spacing w:before="0"/>
      </w:pPr>
      <w:r w:rsidRPr="000456B4">
        <w:lastRenderedPageBreak/>
        <w:t xml:space="preserve">DRAFT </w:t>
      </w:r>
      <w:r w:rsidR="00365687" w:rsidRPr="000456B4">
        <w:t>TECHNICAL REPORT</w:t>
      </w:r>
    </w:p>
    <w:p w14:paraId="00C065E4" w14:textId="77777777" w:rsidR="00D909B6" w:rsidRPr="000456B4" w:rsidRDefault="007F1483">
      <w:pPr>
        <w:pStyle w:val="head"/>
        <w:rPr>
          <w:color w:val="AEAAAA"/>
        </w:rPr>
      </w:pPr>
      <w:r w:rsidRPr="000456B4">
        <w:rPr>
          <w:color w:val="AEAAAA"/>
        </w:rPr>
        <w:t xml:space="preserve">Draft </w:t>
      </w:r>
      <w:r w:rsidR="00D909B6" w:rsidRPr="000456B4">
        <w:rPr>
          <w:color w:val="AEAAAA"/>
        </w:rPr>
        <w:t xml:space="preserve">ISO/IEC </w:t>
      </w:r>
      <w:r w:rsidR="00365687" w:rsidRPr="000456B4">
        <w:rPr>
          <w:color w:val="AEAAAA"/>
        </w:rPr>
        <w:t>230</w:t>
      </w:r>
      <w:r w:rsidR="00511D6D" w:rsidRPr="000456B4">
        <w:rPr>
          <w:color w:val="AEAAAA"/>
        </w:rPr>
        <w:t>91</w:t>
      </w:r>
      <w:r w:rsidR="00365687" w:rsidRPr="000456B4">
        <w:rPr>
          <w:color w:val="AEAAAA"/>
        </w:rPr>
        <w:t>-</w:t>
      </w:r>
      <w:proofErr w:type="gramStart"/>
      <w:r w:rsidR="00511D6D" w:rsidRPr="000456B4">
        <w:rPr>
          <w:color w:val="AEAAAA"/>
        </w:rPr>
        <w:t>4</w:t>
      </w:r>
      <w:r w:rsidR="00D909B6" w:rsidRPr="000456B4">
        <w:rPr>
          <w:color w:val="AEAAAA"/>
        </w:rPr>
        <w:t xml:space="preserve"> :</w:t>
      </w:r>
      <w:proofErr w:type="gramEnd"/>
      <w:r w:rsidR="00D909B6" w:rsidRPr="000456B4">
        <w:rPr>
          <w:color w:val="AEAAAA"/>
        </w:rPr>
        <w:t xml:space="preserve"> </w:t>
      </w:r>
      <w:r w:rsidR="00365687" w:rsidRPr="000456B4">
        <w:rPr>
          <w:color w:val="AEAAAA"/>
        </w:rPr>
        <w:t>201x</w:t>
      </w:r>
      <w:r w:rsidR="00D909B6" w:rsidRPr="000456B4">
        <w:rPr>
          <w:color w:val="AEAAAA"/>
        </w:rPr>
        <w:t xml:space="preserve"> (E)</w:t>
      </w:r>
    </w:p>
    <w:p w14:paraId="70118795" w14:textId="77777777" w:rsidR="00D909B6" w:rsidRPr="000456B4" w:rsidRDefault="007F1483">
      <w:pPr>
        <w:pStyle w:val="foot"/>
        <w:rPr>
          <w:color w:val="AEAAAA"/>
        </w:rPr>
      </w:pPr>
      <w:r w:rsidRPr="000456B4">
        <w:rPr>
          <w:color w:val="AEAAAA"/>
        </w:rPr>
        <w:t xml:space="preserve">Draft </w:t>
      </w:r>
      <w:r w:rsidR="00D909B6" w:rsidRPr="000456B4">
        <w:rPr>
          <w:color w:val="AEAAAA"/>
        </w:rPr>
        <w:t xml:space="preserve">ITU-T </w:t>
      </w:r>
      <w:r w:rsidR="00365687" w:rsidRPr="000456B4">
        <w:rPr>
          <w:color w:val="AEAAAA"/>
        </w:rPr>
        <w:t>H Suppl. XX</w:t>
      </w:r>
      <w:r w:rsidR="00D909B6" w:rsidRPr="000456B4">
        <w:rPr>
          <w:color w:val="AEAAAA"/>
        </w:rPr>
        <w:t xml:space="preserve"> (</w:t>
      </w:r>
      <w:r w:rsidR="00365687" w:rsidRPr="000456B4">
        <w:rPr>
          <w:color w:val="AEAAAA"/>
        </w:rPr>
        <w:t>201x</w:t>
      </w:r>
      <w:r w:rsidR="00D909B6" w:rsidRPr="000456B4">
        <w:rPr>
          <w:color w:val="AEAAAA"/>
        </w:rPr>
        <w:t xml:space="preserve"> E)</w:t>
      </w:r>
    </w:p>
    <w:p w14:paraId="6B8B6254" w14:textId="77777777" w:rsidR="00D909B6" w:rsidRPr="000456B4" w:rsidRDefault="00FA3033">
      <w:pPr>
        <w:pStyle w:val="RecCCITT"/>
      </w:pPr>
      <w:r w:rsidRPr="000456B4">
        <w:t xml:space="preserve">DRAFT </w:t>
      </w:r>
      <w:r w:rsidR="00D909B6" w:rsidRPr="000456B4">
        <w:t>ITU-</w:t>
      </w:r>
      <w:proofErr w:type="gramStart"/>
      <w:r w:rsidR="00D909B6" w:rsidRPr="000456B4">
        <w:t xml:space="preserve">T  </w:t>
      </w:r>
      <w:r w:rsidR="00365687" w:rsidRPr="000456B4">
        <w:t>SUPPLEMENT</w:t>
      </w:r>
      <w:proofErr w:type="gramEnd"/>
    </w:p>
    <w:p w14:paraId="5D4817FD" w14:textId="14E579A7" w:rsidR="00D909B6" w:rsidRPr="000456B4" w:rsidRDefault="00365687">
      <w:pPr>
        <w:pStyle w:val="Title"/>
      </w:pPr>
      <w:r w:rsidRPr="000456B4">
        <w:t>USAGE OF VIDEO SIGNAL TYPE CODE POINTS</w:t>
      </w:r>
      <w:r w:rsidR="003830B1">
        <w:t>- BASEBAND Inputs</w:t>
      </w:r>
    </w:p>
    <w:p w14:paraId="31CD3F45" w14:textId="77777777" w:rsidR="00D909B6" w:rsidRPr="000456B4" w:rsidRDefault="00D909B6" w:rsidP="0052009F">
      <w:pPr>
        <w:pStyle w:val="Heading1"/>
      </w:pPr>
      <w:bookmarkStart w:id="3" w:name="_Toc382790595"/>
      <w:bookmarkStart w:id="4" w:name="_Toc391107406"/>
      <w:r w:rsidRPr="000456B4">
        <w:t>Scope</w:t>
      </w:r>
      <w:bookmarkEnd w:id="3"/>
      <w:bookmarkEnd w:id="4"/>
    </w:p>
    <w:p w14:paraId="0434F62D" w14:textId="77777777" w:rsidR="00D909B6" w:rsidRPr="000456B4" w:rsidRDefault="00D909B6">
      <w:pPr>
        <w:pStyle w:val="Heading1"/>
      </w:pPr>
      <w:bookmarkStart w:id="5" w:name="_Toc382790596"/>
      <w:bookmarkStart w:id="6" w:name="_Toc391107407"/>
      <w:r w:rsidRPr="000456B4">
        <w:t>Normative references</w:t>
      </w:r>
      <w:bookmarkEnd w:id="5"/>
      <w:bookmarkEnd w:id="6"/>
    </w:p>
    <w:p w14:paraId="44D6C798" w14:textId="77777777" w:rsidR="009363E5" w:rsidRPr="000456B4" w:rsidRDefault="009363E5" w:rsidP="009363E5">
      <w:pPr>
        <w:keepNext/>
        <w:keepLines/>
        <w:numPr>
          <w:ilvl w:val="1"/>
          <w:numId w:val="1"/>
        </w:numPr>
        <w:spacing w:before="313"/>
        <w:outlineLvl w:val="1"/>
        <w:rPr>
          <w:b/>
          <w:sz w:val="22"/>
        </w:rPr>
      </w:pPr>
      <w:bookmarkStart w:id="7" w:name="_Toc382790597"/>
      <w:bookmarkStart w:id="8" w:name="_Toc391107408"/>
      <w:r w:rsidRPr="000456B4">
        <w:rPr>
          <w:b/>
          <w:sz w:val="22"/>
        </w:rPr>
        <w:t>Identical Recommendations | International Standards</w:t>
      </w:r>
      <w:bookmarkEnd w:id="7"/>
      <w:bookmarkEnd w:id="8"/>
    </w:p>
    <w:p w14:paraId="0B1A85AD" w14:textId="77777777" w:rsidR="009363E5" w:rsidRPr="000456B4" w:rsidRDefault="009363E5" w:rsidP="009363E5">
      <w:pPr>
        <w:keepNext/>
        <w:keepLines/>
        <w:numPr>
          <w:ilvl w:val="1"/>
          <w:numId w:val="1"/>
        </w:numPr>
        <w:spacing w:before="313"/>
        <w:outlineLvl w:val="1"/>
        <w:rPr>
          <w:b/>
          <w:sz w:val="22"/>
        </w:rPr>
      </w:pPr>
      <w:bookmarkStart w:id="9" w:name="_Toc382790598"/>
      <w:bookmarkStart w:id="10" w:name="_Toc391107409"/>
      <w:r w:rsidRPr="000456B4">
        <w:rPr>
          <w:b/>
          <w:sz w:val="22"/>
        </w:rPr>
        <w:t>Paired Recommendations | International Standards equivalent in technical content</w:t>
      </w:r>
      <w:bookmarkEnd w:id="9"/>
      <w:bookmarkEnd w:id="10"/>
    </w:p>
    <w:p w14:paraId="28383DFA" w14:textId="77777777" w:rsidR="009363E5" w:rsidRPr="000456B4" w:rsidRDefault="009363E5" w:rsidP="009363E5">
      <w:pPr>
        <w:keepNext/>
        <w:keepLines/>
        <w:numPr>
          <w:ilvl w:val="1"/>
          <w:numId w:val="1"/>
        </w:numPr>
        <w:spacing w:before="313"/>
        <w:outlineLvl w:val="1"/>
        <w:rPr>
          <w:b/>
          <w:sz w:val="22"/>
        </w:rPr>
      </w:pPr>
      <w:bookmarkStart w:id="11" w:name="_Toc382790599"/>
      <w:bookmarkStart w:id="12" w:name="_Toc391107410"/>
      <w:r w:rsidRPr="000456B4">
        <w:rPr>
          <w:b/>
          <w:sz w:val="22"/>
        </w:rPr>
        <w:t>Additional references</w:t>
      </w:r>
      <w:bookmarkEnd w:id="11"/>
      <w:bookmarkEnd w:id="12"/>
    </w:p>
    <w:p w14:paraId="10AE66DB" w14:textId="585E370A" w:rsidR="002D175A" w:rsidRDefault="002D175A" w:rsidP="00F5132F">
      <w:pPr>
        <w:pStyle w:val="enumlev1"/>
        <w:ind w:left="0" w:firstLine="0"/>
        <w:rPr>
          <w:i/>
        </w:rPr>
      </w:pPr>
    </w:p>
    <w:p w14:paraId="14DD4ECB" w14:textId="49783D53" w:rsidR="009318E2" w:rsidRPr="00F5132F" w:rsidRDefault="009318E2" w:rsidP="00F5132F">
      <w:pPr>
        <w:pStyle w:val="enumlev1"/>
        <w:numPr>
          <w:ilvl w:val="0"/>
          <w:numId w:val="13"/>
        </w:numPr>
        <w:tabs>
          <w:tab w:val="clear" w:pos="1588"/>
          <w:tab w:val="left" w:pos="1530"/>
        </w:tabs>
        <w:ind w:left="270" w:hanging="180"/>
        <w:rPr>
          <w:i/>
        </w:rPr>
      </w:pPr>
      <w:r w:rsidRPr="00EC260A">
        <w:rPr>
          <w:rFonts w:ascii="-webkit-standard" w:hAnsi="-webkit-standard"/>
          <w:color w:val="000000"/>
        </w:rPr>
        <w:t>Rec. ITU-R BT.2077</w:t>
      </w:r>
      <w:r w:rsidR="00085E21">
        <w:rPr>
          <w:rFonts w:ascii="-webkit-standard" w:hAnsi="-webkit-standard"/>
          <w:color w:val="000000"/>
        </w:rPr>
        <w:t>-2</w:t>
      </w:r>
      <w:r w:rsidR="00130E0F">
        <w:rPr>
          <w:rFonts w:ascii="-webkit-standard" w:hAnsi="-webkit-standard"/>
          <w:color w:val="000000"/>
        </w:rPr>
        <w:t>:2017</w:t>
      </w:r>
      <w:r w:rsidRPr="00EC260A">
        <w:rPr>
          <w:rFonts w:ascii="-webkit-standard" w:hAnsi="-webkit-standard"/>
          <w:color w:val="000000"/>
        </w:rPr>
        <w:t xml:space="preserve"> Real-time serial digital interfaces for UHDTV</w:t>
      </w:r>
      <w:r w:rsidR="00085E21">
        <w:rPr>
          <w:rFonts w:ascii="-webkit-standard" w:hAnsi="-webkit-standard"/>
          <w:color w:val="000000"/>
        </w:rPr>
        <w:t xml:space="preserve"> </w:t>
      </w:r>
      <w:r w:rsidRPr="00F5132F">
        <w:rPr>
          <w:rFonts w:ascii="-webkit-standard" w:hAnsi="-webkit-standard"/>
          <w:color w:val="000000"/>
        </w:rPr>
        <w:t>Signals</w:t>
      </w:r>
    </w:p>
    <w:p w14:paraId="09248CD4" w14:textId="77777777" w:rsidR="009318E2" w:rsidRPr="00113433" w:rsidRDefault="009318E2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spacing w:before="0"/>
        <w:ind w:left="270" w:hanging="180"/>
        <w:rPr>
          <w:color w:val="000000"/>
        </w:rPr>
      </w:pPr>
      <w:r w:rsidRPr="00113433">
        <w:rPr>
          <w:color w:val="000000"/>
        </w:rPr>
        <w:t>SMPTE ST 2022-6:2012 Transport of High Bit Rate Media Signals over IP Networks (HBRMT)</w:t>
      </w:r>
    </w:p>
    <w:p w14:paraId="5A3B54A4" w14:textId="77777777" w:rsidR="009318E2" w:rsidRPr="00113433" w:rsidRDefault="009318E2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 w:rsidRPr="00113433">
        <w:rPr>
          <w:color w:val="000000"/>
        </w:rPr>
        <w:t>SMPTE ST 2110-20:2017 Professional Media Over Managed IP Networks: Uncompressed Active Video</w:t>
      </w:r>
    </w:p>
    <w:p w14:paraId="4F7820EF" w14:textId="58A7C43D" w:rsidR="00130E0F" w:rsidRPr="00F5132F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Rec. ITU-R </w:t>
      </w:r>
      <w:r w:rsidR="00085E21">
        <w:rPr>
          <w:color w:val="000000"/>
        </w:rPr>
        <w:t>BT.656</w:t>
      </w:r>
      <w:r>
        <w:rPr>
          <w:color w:val="000000"/>
        </w:rPr>
        <w:t>-5:2007 Interface for digital component video signals in 525-line and 625-line television systems operating at the 4:2:2 level of Recommendation ITU-R BT.601</w:t>
      </w:r>
    </w:p>
    <w:p w14:paraId="4EA58549" w14:textId="7ADB0309" w:rsidR="00A40D61" w:rsidRDefault="00A40D61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>SMPTE ST 259M:2008 Television – SDTV1 Digital Signal/Data – Serial Digital Interface</w:t>
      </w:r>
    </w:p>
    <w:p w14:paraId="20720662" w14:textId="46EB5EED" w:rsidR="00085E21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292-</w:t>
      </w:r>
      <w:r>
        <w:rPr>
          <w:color w:val="000000"/>
        </w:rPr>
        <w:t>1:2018 1.5 Gb/s Signal/Data Serial Interface</w:t>
      </w:r>
    </w:p>
    <w:p w14:paraId="077534FB" w14:textId="1F103A7F" w:rsidR="00085E21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Rec. ITU-R </w:t>
      </w:r>
      <w:r w:rsidR="00085E21">
        <w:rPr>
          <w:color w:val="000000"/>
        </w:rPr>
        <w:t>BT</w:t>
      </w:r>
      <w:r>
        <w:rPr>
          <w:color w:val="000000"/>
        </w:rPr>
        <w:t>.</w:t>
      </w:r>
      <w:r w:rsidR="00085E21">
        <w:rPr>
          <w:color w:val="000000"/>
        </w:rPr>
        <w:t>1120-</w:t>
      </w:r>
      <w:r w:rsidR="00F5132F">
        <w:rPr>
          <w:color w:val="000000"/>
        </w:rPr>
        <w:t>9</w:t>
      </w:r>
      <w:r>
        <w:rPr>
          <w:color w:val="000000"/>
        </w:rPr>
        <w:t>:201</w:t>
      </w:r>
      <w:r w:rsidR="00F5132F">
        <w:rPr>
          <w:color w:val="000000"/>
        </w:rPr>
        <w:t>7</w:t>
      </w:r>
      <w:r>
        <w:rPr>
          <w:color w:val="000000"/>
        </w:rPr>
        <w:t xml:space="preserve"> Digital interface</w:t>
      </w:r>
      <w:r w:rsidR="00F5132F">
        <w:rPr>
          <w:color w:val="000000"/>
        </w:rPr>
        <w:t>s for studio signals with 1920x1080 image formats</w:t>
      </w:r>
    </w:p>
    <w:p w14:paraId="334FC8F1" w14:textId="1CA2DA9C" w:rsidR="00085E21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372</w:t>
      </w:r>
      <w:r>
        <w:rPr>
          <w:color w:val="000000"/>
        </w:rPr>
        <w:t>(-1):2017 Dual Link 1.5 Gb/s Digital Interface for 1920 x 1080 and 2048 x 1080 Picture Formats</w:t>
      </w:r>
    </w:p>
    <w:p w14:paraId="7D57836F" w14:textId="1BF18576" w:rsidR="00085E21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425-1</w:t>
      </w:r>
      <w:r>
        <w:rPr>
          <w:color w:val="000000"/>
        </w:rPr>
        <w:t>:2017 Source Image Format and Ancillary Data Mapping for the 3 Gb/s Serial Interface</w:t>
      </w:r>
    </w:p>
    <w:p w14:paraId="0D7822AC" w14:textId="701DFBA6" w:rsidR="00085E21" w:rsidRDefault="00130E0F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424-3</w:t>
      </w:r>
      <w:r>
        <w:rPr>
          <w:color w:val="000000"/>
        </w:rPr>
        <w:t>:</w:t>
      </w:r>
      <w:r w:rsidR="00040A4A">
        <w:rPr>
          <w:color w:val="000000"/>
        </w:rPr>
        <w:t>2015 Image Format and Ancillary Data Mapping for the Dual Link 3 Gb/s Serial Interface</w:t>
      </w:r>
    </w:p>
    <w:p w14:paraId="34FB291F" w14:textId="4D1B7A3A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425-5</w:t>
      </w:r>
      <w:r>
        <w:rPr>
          <w:color w:val="000000"/>
        </w:rPr>
        <w:t>:2015 Image Format and Ancillary Data Mapping for the Quad Link 3 Gb/s Serial Interface</w:t>
      </w:r>
    </w:p>
    <w:p w14:paraId="1147F21A" w14:textId="19BA1CB3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2081-10</w:t>
      </w:r>
      <w:r>
        <w:rPr>
          <w:color w:val="000000"/>
        </w:rPr>
        <w:t>:2018 2160-line and 1080-line Source Image and Ancillary Data Mapping for 6G-SDI</w:t>
      </w:r>
    </w:p>
    <w:p w14:paraId="3411B585" w14:textId="1A7399F3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2081-11</w:t>
      </w:r>
      <w:r>
        <w:rPr>
          <w:color w:val="000000"/>
        </w:rPr>
        <w:t>:2016 2160-line and 1080-line Source Image and Ancillary Data Mapping for Dual-link 6G-SDI</w:t>
      </w:r>
    </w:p>
    <w:p w14:paraId="55A60537" w14:textId="1E39C484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2081-12</w:t>
      </w:r>
      <w:r>
        <w:rPr>
          <w:color w:val="000000"/>
        </w:rPr>
        <w:t>:2016 4320-line and 2160-line Source Image and Ancillary Data Mapping for Quad-link 6G-SDI</w:t>
      </w:r>
    </w:p>
    <w:p w14:paraId="141715A2" w14:textId="7CB0305E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2036-3</w:t>
      </w:r>
      <w:r>
        <w:rPr>
          <w:color w:val="000000"/>
        </w:rPr>
        <w:t>:2018 Ultra High Definition Television – Mapping into Single-link and Multilink 10 Gb/s Serial Signal/Data Interface</w:t>
      </w:r>
    </w:p>
    <w:p w14:paraId="5B6315FA" w14:textId="41B4D5EF" w:rsidR="00085E21" w:rsidRDefault="00040A4A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2082-10</w:t>
      </w:r>
      <w:r>
        <w:rPr>
          <w:color w:val="000000"/>
        </w:rPr>
        <w:t>:2018</w:t>
      </w:r>
      <w:r w:rsidR="00A57B3E">
        <w:rPr>
          <w:color w:val="000000"/>
        </w:rPr>
        <w:t xml:space="preserve"> 2160-line and 1080-line Source Image and Ancillary Data Mapping for 12G-SDI</w:t>
      </w:r>
    </w:p>
    <w:p w14:paraId="1FDE3092" w14:textId="3E0A957F" w:rsidR="00085E21" w:rsidRDefault="00A57B3E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2082-11</w:t>
      </w:r>
      <w:r>
        <w:rPr>
          <w:color w:val="000000"/>
        </w:rPr>
        <w:t xml:space="preserve">:2016 4320-line and 2160-line Source Image and Ancillary Data Mapping </w:t>
      </w:r>
      <w:proofErr w:type="gramStart"/>
      <w:r>
        <w:rPr>
          <w:color w:val="000000"/>
        </w:rPr>
        <w:t>for  Dual</w:t>
      </w:r>
      <w:proofErr w:type="gramEnd"/>
      <w:r>
        <w:rPr>
          <w:color w:val="000000"/>
        </w:rPr>
        <w:t>-link 12G-SDI</w:t>
      </w:r>
    </w:p>
    <w:p w14:paraId="7A34E9C9" w14:textId="4DE0E58E" w:rsidR="00A57B3E" w:rsidRDefault="00A57B3E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SMPTE </w:t>
      </w:r>
      <w:r w:rsidR="00085E21">
        <w:rPr>
          <w:color w:val="000000"/>
        </w:rPr>
        <w:t>ST 2082-12</w:t>
      </w:r>
      <w:r>
        <w:rPr>
          <w:color w:val="000000"/>
        </w:rPr>
        <w:t>: 2016 4320-line and 2160-line Source Image and Ancillary Data Mapping for Quad-link 12G-SDI</w:t>
      </w:r>
    </w:p>
    <w:p w14:paraId="2435A166" w14:textId="40FE9257" w:rsidR="00085E21" w:rsidRDefault="005B4345" w:rsidP="00F5132F">
      <w:pPr>
        <w:pStyle w:val="ListParagraph"/>
        <w:numPr>
          <w:ilvl w:val="0"/>
          <w:numId w:val="13"/>
        </w:numPr>
        <w:tabs>
          <w:tab w:val="clear" w:pos="1195"/>
          <w:tab w:val="clear" w:pos="1584"/>
          <w:tab w:val="left" w:pos="1170"/>
          <w:tab w:val="left" w:pos="1530"/>
        </w:tabs>
        <w:ind w:left="270" w:hanging="180"/>
        <w:rPr>
          <w:color w:val="000000"/>
        </w:rPr>
      </w:pPr>
      <w:r>
        <w:rPr>
          <w:color w:val="000000"/>
        </w:rPr>
        <w:t xml:space="preserve">CTA 861-G:2017 A DTV Profile for Uncompressed </w:t>
      </w:r>
      <w:proofErr w:type="gramStart"/>
      <w:r>
        <w:rPr>
          <w:color w:val="000000"/>
        </w:rPr>
        <w:t>High Speed</w:t>
      </w:r>
      <w:proofErr w:type="gramEnd"/>
      <w:r>
        <w:rPr>
          <w:color w:val="000000"/>
        </w:rPr>
        <w:t xml:space="preserve"> Digital Interfaces – AVI </w:t>
      </w:r>
      <w:proofErr w:type="spellStart"/>
      <w:r>
        <w:rPr>
          <w:color w:val="000000"/>
        </w:rPr>
        <w:t>InfoFrame</w:t>
      </w:r>
      <w:proofErr w:type="spellEnd"/>
      <w:r>
        <w:rPr>
          <w:color w:val="000000"/>
        </w:rPr>
        <w:t xml:space="preserve"> Version Errata: 09/13/2017</w:t>
      </w:r>
    </w:p>
    <w:p w14:paraId="1B666AAE" w14:textId="31724FAD" w:rsidR="002D175A" w:rsidRPr="00EC260A" w:rsidRDefault="002D175A" w:rsidP="00F5132F">
      <w:pPr>
        <w:spacing w:before="0"/>
        <w:rPr>
          <w:rFonts w:ascii="-webkit-standard" w:hAnsi="-webkit-standard"/>
          <w:color w:val="000000"/>
        </w:rPr>
      </w:pPr>
    </w:p>
    <w:p w14:paraId="43174384" w14:textId="77777777" w:rsidR="002D175A" w:rsidRPr="000456B4" w:rsidRDefault="002D175A" w:rsidP="00306A07">
      <w:pPr>
        <w:pStyle w:val="enumlev1"/>
        <w:rPr>
          <w:i/>
        </w:rPr>
      </w:pPr>
    </w:p>
    <w:p w14:paraId="1A870E03" w14:textId="77777777" w:rsidR="00D909B6" w:rsidRPr="000456B4" w:rsidRDefault="00D909B6">
      <w:pPr>
        <w:pStyle w:val="Heading1"/>
      </w:pPr>
      <w:bookmarkStart w:id="13" w:name="_Toc382790600"/>
      <w:bookmarkStart w:id="14" w:name="_Toc391107411"/>
      <w:r w:rsidRPr="000456B4">
        <w:t>Definitions</w:t>
      </w:r>
      <w:bookmarkEnd w:id="13"/>
      <w:bookmarkEnd w:id="14"/>
    </w:p>
    <w:p w14:paraId="4A3144BC" w14:textId="77777777" w:rsidR="00D909B6" w:rsidRPr="000456B4" w:rsidRDefault="00D909B6">
      <w:r w:rsidRPr="000456B4">
        <w:t xml:space="preserve">For the purposes of this </w:t>
      </w:r>
      <w:r w:rsidR="000A5145" w:rsidRPr="000456B4">
        <w:t>document</w:t>
      </w:r>
      <w:r w:rsidRPr="000456B4">
        <w:t xml:space="preserve">, the </w:t>
      </w:r>
      <w:r w:rsidR="00E63554">
        <w:t xml:space="preserve">following </w:t>
      </w:r>
      <w:r w:rsidR="000A5145" w:rsidRPr="000456B4">
        <w:t xml:space="preserve">definitions </w:t>
      </w:r>
      <w:r w:rsidR="00E63554">
        <w:t>and the</w:t>
      </w:r>
      <w:r w:rsidR="000A5145" w:rsidRPr="000456B4">
        <w:t xml:space="preserve"> definitions in </w:t>
      </w:r>
      <w:r w:rsidR="006A55EA" w:rsidRPr="000456B4">
        <w:t xml:space="preserve">the </w:t>
      </w:r>
      <w:r w:rsidR="000A5145" w:rsidRPr="000456B4">
        <w:t xml:space="preserve">HEVC (Rec. ITU-T H.265 | ISO/IEC 23008-2), </w:t>
      </w:r>
      <w:r w:rsidR="00727AAA" w:rsidRPr="000456B4">
        <w:t xml:space="preserve">AVC (Rec. ITU-T H.264 | ISO/IEC 14496-10), </w:t>
      </w:r>
      <w:r w:rsidR="000A5145" w:rsidRPr="000456B4">
        <w:t xml:space="preserve">and </w:t>
      </w:r>
      <w:r w:rsidR="006A55EA" w:rsidRPr="000456B4">
        <w:t xml:space="preserve">CICP (Rec. ITU-T H.273 | ISO/IEC 23001-8) specifications </w:t>
      </w:r>
      <w:r w:rsidRPr="000456B4">
        <w:t>apply.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"/>
        <w:gridCol w:w="8986"/>
      </w:tblGrid>
      <w:tr w:rsidR="005B569C" w:rsidRPr="000456B4" w14:paraId="4700CB4C" w14:textId="77777777" w:rsidTr="00E66C3B">
        <w:tc>
          <w:tcPr>
            <w:tcW w:w="733" w:type="dxa"/>
            <w:shd w:val="clear" w:color="auto" w:fill="auto"/>
          </w:tcPr>
          <w:p w14:paraId="57AB19D8" w14:textId="77777777" w:rsidR="005B569C" w:rsidRDefault="005B569C" w:rsidP="00CE2A7F">
            <w:pPr>
              <w:keepLines/>
              <w:rPr>
                <w:b/>
              </w:rPr>
            </w:pPr>
            <w:r w:rsidRPr="000456B4">
              <w:rPr>
                <w:b/>
              </w:rPr>
              <w:t>3.1</w:t>
            </w:r>
          </w:p>
          <w:p w14:paraId="15B20EFC" w14:textId="098089FB" w:rsidR="003830B1" w:rsidRDefault="003830B1" w:rsidP="00CE2A7F">
            <w:pPr>
              <w:keepLines/>
              <w:rPr>
                <w:b/>
              </w:rPr>
            </w:pPr>
          </w:p>
          <w:p w14:paraId="043FF302" w14:textId="44C5B5C5" w:rsidR="003830B1" w:rsidRDefault="003830B1" w:rsidP="00CE2A7F">
            <w:pPr>
              <w:keepLines/>
              <w:rPr>
                <w:b/>
              </w:rPr>
            </w:pPr>
            <w:r>
              <w:rPr>
                <w:b/>
              </w:rPr>
              <w:t>3.</w:t>
            </w:r>
            <w:r w:rsidR="00D30BAD">
              <w:rPr>
                <w:b/>
              </w:rPr>
              <w:t>2</w:t>
            </w:r>
          </w:p>
          <w:p w14:paraId="5F26AA40" w14:textId="2EE4AAA1" w:rsidR="003830B1" w:rsidRPr="000456B4" w:rsidRDefault="003830B1" w:rsidP="00CE2A7F">
            <w:pPr>
              <w:keepLines/>
              <w:rPr>
                <w:b/>
              </w:rPr>
            </w:pPr>
          </w:p>
        </w:tc>
        <w:tc>
          <w:tcPr>
            <w:tcW w:w="8986" w:type="dxa"/>
            <w:shd w:val="clear" w:color="auto" w:fill="auto"/>
          </w:tcPr>
          <w:p w14:paraId="269191F5" w14:textId="098B484D" w:rsidR="00C224D4" w:rsidRDefault="00D30BAD" w:rsidP="005B569C">
            <w:pPr>
              <w:keepLines/>
              <w:rPr>
                <w:b/>
              </w:rPr>
            </w:pPr>
            <w:r>
              <w:rPr>
                <w:b/>
              </w:rPr>
              <w:t>b</w:t>
            </w:r>
            <w:r w:rsidR="00B85DB2">
              <w:rPr>
                <w:b/>
              </w:rPr>
              <w:t>aseband</w:t>
            </w:r>
          </w:p>
          <w:p w14:paraId="63ABBE81" w14:textId="77777777" w:rsidR="00C224D4" w:rsidRPr="00C224D4" w:rsidRDefault="00C224D4" w:rsidP="00C224D4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13"/>
                <w:lang w:val="en-US"/>
              </w:rPr>
            </w:pPr>
            <w:r w:rsidRPr="00C224D4">
              <w:rPr>
                <w:color w:val="000000"/>
                <w:szCs w:val="27"/>
              </w:rPr>
              <w:t>Uncompressed video signal</w:t>
            </w:r>
          </w:p>
          <w:p w14:paraId="4F146B84" w14:textId="72A5E09A" w:rsidR="003830B1" w:rsidRDefault="00C224D4" w:rsidP="005B569C">
            <w:pPr>
              <w:keepLines/>
              <w:rPr>
                <w:b/>
              </w:rPr>
            </w:pPr>
            <w:r>
              <w:rPr>
                <w:b/>
              </w:rPr>
              <w:t>d</w:t>
            </w:r>
            <w:r w:rsidR="003830B1">
              <w:rPr>
                <w:b/>
              </w:rPr>
              <w:t>ual-link</w:t>
            </w:r>
          </w:p>
          <w:p w14:paraId="60A67A11" w14:textId="10C47DBA" w:rsidR="00D30BAD" w:rsidRPr="00D30BAD" w:rsidRDefault="00D30BAD" w:rsidP="005B569C">
            <w:pPr>
              <w:keepLines/>
            </w:pPr>
            <w:r w:rsidRPr="00D30BAD">
              <w:t>Convey baseband video signal with two parallel interfaces</w:t>
            </w:r>
          </w:p>
          <w:p w14:paraId="75D71F43" w14:textId="0E03E436" w:rsidR="003830B1" w:rsidRDefault="00D30BAD" w:rsidP="005B569C">
            <w:pPr>
              <w:keepLines/>
              <w:rPr>
                <w:b/>
              </w:rPr>
            </w:pPr>
            <w:r>
              <w:rPr>
                <w:b/>
              </w:rPr>
              <w:lastRenderedPageBreak/>
              <w:t>q</w:t>
            </w:r>
            <w:r w:rsidR="003830B1">
              <w:rPr>
                <w:b/>
              </w:rPr>
              <w:t>uad-link</w:t>
            </w:r>
          </w:p>
          <w:p w14:paraId="4656A670" w14:textId="128A3025" w:rsidR="00D30BAD" w:rsidRPr="00D30BAD" w:rsidRDefault="00D30BAD" w:rsidP="005B569C">
            <w:pPr>
              <w:keepLines/>
            </w:pPr>
            <w:r w:rsidRPr="00D30BAD">
              <w:t>Convey baseband video signal with four parallel interfaces</w:t>
            </w:r>
          </w:p>
          <w:p w14:paraId="5F75D888" w14:textId="1565ED96" w:rsidR="005B569C" w:rsidRPr="000456B4" w:rsidRDefault="005B569C" w:rsidP="005B569C">
            <w:pPr>
              <w:keepLines/>
              <w:rPr>
                <w:b/>
              </w:rPr>
            </w:pPr>
          </w:p>
        </w:tc>
      </w:tr>
    </w:tbl>
    <w:p w14:paraId="6D4EC7CE" w14:textId="77777777" w:rsidR="00D909B6" w:rsidRPr="000456B4" w:rsidRDefault="00D909B6">
      <w:pPr>
        <w:pStyle w:val="Heading1"/>
      </w:pPr>
      <w:bookmarkStart w:id="15" w:name="_Toc382790601"/>
      <w:bookmarkStart w:id="16" w:name="_Toc391107412"/>
      <w:r w:rsidRPr="000456B4">
        <w:lastRenderedPageBreak/>
        <w:t>Abbreviations</w:t>
      </w:r>
      <w:bookmarkEnd w:id="15"/>
      <w:bookmarkEnd w:id="16"/>
    </w:p>
    <w:p w14:paraId="02542266" w14:textId="77777777" w:rsidR="00D909B6" w:rsidRPr="000456B4" w:rsidRDefault="00D909B6">
      <w:r w:rsidRPr="000456B4">
        <w:t xml:space="preserve">For the purposes of this </w:t>
      </w:r>
      <w:r w:rsidR="00512607" w:rsidRPr="000456B4">
        <w:t>document</w:t>
      </w:r>
      <w:r w:rsidRPr="000456B4">
        <w:t>, the following abbreviations apply.</w:t>
      </w:r>
    </w:p>
    <w:p w14:paraId="70B86091" w14:textId="77777777" w:rsidR="00D909B6" w:rsidRPr="000456B4" w:rsidRDefault="000B27E9">
      <w:pPr>
        <w:pStyle w:val="Heading1"/>
      </w:pPr>
      <w:r w:rsidRPr="000456B4">
        <w:t>Overview</w:t>
      </w:r>
    </w:p>
    <w:p w14:paraId="719D14FD" w14:textId="77777777" w:rsidR="00B652E8" w:rsidRDefault="00B652E8" w:rsidP="00B652E8">
      <w:pPr>
        <w:pStyle w:val="Heading1"/>
      </w:pPr>
      <w:r w:rsidRPr="000456B4">
        <w:t>Workflow domains</w:t>
      </w:r>
    </w:p>
    <w:p w14:paraId="318C22B5" w14:textId="3E803CD6" w:rsidR="00C668F8" w:rsidRPr="0073196A" w:rsidRDefault="00C668F8" w:rsidP="00333D26"/>
    <w:p w14:paraId="2A52AD46" w14:textId="77777777" w:rsidR="00C53780" w:rsidRPr="000456B4" w:rsidRDefault="001441D4" w:rsidP="00C53780">
      <w:pPr>
        <w:pStyle w:val="Heading1"/>
      </w:pPr>
      <w:r w:rsidRPr="000456B4">
        <w:t>C</w:t>
      </w:r>
      <w:r w:rsidR="00C53780" w:rsidRPr="000456B4">
        <w:t xml:space="preserve">ommon </w:t>
      </w:r>
      <w:r w:rsidRPr="000456B4">
        <w:t xml:space="preserve">video signal type </w:t>
      </w:r>
      <w:r w:rsidR="00C53780" w:rsidRPr="000456B4">
        <w:t>combinations</w:t>
      </w:r>
    </w:p>
    <w:p w14:paraId="05D085C1" w14:textId="4E571484" w:rsidR="002D127D" w:rsidRDefault="00C53780" w:rsidP="00F5132F">
      <w:pPr>
        <w:pStyle w:val="Heading2"/>
      </w:pPr>
      <w:r w:rsidRPr="000456B4">
        <w:t>General</w:t>
      </w:r>
    </w:p>
    <w:p w14:paraId="2BA7F41D" w14:textId="635641F2" w:rsidR="00C53780" w:rsidRPr="000456B4" w:rsidRDefault="00C53780" w:rsidP="00C53780"/>
    <w:p w14:paraId="654CBC72" w14:textId="77777777" w:rsidR="001441D4" w:rsidRPr="000456B4" w:rsidRDefault="001441D4" w:rsidP="001441D4">
      <w:pPr>
        <w:pStyle w:val="Heading2"/>
      </w:pPr>
      <w:r w:rsidRPr="000456B4">
        <w:t xml:space="preserve">Colorimetry and </w:t>
      </w:r>
      <w:r w:rsidR="006E5D9F" w:rsidRPr="000456B4">
        <w:t xml:space="preserve">colour </w:t>
      </w:r>
      <w:r w:rsidRPr="000456B4">
        <w:t>range descriptions</w:t>
      </w:r>
    </w:p>
    <w:p w14:paraId="4BE65F4B" w14:textId="77777777" w:rsidR="00062832" w:rsidRPr="000456B4" w:rsidRDefault="00062832" w:rsidP="00062832">
      <w:pPr>
        <w:pStyle w:val="Heading3"/>
      </w:pPr>
      <w:r w:rsidRPr="000456B4">
        <w:t>General</w:t>
      </w:r>
    </w:p>
    <w:p w14:paraId="2F342286" w14:textId="15CAF556" w:rsidR="00062832" w:rsidRDefault="00062832" w:rsidP="00062832"/>
    <w:p w14:paraId="5470AD3E" w14:textId="200C7785" w:rsidR="00697C7E" w:rsidRDefault="00697C7E" w:rsidP="00062832">
      <w:r>
        <w:t>[Ed/YS Insert after 1</w:t>
      </w:r>
      <w:r w:rsidRPr="00697C7E">
        <w:rPr>
          <w:vertAlign w:val="superscript"/>
        </w:rPr>
        <w:t>st</w:t>
      </w:r>
      <w:r>
        <w:t xml:space="preserve"> paragraph)</w:t>
      </w:r>
    </w:p>
    <w:p w14:paraId="2632A7E8" w14:textId="7863FE86" w:rsidR="00A14FD7" w:rsidRDefault="007D2E39" w:rsidP="00062832">
      <w:r>
        <w:t xml:space="preserve">In Table 2, the type of baseband carriage of video signals </w:t>
      </w:r>
      <w:r w:rsidR="00697C7E">
        <w:t xml:space="preserve">over serial digital interfaces are dependent on data rates limitations of the interface which are </w:t>
      </w:r>
      <w:r w:rsidR="001725A4">
        <w:t>specified by the resolution of the video signal</w:t>
      </w:r>
      <w:r w:rsidR="00697C7E">
        <w:t>.</w:t>
      </w:r>
    </w:p>
    <w:p w14:paraId="58827A62" w14:textId="77777777" w:rsidR="00C97DFC" w:rsidRDefault="00C97DFC" w:rsidP="00062832"/>
    <w:p w14:paraId="366EF7BE" w14:textId="6F74B0E0" w:rsidR="00C97DFC" w:rsidRDefault="00C97DFC" w:rsidP="00C97DFC">
      <w:pPr>
        <w:jc w:val="center"/>
        <w:rPr>
          <w:b/>
          <w:bCs/>
        </w:rPr>
      </w:pPr>
      <w:r w:rsidRPr="000456B4">
        <w:rPr>
          <w:b/>
          <w:bCs/>
        </w:rPr>
        <w:t xml:space="preserve">Table </w:t>
      </w:r>
      <w:r>
        <w:rPr>
          <w:b/>
          <w:bCs/>
        </w:rPr>
        <w:t>2</w:t>
      </w:r>
      <w:r w:rsidRPr="000456B4">
        <w:rPr>
          <w:b/>
          <w:bCs/>
        </w:rPr>
        <w:t xml:space="preserve"> – </w:t>
      </w:r>
      <w:r>
        <w:rPr>
          <w:b/>
          <w:bCs/>
        </w:rPr>
        <w:t>Source Format Data (Resolution) Carriage over Broadband SDI Connections</w:t>
      </w:r>
    </w:p>
    <w:p w14:paraId="395334F2" w14:textId="77777777" w:rsidR="002038F8" w:rsidRPr="002038F8" w:rsidRDefault="002038F8" w:rsidP="00C97DFC">
      <w:pPr>
        <w:jc w:val="center"/>
        <w:rPr>
          <w:sz w:val="8"/>
        </w:rPr>
      </w:pP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810"/>
        <w:gridCol w:w="810"/>
        <w:gridCol w:w="900"/>
        <w:gridCol w:w="900"/>
        <w:gridCol w:w="900"/>
        <w:gridCol w:w="900"/>
        <w:gridCol w:w="900"/>
        <w:gridCol w:w="895"/>
      </w:tblGrid>
      <w:tr w:rsidR="00D33AC4" w:rsidRPr="000456B4" w14:paraId="6FFB38C3" w14:textId="62C82B1F" w:rsidTr="002038F8">
        <w:trPr>
          <w:cantSplit/>
          <w:trHeight w:val="147"/>
          <w:jc w:val="center"/>
        </w:trPr>
        <w:tc>
          <w:tcPr>
            <w:tcW w:w="2965" w:type="dxa"/>
            <w:shd w:val="clear" w:color="auto" w:fill="auto"/>
          </w:tcPr>
          <w:p w14:paraId="6C91ECB3" w14:textId="30B198AD" w:rsidR="00D33AC4" w:rsidRPr="002038F8" w:rsidRDefault="00D33AC4" w:rsidP="002038F8">
            <w:pPr>
              <w:keepNext/>
              <w:spacing w:before="0"/>
              <w:jc w:val="center"/>
              <w:rPr>
                <w:sz w:val="16"/>
                <w:szCs w:val="18"/>
              </w:rPr>
            </w:pPr>
            <w:r w:rsidRPr="002038F8">
              <w:rPr>
                <w:sz w:val="16"/>
                <w:szCs w:val="18"/>
              </w:rPr>
              <w:t>Spec</w:t>
            </w:r>
          </w:p>
        </w:tc>
        <w:tc>
          <w:tcPr>
            <w:tcW w:w="7015" w:type="dxa"/>
            <w:gridSpan w:val="8"/>
            <w:shd w:val="clear" w:color="auto" w:fill="auto"/>
          </w:tcPr>
          <w:p w14:paraId="75373CBA" w14:textId="3BE4D67C" w:rsidR="00D33AC4" w:rsidRPr="002038F8" w:rsidRDefault="00D33AC4" w:rsidP="00C97DFC">
            <w:pPr>
              <w:keepNext/>
              <w:spacing w:before="0"/>
              <w:jc w:val="center"/>
              <w:rPr>
                <w:sz w:val="16"/>
                <w:szCs w:val="18"/>
              </w:rPr>
            </w:pPr>
            <w:r w:rsidRPr="002038F8">
              <w:rPr>
                <w:sz w:val="16"/>
                <w:szCs w:val="18"/>
              </w:rPr>
              <w:t>Source Format Data (Resolution)</w:t>
            </w:r>
          </w:p>
        </w:tc>
      </w:tr>
      <w:tr w:rsidR="00D33AC4" w:rsidRPr="000456B4" w14:paraId="2E485942" w14:textId="63219EF5" w:rsidTr="002038F8">
        <w:trPr>
          <w:cantSplit/>
          <w:trHeight w:val="192"/>
          <w:jc w:val="center"/>
        </w:trPr>
        <w:tc>
          <w:tcPr>
            <w:tcW w:w="2965" w:type="dxa"/>
            <w:shd w:val="clear" w:color="auto" w:fill="auto"/>
          </w:tcPr>
          <w:p w14:paraId="200B739F" w14:textId="027488A2" w:rsidR="004432C1" w:rsidRPr="00D33AC4" w:rsidRDefault="004432C1" w:rsidP="004432C1">
            <w:pPr>
              <w:keepNext/>
              <w:spacing w:before="0"/>
              <w:jc w:val="left"/>
              <w:rPr>
                <w:sz w:val="13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725F5F65" w14:textId="2128BFD4" w:rsidR="004432C1" w:rsidRPr="002038F8" w:rsidRDefault="004432C1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720x480</w:t>
            </w:r>
          </w:p>
        </w:tc>
        <w:tc>
          <w:tcPr>
            <w:tcW w:w="810" w:type="dxa"/>
            <w:shd w:val="clear" w:color="auto" w:fill="auto"/>
          </w:tcPr>
          <w:p w14:paraId="4FDB8E37" w14:textId="051D7095" w:rsidR="004432C1" w:rsidRPr="002038F8" w:rsidRDefault="004432C1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720x</w:t>
            </w:r>
            <w:r w:rsidR="00D33AC4" w:rsidRPr="002038F8">
              <w:rPr>
                <w:sz w:val="15"/>
                <w:szCs w:val="18"/>
              </w:rPr>
              <w:t>576</w:t>
            </w:r>
          </w:p>
        </w:tc>
        <w:tc>
          <w:tcPr>
            <w:tcW w:w="900" w:type="dxa"/>
            <w:shd w:val="clear" w:color="auto" w:fill="auto"/>
          </w:tcPr>
          <w:p w14:paraId="34EBBCCE" w14:textId="79EA3E54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1280x720</w:t>
            </w:r>
          </w:p>
        </w:tc>
        <w:tc>
          <w:tcPr>
            <w:tcW w:w="900" w:type="dxa"/>
            <w:shd w:val="clear" w:color="auto" w:fill="auto"/>
          </w:tcPr>
          <w:p w14:paraId="52B70918" w14:textId="0CDDC4BC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1920x1080</w:t>
            </w:r>
          </w:p>
        </w:tc>
        <w:tc>
          <w:tcPr>
            <w:tcW w:w="900" w:type="dxa"/>
            <w:shd w:val="clear" w:color="auto" w:fill="auto"/>
          </w:tcPr>
          <w:p w14:paraId="52E4CAE3" w14:textId="7DB8D620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2048x1080</w:t>
            </w:r>
          </w:p>
        </w:tc>
        <w:tc>
          <w:tcPr>
            <w:tcW w:w="900" w:type="dxa"/>
          </w:tcPr>
          <w:p w14:paraId="1C4E063A" w14:textId="2ED8F419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3840x2160</w:t>
            </w:r>
          </w:p>
        </w:tc>
        <w:tc>
          <w:tcPr>
            <w:tcW w:w="900" w:type="dxa"/>
          </w:tcPr>
          <w:p w14:paraId="1BDC12B8" w14:textId="6DE345B9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4096x2160</w:t>
            </w:r>
          </w:p>
        </w:tc>
        <w:tc>
          <w:tcPr>
            <w:tcW w:w="895" w:type="dxa"/>
          </w:tcPr>
          <w:p w14:paraId="64C6DE08" w14:textId="0758A963" w:rsidR="004432C1" w:rsidRPr="002038F8" w:rsidRDefault="00D33AC4" w:rsidP="004432C1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8"/>
              </w:rPr>
              <w:t>7680x4320</w:t>
            </w:r>
          </w:p>
        </w:tc>
      </w:tr>
      <w:tr w:rsidR="00D33AC4" w:rsidRPr="000456B4" w14:paraId="4811F61F" w14:textId="3C40B3CB" w:rsidTr="002038F8">
        <w:trPr>
          <w:cantSplit/>
          <w:trHeight w:val="165"/>
          <w:jc w:val="center"/>
        </w:trPr>
        <w:tc>
          <w:tcPr>
            <w:tcW w:w="2965" w:type="dxa"/>
            <w:shd w:val="clear" w:color="auto" w:fill="auto"/>
          </w:tcPr>
          <w:p w14:paraId="1B285655" w14:textId="0AC6814F" w:rsidR="004432C1" w:rsidRPr="00C97DFC" w:rsidRDefault="00D33AC4" w:rsidP="00D33AC4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C97DFC">
              <w:rPr>
                <w:sz w:val="16"/>
                <w:szCs w:val="18"/>
              </w:rPr>
              <w:t>ST 259M (SD-SDI)</w:t>
            </w:r>
          </w:p>
        </w:tc>
        <w:tc>
          <w:tcPr>
            <w:tcW w:w="810" w:type="dxa"/>
            <w:shd w:val="clear" w:color="auto" w:fill="auto"/>
          </w:tcPr>
          <w:p w14:paraId="7584ACEE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10" w:type="dxa"/>
            <w:shd w:val="clear" w:color="auto" w:fill="auto"/>
          </w:tcPr>
          <w:p w14:paraId="7DEB0D2F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3D65C57A" w14:textId="5B8F7F42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0455A779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650691BD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6C7B5603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93E5940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07F2B250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D33AC4" w:rsidRPr="000456B4" w14:paraId="2ACEB324" w14:textId="04AF542C" w:rsidTr="002038F8">
        <w:trPr>
          <w:cantSplit/>
          <w:trHeight w:val="138"/>
          <w:jc w:val="center"/>
        </w:trPr>
        <w:tc>
          <w:tcPr>
            <w:tcW w:w="2965" w:type="dxa"/>
            <w:shd w:val="clear" w:color="auto" w:fill="auto"/>
          </w:tcPr>
          <w:p w14:paraId="60D228A1" w14:textId="20452239" w:rsidR="004432C1" w:rsidRPr="001B627F" w:rsidRDefault="00D33AC4" w:rsidP="00D33AC4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656M (SD-SDI)</w:t>
            </w:r>
          </w:p>
        </w:tc>
        <w:tc>
          <w:tcPr>
            <w:tcW w:w="810" w:type="dxa"/>
            <w:shd w:val="clear" w:color="auto" w:fill="auto"/>
          </w:tcPr>
          <w:p w14:paraId="796D9F19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10" w:type="dxa"/>
            <w:shd w:val="clear" w:color="auto" w:fill="auto"/>
          </w:tcPr>
          <w:p w14:paraId="7D7D7086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5052BAFE" w14:textId="1251B3C1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0DC74EC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747E429F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0DD78F6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53CDCCC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1AEF5C86" w14:textId="77777777" w:rsidR="004432C1" w:rsidRPr="002038F8" w:rsidRDefault="004432C1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66AC8E6B" w14:textId="6BBD2F0F" w:rsidTr="002038F8">
        <w:trPr>
          <w:cantSplit/>
          <w:trHeight w:val="104"/>
          <w:jc w:val="center"/>
        </w:trPr>
        <w:tc>
          <w:tcPr>
            <w:tcW w:w="2965" w:type="dxa"/>
            <w:shd w:val="clear" w:color="auto" w:fill="auto"/>
          </w:tcPr>
          <w:p w14:paraId="68C7F873" w14:textId="73FF63C5" w:rsidR="00C97DFC" w:rsidRPr="00217483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292-1 (HD-SDI)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5A934D89" w14:textId="5E1E870E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601260FA" w14:textId="1B1DB7BD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3C1F395A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14E80611" w14:textId="1D73ABB9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243D81E2" w14:textId="745DB254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661F8689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3C33CFF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0407E7DE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350A858E" w14:textId="3E56F256" w:rsidTr="006A2436">
        <w:trPr>
          <w:cantSplit/>
          <w:trHeight w:val="183"/>
          <w:jc w:val="center"/>
        </w:trPr>
        <w:tc>
          <w:tcPr>
            <w:tcW w:w="2965" w:type="dxa"/>
            <w:shd w:val="clear" w:color="auto" w:fill="auto"/>
          </w:tcPr>
          <w:p w14:paraId="511DAD59" w14:textId="2AEABE92" w:rsidR="00C97DFC" w:rsidRPr="00217483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BT.1120-9 (12/2017) (HD-SDI)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7A901741" w14:textId="1D75D065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04D91659" w14:textId="431A3733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73B0005" w14:textId="0585C511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4D7C6F52" w14:textId="3B2319A9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39C77CC6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bookmarkStart w:id="17" w:name="_GoBack"/>
            <w:bookmarkEnd w:id="17"/>
          </w:p>
        </w:tc>
        <w:tc>
          <w:tcPr>
            <w:tcW w:w="900" w:type="dxa"/>
            <w:shd w:val="clear" w:color="auto" w:fill="DBDBDB" w:themeFill="accent3" w:themeFillTint="66"/>
          </w:tcPr>
          <w:p w14:paraId="5A8677C3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289B9A0C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747178CD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7041C8AE" w14:textId="40344463" w:rsidTr="002038F8">
        <w:trPr>
          <w:trHeight w:val="67"/>
          <w:jc w:val="center"/>
        </w:trPr>
        <w:tc>
          <w:tcPr>
            <w:tcW w:w="2965" w:type="dxa"/>
            <w:shd w:val="clear" w:color="auto" w:fill="auto"/>
          </w:tcPr>
          <w:p w14:paraId="690BEB8B" w14:textId="1168E3EB" w:rsidR="00C97DFC" w:rsidRPr="001B627F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372-1:2017 (Dual Link HD-SDI)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09583221" w14:textId="637A007B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1787CE6B" w14:textId="4BC86FE8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0069BB6" w14:textId="77E5E3AE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289081D7" w14:textId="7B78B211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4AD1DE16" w14:textId="3035B826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5E9D4EF0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303063CE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4B71A782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372679F1" w14:textId="6233FF9D" w:rsidTr="002038F8">
        <w:trPr>
          <w:trHeight w:val="103"/>
          <w:jc w:val="center"/>
        </w:trPr>
        <w:tc>
          <w:tcPr>
            <w:tcW w:w="2965" w:type="dxa"/>
            <w:shd w:val="clear" w:color="auto" w:fill="auto"/>
          </w:tcPr>
          <w:p w14:paraId="05CB1519" w14:textId="5CA7A014" w:rsidR="00C97DFC" w:rsidRPr="008E5CB1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425-1:2017 (3G-SDI)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5AF51B20" w14:textId="471A8CCD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081E7990" w14:textId="5A71496C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42A421C" w14:textId="495C877E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3436F9E0" w14:textId="60543FF8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3C1CC7B7" w14:textId="013150C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58E24979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7FE21E9F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20BDABE1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3781418E" w14:textId="2777A2CB" w:rsidTr="002038F8">
        <w:trPr>
          <w:trHeight w:val="101"/>
          <w:jc w:val="center"/>
        </w:trPr>
        <w:tc>
          <w:tcPr>
            <w:tcW w:w="2965" w:type="dxa"/>
            <w:shd w:val="clear" w:color="auto" w:fill="auto"/>
          </w:tcPr>
          <w:p w14:paraId="1A827585" w14:textId="570947D1" w:rsidR="00C97DFC" w:rsidRPr="008E5CB1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1120-9 (12/2017) (Dual link HD-SDI/3G-SDI)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19E32B1D" w14:textId="511218A6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3AF9A910" w14:textId="609862C5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6D7A721" w14:textId="7DC6BB38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6A334812" w14:textId="1B26E86F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4C60C563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6069D654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33AD073C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DBDBDB" w:themeFill="accent3" w:themeFillTint="66"/>
          </w:tcPr>
          <w:p w14:paraId="0FFB5933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608B9050" w14:textId="3899A92F" w:rsidTr="002038F8">
        <w:trPr>
          <w:trHeight w:val="183"/>
          <w:jc w:val="center"/>
        </w:trPr>
        <w:tc>
          <w:tcPr>
            <w:tcW w:w="2965" w:type="dxa"/>
            <w:shd w:val="clear" w:color="auto" w:fill="auto"/>
          </w:tcPr>
          <w:p w14:paraId="04F86271" w14:textId="5321851C" w:rsidR="00C97DFC" w:rsidRPr="00F35FE1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425-5:2015 (Quad link 3G-SDI)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47E542AC" w14:textId="7F5DA3EF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413B8E1C" w14:textId="3E488686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24C7A8E8" w14:textId="4E08FE81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AA792DE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29BA062C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3EC6746A" w14:textId="6847F7AE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79FC37A1" w14:textId="2181E719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95" w:type="dxa"/>
            <w:shd w:val="clear" w:color="auto" w:fill="DBDBDB" w:themeFill="accent3" w:themeFillTint="66"/>
          </w:tcPr>
          <w:p w14:paraId="5BEF073C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33010023" w14:textId="77777777" w:rsidTr="002038F8">
        <w:trPr>
          <w:trHeight w:val="49"/>
          <w:jc w:val="center"/>
        </w:trPr>
        <w:tc>
          <w:tcPr>
            <w:tcW w:w="2965" w:type="dxa"/>
            <w:shd w:val="clear" w:color="auto" w:fill="auto"/>
          </w:tcPr>
          <w:p w14:paraId="78368F3E" w14:textId="29A4616A" w:rsidR="00C97DFC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2081-10:2018 (6G-SDI)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60222440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18D5864A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28D92F5" w14:textId="1412490C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auto"/>
          </w:tcPr>
          <w:p w14:paraId="1C4BA52F" w14:textId="49EAC5D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1D0CD04C" w14:textId="4A526E91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0F9FAD62" w14:textId="72001EE9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7BCB3DCC" w14:textId="11386B1F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95" w:type="dxa"/>
            <w:shd w:val="clear" w:color="auto" w:fill="DBDBDB" w:themeFill="accent3" w:themeFillTint="66"/>
          </w:tcPr>
          <w:p w14:paraId="3F0EB9F7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0959476A" w14:textId="77777777" w:rsidTr="002038F8">
        <w:trPr>
          <w:trHeight w:val="183"/>
          <w:jc w:val="center"/>
        </w:trPr>
        <w:tc>
          <w:tcPr>
            <w:tcW w:w="2965" w:type="dxa"/>
            <w:shd w:val="clear" w:color="auto" w:fill="auto"/>
          </w:tcPr>
          <w:p w14:paraId="486F1C86" w14:textId="28D74334" w:rsidR="00C97DFC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2082-10:2018 (12G-SDI)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69A62A67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26B59693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1F5E411F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7DF5132E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3DEDD282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67B1965F" w14:textId="1294A653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22E2AFDA" w14:textId="05BFB49A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95" w:type="dxa"/>
            <w:shd w:val="clear" w:color="auto" w:fill="DBDBDB" w:themeFill="accent3" w:themeFillTint="66"/>
          </w:tcPr>
          <w:p w14:paraId="6D8102E7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</w:tr>
      <w:tr w:rsidR="00C97DFC" w:rsidRPr="000456B4" w14:paraId="51B01456" w14:textId="77777777" w:rsidTr="002038F8">
        <w:trPr>
          <w:trHeight w:val="201"/>
          <w:jc w:val="center"/>
        </w:trPr>
        <w:tc>
          <w:tcPr>
            <w:tcW w:w="2965" w:type="dxa"/>
            <w:shd w:val="clear" w:color="auto" w:fill="auto"/>
          </w:tcPr>
          <w:p w14:paraId="41156BC6" w14:textId="722C0434" w:rsidR="00C97DFC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2082-12:2016 (Quad link 12G-SDI)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6DD46298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07D74EFE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69FE1DCB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4C9E570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6073DAB8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579AA74C" w14:textId="5D7AE222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auto"/>
          </w:tcPr>
          <w:p w14:paraId="6311025F" w14:textId="1E78FB20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895" w:type="dxa"/>
            <w:shd w:val="clear" w:color="auto" w:fill="auto"/>
          </w:tcPr>
          <w:p w14:paraId="1E94E8B4" w14:textId="4918FDE5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</w:tr>
      <w:tr w:rsidR="00C97DFC" w:rsidRPr="000456B4" w14:paraId="145B3E64" w14:textId="77777777" w:rsidTr="002038F8">
        <w:trPr>
          <w:trHeight w:val="210"/>
          <w:jc w:val="center"/>
        </w:trPr>
        <w:tc>
          <w:tcPr>
            <w:tcW w:w="2965" w:type="dxa"/>
            <w:shd w:val="clear" w:color="auto" w:fill="auto"/>
          </w:tcPr>
          <w:p w14:paraId="6B090400" w14:textId="274B0783" w:rsidR="00C97DFC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2036-3:2018:2018 (Single/</w:t>
            </w:r>
            <w:proofErr w:type="spellStart"/>
            <w:r>
              <w:rPr>
                <w:sz w:val="16"/>
                <w:szCs w:val="18"/>
              </w:rPr>
              <w:t>multi link</w:t>
            </w:r>
            <w:proofErr w:type="spellEnd"/>
            <w:r>
              <w:rPr>
                <w:sz w:val="16"/>
                <w:szCs w:val="18"/>
              </w:rPr>
              <w:t xml:space="preserve"> 10G-SDI)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53EB6F42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0A18092D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724C0CA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3804DD20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2DA3E300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034850B1" w14:textId="5980E6F3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084C5A0A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14:paraId="7426ECE7" w14:textId="188209EF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</w:tr>
      <w:tr w:rsidR="00C97DFC" w:rsidRPr="000456B4" w14:paraId="14CD7740" w14:textId="77777777" w:rsidTr="002038F8">
        <w:trPr>
          <w:trHeight w:val="165"/>
          <w:jc w:val="center"/>
        </w:trPr>
        <w:tc>
          <w:tcPr>
            <w:tcW w:w="2965" w:type="dxa"/>
            <w:shd w:val="clear" w:color="auto" w:fill="auto"/>
          </w:tcPr>
          <w:p w14:paraId="0B753CDA" w14:textId="2B095BE7" w:rsidR="00C97DFC" w:rsidRDefault="00C97DFC" w:rsidP="00C97DF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2077-2 (U-SDI)</w:t>
            </w:r>
          </w:p>
        </w:tc>
        <w:tc>
          <w:tcPr>
            <w:tcW w:w="810" w:type="dxa"/>
            <w:shd w:val="clear" w:color="auto" w:fill="DBDBDB" w:themeFill="accent3" w:themeFillTint="66"/>
          </w:tcPr>
          <w:p w14:paraId="2BAC255A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810" w:type="dxa"/>
            <w:shd w:val="clear" w:color="auto" w:fill="DBDBDB" w:themeFill="accent3" w:themeFillTint="66"/>
          </w:tcPr>
          <w:p w14:paraId="0621C358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584FABAF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3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037A3291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DBDBDB" w:themeFill="accent3" w:themeFillTint="66"/>
          </w:tcPr>
          <w:p w14:paraId="01F29DED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53A137E1" w14:textId="59BAB069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  <w:tc>
          <w:tcPr>
            <w:tcW w:w="900" w:type="dxa"/>
            <w:shd w:val="clear" w:color="auto" w:fill="DBDBDB" w:themeFill="accent3" w:themeFillTint="66"/>
          </w:tcPr>
          <w:p w14:paraId="6AE9A813" w14:textId="77777777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</w:p>
        </w:tc>
        <w:tc>
          <w:tcPr>
            <w:tcW w:w="895" w:type="dxa"/>
            <w:shd w:val="clear" w:color="auto" w:fill="auto"/>
          </w:tcPr>
          <w:p w14:paraId="20E1E2FB" w14:textId="2827BCF4" w:rsidR="00C97DFC" w:rsidRPr="002038F8" w:rsidRDefault="00C97DFC" w:rsidP="002038F8">
            <w:pPr>
              <w:keepNext/>
              <w:spacing w:before="0"/>
              <w:jc w:val="center"/>
              <w:rPr>
                <w:sz w:val="15"/>
                <w:szCs w:val="18"/>
              </w:rPr>
            </w:pPr>
            <w:r w:rsidRPr="002038F8">
              <w:rPr>
                <w:sz w:val="15"/>
                <w:szCs w:val="13"/>
              </w:rPr>
              <w:sym w:font="Symbol" w:char="F0D6"/>
            </w:r>
          </w:p>
        </w:tc>
      </w:tr>
    </w:tbl>
    <w:p w14:paraId="2356E97D" w14:textId="072739FC" w:rsidR="00771EEF" w:rsidRDefault="00771EEF" w:rsidP="00062832">
      <w:r>
        <w:t xml:space="preserve">In this table, white cells </w:t>
      </w:r>
      <w:proofErr w:type="gramStart"/>
      <w:r>
        <w:t>indicates</w:t>
      </w:r>
      <w:proofErr w:type="gramEnd"/>
      <w:r>
        <w:t xml:space="preserve"> “used combinations”; grey cells indicates “not used combinations”. </w:t>
      </w:r>
    </w:p>
    <w:p w14:paraId="71B7FBFF" w14:textId="527666E9" w:rsidR="00A14FD7" w:rsidRPr="000456B4" w:rsidRDefault="002038F8" w:rsidP="00062832">
      <w:r>
        <w:t xml:space="preserve">[Ed/YS Do we need to indicate </w:t>
      </w:r>
      <w:r w:rsidR="007D2E39">
        <w:t xml:space="preserve">highest </w:t>
      </w:r>
      <w:r>
        <w:t xml:space="preserve">frame </w:t>
      </w:r>
      <w:r w:rsidR="007D2E39">
        <w:t xml:space="preserve">rate </w:t>
      </w:r>
      <w:r>
        <w:t>support</w:t>
      </w:r>
      <w:r w:rsidR="007D2E39">
        <w:t>?]</w:t>
      </w:r>
      <w:r>
        <w:br/>
      </w:r>
    </w:p>
    <w:p w14:paraId="7E1D4751" w14:textId="77777777" w:rsidR="00062832" w:rsidRPr="000456B4" w:rsidRDefault="00EB62A5" w:rsidP="006E5D9F">
      <w:pPr>
        <w:pStyle w:val="Heading3"/>
      </w:pPr>
      <w:r w:rsidRPr="000456B4">
        <w:t>Colour properties</w:t>
      </w:r>
    </w:p>
    <w:p w14:paraId="69E65A9D" w14:textId="5C32C87B" w:rsidR="00B615A3" w:rsidRPr="000456B4" w:rsidRDefault="00B615A3" w:rsidP="001E20C3"/>
    <w:p w14:paraId="157C8A49" w14:textId="77777777" w:rsidR="00B615A3" w:rsidRPr="000456B4" w:rsidRDefault="00B615A3" w:rsidP="00B615A3"/>
    <w:p w14:paraId="75519453" w14:textId="05112ED1" w:rsidR="00B11DFE" w:rsidRPr="000456B4" w:rsidRDefault="00B11DFE" w:rsidP="00F5132F">
      <w:pPr>
        <w:pStyle w:val="Heading3"/>
      </w:pPr>
      <w:r w:rsidRPr="000456B4">
        <w:lastRenderedPageBreak/>
        <w:t xml:space="preserve">Common descriptions and carriage – standard dynamic range </w:t>
      </w:r>
      <w:r w:rsidR="007A4B0C" w:rsidRPr="000456B4">
        <w:t xml:space="preserve">video </w:t>
      </w:r>
      <w:r w:rsidRPr="000456B4">
        <w:t>with narrow colour gamut</w:t>
      </w:r>
    </w:p>
    <w:p w14:paraId="55B42166" w14:textId="77777777" w:rsidR="00062832" w:rsidRPr="000456B4" w:rsidRDefault="00062832"/>
    <w:p w14:paraId="3E6ABDC4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7862E49F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  <w:r>
        <w:rPr>
          <w:b/>
          <w:bCs/>
        </w:rPr>
        <w:t>\</w:t>
      </w:r>
    </w:p>
    <w:p w14:paraId="3BBA75B4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0AF83A78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04CEFD8A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5DBF347D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090A3918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658EF4DF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17B7FDC0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0CB9A4C7" w14:textId="77777777" w:rsidR="002A3887" w:rsidRDefault="002A388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</w:p>
    <w:p w14:paraId="7A721999" w14:textId="7BA1E420" w:rsidR="00B11DFE" w:rsidRPr="000456B4" w:rsidRDefault="00B11DFE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  <w:r w:rsidRPr="000456B4">
        <w:rPr>
          <w:b/>
          <w:bCs/>
        </w:rPr>
        <w:t xml:space="preserve">Table </w:t>
      </w:r>
      <w:r w:rsidRPr="000456B4">
        <w:rPr>
          <w:b/>
          <w:bCs/>
        </w:rPr>
        <w:fldChar w:fldCharType="begin"/>
      </w:r>
      <w:r w:rsidRPr="000456B4">
        <w:rPr>
          <w:b/>
          <w:bCs/>
        </w:rPr>
        <w:instrText xml:space="preserve"> SEQ Table \* ARABIC </w:instrText>
      </w:r>
      <w:r w:rsidRPr="000456B4">
        <w:rPr>
          <w:b/>
          <w:bCs/>
        </w:rPr>
        <w:fldChar w:fldCharType="separate"/>
      </w:r>
      <w:r w:rsidRPr="000456B4">
        <w:rPr>
          <w:b/>
          <w:bCs/>
          <w:noProof/>
        </w:rPr>
        <w:t>4</w:t>
      </w:r>
      <w:r w:rsidRPr="000456B4">
        <w:fldChar w:fldCharType="end"/>
      </w:r>
      <w:r w:rsidRPr="000456B4">
        <w:rPr>
          <w:b/>
          <w:bCs/>
        </w:rPr>
        <w:t xml:space="preserve"> – </w:t>
      </w:r>
      <w:r w:rsidR="00B930F8">
        <w:rPr>
          <w:b/>
          <w:bCs/>
        </w:rPr>
        <w:t xml:space="preserve">Baseband Specifications Carriage of </w:t>
      </w:r>
      <w:r w:rsidRPr="000456B4">
        <w:rPr>
          <w:b/>
          <w:bCs/>
        </w:rPr>
        <w:t>SDR NCG common colour volume descriptions</w:t>
      </w:r>
    </w:p>
    <w:p w14:paraId="3FB28609" w14:textId="7A88296A" w:rsidR="00984144" w:rsidRDefault="00984144" w:rsidP="00B11DFE"/>
    <w:p w14:paraId="2EF67800" w14:textId="69C3AD3E" w:rsidR="009D1830" w:rsidRDefault="009D1830" w:rsidP="00B11DFE"/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914"/>
        <w:gridCol w:w="1108"/>
        <w:gridCol w:w="1389"/>
        <w:gridCol w:w="1389"/>
        <w:gridCol w:w="1359"/>
        <w:gridCol w:w="1419"/>
        <w:gridCol w:w="1389"/>
      </w:tblGrid>
      <w:tr w:rsidR="002A3887" w:rsidRPr="000456B4" w14:paraId="69729E35" w14:textId="77777777" w:rsidTr="00FB5ACC">
        <w:trPr>
          <w:tblHeader/>
          <w:jc w:val="center"/>
        </w:trPr>
        <w:tc>
          <w:tcPr>
            <w:tcW w:w="431" w:type="dxa"/>
            <w:shd w:val="clear" w:color="auto" w:fill="auto"/>
          </w:tcPr>
          <w:p w14:paraId="4744D626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36D853C3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System Identifier</w:t>
            </w:r>
          </w:p>
        </w:tc>
        <w:tc>
          <w:tcPr>
            <w:tcW w:w="1389" w:type="dxa"/>
            <w:shd w:val="clear" w:color="auto" w:fill="auto"/>
          </w:tcPr>
          <w:p w14:paraId="24121F28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BT709_YCC</w:t>
            </w:r>
          </w:p>
        </w:tc>
        <w:tc>
          <w:tcPr>
            <w:tcW w:w="1389" w:type="dxa"/>
            <w:shd w:val="clear" w:color="auto" w:fill="auto"/>
          </w:tcPr>
          <w:p w14:paraId="664207AA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BT709_RGB</w:t>
            </w:r>
          </w:p>
        </w:tc>
        <w:tc>
          <w:tcPr>
            <w:tcW w:w="1359" w:type="dxa"/>
            <w:shd w:val="clear" w:color="auto" w:fill="auto"/>
          </w:tcPr>
          <w:p w14:paraId="0E2CDF33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FR709_RGB</w:t>
            </w:r>
          </w:p>
        </w:tc>
        <w:tc>
          <w:tcPr>
            <w:tcW w:w="1419" w:type="dxa"/>
            <w:shd w:val="clear" w:color="auto" w:fill="auto"/>
          </w:tcPr>
          <w:p w14:paraId="6A7B6438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BT601_525</w:t>
            </w:r>
          </w:p>
        </w:tc>
        <w:tc>
          <w:tcPr>
            <w:tcW w:w="1389" w:type="dxa"/>
            <w:shd w:val="clear" w:color="auto" w:fill="auto"/>
          </w:tcPr>
          <w:p w14:paraId="1AC09721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  <w:vertAlign w:val="superscript"/>
              </w:rPr>
            </w:pPr>
            <w:r w:rsidRPr="000456B4">
              <w:rPr>
                <w:b/>
                <w:sz w:val="18"/>
                <w:szCs w:val="18"/>
              </w:rPr>
              <w:t>BT601_625</w:t>
            </w:r>
          </w:p>
        </w:tc>
      </w:tr>
      <w:tr w:rsidR="002A3887" w:rsidRPr="000456B4" w14:paraId="50B8F384" w14:textId="77777777" w:rsidTr="00FB5ACC">
        <w:trPr>
          <w:cantSplit/>
          <w:trHeight w:val="576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6D2C538F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Colour properties</w:t>
            </w:r>
          </w:p>
        </w:tc>
        <w:tc>
          <w:tcPr>
            <w:tcW w:w="2022" w:type="dxa"/>
            <w:gridSpan w:val="2"/>
            <w:shd w:val="clear" w:color="auto" w:fill="auto"/>
          </w:tcPr>
          <w:p w14:paraId="588E7BE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primaries</w:t>
            </w:r>
          </w:p>
        </w:tc>
        <w:tc>
          <w:tcPr>
            <w:tcW w:w="1389" w:type="dxa"/>
            <w:shd w:val="clear" w:color="auto" w:fill="auto"/>
          </w:tcPr>
          <w:p w14:paraId="6D34169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389" w:type="dxa"/>
            <w:shd w:val="clear" w:color="auto" w:fill="auto"/>
          </w:tcPr>
          <w:p w14:paraId="0252CE1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359" w:type="dxa"/>
            <w:shd w:val="clear" w:color="auto" w:fill="auto"/>
          </w:tcPr>
          <w:p w14:paraId="3DB8DCF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419" w:type="dxa"/>
            <w:shd w:val="clear" w:color="auto" w:fill="auto"/>
          </w:tcPr>
          <w:p w14:paraId="7801A155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BT.601</w:t>
            </w:r>
          </w:p>
        </w:tc>
        <w:tc>
          <w:tcPr>
            <w:tcW w:w="1389" w:type="dxa"/>
            <w:shd w:val="clear" w:color="auto" w:fill="auto"/>
          </w:tcPr>
          <w:p w14:paraId="71973429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BT.601</w:t>
            </w:r>
          </w:p>
        </w:tc>
      </w:tr>
      <w:tr w:rsidR="002A3887" w:rsidRPr="000456B4" w14:paraId="6554BC4B" w14:textId="77777777" w:rsidTr="00FB5ACC">
        <w:trPr>
          <w:trHeight w:val="401"/>
          <w:jc w:val="center"/>
        </w:trPr>
        <w:tc>
          <w:tcPr>
            <w:tcW w:w="431" w:type="dxa"/>
            <w:vMerge/>
            <w:shd w:val="clear" w:color="auto" w:fill="auto"/>
          </w:tcPr>
          <w:p w14:paraId="6262FB13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0A46E5D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Transfer characteristics</w:t>
            </w:r>
          </w:p>
        </w:tc>
        <w:tc>
          <w:tcPr>
            <w:tcW w:w="1389" w:type="dxa"/>
            <w:shd w:val="clear" w:color="auto" w:fill="auto"/>
          </w:tcPr>
          <w:p w14:paraId="5CED2095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389" w:type="dxa"/>
            <w:shd w:val="clear" w:color="auto" w:fill="auto"/>
          </w:tcPr>
          <w:p w14:paraId="1007D10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359" w:type="dxa"/>
            <w:shd w:val="clear" w:color="auto" w:fill="auto"/>
          </w:tcPr>
          <w:p w14:paraId="16EB4F77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419" w:type="dxa"/>
            <w:shd w:val="clear" w:color="auto" w:fill="auto"/>
          </w:tcPr>
          <w:p w14:paraId="5C54521C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  <w:tc>
          <w:tcPr>
            <w:tcW w:w="1389" w:type="dxa"/>
            <w:shd w:val="clear" w:color="auto" w:fill="auto"/>
          </w:tcPr>
          <w:p w14:paraId="29DED9C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BT.709</w:t>
            </w:r>
          </w:p>
        </w:tc>
      </w:tr>
      <w:tr w:rsidR="002A3887" w:rsidRPr="000456B4" w14:paraId="66BAE917" w14:textId="77777777" w:rsidTr="00FB5ACC">
        <w:trPr>
          <w:trHeight w:val="401"/>
          <w:jc w:val="center"/>
        </w:trPr>
        <w:tc>
          <w:tcPr>
            <w:tcW w:w="431" w:type="dxa"/>
            <w:vMerge/>
            <w:shd w:val="clear" w:color="auto" w:fill="auto"/>
          </w:tcPr>
          <w:p w14:paraId="7EC87AC2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6C1A6BC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representation</w:t>
            </w:r>
          </w:p>
        </w:tc>
        <w:tc>
          <w:tcPr>
            <w:tcW w:w="1389" w:type="dxa"/>
            <w:shd w:val="clear" w:color="auto" w:fill="auto"/>
          </w:tcPr>
          <w:p w14:paraId="4CA64CBF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sz w:val="18"/>
                <w:szCs w:val="18"/>
              </w:rPr>
              <w:t>Y′CbCr</w:t>
            </w:r>
            <w:proofErr w:type="spellEnd"/>
          </w:p>
        </w:tc>
        <w:tc>
          <w:tcPr>
            <w:tcW w:w="1389" w:type="dxa"/>
            <w:shd w:val="clear" w:color="auto" w:fill="auto"/>
          </w:tcPr>
          <w:p w14:paraId="22DB1AEC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R′G′B′</w:t>
            </w:r>
          </w:p>
        </w:tc>
        <w:tc>
          <w:tcPr>
            <w:tcW w:w="1359" w:type="dxa"/>
            <w:shd w:val="clear" w:color="auto" w:fill="auto"/>
          </w:tcPr>
          <w:p w14:paraId="4AA499EA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R′G′B′</w:t>
            </w:r>
          </w:p>
        </w:tc>
        <w:tc>
          <w:tcPr>
            <w:tcW w:w="1419" w:type="dxa"/>
            <w:shd w:val="clear" w:color="auto" w:fill="auto"/>
          </w:tcPr>
          <w:p w14:paraId="27B1791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sz w:val="18"/>
                <w:szCs w:val="18"/>
              </w:rPr>
              <w:t>Y′CbCr</w:t>
            </w:r>
            <w:proofErr w:type="spellEnd"/>
          </w:p>
        </w:tc>
        <w:tc>
          <w:tcPr>
            <w:tcW w:w="1389" w:type="dxa"/>
            <w:shd w:val="clear" w:color="auto" w:fill="auto"/>
          </w:tcPr>
          <w:p w14:paraId="5E7FC524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sz w:val="18"/>
                <w:szCs w:val="18"/>
              </w:rPr>
              <w:t>Y′CbCr</w:t>
            </w:r>
            <w:proofErr w:type="spellEnd"/>
          </w:p>
        </w:tc>
      </w:tr>
      <w:tr w:rsidR="002A3887" w:rsidRPr="000456B4" w14:paraId="48ABB48F" w14:textId="77777777" w:rsidTr="00FB5ACC">
        <w:trPr>
          <w:cantSplit/>
          <w:trHeight w:val="214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2B8D1097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Other</w:t>
            </w:r>
          </w:p>
        </w:tc>
        <w:tc>
          <w:tcPr>
            <w:tcW w:w="2022" w:type="dxa"/>
            <w:gridSpan w:val="2"/>
            <w:shd w:val="clear" w:color="auto" w:fill="auto"/>
          </w:tcPr>
          <w:p w14:paraId="5DC246A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Full/narrow range</w:t>
            </w:r>
          </w:p>
        </w:tc>
        <w:tc>
          <w:tcPr>
            <w:tcW w:w="1389" w:type="dxa"/>
            <w:shd w:val="clear" w:color="auto" w:fill="auto"/>
          </w:tcPr>
          <w:p w14:paraId="011D2753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  <w:tc>
          <w:tcPr>
            <w:tcW w:w="1389" w:type="dxa"/>
            <w:shd w:val="clear" w:color="auto" w:fill="auto"/>
          </w:tcPr>
          <w:p w14:paraId="567A4689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  <w:tc>
          <w:tcPr>
            <w:tcW w:w="1359" w:type="dxa"/>
            <w:shd w:val="clear" w:color="auto" w:fill="auto"/>
          </w:tcPr>
          <w:p w14:paraId="2BF0D621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Full</w:t>
            </w:r>
          </w:p>
        </w:tc>
        <w:tc>
          <w:tcPr>
            <w:tcW w:w="1419" w:type="dxa"/>
            <w:shd w:val="clear" w:color="auto" w:fill="auto"/>
          </w:tcPr>
          <w:p w14:paraId="5153858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  <w:tc>
          <w:tcPr>
            <w:tcW w:w="1389" w:type="dxa"/>
            <w:shd w:val="clear" w:color="auto" w:fill="auto"/>
          </w:tcPr>
          <w:p w14:paraId="0C378310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</w:tr>
      <w:tr w:rsidR="002A3887" w:rsidRPr="000456B4" w14:paraId="3BF8C341" w14:textId="77777777" w:rsidTr="00FB5ACC">
        <w:trPr>
          <w:cantSplit/>
          <w:trHeight w:val="368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7E3AB12E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2CAC2CBF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 xml:space="preserve">4:2:0 chroma sample </w:t>
            </w:r>
            <w:r>
              <w:rPr>
                <w:sz w:val="18"/>
                <w:szCs w:val="18"/>
              </w:rPr>
              <w:t>location</w:t>
            </w:r>
            <w:r w:rsidRPr="000456B4">
              <w:rPr>
                <w:sz w:val="18"/>
                <w:szCs w:val="18"/>
              </w:rPr>
              <w:t xml:space="preserve"> alignment</w:t>
            </w:r>
          </w:p>
        </w:tc>
        <w:tc>
          <w:tcPr>
            <w:tcW w:w="1389" w:type="dxa"/>
            <w:shd w:val="clear" w:color="auto" w:fill="auto"/>
          </w:tcPr>
          <w:p w14:paraId="643D58C0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Interstitial</w:t>
            </w:r>
          </w:p>
        </w:tc>
        <w:tc>
          <w:tcPr>
            <w:tcW w:w="1389" w:type="dxa"/>
            <w:shd w:val="clear" w:color="auto" w:fill="auto"/>
          </w:tcPr>
          <w:p w14:paraId="2082B4E3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Interstitial</w:t>
            </w:r>
          </w:p>
        </w:tc>
        <w:tc>
          <w:tcPr>
            <w:tcW w:w="1359" w:type="dxa"/>
            <w:shd w:val="clear" w:color="auto" w:fill="auto"/>
          </w:tcPr>
          <w:p w14:paraId="51623AF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Interstitial</w:t>
            </w:r>
          </w:p>
        </w:tc>
        <w:tc>
          <w:tcPr>
            <w:tcW w:w="1419" w:type="dxa"/>
            <w:shd w:val="clear" w:color="auto" w:fill="auto"/>
          </w:tcPr>
          <w:p w14:paraId="407CC8AF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Interstitial</w:t>
            </w:r>
          </w:p>
        </w:tc>
        <w:tc>
          <w:tcPr>
            <w:tcW w:w="1389" w:type="dxa"/>
            <w:shd w:val="clear" w:color="auto" w:fill="auto"/>
          </w:tcPr>
          <w:p w14:paraId="0E2BA8D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Interstitial</w:t>
            </w:r>
          </w:p>
        </w:tc>
      </w:tr>
      <w:tr w:rsidR="007743AC" w:rsidRPr="000456B4" w14:paraId="4FBAD85B" w14:textId="77777777" w:rsidTr="007743AC">
        <w:trPr>
          <w:cantSplit/>
          <w:trHeight w:val="147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5154C87F" w14:textId="1A69D069" w:rsidR="007743AC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Baseband</w:t>
            </w:r>
          </w:p>
        </w:tc>
        <w:tc>
          <w:tcPr>
            <w:tcW w:w="914" w:type="dxa"/>
            <w:shd w:val="clear" w:color="auto" w:fill="auto"/>
          </w:tcPr>
          <w:p w14:paraId="3C9CA1A7" w14:textId="1009E7F1" w:rsidR="007743AC" w:rsidRPr="007743AC" w:rsidRDefault="007743AC" w:rsidP="007743AC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>
              <w:rPr>
                <w:sz w:val="13"/>
                <w:szCs w:val="18"/>
              </w:rPr>
              <w:t>ITU-R Spec</w:t>
            </w:r>
          </w:p>
        </w:tc>
        <w:tc>
          <w:tcPr>
            <w:tcW w:w="1108" w:type="dxa"/>
            <w:shd w:val="clear" w:color="auto" w:fill="auto"/>
          </w:tcPr>
          <w:p w14:paraId="5FF264A0" w14:textId="1B5C5725" w:rsidR="007743AC" w:rsidRPr="007743AC" w:rsidRDefault="007743AC" w:rsidP="007743AC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>
              <w:rPr>
                <w:sz w:val="13"/>
                <w:szCs w:val="18"/>
              </w:rPr>
              <w:t>SMPTE Spec</w:t>
            </w:r>
          </w:p>
        </w:tc>
        <w:tc>
          <w:tcPr>
            <w:tcW w:w="6945" w:type="dxa"/>
            <w:gridSpan w:val="5"/>
            <w:shd w:val="clear" w:color="auto" w:fill="auto"/>
          </w:tcPr>
          <w:p w14:paraId="1BB6D29F" w14:textId="77777777" w:rsidR="007743AC" w:rsidRPr="007743AC" w:rsidRDefault="007743AC" w:rsidP="007743AC">
            <w:pPr>
              <w:keepNext/>
              <w:spacing w:before="0"/>
              <w:jc w:val="center"/>
              <w:rPr>
                <w:sz w:val="13"/>
                <w:szCs w:val="18"/>
              </w:rPr>
            </w:pPr>
          </w:p>
        </w:tc>
      </w:tr>
      <w:tr w:rsidR="007743AC" w:rsidRPr="000456B4" w14:paraId="23243091" w14:textId="77777777" w:rsidTr="00FB5ACC">
        <w:trPr>
          <w:cantSplit/>
          <w:trHeight w:val="359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51676037" w14:textId="36EF6E5E" w:rsidR="007743AC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</w:tcPr>
          <w:p w14:paraId="05E30263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BT.656-5</w:t>
            </w:r>
          </w:p>
          <w:p w14:paraId="70DF52B9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SDI</w:t>
            </w:r>
          </w:p>
        </w:tc>
        <w:tc>
          <w:tcPr>
            <w:tcW w:w="1108" w:type="dxa"/>
            <w:shd w:val="clear" w:color="auto" w:fill="auto"/>
          </w:tcPr>
          <w:p w14:paraId="42757D57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259M (SD-SDI)</w:t>
            </w:r>
          </w:p>
        </w:tc>
        <w:tc>
          <w:tcPr>
            <w:tcW w:w="1389" w:type="dxa"/>
            <w:shd w:val="clear" w:color="auto" w:fill="D5DCE4" w:themeFill="text2" w:themeFillTint="33"/>
          </w:tcPr>
          <w:p w14:paraId="30564F71" w14:textId="77777777" w:rsidR="007743AC" w:rsidRPr="006E0DDF" w:rsidRDefault="007743AC" w:rsidP="00FB5ACC">
            <w:pPr>
              <w:keepNext/>
              <w:jc w:val="center"/>
              <w:rPr>
                <w:sz w:val="24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7A327DE9" w14:textId="77777777" w:rsidR="007743AC" w:rsidRPr="006E0DDF" w:rsidRDefault="007743AC" w:rsidP="00FB5ACC">
            <w:pPr>
              <w:keepNext/>
              <w:jc w:val="center"/>
              <w:rPr>
                <w:sz w:val="24"/>
                <w:szCs w:val="18"/>
              </w:rPr>
            </w:pPr>
          </w:p>
        </w:tc>
        <w:tc>
          <w:tcPr>
            <w:tcW w:w="1359" w:type="dxa"/>
            <w:shd w:val="clear" w:color="auto" w:fill="D5DCE4" w:themeFill="text2" w:themeFillTint="33"/>
          </w:tcPr>
          <w:p w14:paraId="7E154801" w14:textId="77777777" w:rsidR="007743AC" w:rsidRPr="006E0DDF" w:rsidRDefault="007743AC" w:rsidP="00FB5ACC">
            <w:pPr>
              <w:keepNext/>
              <w:jc w:val="center"/>
              <w:rPr>
                <w:sz w:val="24"/>
                <w:szCs w:val="18"/>
              </w:rPr>
            </w:pPr>
          </w:p>
        </w:tc>
        <w:tc>
          <w:tcPr>
            <w:tcW w:w="1419" w:type="dxa"/>
            <w:shd w:val="clear" w:color="auto" w:fill="auto"/>
          </w:tcPr>
          <w:p w14:paraId="11785204" w14:textId="77777777" w:rsidR="007743AC" w:rsidRPr="001D3300" w:rsidRDefault="007743AC" w:rsidP="00FB5ACC">
            <w:pPr>
              <w:keepNext/>
              <w:jc w:val="center"/>
              <w:rPr>
                <w:sz w:val="36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4FEF1C79" w14:textId="77777777" w:rsidR="007743AC" w:rsidRPr="001D3300" w:rsidRDefault="007743AC" w:rsidP="00FB5ACC">
            <w:pPr>
              <w:keepNext/>
              <w:jc w:val="center"/>
              <w:rPr>
                <w:sz w:val="36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7743AC" w:rsidRPr="000456B4" w14:paraId="661C591E" w14:textId="77777777" w:rsidTr="00FB5ACC">
        <w:trPr>
          <w:cantSplit/>
          <w:trHeight w:val="197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3E67DFA7" w14:textId="77777777" w:rsidR="007743AC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 w:val="restart"/>
            <w:shd w:val="clear" w:color="auto" w:fill="auto"/>
          </w:tcPr>
          <w:p w14:paraId="31FBCD41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BT.1120-9 (12/2017)</w:t>
            </w:r>
          </w:p>
        </w:tc>
        <w:tc>
          <w:tcPr>
            <w:tcW w:w="1108" w:type="dxa"/>
            <w:shd w:val="clear" w:color="auto" w:fill="auto"/>
          </w:tcPr>
          <w:p w14:paraId="23FE0A4F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292-1 </w:t>
            </w:r>
          </w:p>
          <w:p w14:paraId="63DE4E6A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1.5 Gb/s</w:t>
            </w:r>
          </w:p>
        </w:tc>
        <w:tc>
          <w:tcPr>
            <w:tcW w:w="1389" w:type="dxa"/>
            <w:shd w:val="clear" w:color="auto" w:fill="auto"/>
          </w:tcPr>
          <w:p w14:paraId="627330EA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78287D3C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44596D25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35BCF225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2CA236C8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</w:tr>
      <w:tr w:rsidR="007743AC" w:rsidRPr="000456B4" w14:paraId="34A0765C" w14:textId="77777777" w:rsidTr="00FB5ACC">
        <w:trPr>
          <w:cantSplit/>
          <w:trHeight w:val="269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6893B228" w14:textId="77777777" w:rsidR="007743AC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052695B5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3449E6D2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372-1 Dual 1.5 Gb/s</w:t>
            </w:r>
          </w:p>
        </w:tc>
        <w:tc>
          <w:tcPr>
            <w:tcW w:w="1389" w:type="dxa"/>
            <w:shd w:val="clear" w:color="auto" w:fill="auto"/>
          </w:tcPr>
          <w:p w14:paraId="1228C442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40FDD3C5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64B20475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1C61D8D1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70C79B5F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</w:tr>
      <w:tr w:rsidR="007743AC" w:rsidRPr="000456B4" w14:paraId="4050D019" w14:textId="77777777" w:rsidTr="00FB5ACC">
        <w:trPr>
          <w:cantSplit/>
          <w:trHeight w:val="104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0AE9822A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3B333776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36E3782B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425-1 </w:t>
            </w:r>
          </w:p>
          <w:p w14:paraId="4F85DC57" w14:textId="77777777" w:rsidR="007743AC" w:rsidRPr="00217483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217483">
              <w:rPr>
                <w:sz w:val="16"/>
                <w:szCs w:val="18"/>
              </w:rPr>
              <w:t>3G</w:t>
            </w:r>
          </w:p>
        </w:tc>
        <w:tc>
          <w:tcPr>
            <w:tcW w:w="1389" w:type="dxa"/>
            <w:shd w:val="clear" w:color="auto" w:fill="auto"/>
          </w:tcPr>
          <w:p w14:paraId="5D62E3D3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35CAF6E9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466F19A4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2F378FFB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019B5D24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0D590388" w14:textId="77777777" w:rsidTr="00FB5ACC">
        <w:trPr>
          <w:cantSplit/>
          <w:trHeight w:val="323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774C1464" w14:textId="77777777" w:rsidR="007743AC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</w:tcPr>
          <w:p w14:paraId="3CB7264E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XXX</w:t>
            </w:r>
          </w:p>
        </w:tc>
        <w:tc>
          <w:tcPr>
            <w:tcW w:w="1108" w:type="dxa"/>
            <w:shd w:val="clear" w:color="auto" w:fill="auto"/>
          </w:tcPr>
          <w:p w14:paraId="5945606A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425-5</w:t>
            </w:r>
          </w:p>
          <w:p w14:paraId="5590B9CB" w14:textId="77777777" w:rsidR="007743AC" w:rsidRPr="00217483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217483">
              <w:rPr>
                <w:sz w:val="16"/>
                <w:szCs w:val="18"/>
              </w:rPr>
              <w:t>Quad 3G</w:t>
            </w:r>
          </w:p>
        </w:tc>
        <w:tc>
          <w:tcPr>
            <w:tcW w:w="1389" w:type="dxa"/>
            <w:shd w:val="clear" w:color="auto" w:fill="auto"/>
          </w:tcPr>
          <w:p w14:paraId="2C34812E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754C92C8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D5DCE4" w:themeFill="text2" w:themeFillTint="33"/>
          </w:tcPr>
          <w:p w14:paraId="15A7F107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D5DCE4" w:themeFill="text2" w:themeFillTint="33"/>
          </w:tcPr>
          <w:p w14:paraId="66D66272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498BA580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30FE342F" w14:textId="77777777" w:rsidTr="00FB5ACC">
        <w:trPr>
          <w:trHeight w:val="67"/>
          <w:jc w:val="center"/>
        </w:trPr>
        <w:tc>
          <w:tcPr>
            <w:tcW w:w="431" w:type="dxa"/>
            <w:vMerge/>
            <w:shd w:val="clear" w:color="auto" w:fill="auto"/>
          </w:tcPr>
          <w:p w14:paraId="2AE93EB1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 w:val="restart"/>
            <w:shd w:val="clear" w:color="auto" w:fill="auto"/>
          </w:tcPr>
          <w:p w14:paraId="5116CE50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2077-2 (12/2017)</w:t>
            </w:r>
          </w:p>
        </w:tc>
        <w:tc>
          <w:tcPr>
            <w:tcW w:w="1108" w:type="dxa"/>
            <w:shd w:val="clear" w:color="auto" w:fill="auto"/>
          </w:tcPr>
          <w:p w14:paraId="72F5ADDF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ST2081-10 6G</w:t>
            </w:r>
          </w:p>
        </w:tc>
        <w:tc>
          <w:tcPr>
            <w:tcW w:w="1389" w:type="dxa"/>
            <w:shd w:val="clear" w:color="auto" w:fill="auto"/>
          </w:tcPr>
          <w:p w14:paraId="561C49E8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164C39E7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0556069F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5048C1F9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124660DA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04739687" w14:textId="77777777" w:rsidTr="00FB5ACC">
        <w:trPr>
          <w:trHeight w:val="103"/>
          <w:jc w:val="center"/>
        </w:trPr>
        <w:tc>
          <w:tcPr>
            <w:tcW w:w="431" w:type="dxa"/>
            <w:vMerge/>
            <w:shd w:val="clear" w:color="auto" w:fill="auto"/>
          </w:tcPr>
          <w:p w14:paraId="2324B044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518AD53A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5622F892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ST2082-10</w:t>
            </w:r>
          </w:p>
          <w:p w14:paraId="16A6E577" w14:textId="431BF847" w:rsidR="007743AC" w:rsidRPr="008E5CB1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12G</w:t>
            </w:r>
            <w:r w:rsidR="00B17803">
              <w:rPr>
                <w:sz w:val="16"/>
                <w:szCs w:val="18"/>
              </w:rPr>
              <w:t xml:space="preserve"> (up to UHD4K)</w:t>
            </w:r>
          </w:p>
        </w:tc>
        <w:tc>
          <w:tcPr>
            <w:tcW w:w="1389" w:type="dxa"/>
            <w:shd w:val="clear" w:color="auto" w:fill="auto"/>
          </w:tcPr>
          <w:p w14:paraId="1BBDB357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5795D16B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298FD448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0DCFA2E7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71A93C1A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49CE1411" w14:textId="77777777" w:rsidTr="00FB5ACC">
        <w:trPr>
          <w:trHeight w:val="101"/>
          <w:jc w:val="center"/>
        </w:trPr>
        <w:tc>
          <w:tcPr>
            <w:tcW w:w="431" w:type="dxa"/>
            <w:vMerge/>
            <w:shd w:val="clear" w:color="auto" w:fill="auto"/>
          </w:tcPr>
          <w:p w14:paraId="61626DDE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181DB9AA" w14:textId="77777777" w:rsidR="007743AC" w:rsidRPr="001B627F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47686455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ST2082-12</w:t>
            </w:r>
          </w:p>
          <w:p w14:paraId="0ADDE5DA" w14:textId="35E4E8C7" w:rsidR="007743AC" w:rsidRPr="008E5CB1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Quad 12G</w:t>
            </w:r>
            <w:r w:rsidR="00B17803">
              <w:rPr>
                <w:sz w:val="16"/>
                <w:szCs w:val="18"/>
              </w:rPr>
              <w:t xml:space="preserve"> (up to UHD4K)</w:t>
            </w:r>
          </w:p>
        </w:tc>
        <w:tc>
          <w:tcPr>
            <w:tcW w:w="1389" w:type="dxa"/>
            <w:shd w:val="clear" w:color="auto" w:fill="auto"/>
          </w:tcPr>
          <w:p w14:paraId="7DC78EEB" w14:textId="77777777" w:rsidR="007743AC" w:rsidRPr="003A5F06" w:rsidRDefault="007743AC" w:rsidP="00FB5ACC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6BC2CC72" w14:textId="77777777" w:rsidR="007743AC" w:rsidRPr="003A5F06" w:rsidRDefault="007743AC" w:rsidP="00FB5ACC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2B2A3404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0D1A4803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4449444D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08208C44" w14:textId="77777777" w:rsidTr="00FB5ACC">
        <w:trPr>
          <w:trHeight w:val="326"/>
          <w:jc w:val="center"/>
        </w:trPr>
        <w:tc>
          <w:tcPr>
            <w:tcW w:w="431" w:type="dxa"/>
            <w:vMerge/>
            <w:shd w:val="clear" w:color="auto" w:fill="auto"/>
          </w:tcPr>
          <w:p w14:paraId="01E49EB4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3AA920A7" w14:textId="77777777" w:rsidR="007743AC" w:rsidRPr="00F35FE1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14:paraId="05568888" w14:textId="77777777" w:rsid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2036-3</w:t>
            </w:r>
          </w:p>
          <w:p w14:paraId="63C07610" w14:textId="77777777" w:rsidR="007743AC" w:rsidRPr="00F35FE1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(Single/Multi-link 10G SDI)</w:t>
            </w:r>
          </w:p>
        </w:tc>
        <w:tc>
          <w:tcPr>
            <w:tcW w:w="1389" w:type="dxa"/>
            <w:shd w:val="clear" w:color="auto" w:fill="auto"/>
          </w:tcPr>
          <w:p w14:paraId="697E278A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27BFD045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04A5B991" w14:textId="77777777" w:rsidR="007743AC" w:rsidRPr="000456B4" w:rsidRDefault="007743AC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64CCA2A0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1987C1BF" w14:textId="77777777" w:rsidR="007743AC" w:rsidRPr="000456B4" w:rsidRDefault="007743AC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7743AC" w:rsidRPr="000456B4" w14:paraId="6806E3EA" w14:textId="77777777" w:rsidTr="002E686F">
        <w:trPr>
          <w:trHeight w:val="326"/>
          <w:jc w:val="center"/>
        </w:trPr>
        <w:tc>
          <w:tcPr>
            <w:tcW w:w="431" w:type="dxa"/>
            <w:vMerge/>
            <w:shd w:val="clear" w:color="auto" w:fill="auto"/>
          </w:tcPr>
          <w:p w14:paraId="63B1B1F1" w14:textId="77777777" w:rsidR="007743AC" w:rsidRPr="000456B4" w:rsidRDefault="007743AC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33044EF5" w14:textId="77777777" w:rsidR="007743AC" w:rsidRP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ST 2110-20:2017</w:t>
            </w:r>
          </w:p>
          <w:p w14:paraId="4755CFC4" w14:textId="77777777" w:rsidR="007743AC" w:rsidRPr="007743AC" w:rsidRDefault="007743AC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Uncompressed Video/IP</w:t>
            </w:r>
          </w:p>
        </w:tc>
        <w:tc>
          <w:tcPr>
            <w:tcW w:w="1389" w:type="dxa"/>
            <w:shd w:val="clear" w:color="auto" w:fill="auto"/>
          </w:tcPr>
          <w:p w14:paraId="421065F9" w14:textId="56950924" w:rsidR="007743AC" w:rsidRPr="000456B4" w:rsidRDefault="007743AC" w:rsidP="002E686F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0A24DE26" w14:textId="3E8FD6AA" w:rsidR="007743AC" w:rsidRPr="000456B4" w:rsidRDefault="007743AC" w:rsidP="002E686F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436AFF5E" w14:textId="3885B339" w:rsidR="007743AC" w:rsidRPr="000456B4" w:rsidRDefault="007743AC" w:rsidP="002E686F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D5DCE4" w:themeFill="text2" w:themeFillTint="33"/>
          </w:tcPr>
          <w:p w14:paraId="7AD38F63" w14:textId="77777777" w:rsidR="007743AC" w:rsidRPr="000456B4" w:rsidRDefault="007743AC" w:rsidP="002E686F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D5DCE4" w:themeFill="text2" w:themeFillTint="33"/>
          </w:tcPr>
          <w:p w14:paraId="2130CBCB" w14:textId="77777777" w:rsidR="007743AC" w:rsidRPr="000456B4" w:rsidRDefault="007743AC" w:rsidP="002E686F">
            <w:pPr>
              <w:keepNext/>
              <w:jc w:val="center"/>
              <w:rPr>
                <w:sz w:val="18"/>
                <w:szCs w:val="18"/>
              </w:rPr>
            </w:pPr>
          </w:p>
        </w:tc>
      </w:tr>
      <w:tr w:rsidR="007743AC" w:rsidRPr="000456B4" w14:paraId="15F322CC" w14:textId="77777777" w:rsidTr="00FB5ACC">
        <w:trPr>
          <w:trHeight w:val="326"/>
          <w:jc w:val="center"/>
        </w:trPr>
        <w:tc>
          <w:tcPr>
            <w:tcW w:w="431" w:type="dxa"/>
            <w:vMerge/>
            <w:shd w:val="clear" w:color="auto" w:fill="auto"/>
          </w:tcPr>
          <w:p w14:paraId="6B62788C" w14:textId="77777777" w:rsidR="007743AC" w:rsidRPr="000456B4" w:rsidRDefault="007743AC" w:rsidP="00166890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2" w:type="dxa"/>
            <w:gridSpan w:val="2"/>
            <w:shd w:val="clear" w:color="auto" w:fill="auto"/>
          </w:tcPr>
          <w:p w14:paraId="3BB78C52" w14:textId="77777777" w:rsidR="007743AC" w:rsidRPr="007743AC" w:rsidRDefault="007743AC" w:rsidP="00166890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CTA 861.4/HDMI</w:t>
            </w:r>
          </w:p>
          <w:p w14:paraId="0B8EEA34" w14:textId="77777777" w:rsidR="007743AC" w:rsidRPr="007743AC" w:rsidRDefault="007743AC" w:rsidP="00166890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Uncompressed HSDI</w:t>
            </w:r>
          </w:p>
        </w:tc>
        <w:tc>
          <w:tcPr>
            <w:tcW w:w="1389" w:type="dxa"/>
            <w:shd w:val="clear" w:color="auto" w:fill="auto"/>
          </w:tcPr>
          <w:p w14:paraId="04BB7A27" w14:textId="4F3F5AEA" w:rsidR="007743AC" w:rsidRPr="000456B4" w:rsidRDefault="007743AC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2749D28E" w14:textId="4C8FB2E0" w:rsidR="007743AC" w:rsidRPr="000456B4" w:rsidRDefault="007743AC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59" w:type="dxa"/>
            <w:shd w:val="clear" w:color="auto" w:fill="auto"/>
          </w:tcPr>
          <w:p w14:paraId="561F67C1" w14:textId="3FCE1C7B" w:rsidR="007743AC" w:rsidRPr="000456B4" w:rsidRDefault="007743AC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419" w:type="dxa"/>
            <w:shd w:val="clear" w:color="auto" w:fill="auto"/>
          </w:tcPr>
          <w:p w14:paraId="0DDC2C9C" w14:textId="6127841B" w:rsidR="007743AC" w:rsidRPr="000456B4" w:rsidRDefault="007743AC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389" w:type="dxa"/>
            <w:shd w:val="clear" w:color="auto" w:fill="auto"/>
          </w:tcPr>
          <w:p w14:paraId="52A819D0" w14:textId="4403EF74" w:rsidR="007743AC" w:rsidRPr="000456B4" w:rsidRDefault="007743AC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</w:tr>
    </w:tbl>
    <w:p w14:paraId="12DA133F" w14:textId="61303514" w:rsidR="002A3887" w:rsidRPr="000456B4" w:rsidRDefault="00F72972" w:rsidP="00B11DFE">
      <w:r>
        <w:t xml:space="preserve">In this table, white cells </w:t>
      </w:r>
      <w:proofErr w:type="gramStart"/>
      <w:r w:rsidR="00B221A1">
        <w:t>indicates</w:t>
      </w:r>
      <w:proofErr w:type="gramEnd"/>
      <w:r>
        <w:t xml:space="preserve"> “used combinations”; grey cells </w:t>
      </w:r>
      <w:r w:rsidR="00B221A1">
        <w:t>indicates</w:t>
      </w:r>
      <w:r>
        <w:t xml:space="preserve"> “not used combinations”. White cells with checkmarks </w:t>
      </w:r>
      <w:proofErr w:type="gramStart"/>
      <w:r w:rsidR="00B221A1">
        <w:t>indicates</w:t>
      </w:r>
      <w:proofErr w:type="gramEnd"/>
      <w:r>
        <w:t xml:space="preserve"> “used combinations and the combination is specified in ITU-R and/or SMPTE specs”. Before 2017 </w:t>
      </w:r>
      <w:r w:rsidR="00E56F0D">
        <w:t>many</w:t>
      </w:r>
      <w:r>
        <w:t xml:space="preserve"> specifications do not have HDR and </w:t>
      </w:r>
      <w:r w:rsidR="00E56F0D">
        <w:t>f</w:t>
      </w:r>
      <w:r>
        <w:t xml:space="preserve">ull </w:t>
      </w:r>
      <w:r w:rsidR="00E56F0D">
        <w:t>r</w:t>
      </w:r>
      <w:r>
        <w:t xml:space="preserve">ange </w:t>
      </w:r>
      <w:r w:rsidR="00E56F0D">
        <w:t>i</w:t>
      </w:r>
      <w:r>
        <w:t>dentifiers in the specifications.</w:t>
      </w:r>
      <w:r w:rsidR="00A91AB3">
        <w:t xml:space="preserve"> </w:t>
      </w:r>
      <w:r w:rsidR="004E12BB">
        <w:t xml:space="preserve">Note that baseband video properties may be used with camera log video properties. </w:t>
      </w:r>
    </w:p>
    <w:p w14:paraId="007080A1" w14:textId="421DA03E" w:rsidR="00AA46E7" w:rsidRPr="000456B4" w:rsidRDefault="00A10CF3" w:rsidP="00F5132F">
      <w:pPr>
        <w:pStyle w:val="Heading3"/>
      </w:pPr>
      <w:r w:rsidRPr="000456B4">
        <w:t xml:space="preserve">Common descriptions and carriage – standard dynamic range </w:t>
      </w:r>
      <w:r w:rsidR="007A4B0C" w:rsidRPr="000456B4">
        <w:t xml:space="preserve">video </w:t>
      </w:r>
      <w:r w:rsidRPr="000456B4">
        <w:t xml:space="preserve">with </w:t>
      </w:r>
      <w:r w:rsidR="00AA46E7" w:rsidRPr="000456B4">
        <w:t>wide</w:t>
      </w:r>
      <w:r w:rsidRPr="000456B4">
        <w:t xml:space="preserve"> colour gamut</w:t>
      </w:r>
    </w:p>
    <w:p w14:paraId="77035C34" w14:textId="77777777" w:rsidR="00AA46E7" w:rsidRPr="000456B4" w:rsidRDefault="00AA46E7" w:rsidP="00AA46E7"/>
    <w:p w14:paraId="56F52E2D" w14:textId="5400B8A3" w:rsidR="00AA46E7" w:rsidRPr="000456B4" w:rsidRDefault="00AA46E7" w:rsidP="00C124A1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  <w:r w:rsidRPr="000456B4">
        <w:rPr>
          <w:b/>
          <w:bCs/>
        </w:rPr>
        <w:t xml:space="preserve">Table </w:t>
      </w:r>
      <w:r w:rsidRPr="000456B4">
        <w:rPr>
          <w:b/>
          <w:bCs/>
        </w:rPr>
        <w:fldChar w:fldCharType="begin"/>
      </w:r>
      <w:r w:rsidRPr="000456B4">
        <w:rPr>
          <w:b/>
          <w:bCs/>
        </w:rPr>
        <w:instrText xml:space="preserve"> SEQ Table \* ARABIC </w:instrText>
      </w:r>
      <w:r w:rsidRPr="000456B4">
        <w:rPr>
          <w:b/>
          <w:bCs/>
        </w:rPr>
        <w:fldChar w:fldCharType="separate"/>
      </w:r>
      <w:r w:rsidRPr="000456B4">
        <w:rPr>
          <w:b/>
          <w:bCs/>
          <w:noProof/>
        </w:rPr>
        <w:t>5</w:t>
      </w:r>
      <w:r w:rsidRPr="000456B4">
        <w:fldChar w:fldCharType="end"/>
      </w:r>
      <w:r w:rsidRPr="000456B4">
        <w:rPr>
          <w:b/>
          <w:bCs/>
        </w:rPr>
        <w:t xml:space="preserve"> </w:t>
      </w:r>
      <w:r w:rsidR="00D25F49" w:rsidRPr="000456B4">
        <w:rPr>
          <w:b/>
          <w:bCs/>
        </w:rPr>
        <w:t xml:space="preserve">– </w:t>
      </w:r>
      <w:r w:rsidR="00B930F8">
        <w:rPr>
          <w:b/>
          <w:bCs/>
        </w:rPr>
        <w:t xml:space="preserve">Baseband Specifications Carriage of </w:t>
      </w:r>
      <w:r w:rsidRPr="000456B4">
        <w:rPr>
          <w:b/>
          <w:bCs/>
        </w:rPr>
        <w:t>SDR</w:t>
      </w:r>
      <w:r w:rsidR="00D25F49" w:rsidRPr="000456B4">
        <w:rPr>
          <w:b/>
          <w:bCs/>
        </w:rPr>
        <w:t xml:space="preserve"> </w:t>
      </w:r>
      <w:r w:rsidRPr="000456B4">
        <w:rPr>
          <w:b/>
          <w:bCs/>
        </w:rPr>
        <w:t>WCG common colour volume descriptions</w:t>
      </w:r>
    </w:p>
    <w:p w14:paraId="61A34D56" w14:textId="05F44CBB" w:rsidR="00754DFF" w:rsidRDefault="00754DFF" w:rsidP="00AA46E7">
      <w:pPr>
        <w:rPr>
          <w:rFonts w:eastAsia="Calibri"/>
        </w:rPr>
      </w:pPr>
    </w:p>
    <w:tbl>
      <w:tblPr>
        <w:tblW w:w="7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1007"/>
        <w:gridCol w:w="1012"/>
        <w:gridCol w:w="1776"/>
        <w:gridCol w:w="1618"/>
        <w:gridCol w:w="1620"/>
      </w:tblGrid>
      <w:tr w:rsidR="002A3887" w:rsidRPr="000456B4" w14:paraId="073D0B50" w14:textId="77777777" w:rsidTr="00FB5ACC">
        <w:trPr>
          <w:trHeight w:val="350"/>
          <w:tblHeader/>
          <w:jc w:val="center"/>
        </w:trPr>
        <w:tc>
          <w:tcPr>
            <w:tcW w:w="432" w:type="dxa"/>
            <w:shd w:val="clear" w:color="auto" w:fill="auto"/>
          </w:tcPr>
          <w:p w14:paraId="35042EC0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7C823D75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System Identifier</w:t>
            </w:r>
          </w:p>
        </w:tc>
        <w:tc>
          <w:tcPr>
            <w:tcW w:w="1776" w:type="dxa"/>
            <w:shd w:val="clear" w:color="auto" w:fill="auto"/>
          </w:tcPr>
          <w:p w14:paraId="2B7CBD2C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BT2020_YCC_NCL</w:t>
            </w:r>
          </w:p>
        </w:tc>
        <w:tc>
          <w:tcPr>
            <w:tcW w:w="1618" w:type="dxa"/>
            <w:shd w:val="clear" w:color="auto" w:fill="auto"/>
          </w:tcPr>
          <w:p w14:paraId="6B720AA3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BT2020_RGB</w:t>
            </w:r>
          </w:p>
        </w:tc>
        <w:tc>
          <w:tcPr>
            <w:tcW w:w="1620" w:type="dxa"/>
            <w:shd w:val="clear" w:color="auto" w:fill="auto"/>
          </w:tcPr>
          <w:p w14:paraId="110EFE43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FR2020_RGB</w:t>
            </w:r>
          </w:p>
        </w:tc>
      </w:tr>
      <w:tr w:rsidR="002A3887" w:rsidRPr="000456B4" w14:paraId="0F92471B" w14:textId="77777777" w:rsidTr="00FB5ACC">
        <w:trPr>
          <w:cantSplit/>
          <w:trHeight w:val="576"/>
          <w:jc w:val="center"/>
        </w:trPr>
        <w:tc>
          <w:tcPr>
            <w:tcW w:w="432" w:type="dxa"/>
            <w:vMerge w:val="restart"/>
            <w:shd w:val="clear" w:color="auto" w:fill="auto"/>
            <w:textDirection w:val="btLr"/>
          </w:tcPr>
          <w:p w14:paraId="4BE7ADAA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Colour properties</w:t>
            </w:r>
          </w:p>
        </w:tc>
        <w:tc>
          <w:tcPr>
            <w:tcW w:w="2019" w:type="dxa"/>
            <w:gridSpan w:val="2"/>
            <w:shd w:val="clear" w:color="auto" w:fill="auto"/>
          </w:tcPr>
          <w:p w14:paraId="11FE360A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primaries</w:t>
            </w:r>
          </w:p>
        </w:tc>
        <w:tc>
          <w:tcPr>
            <w:tcW w:w="1776" w:type="dxa"/>
            <w:shd w:val="clear" w:color="auto" w:fill="auto"/>
          </w:tcPr>
          <w:p w14:paraId="606BEAF5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  <w:tc>
          <w:tcPr>
            <w:tcW w:w="1618" w:type="dxa"/>
            <w:shd w:val="clear" w:color="auto" w:fill="auto"/>
          </w:tcPr>
          <w:p w14:paraId="2721A43A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  <w:tc>
          <w:tcPr>
            <w:tcW w:w="1620" w:type="dxa"/>
            <w:shd w:val="clear" w:color="auto" w:fill="auto"/>
          </w:tcPr>
          <w:p w14:paraId="50A61C23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</w:tr>
      <w:tr w:rsidR="002A3887" w:rsidRPr="000456B4" w14:paraId="2AA30692" w14:textId="77777777" w:rsidTr="00FB5ACC">
        <w:trPr>
          <w:trHeight w:val="401"/>
          <w:jc w:val="center"/>
        </w:trPr>
        <w:tc>
          <w:tcPr>
            <w:tcW w:w="432" w:type="dxa"/>
            <w:vMerge/>
            <w:shd w:val="clear" w:color="auto" w:fill="auto"/>
          </w:tcPr>
          <w:p w14:paraId="79BE88DC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1D9546A7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Transfer characteristics</w:t>
            </w:r>
          </w:p>
        </w:tc>
        <w:tc>
          <w:tcPr>
            <w:tcW w:w="1776" w:type="dxa"/>
            <w:shd w:val="clear" w:color="auto" w:fill="auto"/>
          </w:tcPr>
          <w:p w14:paraId="02C42959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  <w:tc>
          <w:tcPr>
            <w:tcW w:w="1618" w:type="dxa"/>
            <w:shd w:val="clear" w:color="auto" w:fill="auto"/>
          </w:tcPr>
          <w:p w14:paraId="3A72E30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  <w:tc>
          <w:tcPr>
            <w:tcW w:w="1620" w:type="dxa"/>
            <w:shd w:val="clear" w:color="auto" w:fill="auto"/>
          </w:tcPr>
          <w:p w14:paraId="647D012D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BT.2020</w:t>
            </w:r>
          </w:p>
        </w:tc>
      </w:tr>
      <w:tr w:rsidR="002A3887" w:rsidRPr="000456B4" w14:paraId="69B21DC4" w14:textId="77777777" w:rsidTr="00FB5ACC">
        <w:trPr>
          <w:trHeight w:val="401"/>
          <w:jc w:val="center"/>
        </w:trPr>
        <w:tc>
          <w:tcPr>
            <w:tcW w:w="432" w:type="dxa"/>
            <w:vMerge/>
            <w:shd w:val="clear" w:color="auto" w:fill="auto"/>
          </w:tcPr>
          <w:p w14:paraId="4B3FE61B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6D6B7631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representation</w:t>
            </w:r>
          </w:p>
        </w:tc>
        <w:tc>
          <w:tcPr>
            <w:tcW w:w="1776" w:type="dxa"/>
            <w:shd w:val="clear" w:color="auto" w:fill="auto"/>
          </w:tcPr>
          <w:p w14:paraId="4EA23494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sz w:val="18"/>
                <w:szCs w:val="18"/>
              </w:rPr>
              <w:t>Y′CbCr</w:t>
            </w:r>
            <w:proofErr w:type="spellEnd"/>
          </w:p>
        </w:tc>
        <w:tc>
          <w:tcPr>
            <w:tcW w:w="1618" w:type="dxa"/>
            <w:shd w:val="clear" w:color="auto" w:fill="auto"/>
          </w:tcPr>
          <w:p w14:paraId="3FC7F87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R′G′B′</w:t>
            </w:r>
          </w:p>
        </w:tc>
        <w:tc>
          <w:tcPr>
            <w:tcW w:w="1620" w:type="dxa"/>
            <w:shd w:val="clear" w:color="auto" w:fill="auto"/>
          </w:tcPr>
          <w:p w14:paraId="7594D4BC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R′G′B′</w:t>
            </w:r>
          </w:p>
        </w:tc>
      </w:tr>
      <w:tr w:rsidR="001547D5" w:rsidRPr="000456B4" w14:paraId="0E44611E" w14:textId="77777777" w:rsidTr="00FB5ACC">
        <w:trPr>
          <w:cantSplit/>
          <w:trHeight w:val="214"/>
          <w:jc w:val="center"/>
        </w:trPr>
        <w:tc>
          <w:tcPr>
            <w:tcW w:w="432" w:type="dxa"/>
            <w:vMerge w:val="restart"/>
            <w:shd w:val="clear" w:color="auto" w:fill="auto"/>
            <w:textDirection w:val="btLr"/>
          </w:tcPr>
          <w:p w14:paraId="712CD093" w14:textId="21640D2F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5F4A9894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Full/narrow range</w:t>
            </w:r>
          </w:p>
        </w:tc>
        <w:tc>
          <w:tcPr>
            <w:tcW w:w="1776" w:type="dxa"/>
            <w:shd w:val="clear" w:color="auto" w:fill="auto"/>
          </w:tcPr>
          <w:p w14:paraId="4BCC454C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  <w:tc>
          <w:tcPr>
            <w:tcW w:w="1618" w:type="dxa"/>
            <w:shd w:val="clear" w:color="auto" w:fill="auto"/>
          </w:tcPr>
          <w:p w14:paraId="768B6526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Narrow</w:t>
            </w:r>
          </w:p>
        </w:tc>
        <w:tc>
          <w:tcPr>
            <w:tcW w:w="1620" w:type="dxa"/>
            <w:shd w:val="clear" w:color="auto" w:fill="auto"/>
          </w:tcPr>
          <w:p w14:paraId="5CB45C43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Full</w:t>
            </w:r>
          </w:p>
        </w:tc>
      </w:tr>
      <w:tr w:rsidR="001547D5" w:rsidRPr="000456B4" w14:paraId="0D282FDA" w14:textId="77777777" w:rsidTr="00FB5ACC">
        <w:trPr>
          <w:cantSplit/>
          <w:trHeight w:val="368"/>
          <w:jc w:val="center"/>
        </w:trPr>
        <w:tc>
          <w:tcPr>
            <w:tcW w:w="432" w:type="dxa"/>
            <w:vMerge/>
            <w:shd w:val="clear" w:color="auto" w:fill="auto"/>
            <w:textDirection w:val="btLr"/>
          </w:tcPr>
          <w:p w14:paraId="704E6927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0B24F249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 xml:space="preserve">4:2:0 chroma sample </w:t>
            </w:r>
            <w:r>
              <w:rPr>
                <w:sz w:val="18"/>
                <w:szCs w:val="18"/>
              </w:rPr>
              <w:t>location</w:t>
            </w:r>
            <w:r w:rsidRPr="000456B4">
              <w:rPr>
                <w:sz w:val="18"/>
                <w:szCs w:val="18"/>
              </w:rPr>
              <w:t xml:space="preserve"> alignment</w:t>
            </w:r>
          </w:p>
        </w:tc>
        <w:tc>
          <w:tcPr>
            <w:tcW w:w="1776" w:type="dxa"/>
            <w:shd w:val="clear" w:color="auto" w:fill="auto"/>
          </w:tcPr>
          <w:p w14:paraId="236F8A67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Co-sited</w:t>
            </w:r>
          </w:p>
        </w:tc>
        <w:tc>
          <w:tcPr>
            <w:tcW w:w="1618" w:type="dxa"/>
            <w:shd w:val="clear" w:color="auto" w:fill="auto"/>
          </w:tcPr>
          <w:p w14:paraId="091D4785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Co-sited</w:t>
            </w:r>
          </w:p>
        </w:tc>
        <w:tc>
          <w:tcPr>
            <w:tcW w:w="1620" w:type="dxa"/>
            <w:shd w:val="clear" w:color="auto" w:fill="auto"/>
          </w:tcPr>
          <w:p w14:paraId="434D7256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Co-sited</w:t>
            </w:r>
          </w:p>
        </w:tc>
      </w:tr>
      <w:tr w:rsidR="001547D5" w:rsidRPr="000456B4" w14:paraId="62186227" w14:textId="77777777" w:rsidTr="007743AC">
        <w:trPr>
          <w:cantSplit/>
          <w:trHeight w:val="183"/>
          <w:jc w:val="center"/>
        </w:trPr>
        <w:tc>
          <w:tcPr>
            <w:tcW w:w="432" w:type="dxa"/>
            <w:vMerge w:val="restart"/>
            <w:shd w:val="clear" w:color="auto" w:fill="auto"/>
            <w:textDirection w:val="btLr"/>
          </w:tcPr>
          <w:p w14:paraId="087C59B4" w14:textId="7E1D4658" w:rsidR="001547D5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Baseband</w:t>
            </w:r>
          </w:p>
        </w:tc>
        <w:tc>
          <w:tcPr>
            <w:tcW w:w="1007" w:type="dxa"/>
            <w:shd w:val="clear" w:color="auto" w:fill="auto"/>
          </w:tcPr>
          <w:p w14:paraId="258A05BA" w14:textId="6C6067BA" w:rsidR="001547D5" w:rsidRPr="001547D5" w:rsidRDefault="001547D5" w:rsidP="007743AC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 w:rsidRPr="001547D5">
              <w:rPr>
                <w:sz w:val="13"/>
                <w:szCs w:val="18"/>
              </w:rPr>
              <w:t>ITU-R Spec</w:t>
            </w:r>
          </w:p>
        </w:tc>
        <w:tc>
          <w:tcPr>
            <w:tcW w:w="1012" w:type="dxa"/>
            <w:shd w:val="clear" w:color="auto" w:fill="auto"/>
          </w:tcPr>
          <w:p w14:paraId="3B0A7CA9" w14:textId="14EEA302" w:rsidR="001547D5" w:rsidRPr="001547D5" w:rsidRDefault="001547D5" w:rsidP="007743AC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 w:rsidRPr="001547D5">
              <w:rPr>
                <w:sz w:val="13"/>
                <w:szCs w:val="18"/>
              </w:rPr>
              <w:t>SMPTE Spec</w:t>
            </w:r>
          </w:p>
        </w:tc>
        <w:tc>
          <w:tcPr>
            <w:tcW w:w="5014" w:type="dxa"/>
            <w:gridSpan w:val="3"/>
            <w:shd w:val="clear" w:color="auto" w:fill="auto"/>
          </w:tcPr>
          <w:p w14:paraId="1CDCEA62" w14:textId="77777777" w:rsidR="001547D5" w:rsidRPr="001547D5" w:rsidRDefault="001547D5" w:rsidP="007743AC">
            <w:pPr>
              <w:keepNext/>
              <w:spacing w:before="0"/>
              <w:jc w:val="left"/>
              <w:rPr>
                <w:sz w:val="13"/>
                <w:szCs w:val="18"/>
              </w:rPr>
            </w:pPr>
          </w:p>
        </w:tc>
      </w:tr>
      <w:tr w:rsidR="001547D5" w:rsidRPr="000456B4" w14:paraId="474D80DE" w14:textId="77777777" w:rsidTr="00FB5ACC">
        <w:trPr>
          <w:cantSplit/>
          <w:trHeight w:val="323"/>
          <w:jc w:val="center"/>
        </w:trPr>
        <w:tc>
          <w:tcPr>
            <w:tcW w:w="432" w:type="dxa"/>
            <w:vMerge/>
            <w:shd w:val="clear" w:color="auto" w:fill="auto"/>
            <w:textDirection w:val="btLr"/>
          </w:tcPr>
          <w:p w14:paraId="59C0732B" w14:textId="58F65B66" w:rsidR="001547D5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shd w:val="clear" w:color="auto" w:fill="auto"/>
          </w:tcPr>
          <w:p w14:paraId="470F2292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XXX</w:t>
            </w:r>
          </w:p>
        </w:tc>
        <w:tc>
          <w:tcPr>
            <w:tcW w:w="1012" w:type="dxa"/>
            <w:shd w:val="clear" w:color="auto" w:fill="auto"/>
          </w:tcPr>
          <w:p w14:paraId="2AAE0EBC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425-5 </w:t>
            </w:r>
          </w:p>
          <w:p w14:paraId="72781803" w14:textId="77777777" w:rsidR="001547D5" w:rsidRPr="00217483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217483">
              <w:rPr>
                <w:sz w:val="16"/>
                <w:szCs w:val="18"/>
              </w:rPr>
              <w:t>Quad 3G</w:t>
            </w:r>
          </w:p>
        </w:tc>
        <w:tc>
          <w:tcPr>
            <w:tcW w:w="1776" w:type="dxa"/>
            <w:shd w:val="clear" w:color="auto" w:fill="auto"/>
          </w:tcPr>
          <w:p w14:paraId="043E2381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5EE4BB71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D5DCE4" w:themeFill="text2" w:themeFillTint="33"/>
          </w:tcPr>
          <w:p w14:paraId="07F7C502" w14:textId="77777777" w:rsidR="001547D5" w:rsidRPr="000456B4" w:rsidRDefault="001547D5" w:rsidP="00FB5ACC">
            <w:pPr>
              <w:keepNext/>
              <w:jc w:val="left"/>
              <w:rPr>
                <w:sz w:val="18"/>
                <w:szCs w:val="18"/>
              </w:rPr>
            </w:pPr>
          </w:p>
        </w:tc>
      </w:tr>
      <w:tr w:rsidR="001547D5" w:rsidRPr="000456B4" w14:paraId="3C44FB6D" w14:textId="77777777" w:rsidTr="00FB5ACC">
        <w:trPr>
          <w:trHeight w:val="67"/>
          <w:jc w:val="center"/>
        </w:trPr>
        <w:tc>
          <w:tcPr>
            <w:tcW w:w="432" w:type="dxa"/>
            <w:vMerge/>
            <w:shd w:val="clear" w:color="auto" w:fill="auto"/>
          </w:tcPr>
          <w:p w14:paraId="0355A5C2" w14:textId="140A08E4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shd w:val="clear" w:color="auto" w:fill="auto"/>
          </w:tcPr>
          <w:p w14:paraId="07C4C68B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2077-2</w:t>
            </w:r>
          </w:p>
          <w:p w14:paraId="2301656A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(12/2017)</w:t>
            </w:r>
          </w:p>
          <w:p w14:paraId="079C5FB7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14:paraId="1510988B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ST2081-10 6G</w:t>
            </w:r>
          </w:p>
        </w:tc>
        <w:tc>
          <w:tcPr>
            <w:tcW w:w="1776" w:type="dxa"/>
            <w:shd w:val="clear" w:color="auto" w:fill="auto"/>
          </w:tcPr>
          <w:p w14:paraId="38B8D4A7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25C2E170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404F4633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2C7128E8" w14:textId="77777777" w:rsidTr="001F2CD2">
        <w:trPr>
          <w:trHeight w:val="153"/>
          <w:jc w:val="center"/>
        </w:trPr>
        <w:tc>
          <w:tcPr>
            <w:tcW w:w="432" w:type="dxa"/>
            <w:vMerge/>
            <w:shd w:val="clear" w:color="auto" w:fill="auto"/>
            <w:textDirection w:val="btLr"/>
          </w:tcPr>
          <w:p w14:paraId="3D6E69D4" w14:textId="4A51F2E8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14:paraId="4FDEACB3" w14:textId="77777777" w:rsidR="001547D5" w:rsidRPr="001B627F" w:rsidRDefault="001547D5" w:rsidP="001547D5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14:paraId="2C944232" w14:textId="77777777" w:rsidR="001547D5" w:rsidRPr="00356E73" w:rsidRDefault="001547D5" w:rsidP="001547D5">
            <w:pPr>
              <w:keepNext/>
              <w:spacing w:before="0"/>
              <w:jc w:val="left"/>
              <w:rPr>
                <w:sz w:val="15"/>
                <w:szCs w:val="18"/>
              </w:rPr>
            </w:pPr>
            <w:r w:rsidRPr="00356E73">
              <w:rPr>
                <w:sz w:val="15"/>
                <w:szCs w:val="18"/>
              </w:rPr>
              <w:t xml:space="preserve">2082-10 </w:t>
            </w:r>
          </w:p>
          <w:p w14:paraId="4EBC329C" w14:textId="13205A21" w:rsidR="001547D5" w:rsidRPr="00356E73" w:rsidRDefault="001547D5" w:rsidP="001547D5">
            <w:pPr>
              <w:keepNext/>
              <w:spacing w:before="0"/>
              <w:jc w:val="left"/>
              <w:rPr>
                <w:sz w:val="15"/>
                <w:szCs w:val="18"/>
              </w:rPr>
            </w:pPr>
            <w:r w:rsidRPr="00356E73">
              <w:rPr>
                <w:sz w:val="15"/>
                <w:szCs w:val="18"/>
              </w:rPr>
              <w:t>12G</w:t>
            </w:r>
            <w:r w:rsidR="00B17803">
              <w:rPr>
                <w:sz w:val="15"/>
                <w:szCs w:val="18"/>
              </w:rPr>
              <w:t>.</w:t>
            </w:r>
            <w:r w:rsidR="00B17803">
              <w:rPr>
                <w:sz w:val="16"/>
                <w:szCs w:val="18"/>
              </w:rPr>
              <w:t xml:space="preserve"> (up to UHD4K)</w:t>
            </w:r>
          </w:p>
        </w:tc>
        <w:tc>
          <w:tcPr>
            <w:tcW w:w="1776" w:type="dxa"/>
            <w:shd w:val="clear" w:color="auto" w:fill="auto"/>
          </w:tcPr>
          <w:p w14:paraId="24EE583A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66BB5C78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3CD758A9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01B5D8B7" w14:textId="77777777" w:rsidTr="00FB5ACC">
        <w:trPr>
          <w:trHeight w:val="152"/>
          <w:jc w:val="center"/>
        </w:trPr>
        <w:tc>
          <w:tcPr>
            <w:tcW w:w="432" w:type="dxa"/>
            <w:vMerge/>
            <w:shd w:val="clear" w:color="auto" w:fill="auto"/>
          </w:tcPr>
          <w:p w14:paraId="0C3B1A23" w14:textId="77777777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14:paraId="526659A0" w14:textId="77777777" w:rsidR="001547D5" w:rsidRPr="001B627F" w:rsidRDefault="001547D5" w:rsidP="001547D5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14:paraId="3B892FB5" w14:textId="7BF8E455" w:rsidR="001547D5" w:rsidRPr="00356E73" w:rsidRDefault="001547D5" w:rsidP="001547D5">
            <w:pPr>
              <w:keepNext/>
              <w:spacing w:before="0"/>
              <w:jc w:val="left"/>
              <w:rPr>
                <w:sz w:val="15"/>
                <w:szCs w:val="18"/>
              </w:rPr>
            </w:pPr>
            <w:r w:rsidRPr="00356E73">
              <w:rPr>
                <w:sz w:val="15"/>
                <w:szCs w:val="18"/>
              </w:rPr>
              <w:t>2082-12 Quad 12G</w:t>
            </w:r>
            <w:r w:rsidR="00B17803">
              <w:rPr>
                <w:sz w:val="15"/>
                <w:szCs w:val="18"/>
              </w:rPr>
              <w:t xml:space="preserve"> </w:t>
            </w:r>
            <w:r w:rsidR="00B17803">
              <w:rPr>
                <w:sz w:val="16"/>
                <w:szCs w:val="18"/>
              </w:rPr>
              <w:t>(up to UHD4K)</w:t>
            </w:r>
          </w:p>
        </w:tc>
        <w:tc>
          <w:tcPr>
            <w:tcW w:w="1776" w:type="dxa"/>
            <w:shd w:val="clear" w:color="auto" w:fill="auto"/>
          </w:tcPr>
          <w:p w14:paraId="18F811C4" w14:textId="77777777" w:rsidR="001547D5" w:rsidRPr="003A5F06" w:rsidRDefault="001547D5" w:rsidP="001547D5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7FCE4BF7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284532AD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4A6D5ABB" w14:textId="77777777" w:rsidTr="00FB5ACC">
        <w:trPr>
          <w:trHeight w:val="152"/>
          <w:jc w:val="center"/>
        </w:trPr>
        <w:tc>
          <w:tcPr>
            <w:tcW w:w="432" w:type="dxa"/>
            <w:vMerge/>
            <w:shd w:val="clear" w:color="auto" w:fill="auto"/>
          </w:tcPr>
          <w:p w14:paraId="38478AFF" w14:textId="77777777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14:paraId="2BAC1A0E" w14:textId="77777777" w:rsidR="001547D5" w:rsidRPr="001B627F" w:rsidRDefault="001547D5" w:rsidP="001547D5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14:paraId="04704529" w14:textId="77777777" w:rsidR="001547D5" w:rsidRPr="00356E73" w:rsidRDefault="001547D5" w:rsidP="001547D5">
            <w:pPr>
              <w:keepNext/>
              <w:spacing w:before="0"/>
              <w:jc w:val="left"/>
              <w:rPr>
                <w:sz w:val="15"/>
                <w:szCs w:val="18"/>
              </w:rPr>
            </w:pPr>
            <w:r>
              <w:rPr>
                <w:sz w:val="15"/>
                <w:szCs w:val="18"/>
              </w:rPr>
              <w:t>ST 2036-3 (Single/Multi-link 10G SDI)</w:t>
            </w:r>
          </w:p>
        </w:tc>
        <w:tc>
          <w:tcPr>
            <w:tcW w:w="1776" w:type="dxa"/>
            <w:shd w:val="clear" w:color="auto" w:fill="auto"/>
          </w:tcPr>
          <w:p w14:paraId="6219E09A" w14:textId="77777777" w:rsidR="001547D5" w:rsidRPr="003A5F06" w:rsidRDefault="001547D5" w:rsidP="001547D5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15CA6251" w14:textId="77777777" w:rsidR="001547D5" w:rsidRPr="003A5F06" w:rsidRDefault="001547D5" w:rsidP="001547D5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102A8642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2F02CBEC" w14:textId="77777777" w:rsidTr="00FB5ACC">
        <w:trPr>
          <w:trHeight w:val="152"/>
          <w:jc w:val="center"/>
        </w:trPr>
        <w:tc>
          <w:tcPr>
            <w:tcW w:w="432" w:type="dxa"/>
            <w:vMerge/>
            <w:shd w:val="clear" w:color="auto" w:fill="auto"/>
          </w:tcPr>
          <w:p w14:paraId="603EA015" w14:textId="77777777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14:paraId="5D9031E6" w14:textId="77777777" w:rsidR="001547D5" w:rsidRPr="001B627F" w:rsidRDefault="001547D5" w:rsidP="001547D5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14:paraId="7FD73073" w14:textId="77777777" w:rsidR="001547D5" w:rsidRDefault="001547D5" w:rsidP="001547D5">
            <w:pPr>
              <w:keepNext/>
              <w:spacing w:before="0"/>
              <w:jc w:val="left"/>
              <w:rPr>
                <w:sz w:val="15"/>
                <w:szCs w:val="18"/>
              </w:rPr>
            </w:pPr>
            <w:r>
              <w:rPr>
                <w:sz w:val="15"/>
                <w:szCs w:val="18"/>
              </w:rPr>
              <w:t>ST 2036-4 (U-SDI)</w:t>
            </w:r>
          </w:p>
        </w:tc>
        <w:tc>
          <w:tcPr>
            <w:tcW w:w="1776" w:type="dxa"/>
            <w:shd w:val="clear" w:color="auto" w:fill="auto"/>
          </w:tcPr>
          <w:p w14:paraId="7D6A9B31" w14:textId="77777777" w:rsidR="001547D5" w:rsidRPr="003A5F06" w:rsidRDefault="001547D5" w:rsidP="001547D5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7DD0AAE5" w14:textId="77777777" w:rsidR="001547D5" w:rsidRPr="003A5F06" w:rsidRDefault="001547D5" w:rsidP="001547D5">
            <w:pPr>
              <w:keepNext/>
              <w:jc w:val="center"/>
              <w:rPr>
                <w:sz w:val="22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49391C63" w14:textId="7777777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5305939B" w14:textId="77777777" w:rsidTr="00FB5ACC">
        <w:trPr>
          <w:trHeight w:val="326"/>
          <w:jc w:val="center"/>
        </w:trPr>
        <w:tc>
          <w:tcPr>
            <w:tcW w:w="432" w:type="dxa"/>
            <w:vMerge/>
            <w:shd w:val="clear" w:color="auto" w:fill="auto"/>
          </w:tcPr>
          <w:p w14:paraId="1955DAED" w14:textId="77777777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0DBC86CC" w14:textId="77777777" w:rsidR="001547D5" w:rsidRPr="007743AC" w:rsidRDefault="001547D5" w:rsidP="001547D5">
            <w:pPr>
              <w:keepNext/>
              <w:spacing w:before="0"/>
              <w:jc w:val="left"/>
              <w:rPr>
                <w:sz w:val="18"/>
                <w:szCs w:val="18"/>
              </w:rPr>
            </w:pPr>
            <w:r w:rsidRPr="007743AC">
              <w:rPr>
                <w:sz w:val="18"/>
                <w:szCs w:val="18"/>
              </w:rPr>
              <w:t>ST 2110-20:2017</w:t>
            </w:r>
          </w:p>
          <w:p w14:paraId="148C0BA4" w14:textId="77777777" w:rsidR="001547D5" w:rsidRPr="007743AC" w:rsidRDefault="001547D5" w:rsidP="001547D5">
            <w:pPr>
              <w:keepNext/>
              <w:spacing w:before="0"/>
              <w:jc w:val="left"/>
              <w:rPr>
                <w:sz w:val="18"/>
                <w:szCs w:val="18"/>
              </w:rPr>
            </w:pPr>
            <w:r w:rsidRPr="007743AC">
              <w:rPr>
                <w:sz w:val="18"/>
                <w:szCs w:val="18"/>
              </w:rPr>
              <w:t>Uncompressed Video/IP</w:t>
            </w:r>
          </w:p>
        </w:tc>
        <w:tc>
          <w:tcPr>
            <w:tcW w:w="1776" w:type="dxa"/>
            <w:shd w:val="clear" w:color="auto" w:fill="auto"/>
          </w:tcPr>
          <w:p w14:paraId="5BA749A6" w14:textId="1CFF0F4A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3BC1528D" w14:textId="7FFA5721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0288BE9F" w14:textId="41ED979B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02513D28" w14:textId="77777777" w:rsidTr="00FB5ACC">
        <w:trPr>
          <w:trHeight w:val="326"/>
          <w:jc w:val="center"/>
        </w:trPr>
        <w:tc>
          <w:tcPr>
            <w:tcW w:w="432" w:type="dxa"/>
            <w:vMerge/>
            <w:shd w:val="clear" w:color="auto" w:fill="auto"/>
          </w:tcPr>
          <w:p w14:paraId="17FC83D8" w14:textId="77777777" w:rsidR="001547D5" w:rsidRPr="000456B4" w:rsidRDefault="001547D5" w:rsidP="001547D5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9" w:type="dxa"/>
            <w:gridSpan w:val="2"/>
            <w:shd w:val="clear" w:color="auto" w:fill="auto"/>
          </w:tcPr>
          <w:p w14:paraId="4D5ABA7A" w14:textId="77777777" w:rsidR="001547D5" w:rsidRPr="007743AC" w:rsidRDefault="001547D5" w:rsidP="001547D5">
            <w:pPr>
              <w:keepNext/>
              <w:spacing w:before="0"/>
              <w:jc w:val="left"/>
              <w:rPr>
                <w:sz w:val="18"/>
                <w:szCs w:val="18"/>
              </w:rPr>
            </w:pPr>
            <w:r w:rsidRPr="007743AC">
              <w:rPr>
                <w:sz w:val="18"/>
                <w:szCs w:val="18"/>
              </w:rPr>
              <w:t>CTA 861.4/HDMI</w:t>
            </w:r>
          </w:p>
          <w:p w14:paraId="2CB0BF53" w14:textId="77777777" w:rsidR="001547D5" w:rsidRPr="007743AC" w:rsidRDefault="001547D5" w:rsidP="001547D5">
            <w:pPr>
              <w:keepNext/>
              <w:spacing w:before="0"/>
              <w:jc w:val="left"/>
              <w:rPr>
                <w:sz w:val="18"/>
                <w:szCs w:val="18"/>
              </w:rPr>
            </w:pPr>
            <w:r w:rsidRPr="007743AC">
              <w:rPr>
                <w:sz w:val="18"/>
                <w:szCs w:val="18"/>
              </w:rPr>
              <w:t>Uncompressed HSDI</w:t>
            </w:r>
          </w:p>
        </w:tc>
        <w:tc>
          <w:tcPr>
            <w:tcW w:w="1776" w:type="dxa"/>
            <w:shd w:val="clear" w:color="auto" w:fill="auto"/>
          </w:tcPr>
          <w:p w14:paraId="13A8A74D" w14:textId="39390287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18" w:type="dxa"/>
            <w:shd w:val="clear" w:color="auto" w:fill="auto"/>
          </w:tcPr>
          <w:p w14:paraId="4826E7C6" w14:textId="5B22C7D6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620" w:type="dxa"/>
            <w:shd w:val="clear" w:color="auto" w:fill="auto"/>
          </w:tcPr>
          <w:p w14:paraId="1796769E" w14:textId="605951EE" w:rsidR="001547D5" w:rsidRPr="000456B4" w:rsidRDefault="001547D5" w:rsidP="001547D5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</w:tbl>
    <w:p w14:paraId="453FBF89" w14:textId="10C9A8BE" w:rsidR="00E56F0D" w:rsidRPr="000456B4" w:rsidRDefault="00E56F0D" w:rsidP="00E56F0D">
      <w:r>
        <w:t xml:space="preserve">In this table, white cells </w:t>
      </w:r>
      <w:proofErr w:type="gramStart"/>
      <w:r>
        <w:t>indicates</w:t>
      </w:r>
      <w:proofErr w:type="gramEnd"/>
      <w:r>
        <w:t xml:space="preserve"> “used combinations”; grey cells indicates “not used combinations”. White cells with checkmarks </w:t>
      </w:r>
      <w:proofErr w:type="gramStart"/>
      <w:r>
        <w:t>indicates</w:t>
      </w:r>
      <w:proofErr w:type="gramEnd"/>
      <w:r>
        <w:t xml:space="preserve"> “used combinations and the combination is specified in ITU-R and/or SMPTE specs”. Before 2017 many specifications do not have HDR and full range identifiers in the specifications.</w:t>
      </w:r>
      <w:r w:rsidR="004E12BB">
        <w:t xml:space="preserve"> Note that baseband video properties may be used with camera log video properties.</w:t>
      </w:r>
    </w:p>
    <w:p w14:paraId="7D2D21F8" w14:textId="2ECE7027" w:rsidR="00754DFF" w:rsidRDefault="00E56F0D" w:rsidP="00754DFF">
      <w:r>
        <w:t xml:space="preserve"> </w:t>
      </w:r>
      <w:r w:rsidR="002A3887">
        <w:t xml:space="preserve">[ED/AI </w:t>
      </w:r>
      <w:r w:rsidR="00754DFF" w:rsidRPr="00EE60FF">
        <w:t>HD-SDI, Dual link HD-SDI and 3G-SDI are interface for HDTV. The video format of HDTV with 2020 is not specified in ITU-R and SMPTE both. As a result, these specs are removed.</w:t>
      </w:r>
      <w:r w:rsidR="002A3887">
        <w:t>]</w:t>
      </w:r>
    </w:p>
    <w:p w14:paraId="09E57296" w14:textId="3093C994" w:rsidR="00754DFF" w:rsidRDefault="00754DFF" w:rsidP="00AA46E7">
      <w:pPr>
        <w:rPr>
          <w:rFonts w:eastAsia="Calibri"/>
        </w:rPr>
      </w:pPr>
    </w:p>
    <w:p w14:paraId="5744D69C" w14:textId="77777777" w:rsidR="00754DFF" w:rsidRPr="000456B4" w:rsidRDefault="00754DFF" w:rsidP="00AA46E7">
      <w:pPr>
        <w:rPr>
          <w:rFonts w:eastAsia="Calibri"/>
        </w:rPr>
      </w:pPr>
    </w:p>
    <w:p w14:paraId="0EBD5ADD" w14:textId="77777777" w:rsidR="007F1483" w:rsidRPr="000456B4" w:rsidRDefault="007F1483" w:rsidP="007F1483">
      <w:pPr>
        <w:pStyle w:val="Heading3"/>
      </w:pPr>
      <w:r w:rsidRPr="000456B4">
        <w:t xml:space="preserve">Common descriptions and carriage – high dynamic range </w:t>
      </w:r>
      <w:r w:rsidR="007A4B0C" w:rsidRPr="000456B4">
        <w:t xml:space="preserve">video </w:t>
      </w:r>
      <w:r w:rsidRPr="000456B4">
        <w:t>with wide colour gamut</w:t>
      </w:r>
    </w:p>
    <w:p w14:paraId="31206FAF" w14:textId="77777777" w:rsidR="00D25F49" w:rsidRPr="000456B4" w:rsidRDefault="00D25F49" w:rsidP="00AA46E7">
      <w:pPr>
        <w:rPr>
          <w:rFonts w:eastAsia="Calibri"/>
        </w:rPr>
      </w:pPr>
    </w:p>
    <w:p w14:paraId="44695EC5" w14:textId="751EF69D" w:rsidR="00D25F49" w:rsidRPr="000456B4" w:rsidRDefault="00D25F49" w:rsidP="007A4B0C">
      <w:pPr>
        <w:keepNext/>
        <w:tabs>
          <w:tab w:val="left" w:pos="4853"/>
          <w:tab w:val="right" w:pos="9691"/>
        </w:tabs>
        <w:overflowPunct/>
        <w:autoSpaceDE/>
        <w:autoSpaceDN/>
        <w:adjustRightInd/>
        <w:spacing w:before="120" w:after="120"/>
        <w:jc w:val="center"/>
        <w:textAlignment w:val="auto"/>
        <w:rPr>
          <w:b/>
          <w:bCs/>
        </w:rPr>
      </w:pPr>
      <w:r w:rsidRPr="000456B4">
        <w:rPr>
          <w:b/>
          <w:bCs/>
        </w:rPr>
        <w:t xml:space="preserve">Table </w:t>
      </w:r>
      <w:r w:rsidRPr="000456B4">
        <w:rPr>
          <w:b/>
          <w:bCs/>
        </w:rPr>
        <w:fldChar w:fldCharType="begin"/>
      </w:r>
      <w:r w:rsidRPr="000456B4">
        <w:rPr>
          <w:b/>
          <w:bCs/>
        </w:rPr>
        <w:instrText xml:space="preserve"> SEQ Table \* ARABIC </w:instrText>
      </w:r>
      <w:r w:rsidRPr="000456B4">
        <w:rPr>
          <w:b/>
          <w:bCs/>
        </w:rPr>
        <w:fldChar w:fldCharType="separate"/>
      </w:r>
      <w:r w:rsidR="004B6C89" w:rsidRPr="000456B4">
        <w:rPr>
          <w:b/>
          <w:bCs/>
          <w:noProof/>
        </w:rPr>
        <w:t>6</w:t>
      </w:r>
      <w:r w:rsidRPr="000456B4">
        <w:rPr>
          <w:b/>
          <w:bCs/>
        </w:rPr>
        <w:fldChar w:fldCharType="end"/>
      </w:r>
      <w:r w:rsidRPr="000456B4">
        <w:rPr>
          <w:b/>
          <w:bCs/>
        </w:rPr>
        <w:t xml:space="preserve"> – </w:t>
      </w:r>
      <w:r w:rsidR="00B930F8">
        <w:rPr>
          <w:b/>
          <w:bCs/>
        </w:rPr>
        <w:t xml:space="preserve">Baseband Specifications Carriage of </w:t>
      </w:r>
      <w:r w:rsidRPr="000456B4">
        <w:rPr>
          <w:b/>
          <w:bCs/>
        </w:rPr>
        <w:t>HDR</w:t>
      </w:r>
      <w:r w:rsidR="007A4B0C" w:rsidRPr="000456B4">
        <w:rPr>
          <w:b/>
          <w:bCs/>
        </w:rPr>
        <w:t xml:space="preserve"> </w:t>
      </w:r>
      <w:r w:rsidRPr="000456B4">
        <w:rPr>
          <w:b/>
          <w:bCs/>
        </w:rPr>
        <w:t>WCG common colour volume descriptions</w:t>
      </w:r>
    </w:p>
    <w:p w14:paraId="0BEDE604" w14:textId="5B7C26BD" w:rsidR="00D25F49" w:rsidRDefault="00D25F49" w:rsidP="00D25F49">
      <w:pPr>
        <w:rPr>
          <w:rFonts w:eastAsia="Calibri"/>
        </w:rPr>
      </w:pPr>
    </w:p>
    <w:p w14:paraId="44E7146D" w14:textId="576D212E" w:rsidR="00984144" w:rsidRDefault="00984144" w:rsidP="00D25F49">
      <w:pPr>
        <w:rPr>
          <w:rFonts w:eastAsia="Calibri"/>
        </w:rPr>
      </w:pPr>
    </w:p>
    <w:p w14:paraId="316BE9CF" w14:textId="77777777" w:rsidR="002A3887" w:rsidRDefault="002A3887" w:rsidP="00754DFF"/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914"/>
        <w:gridCol w:w="1107"/>
        <w:gridCol w:w="1686"/>
        <w:gridCol w:w="1799"/>
        <w:gridCol w:w="1709"/>
        <w:gridCol w:w="1799"/>
      </w:tblGrid>
      <w:tr w:rsidR="002A3887" w:rsidRPr="000456B4" w14:paraId="64029516" w14:textId="77777777" w:rsidTr="00FB5ACC">
        <w:trPr>
          <w:tblHeader/>
          <w:jc w:val="center"/>
        </w:trPr>
        <w:tc>
          <w:tcPr>
            <w:tcW w:w="431" w:type="dxa"/>
            <w:shd w:val="clear" w:color="auto" w:fill="auto"/>
          </w:tcPr>
          <w:p w14:paraId="30DF2EC1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7D11646C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System Identifier</w:t>
            </w:r>
          </w:p>
        </w:tc>
        <w:tc>
          <w:tcPr>
            <w:tcW w:w="1686" w:type="dxa"/>
            <w:shd w:val="clear" w:color="auto" w:fill="auto"/>
          </w:tcPr>
          <w:p w14:paraId="1F4679EC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rFonts w:eastAsia="Calibri"/>
                <w:b/>
                <w:sz w:val="18"/>
                <w:szCs w:val="18"/>
              </w:rPr>
              <w:t>BT2100_PQ_YCC</w:t>
            </w:r>
          </w:p>
        </w:tc>
        <w:tc>
          <w:tcPr>
            <w:tcW w:w="1799" w:type="dxa"/>
            <w:shd w:val="clear" w:color="auto" w:fill="auto"/>
          </w:tcPr>
          <w:p w14:paraId="6DC021C8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rFonts w:eastAsia="Calibri"/>
                <w:b/>
                <w:sz w:val="18"/>
                <w:szCs w:val="18"/>
              </w:rPr>
              <w:t>BT2100_HLG_YCC</w:t>
            </w:r>
          </w:p>
        </w:tc>
        <w:tc>
          <w:tcPr>
            <w:tcW w:w="1709" w:type="dxa"/>
            <w:shd w:val="clear" w:color="auto" w:fill="auto"/>
          </w:tcPr>
          <w:p w14:paraId="7EDCE7B2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rFonts w:eastAsia="Calibri"/>
                <w:b/>
                <w:sz w:val="18"/>
                <w:szCs w:val="18"/>
              </w:rPr>
              <w:t>BT2100_PQ_RGB</w:t>
            </w:r>
          </w:p>
        </w:tc>
        <w:tc>
          <w:tcPr>
            <w:tcW w:w="1799" w:type="dxa"/>
            <w:shd w:val="clear" w:color="auto" w:fill="auto"/>
          </w:tcPr>
          <w:p w14:paraId="7BB1832F" w14:textId="77777777" w:rsidR="002A3887" w:rsidRPr="000456B4" w:rsidRDefault="002A3887" w:rsidP="00FB5ACC">
            <w:pPr>
              <w:keepNext/>
              <w:jc w:val="left"/>
              <w:rPr>
                <w:b/>
                <w:sz w:val="18"/>
                <w:szCs w:val="18"/>
              </w:rPr>
            </w:pPr>
            <w:r w:rsidRPr="000456B4">
              <w:rPr>
                <w:rFonts w:eastAsia="Calibri"/>
                <w:b/>
                <w:sz w:val="18"/>
                <w:szCs w:val="18"/>
              </w:rPr>
              <w:t>BT2100_HLG_RGB</w:t>
            </w:r>
          </w:p>
        </w:tc>
      </w:tr>
      <w:tr w:rsidR="002A3887" w:rsidRPr="000456B4" w14:paraId="44559432" w14:textId="77777777" w:rsidTr="00FB5ACC">
        <w:trPr>
          <w:cantSplit/>
          <w:trHeight w:val="576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521E664D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Colour properties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734774B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primaries</w:t>
            </w:r>
          </w:p>
        </w:tc>
        <w:tc>
          <w:tcPr>
            <w:tcW w:w="1686" w:type="dxa"/>
            <w:shd w:val="clear" w:color="auto" w:fill="auto"/>
          </w:tcPr>
          <w:p w14:paraId="1756253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BT.2020 / BT.2100</w:t>
            </w:r>
          </w:p>
        </w:tc>
        <w:tc>
          <w:tcPr>
            <w:tcW w:w="1799" w:type="dxa"/>
            <w:shd w:val="clear" w:color="auto" w:fill="auto"/>
          </w:tcPr>
          <w:p w14:paraId="5EDD9AFF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BT.2020 / BT.2100</w:t>
            </w:r>
          </w:p>
        </w:tc>
        <w:tc>
          <w:tcPr>
            <w:tcW w:w="1709" w:type="dxa"/>
            <w:shd w:val="clear" w:color="auto" w:fill="auto"/>
          </w:tcPr>
          <w:p w14:paraId="76900C70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BT.2020 / BT.2100</w:t>
            </w:r>
          </w:p>
        </w:tc>
        <w:tc>
          <w:tcPr>
            <w:tcW w:w="1799" w:type="dxa"/>
            <w:shd w:val="clear" w:color="auto" w:fill="auto"/>
          </w:tcPr>
          <w:p w14:paraId="0F3A22CC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BT.2020 / BT.2100</w:t>
            </w:r>
          </w:p>
        </w:tc>
      </w:tr>
      <w:tr w:rsidR="002A3887" w:rsidRPr="000456B4" w14:paraId="20E6E267" w14:textId="77777777" w:rsidTr="00FB5ACC">
        <w:trPr>
          <w:trHeight w:val="401"/>
          <w:jc w:val="center"/>
        </w:trPr>
        <w:tc>
          <w:tcPr>
            <w:tcW w:w="431" w:type="dxa"/>
            <w:vMerge/>
            <w:shd w:val="clear" w:color="auto" w:fill="auto"/>
          </w:tcPr>
          <w:p w14:paraId="222322D3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38FBB844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Transfer characteristics</w:t>
            </w:r>
          </w:p>
        </w:tc>
        <w:tc>
          <w:tcPr>
            <w:tcW w:w="1686" w:type="dxa"/>
            <w:shd w:val="clear" w:color="auto" w:fill="auto"/>
          </w:tcPr>
          <w:p w14:paraId="2BD8EAB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BT.2100 PQ</w:t>
            </w:r>
          </w:p>
        </w:tc>
        <w:tc>
          <w:tcPr>
            <w:tcW w:w="1799" w:type="dxa"/>
            <w:shd w:val="clear" w:color="auto" w:fill="auto"/>
          </w:tcPr>
          <w:p w14:paraId="3BB1121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BT.2100 HLG</w:t>
            </w:r>
          </w:p>
        </w:tc>
        <w:tc>
          <w:tcPr>
            <w:tcW w:w="1709" w:type="dxa"/>
            <w:shd w:val="clear" w:color="auto" w:fill="auto"/>
          </w:tcPr>
          <w:p w14:paraId="130F2119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BT.2100 PQ</w:t>
            </w:r>
          </w:p>
        </w:tc>
        <w:tc>
          <w:tcPr>
            <w:tcW w:w="1799" w:type="dxa"/>
            <w:shd w:val="clear" w:color="auto" w:fill="auto"/>
          </w:tcPr>
          <w:p w14:paraId="4675666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BT.2100 HLG</w:t>
            </w:r>
          </w:p>
        </w:tc>
      </w:tr>
      <w:tr w:rsidR="002A3887" w:rsidRPr="000456B4" w14:paraId="517AF1E5" w14:textId="77777777" w:rsidTr="00FB5ACC">
        <w:trPr>
          <w:trHeight w:val="401"/>
          <w:jc w:val="center"/>
        </w:trPr>
        <w:tc>
          <w:tcPr>
            <w:tcW w:w="431" w:type="dxa"/>
            <w:vMerge/>
            <w:shd w:val="clear" w:color="auto" w:fill="auto"/>
          </w:tcPr>
          <w:p w14:paraId="5488407D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0A1EE8A9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Colour representation</w:t>
            </w:r>
          </w:p>
        </w:tc>
        <w:tc>
          <w:tcPr>
            <w:tcW w:w="1686" w:type="dxa"/>
            <w:shd w:val="clear" w:color="auto" w:fill="auto"/>
          </w:tcPr>
          <w:p w14:paraId="5ED0486D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rFonts w:eastAsia="Calibri"/>
                <w:sz w:val="18"/>
                <w:szCs w:val="18"/>
              </w:rPr>
              <w:t>Y′CbCr</w:t>
            </w:r>
            <w:proofErr w:type="spellEnd"/>
          </w:p>
        </w:tc>
        <w:tc>
          <w:tcPr>
            <w:tcW w:w="1799" w:type="dxa"/>
            <w:shd w:val="clear" w:color="auto" w:fill="auto"/>
          </w:tcPr>
          <w:p w14:paraId="77775DCD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proofErr w:type="spellStart"/>
            <w:r w:rsidRPr="000456B4">
              <w:rPr>
                <w:rFonts w:eastAsia="Calibri"/>
                <w:sz w:val="18"/>
                <w:szCs w:val="18"/>
              </w:rPr>
              <w:t>Y′CbCr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14:paraId="39568A5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R′G′B′</w:t>
            </w:r>
          </w:p>
        </w:tc>
        <w:tc>
          <w:tcPr>
            <w:tcW w:w="1799" w:type="dxa"/>
            <w:shd w:val="clear" w:color="auto" w:fill="auto"/>
          </w:tcPr>
          <w:p w14:paraId="48070C98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R′G′B′</w:t>
            </w:r>
          </w:p>
        </w:tc>
      </w:tr>
      <w:tr w:rsidR="002A3887" w:rsidRPr="000456B4" w14:paraId="3B7EEB18" w14:textId="77777777" w:rsidTr="00FB5ACC">
        <w:trPr>
          <w:cantSplit/>
          <w:trHeight w:val="214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749EAD63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 w:rsidRPr="000456B4">
              <w:rPr>
                <w:b/>
                <w:sz w:val="18"/>
                <w:szCs w:val="18"/>
              </w:rPr>
              <w:t>Other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066EAEF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>Full/narrow range</w:t>
            </w:r>
          </w:p>
        </w:tc>
        <w:tc>
          <w:tcPr>
            <w:tcW w:w="1686" w:type="dxa"/>
            <w:shd w:val="clear" w:color="auto" w:fill="auto"/>
          </w:tcPr>
          <w:p w14:paraId="5F3A36A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Narrow</w:t>
            </w:r>
          </w:p>
        </w:tc>
        <w:tc>
          <w:tcPr>
            <w:tcW w:w="1799" w:type="dxa"/>
            <w:shd w:val="clear" w:color="auto" w:fill="auto"/>
          </w:tcPr>
          <w:p w14:paraId="575096F6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Narrow</w:t>
            </w:r>
          </w:p>
        </w:tc>
        <w:tc>
          <w:tcPr>
            <w:tcW w:w="1709" w:type="dxa"/>
            <w:shd w:val="clear" w:color="auto" w:fill="auto"/>
          </w:tcPr>
          <w:p w14:paraId="49BC4ED5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Narrow</w:t>
            </w:r>
          </w:p>
        </w:tc>
        <w:tc>
          <w:tcPr>
            <w:tcW w:w="1799" w:type="dxa"/>
            <w:shd w:val="clear" w:color="auto" w:fill="auto"/>
          </w:tcPr>
          <w:p w14:paraId="582917B2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Narrow</w:t>
            </w:r>
          </w:p>
        </w:tc>
      </w:tr>
      <w:tr w:rsidR="002A3887" w:rsidRPr="000456B4" w14:paraId="5445F225" w14:textId="77777777" w:rsidTr="00FB5ACC">
        <w:trPr>
          <w:cantSplit/>
          <w:trHeight w:val="368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0F0DD2FC" w14:textId="77777777" w:rsidR="002A3887" w:rsidRPr="000456B4" w:rsidRDefault="002A3887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2063CA2B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sz w:val="18"/>
                <w:szCs w:val="18"/>
              </w:rPr>
              <w:t xml:space="preserve">4:2:0 chroma sample </w:t>
            </w:r>
            <w:r>
              <w:rPr>
                <w:sz w:val="18"/>
                <w:szCs w:val="18"/>
              </w:rPr>
              <w:t>location</w:t>
            </w:r>
            <w:r w:rsidRPr="000456B4">
              <w:rPr>
                <w:sz w:val="18"/>
                <w:szCs w:val="18"/>
              </w:rPr>
              <w:t xml:space="preserve"> alignment</w:t>
            </w:r>
          </w:p>
        </w:tc>
        <w:tc>
          <w:tcPr>
            <w:tcW w:w="1686" w:type="dxa"/>
            <w:shd w:val="clear" w:color="auto" w:fill="auto"/>
          </w:tcPr>
          <w:p w14:paraId="2F4F8513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Co-sited</w:t>
            </w:r>
          </w:p>
        </w:tc>
        <w:tc>
          <w:tcPr>
            <w:tcW w:w="1799" w:type="dxa"/>
            <w:shd w:val="clear" w:color="auto" w:fill="auto"/>
          </w:tcPr>
          <w:p w14:paraId="18B0FF40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Co-sited</w:t>
            </w:r>
          </w:p>
        </w:tc>
        <w:tc>
          <w:tcPr>
            <w:tcW w:w="1709" w:type="dxa"/>
            <w:shd w:val="clear" w:color="auto" w:fill="auto"/>
          </w:tcPr>
          <w:p w14:paraId="593CE974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Co-sited</w:t>
            </w:r>
          </w:p>
        </w:tc>
        <w:tc>
          <w:tcPr>
            <w:tcW w:w="1799" w:type="dxa"/>
            <w:shd w:val="clear" w:color="auto" w:fill="auto"/>
          </w:tcPr>
          <w:p w14:paraId="10D4F19E" w14:textId="77777777" w:rsidR="002A3887" w:rsidRPr="000456B4" w:rsidRDefault="002A3887" w:rsidP="00FB5ACC">
            <w:pPr>
              <w:keepNext/>
              <w:jc w:val="left"/>
              <w:rPr>
                <w:sz w:val="18"/>
                <w:szCs w:val="18"/>
              </w:rPr>
            </w:pPr>
            <w:r w:rsidRPr="000456B4">
              <w:rPr>
                <w:rFonts w:eastAsia="Calibri"/>
                <w:sz w:val="18"/>
                <w:szCs w:val="18"/>
              </w:rPr>
              <w:t>Co-sited</w:t>
            </w:r>
          </w:p>
        </w:tc>
      </w:tr>
      <w:tr w:rsidR="001547D5" w:rsidRPr="000456B4" w14:paraId="332CCE4F" w14:textId="77777777" w:rsidTr="001F2CD2">
        <w:trPr>
          <w:cantSplit/>
          <w:trHeight w:val="102"/>
          <w:jc w:val="center"/>
        </w:trPr>
        <w:tc>
          <w:tcPr>
            <w:tcW w:w="431" w:type="dxa"/>
            <w:vMerge w:val="restart"/>
            <w:shd w:val="clear" w:color="auto" w:fill="auto"/>
            <w:textDirection w:val="btLr"/>
          </w:tcPr>
          <w:p w14:paraId="01AB2963" w14:textId="21109D65" w:rsidR="001547D5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Baseband</w:t>
            </w:r>
          </w:p>
        </w:tc>
        <w:tc>
          <w:tcPr>
            <w:tcW w:w="914" w:type="dxa"/>
            <w:shd w:val="clear" w:color="auto" w:fill="auto"/>
          </w:tcPr>
          <w:p w14:paraId="1E5F6228" w14:textId="02FECC43" w:rsidR="001547D5" w:rsidRPr="001547D5" w:rsidRDefault="001547D5" w:rsidP="001547D5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>
              <w:rPr>
                <w:sz w:val="13"/>
                <w:szCs w:val="18"/>
              </w:rPr>
              <w:t>ITU-R Spec</w:t>
            </w:r>
          </w:p>
        </w:tc>
        <w:tc>
          <w:tcPr>
            <w:tcW w:w="1107" w:type="dxa"/>
            <w:shd w:val="clear" w:color="auto" w:fill="auto"/>
          </w:tcPr>
          <w:p w14:paraId="4C454BEF" w14:textId="3AE34FEA" w:rsidR="001547D5" w:rsidRPr="001547D5" w:rsidRDefault="001547D5" w:rsidP="001547D5">
            <w:pPr>
              <w:keepNext/>
              <w:spacing w:before="0"/>
              <w:jc w:val="left"/>
              <w:rPr>
                <w:sz w:val="13"/>
                <w:szCs w:val="18"/>
              </w:rPr>
            </w:pPr>
            <w:r w:rsidRPr="001547D5">
              <w:rPr>
                <w:sz w:val="13"/>
                <w:szCs w:val="18"/>
              </w:rPr>
              <w:t>SMPTE Spec</w:t>
            </w:r>
          </w:p>
        </w:tc>
        <w:tc>
          <w:tcPr>
            <w:tcW w:w="6993" w:type="dxa"/>
            <w:gridSpan w:val="4"/>
            <w:shd w:val="clear" w:color="auto" w:fill="auto"/>
          </w:tcPr>
          <w:p w14:paraId="659F8135" w14:textId="77777777" w:rsidR="001547D5" w:rsidRPr="000456B4" w:rsidRDefault="001547D5" w:rsidP="001547D5">
            <w:pPr>
              <w:keepNext/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1547D5" w:rsidRPr="000456B4" w14:paraId="2E4988C7" w14:textId="77777777" w:rsidTr="00FB5ACC">
        <w:trPr>
          <w:cantSplit/>
          <w:trHeight w:val="197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1A6754AE" w14:textId="69F61856" w:rsidR="001547D5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 w:val="restart"/>
            <w:shd w:val="clear" w:color="auto" w:fill="auto"/>
          </w:tcPr>
          <w:p w14:paraId="09284585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BT.1120-9 (12/2017)</w:t>
            </w:r>
          </w:p>
        </w:tc>
        <w:tc>
          <w:tcPr>
            <w:tcW w:w="1107" w:type="dxa"/>
            <w:shd w:val="clear" w:color="auto" w:fill="auto"/>
          </w:tcPr>
          <w:p w14:paraId="68FFBC88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292-1 (HD-SDI)</w:t>
            </w:r>
          </w:p>
        </w:tc>
        <w:tc>
          <w:tcPr>
            <w:tcW w:w="1686" w:type="dxa"/>
            <w:shd w:val="clear" w:color="auto" w:fill="auto"/>
          </w:tcPr>
          <w:p w14:paraId="35F0969B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69CE930B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D5DCE4" w:themeFill="text2" w:themeFillTint="33"/>
          </w:tcPr>
          <w:p w14:paraId="34EC0BED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  <w:tc>
          <w:tcPr>
            <w:tcW w:w="1799" w:type="dxa"/>
            <w:shd w:val="clear" w:color="auto" w:fill="D5DCE4" w:themeFill="text2" w:themeFillTint="33"/>
          </w:tcPr>
          <w:p w14:paraId="5E925165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</w:p>
        </w:tc>
      </w:tr>
      <w:tr w:rsidR="001547D5" w:rsidRPr="000456B4" w14:paraId="41219E8A" w14:textId="77777777" w:rsidTr="00FB5ACC">
        <w:trPr>
          <w:cantSplit/>
          <w:trHeight w:val="269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56110226" w14:textId="77777777" w:rsidR="001547D5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658C4D0F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52752FCF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372-1 (Dual-link HD-SDI)</w:t>
            </w:r>
          </w:p>
        </w:tc>
        <w:tc>
          <w:tcPr>
            <w:tcW w:w="1686" w:type="dxa"/>
            <w:shd w:val="clear" w:color="auto" w:fill="auto"/>
          </w:tcPr>
          <w:p w14:paraId="74B7FF99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51D583E5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0731D704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1E125A5F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4AD8FE58" w14:textId="77777777" w:rsidTr="00FB5ACC">
        <w:trPr>
          <w:cantSplit/>
          <w:trHeight w:val="104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41CBFE88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49F07E8C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2A33A437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425-1 </w:t>
            </w:r>
          </w:p>
          <w:p w14:paraId="1A2FA647" w14:textId="77777777" w:rsidR="001547D5" w:rsidRPr="00217483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(</w:t>
            </w:r>
            <w:r w:rsidRPr="00217483">
              <w:rPr>
                <w:sz w:val="16"/>
                <w:szCs w:val="18"/>
              </w:rPr>
              <w:t>3G</w:t>
            </w:r>
            <w:r>
              <w:rPr>
                <w:sz w:val="16"/>
                <w:szCs w:val="18"/>
              </w:rPr>
              <w:t>-SDI)</w:t>
            </w:r>
          </w:p>
        </w:tc>
        <w:tc>
          <w:tcPr>
            <w:tcW w:w="1686" w:type="dxa"/>
            <w:shd w:val="clear" w:color="auto" w:fill="auto"/>
          </w:tcPr>
          <w:p w14:paraId="310AB288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026FE2DA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195E77B3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5822D1D7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35FD7B07" w14:textId="77777777" w:rsidTr="00FB5ACC">
        <w:trPr>
          <w:cantSplit/>
          <w:trHeight w:val="104"/>
          <w:jc w:val="center"/>
        </w:trPr>
        <w:tc>
          <w:tcPr>
            <w:tcW w:w="431" w:type="dxa"/>
            <w:vMerge/>
            <w:shd w:val="clear" w:color="auto" w:fill="auto"/>
            <w:textDirection w:val="btLr"/>
          </w:tcPr>
          <w:p w14:paraId="3CB402E3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</w:tcPr>
          <w:p w14:paraId="60DF8A37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700A5346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425-5</w:t>
            </w:r>
          </w:p>
          <w:p w14:paraId="7AC65251" w14:textId="5034ADF9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(Quad 3G)</w:t>
            </w:r>
          </w:p>
        </w:tc>
        <w:tc>
          <w:tcPr>
            <w:tcW w:w="1686" w:type="dxa"/>
            <w:shd w:val="clear" w:color="auto" w:fill="auto"/>
          </w:tcPr>
          <w:p w14:paraId="2550F4AC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</w:p>
        </w:tc>
        <w:tc>
          <w:tcPr>
            <w:tcW w:w="1799" w:type="dxa"/>
            <w:shd w:val="clear" w:color="auto" w:fill="auto"/>
          </w:tcPr>
          <w:p w14:paraId="2DC73F14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</w:p>
        </w:tc>
        <w:tc>
          <w:tcPr>
            <w:tcW w:w="1709" w:type="dxa"/>
            <w:shd w:val="clear" w:color="auto" w:fill="auto"/>
          </w:tcPr>
          <w:p w14:paraId="4FCBBEE0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</w:p>
        </w:tc>
        <w:tc>
          <w:tcPr>
            <w:tcW w:w="1799" w:type="dxa"/>
            <w:shd w:val="clear" w:color="auto" w:fill="auto"/>
          </w:tcPr>
          <w:p w14:paraId="566684B2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</w:p>
        </w:tc>
      </w:tr>
      <w:tr w:rsidR="001547D5" w:rsidRPr="000456B4" w14:paraId="3B00936F" w14:textId="77777777" w:rsidTr="00FB5ACC">
        <w:trPr>
          <w:trHeight w:val="67"/>
          <w:jc w:val="center"/>
        </w:trPr>
        <w:tc>
          <w:tcPr>
            <w:tcW w:w="431" w:type="dxa"/>
            <w:vMerge/>
            <w:shd w:val="clear" w:color="auto" w:fill="auto"/>
          </w:tcPr>
          <w:p w14:paraId="01A25CA0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 w:val="restart"/>
            <w:shd w:val="clear" w:color="auto" w:fill="auto"/>
          </w:tcPr>
          <w:p w14:paraId="4CC813C2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BT 2077-2 (12/2017)</w:t>
            </w:r>
          </w:p>
        </w:tc>
        <w:tc>
          <w:tcPr>
            <w:tcW w:w="1107" w:type="dxa"/>
            <w:shd w:val="clear" w:color="auto" w:fill="auto"/>
          </w:tcPr>
          <w:p w14:paraId="32AAC4B5" w14:textId="4B3F5E1C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ST2081-10 6G</w:t>
            </w:r>
            <w:r w:rsidR="003A43CE">
              <w:rPr>
                <w:sz w:val="16"/>
                <w:szCs w:val="18"/>
              </w:rPr>
              <w:t xml:space="preserve"> </w:t>
            </w:r>
          </w:p>
        </w:tc>
        <w:tc>
          <w:tcPr>
            <w:tcW w:w="1686" w:type="dxa"/>
            <w:shd w:val="clear" w:color="auto" w:fill="auto"/>
          </w:tcPr>
          <w:p w14:paraId="5C4920C7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7C7B6800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2551D5EB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4F884D0C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7696F1F0" w14:textId="77777777" w:rsidTr="00FB5ACC">
        <w:trPr>
          <w:trHeight w:val="120"/>
          <w:jc w:val="center"/>
        </w:trPr>
        <w:tc>
          <w:tcPr>
            <w:tcW w:w="431" w:type="dxa"/>
            <w:vMerge/>
            <w:shd w:val="clear" w:color="auto" w:fill="auto"/>
          </w:tcPr>
          <w:p w14:paraId="2024ED81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43B84215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0ECBFFC4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FE0B4D">
              <w:rPr>
                <w:sz w:val="16"/>
                <w:szCs w:val="18"/>
              </w:rPr>
              <w:t>ST2082-10</w:t>
            </w:r>
          </w:p>
          <w:p w14:paraId="431FB767" w14:textId="5DC36922" w:rsidR="001547D5" w:rsidRPr="00FE0B4D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12G</w:t>
            </w:r>
            <w:r w:rsidR="003A43CE">
              <w:rPr>
                <w:sz w:val="16"/>
                <w:szCs w:val="18"/>
              </w:rPr>
              <w:t xml:space="preserve"> (up to UHD4k)</w:t>
            </w:r>
          </w:p>
        </w:tc>
        <w:tc>
          <w:tcPr>
            <w:tcW w:w="1686" w:type="dxa"/>
            <w:shd w:val="clear" w:color="auto" w:fill="auto"/>
          </w:tcPr>
          <w:p w14:paraId="32CBC2E9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4E012BFA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1E00ECAA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2483FD3E" w14:textId="77777777" w:rsidR="001547D5" w:rsidRPr="000456B4" w:rsidRDefault="001547D5" w:rsidP="00FB5ACC">
            <w:pPr>
              <w:keepNext/>
              <w:jc w:val="center"/>
              <w:rPr>
                <w:sz w:val="18"/>
                <w:szCs w:val="18"/>
              </w:rPr>
            </w:pPr>
            <w:r w:rsidRPr="003A5F06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4F4FBD29" w14:textId="77777777" w:rsidTr="00FB5ACC">
        <w:trPr>
          <w:trHeight w:val="120"/>
          <w:jc w:val="center"/>
        </w:trPr>
        <w:tc>
          <w:tcPr>
            <w:tcW w:w="431" w:type="dxa"/>
            <w:vMerge/>
            <w:shd w:val="clear" w:color="auto" w:fill="auto"/>
          </w:tcPr>
          <w:p w14:paraId="17CC69CB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18034FEA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521D7C34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ST2082-12</w:t>
            </w:r>
          </w:p>
          <w:p w14:paraId="5032B992" w14:textId="5804FE9A" w:rsidR="001547D5" w:rsidRPr="00FE0B4D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Quad 12G</w:t>
            </w:r>
            <w:r w:rsidR="00B17803">
              <w:rPr>
                <w:sz w:val="16"/>
                <w:szCs w:val="18"/>
              </w:rPr>
              <w:t xml:space="preserve"> (up to UHD4K)</w:t>
            </w:r>
          </w:p>
        </w:tc>
        <w:tc>
          <w:tcPr>
            <w:tcW w:w="1686" w:type="dxa"/>
            <w:shd w:val="clear" w:color="auto" w:fill="auto"/>
          </w:tcPr>
          <w:p w14:paraId="4505F858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11152DCD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748ABF2D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09D519E9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76A611E2" w14:textId="77777777" w:rsidTr="00FB5ACC">
        <w:trPr>
          <w:trHeight w:val="120"/>
          <w:jc w:val="center"/>
        </w:trPr>
        <w:tc>
          <w:tcPr>
            <w:tcW w:w="431" w:type="dxa"/>
            <w:vMerge/>
            <w:shd w:val="clear" w:color="auto" w:fill="auto"/>
          </w:tcPr>
          <w:p w14:paraId="4118AC9B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6AA2808F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772AEE60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2036-3:2018</w:t>
            </w:r>
          </w:p>
          <w:p w14:paraId="4507BF74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(Single/Multilink 10G SDI</w:t>
            </w:r>
          </w:p>
        </w:tc>
        <w:tc>
          <w:tcPr>
            <w:tcW w:w="1686" w:type="dxa"/>
            <w:shd w:val="clear" w:color="auto" w:fill="auto"/>
          </w:tcPr>
          <w:p w14:paraId="5548923E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5C1F2AD7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32BB5D89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59002C08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6B83EFE1" w14:textId="77777777" w:rsidTr="00FB5ACC">
        <w:trPr>
          <w:trHeight w:val="120"/>
          <w:jc w:val="center"/>
        </w:trPr>
        <w:tc>
          <w:tcPr>
            <w:tcW w:w="431" w:type="dxa"/>
            <w:vMerge/>
            <w:shd w:val="clear" w:color="auto" w:fill="auto"/>
          </w:tcPr>
          <w:p w14:paraId="5C090948" w14:textId="77777777" w:rsidR="001547D5" w:rsidRPr="000456B4" w:rsidRDefault="001547D5" w:rsidP="00FB5ACC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4" w:type="dxa"/>
            <w:vMerge/>
            <w:shd w:val="clear" w:color="auto" w:fill="auto"/>
          </w:tcPr>
          <w:p w14:paraId="61B5E47F" w14:textId="77777777" w:rsidR="001547D5" w:rsidRPr="001B627F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</w:p>
        </w:tc>
        <w:tc>
          <w:tcPr>
            <w:tcW w:w="1107" w:type="dxa"/>
            <w:shd w:val="clear" w:color="auto" w:fill="auto"/>
          </w:tcPr>
          <w:p w14:paraId="1A0BD812" w14:textId="77777777" w:rsidR="001547D5" w:rsidRDefault="001547D5" w:rsidP="00FB5ACC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ST 2036-4 (U-SDI)</w:t>
            </w:r>
          </w:p>
        </w:tc>
        <w:tc>
          <w:tcPr>
            <w:tcW w:w="1686" w:type="dxa"/>
            <w:shd w:val="clear" w:color="auto" w:fill="auto"/>
          </w:tcPr>
          <w:p w14:paraId="536CEEA6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150C346B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1043A5BF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0E3A3EB2" w14:textId="77777777" w:rsidR="001547D5" w:rsidRPr="003A5F06" w:rsidRDefault="001547D5" w:rsidP="00FB5ACC">
            <w:pPr>
              <w:keepNext/>
              <w:jc w:val="center"/>
              <w:rPr>
                <w:sz w:val="22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13DD92C9" w14:textId="77777777" w:rsidTr="00FB5ACC">
        <w:trPr>
          <w:trHeight w:val="326"/>
          <w:jc w:val="center"/>
        </w:trPr>
        <w:tc>
          <w:tcPr>
            <w:tcW w:w="431" w:type="dxa"/>
            <w:vMerge/>
            <w:shd w:val="clear" w:color="auto" w:fill="auto"/>
          </w:tcPr>
          <w:p w14:paraId="3F9673F0" w14:textId="77777777" w:rsidR="001547D5" w:rsidRPr="000456B4" w:rsidRDefault="001547D5" w:rsidP="002E686F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09EA98EE" w14:textId="77777777" w:rsidR="001547D5" w:rsidRPr="007743AC" w:rsidRDefault="001547D5" w:rsidP="002E686F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ST 2110-20:2017</w:t>
            </w:r>
          </w:p>
          <w:p w14:paraId="07F994AB" w14:textId="77777777" w:rsidR="001547D5" w:rsidRPr="007743AC" w:rsidRDefault="001547D5" w:rsidP="002E686F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Uncompressed Video/IP</w:t>
            </w:r>
          </w:p>
        </w:tc>
        <w:tc>
          <w:tcPr>
            <w:tcW w:w="1686" w:type="dxa"/>
            <w:shd w:val="clear" w:color="auto" w:fill="auto"/>
          </w:tcPr>
          <w:p w14:paraId="0CC90C10" w14:textId="1E84CEC4" w:rsidR="001547D5" w:rsidRPr="000456B4" w:rsidRDefault="001547D5" w:rsidP="002E686F">
            <w:pPr>
              <w:keepNext/>
              <w:jc w:val="center"/>
              <w:rPr>
                <w:sz w:val="18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17E06E2C" w14:textId="67FCFE08" w:rsidR="001547D5" w:rsidRPr="000456B4" w:rsidRDefault="001547D5" w:rsidP="002E686F">
            <w:pPr>
              <w:keepNext/>
              <w:jc w:val="center"/>
              <w:rPr>
                <w:sz w:val="18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17EF55D8" w14:textId="6FAA6806" w:rsidR="001547D5" w:rsidRPr="000456B4" w:rsidRDefault="001547D5" w:rsidP="002E686F">
            <w:pPr>
              <w:keepNext/>
              <w:jc w:val="center"/>
              <w:rPr>
                <w:sz w:val="18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53BCFA5D" w14:textId="77659654" w:rsidR="001547D5" w:rsidRPr="000456B4" w:rsidRDefault="001547D5" w:rsidP="002E686F">
            <w:pPr>
              <w:keepNext/>
              <w:jc w:val="center"/>
              <w:rPr>
                <w:sz w:val="18"/>
                <w:szCs w:val="18"/>
              </w:rPr>
            </w:pPr>
            <w:r w:rsidRPr="00A11262">
              <w:rPr>
                <w:sz w:val="22"/>
                <w:szCs w:val="18"/>
              </w:rPr>
              <w:sym w:font="Symbol" w:char="F0D6"/>
            </w:r>
          </w:p>
        </w:tc>
      </w:tr>
      <w:tr w:rsidR="001547D5" w:rsidRPr="000456B4" w14:paraId="34C866A5" w14:textId="77777777" w:rsidTr="00FB5ACC">
        <w:trPr>
          <w:trHeight w:val="326"/>
          <w:jc w:val="center"/>
        </w:trPr>
        <w:tc>
          <w:tcPr>
            <w:tcW w:w="431" w:type="dxa"/>
            <w:vMerge/>
            <w:shd w:val="clear" w:color="auto" w:fill="auto"/>
          </w:tcPr>
          <w:p w14:paraId="3654EA0F" w14:textId="77777777" w:rsidR="001547D5" w:rsidRPr="000456B4" w:rsidRDefault="001547D5" w:rsidP="00166890">
            <w:pPr>
              <w:keepNext/>
              <w:spacing w:befor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21" w:type="dxa"/>
            <w:gridSpan w:val="2"/>
            <w:shd w:val="clear" w:color="auto" w:fill="auto"/>
          </w:tcPr>
          <w:p w14:paraId="72A40E66" w14:textId="77777777" w:rsidR="001547D5" w:rsidRPr="007743AC" w:rsidRDefault="001547D5" w:rsidP="00166890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CTA 861.4/HDMI</w:t>
            </w:r>
          </w:p>
          <w:p w14:paraId="1AC94DCD" w14:textId="77777777" w:rsidR="001547D5" w:rsidRPr="007743AC" w:rsidRDefault="001547D5" w:rsidP="00166890">
            <w:pPr>
              <w:keepNext/>
              <w:spacing w:before="0"/>
              <w:jc w:val="left"/>
              <w:rPr>
                <w:sz w:val="16"/>
                <w:szCs w:val="18"/>
              </w:rPr>
            </w:pPr>
            <w:r w:rsidRPr="007743AC">
              <w:rPr>
                <w:sz w:val="16"/>
                <w:szCs w:val="18"/>
              </w:rPr>
              <w:t>Uncompressed HSDI</w:t>
            </w:r>
          </w:p>
        </w:tc>
        <w:tc>
          <w:tcPr>
            <w:tcW w:w="1686" w:type="dxa"/>
            <w:shd w:val="clear" w:color="auto" w:fill="auto"/>
          </w:tcPr>
          <w:p w14:paraId="37BA76EF" w14:textId="220640F4" w:rsidR="001547D5" w:rsidRPr="000456B4" w:rsidRDefault="001547D5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077170EA" w14:textId="64F6A169" w:rsidR="001547D5" w:rsidRPr="000456B4" w:rsidRDefault="001547D5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709" w:type="dxa"/>
            <w:shd w:val="clear" w:color="auto" w:fill="auto"/>
          </w:tcPr>
          <w:p w14:paraId="26057C6E" w14:textId="649B3201" w:rsidR="001547D5" w:rsidRPr="000456B4" w:rsidRDefault="001547D5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  <w:tc>
          <w:tcPr>
            <w:tcW w:w="1799" w:type="dxa"/>
            <w:shd w:val="clear" w:color="auto" w:fill="auto"/>
          </w:tcPr>
          <w:p w14:paraId="3B833D03" w14:textId="30DA29AE" w:rsidR="001547D5" w:rsidRPr="000456B4" w:rsidRDefault="001547D5" w:rsidP="00166890">
            <w:pPr>
              <w:keepNext/>
              <w:jc w:val="center"/>
              <w:rPr>
                <w:sz w:val="18"/>
                <w:szCs w:val="18"/>
              </w:rPr>
            </w:pPr>
            <w:r w:rsidRPr="00F35FE1">
              <w:rPr>
                <w:sz w:val="21"/>
                <w:szCs w:val="18"/>
              </w:rPr>
              <w:sym w:font="Symbol" w:char="F0D6"/>
            </w:r>
          </w:p>
        </w:tc>
      </w:tr>
    </w:tbl>
    <w:p w14:paraId="023E1FAA" w14:textId="2EABB61D" w:rsidR="00E56F0D" w:rsidRPr="000456B4" w:rsidRDefault="00E56F0D" w:rsidP="00E56F0D">
      <w:r>
        <w:t xml:space="preserve">In this table, white cells </w:t>
      </w:r>
      <w:proofErr w:type="gramStart"/>
      <w:r>
        <w:t>indicates</w:t>
      </w:r>
      <w:proofErr w:type="gramEnd"/>
      <w:r>
        <w:t xml:space="preserve"> “used combinations”; grey cells indicates “not used combinations”. White cells with checkmarks </w:t>
      </w:r>
      <w:proofErr w:type="gramStart"/>
      <w:r>
        <w:t>indicates</w:t>
      </w:r>
      <w:proofErr w:type="gramEnd"/>
      <w:r>
        <w:t xml:space="preserve"> “used combinations and the combination is specified in ITU-R and/or SMPTE specs”. Before 2017 many specifications do not have HDR and full range identifiers in the specifications.</w:t>
      </w:r>
      <w:r w:rsidR="004E12BB">
        <w:t xml:space="preserve"> Note that baseband video properties may be used with camera log video properties.</w:t>
      </w:r>
    </w:p>
    <w:p w14:paraId="7A1184ED" w14:textId="5F7F0A0A" w:rsidR="00754DFF" w:rsidRDefault="00E56F0D" w:rsidP="00754DFF">
      <w:r>
        <w:t xml:space="preserve"> </w:t>
      </w:r>
      <w:r w:rsidR="002A3887">
        <w:t xml:space="preserve">[Ed/AI- </w:t>
      </w:r>
      <w:r w:rsidR="00754DFF" w:rsidRPr="00915449">
        <w:t>SD-SDI is an interface for SDTV. The video format of SDTV with HDR and 2020 is not specified in ITU-R and SMPTE both. As a result, SD-SDI is removed from the table.</w:t>
      </w:r>
      <w:r w:rsidR="002A3887">
        <w:t>]</w:t>
      </w:r>
    </w:p>
    <w:p w14:paraId="5E1E1682" w14:textId="3D31D790" w:rsidR="00754DFF" w:rsidRPr="000456B4" w:rsidRDefault="00754DFF" w:rsidP="00D25F49">
      <w:pPr>
        <w:rPr>
          <w:rFonts w:eastAsia="Calibri"/>
        </w:rPr>
      </w:pPr>
    </w:p>
    <w:p w14:paraId="0ACCFA9D" w14:textId="77777777" w:rsidR="006150AD" w:rsidRPr="000456B4" w:rsidRDefault="006150AD" w:rsidP="006150AD">
      <w:pPr>
        <w:pStyle w:val="Heading2"/>
      </w:pPr>
      <w:r w:rsidRPr="000456B4">
        <w:t>Mastering display colour volume descriptions</w:t>
      </w:r>
    </w:p>
    <w:p w14:paraId="74B70DA2" w14:textId="77777777" w:rsidR="006150AD" w:rsidRPr="000456B4" w:rsidRDefault="009E571E" w:rsidP="006150AD">
      <w:pPr>
        <w:pStyle w:val="Heading3"/>
      </w:pPr>
      <w:r w:rsidRPr="000456B4">
        <w:t>Mastering display colour volume</w:t>
      </w:r>
      <w:r w:rsidR="006150AD" w:rsidRPr="000456B4">
        <w:t xml:space="preserve"> properties</w:t>
      </w:r>
    </w:p>
    <w:p w14:paraId="435635DD" w14:textId="574A52D6" w:rsidR="009E571E" w:rsidRDefault="009E571E" w:rsidP="009E571E">
      <w:pPr>
        <w:pStyle w:val="Heading3"/>
      </w:pPr>
      <w:r w:rsidRPr="000456B4">
        <w:t>Common descriptions and carriage – mastering display colour volume descriptions</w:t>
      </w:r>
    </w:p>
    <w:p w14:paraId="5958C0BF" w14:textId="1DA06D02" w:rsidR="004C6BB9" w:rsidRDefault="004C6BB9" w:rsidP="004C6BB9"/>
    <w:p w14:paraId="2E82AAD0" w14:textId="1FFD652A" w:rsidR="004C6BB9" w:rsidRDefault="004C6BB9" w:rsidP="004C6BB9"/>
    <w:p w14:paraId="597F01FC" w14:textId="77777777" w:rsidR="00A04F0D" w:rsidRDefault="00A04F0D" w:rsidP="00AA46E7">
      <w:pPr>
        <w:rPr>
          <w:rFonts w:eastAsia="Calibri"/>
        </w:rPr>
      </w:pPr>
    </w:p>
    <w:p w14:paraId="63CC72CF" w14:textId="77777777" w:rsidR="00AA46E7" w:rsidRPr="000456B4" w:rsidRDefault="00AA46E7"/>
    <w:p w14:paraId="355D4E0F" w14:textId="77777777" w:rsidR="00D909B6" w:rsidRPr="000456B4" w:rsidRDefault="00D909B6"/>
    <w:sectPr w:rsidR="00D909B6" w:rsidRPr="000456B4" w:rsidSect="0077313F">
      <w:headerReference w:type="even" r:id="rId14"/>
      <w:headerReference w:type="default" r:id="rId15"/>
      <w:footerReference w:type="even" r:id="rId16"/>
      <w:footerReference w:type="default" r:id="rId17"/>
      <w:pgSz w:w="11907" w:h="16840" w:code="9"/>
      <w:pgMar w:top="1094" w:right="1094" w:bottom="1094" w:left="1094" w:header="475" w:footer="47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A6050" w14:textId="77777777" w:rsidR="003C563F" w:rsidRDefault="003C563F" w:rsidP="00D909B6">
      <w:pPr>
        <w:spacing w:before="0"/>
      </w:pPr>
      <w:r>
        <w:separator/>
      </w:r>
    </w:p>
  </w:endnote>
  <w:endnote w:type="continuationSeparator" w:id="0">
    <w:p w14:paraId="328B1AB6" w14:textId="77777777" w:rsidR="003C563F" w:rsidRDefault="003C563F" w:rsidP="00D909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39T36Lfz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B3A1E" w14:textId="77777777" w:rsidR="00C97DFC" w:rsidRDefault="00C97DFC">
    <w:pPr>
      <w:pStyle w:val="Footer"/>
    </w:pP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ii</w:t>
    </w:r>
    <w:r>
      <w:rPr>
        <w:b w:val="0"/>
      </w:rPr>
      <w:fldChar w:fldCharType="end"/>
    </w:r>
    <w:r>
      <w:rPr>
        <w:b w:val="0"/>
      </w:rPr>
      <w:tab/>
    </w:r>
    <w:r>
      <w:fldChar w:fldCharType="begin"/>
    </w:r>
    <w:r>
      <w:instrText>styleref foot</w:instrText>
    </w:r>
    <w:r>
      <w:fldChar w:fldCharType="separate"/>
    </w:r>
    <w:r>
      <w:rPr>
        <w:noProof/>
      </w:rPr>
      <w:t>Draft ITU-T H Suppl. XX (201x E)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D829" w14:textId="359A4E65" w:rsidR="00C97DFC" w:rsidRDefault="00C97DFC">
    <w:pPr>
      <w:pStyle w:val="Footer"/>
    </w:pPr>
    <w:r>
      <w:tab/>
    </w:r>
    <w:r>
      <w:tab/>
    </w:r>
    <w:r>
      <w:tab/>
    </w:r>
    <w:r>
      <w:fldChar w:fldCharType="begin"/>
    </w:r>
    <w:r>
      <w:instrText>styleref foot</w:instrText>
    </w:r>
    <w:r>
      <w:fldChar w:fldCharType="separate"/>
    </w:r>
    <w:r w:rsidR="008862A6">
      <w:rPr>
        <w:noProof/>
      </w:rPr>
      <w:t>Draft ITU-T H Suppl. XX (201x E)</w:t>
    </w:r>
    <w:r>
      <w:fldChar w:fldCharType="end"/>
    </w:r>
    <w:r>
      <w:tab/>
    </w: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i</w:t>
    </w:r>
    <w:r>
      <w:rPr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6B7A9" w14:textId="37250D5A" w:rsidR="00C97DFC" w:rsidRDefault="00C97DFC">
    <w:pPr>
      <w:pStyle w:val="Footer"/>
    </w:pP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12</w:t>
    </w:r>
    <w:r>
      <w:rPr>
        <w:b w:val="0"/>
      </w:rPr>
      <w:fldChar w:fldCharType="end"/>
    </w:r>
    <w:r>
      <w:tab/>
    </w:r>
    <w:r>
      <w:fldChar w:fldCharType="begin"/>
    </w:r>
    <w:r>
      <w:instrText>styleref foot</w:instrText>
    </w:r>
    <w:r>
      <w:fldChar w:fldCharType="separate"/>
    </w:r>
    <w:r w:rsidR="006A2436">
      <w:rPr>
        <w:noProof/>
      </w:rPr>
      <w:t>Draft ITU-T H Suppl. XX (201x E)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91396" w14:textId="238283FB" w:rsidR="00C97DFC" w:rsidRDefault="00C97DFC">
    <w:pPr>
      <w:pStyle w:val="Footer"/>
    </w:pPr>
    <w:r>
      <w:tab/>
    </w:r>
    <w:r>
      <w:tab/>
    </w:r>
    <w:r>
      <w:tab/>
    </w:r>
    <w:r>
      <w:fldChar w:fldCharType="begin"/>
    </w:r>
    <w:r>
      <w:instrText>styleref foot</w:instrText>
    </w:r>
    <w:r>
      <w:fldChar w:fldCharType="separate"/>
    </w:r>
    <w:r w:rsidR="006A2436">
      <w:rPr>
        <w:noProof/>
      </w:rPr>
      <w:t>Draft ITU-T H Suppl. XX (201x E)</w:t>
    </w:r>
    <w:r>
      <w:fldChar w:fldCharType="end"/>
    </w:r>
    <w:r>
      <w:tab/>
    </w:r>
    <w:r>
      <w:rPr>
        <w:b w:val="0"/>
      </w:rPr>
      <w:fldChar w:fldCharType="begin"/>
    </w:r>
    <w:r>
      <w:rPr>
        <w:b w:val="0"/>
      </w:rPr>
      <w:instrText>PAGE</w:instrText>
    </w:r>
    <w:r>
      <w:rPr>
        <w:b w:val="0"/>
      </w:rPr>
      <w:fldChar w:fldCharType="separate"/>
    </w:r>
    <w:r>
      <w:rPr>
        <w:b w:val="0"/>
        <w:noProof/>
      </w:rPr>
      <w:t>13</w:t>
    </w:r>
    <w:r>
      <w:rPr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7CAB6" w14:textId="77777777" w:rsidR="003C563F" w:rsidRDefault="003C563F"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  <w:r>
        <w:rPr>
          <w:rFonts w:ascii="Symbol" w:hAnsi="Symbol"/>
          <w:b/>
        </w:rPr>
        <w:t></w:t>
      </w:r>
    </w:p>
  </w:footnote>
  <w:footnote w:type="continuationSeparator" w:id="0">
    <w:p w14:paraId="10F7010A" w14:textId="77777777" w:rsidR="003C563F" w:rsidRDefault="003C563F" w:rsidP="00D909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AD1AE" w14:textId="70544F58" w:rsidR="00C97DFC" w:rsidRDefault="00C97DFC">
    <w:pPr>
      <w:pStyle w:val="Header"/>
    </w:pPr>
    <w:r>
      <w:rPr>
        <w:b/>
      </w:rPr>
      <w:fldChar w:fldCharType="begin"/>
    </w:r>
    <w:r>
      <w:rPr>
        <w:b/>
      </w:rPr>
      <w:instrText>styleref head</w:instrText>
    </w:r>
    <w:r>
      <w:rPr>
        <w:b/>
      </w:rPr>
      <w:fldChar w:fldCharType="separate"/>
    </w:r>
    <w:r w:rsidR="006A2436">
      <w:rPr>
        <w:b/>
        <w:noProof/>
      </w:rPr>
      <w:t>Draft ISO/IEC 23091-4 : 201x (E)</w:t>
    </w:r>
    <w:r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BF72" w14:textId="445337BA" w:rsidR="00C97DFC" w:rsidRDefault="00C97DFC">
    <w:pPr>
      <w:pStyle w:val="Header"/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fldChar w:fldCharType="begin"/>
    </w:r>
    <w:r>
      <w:rPr>
        <w:b/>
      </w:rPr>
      <w:instrText>styleref head</w:instrText>
    </w:r>
    <w:r>
      <w:rPr>
        <w:b/>
      </w:rPr>
      <w:fldChar w:fldCharType="separate"/>
    </w:r>
    <w:r w:rsidR="006A2436">
      <w:rPr>
        <w:b/>
        <w:noProof/>
      </w:rPr>
      <w:t>Draft ISO/IEC 23091-4 : 201x (E)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16A443C4"/>
    <w:multiLevelType w:val="multilevel"/>
    <w:tmpl w:val="8A6CBF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6A7394"/>
    <w:multiLevelType w:val="hybridMultilevel"/>
    <w:tmpl w:val="8970F7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8E489A"/>
    <w:multiLevelType w:val="hybridMultilevel"/>
    <w:tmpl w:val="FC701A96"/>
    <w:lvl w:ilvl="0" w:tplc="71ECD3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72C31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04EC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32E068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368B73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7B0BA5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6B688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42ACE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A66CF6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229B421A"/>
    <w:multiLevelType w:val="hybridMultilevel"/>
    <w:tmpl w:val="596AC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47C8B"/>
    <w:multiLevelType w:val="hybridMultilevel"/>
    <w:tmpl w:val="650E2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853E4"/>
    <w:multiLevelType w:val="hybridMultilevel"/>
    <w:tmpl w:val="44CE1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23752"/>
    <w:multiLevelType w:val="hybridMultilevel"/>
    <w:tmpl w:val="19F4E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B7504"/>
    <w:multiLevelType w:val="hybridMultilevel"/>
    <w:tmpl w:val="EFE47D5E"/>
    <w:lvl w:ilvl="0" w:tplc="CB840610">
      <w:start w:val="12"/>
      <w:numFmt w:val="bullet"/>
      <w:lvlText w:val=""/>
      <w:lvlJc w:val="left"/>
      <w:pPr>
        <w:ind w:left="1154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9" w15:restartNumberingAfterBreak="0">
    <w:nsid w:val="43876421"/>
    <w:multiLevelType w:val="multilevel"/>
    <w:tmpl w:val="7A08F06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E14111D"/>
    <w:multiLevelType w:val="hybridMultilevel"/>
    <w:tmpl w:val="64B85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76B50"/>
    <w:multiLevelType w:val="hybridMultilevel"/>
    <w:tmpl w:val="E962180C"/>
    <w:lvl w:ilvl="0" w:tplc="06DEC818">
      <w:start w:val="1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07239D5"/>
    <w:multiLevelType w:val="hybridMultilevel"/>
    <w:tmpl w:val="B986E540"/>
    <w:lvl w:ilvl="0" w:tplc="744622F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6B6F94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994948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1526C8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E8424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B06672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53074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4F65E8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E4076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77887F43"/>
    <w:multiLevelType w:val="hybridMultilevel"/>
    <w:tmpl w:val="1D780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0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7"/>
  </w:num>
  <w:num w:numId="10">
    <w:abstractNumId w:val="13"/>
  </w:num>
  <w:num w:numId="11">
    <w:abstractNumId w:val="3"/>
  </w:num>
  <w:num w:numId="12">
    <w:abstractNumId w:val="8"/>
  </w:num>
  <w:num w:numId="13">
    <w:abstractNumId w:val="11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intFractionalCharacterWidth/>
  <w:proofState w:spelling="clean" w:grammar="clean"/>
  <w:attachedTemplate r:id="rId1"/>
  <w:defaultTabStop w:val="720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09F"/>
    <w:rsid w:val="00040A4A"/>
    <w:rsid w:val="000456B4"/>
    <w:rsid w:val="000510AF"/>
    <w:rsid w:val="000558FC"/>
    <w:rsid w:val="00062832"/>
    <w:rsid w:val="000758ED"/>
    <w:rsid w:val="00085E21"/>
    <w:rsid w:val="0008681F"/>
    <w:rsid w:val="000A5145"/>
    <w:rsid w:val="000A7D12"/>
    <w:rsid w:val="000B27E9"/>
    <w:rsid w:val="000C25AC"/>
    <w:rsid w:val="000D2A45"/>
    <w:rsid w:val="000D71C9"/>
    <w:rsid w:val="000E1759"/>
    <w:rsid w:val="000E4CE5"/>
    <w:rsid w:val="000F265D"/>
    <w:rsid w:val="000F5D13"/>
    <w:rsid w:val="0013053F"/>
    <w:rsid w:val="00130E0F"/>
    <w:rsid w:val="001411C8"/>
    <w:rsid w:val="001441D4"/>
    <w:rsid w:val="001547D5"/>
    <w:rsid w:val="00166890"/>
    <w:rsid w:val="001709C4"/>
    <w:rsid w:val="001725A4"/>
    <w:rsid w:val="001769D9"/>
    <w:rsid w:val="00186B34"/>
    <w:rsid w:val="001C1B2B"/>
    <w:rsid w:val="001E20C3"/>
    <w:rsid w:val="001E7D1F"/>
    <w:rsid w:val="001F2CD2"/>
    <w:rsid w:val="002038F8"/>
    <w:rsid w:val="00205E4A"/>
    <w:rsid w:val="00206A1B"/>
    <w:rsid w:val="00216A87"/>
    <w:rsid w:val="00234648"/>
    <w:rsid w:val="002526A2"/>
    <w:rsid w:val="0025527B"/>
    <w:rsid w:val="002A3887"/>
    <w:rsid w:val="002B166D"/>
    <w:rsid w:val="002C261B"/>
    <w:rsid w:val="002D127D"/>
    <w:rsid w:val="002D175A"/>
    <w:rsid w:val="002D28BE"/>
    <w:rsid w:val="002E3C91"/>
    <w:rsid w:val="002E686F"/>
    <w:rsid w:val="002F3BDC"/>
    <w:rsid w:val="00306A07"/>
    <w:rsid w:val="00306FC1"/>
    <w:rsid w:val="0031173B"/>
    <w:rsid w:val="00311C3B"/>
    <w:rsid w:val="00331431"/>
    <w:rsid w:val="00333D26"/>
    <w:rsid w:val="00334FD2"/>
    <w:rsid w:val="00351CF3"/>
    <w:rsid w:val="00363274"/>
    <w:rsid w:val="00365687"/>
    <w:rsid w:val="00376104"/>
    <w:rsid w:val="003830B1"/>
    <w:rsid w:val="003932B0"/>
    <w:rsid w:val="00394A50"/>
    <w:rsid w:val="003A43CE"/>
    <w:rsid w:val="003A776B"/>
    <w:rsid w:val="003B602E"/>
    <w:rsid w:val="003B6CE1"/>
    <w:rsid w:val="003C4D21"/>
    <w:rsid w:val="003C563F"/>
    <w:rsid w:val="003C6CD2"/>
    <w:rsid w:val="003E2F05"/>
    <w:rsid w:val="004375E3"/>
    <w:rsid w:val="004432C1"/>
    <w:rsid w:val="00444F03"/>
    <w:rsid w:val="004900E4"/>
    <w:rsid w:val="004946AC"/>
    <w:rsid w:val="004B6C89"/>
    <w:rsid w:val="004C6BB9"/>
    <w:rsid w:val="004D4CA5"/>
    <w:rsid w:val="004E12BB"/>
    <w:rsid w:val="00504293"/>
    <w:rsid w:val="00511D6D"/>
    <w:rsid w:val="00512607"/>
    <w:rsid w:val="0052009F"/>
    <w:rsid w:val="00531C85"/>
    <w:rsid w:val="005627C3"/>
    <w:rsid w:val="00592104"/>
    <w:rsid w:val="005A68C6"/>
    <w:rsid w:val="005B4345"/>
    <w:rsid w:val="005B4FE6"/>
    <w:rsid w:val="005B569C"/>
    <w:rsid w:val="005F325F"/>
    <w:rsid w:val="00607AF4"/>
    <w:rsid w:val="006150AD"/>
    <w:rsid w:val="006220B6"/>
    <w:rsid w:val="00630A88"/>
    <w:rsid w:val="00631E67"/>
    <w:rsid w:val="006406E4"/>
    <w:rsid w:val="00671361"/>
    <w:rsid w:val="0067333B"/>
    <w:rsid w:val="0068458F"/>
    <w:rsid w:val="00692B6E"/>
    <w:rsid w:val="00697C7E"/>
    <w:rsid w:val="006A072C"/>
    <w:rsid w:val="006A2436"/>
    <w:rsid w:val="006A55EA"/>
    <w:rsid w:val="006A7AF4"/>
    <w:rsid w:val="006B0A1D"/>
    <w:rsid w:val="006D2591"/>
    <w:rsid w:val="006D49A0"/>
    <w:rsid w:val="006E257D"/>
    <w:rsid w:val="006E5D9F"/>
    <w:rsid w:val="006E7128"/>
    <w:rsid w:val="00703668"/>
    <w:rsid w:val="00703D39"/>
    <w:rsid w:val="0071157C"/>
    <w:rsid w:val="00727AAA"/>
    <w:rsid w:val="0073196A"/>
    <w:rsid w:val="00754DFF"/>
    <w:rsid w:val="007576B9"/>
    <w:rsid w:val="00763EC7"/>
    <w:rsid w:val="0076458D"/>
    <w:rsid w:val="00771EEF"/>
    <w:rsid w:val="0077313F"/>
    <w:rsid w:val="007743AC"/>
    <w:rsid w:val="007912A5"/>
    <w:rsid w:val="00795CA1"/>
    <w:rsid w:val="007A4B0C"/>
    <w:rsid w:val="007C46F3"/>
    <w:rsid w:val="007D2E39"/>
    <w:rsid w:val="007D74E4"/>
    <w:rsid w:val="007F1483"/>
    <w:rsid w:val="007F76B2"/>
    <w:rsid w:val="00803159"/>
    <w:rsid w:val="00813131"/>
    <w:rsid w:val="00814DD6"/>
    <w:rsid w:val="0083058A"/>
    <w:rsid w:val="008566FF"/>
    <w:rsid w:val="0088031B"/>
    <w:rsid w:val="008862A6"/>
    <w:rsid w:val="008A454B"/>
    <w:rsid w:val="008D15AF"/>
    <w:rsid w:val="008E4BF5"/>
    <w:rsid w:val="00903E3F"/>
    <w:rsid w:val="009066BE"/>
    <w:rsid w:val="00920024"/>
    <w:rsid w:val="009318E2"/>
    <w:rsid w:val="009363E5"/>
    <w:rsid w:val="009512B9"/>
    <w:rsid w:val="00970B0F"/>
    <w:rsid w:val="009813A7"/>
    <w:rsid w:val="00984144"/>
    <w:rsid w:val="009912D9"/>
    <w:rsid w:val="00995BA8"/>
    <w:rsid w:val="009B0579"/>
    <w:rsid w:val="009B1460"/>
    <w:rsid w:val="009B29C1"/>
    <w:rsid w:val="009D1830"/>
    <w:rsid w:val="009E300F"/>
    <w:rsid w:val="009E571E"/>
    <w:rsid w:val="00A04F0D"/>
    <w:rsid w:val="00A10CF3"/>
    <w:rsid w:val="00A141E3"/>
    <w:rsid w:val="00A14FD7"/>
    <w:rsid w:val="00A16A4C"/>
    <w:rsid w:val="00A32FAF"/>
    <w:rsid w:val="00A40D60"/>
    <w:rsid w:val="00A40D61"/>
    <w:rsid w:val="00A57B3E"/>
    <w:rsid w:val="00A70062"/>
    <w:rsid w:val="00A7435E"/>
    <w:rsid w:val="00A803AF"/>
    <w:rsid w:val="00A91AB3"/>
    <w:rsid w:val="00A95A19"/>
    <w:rsid w:val="00AA46E7"/>
    <w:rsid w:val="00AB106E"/>
    <w:rsid w:val="00AB1D3F"/>
    <w:rsid w:val="00AB717A"/>
    <w:rsid w:val="00AC4A1F"/>
    <w:rsid w:val="00AF7308"/>
    <w:rsid w:val="00B04CA5"/>
    <w:rsid w:val="00B11DFE"/>
    <w:rsid w:val="00B1620A"/>
    <w:rsid w:val="00B17803"/>
    <w:rsid w:val="00B221A1"/>
    <w:rsid w:val="00B30148"/>
    <w:rsid w:val="00B35E6D"/>
    <w:rsid w:val="00B615A3"/>
    <w:rsid w:val="00B652E8"/>
    <w:rsid w:val="00B85DB2"/>
    <w:rsid w:val="00B930F8"/>
    <w:rsid w:val="00BA2E50"/>
    <w:rsid w:val="00BB0815"/>
    <w:rsid w:val="00BB7F33"/>
    <w:rsid w:val="00C00397"/>
    <w:rsid w:val="00C057CF"/>
    <w:rsid w:val="00C124A1"/>
    <w:rsid w:val="00C16ACF"/>
    <w:rsid w:val="00C224D4"/>
    <w:rsid w:val="00C2340F"/>
    <w:rsid w:val="00C24107"/>
    <w:rsid w:val="00C27277"/>
    <w:rsid w:val="00C53780"/>
    <w:rsid w:val="00C56FF7"/>
    <w:rsid w:val="00C57D20"/>
    <w:rsid w:val="00C668F8"/>
    <w:rsid w:val="00C91B9A"/>
    <w:rsid w:val="00C97DFC"/>
    <w:rsid w:val="00CC462A"/>
    <w:rsid w:val="00CC50DD"/>
    <w:rsid w:val="00CD023A"/>
    <w:rsid w:val="00CD25E2"/>
    <w:rsid w:val="00CE2A7F"/>
    <w:rsid w:val="00D063A3"/>
    <w:rsid w:val="00D114C6"/>
    <w:rsid w:val="00D12A84"/>
    <w:rsid w:val="00D148F4"/>
    <w:rsid w:val="00D25F49"/>
    <w:rsid w:val="00D30BAD"/>
    <w:rsid w:val="00D33AC4"/>
    <w:rsid w:val="00D520E2"/>
    <w:rsid w:val="00D67217"/>
    <w:rsid w:val="00D861CF"/>
    <w:rsid w:val="00D909B6"/>
    <w:rsid w:val="00DA5469"/>
    <w:rsid w:val="00DB01BE"/>
    <w:rsid w:val="00DC64FC"/>
    <w:rsid w:val="00E12F64"/>
    <w:rsid w:val="00E30A6A"/>
    <w:rsid w:val="00E40262"/>
    <w:rsid w:val="00E51AF0"/>
    <w:rsid w:val="00E55AB2"/>
    <w:rsid w:val="00E56F0D"/>
    <w:rsid w:val="00E63554"/>
    <w:rsid w:val="00E6561F"/>
    <w:rsid w:val="00E66C3B"/>
    <w:rsid w:val="00E7610C"/>
    <w:rsid w:val="00E80F42"/>
    <w:rsid w:val="00E81D90"/>
    <w:rsid w:val="00E93786"/>
    <w:rsid w:val="00EA6E62"/>
    <w:rsid w:val="00EB62A5"/>
    <w:rsid w:val="00EC4058"/>
    <w:rsid w:val="00ED7DEE"/>
    <w:rsid w:val="00F137A2"/>
    <w:rsid w:val="00F31BD7"/>
    <w:rsid w:val="00F33491"/>
    <w:rsid w:val="00F5132F"/>
    <w:rsid w:val="00F55608"/>
    <w:rsid w:val="00F570B4"/>
    <w:rsid w:val="00F72972"/>
    <w:rsid w:val="00F974CA"/>
    <w:rsid w:val="00FA3033"/>
    <w:rsid w:val="00FB5ACC"/>
    <w:rsid w:val="00FE1F3A"/>
    <w:rsid w:val="00FE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45630"/>
  <w15:chartTrackingRefBased/>
  <w15:docId w15:val="{89E60330-6045-4247-9413-6FA179B1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hAnsi="Times New Roman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/>
      <w:jc w:val="left"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313"/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181"/>
      <w:outlineLvl w:val="2"/>
    </w:pPr>
    <w:rPr>
      <w:b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</w:style>
  <w:style w:type="paragraph" w:styleId="Heading5">
    <w:name w:val="heading 5"/>
    <w:basedOn w:val="Heading3"/>
    <w:next w:val="Normal"/>
    <w:qFormat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basedOn w:val="Heading3"/>
    <w:next w:val="Normal"/>
    <w:qFormat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qFormat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Heading1"/>
    <w:next w:val="Normal"/>
    <w:qFormat/>
    <w:rsid w:val="00C91B9A"/>
    <w:pPr>
      <w:numPr>
        <w:numId w:val="0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rPr>
      <w:sz w:val="16"/>
    </w:rPr>
  </w:style>
  <w:style w:type="paragraph" w:styleId="CommentText">
    <w:name w:val="annotation text"/>
    <w:basedOn w:val="Normal"/>
    <w:link w:val="CommentTextChar"/>
    <w:uiPriority w:val="99"/>
  </w:style>
  <w:style w:type="paragraph" w:styleId="TOC8">
    <w:name w:val="toc 8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left" w:pos="798"/>
        <w:tab w:val="left" w:pos="1195"/>
        <w:tab w:val="left" w:pos="1592"/>
        <w:tab w:val="left" w:pos="1989"/>
        <w:tab w:val="left" w:pos="7715"/>
        <w:tab w:val="right" w:leader="dot" w:pos="9729"/>
      </w:tabs>
      <w:spacing w:before="0"/>
      <w:ind w:left="6350"/>
    </w:pPr>
  </w:style>
  <w:style w:type="paragraph" w:styleId="TOC7">
    <w:name w:val="toc 7"/>
    <w:basedOn w:val="TOC3"/>
    <w:semiHidden/>
    <w:pPr>
      <w:tabs>
        <w:tab w:val="clear" w:pos="2045"/>
        <w:tab w:val="left" w:pos="6354"/>
        <w:tab w:val="right" w:leader="dot" w:pos="9729"/>
      </w:tabs>
      <w:ind w:left="6350" w:right="652" w:hanging="1247"/>
    </w:pPr>
  </w:style>
  <w:style w:type="paragraph" w:styleId="TOC3">
    <w:name w:val="toc 3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left" w:pos="2045"/>
        <w:tab w:val="right" w:leader="dot" w:pos="9076"/>
        <w:tab w:val="right" w:pos="9729"/>
      </w:tabs>
      <w:spacing w:before="0"/>
      <w:ind w:left="2041" w:right="653" w:hanging="907"/>
    </w:pPr>
  </w:style>
  <w:style w:type="paragraph" w:styleId="TOC6">
    <w:name w:val="toc 6"/>
    <w:basedOn w:val="TOC3"/>
    <w:semiHidden/>
    <w:pPr>
      <w:tabs>
        <w:tab w:val="clear" w:pos="2045"/>
        <w:tab w:val="left" w:pos="5108"/>
        <w:tab w:val="left" w:leader="dot" w:pos="9076"/>
      </w:tabs>
      <w:ind w:left="5103" w:right="652" w:hanging="1134"/>
    </w:pPr>
  </w:style>
  <w:style w:type="paragraph" w:styleId="TOC5">
    <w:name w:val="toc 5"/>
    <w:basedOn w:val="TOC3"/>
    <w:semiHidden/>
    <w:pPr>
      <w:tabs>
        <w:tab w:val="clear" w:pos="2045"/>
        <w:tab w:val="left" w:pos="3973"/>
        <w:tab w:val="left" w:leader="dot" w:pos="9076"/>
      </w:tabs>
      <w:ind w:left="3969" w:right="652" w:hanging="1021"/>
    </w:pPr>
  </w:style>
  <w:style w:type="paragraph" w:styleId="TOC4">
    <w:name w:val="toc 4"/>
    <w:basedOn w:val="TOC3"/>
    <w:next w:val="TOC5"/>
    <w:semiHidden/>
    <w:pPr>
      <w:tabs>
        <w:tab w:val="left" w:pos="2952"/>
      </w:tabs>
      <w:ind w:left="2948"/>
    </w:pPr>
  </w:style>
  <w:style w:type="paragraph" w:styleId="TOC2">
    <w:name w:val="toc 2"/>
    <w:basedOn w:val="TOC1"/>
    <w:next w:val="TOC3"/>
    <w:semiHidden/>
    <w:pPr>
      <w:tabs>
        <w:tab w:val="left" w:pos="1138"/>
      </w:tabs>
      <w:spacing w:before="29"/>
      <w:ind w:left="1134"/>
    </w:pPr>
  </w:style>
  <w:style w:type="paragraph" w:styleId="TOC1">
    <w:name w:val="toc 1"/>
    <w:basedOn w:val="Normal"/>
    <w:next w:val="TOC2"/>
    <w:semiHidden/>
    <w:pPr>
      <w:tabs>
        <w:tab w:val="clear" w:pos="794"/>
        <w:tab w:val="clear" w:pos="1191"/>
        <w:tab w:val="clear" w:pos="1588"/>
        <w:tab w:val="clear" w:pos="1985"/>
        <w:tab w:val="left" w:pos="571"/>
        <w:tab w:val="right" w:leader="dot" w:pos="9076"/>
        <w:tab w:val="right" w:pos="9729"/>
      </w:tabs>
      <w:spacing w:before="86"/>
      <w:ind w:left="567" w:right="653" w:hanging="567"/>
    </w:p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  <w:pPr>
      <w:jc w:val="left"/>
    </w:pPr>
  </w:style>
  <w:style w:type="character" w:styleId="LineNumber">
    <w:name w:val="line number"/>
    <w:basedOn w:val="DefaultParagraphFont"/>
    <w:semiHidden/>
  </w:style>
  <w:style w:type="paragraph" w:styleId="IndexHeading">
    <w:name w:val="index heading"/>
    <w:basedOn w:val="Normal"/>
    <w:next w:val="Index1"/>
    <w:semiHidden/>
    <w:pPr>
      <w:tabs>
        <w:tab w:val="clear" w:pos="794"/>
        <w:tab w:val="clear" w:pos="1191"/>
        <w:tab w:val="clear" w:pos="1588"/>
        <w:tab w:val="clear" w:pos="1985"/>
        <w:tab w:val="left" w:pos="426"/>
        <w:tab w:val="left" w:pos="851"/>
        <w:tab w:val="left" w:pos="1276"/>
        <w:tab w:val="left" w:pos="1701"/>
        <w:tab w:val="left" w:pos="2127"/>
      </w:tabs>
      <w:spacing w:before="90" w:after="180" w:line="240" w:lineRule="atLeast"/>
      <w:jc w:val="left"/>
    </w:pPr>
    <w:rPr>
      <w:b/>
      <w:sz w:val="22"/>
    </w:rPr>
  </w:style>
  <w:style w:type="paragraph" w:styleId="Footer">
    <w:name w:val="footer"/>
    <w:basedOn w:val="Normal"/>
    <w:semiHidden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8789"/>
        <w:tab w:val="right" w:pos="9725"/>
      </w:tabs>
      <w:jc w:val="left"/>
    </w:pPr>
    <w:rPr>
      <w:b/>
    </w:rPr>
  </w:style>
  <w:style w:type="paragraph" w:styleId="Header">
    <w:name w:val="header"/>
    <w:basedOn w:val="Normal"/>
    <w:semiHidden/>
    <w:pPr>
      <w:tabs>
        <w:tab w:val="clear" w:pos="794"/>
        <w:tab w:val="clear" w:pos="1191"/>
        <w:tab w:val="clear" w:pos="1588"/>
        <w:tab w:val="clear" w:pos="1985"/>
        <w:tab w:val="left" w:pos="907"/>
        <w:tab w:val="center" w:pos="4849"/>
        <w:tab w:val="right" w:pos="9725"/>
      </w:tabs>
    </w:p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tabs>
        <w:tab w:val="left" w:pos="256"/>
      </w:tabs>
    </w:pPr>
    <w:rPr>
      <w:sz w:val="18"/>
    </w:rPr>
  </w:style>
  <w:style w:type="paragraph" w:styleId="NormalIndent">
    <w:name w:val="Normal Indent"/>
    <w:basedOn w:val="Normal"/>
    <w:semiHidden/>
    <w:pPr>
      <w:ind w:left="600"/>
    </w:pPr>
  </w:style>
  <w:style w:type="paragraph" w:customStyle="1" w:styleId="TableLegend">
    <w:name w:val="Table_Legend"/>
    <w:basedOn w:val="Normal"/>
    <w:next w:val="Normal"/>
    <w:pPr>
      <w:keepNext/>
      <w:tabs>
        <w:tab w:val="clear" w:pos="794"/>
        <w:tab w:val="clear" w:pos="1191"/>
        <w:tab w:val="clear" w:pos="1588"/>
        <w:tab w:val="clear" w:pos="1985"/>
        <w:tab w:val="left" w:pos="454"/>
      </w:tabs>
      <w:spacing w:before="86"/>
    </w:pPr>
    <w:rPr>
      <w:sz w:val="18"/>
    </w:rPr>
  </w:style>
  <w:style w:type="paragraph" w:customStyle="1" w:styleId="TableTitle">
    <w:name w:val="Table_Title"/>
    <w:basedOn w:val="Normal"/>
    <w:next w:val="Blanc"/>
    <w:pPr>
      <w:keepNext/>
      <w:spacing w:before="240" w:after="113"/>
      <w:jc w:val="center"/>
    </w:pPr>
    <w:rPr>
      <w:b/>
    </w:rPr>
  </w:style>
  <w:style w:type="paragraph" w:customStyle="1" w:styleId="Blanc">
    <w:name w:val="Blanc"/>
    <w:basedOn w:val="TableTitle"/>
    <w:next w:val="TableText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sz w:val="8"/>
      <w:lang w:val="en-US"/>
    </w:rPr>
  </w:style>
  <w:style w:type="paragraph" w:customStyle="1" w:styleId="TableText">
    <w:name w:val="Table_Text"/>
    <w:basedOn w:val="TableLegend"/>
    <w:pPr>
      <w:keepNext w:val="0"/>
      <w:keepLines/>
      <w:tabs>
        <w:tab w:val="clear" w:pos="454"/>
      </w:tabs>
      <w:spacing w:before="100" w:after="100" w:line="190" w:lineRule="exact"/>
    </w:pPr>
  </w:style>
  <w:style w:type="paragraph" w:customStyle="1" w:styleId="enumlev1">
    <w:name w:val="enumlev1"/>
    <w:basedOn w:val="Normal"/>
    <w:pPr>
      <w:spacing w:before="86"/>
      <w:ind w:left="1191" w:hanging="397"/>
    </w:pPr>
  </w:style>
  <w:style w:type="paragraph" w:customStyle="1" w:styleId="enumlev2">
    <w:name w:val="enumlev2"/>
    <w:basedOn w:val="enumlev1"/>
    <w:pPr>
      <w:ind w:left="1588"/>
    </w:pPr>
  </w:style>
  <w:style w:type="paragraph" w:customStyle="1" w:styleId="enumlev3">
    <w:name w:val="enumlev3"/>
    <w:basedOn w:val="enumlev2"/>
    <w:pPr>
      <w:ind w:left="1985"/>
    </w:pPr>
  </w:style>
  <w:style w:type="paragraph" w:customStyle="1" w:styleId="heading1aftertitle">
    <w:name w:val="heading 1aftertitle"/>
    <w:basedOn w:val="Heading1"/>
    <w:next w:val="Normal"/>
    <w:pPr>
      <w:spacing w:before="1134"/>
      <w:outlineLvl w:val="9"/>
    </w:pPr>
  </w:style>
  <w:style w:type="paragraph" w:customStyle="1" w:styleId="Figure">
    <w:name w:val="Figure"/>
    <w:basedOn w:val="Normal"/>
    <w:next w:val="Normal"/>
    <w:pPr>
      <w:spacing w:before="240" w:after="480"/>
      <w:jc w:val="center"/>
    </w:pPr>
  </w:style>
  <w:style w:type="paragraph" w:customStyle="1" w:styleId="FigureLegend">
    <w:name w:val="Figure_Legend"/>
    <w:basedOn w:val="TableLegend"/>
    <w:next w:val="Normal"/>
  </w:style>
  <w:style w:type="paragraph" w:customStyle="1" w:styleId="Figure0">
    <w:name w:val="Figure_#"/>
    <w:basedOn w:val="Normal"/>
    <w:next w:val="FigureTitle"/>
    <w:pPr>
      <w:keepNext/>
      <w:tabs>
        <w:tab w:val="clear" w:pos="794"/>
        <w:tab w:val="clear" w:pos="1191"/>
        <w:tab w:val="clear" w:pos="1588"/>
        <w:tab w:val="clear" w:pos="1985"/>
      </w:tabs>
      <w:spacing w:before="567" w:after="113"/>
      <w:jc w:val="center"/>
    </w:pPr>
    <w:rPr>
      <w:lang w:val="en-US"/>
    </w:rPr>
  </w:style>
  <w:style w:type="paragraph" w:customStyle="1" w:styleId="FigureTitle">
    <w:name w:val="Figure_Title"/>
    <w:basedOn w:val="TableTitle"/>
    <w:next w:val="Normal"/>
    <w:pPr>
      <w:spacing w:after="720"/>
    </w:pPr>
  </w:style>
  <w:style w:type="paragraph" w:customStyle="1" w:styleId="AnnexRef">
    <w:name w:val="Annex_Ref"/>
    <w:basedOn w:val="Normal"/>
    <w:next w:val="AnnexTitle"/>
    <w:pPr>
      <w:spacing w:before="0"/>
      <w:jc w:val="center"/>
    </w:pPr>
  </w:style>
  <w:style w:type="paragraph" w:customStyle="1" w:styleId="AnnexTitle">
    <w:name w:val="Annex_Title"/>
    <w:basedOn w:val="Normal"/>
    <w:next w:val="Normal"/>
    <w:pPr>
      <w:spacing w:after="68"/>
      <w:jc w:val="center"/>
    </w:pPr>
    <w:rPr>
      <w:b/>
      <w:sz w:val="24"/>
    </w:rPr>
  </w:style>
  <w:style w:type="paragraph" w:customStyle="1" w:styleId="Fig">
    <w:name w:val="Fig"/>
    <w:basedOn w:val="Figure"/>
    <w:next w:val="Fig0"/>
    <w:pPr>
      <w:spacing w:before="136" w:after="0"/>
    </w:pPr>
    <w:rPr>
      <w:lang w:val="en-US"/>
    </w:rPr>
  </w:style>
  <w:style w:type="paragraph" w:customStyle="1" w:styleId="Fig0">
    <w:name w:val="Fig_#"/>
    <w:basedOn w:val="Fig"/>
    <w:next w:val="Normal"/>
    <w:pPr>
      <w:jc w:val="left"/>
    </w:pPr>
    <w:rPr>
      <w:color w:val="FF0000"/>
    </w:rPr>
  </w:style>
  <w:style w:type="paragraph" w:customStyle="1" w:styleId="SectionTitle">
    <w:name w:val="Section_Title"/>
    <w:basedOn w:val="Normal"/>
    <w:pPr>
      <w:tabs>
        <w:tab w:val="clear" w:pos="794"/>
        <w:tab w:val="clear" w:pos="1191"/>
        <w:tab w:val="clear" w:pos="1588"/>
        <w:tab w:val="clear" w:pos="1985"/>
      </w:tabs>
      <w:ind w:left="1418"/>
      <w:jc w:val="left"/>
    </w:pPr>
    <w:rPr>
      <w:rFonts w:ascii="Arial" w:hAnsi="Arial"/>
      <w:sz w:val="32"/>
      <w:lang w:val="en-US"/>
    </w:rPr>
  </w:style>
  <w:style w:type="paragraph" w:customStyle="1" w:styleId="CouvRecTitle">
    <w:name w:val="Couv Rec Title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40"/>
      <w:ind w:left="1418"/>
      <w:jc w:val="left"/>
    </w:pPr>
    <w:rPr>
      <w:rFonts w:ascii="Arial" w:hAnsi="Arial"/>
      <w:b/>
      <w:sz w:val="36"/>
      <w:lang w:val="en-US"/>
    </w:rPr>
  </w:style>
  <w:style w:type="paragraph" w:customStyle="1" w:styleId="CouvRec">
    <w:name w:val="Couv Rec #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6"/>
      <w:ind w:left="1418"/>
    </w:pPr>
    <w:rPr>
      <w:rFonts w:ascii="Arial" w:hAnsi="Arial"/>
      <w:sz w:val="32"/>
      <w:lang w:val="en-US"/>
    </w:rPr>
  </w:style>
  <w:style w:type="paragraph" w:customStyle="1" w:styleId="CouvNote">
    <w:name w:val="Couv Note"/>
    <w:basedOn w:val="Normal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418"/>
      </w:tabs>
      <w:spacing w:before="200"/>
    </w:pPr>
    <w:rPr>
      <w:rFonts w:ascii="Arial" w:hAnsi="Arial"/>
      <w:lang w:val="en-US"/>
    </w:rPr>
  </w:style>
  <w:style w:type="paragraph" w:customStyle="1" w:styleId="Rec">
    <w:name w:val="Rec #"/>
    <w:basedOn w:val="Normal"/>
    <w:next w:val="headfoot"/>
    <w:pPr>
      <w:keepNext/>
      <w:keepLines/>
      <w:spacing w:before="720"/>
      <w:jc w:val="left"/>
    </w:pPr>
    <w:rPr>
      <w:b/>
    </w:rPr>
  </w:style>
  <w:style w:type="paragraph" w:customStyle="1" w:styleId="headfoot">
    <w:name w:val="head_foot"/>
    <w:basedOn w:val="Normal"/>
    <w:next w:val="Rec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color w:val="FF0000"/>
      <w:sz w:val="8"/>
    </w:rPr>
  </w:style>
  <w:style w:type="paragraph" w:customStyle="1" w:styleId="SAP">
    <w:name w:val="SAP"/>
    <w:basedOn w:val="Normal"/>
    <w:pPr>
      <w:spacing w:before="960" w:after="240"/>
      <w:jc w:val="right"/>
    </w:pPr>
    <w:rPr>
      <w:rFonts w:ascii="C39T36Lfz" w:hAnsi="C39T36Lfz"/>
      <w:sz w:val="104"/>
    </w:rPr>
  </w:style>
  <w:style w:type="paragraph" w:customStyle="1" w:styleId="Equation">
    <w:name w:val="Equation"/>
    <w:basedOn w:val="Normal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</w:rPr>
  </w:style>
  <w:style w:type="paragraph" w:customStyle="1" w:styleId="ASN1">
    <w:name w:val="ASN.1"/>
    <w:basedOn w:val="Normal"/>
    <w:next w:val="ASN1Continue"/>
    <w:pPr>
      <w:tabs>
        <w:tab w:val="left" w:pos="2381"/>
        <w:tab w:val="left" w:pos="2778"/>
        <w:tab w:val="left" w:pos="3175"/>
        <w:tab w:val="left" w:pos="3572"/>
        <w:tab w:val="left" w:pos="3969"/>
        <w:tab w:val="left" w:pos="4366"/>
        <w:tab w:val="left" w:pos="4763"/>
        <w:tab w:val="left" w:pos="5160"/>
        <w:tab w:val="left" w:pos="5557"/>
        <w:tab w:val="left" w:pos="5954"/>
        <w:tab w:val="left" w:pos="6350"/>
        <w:tab w:val="right" w:pos="9735"/>
      </w:tabs>
      <w:jc w:val="left"/>
    </w:pPr>
    <w:rPr>
      <w:b/>
      <w:sz w:val="18"/>
    </w:rPr>
  </w:style>
  <w:style w:type="paragraph" w:customStyle="1" w:styleId="ASN1Continue">
    <w:name w:val="ASN.1 Continue"/>
    <w:basedOn w:val="ASN1"/>
    <w:pPr>
      <w:spacing w:before="0"/>
    </w:pPr>
  </w:style>
  <w:style w:type="paragraph" w:customStyle="1" w:styleId="ASN1Italic">
    <w:name w:val="ASN.1 Italic"/>
    <w:basedOn w:val="ASN1"/>
    <w:pPr>
      <w:spacing w:before="0"/>
    </w:pPr>
    <w:rPr>
      <w:b w:val="0"/>
      <w:i/>
      <w:sz w:val="20"/>
    </w:rPr>
  </w:style>
  <w:style w:type="paragraph" w:customStyle="1" w:styleId="Note">
    <w:name w:val="Note"/>
    <w:basedOn w:val="Normal"/>
    <w:next w:val="Normal"/>
    <w:pPr>
      <w:tabs>
        <w:tab w:val="clear" w:pos="794"/>
      </w:tabs>
      <w:spacing w:before="60" w:line="199" w:lineRule="exact"/>
      <w:ind w:firstLine="794"/>
    </w:pPr>
    <w:rPr>
      <w:sz w:val="18"/>
    </w:rPr>
  </w:style>
  <w:style w:type="paragraph" w:customStyle="1" w:styleId="head">
    <w:name w:val="head"/>
    <w:basedOn w:val="headfoot"/>
    <w:next w:val="foot"/>
    <w:rPr>
      <w:color w:val="FFFFFF"/>
    </w:rPr>
  </w:style>
  <w:style w:type="paragraph" w:customStyle="1" w:styleId="foot">
    <w:name w:val="foot"/>
    <w:basedOn w:val="head"/>
    <w:next w:val="Heading1"/>
  </w:style>
  <w:style w:type="paragraph" w:customStyle="1" w:styleId="RecISO">
    <w:name w:val="Rec_ISO_#"/>
    <w:basedOn w:val="Rec"/>
    <w:pPr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RecCCITT">
    <w:name w:val="Rec_CCITT_#"/>
    <w:basedOn w:val="RecISO"/>
    <w:pPr>
      <w:spacing w:before="0"/>
    </w:pPr>
  </w:style>
  <w:style w:type="paragraph" w:styleId="Title">
    <w:name w:val="Title"/>
    <w:basedOn w:val="Normal"/>
    <w:next w:val="heading1aftertitle"/>
    <w:qFormat/>
    <w:pPr>
      <w:spacing w:before="840" w:after="480"/>
      <w:jc w:val="center"/>
    </w:pPr>
    <w:rPr>
      <w:b/>
      <w:sz w:val="24"/>
    </w:rPr>
  </w:style>
  <w:style w:type="paragraph" w:customStyle="1" w:styleId="IndexTitle">
    <w:name w:val="Index_Title"/>
    <w:basedOn w:val="AnnexTitle"/>
  </w:style>
  <w:style w:type="paragraph" w:customStyle="1" w:styleId="Note1">
    <w:name w:val="Note 1"/>
    <w:basedOn w:val="Note"/>
    <w:pPr>
      <w:tabs>
        <w:tab w:val="clear" w:pos="1191"/>
        <w:tab w:val="clear" w:pos="1588"/>
        <w:tab w:val="clear" w:pos="1985"/>
      </w:tabs>
      <w:ind w:left="284" w:firstLine="0"/>
    </w:pPr>
  </w:style>
  <w:style w:type="paragraph" w:customStyle="1" w:styleId="Note2">
    <w:name w:val="Note 2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60" w:line="199" w:lineRule="exact"/>
      <w:ind w:left="1077"/>
    </w:pPr>
    <w:rPr>
      <w:sz w:val="18"/>
    </w:rPr>
  </w:style>
  <w:style w:type="paragraph" w:customStyle="1" w:styleId="Note3">
    <w:name w:val="Note 3"/>
    <w:basedOn w:val="Note1"/>
    <w:pPr>
      <w:ind w:left="1474"/>
    </w:pPr>
  </w:style>
  <w:style w:type="character" w:styleId="PageNumber">
    <w:name w:val="page number"/>
    <w:basedOn w:val="DefaultParagraphFont"/>
    <w:semiHidden/>
  </w:style>
  <w:style w:type="paragraph" w:customStyle="1" w:styleId="Normalaftertitle">
    <w:name w:val="Normal after title"/>
    <w:basedOn w:val="Normal"/>
    <w:pPr>
      <w:spacing w:before="480"/>
    </w:pPr>
    <w:rPr>
      <w:rFonts w:ascii="Times" w:hAnsi="Times"/>
      <w:lang w:val="en-US"/>
    </w:rPr>
  </w:style>
  <w:style w:type="paragraph" w:customStyle="1" w:styleId="IndexTitle0">
    <w:name w:val="Index Title"/>
    <w:basedOn w:val="Normal"/>
    <w:pPr>
      <w:spacing w:before="0" w:after="68"/>
      <w:jc w:val="center"/>
    </w:pPr>
    <w:rPr>
      <w:b/>
      <w:sz w:val="24"/>
    </w:rPr>
  </w:style>
  <w:style w:type="paragraph" w:customStyle="1" w:styleId="Cov">
    <w:name w:val="Cov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 w:after="80"/>
      <w:ind w:left="57"/>
      <w:jc w:val="left"/>
    </w:pPr>
    <w:rPr>
      <w:sz w:val="24"/>
    </w:rPr>
  </w:style>
  <w:style w:type="paragraph" w:customStyle="1" w:styleId="ASN1Cont">
    <w:name w:val="ASN.1 Cont."/>
    <w:basedOn w:val="ASN1"/>
    <w:pPr>
      <w:spacing w:before="0"/>
    </w:pPr>
  </w:style>
  <w:style w:type="paragraph" w:customStyle="1" w:styleId="ASN1ital">
    <w:name w:val="ASN.1 ital"/>
    <w:basedOn w:val="ASN1"/>
    <w:pPr>
      <w:spacing w:before="0"/>
      <w:jc w:val="both"/>
    </w:pPr>
    <w:rPr>
      <w:b w:val="0"/>
      <w:i/>
      <w:sz w:val="20"/>
    </w:rPr>
  </w:style>
  <w:style w:type="paragraph" w:styleId="TOC9">
    <w:name w:val="toc 9"/>
    <w:basedOn w:val="Normal"/>
    <w:next w:val="Normal"/>
    <w:semiHidden/>
    <w:pPr>
      <w:tabs>
        <w:tab w:val="clear" w:pos="794"/>
        <w:tab w:val="clear" w:pos="1191"/>
        <w:tab w:val="clear" w:pos="1588"/>
        <w:tab w:val="clear" w:pos="1985"/>
        <w:tab w:val="right" w:leader="dot" w:pos="9729"/>
      </w:tabs>
      <w:ind w:left="1600"/>
    </w:pPr>
  </w:style>
  <w:style w:type="table" w:styleId="TableGrid">
    <w:name w:val="Table Grid"/>
    <w:basedOn w:val="TableNormal"/>
    <w:uiPriority w:val="39"/>
    <w:rsid w:val="00E55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5AB2"/>
    <w:pPr>
      <w:tabs>
        <w:tab w:val="clear" w:pos="794"/>
        <w:tab w:val="clear" w:pos="1191"/>
        <w:tab w:val="clear" w:pos="1588"/>
        <w:tab w:val="clear" w:pos="1985"/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overflowPunct/>
      <w:autoSpaceDE/>
      <w:autoSpaceDN/>
      <w:adjustRightInd/>
      <w:ind w:left="720"/>
      <w:contextualSpacing/>
      <w:textAlignment w:val="auto"/>
    </w:pPr>
    <w:rPr>
      <w:rFonts w:eastAsia="MS Mincho"/>
      <w:szCs w:val="24"/>
      <w:lang w:val="en-CA" w:eastAsia="ja-JP"/>
    </w:rPr>
  </w:style>
  <w:style w:type="table" w:customStyle="1" w:styleId="TableGrid1">
    <w:name w:val="Table Grid1"/>
    <w:basedOn w:val="TableNormal"/>
    <w:next w:val="TableGrid"/>
    <w:uiPriority w:val="39"/>
    <w:rsid w:val="00512607"/>
    <w:rPr>
      <w:rFonts w:ascii="Times New Roman" w:eastAsia="Yu Mincho" w:hAnsi="Times New Rom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D49A0"/>
    <w:rPr>
      <w:rFonts w:ascii="Times New Roman" w:eastAsia="Yu Mincho" w:hAnsi="Times New Rom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1D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11DFE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7C46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eastAsiaTheme="minorEastAsia"/>
      <w:sz w:val="24"/>
      <w:szCs w:val="24"/>
      <w:lang w:val="en-US"/>
    </w:rPr>
  </w:style>
  <w:style w:type="character" w:styleId="Hyperlink">
    <w:name w:val="Hyperlink"/>
    <w:rsid w:val="00814DD6"/>
    <w:rPr>
      <w:color w:val="0000FF"/>
      <w:u w:val="single"/>
    </w:rPr>
  </w:style>
  <w:style w:type="paragraph" w:styleId="Revision">
    <w:name w:val="Revision"/>
    <w:hidden/>
    <w:uiPriority w:val="99"/>
    <w:semiHidden/>
    <w:rsid w:val="0073196A"/>
    <w:rPr>
      <w:rFonts w:ascii="Times New Roman" w:hAnsi="Times New Roman"/>
      <w:lang w:val="en-GB"/>
    </w:rPr>
  </w:style>
  <w:style w:type="paragraph" w:styleId="Caption">
    <w:name w:val="caption"/>
    <w:basedOn w:val="Normal"/>
    <w:next w:val="Normal"/>
    <w:link w:val="CaptionChar"/>
    <w:qFormat/>
    <w:rsid w:val="00631E67"/>
    <w:pPr>
      <w:tabs>
        <w:tab w:val="clear" w:pos="794"/>
        <w:tab w:val="clear" w:pos="1191"/>
        <w:tab w:val="clear" w:pos="1588"/>
        <w:tab w:val="clear" w:pos="1985"/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overflowPunct/>
      <w:autoSpaceDE/>
      <w:autoSpaceDN/>
      <w:adjustRightInd/>
      <w:spacing w:before="120" w:after="120"/>
      <w:jc w:val="center"/>
      <w:textAlignment w:val="auto"/>
    </w:pPr>
    <w:rPr>
      <w:rFonts w:eastAsia="SimSun"/>
      <w:b/>
      <w:bCs/>
      <w:szCs w:val="24"/>
      <w:lang w:val="fr-FR" w:eastAsia="ja-JP"/>
    </w:rPr>
  </w:style>
  <w:style w:type="character" w:customStyle="1" w:styleId="CaptionChar">
    <w:name w:val="Caption Char"/>
    <w:link w:val="Caption"/>
    <w:locked/>
    <w:rsid w:val="00631E67"/>
    <w:rPr>
      <w:rFonts w:ascii="Times New Roman" w:eastAsia="SimSun" w:hAnsi="Times New Roman"/>
      <w:b/>
      <w:bCs/>
      <w:szCs w:val="24"/>
      <w:lang w:val="fr-FR" w:eastAsia="ja-JP"/>
    </w:rPr>
  </w:style>
  <w:style w:type="character" w:customStyle="1" w:styleId="CommentTextChar">
    <w:name w:val="Comment Text Char"/>
    <w:link w:val="CommentText"/>
    <w:uiPriority w:val="99"/>
    <w:rsid w:val="00A04F0D"/>
    <w:rPr>
      <w:rFonts w:ascii="Times New Roman" w:hAnsi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74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chigaya.a-go@nhk.or.j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yasser_syed@comcast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R:\TEMPLATE\WINNT32\COMPO\ISO_TS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DD400-34E1-B844-9257-31B0E3DB4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R:\TEMPLATE\WINNT32\COMPO\ISO_TSB.DOT</Template>
  <TotalTime>132</TotalTime>
  <Pages>8</Pages>
  <Words>1487</Words>
  <Characters>8479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Template for common text  ISO/UIT-T</vt:lpstr>
      </vt:variant>
      <vt:variant>
        <vt:i4>0</vt:i4>
      </vt:variant>
    </vt:vector>
  </HeadingPairs>
  <TitlesOfParts>
    <vt:vector size="1" baseType="lpstr">
      <vt:lpstr>Template for common text  ISO/UIT-T</vt:lpstr>
    </vt:vector>
  </TitlesOfParts>
  <Company>ITU</Company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common text  ISO/UIT-T</dc:title>
  <dc:subject>1.12.95 (title blanc bef.et aft)</dc:subject>
  <dc:creator>Composition des Publications</dc:creator>
  <cp:keywords>WW2 le 5 août 1993/zr - 2.10.96: ww7/zr</cp:keywords>
  <dc:description>22.1.97 nouveau style: Note 1, 2 et 3 accessibles avec la fonction CTRL+n  et répondre 1, 2 ou 3_x000d_
Saisie :   31.01.97     PC_x000d_
Corr. BAT: 13.3.97/YA_x000d_
Corr. Ult. 3.4.97/YA_x000d_
Corr. 18.06.97/ ...._x000d_
Corr. Ult. 2.7.97/YA</dc:description>
  <cp:lastModifiedBy>Yasser Syed</cp:lastModifiedBy>
  <cp:revision>24</cp:revision>
  <cp:lastPrinted>1997-07-02T21:02:00Z</cp:lastPrinted>
  <dcterms:created xsi:type="dcterms:W3CDTF">2019-01-01T20:40:00Z</dcterms:created>
  <dcterms:modified xsi:type="dcterms:W3CDTF">2019-01-10T21:46:00Z</dcterms:modified>
  <cp:category>Folios :   1  -  18</cp:category>
</cp:coreProperties>
</file>