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B62592F" w14:textId="77777777" w:rsidTr="00FA3033">
        <w:tc>
          <w:tcPr>
            <w:tcW w:w="6120" w:type="dxa"/>
          </w:tcPr>
          <w:p w14:paraId="2BFD1DDB"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57886DA4" wp14:editId="27E2FE67">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4A467661" wp14:editId="0C385397">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67EB6DFE" wp14:editId="4DE79492">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286F13BB"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4854B71D" w14:textId="2FDEC842"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FA075B">
              <w:rPr>
                <w:rFonts w:eastAsia="SimSun"/>
                <w:sz w:val="24"/>
                <w:szCs w:val="24"/>
              </w:rPr>
              <w:t>4th</w:t>
            </w:r>
            <w:r w:rsidRPr="000456B4">
              <w:rPr>
                <w:rFonts w:eastAsia="SimSun"/>
                <w:sz w:val="24"/>
                <w:szCs w:val="24"/>
              </w:rPr>
              <w:t xml:space="preserve"> Meeting: M</w:t>
            </w:r>
            <w:r w:rsidR="00FA075B">
              <w:rPr>
                <w:rFonts w:eastAsia="SimSun"/>
                <w:sz w:val="24"/>
                <w:szCs w:val="24"/>
              </w:rPr>
              <w:t>arrakech</w:t>
            </w:r>
            <w:r w:rsidRPr="000456B4">
              <w:rPr>
                <w:rFonts w:eastAsia="SimSun"/>
                <w:sz w:val="24"/>
                <w:szCs w:val="24"/>
              </w:rPr>
              <w:t xml:space="preserve">, </w:t>
            </w:r>
            <w:r w:rsidR="00FA075B">
              <w:rPr>
                <w:rFonts w:eastAsia="SimSun"/>
                <w:sz w:val="24"/>
                <w:szCs w:val="24"/>
              </w:rPr>
              <w:t>MA</w:t>
            </w:r>
            <w:r w:rsidRPr="000456B4">
              <w:rPr>
                <w:rFonts w:eastAsia="SimSun"/>
                <w:sz w:val="24"/>
                <w:szCs w:val="24"/>
              </w:rPr>
              <w:t xml:space="preserve">, </w:t>
            </w:r>
            <w:r w:rsidR="00F163E9">
              <w:rPr>
                <w:rFonts w:eastAsia="SimSun"/>
                <w:sz w:val="24"/>
                <w:szCs w:val="24"/>
              </w:rPr>
              <w:t>12</w:t>
            </w:r>
            <w:r w:rsidRPr="000456B4">
              <w:rPr>
                <w:rFonts w:eastAsia="SimSun"/>
                <w:sz w:val="24"/>
                <w:szCs w:val="24"/>
              </w:rPr>
              <w:t>–1</w:t>
            </w:r>
            <w:r w:rsidR="00F163E9">
              <w:rPr>
                <w:rFonts w:eastAsia="SimSun"/>
                <w:sz w:val="24"/>
                <w:szCs w:val="24"/>
              </w:rPr>
              <w:t>8</w:t>
            </w:r>
            <w:r w:rsidRPr="000456B4">
              <w:rPr>
                <w:rFonts w:eastAsia="SimSun"/>
                <w:sz w:val="24"/>
                <w:szCs w:val="24"/>
              </w:rPr>
              <w:t xml:space="preserve"> </w:t>
            </w:r>
            <w:r w:rsidR="00F163E9">
              <w:rPr>
                <w:rFonts w:eastAsia="SimSun"/>
                <w:sz w:val="24"/>
                <w:szCs w:val="24"/>
              </w:rPr>
              <w:t>Jan</w:t>
            </w:r>
            <w:r w:rsidRPr="000456B4">
              <w:rPr>
                <w:rFonts w:eastAsia="SimSun"/>
                <w:sz w:val="24"/>
                <w:szCs w:val="24"/>
              </w:rPr>
              <w:t>. 201</w:t>
            </w:r>
            <w:r w:rsidR="00F163E9">
              <w:rPr>
                <w:rFonts w:eastAsia="SimSun"/>
                <w:sz w:val="24"/>
                <w:szCs w:val="24"/>
              </w:rPr>
              <w:t>9</w:t>
            </w:r>
            <w:r w:rsidRPr="000456B4">
              <w:rPr>
                <w:rFonts w:eastAsia="SimSun"/>
                <w:sz w:val="24"/>
                <w:szCs w:val="24"/>
              </w:rPr>
              <w:t xml:space="preserve"> </w:t>
            </w:r>
          </w:p>
        </w:tc>
        <w:tc>
          <w:tcPr>
            <w:tcW w:w="3456" w:type="dxa"/>
          </w:tcPr>
          <w:p w14:paraId="7501A6A1" w14:textId="2A2FED3B"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FA075B">
              <w:rPr>
                <w:rFonts w:eastAsia="SimSun"/>
                <w:sz w:val="24"/>
                <w:szCs w:val="24"/>
              </w:rPr>
              <w:t>H0006-v</w:t>
            </w:r>
            <w:r w:rsidR="00837A30">
              <w:rPr>
                <w:rFonts w:eastAsia="SimSun"/>
                <w:sz w:val="24"/>
                <w:szCs w:val="24"/>
              </w:rPr>
              <w:t>4</w:t>
            </w:r>
            <w:bookmarkStart w:id="0" w:name="_GoBack"/>
            <w:bookmarkEnd w:id="0"/>
          </w:p>
        </w:tc>
      </w:tr>
    </w:tbl>
    <w:p w14:paraId="6704531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2E88714D" w14:textId="77777777" w:rsidTr="00FA3033">
        <w:tc>
          <w:tcPr>
            <w:tcW w:w="1458" w:type="dxa"/>
          </w:tcPr>
          <w:p w14:paraId="2BF46C3A"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5AE8C2DD" w14:textId="39F8F507" w:rsidR="007F1483" w:rsidRPr="000456B4" w:rsidRDefault="00FA075B"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C83E44">
              <w:rPr>
                <w:b/>
                <w:szCs w:val="22"/>
                <w:lang w:val="en-CA"/>
              </w:rPr>
              <w:t>JCT-VC AHG</w:t>
            </w:r>
            <w:r>
              <w:rPr>
                <w:b/>
                <w:szCs w:val="22"/>
                <w:lang w:val="en-CA"/>
              </w:rPr>
              <w:t xml:space="preserve"> 6</w:t>
            </w:r>
            <w:r w:rsidRPr="00C83E44">
              <w:rPr>
                <w:b/>
                <w:szCs w:val="22"/>
                <w:lang w:val="en-CA"/>
              </w:rPr>
              <w:t xml:space="preserve"> report: </w:t>
            </w:r>
            <w:r w:rsidRPr="00AB1F9D">
              <w:rPr>
                <w:b/>
                <w:szCs w:val="22"/>
                <w:lang w:val="en-CA"/>
              </w:rPr>
              <w:t>Report development for usage of video signal type code points</w:t>
            </w:r>
            <w:r w:rsidRPr="008E547A">
              <w:rPr>
                <w:b/>
                <w:lang w:val="en-CA"/>
              </w:rPr>
              <w:t xml:space="preserve"> </w:t>
            </w:r>
          </w:p>
        </w:tc>
      </w:tr>
      <w:tr w:rsidR="007F1483" w:rsidRPr="000456B4" w14:paraId="441903FF" w14:textId="77777777" w:rsidTr="00FA3033">
        <w:tc>
          <w:tcPr>
            <w:tcW w:w="1458" w:type="dxa"/>
          </w:tcPr>
          <w:p w14:paraId="436F68B8"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24113B3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149BEBAD" w14:textId="77777777" w:rsidTr="00FA3033">
        <w:tc>
          <w:tcPr>
            <w:tcW w:w="1458" w:type="dxa"/>
          </w:tcPr>
          <w:p w14:paraId="0EBB19C4" w14:textId="54953E32" w:rsidR="00FA075B"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3AD83CA9" w14:textId="2EC29C72" w:rsidR="00FA075B" w:rsidRPr="00FA075B" w:rsidRDefault="00FA075B"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8"/>
                <w:szCs w:val="22"/>
              </w:rPr>
            </w:pPr>
            <w:r w:rsidRPr="00FA075B">
              <w:rPr>
                <w:sz w:val="21"/>
                <w:szCs w:val="22"/>
                <w:lang w:val="en-CA"/>
              </w:rPr>
              <w:t>Ad Hoc Group 6 Report</w:t>
            </w:r>
            <w:r w:rsidRPr="00FA075B">
              <w:rPr>
                <w:rFonts w:eastAsia="SimSun"/>
                <w:sz w:val="28"/>
                <w:szCs w:val="22"/>
              </w:rPr>
              <w:t xml:space="preserve"> </w:t>
            </w:r>
          </w:p>
        </w:tc>
      </w:tr>
      <w:tr w:rsidR="00FA075B" w:rsidRPr="000456B4" w14:paraId="341D88C3" w14:textId="77777777" w:rsidTr="00FA3033">
        <w:tc>
          <w:tcPr>
            <w:tcW w:w="1458" w:type="dxa"/>
          </w:tcPr>
          <w:p w14:paraId="3CACFBE1" w14:textId="20A6EC62" w:rsidR="00FA075B" w:rsidRPr="000456B4"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5B217D">
              <w:rPr>
                <w:i/>
                <w:szCs w:val="22"/>
                <w:lang w:val="en-CA"/>
              </w:rPr>
              <w:t>Author(s) or</w:t>
            </w:r>
            <w:r w:rsidRPr="005B217D">
              <w:rPr>
                <w:i/>
                <w:szCs w:val="22"/>
                <w:lang w:val="en-CA"/>
              </w:rPr>
              <w:br/>
              <w:t>Contact(s):</w:t>
            </w:r>
          </w:p>
        </w:tc>
        <w:tc>
          <w:tcPr>
            <w:tcW w:w="4050" w:type="dxa"/>
          </w:tcPr>
          <w:p w14:paraId="264E67D7" w14:textId="77777777" w:rsidR="00BD276D" w:rsidRDefault="00FA075B" w:rsidP="00FA075B">
            <w:pPr>
              <w:spacing w:before="60" w:after="60"/>
              <w:rPr>
                <w:b/>
                <w:szCs w:val="22"/>
                <w:lang w:val="en-CA"/>
              </w:rPr>
            </w:pPr>
            <w:r>
              <w:rPr>
                <w:b/>
                <w:szCs w:val="22"/>
                <w:lang w:val="en-CA"/>
              </w:rPr>
              <w:t>Yasser Syed (Comcast),</w:t>
            </w:r>
          </w:p>
          <w:p w14:paraId="34E792FF" w14:textId="514A30AF" w:rsidR="00FA075B" w:rsidRPr="000456B4" w:rsidRDefault="00FA075B" w:rsidP="00FA075B">
            <w:pPr>
              <w:spacing w:before="60" w:after="60"/>
              <w:rPr>
                <w:rFonts w:eastAsia="SimSun"/>
                <w:sz w:val="24"/>
                <w:szCs w:val="22"/>
              </w:rPr>
            </w:pPr>
            <w:r>
              <w:rPr>
                <w:b/>
                <w:szCs w:val="22"/>
                <w:lang w:val="en-CA"/>
              </w:rPr>
              <w:t>Chad Fogg (</w:t>
            </w:r>
            <w:proofErr w:type="spellStart"/>
            <w:r>
              <w:rPr>
                <w:b/>
                <w:szCs w:val="22"/>
                <w:lang w:val="en-CA"/>
              </w:rPr>
              <w:t>Movielabs</w:t>
            </w:r>
            <w:proofErr w:type="spellEnd"/>
            <w:r>
              <w:rPr>
                <w:b/>
                <w:szCs w:val="22"/>
                <w:lang w:val="en-CA"/>
              </w:rPr>
              <w:t>)</w:t>
            </w:r>
            <w:r>
              <w:rPr>
                <w:b/>
                <w:szCs w:val="22"/>
                <w:lang w:val="en-CA"/>
              </w:rPr>
              <w:br/>
            </w:r>
          </w:p>
          <w:p w14:paraId="1DE7B08E" w14:textId="056566C9" w:rsidR="00FA075B" w:rsidRPr="000456B4" w:rsidRDefault="00FA075B" w:rsidP="00FA075B">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5C6CFDA4" w14:textId="2893B02B" w:rsidR="00FA075B" w:rsidRPr="000456B4"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316072">
              <w:rPr>
                <w:szCs w:val="22"/>
                <w:lang w:val="en-CA"/>
              </w:rPr>
              <w:t>Tel:</w:t>
            </w:r>
            <w:r w:rsidRPr="00316072">
              <w:rPr>
                <w:szCs w:val="22"/>
                <w:lang w:val="en-CA"/>
              </w:rPr>
              <w:br/>
              <w:t>Email:</w:t>
            </w:r>
          </w:p>
        </w:tc>
        <w:tc>
          <w:tcPr>
            <w:tcW w:w="3168" w:type="dxa"/>
          </w:tcPr>
          <w:p w14:paraId="02B147A0" w14:textId="4E80FE6C" w:rsidR="00FA075B" w:rsidRDefault="00FA075B" w:rsidP="00FA075B">
            <w:pPr>
              <w:tabs>
                <w:tab w:val="clear" w:pos="794"/>
                <w:tab w:val="clear" w:pos="1191"/>
                <w:tab w:val="clear" w:pos="1588"/>
                <w:tab w:val="clear" w:pos="1985"/>
              </w:tabs>
              <w:overflowPunct/>
              <w:autoSpaceDE/>
              <w:autoSpaceDN/>
              <w:adjustRightInd/>
              <w:spacing w:before="0"/>
              <w:jc w:val="left"/>
              <w:textAlignment w:val="auto"/>
              <w:rPr>
                <w:rStyle w:val="Hyperlink"/>
                <w:szCs w:val="22"/>
                <w:lang w:val="en-CA"/>
              </w:rPr>
            </w:pPr>
            <w:r w:rsidRPr="00316072">
              <w:rPr>
                <w:szCs w:val="22"/>
                <w:lang w:val="en-CA"/>
              </w:rPr>
              <w:t>+1</w:t>
            </w:r>
            <w:r>
              <w:rPr>
                <w:szCs w:val="22"/>
                <w:lang w:val="en-CA"/>
              </w:rPr>
              <w:t>-303-246-8413</w:t>
            </w:r>
            <w:r>
              <w:rPr>
                <w:szCs w:val="22"/>
                <w:lang w:val="en-CA"/>
              </w:rPr>
              <w:br/>
            </w:r>
            <w:hyperlink r:id="rId10" w:history="1">
              <w:r w:rsidR="00B83F31" w:rsidRPr="00A44FAC">
                <w:rPr>
                  <w:rStyle w:val="Hyperlink"/>
                  <w:szCs w:val="22"/>
                  <w:lang w:val="en-CA"/>
                </w:rPr>
                <w:t>yasser_syed@comcast.com</w:t>
              </w:r>
            </w:hyperlink>
          </w:p>
          <w:p w14:paraId="3ABB078D" w14:textId="2BF27EAE" w:rsidR="00B83F31" w:rsidRPr="000456B4" w:rsidRDefault="004A2BAC" w:rsidP="00FA075B">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B83F31" w:rsidRPr="000229AD">
                <w:rPr>
                  <w:rStyle w:val="Hyperlink"/>
                  <w:rFonts w:eastAsia="SimSun"/>
                  <w:sz w:val="22"/>
                  <w:szCs w:val="22"/>
                </w:rPr>
                <w:t>chad.fogg@gmail.com</w:t>
              </w:r>
            </w:hyperlink>
            <w:r w:rsidR="00B83F31" w:rsidRPr="000229AD">
              <w:rPr>
                <w:rFonts w:eastAsia="SimSun"/>
                <w:sz w:val="22"/>
                <w:szCs w:val="22"/>
              </w:rPr>
              <w:t xml:space="preserve"> </w:t>
            </w:r>
          </w:p>
        </w:tc>
      </w:tr>
      <w:tr w:rsidR="00FA075B" w:rsidRPr="000456B4" w14:paraId="7E5B47CB" w14:textId="77777777" w:rsidTr="00FA3033">
        <w:tc>
          <w:tcPr>
            <w:tcW w:w="1458" w:type="dxa"/>
          </w:tcPr>
          <w:p w14:paraId="2AB471B8" w14:textId="0EDE32FB" w:rsidR="00FA075B" w:rsidRPr="005B217D" w:rsidRDefault="00FA075B" w:rsidP="00FA075B">
            <w:pPr>
              <w:tabs>
                <w:tab w:val="clear" w:pos="794"/>
                <w:tab w:val="clear" w:pos="1191"/>
                <w:tab w:val="clear" w:pos="1588"/>
                <w:tab w:val="clear" w:pos="1985"/>
              </w:tabs>
              <w:overflowPunct/>
              <w:autoSpaceDE/>
              <w:autoSpaceDN/>
              <w:adjustRightInd/>
              <w:spacing w:before="60" w:after="60"/>
              <w:jc w:val="left"/>
              <w:textAlignment w:val="auto"/>
              <w:rPr>
                <w:i/>
                <w:szCs w:val="22"/>
                <w:lang w:val="en-CA"/>
              </w:rPr>
            </w:pPr>
            <w:r w:rsidRPr="005B217D">
              <w:rPr>
                <w:i/>
                <w:szCs w:val="22"/>
                <w:lang w:val="en-CA"/>
              </w:rPr>
              <w:t>Source:</w:t>
            </w:r>
          </w:p>
        </w:tc>
        <w:tc>
          <w:tcPr>
            <w:tcW w:w="4050" w:type="dxa"/>
          </w:tcPr>
          <w:p w14:paraId="677B636D" w14:textId="7D5680F3" w:rsidR="00FA075B" w:rsidRDefault="00FA075B" w:rsidP="00FA075B">
            <w:pPr>
              <w:spacing w:before="60" w:after="60"/>
              <w:rPr>
                <w:b/>
                <w:szCs w:val="22"/>
                <w:lang w:val="en-CA"/>
              </w:rPr>
            </w:pPr>
            <w:r>
              <w:rPr>
                <w:szCs w:val="22"/>
                <w:lang w:val="en-CA"/>
              </w:rPr>
              <w:t>AHG Chairs</w:t>
            </w:r>
          </w:p>
        </w:tc>
        <w:tc>
          <w:tcPr>
            <w:tcW w:w="900" w:type="dxa"/>
          </w:tcPr>
          <w:p w14:paraId="03A246A9" w14:textId="77777777" w:rsidR="00FA075B" w:rsidRPr="00316072" w:rsidRDefault="00FA075B" w:rsidP="00FA075B">
            <w:pPr>
              <w:tabs>
                <w:tab w:val="clear" w:pos="794"/>
                <w:tab w:val="clear" w:pos="1191"/>
                <w:tab w:val="clear" w:pos="1588"/>
                <w:tab w:val="clear" w:pos="1985"/>
              </w:tabs>
              <w:overflowPunct/>
              <w:autoSpaceDE/>
              <w:autoSpaceDN/>
              <w:adjustRightInd/>
              <w:spacing w:before="60" w:after="60"/>
              <w:jc w:val="left"/>
              <w:textAlignment w:val="auto"/>
              <w:rPr>
                <w:szCs w:val="22"/>
                <w:lang w:val="en-CA"/>
              </w:rPr>
            </w:pPr>
          </w:p>
        </w:tc>
        <w:tc>
          <w:tcPr>
            <w:tcW w:w="3168" w:type="dxa"/>
          </w:tcPr>
          <w:p w14:paraId="037D70C1" w14:textId="77777777" w:rsidR="00FA075B" w:rsidRPr="00316072" w:rsidRDefault="00FA075B" w:rsidP="00FA075B">
            <w:pPr>
              <w:tabs>
                <w:tab w:val="clear" w:pos="794"/>
                <w:tab w:val="clear" w:pos="1191"/>
                <w:tab w:val="clear" w:pos="1588"/>
                <w:tab w:val="clear" w:pos="1985"/>
              </w:tabs>
              <w:overflowPunct/>
              <w:autoSpaceDE/>
              <w:autoSpaceDN/>
              <w:adjustRightInd/>
              <w:spacing w:before="0"/>
              <w:jc w:val="left"/>
              <w:textAlignment w:val="auto"/>
              <w:rPr>
                <w:szCs w:val="22"/>
                <w:lang w:val="en-CA"/>
              </w:rPr>
            </w:pPr>
          </w:p>
        </w:tc>
      </w:tr>
    </w:tbl>
    <w:p w14:paraId="6C1460D4" w14:textId="77777777"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01A842F0" w14:textId="77777777" w:rsidR="00150721" w:rsidRPr="005B217D" w:rsidRDefault="00150721" w:rsidP="00150721">
      <w:pPr>
        <w:pStyle w:val="Heading1"/>
        <w:numPr>
          <w:ilvl w:val="0"/>
          <w:numId w:val="0"/>
        </w:numPr>
        <w:ind w:left="432" w:hanging="432"/>
        <w:rPr>
          <w:lang w:val="en-CA"/>
        </w:rPr>
      </w:pPr>
      <w:r w:rsidRPr="005B217D">
        <w:rPr>
          <w:lang w:val="en-CA"/>
        </w:rPr>
        <w:t>Abstract</w:t>
      </w:r>
    </w:p>
    <w:p w14:paraId="2F1CAA82" w14:textId="2015FF76" w:rsidR="00150721" w:rsidRPr="005B217D" w:rsidRDefault="00150721" w:rsidP="00150721">
      <w:pPr>
        <w:rPr>
          <w:szCs w:val="22"/>
          <w:lang w:val="en-CA"/>
        </w:rPr>
      </w:pPr>
      <w:r w:rsidRPr="00A672BE">
        <w:rPr>
          <w:lang w:val="en-CA"/>
        </w:rPr>
        <w:t>This report summari</w:t>
      </w:r>
      <w:r>
        <w:rPr>
          <w:lang w:val="en-CA"/>
        </w:rPr>
        <w:t>z</w:t>
      </w:r>
      <w:r w:rsidRPr="00A672BE">
        <w:rPr>
          <w:lang w:val="en-CA"/>
        </w:rPr>
        <w:t xml:space="preserve">es the activities of the </w:t>
      </w:r>
      <w:proofErr w:type="spellStart"/>
      <w:r w:rsidRPr="00A672BE">
        <w:rPr>
          <w:lang w:val="en-CA"/>
        </w:rPr>
        <w:t>AhG</w:t>
      </w:r>
      <w:proofErr w:type="spellEnd"/>
      <w:r w:rsidRPr="00A672BE">
        <w:rPr>
          <w:lang w:val="en-CA"/>
        </w:rPr>
        <w:t xml:space="preserve"> </w:t>
      </w:r>
      <w:r>
        <w:rPr>
          <w:lang w:val="en-CA"/>
        </w:rPr>
        <w:t>related to the</w:t>
      </w:r>
      <w:r w:rsidRPr="00A672BE">
        <w:rPr>
          <w:lang w:val="en-CA"/>
        </w:rPr>
        <w:t xml:space="preserve"> </w:t>
      </w:r>
      <w:r w:rsidRPr="00AB1F9D">
        <w:rPr>
          <w:lang w:val="en-CA"/>
        </w:rPr>
        <w:t xml:space="preserve">Report development for usage of video signal type code points </w:t>
      </w:r>
      <w:r w:rsidRPr="00A672BE">
        <w:rPr>
          <w:lang w:val="en-CA"/>
        </w:rPr>
        <w:t>that</w:t>
      </w:r>
      <w:r>
        <w:rPr>
          <w:lang w:val="en-CA"/>
        </w:rPr>
        <w:t xml:space="preserve"> have taken place between the</w:t>
      </w:r>
      <w:r w:rsidRPr="00A672BE">
        <w:rPr>
          <w:lang w:val="en-CA"/>
        </w:rPr>
        <w:t xml:space="preserve"> </w:t>
      </w:r>
      <w:r>
        <w:rPr>
          <w:lang w:val="en-CA"/>
        </w:rPr>
        <w:t>3</w:t>
      </w:r>
      <w:r w:rsidR="0013546F">
        <w:rPr>
          <w:lang w:val="en-CA"/>
        </w:rPr>
        <w:t>3rd</w:t>
      </w:r>
      <w:r>
        <w:rPr>
          <w:lang w:val="en-CA"/>
        </w:rPr>
        <w:t>st</w:t>
      </w:r>
      <w:r w:rsidRPr="00A672BE">
        <w:rPr>
          <w:lang w:val="en-CA"/>
        </w:rPr>
        <w:t xml:space="preserve"> </w:t>
      </w:r>
      <w:r>
        <w:rPr>
          <w:lang w:val="en-CA"/>
        </w:rPr>
        <w:t>and 3</w:t>
      </w:r>
      <w:r w:rsidR="0013546F">
        <w:rPr>
          <w:lang w:val="en-CA"/>
        </w:rPr>
        <w:t>4th</w:t>
      </w:r>
      <w:r>
        <w:rPr>
          <w:lang w:val="en-CA"/>
        </w:rPr>
        <w:t xml:space="preserve"> </w:t>
      </w:r>
      <w:r w:rsidRPr="00A672BE">
        <w:rPr>
          <w:lang w:val="en-CA"/>
        </w:rPr>
        <w:t>JCT-VC meetings. Activities focused on</w:t>
      </w:r>
      <w:r>
        <w:rPr>
          <w:lang w:val="en-CA"/>
        </w:rPr>
        <w:t xml:space="preserve"> work on text and diagrams of the draft output document JCTVC-A</w:t>
      </w:r>
      <w:r w:rsidR="0013546F">
        <w:rPr>
          <w:lang w:val="en-CA"/>
        </w:rPr>
        <w:t>G</w:t>
      </w:r>
      <w:r>
        <w:rPr>
          <w:lang w:val="en-CA"/>
        </w:rPr>
        <w:t>1003 (Version 1</w:t>
      </w:r>
      <w:r w:rsidR="0013546F">
        <w:rPr>
          <w:lang w:val="en-CA"/>
        </w:rPr>
        <w:t>/PDTR</w:t>
      </w:r>
      <w:r>
        <w:rPr>
          <w:lang w:val="en-CA"/>
        </w:rPr>
        <w:t>) intended for a Technical Record, and a follow on draft JCTVC-A</w:t>
      </w:r>
      <w:r w:rsidR="0013546F">
        <w:rPr>
          <w:lang w:val="en-CA"/>
        </w:rPr>
        <w:t>G</w:t>
      </w:r>
      <w:r>
        <w:rPr>
          <w:lang w:val="en-CA"/>
        </w:rPr>
        <w:t>1011 (Version2) for future changes to this technical record.</w:t>
      </w:r>
    </w:p>
    <w:p w14:paraId="79C61557" w14:textId="77777777" w:rsidR="00150721" w:rsidRPr="009611E3" w:rsidRDefault="00150721" w:rsidP="00150721"/>
    <w:p w14:paraId="3F2DA753" w14:textId="77777777" w:rsidR="00150721" w:rsidRPr="005B217D"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sidRPr="005B217D">
        <w:rPr>
          <w:lang w:val="en-CA"/>
        </w:rPr>
        <w:t>Intr</w:t>
      </w:r>
      <w:r>
        <w:rPr>
          <w:lang w:val="en-CA"/>
        </w:rPr>
        <w:t xml:space="preserve">oduction </w:t>
      </w:r>
    </w:p>
    <w:p w14:paraId="5578EEFF" w14:textId="77777777" w:rsidR="00150721" w:rsidRDefault="00150721" w:rsidP="00150721">
      <w:pPr>
        <w:rPr>
          <w:szCs w:val="22"/>
          <w:lang w:val="en-CA"/>
        </w:rPr>
      </w:pPr>
      <w:r>
        <w:rPr>
          <w:szCs w:val="22"/>
          <w:lang w:val="en-CA"/>
        </w:rPr>
        <w:t xml:space="preserve">The mandates of this AHG were: </w:t>
      </w:r>
    </w:p>
    <w:p w14:paraId="1B75904B" w14:textId="0124C4B2" w:rsidR="00150721"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pPr>
      <w:r w:rsidRPr="000D4530">
        <w:t>Produce the output draft text JCTVC-A</w:t>
      </w:r>
      <w:r w:rsidR="004203BA">
        <w:t>G</w:t>
      </w:r>
      <w:r w:rsidRPr="000D4530">
        <w:t>1003</w:t>
      </w:r>
      <w:r>
        <w:t xml:space="preserve"> and develop proposed improvements of its content</w:t>
      </w:r>
    </w:p>
    <w:p w14:paraId="082D570E" w14:textId="67E5FE70" w:rsidR="00150721" w:rsidRPr="000D4530"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pPr>
      <w:r w:rsidRPr="000D4530">
        <w:t>Produce the output draft text JCTVC-A</w:t>
      </w:r>
      <w:r w:rsidR="004203BA">
        <w:t>G</w:t>
      </w:r>
      <w:r>
        <w:t>1011 and develop proposed improvements of its content</w:t>
      </w:r>
    </w:p>
    <w:p w14:paraId="4E716457" w14:textId="41F845AA" w:rsidR="00150721" w:rsidRPr="000D4530"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pPr>
      <w:r w:rsidRPr="000D4530">
        <w:t>Study the industry usage of video signal type code points and identify the most common and important combinations of such code points (including study of the draft text JCTVC-A</w:t>
      </w:r>
      <w:r w:rsidR="004203BA">
        <w:t>G</w:t>
      </w:r>
      <w:r w:rsidRPr="000D4530">
        <w:t>1003).</w:t>
      </w:r>
    </w:p>
    <w:p w14:paraId="6F23368B" w14:textId="77777777" w:rsidR="00150721"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Pr>
          <w:lang w:val="en-CA"/>
        </w:rPr>
        <w:t>Activities</w:t>
      </w:r>
    </w:p>
    <w:p w14:paraId="34F063A4" w14:textId="77777777" w:rsidR="00150721" w:rsidRDefault="00150721"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val="en-CA"/>
        </w:rPr>
      </w:pPr>
      <w:r>
        <w:rPr>
          <w:lang w:val="en-CA"/>
        </w:rPr>
        <w:t xml:space="preserve">Reflector </w:t>
      </w:r>
    </w:p>
    <w:p w14:paraId="052B48D9" w14:textId="77777777" w:rsidR="00150721" w:rsidRDefault="00150721" w:rsidP="00150721">
      <w:pPr>
        <w:rPr>
          <w:lang w:eastAsia="ko-KR"/>
        </w:rPr>
      </w:pPr>
      <w:r w:rsidRPr="008932B9">
        <w:rPr>
          <w:lang w:eastAsia="ja-JP"/>
        </w:rPr>
        <w:t>The</w:t>
      </w:r>
      <w:r w:rsidRPr="008932B9">
        <w:rPr>
          <w:lang w:eastAsia="ko-KR"/>
        </w:rPr>
        <w:t xml:space="preserve"> e-mail reflector is </w:t>
      </w:r>
      <w:r>
        <w:rPr>
          <w:lang w:eastAsia="ko-KR"/>
        </w:rPr>
        <w:t xml:space="preserve">[jct-vc@lists.rwth-aachen.de]. </w:t>
      </w:r>
      <w:r w:rsidRPr="008932B9">
        <w:rPr>
          <w:lang w:eastAsia="ko-KR"/>
        </w:rPr>
        <w:t xml:space="preserve">To </w:t>
      </w:r>
      <w:r w:rsidRPr="008932B9">
        <w:rPr>
          <w:lang w:eastAsia="ja-JP"/>
        </w:rPr>
        <w:t>receive email</w:t>
      </w:r>
      <w:r w:rsidRPr="008932B9">
        <w:rPr>
          <w:lang w:eastAsia="ko-KR"/>
        </w:rPr>
        <w:t xml:space="preserve">, please subscribe to the e-mail reflector: </w:t>
      </w:r>
      <w:hyperlink r:id="rId12" w:history="1">
        <w:r w:rsidRPr="008932B9">
          <w:rPr>
            <w:rStyle w:val="Hyperlink"/>
            <w:szCs w:val="22"/>
            <w:lang w:eastAsia="ko-KR"/>
          </w:rPr>
          <w:t>http://mailman.rwth-aachen.de/mailman/listinfo/jct-vc</w:t>
        </w:r>
      </w:hyperlink>
      <w:r w:rsidRPr="008932B9">
        <w:rPr>
          <w:lang w:eastAsia="ko-KR"/>
        </w:rPr>
        <w:t xml:space="preserve">. For e-mail exchange, </w:t>
      </w:r>
      <w:r w:rsidRPr="008932B9">
        <w:rPr>
          <w:lang w:eastAsia="ja-JP"/>
        </w:rPr>
        <w:t>it is recommended to</w:t>
      </w:r>
      <w:r w:rsidRPr="008932B9">
        <w:rPr>
          <w:lang w:eastAsia="ko-KR"/>
        </w:rPr>
        <w:t xml:space="preserve"> put [</w:t>
      </w:r>
      <w:r w:rsidRPr="008932B9">
        <w:rPr>
          <w:lang w:eastAsia="ja-JP"/>
        </w:rPr>
        <w:t>AHG6</w:t>
      </w:r>
      <w:r w:rsidRPr="008932B9">
        <w:rPr>
          <w:lang w:eastAsia="ko-KR"/>
        </w:rPr>
        <w:t>] in the subject line for easy grouping.</w:t>
      </w:r>
    </w:p>
    <w:p w14:paraId="68965E22" w14:textId="77777777" w:rsidR="00150721" w:rsidRPr="008932B9" w:rsidRDefault="00150721" w:rsidP="00150721">
      <w:pPr>
        <w:rPr>
          <w:lang w:eastAsia="ko-KR"/>
        </w:rPr>
      </w:pPr>
      <w:r>
        <w:rPr>
          <w:lang w:eastAsia="ko-KR"/>
        </w:rPr>
        <w:t xml:space="preserve">The reflector had several emails on comments to improve the output document content and format. Also there was some discussion on similar topic areas on </w:t>
      </w:r>
      <w:proofErr w:type="spellStart"/>
      <w:r>
        <w:rPr>
          <w:lang w:eastAsia="ko-KR"/>
        </w:rPr>
        <w:t>ultra low</w:t>
      </w:r>
      <w:proofErr w:type="spellEnd"/>
      <w:r>
        <w:rPr>
          <w:lang w:eastAsia="ko-KR"/>
        </w:rPr>
        <w:t xml:space="preserve"> latency, </w:t>
      </w:r>
      <w:proofErr w:type="gramStart"/>
      <w:r>
        <w:rPr>
          <w:lang w:eastAsia="ko-KR"/>
        </w:rPr>
        <w:t>IMF ,</w:t>
      </w:r>
      <w:proofErr w:type="gramEnd"/>
      <w:r>
        <w:rPr>
          <w:lang w:eastAsia="ko-KR"/>
        </w:rPr>
        <w:t xml:space="preserve"> and JPEG 2000. A discussion resulted in adding text to the WD to describe synonyms and common terms and use of CICP, HEVC/HEVC, and SMPTE MXF for the tables listing common combinations of video properties.</w:t>
      </w:r>
    </w:p>
    <w:p w14:paraId="6BA62C1F" w14:textId="77777777" w:rsidR="00150721" w:rsidRDefault="00150721"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t>Teleconferences</w:t>
      </w:r>
    </w:p>
    <w:p w14:paraId="60F77F12" w14:textId="527BFA17" w:rsidR="00150721" w:rsidRDefault="00150721" w:rsidP="00150721">
      <w:pPr>
        <w:rPr>
          <w:lang w:eastAsia="ko-KR"/>
        </w:rPr>
      </w:pPr>
      <w:r>
        <w:rPr>
          <w:lang w:eastAsia="ko-KR"/>
        </w:rPr>
        <w:t xml:space="preserve">Two teleconference occurred on </w:t>
      </w:r>
      <w:r w:rsidR="0000010F">
        <w:rPr>
          <w:lang w:eastAsia="ko-KR"/>
        </w:rPr>
        <w:t>October 30</w:t>
      </w:r>
      <w:r>
        <w:rPr>
          <w:lang w:eastAsia="ko-KR"/>
        </w:rPr>
        <w:t xml:space="preserve"> </w:t>
      </w:r>
      <w:proofErr w:type="gramStart"/>
      <w:r>
        <w:rPr>
          <w:lang w:eastAsia="ko-KR"/>
        </w:rPr>
        <w:t>( Version</w:t>
      </w:r>
      <w:proofErr w:type="gramEnd"/>
      <w:r>
        <w:rPr>
          <w:lang w:eastAsia="ko-KR"/>
        </w:rPr>
        <w:t xml:space="preserve"> 1 Edits) and </w:t>
      </w:r>
      <w:r w:rsidR="0000010F">
        <w:rPr>
          <w:lang w:eastAsia="ko-KR"/>
        </w:rPr>
        <w:t>December 17</w:t>
      </w:r>
      <w:r>
        <w:rPr>
          <w:lang w:eastAsia="ko-KR"/>
        </w:rPr>
        <w:t xml:space="preserve"> (remainder Version 1 edits and Version 2 discussion). The following individuals attended the first teleconference: Alexandros </w:t>
      </w:r>
      <w:proofErr w:type="spellStart"/>
      <w:r>
        <w:rPr>
          <w:lang w:eastAsia="ko-KR"/>
        </w:rPr>
        <w:t>Tourapis</w:t>
      </w:r>
      <w:proofErr w:type="spellEnd"/>
      <w:r>
        <w:rPr>
          <w:lang w:eastAsia="ko-KR"/>
        </w:rPr>
        <w:t>/ Apple,</w:t>
      </w:r>
      <w:r w:rsidR="0000010F">
        <w:rPr>
          <w:lang w:eastAsia="ko-KR"/>
        </w:rPr>
        <w:t xml:space="preserve"> Chad Fogg (Co-Chair)/</w:t>
      </w:r>
      <w:proofErr w:type="spellStart"/>
      <w:r w:rsidR="0000010F">
        <w:rPr>
          <w:lang w:eastAsia="ko-KR"/>
        </w:rPr>
        <w:t>Movielabs</w:t>
      </w:r>
      <w:proofErr w:type="spellEnd"/>
      <w:r>
        <w:rPr>
          <w:lang w:eastAsia="ko-KR"/>
        </w:rPr>
        <w:t xml:space="preserve">, </w:t>
      </w:r>
      <w:r w:rsidR="0000010F">
        <w:rPr>
          <w:lang w:eastAsia="ko-KR"/>
        </w:rPr>
        <w:t xml:space="preserve">Walt </w:t>
      </w:r>
      <w:proofErr w:type="spellStart"/>
      <w:r w:rsidR="0000010F">
        <w:rPr>
          <w:lang w:eastAsia="ko-KR"/>
        </w:rPr>
        <w:t>Husak</w:t>
      </w:r>
      <w:proofErr w:type="spellEnd"/>
      <w:r w:rsidR="0000010F">
        <w:rPr>
          <w:lang w:eastAsia="ko-KR"/>
        </w:rPr>
        <w:t xml:space="preserve">/Dolby, </w:t>
      </w:r>
      <w:r>
        <w:rPr>
          <w:lang w:eastAsia="ko-KR"/>
        </w:rPr>
        <w:t xml:space="preserve">Gary Sullivan/Microsoft-JCT </w:t>
      </w:r>
      <w:proofErr w:type="spellStart"/>
      <w:r>
        <w:rPr>
          <w:lang w:eastAsia="ko-KR"/>
        </w:rPr>
        <w:t>CoChair</w:t>
      </w:r>
      <w:proofErr w:type="spellEnd"/>
      <w:r>
        <w:rPr>
          <w:lang w:eastAsia="ko-KR"/>
        </w:rPr>
        <w:t>, Lars Borg/</w:t>
      </w:r>
      <w:proofErr w:type="gramStart"/>
      <w:r>
        <w:rPr>
          <w:lang w:eastAsia="ko-KR"/>
        </w:rPr>
        <w:t>Adobe,</w:t>
      </w:r>
      <w:r w:rsidR="0000010F">
        <w:rPr>
          <w:lang w:eastAsia="ko-KR"/>
        </w:rPr>
        <w:t xml:space="preserve">  Chris</w:t>
      </w:r>
      <w:proofErr w:type="gramEnd"/>
      <w:r w:rsidR="0000010F">
        <w:rPr>
          <w:lang w:eastAsia="ko-KR"/>
        </w:rPr>
        <w:t xml:space="preserve"> Seeger/NBCU, Greg </w:t>
      </w:r>
      <w:proofErr w:type="spellStart"/>
      <w:r w:rsidR="0000010F">
        <w:rPr>
          <w:lang w:eastAsia="ko-KR"/>
        </w:rPr>
        <w:t>Coppa</w:t>
      </w:r>
      <w:proofErr w:type="spellEnd"/>
      <w:r w:rsidR="0000010F">
        <w:rPr>
          <w:lang w:eastAsia="ko-KR"/>
        </w:rPr>
        <w:t xml:space="preserve">/CBS), </w:t>
      </w:r>
      <w:proofErr w:type="spellStart"/>
      <w:r w:rsidR="0000010F">
        <w:rPr>
          <w:lang w:eastAsia="ko-KR"/>
        </w:rPr>
        <w:t>Atsuro</w:t>
      </w:r>
      <w:proofErr w:type="spellEnd"/>
      <w:r w:rsidR="0000010F">
        <w:rPr>
          <w:lang w:eastAsia="ko-KR"/>
        </w:rPr>
        <w:t xml:space="preserve"> </w:t>
      </w:r>
      <w:proofErr w:type="spellStart"/>
      <w:r w:rsidR="0000010F">
        <w:rPr>
          <w:lang w:eastAsia="ko-KR"/>
        </w:rPr>
        <w:t>Ichigaya</w:t>
      </w:r>
      <w:proofErr w:type="spellEnd"/>
      <w:r w:rsidR="0000010F">
        <w:rPr>
          <w:lang w:eastAsia="ko-KR"/>
        </w:rPr>
        <w:t xml:space="preserve">/ NHK, Andrew </w:t>
      </w:r>
      <w:proofErr w:type="spellStart"/>
      <w:r w:rsidR="0000010F">
        <w:rPr>
          <w:lang w:eastAsia="ko-KR"/>
        </w:rPr>
        <w:t>Krupiczka</w:t>
      </w:r>
      <w:proofErr w:type="spellEnd"/>
      <w:r w:rsidR="0000010F">
        <w:rPr>
          <w:lang w:eastAsia="ko-KR"/>
        </w:rPr>
        <w:t xml:space="preserve"> /ESPN,</w:t>
      </w:r>
      <w:r>
        <w:rPr>
          <w:lang w:eastAsia="ko-KR"/>
        </w:rPr>
        <w:t xml:space="preserve"> Yasser Syed (Co-Chair)/ Comcast-NBCU. The second call had Chad Fogg/</w:t>
      </w:r>
      <w:proofErr w:type="spellStart"/>
      <w:r>
        <w:rPr>
          <w:lang w:eastAsia="ko-KR"/>
        </w:rPr>
        <w:t>Movielabs</w:t>
      </w:r>
      <w:proofErr w:type="spellEnd"/>
      <w:r>
        <w:rPr>
          <w:lang w:eastAsia="ko-KR"/>
        </w:rPr>
        <w:t xml:space="preserve"> (Co-Chair),</w:t>
      </w:r>
      <w:r w:rsidR="0000010F" w:rsidRPr="0000010F">
        <w:rPr>
          <w:lang w:eastAsia="ko-KR"/>
        </w:rPr>
        <w:t xml:space="preserve"> </w:t>
      </w:r>
      <w:r w:rsidR="0000010F">
        <w:rPr>
          <w:lang w:eastAsia="ko-KR"/>
        </w:rPr>
        <w:t>Chris Seeger/NBCU</w:t>
      </w:r>
      <w:r>
        <w:rPr>
          <w:lang w:eastAsia="ko-KR"/>
        </w:rPr>
        <w:t xml:space="preserve">, </w:t>
      </w:r>
      <w:proofErr w:type="spellStart"/>
      <w:r>
        <w:rPr>
          <w:lang w:eastAsia="ko-KR"/>
        </w:rPr>
        <w:t>Atsuro</w:t>
      </w:r>
      <w:proofErr w:type="spellEnd"/>
      <w:r>
        <w:rPr>
          <w:lang w:eastAsia="ko-KR"/>
        </w:rPr>
        <w:t xml:space="preserve"> </w:t>
      </w:r>
      <w:proofErr w:type="spellStart"/>
      <w:r>
        <w:rPr>
          <w:lang w:eastAsia="ko-KR"/>
        </w:rPr>
        <w:t>Ichigaya</w:t>
      </w:r>
      <w:proofErr w:type="spellEnd"/>
      <w:r>
        <w:rPr>
          <w:lang w:eastAsia="ko-KR"/>
        </w:rPr>
        <w:t>/ NHK,</w:t>
      </w:r>
      <w:r w:rsidR="0000010F" w:rsidRPr="0000010F">
        <w:rPr>
          <w:lang w:eastAsia="ko-KR"/>
        </w:rPr>
        <w:t xml:space="preserve"> </w:t>
      </w:r>
      <w:r w:rsidR="0000010F">
        <w:rPr>
          <w:lang w:eastAsia="ko-KR"/>
        </w:rPr>
        <w:t xml:space="preserve">Sean McCarthy/Dolby, Walt </w:t>
      </w:r>
      <w:proofErr w:type="spellStart"/>
      <w:r w:rsidR="0000010F">
        <w:rPr>
          <w:lang w:eastAsia="ko-KR"/>
        </w:rPr>
        <w:t>Husak</w:t>
      </w:r>
      <w:proofErr w:type="spellEnd"/>
      <w:r w:rsidR="0000010F">
        <w:rPr>
          <w:lang w:eastAsia="ko-KR"/>
        </w:rPr>
        <w:t xml:space="preserve">/Dolby, Andrew </w:t>
      </w:r>
      <w:proofErr w:type="spellStart"/>
      <w:r w:rsidR="0000010F">
        <w:rPr>
          <w:lang w:eastAsia="ko-KR"/>
        </w:rPr>
        <w:t>Krupiczka</w:t>
      </w:r>
      <w:proofErr w:type="spellEnd"/>
      <w:r w:rsidR="0000010F">
        <w:rPr>
          <w:lang w:eastAsia="ko-KR"/>
        </w:rPr>
        <w:t xml:space="preserve"> /ESPN,</w:t>
      </w:r>
      <w:r w:rsidR="0000010F" w:rsidRPr="0000010F">
        <w:rPr>
          <w:lang w:eastAsia="ko-KR"/>
        </w:rPr>
        <w:t xml:space="preserve"> </w:t>
      </w:r>
      <w:r w:rsidR="0000010F">
        <w:rPr>
          <w:lang w:eastAsia="ko-KR"/>
        </w:rPr>
        <w:t>Lars Borg/Adobe,</w:t>
      </w:r>
      <w:r>
        <w:rPr>
          <w:lang w:eastAsia="ko-KR"/>
        </w:rPr>
        <w:t xml:space="preserve"> and Yasser Syed/Comcast (Co-Chair)</w:t>
      </w:r>
    </w:p>
    <w:p w14:paraId="11D2BF44" w14:textId="0EA98C00" w:rsidR="00150721" w:rsidRDefault="00150721" w:rsidP="00150721">
      <w:pPr>
        <w:rPr>
          <w:lang w:eastAsia="ko-KR"/>
        </w:rPr>
      </w:pPr>
      <w:r>
        <w:rPr>
          <w:lang w:eastAsia="ko-KR"/>
        </w:rPr>
        <w:lastRenderedPageBreak/>
        <w:t xml:space="preserve">The Group discussed the working draft for a planned technical report envisioned as 23091-4 where the first iteration is the draft </w:t>
      </w:r>
      <w:proofErr w:type="gramStart"/>
      <w:r>
        <w:rPr>
          <w:lang w:eastAsia="ko-KR"/>
        </w:rPr>
        <w:t>( A</w:t>
      </w:r>
      <w:r w:rsidR="0000010F">
        <w:rPr>
          <w:lang w:eastAsia="ko-KR"/>
        </w:rPr>
        <w:t>G</w:t>
      </w:r>
      <w:proofErr w:type="gramEnd"/>
      <w:r>
        <w:rPr>
          <w:lang w:eastAsia="ko-KR"/>
        </w:rPr>
        <w:t>1003) which would eventually become the First PDTR for consideration.  The second working draft (A</w:t>
      </w:r>
      <w:r w:rsidR="0000010F">
        <w:rPr>
          <w:lang w:eastAsia="ko-KR"/>
        </w:rPr>
        <w:t>G</w:t>
      </w:r>
      <w:r>
        <w:rPr>
          <w:lang w:eastAsia="ko-KR"/>
        </w:rPr>
        <w:t>1011) will become an Amendment to the eventual Technical Record created from the initial version 1 draft.  The goal of the group is to ready A</w:t>
      </w:r>
      <w:r w:rsidR="0018431D">
        <w:rPr>
          <w:lang w:eastAsia="ko-KR"/>
        </w:rPr>
        <w:t>G</w:t>
      </w:r>
      <w:r>
        <w:rPr>
          <w:lang w:eastAsia="ko-KR"/>
        </w:rPr>
        <w:t>1003 during the JCT meeting in October 2018 to create a PDTR document.  The version 2 document is expected to be an amendment of the initial Technical Record in about a year.</w:t>
      </w:r>
    </w:p>
    <w:p w14:paraId="5D00527E" w14:textId="77777777" w:rsidR="00150721" w:rsidRPr="00BB1DC4" w:rsidRDefault="00150721" w:rsidP="00150721">
      <w:pPr>
        <w:rPr>
          <w:lang w:eastAsia="ko-KR"/>
        </w:rPr>
      </w:pPr>
      <w:r>
        <w:rPr>
          <w:lang w:eastAsia="ko-KR"/>
        </w:rPr>
        <w:t>Version 1 Doc was worked on to create an output edit draft. Items that were worked on were:</w:t>
      </w:r>
    </w:p>
    <w:p w14:paraId="141103A7" w14:textId="279064FC" w:rsidR="0018431D" w:rsidRDefault="0018431D"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Modifications to Acronyms section</w:t>
      </w:r>
    </w:p>
    <w:p w14:paraId="697ED656" w14:textId="4B69C2A7" w:rsidR="0018431D" w:rsidRDefault="0018431D"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Modified MDCV Colour Volume description</w:t>
      </w:r>
    </w:p>
    <w:p w14:paraId="6FB1C34D" w14:textId="77777777" w:rsidR="0018431D" w:rsidRPr="00F163E9" w:rsidRDefault="0018431D" w:rsidP="0018431D">
      <w:pPr>
        <w:numPr>
          <w:ilvl w:val="1"/>
          <w:numId w:val="17"/>
        </w:numPr>
        <w:tabs>
          <w:tab w:val="clear" w:pos="794"/>
          <w:tab w:val="clear" w:pos="1191"/>
          <w:tab w:val="clear" w:pos="1588"/>
          <w:tab w:val="clear" w:pos="1985"/>
        </w:tabs>
        <w:overflowPunct/>
        <w:autoSpaceDE/>
        <w:autoSpaceDN/>
        <w:adjustRightInd/>
        <w:spacing w:before="0"/>
        <w:jc w:val="left"/>
        <w:textAlignment w:val="auto"/>
        <w:rPr>
          <w:rFonts w:ascii="Calibri" w:hAnsi="Calibri" w:cs="Calibri"/>
          <w:color w:val="000000"/>
          <w:sz w:val="24"/>
          <w:szCs w:val="24"/>
          <w:lang w:val="en-US"/>
        </w:rPr>
      </w:pPr>
      <w:r w:rsidRPr="00F163E9">
        <w:rPr>
          <w:rFonts w:ascii="Calibri" w:hAnsi="Calibri" w:cs="Calibri"/>
          <w:color w:val="000000"/>
          <w:sz w:val="24"/>
          <w:szCs w:val="24"/>
          <w:lang w:val="en-CA"/>
        </w:rPr>
        <w:t xml:space="preserve">A display colour volume can be defined as a solid in colorimetric space containing all </w:t>
      </w:r>
      <w:proofErr w:type="gramStart"/>
      <w:r w:rsidRPr="00F163E9">
        <w:rPr>
          <w:rFonts w:ascii="Calibri" w:hAnsi="Calibri" w:cs="Calibri"/>
          <w:color w:val="000000"/>
          <w:sz w:val="24"/>
          <w:szCs w:val="24"/>
          <w:lang w:val="en-CA"/>
        </w:rPr>
        <w:t>possible colours</w:t>
      </w:r>
      <w:proofErr w:type="gramEnd"/>
      <w:r w:rsidRPr="00F163E9">
        <w:rPr>
          <w:rFonts w:ascii="Calibri" w:hAnsi="Calibri" w:cs="Calibri"/>
          <w:color w:val="000000"/>
          <w:sz w:val="24"/>
          <w:szCs w:val="24"/>
          <w:lang w:val="en-CA"/>
        </w:rPr>
        <w:t xml:space="preserve"> a display can produce. Mastering display colour volume (MDCV) information describes the colour volume through the colour primaries, white point, and luminance range parameters of the display that was used for authoring/grading video content</w:t>
      </w:r>
    </w:p>
    <w:p w14:paraId="335D4BD2" w14:textId="0A76B85F" w:rsidR="0018431D" w:rsidRDefault="0018431D" w:rsidP="0018431D">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Revised MDCV tags to be more descriptive</w:t>
      </w:r>
    </w:p>
    <w:p w14:paraId="4E51D112" w14:textId="4060029E" w:rsidR="0018431D" w:rsidRPr="00F163E9" w:rsidRDefault="0018431D" w:rsidP="0018431D">
      <w:pPr>
        <w:numPr>
          <w:ilvl w:val="1"/>
          <w:numId w:val="17"/>
        </w:numPr>
        <w:tabs>
          <w:tab w:val="clear" w:pos="794"/>
          <w:tab w:val="clear" w:pos="1191"/>
          <w:tab w:val="clear" w:pos="1588"/>
          <w:tab w:val="clear" w:pos="1985"/>
        </w:tabs>
        <w:overflowPunct/>
        <w:autoSpaceDE/>
        <w:autoSpaceDN/>
        <w:adjustRightInd/>
        <w:spacing w:before="0"/>
        <w:jc w:val="left"/>
        <w:textAlignment w:val="auto"/>
        <w:rPr>
          <w:rFonts w:ascii="Calibri" w:hAnsi="Calibri" w:cs="Calibri"/>
          <w:color w:val="000000"/>
          <w:sz w:val="24"/>
          <w:szCs w:val="24"/>
          <w:lang w:val="en-US"/>
        </w:rPr>
      </w:pPr>
      <w:r w:rsidRPr="00F163E9">
        <w:rPr>
          <w:rFonts w:ascii="Calibri" w:hAnsi="Calibri" w:cs="Calibri"/>
          <w:color w:val="000000"/>
          <w:sz w:val="24"/>
          <w:szCs w:val="24"/>
          <w:u w:val="single"/>
          <w:lang w:val="en-US"/>
        </w:rPr>
        <w:t>BT2100x</w:t>
      </w:r>
      <w:r w:rsidRPr="003F10D5">
        <w:rPr>
          <w:rFonts w:ascii="Calibri" w:hAnsi="Calibri" w:cs="Calibri"/>
          <w:strike/>
          <w:color w:val="000000"/>
          <w:sz w:val="24"/>
          <w:szCs w:val="24"/>
          <w:u w:val="single"/>
          <w:lang w:val="en-US"/>
        </w:rPr>
        <w:t>10</w:t>
      </w:r>
      <w:r w:rsidR="003F10D5" w:rsidRPr="003F10D5">
        <w:rPr>
          <w:rFonts w:ascii="Calibri" w:hAnsi="Calibri" w:cs="Calibri"/>
          <w:strike/>
          <w:color w:val="000000"/>
          <w:sz w:val="24"/>
          <w:szCs w:val="24"/>
          <w:u w:val="single"/>
          <w:lang w:val="en-US"/>
        </w:rPr>
        <w:t>7</w:t>
      </w:r>
      <w:r w:rsidR="003F10D5">
        <w:rPr>
          <w:rFonts w:ascii="Calibri" w:hAnsi="Calibri" w:cs="Calibri"/>
          <w:color w:val="000000"/>
          <w:sz w:val="24"/>
          <w:szCs w:val="24"/>
          <w:u w:val="single"/>
          <w:lang w:val="en-US"/>
        </w:rPr>
        <w:t>1000</w:t>
      </w:r>
      <w:r w:rsidRPr="00F163E9">
        <w:rPr>
          <w:rFonts w:ascii="Calibri" w:hAnsi="Calibri" w:cs="Calibri"/>
          <w:color w:val="000000"/>
          <w:sz w:val="24"/>
          <w:szCs w:val="24"/>
          <w:u w:val="single"/>
          <w:lang w:val="en-US"/>
        </w:rPr>
        <w:t>n0005</w:t>
      </w:r>
      <w:r w:rsidRPr="00F163E9">
        <w:rPr>
          <w:rFonts w:ascii="Calibri" w:hAnsi="Calibri" w:cs="Calibri"/>
          <w:color w:val="000000"/>
          <w:sz w:val="24"/>
          <w:szCs w:val="24"/>
          <w:lang w:val="en-US"/>
        </w:rPr>
        <w:t>- represents a mastering display OLED environment for mastering of SDR/HDR content with displays having 1000 cd/m2 of peak brightness, </w:t>
      </w:r>
      <w:r w:rsidRPr="00603683">
        <w:rPr>
          <w:rFonts w:ascii="Calibri" w:hAnsi="Calibri" w:cs="Calibri"/>
          <w:color w:val="000000"/>
          <w:sz w:val="24"/>
          <w:szCs w:val="24"/>
          <w:lang w:val="en-US"/>
        </w:rPr>
        <w:t>0.05</w:t>
      </w:r>
      <w:r w:rsidRPr="00F163E9">
        <w:rPr>
          <w:rFonts w:ascii="Calibri" w:hAnsi="Calibri" w:cs="Calibri"/>
          <w:color w:val="000000"/>
          <w:sz w:val="24"/>
          <w:szCs w:val="24"/>
          <w:lang w:val="en-US"/>
        </w:rPr>
        <w:t xml:space="preserve"> minimum brightness, and a D65 </w:t>
      </w:r>
      <w:proofErr w:type="spellStart"/>
      <w:r w:rsidRPr="00F163E9">
        <w:rPr>
          <w:rFonts w:ascii="Calibri" w:hAnsi="Calibri" w:cs="Calibri"/>
          <w:color w:val="000000"/>
          <w:sz w:val="24"/>
          <w:szCs w:val="24"/>
          <w:lang w:val="en-US"/>
        </w:rPr>
        <w:t>whitepoint</w:t>
      </w:r>
      <w:proofErr w:type="spellEnd"/>
      <w:r w:rsidRPr="00F163E9">
        <w:rPr>
          <w:rFonts w:ascii="Calibri" w:hAnsi="Calibri" w:cs="Calibri"/>
          <w:color w:val="000000"/>
          <w:sz w:val="24"/>
          <w:szCs w:val="24"/>
          <w:lang w:val="en-US"/>
        </w:rPr>
        <w:t xml:space="preserve"> setting within a BT.2100 colour representation.</w:t>
      </w:r>
    </w:p>
    <w:p w14:paraId="078BC97D" w14:textId="74010CBC" w:rsidR="0018431D" w:rsidRPr="0018431D" w:rsidRDefault="0018431D" w:rsidP="0018431D">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F163E9">
        <w:rPr>
          <w:rFonts w:ascii="Calibri" w:hAnsi="Calibri" w:cs="Calibri"/>
          <w:color w:val="000000"/>
          <w:sz w:val="28"/>
          <w:szCs w:val="28"/>
          <w:lang w:val="en-US"/>
        </w:rPr>
        <w:t xml:space="preserve">In section 4 add in at the beginning that section is within context of this document.  Also add the more specific sentence in the </w:t>
      </w:r>
      <w:proofErr w:type="spellStart"/>
      <w:r w:rsidRPr="00F163E9">
        <w:rPr>
          <w:rFonts w:ascii="Calibri" w:hAnsi="Calibri" w:cs="Calibri"/>
          <w:color w:val="000000"/>
          <w:sz w:val="28"/>
          <w:szCs w:val="28"/>
          <w:lang w:val="en-US"/>
        </w:rPr>
        <w:t>Y’CbCr</w:t>
      </w:r>
      <w:proofErr w:type="spellEnd"/>
      <w:r w:rsidRPr="00F163E9">
        <w:rPr>
          <w:rFonts w:ascii="Calibri" w:hAnsi="Calibri" w:cs="Calibri"/>
          <w:color w:val="000000"/>
          <w:sz w:val="28"/>
          <w:szCs w:val="28"/>
          <w:lang w:val="en-US"/>
        </w:rPr>
        <w:t xml:space="preserve"> in light of the document context.  Specifics may be added in the future.</w:t>
      </w:r>
    </w:p>
    <w:p w14:paraId="67528F8A" w14:textId="4784E06F" w:rsidR="0018431D" w:rsidRPr="0018431D" w:rsidRDefault="0018431D" w:rsidP="0018431D">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F163E9">
        <w:rPr>
          <w:rFonts w:ascii="Calibri" w:hAnsi="Calibri" w:cs="Calibri"/>
          <w:color w:val="000000"/>
          <w:sz w:val="28"/>
          <w:szCs w:val="28"/>
          <w:lang w:val="en-US"/>
        </w:rPr>
        <w:t xml:space="preserve">in table 1, reformat the </w:t>
      </w:r>
      <w:proofErr w:type="gramStart"/>
      <w:r w:rsidRPr="00F163E9">
        <w:rPr>
          <w:rFonts w:ascii="Calibri" w:hAnsi="Calibri" w:cs="Calibri"/>
          <w:color w:val="000000"/>
          <w:sz w:val="28"/>
          <w:szCs w:val="28"/>
          <w:lang w:val="en-US"/>
        </w:rPr>
        <w:t>left hand</w:t>
      </w:r>
      <w:proofErr w:type="gramEnd"/>
      <w:r w:rsidRPr="00F163E9">
        <w:rPr>
          <w:rFonts w:ascii="Calibri" w:hAnsi="Calibri" w:cs="Calibri"/>
          <w:color w:val="000000"/>
          <w:sz w:val="28"/>
          <w:szCs w:val="28"/>
          <w:lang w:val="en-US"/>
        </w:rPr>
        <w:t xml:space="preserve"> column to being HD/SD instead of a separate HD and SD section.  Remove note pertaining to this.</w:t>
      </w:r>
    </w:p>
    <w:p w14:paraId="4FA2E142" w14:textId="285E0A00" w:rsidR="0018431D" w:rsidRPr="0018431D" w:rsidRDefault="0018431D" w:rsidP="0018431D">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F163E9">
        <w:rPr>
          <w:rFonts w:ascii="Calibri" w:hAnsi="Calibri" w:cs="Calibri"/>
          <w:color w:val="000000"/>
          <w:sz w:val="28"/>
          <w:szCs w:val="28"/>
          <w:lang w:val="en-US"/>
        </w:rPr>
        <w:t>converge instances to using “colour representation” instead of “colour space representation” or “domain”</w:t>
      </w:r>
    </w:p>
    <w:p w14:paraId="3AB27745" w14:textId="59B6238F" w:rsidR="0018431D" w:rsidRPr="0018431D" w:rsidRDefault="0018431D" w:rsidP="0018431D">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 xml:space="preserve">Yasser works with Gary to get AG1003 in final shape such that it can be voted on before the next MPEG meeting. </w:t>
      </w:r>
      <w:proofErr w:type="gramStart"/>
      <w:r>
        <w:rPr>
          <w:lang w:eastAsia="ko-KR"/>
        </w:rPr>
        <w:t>( Many</w:t>
      </w:r>
      <w:proofErr w:type="gramEnd"/>
      <w:r>
        <w:rPr>
          <w:lang w:eastAsia="ko-KR"/>
        </w:rPr>
        <w:t xml:space="preserve"> editorial changes came from this effort that resulted in AG1003 final version in first week in November)</w:t>
      </w:r>
    </w:p>
    <w:p w14:paraId="1DE9FA47" w14:textId="017627FA" w:rsidR="0018431D" w:rsidRDefault="0018431D" w:rsidP="0018431D">
      <w:pPr>
        <w:tabs>
          <w:tab w:val="clear" w:pos="794"/>
          <w:tab w:val="clear" w:pos="1191"/>
          <w:tab w:val="clear" w:pos="1588"/>
          <w:tab w:val="clear" w:pos="1985"/>
          <w:tab w:val="left" w:pos="360"/>
          <w:tab w:val="left" w:pos="720"/>
          <w:tab w:val="left" w:pos="1080"/>
          <w:tab w:val="left" w:pos="1440"/>
        </w:tabs>
        <w:jc w:val="left"/>
        <w:rPr>
          <w:rFonts w:eastAsia="MS Mincho"/>
          <w:lang w:eastAsia="ko-KR"/>
        </w:rPr>
      </w:pPr>
      <w:r>
        <w:rPr>
          <w:rFonts w:eastAsia="MS Mincho"/>
          <w:lang w:eastAsia="ko-KR"/>
        </w:rPr>
        <w:t>Version 2 (AG1011)</w:t>
      </w:r>
    </w:p>
    <w:p w14:paraId="45F62B89" w14:textId="77777777" w:rsidR="00285477" w:rsidRDefault="00285477" w:rsidP="00285477">
      <w:pPr>
        <w:pStyle w:val="ListParagraph"/>
        <w:numPr>
          <w:ilvl w:val="0"/>
          <w:numId w:val="19"/>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000000"/>
        </w:rPr>
      </w:pPr>
      <w:r>
        <w:rPr>
          <w:rFonts w:ascii="Calibri" w:hAnsi="Calibri" w:cs="Calibri"/>
          <w:color w:val="000000"/>
          <w:sz w:val="22"/>
          <w:szCs w:val="22"/>
        </w:rPr>
        <w:t>Additions/ Modifications to AG1003 (Version 1)</w:t>
      </w:r>
    </w:p>
    <w:p w14:paraId="0FF0F8BF" w14:textId="77777777" w:rsidR="00285477" w:rsidRDefault="00285477" w:rsidP="00285477">
      <w:pPr>
        <w:pStyle w:val="ListParagraph"/>
        <w:numPr>
          <w:ilvl w:val="1"/>
          <w:numId w:val="19"/>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000000"/>
        </w:rPr>
      </w:pPr>
      <w:r>
        <w:rPr>
          <w:rFonts w:ascii="Calibri" w:hAnsi="Calibri" w:cs="Calibri"/>
          <w:color w:val="000000"/>
          <w:sz w:val="22"/>
          <w:szCs w:val="22"/>
        </w:rPr>
        <w:t>Possibly move to 23001-8 to 23091-2 (Coding Points Doc)</w:t>
      </w:r>
    </w:p>
    <w:p w14:paraId="2A835FED"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w:t>
      </w:r>
      <w:r>
        <w:rPr>
          <w:color w:val="FF0000"/>
          <w:sz w:val="14"/>
          <w:szCs w:val="14"/>
        </w:rPr>
        <w:t>     </w:t>
      </w:r>
      <w:r>
        <w:rPr>
          <w:rStyle w:val="apple-converted-space"/>
          <w:color w:val="FF0000"/>
          <w:sz w:val="14"/>
          <w:szCs w:val="14"/>
        </w:rPr>
        <w:t> </w:t>
      </w:r>
      <w:r>
        <w:rPr>
          <w:rFonts w:ascii="Calibri" w:hAnsi="Calibri" w:cs="Calibri"/>
          <w:color w:val="FF0000"/>
        </w:rPr>
        <w:t xml:space="preserve">We will need to see what </w:t>
      </w:r>
      <w:proofErr w:type="gramStart"/>
      <w:r>
        <w:rPr>
          <w:rFonts w:ascii="Calibri" w:hAnsi="Calibri" w:cs="Calibri"/>
          <w:color w:val="FF0000"/>
        </w:rPr>
        <w:t>is the timetable at the JCT meeting</w:t>
      </w:r>
      <w:proofErr w:type="gramEnd"/>
    </w:p>
    <w:p w14:paraId="0D03C4D8" w14:textId="77777777" w:rsidR="00285477" w:rsidRDefault="00285477" w:rsidP="00285477">
      <w:pPr>
        <w:pStyle w:val="ListParagraph"/>
        <w:numPr>
          <w:ilvl w:val="1"/>
          <w:numId w:val="20"/>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000000"/>
        </w:rPr>
      </w:pPr>
      <w:r>
        <w:rPr>
          <w:rFonts w:ascii="Calibri" w:hAnsi="Calibri" w:cs="Calibri"/>
          <w:color w:val="000000"/>
          <w:sz w:val="22"/>
          <w:szCs w:val="22"/>
        </w:rPr>
        <w:t xml:space="preserve">On Colour Tables Row Link SMPTE MXF to 2067-21:2019 / </w:t>
      </w:r>
      <w:proofErr w:type="gramStart"/>
      <w:r>
        <w:rPr>
          <w:rFonts w:ascii="Calibri" w:hAnsi="Calibri" w:cs="Calibri"/>
          <w:color w:val="000000"/>
          <w:sz w:val="22"/>
          <w:szCs w:val="22"/>
        </w:rPr>
        <w:t xml:space="preserve">( </w:t>
      </w:r>
      <w:proofErr w:type="spellStart"/>
      <w:r>
        <w:rPr>
          <w:rFonts w:ascii="Calibri" w:hAnsi="Calibri" w:cs="Calibri"/>
          <w:color w:val="000000"/>
          <w:sz w:val="22"/>
          <w:szCs w:val="22"/>
        </w:rPr>
        <w:t>YS</w:t>
      </w:r>
      <w:proofErr w:type="gramEnd"/>
      <w:r>
        <w:rPr>
          <w:rFonts w:ascii="Calibri" w:hAnsi="Calibri" w:cs="Calibri"/>
          <w:color w:val="000000"/>
          <w:sz w:val="22"/>
          <w:szCs w:val="22"/>
        </w:rPr>
        <w:t>:add</w:t>
      </w:r>
      <w:proofErr w:type="spellEnd"/>
      <w:r>
        <w:rPr>
          <w:rFonts w:ascii="Calibri" w:hAnsi="Calibri" w:cs="Calibri"/>
          <w:color w:val="000000"/>
          <w:sz w:val="22"/>
          <w:szCs w:val="22"/>
        </w:rPr>
        <w:t xml:space="preserve"> in for both SMPTE MXF and CICP directly on tables)</w:t>
      </w:r>
    </w:p>
    <w:p w14:paraId="64A3395B"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w:t>
      </w:r>
      <w:r>
        <w:rPr>
          <w:color w:val="FF0000"/>
          <w:sz w:val="14"/>
          <w:szCs w:val="14"/>
        </w:rPr>
        <w:t>     </w:t>
      </w:r>
      <w:r>
        <w:rPr>
          <w:rStyle w:val="apple-converted-space"/>
          <w:color w:val="FF0000"/>
          <w:sz w:val="14"/>
          <w:szCs w:val="14"/>
        </w:rPr>
        <w:t> </w:t>
      </w:r>
      <w:r>
        <w:rPr>
          <w:rFonts w:ascii="Calibri" w:hAnsi="Calibri" w:cs="Calibri"/>
          <w:color w:val="FF0000"/>
        </w:rPr>
        <w:t>Agreed to add the reference on the table. It is easier for the reader to refer back to the sources</w:t>
      </w:r>
    </w:p>
    <w:p w14:paraId="64DC3C50" w14:textId="77777777" w:rsidR="00285477" w:rsidRDefault="00285477" w:rsidP="00285477">
      <w:pPr>
        <w:pStyle w:val="ListParagraph"/>
        <w:numPr>
          <w:ilvl w:val="1"/>
          <w:numId w:val="21"/>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000000"/>
        </w:rPr>
      </w:pPr>
      <w:r>
        <w:rPr>
          <w:rFonts w:ascii="Calibri" w:hAnsi="Calibri" w:cs="Calibri"/>
          <w:color w:val="000000"/>
          <w:sz w:val="22"/>
          <w:szCs w:val="22"/>
        </w:rPr>
        <w:t>ST 2113 (P3D65) now issued so add to doc</w:t>
      </w:r>
    </w:p>
    <w:p w14:paraId="7002A43F"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i.</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2067-21:2016</w:t>
      </w:r>
    </w:p>
    <w:p w14:paraId="30640743"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ii.</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2067-20 should be ST 2067-20:2016</w:t>
      </w:r>
    </w:p>
    <w:p w14:paraId="08777148"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iii.</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336 should be ST 336:2017</w:t>
      </w:r>
    </w:p>
    <w:p w14:paraId="694185C2"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iv.</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335 should be ST 335:2012</w:t>
      </w:r>
    </w:p>
    <w:p w14:paraId="11B562EF"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v.</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2003 should be ST 2003:2012</w:t>
      </w:r>
    </w:p>
    <w:p w14:paraId="76A11D2C"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vi.</w:t>
      </w:r>
      <w:r>
        <w:rPr>
          <w:color w:val="000000"/>
          <w:sz w:val="14"/>
          <w:szCs w:val="14"/>
        </w:rPr>
        <w:t>     </w:t>
      </w:r>
      <w:r>
        <w:rPr>
          <w:rStyle w:val="apple-converted-space"/>
          <w:color w:val="000000"/>
          <w:sz w:val="14"/>
          <w:szCs w:val="14"/>
        </w:rPr>
        <w:t> </w:t>
      </w:r>
      <w:r>
        <w:rPr>
          <w:rFonts w:ascii="-webkit-standard" w:hAnsi="-webkit-standard" w:cs="Calibri"/>
          <w:color w:val="000000"/>
          <w:sz w:val="22"/>
          <w:szCs w:val="22"/>
        </w:rPr>
        <w:t>ST 2086 should be ST 2086:2018</w:t>
      </w:r>
    </w:p>
    <w:p w14:paraId="1DE92396" w14:textId="77777777" w:rsidR="00285477" w:rsidRDefault="00285477" w:rsidP="00285477">
      <w:pPr>
        <w:pStyle w:val="ListParagraph"/>
        <w:numPr>
          <w:ilvl w:val="0"/>
          <w:numId w:val="22"/>
        </w:numPr>
        <w:tabs>
          <w:tab w:val="clear" w:pos="792"/>
          <w:tab w:val="clear" w:pos="1195"/>
          <w:tab w:val="clear" w:pos="1584"/>
          <w:tab w:val="clear" w:pos="1987"/>
          <w:tab w:val="clear" w:pos="4853"/>
          <w:tab w:val="clear" w:pos="9691"/>
        </w:tabs>
        <w:spacing w:before="0"/>
        <w:ind w:left="2520"/>
        <w:contextualSpacing w:val="0"/>
        <w:jc w:val="left"/>
        <w:rPr>
          <w:rFonts w:ascii="Calibri" w:hAnsi="Calibri" w:cs="Calibri"/>
          <w:color w:val="FF0000"/>
        </w:rPr>
      </w:pPr>
      <w:r>
        <w:rPr>
          <w:rFonts w:ascii="-webkit-standard" w:hAnsi="-webkit-standard" w:cs="Calibri"/>
          <w:color w:val="FF0000"/>
          <w:sz w:val="22"/>
          <w:szCs w:val="22"/>
        </w:rPr>
        <w:t>Add Year to specs?</w:t>
      </w:r>
    </w:p>
    <w:p w14:paraId="3E389F4E" w14:textId="38339447" w:rsidR="00285477" w:rsidRPr="00F163E9" w:rsidRDefault="00285477" w:rsidP="00057406">
      <w:pPr>
        <w:numPr>
          <w:ilvl w:val="0"/>
          <w:numId w:val="19"/>
        </w:numPr>
        <w:tabs>
          <w:tab w:val="clear" w:pos="794"/>
          <w:tab w:val="clear" w:pos="1191"/>
          <w:tab w:val="clear" w:pos="1588"/>
          <w:tab w:val="clear" w:pos="1985"/>
        </w:tabs>
        <w:overflowPunct/>
        <w:autoSpaceDE/>
        <w:autoSpaceDN/>
        <w:adjustRightInd/>
        <w:spacing w:before="0"/>
        <w:jc w:val="left"/>
        <w:textAlignment w:val="auto"/>
        <w:rPr>
          <w:rFonts w:ascii="Calibri" w:hAnsi="Calibri" w:cs="Calibri"/>
          <w:color w:val="000000"/>
          <w:sz w:val="24"/>
          <w:szCs w:val="24"/>
          <w:lang w:val="en-US"/>
        </w:rPr>
      </w:pPr>
      <w:r w:rsidRPr="00F163E9">
        <w:rPr>
          <w:rFonts w:ascii="Calibri" w:hAnsi="Calibri" w:cs="Calibri"/>
          <w:color w:val="000000"/>
          <w:sz w:val="28"/>
          <w:szCs w:val="28"/>
          <w:lang w:val="en-US"/>
        </w:rPr>
        <w:t xml:space="preserve">Discussed format of </w:t>
      </w:r>
      <w:proofErr w:type="gramStart"/>
      <w:r w:rsidRPr="00F163E9">
        <w:rPr>
          <w:rFonts w:ascii="Calibri" w:hAnsi="Calibri" w:cs="Calibri"/>
          <w:color w:val="000000"/>
          <w:sz w:val="28"/>
          <w:szCs w:val="28"/>
          <w:lang w:val="en-US"/>
        </w:rPr>
        <w:t>possible baseband</w:t>
      </w:r>
      <w:proofErr w:type="gramEnd"/>
      <w:r w:rsidRPr="00F163E9">
        <w:rPr>
          <w:rFonts w:ascii="Calibri" w:hAnsi="Calibri" w:cs="Calibri"/>
          <w:color w:val="000000"/>
          <w:sz w:val="28"/>
          <w:szCs w:val="28"/>
          <w:lang w:val="en-US"/>
        </w:rPr>
        <w:t xml:space="preserve"> input.  Looked over basic tables that </w:t>
      </w:r>
      <w:proofErr w:type="spellStart"/>
      <w:r w:rsidRPr="00F163E9">
        <w:rPr>
          <w:rFonts w:ascii="Calibri" w:hAnsi="Calibri" w:cs="Calibri"/>
          <w:color w:val="000000"/>
          <w:sz w:val="28"/>
          <w:szCs w:val="28"/>
          <w:lang w:val="en-US"/>
        </w:rPr>
        <w:t>Atsuro</w:t>
      </w:r>
      <w:proofErr w:type="spellEnd"/>
      <w:r w:rsidRPr="00F163E9">
        <w:rPr>
          <w:rFonts w:ascii="Calibri" w:hAnsi="Calibri" w:cs="Calibri"/>
          <w:color w:val="000000"/>
          <w:sz w:val="28"/>
          <w:szCs w:val="28"/>
          <w:lang w:val="en-US"/>
        </w:rPr>
        <w:t xml:space="preserve"> created. The information of the p</w:t>
      </w:r>
      <w:r w:rsidR="00603683">
        <w:rPr>
          <w:rFonts w:ascii="Calibri" w:hAnsi="Calibri" w:cs="Calibri"/>
          <w:color w:val="000000"/>
          <w:sz w:val="28"/>
          <w:szCs w:val="28"/>
          <w:lang w:val="en-US"/>
        </w:rPr>
        <w:t>a</w:t>
      </w:r>
      <w:r w:rsidRPr="00F163E9">
        <w:rPr>
          <w:rFonts w:ascii="Calibri" w:hAnsi="Calibri" w:cs="Calibri"/>
          <w:color w:val="000000"/>
          <w:sz w:val="28"/>
          <w:szCs w:val="28"/>
          <w:lang w:val="en-US"/>
        </w:rPr>
        <w:t xml:space="preserve">yload indicator in the SDI specs use a similar payload indicator with multiple byte description which can include color properties but can also include Chroma Subsampling and bit depth information.  Between multiple SDI specs the information is similar but may not be exact (may need more than 1 decoder ring). This still needs to be </w:t>
      </w:r>
      <w:r w:rsidRPr="00F163E9">
        <w:rPr>
          <w:rFonts w:ascii="Calibri" w:hAnsi="Calibri" w:cs="Calibri"/>
          <w:color w:val="000000"/>
          <w:sz w:val="28"/>
          <w:szCs w:val="28"/>
          <w:lang w:val="en-US"/>
        </w:rPr>
        <w:lastRenderedPageBreak/>
        <w:t>examined, but right now should only consider specs that have already HDR material added to it or are already an established spec for the SDR content workflows (e.g. SDI). Continue to figure out decoder ring commonality and about subsampling and bit depth information (separate table that we need to consider across workflow? This is the same topic as proposed section 7.2 in AG1011.;</w:t>
      </w:r>
    </w:p>
    <w:p w14:paraId="76B7E500" w14:textId="02BAB236" w:rsidR="00285477" w:rsidRDefault="00285477" w:rsidP="00285477">
      <w:pPr>
        <w:pStyle w:val="ListParagraph"/>
        <w:numPr>
          <w:ilvl w:val="1"/>
          <w:numId w:val="25"/>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000000"/>
        </w:rPr>
      </w:pPr>
      <w:r w:rsidRPr="00F163E9">
        <w:rPr>
          <w:rFonts w:ascii="Calibri" w:hAnsi="Calibri" w:cs="Calibri"/>
          <w:color w:val="000000"/>
          <w:sz w:val="28"/>
          <w:szCs w:val="28"/>
          <w:lang w:val="en-US"/>
        </w:rPr>
        <w:t>Target applications table in section 5 (overview).  So far agreeable to add the target applications list and what tags are associated with each ta</w:t>
      </w:r>
      <w:r w:rsidR="005D2781">
        <w:rPr>
          <w:rFonts w:ascii="Calibri" w:hAnsi="Calibri" w:cs="Calibri"/>
          <w:color w:val="000000"/>
          <w:sz w:val="28"/>
          <w:szCs w:val="28"/>
          <w:lang w:val="en-US"/>
        </w:rPr>
        <w:t>r</w:t>
      </w:r>
      <w:r w:rsidRPr="00F163E9">
        <w:rPr>
          <w:rFonts w:ascii="Calibri" w:hAnsi="Calibri" w:cs="Calibri"/>
          <w:color w:val="000000"/>
          <w:sz w:val="28"/>
          <w:szCs w:val="28"/>
          <w:lang w:val="en-US"/>
        </w:rPr>
        <w:t>get application.</w:t>
      </w:r>
      <w:r w:rsidRPr="00285477">
        <w:rPr>
          <w:rFonts w:ascii="Calibri" w:hAnsi="Calibri" w:cs="Calibri"/>
          <w:color w:val="000000"/>
          <w:sz w:val="22"/>
          <w:szCs w:val="22"/>
        </w:rPr>
        <w:t xml:space="preserve"> </w:t>
      </w:r>
      <w:r>
        <w:rPr>
          <w:rFonts w:ascii="Calibri" w:hAnsi="Calibri" w:cs="Calibri"/>
          <w:color w:val="000000"/>
          <w:sz w:val="22"/>
          <w:szCs w:val="22"/>
        </w:rPr>
        <w:t>Target Applications Table in AG1011</w:t>
      </w:r>
    </w:p>
    <w:p w14:paraId="07D92A03" w14:textId="77777777" w:rsidR="00285477" w:rsidRDefault="00285477" w:rsidP="00285477">
      <w:pPr>
        <w:pStyle w:val="ListParagraph"/>
        <w:spacing w:before="0"/>
        <w:rPr>
          <w:rFonts w:ascii="Calibri" w:hAnsi="Calibri" w:cs="Calibri"/>
          <w:color w:val="000000"/>
        </w:rPr>
      </w:pPr>
      <w:r>
        <w:rPr>
          <w:rFonts w:ascii="Calibri" w:hAnsi="Calibri" w:cs="Calibri"/>
          <w:color w:val="000000"/>
        </w:rPr>
        <w:t> </w:t>
      </w:r>
    </w:p>
    <w:tbl>
      <w:tblPr>
        <w:tblW w:w="0" w:type="dxa"/>
        <w:tblCellMar>
          <w:left w:w="0" w:type="dxa"/>
          <w:right w:w="0" w:type="dxa"/>
        </w:tblCellMar>
        <w:tblLook w:val="04A0" w:firstRow="1" w:lastRow="0" w:firstColumn="1" w:lastColumn="0" w:noHBand="0" w:noVBand="1"/>
      </w:tblPr>
      <w:tblGrid>
        <w:gridCol w:w="1237"/>
        <w:gridCol w:w="832"/>
        <w:gridCol w:w="1260"/>
        <w:gridCol w:w="6370"/>
      </w:tblGrid>
      <w:tr w:rsidR="00285477" w14:paraId="2730727F" w14:textId="77777777" w:rsidTr="007C6703">
        <w:tc>
          <w:tcPr>
            <w:tcW w:w="26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2D760E" w14:textId="77777777" w:rsidR="00285477" w:rsidRDefault="00285477" w:rsidP="007C6703">
            <w:pPr>
              <w:rPr>
                <w:rFonts w:ascii="Calibri" w:hAnsi="Calibri" w:cs="Calibri"/>
              </w:rPr>
            </w:pPr>
            <w:r>
              <w:rPr>
                <w:rFonts w:ascii="Arial" w:hAnsi="Arial" w:cs="Arial"/>
                <w:b/>
                <w:bCs/>
                <w:sz w:val="16"/>
                <w:szCs w:val="16"/>
              </w:rPr>
              <w:t>System</w:t>
            </w:r>
          </w:p>
        </w:tc>
        <w:tc>
          <w:tcPr>
            <w:tcW w:w="19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16BD12" w14:textId="77777777" w:rsidR="00285477" w:rsidRDefault="00285477" w:rsidP="007C6703">
            <w:pPr>
              <w:rPr>
                <w:rFonts w:ascii="Calibri" w:hAnsi="Calibri" w:cs="Calibri"/>
              </w:rPr>
            </w:pPr>
            <w:r>
              <w:rPr>
                <w:rFonts w:ascii="Arial" w:hAnsi="Arial" w:cs="Arial"/>
                <w:b/>
                <w:bCs/>
                <w:sz w:val="16"/>
                <w:szCs w:val="16"/>
              </w:rPr>
              <w:t>Format</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60280A" w14:textId="77777777" w:rsidR="00285477" w:rsidRDefault="00285477" w:rsidP="007C6703">
            <w:pPr>
              <w:rPr>
                <w:rFonts w:ascii="Calibri" w:hAnsi="Calibri" w:cs="Calibri"/>
              </w:rPr>
            </w:pPr>
            <w:r>
              <w:rPr>
                <w:rFonts w:ascii="Arial" w:hAnsi="Arial" w:cs="Arial"/>
                <w:b/>
                <w:bCs/>
                <w:sz w:val="16"/>
                <w:szCs w:val="16"/>
              </w:rPr>
              <w:t>Other restrictions</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ECF2EF" w14:textId="77777777" w:rsidR="00285477" w:rsidRDefault="00285477" w:rsidP="007C6703">
            <w:pPr>
              <w:rPr>
                <w:rFonts w:ascii="Calibri" w:hAnsi="Calibri" w:cs="Calibri"/>
              </w:rPr>
            </w:pPr>
            <w:r>
              <w:rPr>
                <w:rFonts w:ascii="Arial" w:hAnsi="Arial" w:cs="Arial"/>
                <w:b/>
                <w:bCs/>
                <w:sz w:val="16"/>
                <w:szCs w:val="16"/>
              </w:rPr>
              <w:t>Notes</w:t>
            </w:r>
          </w:p>
        </w:tc>
      </w:tr>
      <w:tr w:rsidR="00285477" w14:paraId="6FB76669" w14:textId="77777777" w:rsidTr="007C6703">
        <w:trPr>
          <w:trHeight w:val="305"/>
        </w:trPr>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A54A68" w14:textId="77777777" w:rsidR="00285477" w:rsidRDefault="00285477" w:rsidP="007C6703">
            <w:pPr>
              <w:rPr>
                <w:rFonts w:ascii="Calibri" w:hAnsi="Calibri" w:cs="Calibri"/>
              </w:rPr>
            </w:pPr>
            <w:r>
              <w:rPr>
                <w:rFonts w:ascii="Arial" w:hAnsi="Arial" w:cs="Arial"/>
                <w:b/>
                <w:bCs/>
                <w:sz w:val="16"/>
                <w:szCs w:val="16"/>
              </w:rPr>
              <w:t>HD Broadcast contribution SDR</w:t>
            </w:r>
          </w:p>
        </w:tc>
        <w:tc>
          <w:tcPr>
            <w:tcW w:w="1983" w:type="dxa"/>
            <w:tcBorders>
              <w:top w:val="nil"/>
              <w:left w:val="nil"/>
              <w:bottom w:val="single" w:sz="8" w:space="0" w:color="auto"/>
              <w:right w:val="single" w:sz="8" w:space="0" w:color="auto"/>
            </w:tcBorders>
            <w:tcMar>
              <w:top w:w="0" w:type="dxa"/>
              <w:left w:w="108" w:type="dxa"/>
              <w:bottom w:w="0" w:type="dxa"/>
              <w:right w:w="108" w:type="dxa"/>
            </w:tcMar>
            <w:hideMark/>
          </w:tcPr>
          <w:p w14:paraId="48242A35" w14:textId="77777777" w:rsidR="00285477" w:rsidRDefault="00285477" w:rsidP="007C6703">
            <w:pPr>
              <w:rPr>
                <w:rFonts w:ascii="Calibri" w:hAnsi="Calibri" w:cs="Calibri"/>
              </w:rPr>
            </w:pPr>
            <w:r>
              <w:rPr>
                <w:rFonts w:ascii="Arial" w:hAnsi="Arial" w:cs="Arial"/>
                <w:sz w:val="16"/>
                <w:szCs w:val="16"/>
              </w:rPr>
              <w:t>BT.709 YCC</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2E741676" w14:textId="77777777" w:rsidR="00285477" w:rsidRDefault="00285477" w:rsidP="007C6703">
            <w:pPr>
              <w:rPr>
                <w:rFonts w:ascii="Calibri" w:hAnsi="Calibri" w:cs="Calibri"/>
              </w:rPr>
            </w:pPr>
            <w:r>
              <w:rPr>
                <w:rFonts w:ascii="Arial" w:hAnsi="Arial" w:cs="Arial"/>
                <w:sz w:val="16"/>
                <w:szCs w:val="16"/>
              </w:rPr>
              <w:t>10-bit 4:2:2 (JPEG-2000 Broadcast Contribution Single Tile Profile)</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368E733A" w14:textId="77777777" w:rsidR="00285477" w:rsidRDefault="00285477" w:rsidP="007C6703">
            <w:pPr>
              <w:rPr>
                <w:rFonts w:ascii="Calibri" w:hAnsi="Calibri" w:cs="Calibri"/>
              </w:rPr>
            </w:pPr>
            <w:r>
              <w:rPr>
                <w:rFonts w:ascii="Arial" w:hAnsi="Arial" w:cs="Arial"/>
                <w:sz w:val="16"/>
                <w:szCs w:val="16"/>
              </w:rPr>
              <w:t>used internally for IP contribution and during live events production,</w:t>
            </w:r>
          </w:p>
          <w:p w14:paraId="11E7410E" w14:textId="77777777" w:rsidR="00285477" w:rsidRDefault="00285477" w:rsidP="007C6703">
            <w:pPr>
              <w:rPr>
                <w:rFonts w:ascii="Calibri" w:hAnsi="Calibri" w:cs="Calibri"/>
              </w:rPr>
            </w:pPr>
            <w:r>
              <w:rPr>
                <w:rFonts w:ascii="Arial" w:hAnsi="Arial" w:cs="Arial"/>
                <w:sz w:val="16"/>
                <w:szCs w:val="16"/>
              </w:rPr>
              <w:t xml:space="preserve">now available with embedded H.273 </w:t>
            </w:r>
            <w:proofErr w:type="spellStart"/>
            <w:r>
              <w:rPr>
                <w:rFonts w:ascii="Arial" w:hAnsi="Arial" w:cs="Arial"/>
                <w:sz w:val="16"/>
                <w:szCs w:val="16"/>
              </w:rPr>
              <w:t>signaling</w:t>
            </w:r>
            <w:proofErr w:type="spellEnd"/>
            <w:r>
              <w:rPr>
                <w:rFonts w:ascii="Arial" w:hAnsi="Arial" w:cs="Arial"/>
                <w:sz w:val="16"/>
                <w:szCs w:val="16"/>
              </w:rPr>
              <w:t xml:space="preserve"> per</w:t>
            </w:r>
            <w:hyperlink r:id="rId13" w:history="1">
              <w:r>
                <w:rPr>
                  <w:rStyle w:val="Hyperlink"/>
                  <w:rFonts w:ascii="Arial" w:hAnsi="Arial" w:cs="Arial"/>
                  <w:color w:val="954F72"/>
                  <w:sz w:val="16"/>
                  <w:szCs w:val="16"/>
                </w:rPr>
                <w:t>http://www.videoservicesforum.org/download/technical_recommendations/VSF_TR-01_2018-06-05.pdf</w:t>
              </w:r>
            </w:hyperlink>
          </w:p>
        </w:tc>
      </w:tr>
      <w:tr w:rsidR="00285477" w14:paraId="5D76A49A" w14:textId="77777777" w:rsidTr="007C6703">
        <w:tc>
          <w:tcPr>
            <w:tcW w:w="26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E0D06A" w14:textId="77777777" w:rsidR="00285477" w:rsidRDefault="00285477" w:rsidP="007C6703">
            <w:pPr>
              <w:rPr>
                <w:rFonts w:ascii="Calibri" w:hAnsi="Calibri" w:cs="Calibri"/>
              </w:rPr>
            </w:pPr>
            <w:r>
              <w:rPr>
                <w:rFonts w:ascii="Arial" w:hAnsi="Arial" w:cs="Arial"/>
                <w:b/>
                <w:bCs/>
                <w:sz w:val="16"/>
                <w:szCs w:val="16"/>
              </w:rPr>
              <w:t>HD Broadcast contribution SDR</w:t>
            </w:r>
          </w:p>
        </w:tc>
        <w:tc>
          <w:tcPr>
            <w:tcW w:w="1983" w:type="dxa"/>
            <w:tcBorders>
              <w:top w:val="nil"/>
              <w:left w:val="nil"/>
              <w:bottom w:val="single" w:sz="8" w:space="0" w:color="auto"/>
              <w:right w:val="single" w:sz="8" w:space="0" w:color="auto"/>
            </w:tcBorders>
            <w:tcMar>
              <w:top w:w="0" w:type="dxa"/>
              <w:left w:w="108" w:type="dxa"/>
              <w:bottom w:w="0" w:type="dxa"/>
              <w:right w:w="108" w:type="dxa"/>
            </w:tcMar>
            <w:hideMark/>
          </w:tcPr>
          <w:p w14:paraId="70A85F87" w14:textId="77777777" w:rsidR="00285477" w:rsidRDefault="00285477" w:rsidP="007C6703">
            <w:pPr>
              <w:rPr>
                <w:rFonts w:ascii="Calibri" w:hAnsi="Calibri" w:cs="Calibri"/>
              </w:rPr>
            </w:pPr>
            <w:r>
              <w:rPr>
                <w:rFonts w:ascii="Arial" w:hAnsi="Arial" w:cs="Arial"/>
                <w:sz w:val="16"/>
                <w:szCs w:val="16"/>
              </w:rPr>
              <w:t>BT.709 YCC</w:t>
            </w:r>
          </w:p>
          <w:p w14:paraId="0665A2E6" w14:textId="77777777" w:rsidR="00285477" w:rsidRDefault="00285477" w:rsidP="007C6703">
            <w:pPr>
              <w:rPr>
                <w:rFonts w:ascii="Calibri" w:hAnsi="Calibri" w:cs="Calibri"/>
              </w:rPr>
            </w:pPr>
            <w:r>
              <w:rPr>
                <w:rFonts w:ascii="Arial" w:hAnsi="Arial" w:cs="Arial"/>
                <w:sz w:val="16"/>
                <w:szCs w:val="16"/>
              </w:rPr>
              <w:t> </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042717EB" w14:textId="77777777" w:rsidR="00285477" w:rsidRDefault="00285477" w:rsidP="007C6703">
            <w:pPr>
              <w:rPr>
                <w:rFonts w:ascii="Calibri" w:hAnsi="Calibri" w:cs="Calibri"/>
              </w:rPr>
            </w:pPr>
            <w:r>
              <w:rPr>
                <w:rFonts w:ascii="Arial" w:hAnsi="Arial" w:cs="Arial"/>
                <w:sz w:val="16"/>
                <w:szCs w:val="16"/>
              </w:rPr>
              <w:t>10-bit 4:2:2 (AVC High422 Profile)</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6ACD34FC" w14:textId="77777777" w:rsidR="00285477" w:rsidRDefault="00285477" w:rsidP="007C6703">
            <w:pPr>
              <w:rPr>
                <w:rFonts w:ascii="Calibri" w:hAnsi="Calibri" w:cs="Calibri"/>
              </w:rPr>
            </w:pPr>
            <w:r>
              <w:rPr>
                <w:rFonts w:ascii="Arial" w:hAnsi="Arial" w:cs="Arial"/>
                <w:sz w:val="16"/>
                <w:szCs w:val="16"/>
              </w:rPr>
              <w:t>typically, this is how we provide live content to our business partners</w:t>
            </w:r>
          </w:p>
        </w:tc>
      </w:tr>
    </w:tbl>
    <w:p w14:paraId="2B9587EE" w14:textId="77777777" w:rsidR="00285477" w:rsidRDefault="00285477" w:rsidP="00285477">
      <w:pPr>
        <w:rPr>
          <w:rFonts w:ascii="Calibri" w:hAnsi="Calibri" w:cs="Calibri"/>
          <w:color w:val="000000"/>
        </w:rPr>
      </w:pPr>
      <w:r>
        <w:rPr>
          <w:rFonts w:ascii="Calibri" w:hAnsi="Calibri" w:cs="Calibri"/>
          <w:color w:val="000000"/>
          <w:sz w:val="22"/>
          <w:szCs w:val="22"/>
        </w:rPr>
        <w:t> </w:t>
      </w:r>
    </w:p>
    <w:p w14:paraId="228C8317" w14:textId="77777777" w:rsidR="00285477" w:rsidRDefault="00285477" w:rsidP="00285477">
      <w:pPr>
        <w:rPr>
          <w:rFonts w:ascii="Calibri" w:hAnsi="Calibri" w:cs="Calibri"/>
          <w:color w:val="000000"/>
        </w:rPr>
      </w:pPr>
      <w:r>
        <w:rPr>
          <w:rFonts w:ascii="Calibri" w:hAnsi="Calibri" w:cs="Calibri"/>
          <w:color w:val="000000"/>
          <w:sz w:val="22"/>
          <w:szCs w:val="22"/>
        </w:rPr>
        <w:t>                               </w:t>
      </w:r>
      <w:r>
        <w:rPr>
          <w:rStyle w:val="apple-converted-space"/>
          <w:rFonts w:ascii="Calibri" w:hAnsi="Calibri" w:cs="Calibri"/>
          <w:color w:val="000000"/>
          <w:sz w:val="22"/>
          <w:szCs w:val="22"/>
        </w:rPr>
        <w:t> </w:t>
      </w:r>
      <w:r>
        <w:rPr>
          <w:rFonts w:ascii="Calibri" w:hAnsi="Calibri" w:cs="Calibri"/>
          <w:color w:val="FF0000"/>
          <w:sz w:val="22"/>
          <w:szCs w:val="22"/>
        </w:rPr>
        <w:t xml:space="preserve">Agreed to discuss at next JCT meeting. Need to add links of where target specs come from. Tentatively to leave this in version 2 of the Doc at the meeting may discuss putting this in </w:t>
      </w:r>
      <w:proofErr w:type="gramStart"/>
      <w:r>
        <w:rPr>
          <w:rFonts w:ascii="Calibri" w:hAnsi="Calibri" w:cs="Calibri"/>
          <w:color w:val="FF0000"/>
          <w:sz w:val="22"/>
          <w:szCs w:val="22"/>
        </w:rPr>
        <w:t>earlier..</w:t>
      </w:r>
      <w:proofErr w:type="gramEnd"/>
    </w:p>
    <w:p w14:paraId="75D4ACC1" w14:textId="77777777" w:rsidR="00285477" w:rsidRPr="00F163E9" w:rsidRDefault="00285477" w:rsidP="00057406">
      <w:pPr>
        <w:tabs>
          <w:tab w:val="clear" w:pos="794"/>
          <w:tab w:val="clear" w:pos="1191"/>
          <w:tab w:val="clear" w:pos="1588"/>
          <w:tab w:val="clear" w:pos="1985"/>
        </w:tabs>
        <w:overflowPunct/>
        <w:autoSpaceDE/>
        <w:autoSpaceDN/>
        <w:adjustRightInd/>
        <w:spacing w:before="0"/>
        <w:ind w:left="720"/>
        <w:jc w:val="left"/>
        <w:textAlignment w:val="auto"/>
        <w:rPr>
          <w:rFonts w:ascii="Calibri" w:hAnsi="Calibri" w:cs="Calibri"/>
          <w:color w:val="000000"/>
          <w:sz w:val="24"/>
          <w:szCs w:val="24"/>
          <w:lang w:val="en-US"/>
        </w:rPr>
      </w:pPr>
    </w:p>
    <w:p w14:paraId="6F9BE98B" w14:textId="77777777" w:rsidR="00285477" w:rsidRPr="00F163E9" w:rsidRDefault="00285477" w:rsidP="00057406">
      <w:pPr>
        <w:numPr>
          <w:ilvl w:val="0"/>
          <w:numId w:val="19"/>
        </w:numPr>
        <w:tabs>
          <w:tab w:val="clear" w:pos="794"/>
          <w:tab w:val="clear" w:pos="1191"/>
          <w:tab w:val="clear" w:pos="1588"/>
          <w:tab w:val="clear" w:pos="1985"/>
        </w:tabs>
        <w:overflowPunct/>
        <w:autoSpaceDE/>
        <w:autoSpaceDN/>
        <w:adjustRightInd/>
        <w:spacing w:before="0"/>
        <w:jc w:val="left"/>
        <w:textAlignment w:val="auto"/>
        <w:rPr>
          <w:rFonts w:ascii="Calibri" w:hAnsi="Calibri" w:cs="Calibri"/>
          <w:color w:val="000000"/>
          <w:sz w:val="24"/>
          <w:szCs w:val="24"/>
          <w:lang w:val="en-US"/>
        </w:rPr>
      </w:pPr>
      <w:r w:rsidRPr="00F163E9">
        <w:rPr>
          <w:rFonts w:ascii="Calibri" w:hAnsi="Calibri" w:cs="Calibri"/>
          <w:color w:val="000000"/>
          <w:sz w:val="28"/>
          <w:szCs w:val="28"/>
          <w:lang w:val="en-US"/>
        </w:rPr>
        <w:t xml:space="preserve">Highest signal discussion.  Should we document the highest signal coming out of the camera </w:t>
      </w:r>
      <w:proofErr w:type="gramStart"/>
      <w:r w:rsidRPr="00F163E9">
        <w:rPr>
          <w:rFonts w:ascii="Calibri" w:hAnsi="Calibri" w:cs="Calibri"/>
          <w:color w:val="000000"/>
          <w:sz w:val="28"/>
          <w:szCs w:val="28"/>
          <w:lang w:val="en-US"/>
        </w:rPr>
        <w:t xml:space="preserve">( </w:t>
      </w:r>
      <w:proofErr w:type="spellStart"/>
      <w:r w:rsidRPr="00F163E9">
        <w:rPr>
          <w:rFonts w:ascii="Calibri" w:hAnsi="Calibri" w:cs="Calibri"/>
          <w:color w:val="000000"/>
          <w:sz w:val="28"/>
          <w:szCs w:val="28"/>
          <w:lang w:val="en-US"/>
        </w:rPr>
        <w:t>e.g</w:t>
      </w:r>
      <w:proofErr w:type="spellEnd"/>
      <w:proofErr w:type="gramEnd"/>
      <w:r w:rsidRPr="00F163E9">
        <w:rPr>
          <w:rFonts w:ascii="Calibri" w:hAnsi="Calibri" w:cs="Calibri"/>
          <w:color w:val="000000"/>
          <w:sz w:val="28"/>
          <w:szCs w:val="28"/>
          <w:lang w:val="en-US"/>
        </w:rPr>
        <w:t xml:space="preserve"> 422 16 bit with Slog3 [SMPTE Camera Log]).  Still in </w:t>
      </w:r>
      <w:proofErr w:type="gramStart"/>
      <w:r w:rsidRPr="00F163E9">
        <w:rPr>
          <w:rFonts w:ascii="Calibri" w:hAnsi="Calibri" w:cs="Calibri"/>
          <w:color w:val="000000"/>
          <w:sz w:val="28"/>
          <w:szCs w:val="28"/>
          <w:lang w:val="en-US"/>
        </w:rPr>
        <w:t>discussion, but</w:t>
      </w:r>
      <w:proofErr w:type="gramEnd"/>
      <w:r w:rsidRPr="00F163E9">
        <w:rPr>
          <w:rFonts w:ascii="Calibri" w:hAnsi="Calibri" w:cs="Calibri"/>
          <w:color w:val="000000"/>
          <w:sz w:val="28"/>
          <w:szCs w:val="28"/>
          <w:lang w:val="en-US"/>
        </w:rPr>
        <w:t xml:space="preserve"> agreed that dealing with the camera raw format is not helpful to describe.  Question of what should be captured and that still needs to be discussed.</w:t>
      </w:r>
    </w:p>
    <w:p w14:paraId="2CEA63C3" w14:textId="77777777" w:rsidR="00285477" w:rsidRDefault="00285477" w:rsidP="00057406">
      <w:pPr>
        <w:pStyle w:val="ListParagraph"/>
        <w:numPr>
          <w:ilvl w:val="0"/>
          <w:numId w:val="19"/>
        </w:numPr>
        <w:tabs>
          <w:tab w:val="clear" w:pos="792"/>
          <w:tab w:val="clear" w:pos="1195"/>
          <w:tab w:val="clear" w:pos="1584"/>
          <w:tab w:val="clear" w:pos="1987"/>
          <w:tab w:val="clear" w:pos="4853"/>
          <w:tab w:val="clear" w:pos="9691"/>
        </w:tabs>
        <w:spacing w:before="0"/>
        <w:contextualSpacing w:val="0"/>
        <w:jc w:val="left"/>
        <w:rPr>
          <w:rFonts w:ascii="Calibri" w:hAnsi="Calibri" w:cs="Calibri"/>
          <w:color w:val="FF0000"/>
        </w:rPr>
      </w:pPr>
      <w:r>
        <w:rPr>
          <w:rFonts w:ascii="-webkit-standard" w:hAnsi="-webkit-standard" w:cs="Calibri"/>
          <w:color w:val="FF0000"/>
          <w:sz w:val="22"/>
          <w:szCs w:val="22"/>
        </w:rPr>
        <w:t>New Additions</w:t>
      </w:r>
    </w:p>
    <w:p w14:paraId="3701FFA4"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webkit-standard" w:hAnsi="-webkit-standard" w:cs="Calibri"/>
          <w:color w:val="FF0000"/>
          <w:sz w:val="22"/>
          <w:szCs w:val="22"/>
        </w:rPr>
        <w:t>i.</w:t>
      </w:r>
      <w:r>
        <w:rPr>
          <w:color w:val="FF0000"/>
          <w:sz w:val="14"/>
          <w:szCs w:val="14"/>
        </w:rPr>
        <w:t>     </w:t>
      </w:r>
      <w:r>
        <w:rPr>
          <w:rStyle w:val="apple-converted-space"/>
          <w:color w:val="FF0000"/>
          <w:sz w:val="14"/>
          <w:szCs w:val="14"/>
        </w:rPr>
        <w:t> </w:t>
      </w:r>
      <w:r>
        <w:rPr>
          <w:rFonts w:ascii="-webkit-standard" w:hAnsi="-webkit-standard" w:cs="Calibri"/>
          <w:color w:val="FF0000"/>
          <w:sz w:val="22"/>
          <w:szCs w:val="22"/>
        </w:rPr>
        <w:t xml:space="preserve">E.g. Addition of </w:t>
      </w:r>
      <w:proofErr w:type="spellStart"/>
      <w:r>
        <w:rPr>
          <w:rFonts w:ascii="-webkit-standard" w:hAnsi="-webkit-standard" w:cs="Calibri"/>
          <w:color w:val="FF0000"/>
          <w:sz w:val="22"/>
          <w:szCs w:val="22"/>
        </w:rPr>
        <w:t>ICtCp</w:t>
      </w:r>
      <w:proofErr w:type="spellEnd"/>
      <w:r>
        <w:rPr>
          <w:rFonts w:ascii="-webkit-standard" w:hAnsi="-webkit-standard" w:cs="Calibri"/>
          <w:color w:val="FF0000"/>
          <w:sz w:val="22"/>
          <w:szCs w:val="22"/>
        </w:rPr>
        <w:t xml:space="preserve">? We would need to see an Input at this meeting and even </w:t>
      </w:r>
      <w:proofErr w:type="gramStart"/>
      <w:r>
        <w:rPr>
          <w:rFonts w:ascii="-webkit-standard" w:hAnsi="-webkit-standard" w:cs="Calibri"/>
          <w:color w:val="FF0000"/>
          <w:sz w:val="22"/>
          <w:szCs w:val="22"/>
        </w:rPr>
        <w:t>then</w:t>
      </w:r>
      <w:proofErr w:type="gramEnd"/>
      <w:r>
        <w:rPr>
          <w:rFonts w:ascii="-webkit-standard" w:hAnsi="-webkit-standard" w:cs="Calibri"/>
          <w:color w:val="FF0000"/>
          <w:sz w:val="22"/>
          <w:szCs w:val="22"/>
        </w:rPr>
        <w:t xml:space="preserve"> it may still belong to Version2 of the doc.</w:t>
      </w:r>
    </w:p>
    <w:p w14:paraId="2A18F0C3" w14:textId="75A0A54B" w:rsidR="00285477" w:rsidRPr="00A27EF8" w:rsidRDefault="00285477" w:rsidP="00A27EF8">
      <w:pPr>
        <w:pStyle w:val="ListParagraph"/>
        <w:numPr>
          <w:ilvl w:val="0"/>
          <w:numId w:val="19"/>
        </w:numPr>
        <w:tabs>
          <w:tab w:val="clear" w:pos="792"/>
          <w:tab w:val="clear" w:pos="1195"/>
          <w:tab w:val="clear" w:pos="1584"/>
          <w:tab w:val="clear" w:pos="1987"/>
        </w:tabs>
        <w:spacing w:before="0"/>
        <w:jc w:val="left"/>
        <w:rPr>
          <w:rFonts w:ascii="Calibri" w:hAnsi="Calibri" w:cs="Calibri"/>
          <w:color w:val="000000"/>
        </w:rPr>
      </w:pPr>
      <w:r w:rsidRPr="00A27EF8">
        <w:rPr>
          <w:rFonts w:ascii="Calibri" w:hAnsi="Calibri" w:cs="Calibri"/>
          <w:color w:val="000000"/>
          <w:sz w:val="22"/>
          <w:szCs w:val="22"/>
        </w:rPr>
        <w:t xml:space="preserve">Where does </w:t>
      </w:r>
      <w:proofErr w:type="spellStart"/>
      <w:r w:rsidRPr="00A27EF8">
        <w:rPr>
          <w:rFonts w:ascii="Calibri" w:hAnsi="Calibri" w:cs="Calibri"/>
          <w:color w:val="000000"/>
          <w:sz w:val="22"/>
          <w:szCs w:val="22"/>
        </w:rPr>
        <w:t>ColourSampling</w:t>
      </w:r>
      <w:proofErr w:type="spellEnd"/>
      <w:r w:rsidRPr="00A27EF8">
        <w:rPr>
          <w:rFonts w:ascii="Calibri" w:hAnsi="Calibri" w:cs="Calibri"/>
          <w:color w:val="000000"/>
          <w:sz w:val="22"/>
          <w:szCs w:val="22"/>
        </w:rPr>
        <w:t xml:space="preserve">, </w:t>
      </w:r>
      <w:proofErr w:type="spellStart"/>
      <w:r w:rsidRPr="00A27EF8">
        <w:rPr>
          <w:rFonts w:ascii="Calibri" w:hAnsi="Calibri" w:cs="Calibri"/>
          <w:color w:val="000000"/>
          <w:sz w:val="22"/>
          <w:szCs w:val="22"/>
        </w:rPr>
        <w:t>Bitdepth</w:t>
      </w:r>
      <w:proofErr w:type="spellEnd"/>
      <w:r w:rsidRPr="00A27EF8">
        <w:rPr>
          <w:rFonts w:ascii="Calibri" w:hAnsi="Calibri" w:cs="Calibri"/>
          <w:color w:val="000000"/>
          <w:sz w:val="22"/>
          <w:szCs w:val="22"/>
        </w:rPr>
        <w:t xml:space="preserve"> Fit?</w:t>
      </w:r>
    </w:p>
    <w:p w14:paraId="19D9411C"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Calibri" w:hAnsi="Calibri" w:cs="Calibri"/>
          <w:color w:val="000000"/>
        </w:rPr>
        <w:t>i.</w:t>
      </w:r>
      <w:r>
        <w:rPr>
          <w:color w:val="000000"/>
          <w:sz w:val="14"/>
          <w:szCs w:val="14"/>
        </w:rPr>
        <w:t>     </w:t>
      </w:r>
      <w:r>
        <w:rPr>
          <w:rStyle w:val="apple-converted-space"/>
          <w:color w:val="000000"/>
          <w:sz w:val="14"/>
          <w:szCs w:val="14"/>
        </w:rPr>
        <w:t> </w:t>
      </w:r>
      <w:r>
        <w:rPr>
          <w:rFonts w:ascii="Calibri" w:hAnsi="Calibri" w:cs="Calibri"/>
          <w:color w:val="FF0000"/>
        </w:rPr>
        <w:t>Still in discussion. A number of people feel there is a need for this information.</w:t>
      </w:r>
    </w:p>
    <w:p w14:paraId="471C4FC5" w14:textId="534B8277" w:rsidR="00285477" w:rsidRPr="00A27EF8" w:rsidRDefault="00285477" w:rsidP="00A27EF8">
      <w:pPr>
        <w:pStyle w:val="ListParagraph"/>
        <w:numPr>
          <w:ilvl w:val="0"/>
          <w:numId w:val="19"/>
        </w:numPr>
        <w:tabs>
          <w:tab w:val="clear" w:pos="792"/>
          <w:tab w:val="clear" w:pos="1195"/>
          <w:tab w:val="clear" w:pos="1584"/>
          <w:tab w:val="clear" w:pos="1987"/>
        </w:tabs>
        <w:spacing w:before="0"/>
        <w:jc w:val="left"/>
        <w:rPr>
          <w:rFonts w:ascii="Calibri" w:hAnsi="Calibri" w:cs="Calibri"/>
          <w:color w:val="000000"/>
        </w:rPr>
      </w:pPr>
      <w:r w:rsidRPr="00A27EF8">
        <w:rPr>
          <w:rFonts w:ascii="Calibri" w:hAnsi="Calibri" w:cs="Calibri"/>
          <w:color w:val="000000"/>
          <w:sz w:val="22"/>
          <w:szCs w:val="22"/>
        </w:rPr>
        <w:t xml:space="preserve">What is Baseband- SDI, HD-SDI, 3G-SDI </w:t>
      </w:r>
      <w:proofErr w:type="spellStart"/>
      <w:r w:rsidRPr="00A27EF8">
        <w:rPr>
          <w:rFonts w:ascii="Calibri" w:hAnsi="Calibri" w:cs="Calibri"/>
          <w:color w:val="000000"/>
          <w:sz w:val="22"/>
          <w:szCs w:val="22"/>
        </w:rPr>
        <w:t>etc</w:t>
      </w:r>
      <w:proofErr w:type="spellEnd"/>
      <w:r w:rsidRPr="00A27EF8">
        <w:rPr>
          <w:rFonts w:ascii="Calibri" w:hAnsi="Calibri" w:cs="Calibri"/>
          <w:color w:val="000000"/>
          <w:sz w:val="22"/>
          <w:szCs w:val="22"/>
        </w:rPr>
        <w:t xml:space="preserve">, &amp; HDMI? </w:t>
      </w:r>
      <w:proofErr w:type="gramStart"/>
      <w:r w:rsidRPr="00A27EF8">
        <w:rPr>
          <w:rFonts w:ascii="Calibri" w:hAnsi="Calibri" w:cs="Calibri"/>
          <w:color w:val="000000"/>
          <w:sz w:val="22"/>
          <w:szCs w:val="22"/>
        </w:rPr>
        <w:t>( STS</w:t>
      </w:r>
      <w:proofErr w:type="gramEnd"/>
      <w:r w:rsidRPr="00A27EF8">
        <w:rPr>
          <w:rFonts w:ascii="Calibri" w:hAnsi="Calibri" w:cs="Calibri"/>
          <w:color w:val="000000"/>
          <w:sz w:val="22"/>
          <w:szCs w:val="22"/>
        </w:rPr>
        <w:t xml:space="preserve"> 292-1, ST 372-1, ST 425-1, ST 2036-3, ST 2081-10, ST 2082-10, BT 1120-8, BT 2077-1, CTA 861.4 ) Recently Published 2110,</w:t>
      </w:r>
      <w:r w:rsidRPr="00A27EF8">
        <w:rPr>
          <w:rStyle w:val="apple-converted-space"/>
          <w:rFonts w:ascii="Calibri" w:hAnsi="Calibri" w:cs="Calibri"/>
          <w:color w:val="000000"/>
          <w:sz w:val="22"/>
          <w:szCs w:val="22"/>
        </w:rPr>
        <w:t> </w:t>
      </w:r>
    </w:p>
    <w:p w14:paraId="242D1B2D"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w:t>
      </w:r>
      <w:r>
        <w:rPr>
          <w:color w:val="FF0000"/>
          <w:sz w:val="14"/>
          <w:szCs w:val="14"/>
        </w:rPr>
        <w:t>     </w:t>
      </w:r>
      <w:r>
        <w:rPr>
          <w:rStyle w:val="apple-converted-space"/>
          <w:color w:val="FF0000"/>
          <w:sz w:val="14"/>
          <w:szCs w:val="14"/>
        </w:rPr>
        <w:t> </w:t>
      </w:r>
      <w:r>
        <w:rPr>
          <w:rFonts w:ascii="Calibri" w:hAnsi="Calibri" w:cs="Calibri"/>
          <w:color w:val="FF0000"/>
        </w:rPr>
        <w:t xml:space="preserve">Looking at a checkmark table for this case for each broadband spec </w:t>
      </w:r>
      <w:proofErr w:type="gramStart"/>
      <w:r>
        <w:rPr>
          <w:rFonts w:ascii="Calibri" w:hAnsi="Calibri" w:cs="Calibri"/>
          <w:color w:val="FF0000"/>
        </w:rPr>
        <w:t>( this</w:t>
      </w:r>
      <w:proofErr w:type="gramEnd"/>
      <w:r>
        <w:rPr>
          <w:rFonts w:ascii="Calibri" w:hAnsi="Calibri" w:cs="Calibri"/>
          <w:color w:val="FF0000"/>
        </w:rPr>
        <w:t xml:space="preserve"> avoids repeating what is in the spec) . </w:t>
      </w:r>
      <w:proofErr w:type="gramStart"/>
      <w:r>
        <w:rPr>
          <w:rFonts w:ascii="Calibri" w:hAnsi="Calibri" w:cs="Calibri"/>
          <w:color w:val="FF0000"/>
        </w:rPr>
        <w:t>Basically 3</w:t>
      </w:r>
      <w:proofErr w:type="gramEnd"/>
      <w:r>
        <w:rPr>
          <w:rFonts w:ascii="Calibri" w:hAnsi="Calibri" w:cs="Calibri"/>
          <w:color w:val="FF0000"/>
        </w:rPr>
        <w:t xml:space="preserve"> tables of Baseband specs for colorimetry.</w:t>
      </w:r>
    </w:p>
    <w:p w14:paraId="71784252" w14:textId="443A6771"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ii.</w:t>
      </w:r>
      <w:r>
        <w:rPr>
          <w:color w:val="FF0000"/>
          <w:sz w:val="14"/>
          <w:szCs w:val="14"/>
        </w:rPr>
        <w:t>     </w:t>
      </w:r>
      <w:r>
        <w:rPr>
          <w:rStyle w:val="apple-converted-space"/>
          <w:color w:val="FF0000"/>
          <w:sz w:val="14"/>
          <w:szCs w:val="14"/>
        </w:rPr>
        <w:t> </w:t>
      </w:r>
      <w:r>
        <w:rPr>
          <w:rFonts w:ascii="Calibri" w:hAnsi="Calibri" w:cs="Calibri"/>
          <w:color w:val="FF0000"/>
        </w:rPr>
        <w:t xml:space="preserve">Agreed that HDMI also </w:t>
      </w:r>
      <w:r w:rsidR="006C5A3D">
        <w:rPr>
          <w:rFonts w:ascii="Calibri" w:hAnsi="Calibri" w:cs="Calibri"/>
          <w:color w:val="FF0000"/>
        </w:rPr>
        <w:t>warrants</w:t>
      </w:r>
      <w:r>
        <w:rPr>
          <w:rFonts w:ascii="Calibri" w:hAnsi="Calibri" w:cs="Calibri"/>
          <w:color w:val="FF0000"/>
        </w:rPr>
        <w:t xml:space="preserve"> to be here.  May see input document suggesting this.</w:t>
      </w:r>
    </w:p>
    <w:p w14:paraId="2D952DBD"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iii.</w:t>
      </w:r>
      <w:r>
        <w:rPr>
          <w:color w:val="FF0000"/>
          <w:sz w:val="14"/>
          <w:szCs w:val="14"/>
        </w:rPr>
        <w:t>     </w:t>
      </w:r>
      <w:r>
        <w:rPr>
          <w:rStyle w:val="apple-converted-space"/>
          <w:color w:val="FF0000"/>
          <w:sz w:val="14"/>
          <w:szCs w:val="14"/>
        </w:rPr>
        <w:t> </w:t>
      </w:r>
      <w:r>
        <w:rPr>
          <w:rFonts w:ascii="Calibri" w:hAnsi="Calibri" w:cs="Calibri"/>
          <w:color w:val="FF0000"/>
        </w:rPr>
        <w:t xml:space="preserve">Also add ST 2110 spec to this set of </w:t>
      </w:r>
      <w:proofErr w:type="gramStart"/>
      <w:r>
        <w:rPr>
          <w:rFonts w:ascii="Calibri" w:hAnsi="Calibri" w:cs="Calibri"/>
          <w:color w:val="FF0000"/>
        </w:rPr>
        <w:t>table</w:t>
      </w:r>
      <w:proofErr w:type="gramEnd"/>
      <w:r>
        <w:rPr>
          <w:rFonts w:ascii="Calibri" w:hAnsi="Calibri" w:cs="Calibri"/>
          <w:color w:val="FF0000"/>
        </w:rPr>
        <w:t>.</w:t>
      </w:r>
    </w:p>
    <w:p w14:paraId="4F087F81" w14:textId="77777777" w:rsidR="00285477" w:rsidRDefault="00285477" w:rsidP="00285477">
      <w:pPr>
        <w:pStyle w:val="ListParagraph"/>
        <w:spacing w:before="0"/>
        <w:ind w:left="2160" w:hanging="2160"/>
        <w:rPr>
          <w:rFonts w:ascii="Calibri" w:hAnsi="Calibri" w:cs="Calibri"/>
          <w:color w:val="000000"/>
        </w:rPr>
      </w:pPr>
      <w:r>
        <w:rPr>
          <w:color w:val="FF0000"/>
          <w:sz w:val="14"/>
          <w:szCs w:val="14"/>
        </w:rPr>
        <w:t>                                                          </w:t>
      </w:r>
      <w:r>
        <w:rPr>
          <w:rStyle w:val="apple-converted-space"/>
          <w:color w:val="FF0000"/>
          <w:sz w:val="14"/>
          <w:szCs w:val="14"/>
        </w:rPr>
        <w:t> </w:t>
      </w:r>
      <w:r>
        <w:rPr>
          <w:rFonts w:ascii="Calibri" w:hAnsi="Calibri" w:cs="Calibri"/>
          <w:color w:val="FF0000"/>
        </w:rPr>
        <w:t>iv.</w:t>
      </w:r>
      <w:r>
        <w:rPr>
          <w:color w:val="FF0000"/>
          <w:sz w:val="14"/>
          <w:szCs w:val="14"/>
        </w:rPr>
        <w:t>     </w:t>
      </w:r>
      <w:r>
        <w:rPr>
          <w:rStyle w:val="apple-converted-space"/>
          <w:color w:val="FF0000"/>
          <w:sz w:val="14"/>
          <w:szCs w:val="14"/>
        </w:rPr>
        <w:t> </w:t>
      </w:r>
      <w:r>
        <w:rPr>
          <w:rFonts w:ascii="Calibri" w:hAnsi="Calibri" w:cs="Calibri"/>
          <w:color w:val="FF0000"/>
        </w:rPr>
        <w:t>If a checkmark table doesn’t seem to fit. It may be good to split baseband inputs into a separate document.  This to be discussed at JCT meeting.</w:t>
      </w:r>
    </w:p>
    <w:p w14:paraId="5C16CD7B" w14:textId="1DC289DF" w:rsidR="00285477" w:rsidRPr="00A27EF8" w:rsidRDefault="00285477" w:rsidP="00A27EF8">
      <w:pPr>
        <w:pStyle w:val="ListParagraph"/>
        <w:numPr>
          <w:ilvl w:val="0"/>
          <w:numId w:val="19"/>
        </w:numPr>
        <w:tabs>
          <w:tab w:val="clear" w:pos="792"/>
          <w:tab w:val="clear" w:pos="1195"/>
          <w:tab w:val="clear" w:pos="1584"/>
          <w:tab w:val="clear" w:pos="1987"/>
        </w:tabs>
        <w:spacing w:before="0"/>
        <w:jc w:val="left"/>
        <w:rPr>
          <w:rFonts w:ascii="Calibri" w:hAnsi="Calibri" w:cs="Calibri"/>
          <w:color w:val="000000"/>
        </w:rPr>
      </w:pPr>
      <w:r w:rsidRPr="00A27EF8">
        <w:rPr>
          <w:rFonts w:ascii="Calibri" w:hAnsi="Calibri" w:cs="Calibri"/>
          <w:color w:val="000000"/>
          <w:sz w:val="22"/>
          <w:szCs w:val="22"/>
        </w:rPr>
        <w:t xml:space="preserve">What about Camera Logs </w:t>
      </w:r>
      <w:proofErr w:type="gramStart"/>
      <w:r w:rsidRPr="00A27EF8">
        <w:rPr>
          <w:rFonts w:ascii="Calibri" w:hAnsi="Calibri" w:cs="Calibri"/>
          <w:color w:val="000000"/>
          <w:sz w:val="22"/>
          <w:szCs w:val="22"/>
        </w:rPr>
        <w:t>( recently</w:t>
      </w:r>
      <w:proofErr w:type="gramEnd"/>
      <w:r w:rsidRPr="00A27EF8">
        <w:rPr>
          <w:rFonts w:ascii="Calibri" w:hAnsi="Calibri" w:cs="Calibri"/>
          <w:color w:val="000000"/>
          <w:sz w:val="22"/>
          <w:szCs w:val="22"/>
        </w:rPr>
        <w:t xml:space="preserve"> a SMPTE Doc ST 2115)- Captured Signal and then Changed? Should this be captured?</w:t>
      </w:r>
    </w:p>
    <w:p w14:paraId="71D5D6A6"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Calibri" w:hAnsi="Calibri" w:cs="Calibri"/>
          <w:color w:val="000000"/>
        </w:rPr>
        <w:t>i.</w:t>
      </w:r>
      <w:r>
        <w:rPr>
          <w:color w:val="000000"/>
          <w:sz w:val="14"/>
          <w:szCs w:val="14"/>
        </w:rPr>
        <w:t>     </w:t>
      </w:r>
      <w:r>
        <w:rPr>
          <w:rStyle w:val="apple-converted-space"/>
          <w:color w:val="000000"/>
          <w:sz w:val="14"/>
          <w:szCs w:val="14"/>
        </w:rPr>
        <w:t> </w:t>
      </w:r>
      <w:r>
        <w:rPr>
          <w:rFonts w:ascii="Calibri" w:hAnsi="Calibri" w:cs="Calibri"/>
          <w:color w:val="FF0000"/>
        </w:rPr>
        <w:t xml:space="preserve">SMPTE Camera Logs doc ST 2115 is in Final </w:t>
      </w:r>
      <w:proofErr w:type="spellStart"/>
      <w:r>
        <w:rPr>
          <w:rFonts w:ascii="Calibri" w:hAnsi="Calibri" w:cs="Calibri"/>
          <w:color w:val="FF0000"/>
        </w:rPr>
        <w:t>Commmittee</w:t>
      </w:r>
      <w:proofErr w:type="spellEnd"/>
      <w:r>
        <w:rPr>
          <w:rFonts w:ascii="Calibri" w:hAnsi="Calibri" w:cs="Calibri"/>
          <w:color w:val="FF0000"/>
        </w:rPr>
        <w:t xml:space="preserve"> Draft Stage.  We should ask for a copy of this. May result in a request to add signaling of slog3 in VUI</w:t>
      </w:r>
    </w:p>
    <w:p w14:paraId="33989EE2" w14:textId="77777777" w:rsidR="00285477" w:rsidRDefault="00285477" w:rsidP="00285477">
      <w:pPr>
        <w:pStyle w:val="ListParagraph"/>
        <w:spacing w:before="0"/>
        <w:ind w:left="2160" w:hanging="2160"/>
        <w:rPr>
          <w:rFonts w:ascii="Calibri" w:hAnsi="Calibri" w:cs="Calibri"/>
          <w:color w:val="000000"/>
        </w:rPr>
      </w:pPr>
      <w:r>
        <w:rPr>
          <w:color w:val="000000"/>
          <w:sz w:val="14"/>
          <w:szCs w:val="14"/>
        </w:rPr>
        <w:t>                                                            </w:t>
      </w:r>
      <w:r>
        <w:rPr>
          <w:rStyle w:val="apple-converted-space"/>
          <w:color w:val="000000"/>
          <w:sz w:val="14"/>
          <w:szCs w:val="14"/>
        </w:rPr>
        <w:t> </w:t>
      </w:r>
      <w:r>
        <w:rPr>
          <w:rFonts w:ascii="Calibri" w:hAnsi="Calibri" w:cs="Calibri"/>
          <w:color w:val="000000"/>
        </w:rPr>
        <w:t>ii.</w:t>
      </w:r>
      <w:r>
        <w:rPr>
          <w:color w:val="000000"/>
          <w:sz w:val="14"/>
          <w:szCs w:val="14"/>
        </w:rPr>
        <w:t>     </w:t>
      </w:r>
      <w:r>
        <w:rPr>
          <w:rStyle w:val="apple-converted-space"/>
          <w:color w:val="000000"/>
          <w:sz w:val="14"/>
          <w:szCs w:val="14"/>
        </w:rPr>
        <w:t> </w:t>
      </w:r>
      <w:r>
        <w:rPr>
          <w:rFonts w:ascii="Calibri" w:hAnsi="Calibri" w:cs="Calibri"/>
          <w:color w:val="FF0000"/>
        </w:rPr>
        <w:t>Also P3D65 is now a SMPTE document in Final Committee Draft Stage. We should also ask for a copy of this.  This may cause an update or addition to the references.</w:t>
      </w:r>
    </w:p>
    <w:p w14:paraId="2CE84FD4" w14:textId="77777777" w:rsidR="0018431D" w:rsidRPr="00640081" w:rsidRDefault="0018431D" w:rsidP="00A27EF8">
      <w:pPr>
        <w:tabs>
          <w:tab w:val="clear" w:pos="794"/>
          <w:tab w:val="clear" w:pos="1191"/>
          <w:tab w:val="clear" w:pos="1588"/>
          <w:tab w:val="clear" w:pos="1985"/>
          <w:tab w:val="left" w:pos="360"/>
          <w:tab w:val="left" w:pos="720"/>
          <w:tab w:val="left" w:pos="1080"/>
          <w:tab w:val="left" w:pos="1440"/>
        </w:tabs>
        <w:jc w:val="left"/>
        <w:rPr>
          <w:lang w:eastAsia="ko-KR"/>
        </w:rPr>
      </w:pPr>
    </w:p>
    <w:p w14:paraId="70698DDA" w14:textId="1A85A4D3"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lastRenderedPageBreak/>
        <w:t>Re</w:t>
      </w:r>
      <w:r>
        <w:rPr>
          <w:rFonts w:eastAsia="Times New Roman"/>
          <w:color w:val="000000"/>
          <w:szCs w:val="22"/>
        </w:rPr>
        <w:t>vised</w:t>
      </w:r>
      <w:r w:rsidRPr="00AE6A26">
        <w:rPr>
          <w:rFonts w:eastAsia="Times New Roman"/>
          <w:color w:val="000000"/>
          <w:szCs w:val="22"/>
        </w:rPr>
        <w:t xml:space="preserve"> references to group into different </w:t>
      </w:r>
      <w:r>
        <w:rPr>
          <w:rFonts w:eastAsia="Times New Roman"/>
          <w:color w:val="000000"/>
          <w:szCs w:val="22"/>
        </w:rPr>
        <w:t>o</w:t>
      </w:r>
      <w:r w:rsidRPr="00AE6A26">
        <w:rPr>
          <w:rFonts w:eastAsia="Times New Roman"/>
          <w:color w:val="000000"/>
          <w:szCs w:val="22"/>
        </w:rPr>
        <w:t xml:space="preserve">rganization and to remove dates to allow for most current reference of that doc (including amendments). Also discussed that version numbering of spec for some ITU-R spec would be indicated in the reference, but table references would be </w:t>
      </w:r>
      <w:proofErr w:type="spellStart"/>
      <w:r w:rsidRPr="00AE6A26">
        <w:rPr>
          <w:rFonts w:eastAsia="Times New Roman"/>
          <w:color w:val="000000"/>
          <w:szCs w:val="22"/>
        </w:rPr>
        <w:t>simplier</w:t>
      </w:r>
      <w:proofErr w:type="spellEnd"/>
      <w:r w:rsidRPr="00AE6A26">
        <w:rPr>
          <w:rFonts w:eastAsia="Times New Roman"/>
          <w:color w:val="000000"/>
          <w:szCs w:val="22"/>
        </w:rPr>
        <w:t xml:space="preserve"> without the version number (e.g. BT.709 instead of BT.709-6)</w:t>
      </w:r>
    </w:p>
    <w:p w14:paraId="1C73DB7C"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 xml:space="preserve">Edited </w:t>
      </w:r>
      <w:r>
        <w:rPr>
          <w:rFonts w:eastAsia="Times New Roman"/>
          <w:color w:val="000000"/>
          <w:szCs w:val="22"/>
        </w:rPr>
        <w:t>the d</w:t>
      </w:r>
      <w:r w:rsidRPr="00AE6A26">
        <w:rPr>
          <w:rFonts w:eastAsia="Times New Roman"/>
          <w:color w:val="000000"/>
          <w:szCs w:val="22"/>
        </w:rPr>
        <w:t>efinitions section for narrow range, colour volume</w:t>
      </w:r>
    </w:p>
    <w:p w14:paraId="23B7DE1E"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 xml:space="preserve">Added/edited </w:t>
      </w:r>
      <w:r>
        <w:rPr>
          <w:rFonts w:eastAsia="Times New Roman"/>
          <w:color w:val="000000"/>
          <w:szCs w:val="22"/>
        </w:rPr>
        <w:t>a</w:t>
      </w:r>
      <w:r w:rsidRPr="00AE6A26">
        <w:rPr>
          <w:rFonts w:eastAsia="Times New Roman"/>
          <w:color w:val="000000"/>
          <w:szCs w:val="22"/>
        </w:rPr>
        <w:t>bbreviations for 2K/4K/8K, Y</w:t>
      </w:r>
      <m:oMath>
        <m:r>
          <w:rPr>
            <w:rFonts w:ascii="Cambria Math" w:eastAsia="Times New Roman" w:hAnsi="Cambria Math"/>
            <w:color w:val="000000"/>
            <w:szCs w:val="22"/>
          </w:rPr>
          <m:t>'</m:t>
        </m:r>
      </m:oMath>
      <w:r w:rsidRPr="00AE6A26">
        <w:rPr>
          <w:rFonts w:eastAsia="Times New Roman"/>
          <w:color w:val="000000"/>
          <w:szCs w:val="22"/>
        </w:rPr>
        <w:t>CbCr (and many varations of this)</w:t>
      </w:r>
    </w:p>
    <w:p w14:paraId="5FD0F5F8"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 xml:space="preserve">Section 6 – </w:t>
      </w:r>
      <w:r>
        <w:rPr>
          <w:rFonts w:eastAsia="Times New Roman"/>
          <w:color w:val="000000"/>
          <w:szCs w:val="22"/>
        </w:rPr>
        <w:t>Revised</w:t>
      </w:r>
      <w:r w:rsidRPr="00AE6A26">
        <w:rPr>
          <w:rFonts w:eastAsia="Times New Roman"/>
          <w:color w:val="000000"/>
          <w:szCs w:val="22"/>
        </w:rPr>
        <w:t xml:space="preserve"> diagram to </w:t>
      </w:r>
      <w:r>
        <w:rPr>
          <w:rFonts w:eastAsia="Times New Roman"/>
          <w:color w:val="000000"/>
          <w:szCs w:val="22"/>
        </w:rPr>
        <w:t>reduce</w:t>
      </w:r>
      <w:r w:rsidRPr="00AE6A26">
        <w:rPr>
          <w:rFonts w:eastAsia="Times New Roman"/>
          <w:color w:val="000000"/>
          <w:szCs w:val="22"/>
        </w:rPr>
        <w:t xml:space="preserve"> the amount of text. Moved </w:t>
      </w:r>
      <w:r>
        <w:rPr>
          <w:rFonts w:eastAsia="Times New Roman"/>
          <w:color w:val="000000"/>
          <w:szCs w:val="22"/>
        </w:rPr>
        <w:t>c</w:t>
      </w:r>
      <w:r w:rsidRPr="00AE6A26">
        <w:rPr>
          <w:rFonts w:eastAsia="Times New Roman"/>
          <w:color w:val="000000"/>
          <w:szCs w:val="22"/>
        </w:rPr>
        <w:t>amera Logs to Version 2, added text about P3D65 and removed some of DCI information</w:t>
      </w:r>
    </w:p>
    <w:p w14:paraId="6E791976"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proofErr w:type="gramStart"/>
      <w:r w:rsidRPr="00AE6A26">
        <w:rPr>
          <w:rFonts w:eastAsia="Times New Roman"/>
          <w:color w:val="000000"/>
          <w:szCs w:val="22"/>
        </w:rPr>
        <w:t>Section 7.1,</w:t>
      </w:r>
      <w:proofErr w:type="gramEnd"/>
      <w:r w:rsidRPr="00AE6A26">
        <w:rPr>
          <w:rFonts w:eastAsia="Times New Roman"/>
          <w:color w:val="000000"/>
          <w:szCs w:val="22"/>
        </w:rPr>
        <w:t xml:space="preserve"> added summary table to associated SD/HD/UHD, tags, and colourimetry properties</w:t>
      </w:r>
    </w:p>
    <w:p w14:paraId="36D2B310"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Section 7.1.1 r</w:t>
      </w:r>
      <w:r>
        <w:rPr>
          <w:rFonts w:eastAsia="Times New Roman"/>
          <w:color w:val="000000"/>
          <w:szCs w:val="22"/>
        </w:rPr>
        <w:t>evised</w:t>
      </w:r>
      <w:r w:rsidRPr="00AE6A26">
        <w:rPr>
          <w:rFonts w:eastAsia="Times New Roman"/>
          <w:color w:val="000000"/>
          <w:szCs w:val="22"/>
        </w:rPr>
        <w:t xml:space="preserve"> format on Defined properties to make it more readable and added a code points table for colourimetry properties.</w:t>
      </w:r>
    </w:p>
    <w:p w14:paraId="4C2C3591"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Colourimetry Tag tables- removed “.” On tags. Re</w:t>
      </w:r>
      <w:r>
        <w:rPr>
          <w:rFonts w:eastAsia="Times New Roman"/>
          <w:color w:val="000000"/>
          <w:szCs w:val="22"/>
        </w:rPr>
        <w:t>vised</w:t>
      </w:r>
      <w:r w:rsidRPr="00AE6A26">
        <w:rPr>
          <w:rFonts w:eastAsia="Times New Roman"/>
          <w:color w:val="000000"/>
          <w:szCs w:val="22"/>
        </w:rPr>
        <w:t xml:space="preserve"> SDR-NCG/SDR-WCG/HDR-WCG tables to make it more readable. Added notes on </w:t>
      </w:r>
      <w:proofErr w:type="spellStart"/>
      <w:r w:rsidRPr="00AE6A26">
        <w:rPr>
          <w:rFonts w:eastAsia="Times New Roman"/>
          <w:color w:val="000000"/>
          <w:szCs w:val="22"/>
        </w:rPr>
        <w:t>trander</w:t>
      </w:r>
      <w:proofErr w:type="spellEnd"/>
      <w:r w:rsidRPr="00AE6A26">
        <w:rPr>
          <w:rFonts w:eastAsia="Times New Roman"/>
          <w:color w:val="000000"/>
          <w:szCs w:val="22"/>
        </w:rPr>
        <w:t xml:space="preserve"> characteristics that were functionally the same but may be defined different for each </w:t>
      </w:r>
      <w:proofErr w:type="gramStart"/>
      <w:r w:rsidRPr="00AE6A26">
        <w:rPr>
          <w:rFonts w:eastAsia="Times New Roman"/>
          <w:color w:val="000000"/>
          <w:szCs w:val="22"/>
        </w:rPr>
        <w:t>applications</w:t>
      </w:r>
      <w:proofErr w:type="gramEnd"/>
      <w:r w:rsidRPr="00AE6A26">
        <w:rPr>
          <w:rFonts w:eastAsia="Times New Roman"/>
          <w:color w:val="000000"/>
          <w:szCs w:val="22"/>
        </w:rPr>
        <w:t>. Added note to say that parameters noted in CCIP would use CCIP as a source,</w:t>
      </w:r>
    </w:p>
    <w:p w14:paraId="570FE3D3"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Moved Footnotes to table and made them notes added to after the table</w:t>
      </w:r>
    </w:p>
    <w:p w14:paraId="17A401ED"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Moved section7.2 (baseband, codecs, compression, chroma subsampling) into version 2</w:t>
      </w:r>
    </w:p>
    <w:p w14:paraId="09EAA6A2"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Section 7.2 (Now MDCV)- Re</w:t>
      </w:r>
      <w:r>
        <w:rPr>
          <w:rFonts w:eastAsia="Times New Roman"/>
          <w:color w:val="000000"/>
          <w:szCs w:val="22"/>
        </w:rPr>
        <w:t>vised</w:t>
      </w:r>
      <w:r w:rsidRPr="00AE6A26">
        <w:rPr>
          <w:rFonts w:eastAsia="Times New Roman"/>
          <w:color w:val="000000"/>
          <w:szCs w:val="22"/>
        </w:rPr>
        <w:t xml:space="preserve"> table to make it more readable. Removed Hex versions of coded decimal values. Removed column for P3Plus-4000 due to no further information on data values for that MDCV display point. </w:t>
      </w:r>
      <w:r>
        <w:rPr>
          <w:rFonts w:eastAsia="Times New Roman"/>
          <w:color w:val="000000"/>
          <w:szCs w:val="22"/>
        </w:rPr>
        <w:t>(</w:t>
      </w:r>
      <w:r w:rsidRPr="00AE6A26">
        <w:rPr>
          <w:rFonts w:eastAsia="Times New Roman"/>
          <w:color w:val="000000"/>
          <w:szCs w:val="22"/>
        </w:rPr>
        <w:t>May add this in later if we get this information.</w:t>
      </w:r>
      <w:r>
        <w:rPr>
          <w:rFonts w:eastAsia="Times New Roman"/>
          <w:color w:val="000000"/>
          <w:szCs w:val="22"/>
        </w:rPr>
        <w:t>)</w:t>
      </w:r>
    </w:p>
    <w:p w14:paraId="0A075DE9"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Text in document was edited to use more spec like terminology.</w:t>
      </w:r>
    </w:p>
    <w:p w14:paraId="57AA6AF1"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rFonts w:eastAsia="Times New Roman"/>
          <w:color w:val="000000"/>
          <w:szCs w:val="22"/>
        </w:rPr>
        <w:t>Significant</w:t>
      </w:r>
      <w:r w:rsidRPr="00AE6A26">
        <w:rPr>
          <w:rFonts w:eastAsia="Times New Roman"/>
          <w:color w:val="000000"/>
          <w:szCs w:val="22"/>
        </w:rPr>
        <w:t xml:space="preserve"> </w:t>
      </w:r>
      <w:r>
        <w:rPr>
          <w:rFonts w:eastAsia="Times New Roman"/>
          <w:color w:val="000000"/>
          <w:szCs w:val="22"/>
        </w:rPr>
        <w:t>d</w:t>
      </w:r>
      <w:r w:rsidRPr="00AE6A26">
        <w:rPr>
          <w:rFonts w:eastAsia="Times New Roman"/>
          <w:color w:val="000000"/>
          <w:szCs w:val="22"/>
        </w:rPr>
        <w:t xml:space="preserve">iscussions on what P3 meant for both signal and </w:t>
      </w:r>
      <w:r>
        <w:rPr>
          <w:rFonts w:eastAsia="Times New Roman"/>
          <w:color w:val="000000"/>
          <w:szCs w:val="22"/>
        </w:rPr>
        <w:t>d</w:t>
      </w:r>
      <w:r w:rsidRPr="00AE6A26">
        <w:rPr>
          <w:rFonts w:eastAsia="Times New Roman"/>
          <w:color w:val="000000"/>
          <w:szCs w:val="22"/>
        </w:rPr>
        <w:t>isplay. In end of discussion identified that better definition of it was P3D65 to define white point along with it since this was the white point used in video content workflow.  This was also documented in 2067-21.</w:t>
      </w:r>
    </w:p>
    <w:p w14:paraId="3FD57B57"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 xml:space="preserve">Discussion of </w:t>
      </w:r>
      <w:proofErr w:type="spellStart"/>
      <w:r w:rsidRPr="00AE6A26">
        <w:rPr>
          <w:rFonts w:eastAsia="Times New Roman"/>
          <w:color w:val="000000"/>
          <w:szCs w:val="22"/>
        </w:rPr>
        <w:t>ChromaLocation</w:t>
      </w:r>
      <w:proofErr w:type="spellEnd"/>
      <w:r w:rsidRPr="00AE6A26">
        <w:rPr>
          <w:rFonts w:eastAsia="Times New Roman"/>
          <w:color w:val="000000"/>
          <w:szCs w:val="22"/>
        </w:rPr>
        <w:t xml:space="preserve"> Type </w:t>
      </w:r>
      <w:proofErr w:type="gramStart"/>
      <w:r w:rsidRPr="00AE6A26">
        <w:rPr>
          <w:rFonts w:eastAsia="Times New Roman"/>
          <w:color w:val="000000"/>
          <w:szCs w:val="22"/>
        </w:rPr>
        <w:t>( Parameter</w:t>
      </w:r>
      <w:proofErr w:type="gramEnd"/>
      <w:r w:rsidRPr="00AE6A26">
        <w:rPr>
          <w:rFonts w:eastAsia="Times New Roman"/>
          <w:color w:val="000000"/>
          <w:szCs w:val="22"/>
        </w:rPr>
        <w:t xml:space="preserve"> specified in HEVC spec) lead to a footnote added in version 1 for parts of workflow that have chroma </w:t>
      </w:r>
      <w:r>
        <w:rPr>
          <w:rFonts w:eastAsia="Times New Roman"/>
          <w:color w:val="000000"/>
          <w:szCs w:val="22"/>
        </w:rPr>
        <w:t>s</w:t>
      </w:r>
      <w:r w:rsidRPr="00AE6A26">
        <w:rPr>
          <w:rFonts w:eastAsia="Times New Roman"/>
          <w:color w:val="000000"/>
          <w:szCs w:val="22"/>
        </w:rPr>
        <w:t xml:space="preserve">ubsampling.  More details will be put in Version 2 of document </w:t>
      </w:r>
      <w:proofErr w:type="gramStart"/>
      <w:r w:rsidRPr="00AE6A26">
        <w:rPr>
          <w:rFonts w:eastAsia="Times New Roman"/>
          <w:color w:val="000000"/>
          <w:szCs w:val="22"/>
        </w:rPr>
        <w:t>( Tables</w:t>
      </w:r>
      <w:proofErr w:type="gramEnd"/>
      <w:r w:rsidRPr="00AE6A26">
        <w:rPr>
          <w:rFonts w:eastAsia="Times New Roman"/>
          <w:color w:val="000000"/>
          <w:szCs w:val="22"/>
        </w:rPr>
        <w:t xml:space="preserve"> </w:t>
      </w:r>
      <w:proofErr w:type="spellStart"/>
      <w:r w:rsidRPr="00AE6A26">
        <w:rPr>
          <w:rFonts w:eastAsia="Times New Roman"/>
          <w:color w:val="000000"/>
          <w:szCs w:val="22"/>
        </w:rPr>
        <w:t>etc</w:t>
      </w:r>
      <w:proofErr w:type="spellEnd"/>
      <w:r w:rsidRPr="00AE6A26">
        <w:rPr>
          <w:rFonts w:eastAsia="Times New Roman"/>
          <w:color w:val="000000"/>
          <w:szCs w:val="22"/>
        </w:rPr>
        <w:t>).</w:t>
      </w:r>
    </w:p>
    <w:p w14:paraId="7BE97FA2" w14:textId="77777777" w:rsidR="00150721" w:rsidRPr="005301D6" w:rsidRDefault="00150721" w:rsidP="00150721">
      <w:pPr>
        <w:pStyle w:val="ListParagraph"/>
        <w:numPr>
          <w:ilvl w:val="0"/>
          <w:numId w:val="17"/>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sidRPr="00AE6A26">
        <w:rPr>
          <w:rFonts w:eastAsia="Times New Roman"/>
          <w:color w:val="000000"/>
          <w:szCs w:val="22"/>
        </w:rPr>
        <w:t>Many discussions on what is defined but not used, what is used but not defined, and how to deal with this.</w:t>
      </w:r>
    </w:p>
    <w:p w14:paraId="47D2718C" w14:textId="77777777" w:rsidR="00150721" w:rsidRPr="00BB1DC4" w:rsidRDefault="00150721" w:rsidP="00150721">
      <w:pPr>
        <w:pStyle w:val="ListParagraph"/>
        <w:rPr>
          <w:lang w:eastAsia="ko-KR"/>
        </w:rPr>
      </w:pPr>
    </w:p>
    <w:p w14:paraId="6F5ADFE6" w14:textId="2E42186A" w:rsidR="00150721" w:rsidRDefault="00150721" w:rsidP="00150721">
      <w:pPr>
        <w:rPr>
          <w:lang w:eastAsia="ko-KR"/>
        </w:rPr>
      </w:pPr>
      <w:r>
        <w:rPr>
          <w:lang w:eastAsia="ko-KR"/>
        </w:rPr>
        <w:t>Version 2 document draft output document was started and made into submitted draft for A</w:t>
      </w:r>
      <w:r w:rsidR="00A27EF8">
        <w:rPr>
          <w:lang w:eastAsia="ko-KR"/>
        </w:rPr>
        <w:t>G</w:t>
      </w:r>
      <w:r>
        <w:rPr>
          <w:lang w:eastAsia="ko-KR"/>
        </w:rPr>
        <w:t>1011.</w:t>
      </w:r>
    </w:p>
    <w:p w14:paraId="0C4C64CE" w14:textId="77777777" w:rsidR="00150721" w:rsidRDefault="00150721" w:rsidP="00150721">
      <w:pPr>
        <w:pStyle w:val="ListParagraph"/>
        <w:numPr>
          <w:ilvl w:val="0"/>
          <w:numId w:val="18"/>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Added references for baseband specification, camera Logs, popular applications links</w:t>
      </w:r>
    </w:p>
    <w:p w14:paraId="69C3FC30" w14:textId="77777777" w:rsidR="00150721" w:rsidRDefault="00150721" w:rsidP="00150721">
      <w:pPr>
        <w:pStyle w:val="ListParagraph"/>
        <w:numPr>
          <w:ilvl w:val="0"/>
          <w:numId w:val="18"/>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Added table to indicate target applications for the widely used content workflow</w:t>
      </w:r>
    </w:p>
    <w:p w14:paraId="1EAEB6F9" w14:textId="77777777" w:rsidR="00150721" w:rsidRDefault="00150721" w:rsidP="00150721">
      <w:pPr>
        <w:pStyle w:val="ListParagraph"/>
        <w:numPr>
          <w:ilvl w:val="0"/>
          <w:numId w:val="18"/>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Added in Chroma vertical alignment to colorimetry section and into code points section</w:t>
      </w:r>
    </w:p>
    <w:p w14:paraId="2FAE39C3" w14:textId="77777777" w:rsidR="00150721" w:rsidRDefault="00150721" w:rsidP="00150721">
      <w:pPr>
        <w:pStyle w:val="ListParagraph"/>
        <w:numPr>
          <w:ilvl w:val="0"/>
          <w:numId w:val="18"/>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Added in possibility for chroma tables for baseband, HDMI, etc.</w:t>
      </w:r>
    </w:p>
    <w:p w14:paraId="49EAB65F" w14:textId="77777777" w:rsidR="00150721" w:rsidRPr="008A149D" w:rsidRDefault="00150721" w:rsidP="00150721">
      <w:pPr>
        <w:pStyle w:val="ListParagraph"/>
        <w:numPr>
          <w:ilvl w:val="0"/>
          <w:numId w:val="18"/>
        </w:num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jc w:val="left"/>
        <w:textAlignment w:val="baseline"/>
        <w:rPr>
          <w:lang w:eastAsia="ko-KR"/>
        </w:rPr>
      </w:pPr>
      <w:r>
        <w:rPr>
          <w:lang w:eastAsia="ko-KR"/>
        </w:rPr>
        <w:t>Added back in section of video/image characteristics</w:t>
      </w:r>
    </w:p>
    <w:p w14:paraId="4C632DC2" w14:textId="77777777" w:rsidR="00150721" w:rsidRPr="00AE6A26" w:rsidRDefault="00150721" w:rsidP="00150721">
      <w:pPr>
        <w:rPr>
          <w:color w:val="000000"/>
          <w:szCs w:val="22"/>
        </w:rPr>
      </w:pPr>
    </w:p>
    <w:p w14:paraId="13DF3DC0" w14:textId="77777777" w:rsidR="00150721" w:rsidRPr="005301D6" w:rsidRDefault="00150721" w:rsidP="00150721">
      <w:pPr>
        <w:rPr>
          <w:lang w:eastAsia="ko-KR"/>
        </w:rPr>
      </w:pPr>
      <w:r w:rsidRPr="00AE6A26">
        <w:rPr>
          <w:color w:val="000000"/>
          <w:szCs w:val="22"/>
        </w:rPr>
        <w:t>Lots of email activities to discuss on the output documents and to discuss what is used by the industry and what is specified as well.</w:t>
      </w:r>
    </w:p>
    <w:p w14:paraId="7932B133" w14:textId="2F0FE175" w:rsidR="00CC18BA" w:rsidRDefault="00CC18BA" w:rsidP="00CC18BA">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t>Input Documents</w:t>
      </w:r>
    </w:p>
    <w:p w14:paraId="2452BC8A" w14:textId="3114D06E" w:rsidR="00E54322" w:rsidRDefault="00E54322" w:rsidP="003868AD">
      <w:pPr>
        <w:pStyle w:val="Heading3"/>
        <w:rPr>
          <w:szCs w:val="22"/>
          <w:lang w:val="en-CA"/>
        </w:rPr>
      </w:pPr>
      <w:r>
        <w:rPr>
          <w:lang w:val="en-CA"/>
        </w:rPr>
        <w:t xml:space="preserve">JCTVC AH0021 </w:t>
      </w:r>
      <w:r>
        <w:rPr>
          <w:szCs w:val="22"/>
          <w:lang w:val="en-CA"/>
        </w:rPr>
        <w:t>Request for a New Code Point Combination in the TR on Usage of Video Signal Type Code Points</w:t>
      </w:r>
      <w:r>
        <w:rPr>
          <w:szCs w:val="22"/>
          <w:lang w:val="en-CA"/>
        </w:rPr>
        <w:t xml:space="preserve"> (Apple/ D. </w:t>
      </w:r>
      <w:proofErr w:type="spellStart"/>
      <w:r>
        <w:rPr>
          <w:szCs w:val="22"/>
          <w:lang w:val="en-CA"/>
        </w:rPr>
        <w:t>Concion</w:t>
      </w:r>
      <w:proofErr w:type="spellEnd"/>
      <w:r>
        <w:rPr>
          <w:szCs w:val="22"/>
          <w:lang w:val="en-CA"/>
        </w:rPr>
        <w:t xml:space="preserve">, D. Singer, </w:t>
      </w:r>
      <w:proofErr w:type="spellStart"/>
      <w:proofErr w:type="gramStart"/>
      <w:r>
        <w:rPr>
          <w:szCs w:val="22"/>
          <w:lang w:val="en-CA"/>
        </w:rPr>
        <w:t>A.Tourapis</w:t>
      </w:r>
      <w:proofErr w:type="spellEnd"/>
      <w:proofErr w:type="gramEnd"/>
      <w:r>
        <w:rPr>
          <w:szCs w:val="22"/>
          <w:lang w:val="en-CA"/>
        </w:rPr>
        <w:t>, X. Yang)</w:t>
      </w:r>
    </w:p>
    <w:p w14:paraId="068CD9F7" w14:textId="3F9D9C7B" w:rsidR="00E54322" w:rsidRPr="00E54322" w:rsidRDefault="00E54322" w:rsidP="00E54322">
      <w:pPr>
        <w:ind w:left="720" w:hanging="720"/>
        <w:rPr>
          <w:lang w:val="en-CA"/>
        </w:rPr>
      </w:pPr>
      <w:r>
        <w:rPr>
          <w:lang w:val="en-CA"/>
        </w:rPr>
        <w:tab/>
      </w:r>
      <w:r>
        <w:rPr>
          <w:lang w:val="en-CA"/>
        </w:rPr>
        <w:t>This contribution requests the addition of an additional code point combination in the technical report on u</w:t>
      </w:r>
      <w:r w:rsidRPr="00332F11">
        <w:rPr>
          <w:lang w:val="en-CA"/>
        </w:rPr>
        <w:t>sage of video signal type code points</w:t>
      </w:r>
      <w:r>
        <w:rPr>
          <w:lang w:val="en-CA"/>
        </w:rPr>
        <w:t>. In particular, it is requested to add the standard dynamic range with wide colour gamut representation currently supported by millions of iPhone devices.</w:t>
      </w:r>
    </w:p>
    <w:p w14:paraId="7673A484" w14:textId="6ECF5DEA" w:rsidR="003868AD" w:rsidRDefault="003868AD" w:rsidP="003868AD">
      <w:pPr>
        <w:pStyle w:val="Heading3"/>
        <w:rPr>
          <w:lang w:val="en-CA"/>
        </w:rPr>
      </w:pPr>
      <w:r>
        <w:rPr>
          <w:lang w:val="en-CA"/>
        </w:rPr>
        <w:t xml:space="preserve">JCTVC AH0022 </w:t>
      </w:r>
      <w:r w:rsidRPr="003868AD">
        <w:rPr>
          <w:lang w:val="en-CA"/>
        </w:rPr>
        <w:t>Baseband Signalling Specifications Carriage to Supplement of Usage of Video Signal Coding Types document</w:t>
      </w:r>
      <w:r>
        <w:rPr>
          <w:lang w:val="en-CA"/>
        </w:rPr>
        <w:t xml:space="preserve"> (NHK/A. </w:t>
      </w:r>
      <w:proofErr w:type="spellStart"/>
      <w:r>
        <w:rPr>
          <w:lang w:val="en-CA"/>
        </w:rPr>
        <w:t>Ichigaya</w:t>
      </w:r>
      <w:proofErr w:type="spellEnd"/>
      <w:r>
        <w:rPr>
          <w:lang w:val="en-CA"/>
        </w:rPr>
        <w:t>, Comcast/ Y. Syed, C. Seeger)</w:t>
      </w:r>
    </w:p>
    <w:p w14:paraId="19EF04CE" w14:textId="57343738" w:rsidR="003868AD" w:rsidRDefault="003868AD" w:rsidP="003868AD">
      <w:pPr>
        <w:ind w:left="720"/>
      </w:pPr>
      <w:r w:rsidRPr="000456B4">
        <w:t>This document contains a draft of a</w:t>
      </w:r>
      <w:r>
        <w:t xml:space="preserve">n amendment for adding </w:t>
      </w:r>
      <w:del w:id="1" w:author="Yasser Syed" w:date="2019-01-01T11:29:00Z">
        <w:r w:rsidDel="00F5132F">
          <w:delText xml:space="preserve"> </w:delText>
        </w:r>
      </w:del>
      <w:r>
        <w:t>baseband signalling specification compatibility to the</w:t>
      </w:r>
      <w:r w:rsidRPr="000456B4">
        <w:t xml:space="preserve"> </w:t>
      </w:r>
      <w:r>
        <w:t xml:space="preserve">non- normative </w:t>
      </w:r>
      <w:r w:rsidRPr="000456B4">
        <w:t>technical report</w:t>
      </w:r>
      <w:r>
        <w:t xml:space="preserve">’s </w:t>
      </w:r>
      <w:r w:rsidRPr="000456B4">
        <w:t>video signal property description code points and their combinations that are widely used in production and video content workflows.</w:t>
      </w:r>
      <w:r>
        <w:t xml:space="preserve"> This report will provide baseband signal specification compatibility and carriage of the combination of video properties.</w:t>
      </w:r>
    </w:p>
    <w:p w14:paraId="093749AC" w14:textId="0E8A7620" w:rsidR="003868AD" w:rsidRPr="000456B4" w:rsidRDefault="003868AD" w:rsidP="003868AD">
      <w:pPr>
        <w:pStyle w:val="Heading3"/>
      </w:pPr>
      <w:r>
        <w:t xml:space="preserve">JCTVC AH0026 </w:t>
      </w:r>
      <w:r>
        <w:rPr>
          <w:szCs w:val="22"/>
          <w:lang w:val="en-CA"/>
        </w:rPr>
        <w:t xml:space="preserve">Usage of video signal type code points: </w:t>
      </w:r>
      <w:proofErr w:type="gramStart"/>
      <w:r>
        <w:rPr>
          <w:szCs w:val="22"/>
          <w:lang w:val="en-CA"/>
        </w:rPr>
        <w:t>IC</w:t>
      </w:r>
      <w:r w:rsidRPr="00710DA5">
        <w:rPr>
          <w:szCs w:val="22"/>
          <w:vertAlign w:val="subscript"/>
          <w:lang w:val="en-CA"/>
        </w:rPr>
        <w:t>T</w:t>
      </w:r>
      <w:r>
        <w:rPr>
          <w:szCs w:val="22"/>
          <w:lang w:val="en-CA"/>
        </w:rPr>
        <w:t>C</w:t>
      </w:r>
      <w:r w:rsidRPr="00710DA5">
        <w:rPr>
          <w:szCs w:val="22"/>
          <w:vertAlign w:val="subscript"/>
          <w:lang w:val="en-CA"/>
        </w:rPr>
        <w:t>P</w:t>
      </w:r>
      <w:r>
        <w:rPr>
          <w:szCs w:val="22"/>
          <w:vertAlign w:val="subscript"/>
          <w:lang w:val="en-CA"/>
        </w:rPr>
        <w:t xml:space="preserve"> </w:t>
      </w:r>
      <w:r>
        <w:rPr>
          <w:szCs w:val="22"/>
          <w:lang w:val="en-CA"/>
        </w:rPr>
        <w:t xml:space="preserve"> (</w:t>
      </w:r>
      <w:proofErr w:type="gramEnd"/>
      <w:r>
        <w:rPr>
          <w:szCs w:val="22"/>
          <w:lang w:val="en-CA"/>
        </w:rPr>
        <w:t>Dolby/</w:t>
      </w:r>
      <w:proofErr w:type="spellStart"/>
      <w:r>
        <w:rPr>
          <w:szCs w:val="22"/>
          <w:lang w:val="en-CA"/>
        </w:rPr>
        <w:t>W.Husak</w:t>
      </w:r>
      <w:proofErr w:type="spellEnd"/>
      <w:r>
        <w:rPr>
          <w:szCs w:val="22"/>
          <w:lang w:val="en-CA"/>
        </w:rPr>
        <w:t>, S. McCarthy)</w:t>
      </w:r>
    </w:p>
    <w:p w14:paraId="68D7DEED" w14:textId="77777777" w:rsidR="003868AD" w:rsidRDefault="003868AD" w:rsidP="003868AD">
      <w:pPr>
        <w:ind w:left="720"/>
      </w:pPr>
      <w:r w:rsidRPr="000456B4">
        <w:t xml:space="preserve">This </w:t>
      </w:r>
      <w:r>
        <w:t>JCT-VC input document requests that the IC</w:t>
      </w:r>
      <w:r w:rsidRPr="00F670C0">
        <w:rPr>
          <w:vertAlign w:val="subscript"/>
        </w:rPr>
        <w:t>T</w:t>
      </w:r>
      <w:r>
        <w:t>C</w:t>
      </w:r>
      <w:r w:rsidRPr="00F670C0">
        <w:rPr>
          <w:vertAlign w:val="subscript"/>
        </w:rPr>
        <w:t>P</w:t>
      </w:r>
      <w:r>
        <w:t xml:space="preserve"> signal format specified by ITU-R BT.2100-1 be incorporated into the first version of the technical report “Usage of video signal type code points draft </w:t>
      </w:r>
      <w:r w:rsidRPr="000456B4">
        <w:t>technical report</w:t>
      </w:r>
      <w:r>
        <w:t xml:space="preserve">,” now Draft 5, </w:t>
      </w:r>
      <w:r>
        <w:rPr>
          <w:rFonts w:eastAsia="Malgun Gothic"/>
          <w:bCs/>
          <w:szCs w:val="22"/>
          <w:lang w:val="en-CA"/>
        </w:rPr>
        <w:t xml:space="preserve">in JCTVC-AG1003 (m45220), </w:t>
      </w:r>
      <w:r w:rsidRPr="006A39E0">
        <w:rPr>
          <w:rFonts w:eastAsia="Malgun Gothic"/>
          <w:bCs/>
          <w:szCs w:val="22"/>
          <w:lang w:val="en-CA"/>
        </w:rPr>
        <w:t>Macau, October 201</w:t>
      </w:r>
      <w:r>
        <w:rPr>
          <w:rFonts w:eastAsia="Malgun Gothic"/>
          <w:bCs/>
          <w:szCs w:val="22"/>
          <w:lang w:val="en-CA"/>
        </w:rPr>
        <w:t>8</w:t>
      </w:r>
      <w:r w:rsidRPr="006A39E0">
        <w:rPr>
          <w:rFonts w:eastAsia="Malgun Gothic"/>
          <w:bCs/>
          <w:szCs w:val="22"/>
          <w:lang w:val="en-CA"/>
        </w:rPr>
        <w:t>.</w:t>
      </w:r>
    </w:p>
    <w:p w14:paraId="46E4900E" w14:textId="77777777" w:rsidR="003868AD" w:rsidRPr="003868AD" w:rsidRDefault="003868AD" w:rsidP="003868AD">
      <w:pPr>
        <w:rPr>
          <w:lang w:val="en-CA"/>
        </w:rPr>
      </w:pPr>
    </w:p>
    <w:p w14:paraId="7650B328" w14:textId="759BB5C8" w:rsidR="00150721" w:rsidRDefault="00150721"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lastRenderedPageBreak/>
        <w:t>Activities and output</w:t>
      </w:r>
    </w:p>
    <w:p w14:paraId="10F5FF85" w14:textId="0C43DE7A" w:rsidR="00150721" w:rsidRDefault="00150721" w:rsidP="006C5A3D">
      <w:pPr>
        <w:jc w:val="left"/>
        <w:rPr>
          <w:shd w:val="clear" w:color="auto" w:fill="FFFFFF"/>
        </w:rPr>
      </w:pPr>
      <w:r w:rsidRPr="008932B9">
        <w:rPr>
          <w:shd w:val="clear" w:color="auto" w:fill="FFFFFF"/>
        </w:rPr>
        <w:t xml:space="preserve">Work was done to </w:t>
      </w:r>
      <w:r>
        <w:rPr>
          <w:shd w:val="clear" w:color="auto" w:fill="FFFFFF"/>
        </w:rPr>
        <w:t xml:space="preserve">produce, </w:t>
      </w:r>
      <w:r w:rsidRPr="008932B9">
        <w:rPr>
          <w:shd w:val="clear" w:color="auto" w:fill="FFFFFF"/>
        </w:rPr>
        <w:t xml:space="preserve">review, </w:t>
      </w:r>
      <w:r>
        <w:rPr>
          <w:shd w:val="clear" w:color="auto" w:fill="FFFFFF"/>
        </w:rPr>
        <w:t xml:space="preserve">insert </w:t>
      </w:r>
      <w:r w:rsidRPr="008932B9">
        <w:rPr>
          <w:shd w:val="clear" w:color="auto" w:fill="FFFFFF"/>
        </w:rPr>
        <w:t>comment</w:t>
      </w:r>
      <w:r>
        <w:rPr>
          <w:shd w:val="clear" w:color="auto" w:fill="FFFFFF"/>
        </w:rPr>
        <w:t>s</w:t>
      </w:r>
      <w:r w:rsidRPr="008932B9">
        <w:rPr>
          <w:shd w:val="clear" w:color="auto" w:fill="FFFFFF"/>
        </w:rPr>
        <w:t xml:space="preserve">, and refine the output document </w:t>
      </w:r>
      <w:r>
        <w:rPr>
          <w:shd w:val="clear" w:color="auto" w:fill="FFFFFF"/>
        </w:rPr>
        <w:t>JCTVC-A</w:t>
      </w:r>
      <w:r w:rsidR="0048722B">
        <w:rPr>
          <w:shd w:val="clear" w:color="auto" w:fill="FFFFFF"/>
        </w:rPr>
        <w:t>G</w:t>
      </w:r>
      <w:r w:rsidRPr="008932B9">
        <w:rPr>
          <w:shd w:val="clear" w:color="auto" w:fill="FFFFFF"/>
        </w:rPr>
        <w:t>100</w:t>
      </w:r>
      <w:r>
        <w:rPr>
          <w:shd w:val="clear" w:color="auto" w:fill="FFFFFF"/>
        </w:rPr>
        <w:t>3 (Version1</w:t>
      </w:r>
      <w:r w:rsidR="00C02E90">
        <w:rPr>
          <w:shd w:val="clear" w:color="auto" w:fill="FFFFFF"/>
        </w:rPr>
        <w:t>- Submitted on Nov 9</w:t>
      </w:r>
      <w:r w:rsidR="00C02E90" w:rsidRPr="006C5A3D">
        <w:rPr>
          <w:shd w:val="clear" w:color="auto" w:fill="FFFFFF"/>
          <w:vertAlign w:val="superscript"/>
        </w:rPr>
        <w:t>th</w:t>
      </w:r>
      <w:r w:rsidR="006C5A3D">
        <w:rPr>
          <w:shd w:val="clear" w:color="auto" w:fill="FFFFFF"/>
        </w:rPr>
        <w:t xml:space="preserve"> </w:t>
      </w:r>
      <w:hyperlink r:id="rId14" w:history="1">
        <w:r w:rsidR="006C5A3D" w:rsidRPr="00A44FAC">
          <w:rPr>
            <w:rStyle w:val="Hyperlink"/>
            <w:shd w:val="clear" w:color="auto" w:fill="FFFFFF"/>
          </w:rPr>
          <w:t>http://phenix.int-evry.fr/jct/doc_end_user/current_document.php?id=10896</w:t>
        </w:r>
      </w:hyperlink>
      <w:r w:rsidR="006C5A3D">
        <w:rPr>
          <w:shd w:val="clear" w:color="auto" w:fill="FFFFFF"/>
        </w:rPr>
        <w:t xml:space="preserve"> </w:t>
      </w:r>
      <w:r>
        <w:rPr>
          <w:shd w:val="clear" w:color="auto" w:fill="FFFFFF"/>
        </w:rPr>
        <w:t>) and JCTVC- A</w:t>
      </w:r>
      <w:r w:rsidR="0048722B">
        <w:rPr>
          <w:shd w:val="clear" w:color="auto" w:fill="FFFFFF"/>
        </w:rPr>
        <w:t>G</w:t>
      </w:r>
      <w:r>
        <w:rPr>
          <w:shd w:val="clear" w:color="auto" w:fill="FFFFFF"/>
        </w:rPr>
        <w:t>1011 (version2</w:t>
      </w:r>
      <w:r w:rsidR="00C02E90">
        <w:rPr>
          <w:shd w:val="clear" w:color="auto" w:fill="FFFFFF"/>
        </w:rPr>
        <w:t>- Based on Dec 17</w:t>
      </w:r>
      <w:r w:rsidR="00C02E90" w:rsidRPr="00C02E90">
        <w:rPr>
          <w:shd w:val="clear" w:color="auto" w:fill="FFFFFF"/>
          <w:vertAlign w:val="superscript"/>
        </w:rPr>
        <w:t>th</w:t>
      </w:r>
      <w:r w:rsidR="00C02E90">
        <w:rPr>
          <w:shd w:val="clear" w:color="auto" w:fill="FFFFFF"/>
        </w:rPr>
        <w:t xml:space="preserve"> Call Submitted on Dec 31</w:t>
      </w:r>
      <w:r w:rsidR="00C02E90" w:rsidRPr="006C5A3D">
        <w:rPr>
          <w:shd w:val="clear" w:color="auto" w:fill="FFFFFF"/>
          <w:vertAlign w:val="superscript"/>
        </w:rPr>
        <w:t>st</w:t>
      </w:r>
      <w:r w:rsidR="006C5A3D">
        <w:rPr>
          <w:shd w:val="clear" w:color="auto" w:fill="FFFFFF"/>
        </w:rPr>
        <w:t xml:space="preserve"> </w:t>
      </w:r>
      <w:hyperlink r:id="rId15" w:history="1">
        <w:r w:rsidR="006C5A3D" w:rsidRPr="00A44FAC">
          <w:rPr>
            <w:rStyle w:val="Hyperlink"/>
            <w:shd w:val="clear" w:color="auto" w:fill="FFFFFF"/>
          </w:rPr>
          <w:t>http://phenix.int-evry.fr/jct/doc_end_user/current_document.php?id=10899</w:t>
        </w:r>
      </w:hyperlink>
      <w:r w:rsidR="006C5A3D">
        <w:rPr>
          <w:shd w:val="clear" w:color="auto" w:fill="FFFFFF"/>
        </w:rPr>
        <w:t xml:space="preserve"> </w:t>
      </w:r>
      <w:r>
        <w:rPr>
          <w:shd w:val="clear" w:color="auto" w:fill="FFFFFF"/>
        </w:rPr>
        <w:t>) and capture email and teleconference activity in this report JCTVC-A</w:t>
      </w:r>
      <w:r w:rsidR="00A27EF8">
        <w:rPr>
          <w:shd w:val="clear" w:color="auto" w:fill="FFFFFF"/>
        </w:rPr>
        <w:t>H0</w:t>
      </w:r>
      <w:r>
        <w:rPr>
          <w:shd w:val="clear" w:color="auto" w:fill="FFFFFF"/>
        </w:rPr>
        <w:t xml:space="preserve">006. </w:t>
      </w:r>
    </w:p>
    <w:p w14:paraId="22BAB1C2" w14:textId="78AE874A" w:rsidR="0048722B" w:rsidRDefault="0048722B" w:rsidP="006C5A3D">
      <w:pPr>
        <w:jc w:val="left"/>
        <w:rPr>
          <w:shd w:val="clear" w:color="auto" w:fill="FFFFFF"/>
        </w:rPr>
      </w:pPr>
      <w:r>
        <w:rPr>
          <w:shd w:val="clear" w:color="auto" w:fill="FFFFFF"/>
        </w:rPr>
        <w:t>At the meeting, JCTVC will review input contributions and resolve comments on PDTR</w:t>
      </w:r>
    </w:p>
    <w:p w14:paraId="6672BFBF" w14:textId="730416D2" w:rsidR="00C02E90" w:rsidRDefault="00C02E90" w:rsidP="00150721">
      <w:pPr>
        <w:rPr>
          <w:shd w:val="clear" w:color="auto" w:fill="FFFFFF"/>
        </w:rPr>
      </w:pPr>
      <w:r>
        <w:rPr>
          <w:shd w:val="clear" w:color="auto" w:fill="FFFFFF"/>
        </w:rPr>
        <w:t xml:space="preserve">Some items </w:t>
      </w:r>
      <w:r w:rsidR="005A5BAE">
        <w:rPr>
          <w:shd w:val="clear" w:color="auto" w:fill="FFFFFF"/>
        </w:rPr>
        <w:t xml:space="preserve">already </w:t>
      </w:r>
      <w:r>
        <w:rPr>
          <w:shd w:val="clear" w:color="auto" w:fill="FFFFFF"/>
        </w:rPr>
        <w:t>to be discussed at Marrakech Meeting:</w:t>
      </w:r>
    </w:p>
    <w:p w14:paraId="440E195D" w14:textId="3C4FB7C3" w:rsidR="00E33D6D" w:rsidRDefault="00E33D6D" w:rsidP="00C02E90">
      <w:pPr>
        <w:pStyle w:val="ListParagraph"/>
        <w:numPr>
          <w:ilvl w:val="0"/>
          <w:numId w:val="39"/>
        </w:numPr>
        <w:rPr>
          <w:shd w:val="clear" w:color="auto" w:fill="FFFFFF"/>
        </w:rPr>
      </w:pPr>
      <w:r>
        <w:rPr>
          <w:shd w:val="clear" w:color="auto" w:fill="FFFFFF"/>
        </w:rPr>
        <w:t>Resolve Comments on PDTR</w:t>
      </w:r>
    </w:p>
    <w:p w14:paraId="52102825" w14:textId="52348639" w:rsidR="00C02E90" w:rsidRDefault="00C02E90" w:rsidP="00C02E90">
      <w:pPr>
        <w:pStyle w:val="ListParagraph"/>
        <w:numPr>
          <w:ilvl w:val="0"/>
          <w:numId w:val="39"/>
        </w:numPr>
        <w:rPr>
          <w:shd w:val="clear" w:color="auto" w:fill="FFFFFF"/>
        </w:rPr>
      </w:pPr>
      <w:r>
        <w:rPr>
          <w:shd w:val="clear" w:color="auto" w:fill="FFFFFF"/>
        </w:rPr>
        <w:t xml:space="preserve">Check for any edits that may need to be done (Tags names </w:t>
      </w:r>
      <w:proofErr w:type="spellStart"/>
      <w:r>
        <w:rPr>
          <w:shd w:val="clear" w:color="auto" w:fill="FFFFFF"/>
        </w:rPr>
        <w:t>etc</w:t>
      </w:r>
      <w:proofErr w:type="spellEnd"/>
      <w:r>
        <w:rPr>
          <w:shd w:val="clear" w:color="auto" w:fill="FFFFFF"/>
        </w:rPr>
        <w:t>)</w:t>
      </w:r>
    </w:p>
    <w:p w14:paraId="3FB50A65" w14:textId="1CC3BDFF" w:rsidR="00C02E90" w:rsidRDefault="00C02E90" w:rsidP="00C02E90">
      <w:pPr>
        <w:pStyle w:val="ListParagraph"/>
        <w:numPr>
          <w:ilvl w:val="0"/>
          <w:numId w:val="39"/>
        </w:numPr>
        <w:rPr>
          <w:shd w:val="clear" w:color="auto" w:fill="FFFFFF"/>
        </w:rPr>
      </w:pPr>
      <w:r>
        <w:rPr>
          <w:shd w:val="clear" w:color="auto" w:fill="FFFFFF"/>
        </w:rPr>
        <w:t>Discussions on any concepts that may have since reached maturity</w:t>
      </w:r>
    </w:p>
    <w:p w14:paraId="1C5C9BCF" w14:textId="552B7091" w:rsidR="00C02E90" w:rsidRDefault="00C02E90" w:rsidP="00C02E90">
      <w:pPr>
        <w:pStyle w:val="ListParagraph"/>
        <w:numPr>
          <w:ilvl w:val="1"/>
          <w:numId w:val="39"/>
        </w:numPr>
        <w:rPr>
          <w:shd w:val="clear" w:color="auto" w:fill="FFFFFF"/>
        </w:rPr>
      </w:pPr>
      <w:r>
        <w:rPr>
          <w:shd w:val="clear" w:color="auto" w:fill="FFFFFF"/>
        </w:rPr>
        <w:t>Move table 1 in Version 2 (Client Applications) to version</w:t>
      </w:r>
      <w:r w:rsidR="006C5A3D">
        <w:rPr>
          <w:shd w:val="clear" w:color="auto" w:fill="FFFFFF"/>
        </w:rPr>
        <w:t xml:space="preserve"> 1</w:t>
      </w:r>
    </w:p>
    <w:p w14:paraId="7E8A4DA7" w14:textId="50423DE9" w:rsidR="006C5A3D" w:rsidRDefault="006C5A3D" w:rsidP="00C02E90">
      <w:pPr>
        <w:pStyle w:val="ListParagraph"/>
        <w:numPr>
          <w:ilvl w:val="1"/>
          <w:numId w:val="39"/>
        </w:numPr>
        <w:rPr>
          <w:shd w:val="clear" w:color="auto" w:fill="FFFFFF"/>
        </w:rPr>
      </w:pPr>
      <w:r>
        <w:rPr>
          <w:shd w:val="clear" w:color="auto" w:fill="FFFFFF"/>
        </w:rPr>
        <w:t xml:space="preserve">Move Consumer and Client target Applications into two separate tables </w:t>
      </w:r>
    </w:p>
    <w:p w14:paraId="184DF222" w14:textId="6BC606C1" w:rsidR="006C5A3D" w:rsidRDefault="006C5A3D" w:rsidP="00C02E90">
      <w:pPr>
        <w:pStyle w:val="ListParagraph"/>
        <w:numPr>
          <w:ilvl w:val="1"/>
          <w:numId w:val="39"/>
        </w:numPr>
        <w:rPr>
          <w:shd w:val="clear" w:color="auto" w:fill="FFFFFF"/>
        </w:rPr>
      </w:pPr>
      <w:r>
        <w:rPr>
          <w:shd w:val="clear" w:color="auto" w:fill="FFFFFF"/>
        </w:rPr>
        <w:t>Table of specification to tags with check marks</w:t>
      </w:r>
    </w:p>
    <w:p w14:paraId="26FE057D" w14:textId="6F368A67" w:rsidR="00E33D6D" w:rsidRDefault="00E33D6D" w:rsidP="00E33D6D">
      <w:pPr>
        <w:pStyle w:val="ListParagraph"/>
        <w:numPr>
          <w:ilvl w:val="0"/>
          <w:numId w:val="39"/>
        </w:numPr>
        <w:rPr>
          <w:shd w:val="clear" w:color="auto" w:fill="FFFFFF"/>
        </w:rPr>
      </w:pPr>
      <w:r>
        <w:rPr>
          <w:shd w:val="clear" w:color="auto" w:fill="FFFFFF"/>
        </w:rPr>
        <w:t>Go over Input Contribution Documents</w:t>
      </w:r>
    </w:p>
    <w:p w14:paraId="1A688C27" w14:textId="1FEFF7A2" w:rsidR="00E33D6D" w:rsidRPr="00E33D6D" w:rsidRDefault="00E33D6D" w:rsidP="00E33D6D">
      <w:pPr>
        <w:ind w:left="360"/>
        <w:rPr>
          <w:shd w:val="clear" w:color="auto" w:fill="FFFFFF"/>
        </w:rPr>
      </w:pPr>
    </w:p>
    <w:p w14:paraId="5C5A6218" w14:textId="77777777" w:rsidR="00150721" w:rsidRDefault="00150721" w:rsidP="000229AD">
      <w:pPr>
        <w:keepNext/>
        <w:tabs>
          <w:tab w:val="clear" w:pos="794"/>
          <w:tab w:val="clear" w:pos="1191"/>
          <w:tab w:val="clear" w:pos="1588"/>
          <w:tab w:val="clear" w:pos="1985"/>
          <w:tab w:val="left" w:pos="360"/>
          <w:tab w:val="left" w:pos="720"/>
          <w:tab w:val="left" w:pos="1080"/>
          <w:tab w:val="left" w:pos="1440"/>
        </w:tabs>
        <w:spacing w:before="240" w:after="60"/>
        <w:jc w:val="left"/>
        <w:outlineLvl w:val="0"/>
        <w:rPr>
          <w:rFonts w:eastAsia="SimSun" w:cs="Arial"/>
          <w:b/>
          <w:bCs/>
          <w:kern w:val="32"/>
          <w:sz w:val="32"/>
          <w:szCs w:val="32"/>
        </w:rPr>
      </w:pPr>
    </w:p>
    <w:p w14:paraId="1451ACB2" w14:textId="77777777" w:rsidR="00CA02E7" w:rsidRDefault="00CA02E7" w:rsidP="00CA02E7">
      <w:pPr>
        <w:pStyle w:val="ListParagraph"/>
        <w:spacing w:before="0"/>
        <w:ind w:left="2160"/>
        <w:rPr>
          <w:rFonts w:ascii="Calibri" w:hAnsi="Calibri" w:cs="Calibri"/>
          <w:color w:val="000000"/>
        </w:rPr>
      </w:pPr>
      <w:r>
        <w:rPr>
          <w:rFonts w:ascii="Calibri" w:hAnsi="Calibri" w:cs="Calibri"/>
          <w:color w:val="000000"/>
        </w:rPr>
        <w:t> </w:t>
      </w:r>
    </w:p>
    <w:p w14:paraId="4F6B8AF5" w14:textId="3669F200" w:rsidR="00A04F0D" w:rsidRPr="006C5A3D" w:rsidRDefault="00CA02E7" w:rsidP="00A04F0D">
      <w:pPr>
        <w:rPr>
          <w:ins w:id="2" w:author="Yasser Syed" w:date="2018-12-22T19:32:00Z"/>
          <w:rFonts w:ascii="Calibri" w:hAnsi="Calibri" w:cs="Calibri"/>
          <w:color w:val="000000"/>
        </w:rPr>
      </w:pPr>
      <w:r>
        <w:rPr>
          <w:rFonts w:ascii="Calibri" w:hAnsi="Calibri" w:cs="Calibri"/>
          <w:color w:val="000000"/>
          <w:sz w:val="22"/>
          <w:szCs w:val="22"/>
        </w:rPr>
        <w:t> </w:t>
      </w:r>
      <w:r w:rsidR="00F163E9">
        <w:rPr>
          <w:rFonts w:ascii="Calibri" w:hAnsi="Calibri" w:cs="Calibri"/>
          <w:color w:val="000000"/>
          <w:sz w:val="22"/>
          <w:szCs w:val="22"/>
        </w:rPr>
        <w:t>---------</w:t>
      </w:r>
    </w:p>
    <w:p w14:paraId="6BBEAE7F" w14:textId="77777777" w:rsidR="00A04F0D" w:rsidRPr="000456B4" w:rsidRDefault="00A04F0D" w:rsidP="00AA46E7">
      <w:pPr>
        <w:rPr>
          <w:rFonts w:eastAsia="Calibri"/>
        </w:rPr>
      </w:pPr>
    </w:p>
    <w:p w14:paraId="355D4E0F" w14:textId="46DC59B0" w:rsidR="00D909B6" w:rsidRPr="006C5A3D" w:rsidRDefault="00F33491" w:rsidP="006C5A3D">
      <w:pPr>
        <w:jc w:val="center"/>
        <w:rPr>
          <w:u w:val="single"/>
        </w:rPr>
      </w:pPr>
      <w:r w:rsidRPr="000456B4">
        <w:rPr>
          <w:u w:val="single"/>
        </w:rPr>
        <w:t>________________________</w:t>
      </w:r>
    </w:p>
    <w:sectPr w:rsidR="00D909B6" w:rsidRPr="006C5A3D" w:rsidSect="0077313F">
      <w:headerReference w:type="even" r:id="rId16"/>
      <w:headerReference w:type="default" r:id="rId17"/>
      <w:footerReference w:type="even" r:id="rId18"/>
      <w:footerReference w:type="default" r:id="rId19"/>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FB763" w14:textId="77777777" w:rsidR="004A2BAC" w:rsidRDefault="004A2BAC" w:rsidP="00D909B6">
      <w:pPr>
        <w:spacing w:before="0"/>
      </w:pPr>
      <w:r>
        <w:separator/>
      </w:r>
    </w:p>
  </w:endnote>
  <w:endnote w:type="continuationSeparator" w:id="0">
    <w:p w14:paraId="382A2228" w14:textId="77777777" w:rsidR="004A2BAC" w:rsidRDefault="004A2BAC"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39T36Lfz">
    <w:altName w:val="Symbol"/>
    <w:panose1 w:val="020B0604020202020204"/>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B7A9" w14:textId="32A4EFCC" w:rsidR="00640081" w:rsidRDefault="00640081">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837A30">
      <w:rPr>
        <w:b w:val="0"/>
        <w:bCs/>
        <w:noProof/>
        <w:lang w:val="en-US"/>
      </w:rPr>
      <w:t>Error! No text of specified style in document.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1396" w14:textId="30B1B197" w:rsidR="00640081" w:rsidRDefault="00640081">
    <w:pPr>
      <w:pStyle w:val="Footer"/>
    </w:pPr>
    <w:r>
      <w:tab/>
    </w:r>
    <w:r>
      <w:tab/>
    </w:r>
    <w:r>
      <w:tab/>
    </w:r>
    <w:r>
      <w:fldChar w:fldCharType="begin"/>
    </w:r>
    <w:r>
      <w:instrText>styleref foot</w:instrText>
    </w:r>
    <w:r>
      <w:fldChar w:fldCharType="separate"/>
    </w:r>
    <w:r w:rsidR="00837A30">
      <w:rPr>
        <w:b w:val="0"/>
        <w:bCs/>
        <w:noProof/>
        <w:lang w:val="en-US"/>
      </w:rPr>
      <w:t>Error! No text of specified style in document.</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F23D6" w14:textId="77777777" w:rsidR="004A2BAC" w:rsidRDefault="004A2BAC">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188EA5A0" w14:textId="77777777" w:rsidR="004A2BAC" w:rsidRDefault="004A2BAC"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D1AE" w14:textId="376CDC7C" w:rsidR="00640081" w:rsidRDefault="00640081">
    <w:pPr>
      <w:pStyle w:val="Header"/>
    </w:pPr>
    <w:r>
      <w:rPr>
        <w:b/>
      </w:rPr>
      <w:fldChar w:fldCharType="begin"/>
    </w:r>
    <w:r>
      <w:rPr>
        <w:b/>
      </w:rPr>
      <w:instrText>styleref head</w:instrText>
    </w:r>
    <w:r>
      <w:rPr>
        <w:b/>
      </w:rPr>
      <w:fldChar w:fldCharType="separate"/>
    </w:r>
    <w:r w:rsidR="00837A30">
      <w:rPr>
        <w:bCs/>
        <w:noProof/>
        <w:lang w:val="en-US"/>
      </w:rPr>
      <w:t>Error! No text of specified style in document.</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BF72" w14:textId="04C13990" w:rsidR="00640081" w:rsidRDefault="00640081">
    <w:pPr>
      <w:pStyle w:val="Header"/>
    </w:pPr>
    <w:r>
      <w:rPr>
        <w:b/>
      </w:rPr>
      <w:tab/>
    </w:r>
    <w:r>
      <w:rPr>
        <w:b/>
      </w:rPr>
      <w:tab/>
    </w:r>
    <w:r>
      <w:rPr>
        <w:b/>
      </w:rPr>
      <w:tab/>
    </w:r>
    <w:r>
      <w:rPr>
        <w:b/>
      </w:rPr>
      <w:fldChar w:fldCharType="begin"/>
    </w:r>
    <w:r>
      <w:rPr>
        <w:b/>
      </w:rPr>
      <w:instrText>styleref head</w:instrText>
    </w:r>
    <w:r>
      <w:rPr>
        <w:b/>
      </w:rPr>
      <w:fldChar w:fldCharType="separate"/>
    </w:r>
    <w:r w:rsidR="00837A30">
      <w:rPr>
        <w:bCs/>
        <w:noProof/>
        <w:lang w:val="en-US"/>
      </w:rPr>
      <w:t>Error! No text of specified style in document.</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11726D25"/>
    <w:multiLevelType w:val="multilevel"/>
    <w:tmpl w:val="E43083B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D44D8C"/>
    <w:multiLevelType w:val="multilevel"/>
    <w:tmpl w:val="6588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F4BB9"/>
    <w:multiLevelType w:val="multilevel"/>
    <w:tmpl w:val="69008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5A7DEF"/>
    <w:multiLevelType w:val="multilevel"/>
    <w:tmpl w:val="16728E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B7504"/>
    <w:multiLevelType w:val="hybridMultilevel"/>
    <w:tmpl w:val="EFE47D5E"/>
    <w:lvl w:ilvl="0" w:tplc="CB840610">
      <w:start w:val="12"/>
      <w:numFmt w:val="bullet"/>
      <w:lvlText w:val=""/>
      <w:lvlJc w:val="left"/>
      <w:pPr>
        <w:ind w:left="1154" w:hanging="360"/>
      </w:pPr>
      <w:rPr>
        <w:rFonts w:ascii="Wingdings" w:eastAsia="Times New Roman" w:hAnsi="Wingdings"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3" w15:restartNumberingAfterBreak="0">
    <w:nsid w:val="314C7377"/>
    <w:multiLevelType w:val="multilevel"/>
    <w:tmpl w:val="BCF46F58"/>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0F2FA3"/>
    <w:multiLevelType w:val="multilevel"/>
    <w:tmpl w:val="8DAC7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4454AD"/>
    <w:multiLevelType w:val="multilevel"/>
    <w:tmpl w:val="80A2268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9B44DB"/>
    <w:multiLevelType w:val="multilevel"/>
    <w:tmpl w:val="8548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EA51BC"/>
    <w:multiLevelType w:val="multilevel"/>
    <w:tmpl w:val="A86019EE"/>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4CA3E65"/>
    <w:multiLevelType w:val="multilevel"/>
    <w:tmpl w:val="D6E6D02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990E62"/>
    <w:multiLevelType w:val="multilevel"/>
    <w:tmpl w:val="06D6ABDC"/>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3746A9"/>
    <w:multiLevelType w:val="multilevel"/>
    <w:tmpl w:val="E6841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253CCA"/>
    <w:multiLevelType w:val="multilevel"/>
    <w:tmpl w:val="BB16CC42"/>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6"/>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776B50"/>
    <w:multiLevelType w:val="hybridMultilevel"/>
    <w:tmpl w:val="E962180C"/>
    <w:lvl w:ilvl="0" w:tplc="06DEC818">
      <w:start w:val="12"/>
      <w:numFmt w:val="bullet"/>
      <w:lvlText w:val="–"/>
      <w:lvlJc w:val="left"/>
      <w:pPr>
        <w:ind w:left="1440" w:hanging="360"/>
      </w:pPr>
      <w:rPr>
        <w:rFonts w:ascii="Times New Roman" w:eastAsia="Times New Roman" w:hAnsi="Times New Roman" w:cs="Times New Roman"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D29426D"/>
    <w:multiLevelType w:val="multilevel"/>
    <w:tmpl w:val="33942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226263"/>
    <w:multiLevelType w:val="hybridMultilevel"/>
    <w:tmpl w:val="338E3C2C"/>
    <w:lvl w:ilvl="0" w:tplc="24A2C4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4C4026C"/>
    <w:multiLevelType w:val="multilevel"/>
    <w:tmpl w:val="2B6061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FA5022"/>
    <w:multiLevelType w:val="hybridMultilevel"/>
    <w:tmpl w:val="E0E0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BF1B1E"/>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1680B"/>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B561B"/>
    <w:multiLevelType w:val="multilevel"/>
    <w:tmpl w:val="0AA4AA1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8E2D27"/>
    <w:multiLevelType w:val="multilevel"/>
    <w:tmpl w:val="E202095C"/>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D02ACD"/>
    <w:multiLevelType w:val="hybridMultilevel"/>
    <w:tmpl w:val="BF76C8CC"/>
    <w:lvl w:ilvl="0" w:tplc="D3980B12">
      <w:start w:val="1"/>
      <w:numFmt w:val="decimal"/>
      <w:lvlText w:val="%1."/>
      <w:lvlJc w:val="left"/>
      <w:pPr>
        <w:ind w:left="720" w:hanging="360"/>
      </w:pPr>
      <w:rPr>
        <w:rFonts w:ascii="Times New Roman" w:eastAsia="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
  </w:num>
  <w:num w:numId="3">
    <w:abstractNumId w:val="4"/>
  </w:num>
  <w:num w:numId="4">
    <w:abstractNumId w:val="24"/>
  </w:num>
  <w:num w:numId="5">
    <w:abstractNumId w:val="9"/>
  </w:num>
  <w:num w:numId="6">
    <w:abstractNumId w:val="10"/>
  </w:num>
  <w:num w:numId="7">
    <w:abstractNumId w:val="34"/>
  </w:num>
  <w:num w:numId="8">
    <w:abstractNumId w:val="6"/>
  </w:num>
  <w:num w:numId="9">
    <w:abstractNumId w:val="11"/>
  </w:num>
  <w:num w:numId="10">
    <w:abstractNumId w:val="29"/>
  </w:num>
  <w:num w:numId="11">
    <w:abstractNumId w:val="5"/>
  </w:num>
  <w:num w:numId="12">
    <w:abstractNumId w:val="12"/>
  </w:num>
  <w:num w:numId="13">
    <w:abstractNumId w:val="25"/>
  </w:num>
  <w:num w:numId="14">
    <w:abstractNumId w:val="19"/>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4"/>
  </w:num>
  <w:num w:numId="17">
    <w:abstractNumId w:val="37"/>
  </w:num>
  <w:num w:numId="18">
    <w:abstractNumId w:val="31"/>
  </w:num>
  <w:num w:numId="19">
    <w:abstractNumId w:val="8"/>
  </w:num>
  <w:num w:numId="20">
    <w:abstractNumId w:val="16"/>
  </w:num>
  <w:num w:numId="21">
    <w:abstractNumId w:val="18"/>
  </w:num>
  <w:num w:numId="22">
    <w:abstractNumId w:val="2"/>
  </w:num>
  <w:num w:numId="23">
    <w:abstractNumId w:val="23"/>
  </w:num>
  <w:num w:numId="24">
    <w:abstractNumId w:val="27"/>
  </w:num>
  <w:num w:numId="25">
    <w:abstractNumId w:val="1"/>
  </w:num>
  <w:num w:numId="26">
    <w:abstractNumId w:val="13"/>
  </w:num>
  <w:num w:numId="27">
    <w:abstractNumId w:val="35"/>
  </w:num>
  <w:num w:numId="28">
    <w:abstractNumId w:val="36"/>
  </w:num>
  <w:num w:numId="29">
    <w:abstractNumId w:val="21"/>
  </w:num>
  <w:num w:numId="30">
    <w:abstractNumId w:val="20"/>
  </w:num>
  <w:num w:numId="31">
    <w:abstractNumId w:val="30"/>
  </w:num>
  <w:num w:numId="32">
    <w:abstractNumId w:val="30"/>
    <w:lvlOverride w:ilvl="1">
      <w:startOverride w:val="1"/>
    </w:lvlOverride>
  </w:num>
  <w:num w:numId="33">
    <w:abstractNumId w:val="17"/>
  </w:num>
  <w:num w:numId="34">
    <w:abstractNumId w:val="22"/>
  </w:num>
  <w:num w:numId="35">
    <w:abstractNumId w:val="7"/>
  </w:num>
  <w:num w:numId="36">
    <w:abstractNumId w:val="15"/>
  </w:num>
  <w:num w:numId="37">
    <w:abstractNumId w:val="32"/>
  </w:num>
  <w:num w:numId="38">
    <w:abstractNumId w:val="3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8"/>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0F"/>
    <w:rsid w:val="000229AD"/>
    <w:rsid w:val="000456B4"/>
    <w:rsid w:val="000510AF"/>
    <w:rsid w:val="00057406"/>
    <w:rsid w:val="00062832"/>
    <w:rsid w:val="000758ED"/>
    <w:rsid w:val="0008681F"/>
    <w:rsid w:val="000A5145"/>
    <w:rsid w:val="000A7D12"/>
    <w:rsid w:val="000B27E9"/>
    <w:rsid w:val="000B5E37"/>
    <w:rsid w:val="000C25AC"/>
    <w:rsid w:val="000D2A45"/>
    <w:rsid w:val="000D71C9"/>
    <w:rsid w:val="000E1759"/>
    <w:rsid w:val="000F265D"/>
    <w:rsid w:val="000F5D13"/>
    <w:rsid w:val="001240BC"/>
    <w:rsid w:val="0013053F"/>
    <w:rsid w:val="0013546F"/>
    <w:rsid w:val="001411C8"/>
    <w:rsid w:val="001441D4"/>
    <w:rsid w:val="00150721"/>
    <w:rsid w:val="0017445E"/>
    <w:rsid w:val="001769D9"/>
    <w:rsid w:val="0018431D"/>
    <w:rsid w:val="00186B34"/>
    <w:rsid w:val="001A21E6"/>
    <w:rsid w:val="001C1B2B"/>
    <w:rsid w:val="001C50F7"/>
    <w:rsid w:val="001E20C3"/>
    <w:rsid w:val="001E7D1F"/>
    <w:rsid w:val="00205E4A"/>
    <w:rsid w:val="00206A1B"/>
    <w:rsid w:val="00216A87"/>
    <w:rsid w:val="002269B0"/>
    <w:rsid w:val="00234648"/>
    <w:rsid w:val="00234FF6"/>
    <w:rsid w:val="002526A2"/>
    <w:rsid w:val="0025527B"/>
    <w:rsid w:val="00285477"/>
    <w:rsid w:val="002B166D"/>
    <w:rsid w:val="002C261B"/>
    <w:rsid w:val="002D127D"/>
    <w:rsid w:val="002D175A"/>
    <w:rsid w:val="002D28BE"/>
    <w:rsid w:val="002E3C91"/>
    <w:rsid w:val="00306A07"/>
    <w:rsid w:val="00306FC1"/>
    <w:rsid w:val="0031173B"/>
    <w:rsid w:val="00311C3B"/>
    <w:rsid w:val="00331431"/>
    <w:rsid w:val="00333D26"/>
    <w:rsid w:val="00334FD2"/>
    <w:rsid w:val="00365687"/>
    <w:rsid w:val="00376104"/>
    <w:rsid w:val="003868AD"/>
    <w:rsid w:val="003932B0"/>
    <w:rsid w:val="003A776B"/>
    <w:rsid w:val="003C4D21"/>
    <w:rsid w:val="003E2F05"/>
    <w:rsid w:val="003F10D5"/>
    <w:rsid w:val="004203BA"/>
    <w:rsid w:val="004375E3"/>
    <w:rsid w:val="0048722B"/>
    <w:rsid w:val="004900E4"/>
    <w:rsid w:val="004946AC"/>
    <w:rsid w:val="004A2BAC"/>
    <w:rsid w:val="004B6C89"/>
    <w:rsid w:val="004D4CA5"/>
    <w:rsid w:val="004F55C6"/>
    <w:rsid w:val="00504293"/>
    <w:rsid w:val="00511D6D"/>
    <w:rsid w:val="00512607"/>
    <w:rsid w:val="0052009F"/>
    <w:rsid w:val="00531C85"/>
    <w:rsid w:val="005627C3"/>
    <w:rsid w:val="005728BB"/>
    <w:rsid w:val="00592104"/>
    <w:rsid w:val="005A5BAE"/>
    <w:rsid w:val="005A68C6"/>
    <w:rsid w:val="005B569C"/>
    <w:rsid w:val="005D2781"/>
    <w:rsid w:val="005D4219"/>
    <w:rsid w:val="005F325F"/>
    <w:rsid w:val="00603683"/>
    <w:rsid w:val="00607AF4"/>
    <w:rsid w:val="006150AD"/>
    <w:rsid w:val="006220B6"/>
    <w:rsid w:val="00630A88"/>
    <w:rsid w:val="00631E67"/>
    <w:rsid w:val="00640081"/>
    <w:rsid w:val="006406E4"/>
    <w:rsid w:val="00671361"/>
    <w:rsid w:val="0067333B"/>
    <w:rsid w:val="0068458F"/>
    <w:rsid w:val="006A072C"/>
    <w:rsid w:val="006A55EA"/>
    <w:rsid w:val="006A7AF4"/>
    <w:rsid w:val="006B0A1D"/>
    <w:rsid w:val="006C5A3D"/>
    <w:rsid w:val="006D49A0"/>
    <w:rsid w:val="006E257D"/>
    <w:rsid w:val="006E5D9F"/>
    <w:rsid w:val="00703668"/>
    <w:rsid w:val="00703D39"/>
    <w:rsid w:val="0071157C"/>
    <w:rsid w:val="00727AAA"/>
    <w:rsid w:val="0073196A"/>
    <w:rsid w:val="007576B9"/>
    <w:rsid w:val="00763EC7"/>
    <w:rsid w:val="0076458D"/>
    <w:rsid w:val="0077313F"/>
    <w:rsid w:val="0078067D"/>
    <w:rsid w:val="007912A5"/>
    <w:rsid w:val="00795CA1"/>
    <w:rsid w:val="007A4B0C"/>
    <w:rsid w:val="007C44CE"/>
    <w:rsid w:val="007C46F3"/>
    <w:rsid w:val="007F1483"/>
    <w:rsid w:val="007F76B2"/>
    <w:rsid w:val="00803159"/>
    <w:rsid w:val="00813131"/>
    <w:rsid w:val="00814DD6"/>
    <w:rsid w:val="008253AC"/>
    <w:rsid w:val="0083058A"/>
    <w:rsid w:val="00837A30"/>
    <w:rsid w:val="008566FF"/>
    <w:rsid w:val="0088031B"/>
    <w:rsid w:val="008A454B"/>
    <w:rsid w:val="008B10AC"/>
    <w:rsid w:val="008D15AF"/>
    <w:rsid w:val="008E4BF5"/>
    <w:rsid w:val="00903E3F"/>
    <w:rsid w:val="009066BE"/>
    <w:rsid w:val="00920024"/>
    <w:rsid w:val="009363E5"/>
    <w:rsid w:val="009512B9"/>
    <w:rsid w:val="00970B0F"/>
    <w:rsid w:val="009813A7"/>
    <w:rsid w:val="009912D9"/>
    <w:rsid w:val="00995BA8"/>
    <w:rsid w:val="009B29C1"/>
    <w:rsid w:val="009E300F"/>
    <w:rsid w:val="009E571E"/>
    <w:rsid w:val="00A04F0D"/>
    <w:rsid w:val="00A10CF3"/>
    <w:rsid w:val="00A141E3"/>
    <w:rsid w:val="00A16A4C"/>
    <w:rsid w:val="00A27EF8"/>
    <w:rsid w:val="00A32FAF"/>
    <w:rsid w:val="00A40D60"/>
    <w:rsid w:val="00A70062"/>
    <w:rsid w:val="00A803AF"/>
    <w:rsid w:val="00A95A19"/>
    <w:rsid w:val="00AA46E7"/>
    <w:rsid w:val="00AB106E"/>
    <w:rsid w:val="00AB1D3F"/>
    <w:rsid w:val="00AB717A"/>
    <w:rsid w:val="00AC4A1F"/>
    <w:rsid w:val="00AE14BE"/>
    <w:rsid w:val="00AF7308"/>
    <w:rsid w:val="00B04CA5"/>
    <w:rsid w:val="00B11DFE"/>
    <w:rsid w:val="00B1620A"/>
    <w:rsid w:val="00B30148"/>
    <w:rsid w:val="00B35E6D"/>
    <w:rsid w:val="00B615A3"/>
    <w:rsid w:val="00B652E8"/>
    <w:rsid w:val="00B83F31"/>
    <w:rsid w:val="00B85DB2"/>
    <w:rsid w:val="00BA2E50"/>
    <w:rsid w:val="00BB7F33"/>
    <w:rsid w:val="00BD276D"/>
    <w:rsid w:val="00C00397"/>
    <w:rsid w:val="00C02E90"/>
    <w:rsid w:val="00C124A1"/>
    <w:rsid w:val="00C16ACF"/>
    <w:rsid w:val="00C2340F"/>
    <w:rsid w:val="00C24107"/>
    <w:rsid w:val="00C46F40"/>
    <w:rsid w:val="00C53780"/>
    <w:rsid w:val="00C668F8"/>
    <w:rsid w:val="00C91B9A"/>
    <w:rsid w:val="00CA02E7"/>
    <w:rsid w:val="00CC18BA"/>
    <w:rsid w:val="00CC462A"/>
    <w:rsid w:val="00CC50DD"/>
    <w:rsid w:val="00CD023A"/>
    <w:rsid w:val="00CD25E2"/>
    <w:rsid w:val="00CE2A7F"/>
    <w:rsid w:val="00D063A3"/>
    <w:rsid w:val="00D114C6"/>
    <w:rsid w:val="00D148F4"/>
    <w:rsid w:val="00D25F49"/>
    <w:rsid w:val="00D3555A"/>
    <w:rsid w:val="00D520E2"/>
    <w:rsid w:val="00D67217"/>
    <w:rsid w:val="00D861CF"/>
    <w:rsid w:val="00D909B6"/>
    <w:rsid w:val="00DA28DE"/>
    <w:rsid w:val="00DA5469"/>
    <w:rsid w:val="00DB01BE"/>
    <w:rsid w:val="00DC64FC"/>
    <w:rsid w:val="00E30A6A"/>
    <w:rsid w:val="00E33D6D"/>
    <w:rsid w:val="00E40262"/>
    <w:rsid w:val="00E51AF0"/>
    <w:rsid w:val="00E54322"/>
    <w:rsid w:val="00E55AB2"/>
    <w:rsid w:val="00E63554"/>
    <w:rsid w:val="00E66C3B"/>
    <w:rsid w:val="00E7610C"/>
    <w:rsid w:val="00E81D90"/>
    <w:rsid w:val="00E93786"/>
    <w:rsid w:val="00EA6E62"/>
    <w:rsid w:val="00EB62A5"/>
    <w:rsid w:val="00EC4058"/>
    <w:rsid w:val="00ED7DEE"/>
    <w:rsid w:val="00F0767B"/>
    <w:rsid w:val="00F137A2"/>
    <w:rsid w:val="00F163E9"/>
    <w:rsid w:val="00F213BB"/>
    <w:rsid w:val="00F31BD7"/>
    <w:rsid w:val="00F33491"/>
    <w:rsid w:val="00F50EF7"/>
    <w:rsid w:val="00F7241C"/>
    <w:rsid w:val="00F974CA"/>
    <w:rsid w:val="00FA075B"/>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45630"/>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3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aption">
    <w:name w:val="caption"/>
    <w:basedOn w:val="Normal"/>
    <w:next w:val="Normal"/>
    <w:link w:val="CaptionChar"/>
    <w:qFormat/>
    <w:rsid w:val="00631E67"/>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Cs w:val="24"/>
      <w:lang w:val="fr-FR" w:eastAsia="ja-JP"/>
    </w:rPr>
  </w:style>
  <w:style w:type="character" w:customStyle="1" w:styleId="CaptionChar">
    <w:name w:val="Caption Char"/>
    <w:link w:val="Caption"/>
    <w:locked/>
    <w:rsid w:val="00631E67"/>
    <w:rPr>
      <w:rFonts w:ascii="Times New Roman" w:eastAsia="SimSun" w:hAnsi="Times New Roman"/>
      <w:b/>
      <w:bCs/>
      <w:szCs w:val="24"/>
      <w:lang w:val="fr-FR" w:eastAsia="ja-JP"/>
    </w:rPr>
  </w:style>
  <w:style w:type="character" w:customStyle="1" w:styleId="CommentTextChar">
    <w:name w:val="Comment Text Char"/>
    <w:link w:val="CommentText"/>
    <w:uiPriority w:val="99"/>
    <w:rsid w:val="00A04F0D"/>
    <w:rPr>
      <w:rFonts w:ascii="Times New Roman" w:hAnsi="Times New Roman"/>
      <w:lang w:val="en-GB"/>
    </w:rPr>
  </w:style>
  <w:style w:type="character" w:customStyle="1" w:styleId="apple-converted-space">
    <w:name w:val="apple-converted-space"/>
    <w:basedOn w:val="DefaultParagraphFont"/>
    <w:rsid w:val="00CA02E7"/>
  </w:style>
  <w:style w:type="paragraph" w:customStyle="1" w:styleId="p1">
    <w:name w:val="p1"/>
    <w:basedOn w:val="Normal"/>
    <w:rsid w:val="00F163E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UnresolvedMention">
    <w:name w:val="Unresolved Mention"/>
    <w:basedOn w:val="DefaultParagraphFont"/>
    <w:uiPriority w:val="99"/>
    <w:semiHidden/>
    <w:unhideWhenUsed/>
    <w:rsid w:val="00B83F31"/>
    <w:rPr>
      <w:color w:val="605E5C"/>
      <w:shd w:val="clear" w:color="auto" w:fill="E1DFDD"/>
    </w:rPr>
  </w:style>
  <w:style w:type="paragraph" w:customStyle="1" w:styleId="ISOMB">
    <w:name w:val="ISO_MB"/>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
    <w:name w:val="ISO_Clause"/>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0">
    <w:name w:val="isoclause"/>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 w:type="paragraph" w:customStyle="1" w:styleId="isoparagraph">
    <w:name w:val="isoparagraph"/>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1776056657">
      <w:bodyDiv w:val="1"/>
      <w:marLeft w:val="0"/>
      <w:marRight w:val="0"/>
      <w:marTop w:val="0"/>
      <w:marBottom w:val="0"/>
      <w:divBdr>
        <w:top w:val="none" w:sz="0" w:space="0" w:color="auto"/>
        <w:left w:val="none" w:sz="0" w:space="0" w:color="auto"/>
        <w:bottom w:val="none" w:sz="0" w:space="0" w:color="auto"/>
        <w:right w:val="none" w:sz="0" w:space="0" w:color="auto"/>
      </w:divBdr>
    </w:div>
    <w:div w:id="1833790074">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videoservicesforum.org/download/technical_recommendations/VSF_TR-01_2018-06-05.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ailman.rwth-aachen.de/mailman/listinfo/jct-v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hyperlink" Target="http://phenix.int-evry.fr/jct/doc_end_user/current_document.php?id=10899" TargetMode="External"/><Relationship Id="rId10" Type="http://schemas.openxmlformats.org/officeDocument/2006/relationships/hyperlink" Target="mailto:yasser_syed@comcast.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henix.int-evry.fr/jct/doc_end_user/current_document.php?id=108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250FA-D88B-FA43-947E-EF995070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R:\TEMPLATE\WINNT32\COMPO\ISO_TSB.DOT</Template>
  <TotalTime>153</TotalTime>
  <Pages>5</Pages>
  <Words>2335</Words>
  <Characters>13311</Characters>
  <Application>Microsoft Office Word</Application>
  <DocSecurity>0</DocSecurity>
  <Lines>110</Lines>
  <Paragraphs>31</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Yasser Syed</cp:lastModifiedBy>
  <cp:revision>31</cp:revision>
  <cp:lastPrinted>1997-07-02T21:02:00Z</cp:lastPrinted>
  <dcterms:created xsi:type="dcterms:W3CDTF">2018-12-23T05:12:00Z</dcterms:created>
  <dcterms:modified xsi:type="dcterms:W3CDTF">2019-01-13T22:30:00Z</dcterms:modified>
  <cp:category>Folios :   1  -  18</cp:category>
</cp:coreProperties>
</file>