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576" w:type="dxa"/>
        <w:tblLayout w:type="fixed"/>
        <w:tblLook w:val="0000" w:firstRow="0" w:lastRow="0" w:firstColumn="0" w:lastColumn="0" w:noHBand="0" w:noVBand="0"/>
      </w:tblPr>
      <w:tblGrid>
        <w:gridCol w:w="6120"/>
        <w:gridCol w:w="3456"/>
      </w:tblGrid>
      <w:tr w:rsidR="007F1483" w:rsidRPr="000456B4" w14:paraId="5B62592F" w14:textId="77777777" w:rsidTr="00FA3033">
        <w:tc>
          <w:tcPr>
            <w:tcW w:w="6120" w:type="dxa"/>
          </w:tcPr>
          <w:p w14:paraId="2BFD1DDB" w14:textId="77777777" w:rsidR="007F1483" w:rsidRPr="000456B4" w:rsidRDefault="00BA2E50" w:rsidP="007F1483">
            <w:pPr>
              <w:tabs>
                <w:tab w:val="clear" w:pos="794"/>
                <w:tab w:val="clear" w:pos="1191"/>
                <w:tab w:val="clear" w:pos="1588"/>
                <w:tab w:val="clear" w:pos="1985"/>
                <w:tab w:val="left" w:pos="7200"/>
              </w:tabs>
              <w:overflowPunct/>
              <w:autoSpaceDE/>
              <w:autoSpaceDN/>
              <w:adjustRightInd/>
              <w:spacing w:before="0"/>
              <w:jc w:val="left"/>
              <w:textAlignment w:val="auto"/>
              <w:rPr>
                <w:rFonts w:eastAsia="SimSun"/>
                <w:b/>
                <w:sz w:val="24"/>
                <w:szCs w:val="22"/>
              </w:rPr>
            </w:pPr>
            <w:r w:rsidRPr="000456B4">
              <w:rPr>
                <w:noProof/>
              </w:rPr>
              <mc:AlternateContent>
                <mc:Choice Requires="wpg">
                  <w:drawing>
                    <wp:anchor distT="0" distB="0" distL="114300" distR="114300" simplePos="0" relativeHeight="251656704" behindDoc="0" locked="0" layoutInCell="1" allowOverlap="1" wp14:anchorId="57886DA4" wp14:editId="27E2FE67">
                      <wp:simplePos x="0" y="0"/>
                      <wp:positionH relativeFrom="column">
                        <wp:posOffset>-52705</wp:posOffset>
                      </wp:positionH>
                      <wp:positionV relativeFrom="paragraph">
                        <wp:posOffset>-349250</wp:posOffset>
                      </wp:positionV>
                      <wp:extent cx="295910" cy="312420"/>
                      <wp:effectExtent l="0" t="0" r="8890" b="17780"/>
                      <wp:wrapNone/>
                      <wp:docPr id="1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14" name="Line 3"/>
                              <wps:cNvCnPr>
                                <a:cxnSpLocks/>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5" name="Line 4"/>
                              <wps:cNvCnPr>
                                <a:cxnSpLocks/>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6" name="Line 5"/>
                              <wps:cNvCnPr>
                                <a:cxnSpLocks/>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7" name="Line 6"/>
                              <wps:cNvCnPr>
                                <a:cxnSpLocks/>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8" name="Line 7"/>
                              <wps:cNvCnPr>
                                <a:cxnSpLocks/>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9"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49AB031"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">
                      <v:line id="Line 3"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" strokecolor="white" strokeweight="36e-5mm">
                        <o:lock v:ext="edit" shapetype="f"/>
                      </v:line>
                      <v:line id="Line 4"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" strokecolor="white" strokeweight="36e-5mm">
                        <o:lock v:ext="edit" shapetype="f"/>
                      </v:line>
                      <v:line id="Line 5"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" strokecolor="white" strokeweight="36e-5mm">
                        <o:lock v:ext="edit" shapetype="f"/>
                      </v:line>
                      <v:line id="Line 6"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" strokecolor="white" strokeweight="36e-5mm">
                        <o:lock v:ext="edit" shapetype="f"/>
                      </v:line>
                      <v:line id="Line 7"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" strokecolor="white" strokeweight="36e-5mm">
                        <o:lock v:ext="edit" shapetype="f"/>
                      </v:line>
                      <v:shape id="Freeform 8"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0456B4">
              <w:rPr>
                <w:noProof/>
              </w:rPr>
              <w:drawing>
                <wp:anchor distT="0" distB="0" distL="114300" distR="114300" simplePos="0" relativeHeight="251658752" behindDoc="0" locked="0" layoutInCell="1" allowOverlap="1" wp14:anchorId="4A467661" wp14:editId="0C385397">
                  <wp:simplePos x="0" y="0"/>
                  <wp:positionH relativeFrom="column">
                    <wp:posOffset>610235</wp:posOffset>
                  </wp:positionH>
                  <wp:positionV relativeFrom="paragraph">
                    <wp:posOffset>-318770</wp:posOffset>
                  </wp:positionV>
                  <wp:extent cx="293370" cy="267335"/>
                  <wp:effectExtent l="0" t="0" r="0" b="0"/>
                  <wp:wrapNone/>
                  <wp:docPr id="4" name="Picture 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sidRPr="000456B4">
              <w:rPr>
                <w:noProof/>
              </w:rPr>
              <w:drawing>
                <wp:anchor distT="0" distB="0" distL="114300" distR="114300" simplePos="0" relativeHeight="251657728" behindDoc="0" locked="0" layoutInCell="1" allowOverlap="1" wp14:anchorId="67EB6DFE" wp14:editId="4DE79492">
                  <wp:simplePos x="0" y="0"/>
                  <wp:positionH relativeFrom="column">
                    <wp:posOffset>268605</wp:posOffset>
                  </wp:positionH>
                  <wp:positionV relativeFrom="paragraph">
                    <wp:posOffset>-318770</wp:posOffset>
                  </wp:positionV>
                  <wp:extent cx="294640" cy="267335"/>
                  <wp:effectExtent l="0" t="0" r="0" b="0"/>
                  <wp:wrapNone/>
                  <wp:docPr id="3" name="Picture 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6"/>
                          <pic:cNvPicPr>
                            <a:picLocks/>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7F1483" w:rsidRPr="000456B4">
              <w:rPr>
                <w:rFonts w:eastAsia="SimSun"/>
                <w:b/>
                <w:sz w:val="24"/>
                <w:szCs w:val="22"/>
              </w:rPr>
              <w:t>Joint Collaborative Team on Video Coding (JCT-VC)</w:t>
            </w:r>
          </w:p>
          <w:p w14:paraId="286F13BB" w14:textId="77777777" w:rsidR="007F1483" w:rsidRPr="000456B4" w:rsidRDefault="007F1483" w:rsidP="007F1483">
            <w:pPr>
              <w:tabs>
                <w:tab w:val="clear" w:pos="794"/>
                <w:tab w:val="clear" w:pos="1191"/>
                <w:tab w:val="clear" w:pos="1588"/>
                <w:tab w:val="clear" w:pos="1985"/>
                <w:tab w:val="left" w:pos="7200"/>
              </w:tabs>
              <w:overflowPunct/>
              <w:autoSpaceDE/>
              <w:autoSpaceDN/>
              <w:adjustRightInd/>
              <w:spacing w:before="0"/>
              <w:jc w:val="left"/>
              <w:textAlignment w:val="auto"/>
              <w:rPr>
                <w:rFonts w:eastAsia="SimSun"/>
                <w:b/>
                <w:sz w:val="24"/>
                <w:szCs w:val="22"/>
              </w:rPr>
            </w:pPr>
            <w:r w:rsidRPr="000456B4">
              <w:rPr>
                <w:rFonts w:eastAsia="SimSun"/>
                <w:b/>
                <w:sz w:val="24"/>
                <w:szCs w:val="22"/>
              </w:rPr>
              <w:t xml:space="preserve">of ITU-T SG 16 </w:t>
            </w:r>
            <w:bookmarkStart w:id="0" w:name="_GoBack"/>
            <w:bookmarkEnd w:id="0"/>
            <w:r w:rsidRPr="000456B4">
              <w:rPr>
                <w:rFonts w:eastAsia="SimSun"/>
                <w:b/>
                <w:sz w:val="24"/>
                <w:szCs w:val="22"/>
              </w:rPr>
              <w:t>WP 3 and ISO/IEC JTC 1/SC 29/WG 11</w:t>
            </w:r>
          </w:p>
          <w:p w14:paraId="4854B71D" w14:textId="77777777" w:rsidR="007F1483" w:rsidRPr="000456B4" w:rsidRDefault="007F1483" w:rsidP="007F1483">
            <w:pPr>
              <w:tabs>
                <w:tab w:val="clear" w:pos="794"/>
                <w:tab w:val="clear" w:pos="1191"/>
                <w:tab w:val="clear" w:pos="1588"/>
                <w:tab w:val="clear" w:pos="1985"/>
                <w:tab w:val="left" w:pos="7200"/>
              </w:tabs>
              <w:overflowPunct/>
              <w:autoSpaceDE/>
              <w:autoSpaceDN/>
              <w:adjustRightInd/>
              <w:spacing w:before="0"/>
              <w:jc w:val="left"/>
              <w:textAlignment w:val="auto"/>
              <w:rPr>
                <w:rFonts w:eastAsia="SimSun"/>
                <w:b/>
                <w:sz w:val="24"/>
                <w:szCs w:val="22"/>
              </w:rPr>
            </w:pPr>
            <w:r w:rsidRPr="000456B4">
              <w:rPr>
                <w:rFonts w:eastAsia="SimSun"/>
                <w:sz w:val="24"/>
                <w:szCs w:val="24"/>
              </w:rPr>
              <w:t xml:space="preserve">33rd Meeting: Macao, CN, 6–12 Oct. 2018 </w:t>
            </w:r>
          </w:p>
        </w:tc>
        <w:tc>
          <w:tcPr>
            <w:tcW w:w="3456" w:type="dxa"/>
          </w:tcPr>
          <w:p w14:paraId="7501A6A1" w14:textId="745750A0" w:rsidR="007F1483" w:rsidRPr="000456B4" w:rsidRDefault="007F1483" w:rsidP="007F1483">
            <w:pPr>
              <w:tabs>
                <w:tab w:val="clear" w:pos="794"/>
                <w:tab w:val="clear" w:pos="1191"/>
                <w:tab w:val="clear" w:pos="1588"/>
                <w:tab w:val="clear" w:pos="1985"/>
                <w:tab w:val="left" w:pos="7200"/>
              </w:tabs>
              <w:overflowPunct/>
              <w:autoSpaceDE/>
              <w:autoSpaceDN/>
              <w:adjustRightInd/>
              <w:spacing w:before="0"/>
              <w:jc w:val="left"/>
              <w:textAlignment w:val="auto"/>
              <w:rPr>
                <w:rFonts w:eastAsia="SimSun"/>
                <w:sz w:val="24"/>
                <w:szCs w:val="24"/>
                <w:u w:val="single"/>
              </w:rPr>
            </w:pPr>
            <w:r w:rsidRPr="000456B4">
              <w:rPr>
                <w:rFonts w:eastAsia="SimSun"/>
                <w:sz w:val="24"/>
                <w:szCs w:val="24"/>
              </w:rPr>
              <w:t>Document: JCTVC-AG</w:t>
            </w:r>
            <w:r w:rsidRPr="000456B4">
              <w:rPr>
                <w:rFonts w:eastAsia="SimSun"/>
                <w:sz w:val="24"/>
                <w:szCs w:val="24"/>
                <w:u w:val="single"/>
              </w:rPr>
              <w:t>10</w:t>
            </w:r>
            <w:r w:rsidR="00F65AE6">
              <w:rPr>
                <w:rFonts w:eastAsia="SimSun"/>
                <w:sz w:val="24"/>
                <w:szCs w:val="24"/>
                <w:u w:val="single"/>
              </w:rPr>
              <w:t>11</w:t>
            </w:r>
            <w:r w:rsidRPr="000456B4">
              <w:rPr>
                <w:rFonts w:eastAsia="SimSun"/>
                <w:sz w:val="24"/>
                <w:szCs w:val="24"/>
                <w:u w:val="single"/>
              </w:rPr>
              <w:t>-v</w:t>
            </w:r>
            <w:r w:rsidR="00F029BA">
              <w:rPr>
                <w:rFonts w:eastAsia="SimSun"/>
                <w:sz w:val="24"/>
                <w:szCs w:val="24"/>
                <w:u w:val="single"/>
              </w:rPr>
              <w:t>2</w:t>
            </w:r>
          </w:p>
        </w:tc>
      </w:tr>
    </w:tbl>
    <w:p w14:paraId="67045316" w14:textId="77777777" w:rsidR="007F1483" w:rsidRPr="000456B4" w:rsidRDefault="007F1483" w:rsidP="007F1483">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p>
    <w:tbl>
      <w:tblPr>
        <w:tblW w:w="9576" w:type="dxa"/>
        <w:tblLayout w:type="fixed"/>
        <w:tblLook w:val="0000" w:firstRow="0" w:lastRow="0" w:firstColumn="0" w:lastColumn="0" w:noHBand="0" w:noVBand="0"/>
      </w:tblPr>
      <w:tblGrid>
        <w:gridCol w:w="1458"/>
        <w:gridCol w:w="4050"/>
        <w:gridCol w:w="900"/>
        <w:gridCol w:w="3168"/>
      </w:tblGrid>
      <w:tr w:rsidR="007F1483" w:rsidRPr="000456B4" w14:paraId="2E88714D" w14:textId="77777777" w:rsidTr="00FA3033">
        <w:tc>
          <w:tcPr>
            <w:tcW w:w="1458" w:type="dxa"/>
          </w:tcPr>
          <w:p w14:paraId="2BF46C3A" w14:textId="77777777" w:rsidR="007F1483" w:rsidRPr="000456B4" w:rsidRDefault="007F1483" w:rsidP="007F1483">
            <w:pPr>
              <w:tabs>
                <w:tab w:val="clear" w:pos="794"/>
                <w:tab w:val="clear" w:pos="1191"/>
                <w:tab w:val="clear" w:pos="1588"/>
                <w:tab w:val="clear" w:pos="1985"/>
              </w:tabs>
              <w:overflowPunct/>
              <w:autoSpaceDE/>
              <w:autoSpaceDN/>
              <w:adjustRightInd/>
              <w:spacing w:before="60" w:after="60"/>
              <w:jc w:val="left"/>
              <w:textAlignment w:val="auto"/>
              <w:rPr>
                <w:rFonts w:eastAsia="SimSun"/>
                <w:i/>
                <w:sz w:val="24"/>
                <w:szCs w:val="22"/>
              </w:rPr>
            </w:pPr>
            <w:r w:rsidRPr="000456B4">
              <w:rPr>
                <w:rFonts w:eastAsia="SimSun"/>
                <w:i/>
                <w:sz w:val="24"/>
                <w:szCs w:val="22"/>
              </w:rPr>
              <w:t>Title:</w:t>
            </w:r>
          </w:p>
        </w:tc>
        <w:tc>
          <w:tcPr>
            <w:tcW w:w="8118" w:type="dxa"/>
            <w:gridSpan w:val="3"/>
          </w:tcPr>
          <w:p w14:paraId="5AE8C2DD" w14:textId="3FE6D100" w:rsidR="007F1483" w:rsidRPr="000456B4" w:rsidRDefault="00186B34" w:rsidP="007F1483">
            <w:pPr>
              <w:tabs>
                <w:tab w:val="clear" w:pos="794"/>
                <w:tab w:val="clear" w:pos="1191"/>
                <w:tab w:val="clear" w:pos="1588"/>
                <w:tab w:val="clear" w:pos="1985"/>
              </w:tabs>
              <w:overflowPunct/>
              <w:autoSpaceDE/>
              <w:autoSpaceDN/>
              <w:adjustRightInd/>
              <w:spacing w:before="0"/>
              <w:jc w:val="left"/>
              <w:textAlignment w:val="auto"/>
              <w:rPr>
                <w:rFonts w:eastAsia="SimSun"/>
                <w:b/>
                <w:sz w:val="24"/>
                <w:szCs w:val="22"/>
              </w:rPr>
            </w:pPr>
            <w:r w:rsidRPr="008E547A">
              <w:rPr>
                <w:b/>
                <w:lang w:val="en-CA"/>
              </w:rPr>
              <w:t xml:space="preserve">Draft </w:t>
            </w:r>
            <w:ins w:id="1" w:author="Gary Sullivan" w:date="2019-01-13T11:39:00Z">
              <w:r w:rsidR="00F029BA">
                <w:rPr>
                  <w:b/>
                  <w:lang w:val="en-CA"/>
                </w:rPr>
                <w:t>2</w:t>
              </w:r>
            </w:ins>
            <w:del w:id="2" w:author="Gary Sullivan" w:date="2019-01-13T11:39:00Z">
              <w:r w:rsidRPr="008E547A" w:rsidDel="00F029BA">
                <w:rPr>
                  <w:b/>
                  <w:lang w:val="en-CA"/>
                </w:rPr>
                <w:delText>1</w:delText>
              </w:r>
            </w:del>
            <w:r w:rsidRPr="008E547A">
              <w:rPr>
                <w:b/>
                <w:lang w:val="en-CA"/>
              </w:rPr>
              <w:t xml:space="preserve"> toward version 2 of technical report on usage of video signal type code points</w:t>
            </w:r>
            <w:r w:rsidRPr="000456B4" w:rsidDel="00186B34">
              <w:rPr>
                <w:rFonts w:eastAsia="SimSun"/>
                <w:b/>
                <w:sz w:val="24"/>
                <w:szCs w:val="24"/>
              </w:rPr>
              <w:t xml:space="preserve"> </w:t>
            </w:r>
          </w:p>
        </w:tc>
      </w:tr>
      <w:tr w:rsidR="007F1483" w:rsidRPr="000456B4" w14:paraId="441903FF" w14:textId="77777777" w:rsidTr="00FA3033">
        <w:tc>
          <w:tcPr>
            <w:tcW w:w="1458" w:type="dxa"/>
          </w:tcPr>
          <w:p w14:paraId="436F68B8" w14:textId="77777777" w:rsidR="007F1483" w:rsidRPr="000456B4" w:rsidRDefault="007F1483" w:rsidP="007F1483">
            <w:pPr>
              <w:tabs>
                <w:tab w:val="clear" w:pos="794"/>
                <w:tab w:val="clear" w:pos="1191"/>
                <w:tab w:val="clear" w:pos="1588"/>
                <w:tab w:val="clear" w:pos="1985"/>
              </w:tabs>
              <w:overflowPunct/>
              <w:autoSpaceDE/>
              <w:autoSpaceDN/>
              <w:adjustRightInd/>
              <w:spacing w:before="60" w:after="60"/>
              <w:jc w:val="left"/>
              <w:textAlignment w:val="auto"/>
              <w:rPr>
                <w:rFonts w:eastAsia="SimSun"/>
                <w:i/>
                <w:sz w:val="24"/>
                <w:szCs w:val="22"/>
              </w:rPr>
            </w:pPr>
            <w:r w:rsidRPr="000456B4">
              <w:rPr>
                <w:rFonts w:eastAsia="SimSun"/>
                <w:i/>
                <w:sz w:val="24"/>
                <w:szCs w:val="22"/>
              </w:rPr>
              <w:t>Status:</w:t>
            </w:r>
          </w:p>
        </w:tc>
        <w:tc>
          <w:tcPr>
            <w:tcW w:w="8118" w:type="dxa"/>
            <w:gridSpan w:val="3"/>
          </w:tcPr>
          <w:p w14:paraId="24113B34" w14:textId="77777777" w:rsidR="007F1483" w:rsidRPr="000456B4" w:rsidRDefault="007F1483" w:rsidP="007F1483">
            <w:pPr>
              <w:tabs>
                <w:tab w:val="clear" w:pos="794"/>
                <w:tab w:val="clear" w:pos="1191"/>
                <w:tab w:val="clear" w:pos="1588"/>
                <w:tab w:val="clear" w:pos="1985"/>
              </w:tabs>
              <w:overflowPunct/>
              <w:autoSpaceDE/>
              <w:autoSpaceDN/>
              <w:adjustRightInd/>
              <w:spacing w:before="60" w:after="60"/>
              <w:jc w:val="left"/>
              <w:textAlignment w:val="auto"/>
              <w:rPr>
                <w:rFonts w:eastAsia="SimSun"/>
                <w:sz w:val="24"/>
                <w:szCs w:val="22"/>
              </w:rPr>
            </w:pPr>
            <w:r w:rsidRPr="000456B4">
              <w:rPr>
                <w:rFonts w:eastAsia="SimSun"/>
                <w:sz w:val="24"/>
                <w:szCs w:val="22"/>
              </w:rPr>
              <w:t>Output Document approved by JCT-VC</w:t>
            </w:r>
          </w:p>
        </w:tc>
      </w:tr>
      <w:tr w:rsidR="007F1483" w:rsidRPr="000456B4" w14:paraId="149BEBAD" w14:textId="77777777" w:rsidTr="00FA3033">
        <w:tc>
          <w:tcPr>
            <w:tcW w:w="1458" w:type="dxa"/>
          </w:tcPr>
          <w:p w14:paraId="0EBB19C4" w14:textId="77777777" w:rsidR="007F1483" w:rsidRPr="000456B4" w:rsidRDefault="007F1483" w:rsidP="007F1483">
            <w:pPr>
              <w:tabs>
                <w:tab w:val="clear" w:pos="794"/>
                <w:tab w:val="clear" w:pos="1191"/>
                <w:tab w:val="clear" w:pos="1588"/>
                <w:tab w:val="clear" w:pos="1985"/>
              </w:tabs>
              <w:overflowPunct/>
              <w:autoSpaceDE/>
              <w:autoSpaceDN/>
              <w:adjustRightInd/>
              <w:spacing w:before="60" w:after="60"/>
              <w:jc w:val="left"/>
              <w:textAlignment w:val="auto"/>
              <w:rPr>
                <w:rFonts w:eastAsia="SimSun"/>
                <w:i/>
                <w:sz w:val="24"/>
                <w:szCs w:val="22"/>
              </w:rPr>
            </w:pPr>
            <w:r w:rsidRPr="000456B4">
              <w:rPr>
                <w:rFonts w:eastAsia="SimSun"/>
                <w:i/>
                <w:sz w:val="24"/>
                <w:szCs w:val="22"/>
              </w:rPr>
              <w:t>Purpose:</w:t>
            </w:r>
          </w:p>
        </w:tc>
        <w:tc>
          <w:tcPr>
            <w:tcW w:w="8118" w:type="dxa"/>
            <w:gridSpan w:val="3"/>
          </w:tcPr>
          <w:p w14:paraId="3AD83CA9" w14:textId="77777777" w:rsidR="007F1483" w:rsidRPr="000456B4" w:rsidRDefault="007F1483" w:rsidP="007F1483">
            <w:pPr>
              <w:tabs>
                <w:tab w:val="clear" w:pos="794"/>
                <w:tab w:val="clear" w:pos="1191"/>
                <w:tab w:val="clear" w:pos="1588"/>
                <w:tab w:val="clear" w:pos="1985"/>
              </w:tabs>
              <w:overflowPunct/>
              <w:autoSpaceDE/>
              <w:autoSpaceDN/>
              <w:adjustRightInd/>
              <w:spacing w:before="60" w:after="60"/>
              <w:jc w:val="left"/>
              <w:textAlignment w:val="auto"/>
              <w:rPr>
                <w:rFonts w:eastAsia="SimSun"/>
                <w:sz w:val="24"/>
                <w:szCs w:val="22"/>
              </w:rPr>
            </w:pPr>
            <w:r w:rsidRPr="000456B4">
              <w:rPr>
                <w:rFonts w:eastAsia="SimSun"/>
                <w:sz w:val="24"/>
                <w:szCs w:val="22"/>
              </w:rPr>
              <w:t>Draft Text</w:t>
            </w:r>
          </w:p>
        </w:tc>
      </w:tr>
      <w:tr w:rsidR="007F1483" w:rsidRPr="000456B4" w14:paraId="341D88C3" w14:textId="77777777" w:rsidTr="00FA3033">
        <w:tc>
          <w:tcPr>
            <w:tcW w:w="1458" w:type="dxa"/>
          </w:tcPr>
          <w:p w14:paraId="3CACFBE1" w14:textId="77777777" w:rsidR="007F1483" w:rsidRPr="000456B4" w:rsidRDefault="007F1483" w:rsidP="007F1483">
            <w:pPr>
              <w:tabs>
                <w:tab w:val="clear" w:pos="794"/>
                <w:tab w:val="clear" w:pos="1191"/>
                <w:tab w:val="clear" w:pos="1588"/>
                <w:tab w:val="clear" w:pos="1985"/>
              </w:tabs>
              <w:overflowPunct/>
              <w:autoSpaceDE/>
              <w:autoSpaceDN/>
              <w:adjustRightInd/>
              <w:spacing w:before="60" w:after="60"/>
              <w:jc w:val="left"/>
              <w:textAlignment w:val="auto"/>
              <w:rPr>
                <w:rFonts w:eastAsia="SimSun"/>
                <w:i/>
                <w:sz w:val="24"/>
                <w:szCs w:val="22"/>
              </w:rPr>
            </w:pPr>
            <w:r w:rsidRPr="000456B4">
              <w:rPr>
                <w:rFonts w:eastAsia="SimSun"/>
                <w:i/>
                <w:sz w:val="24"/>
                <w:szCs w:val="22"/>
              </w:rPr>
              <w:t>Author(s) or</w:t>
            </w:r>
            <w:r w:rsidRPr="000456B4">
              <w:rPr>
                <w:rFonts w:eastAsia="SimSun"/>
                <w:i/>
                <w:sz w:val="24"/>
                <w:szCs w:val="22"/>
              </w:rPr>
              <w:br/>
              <w:t>Contact(s):</w:t>
            </w:r>
          </w:p>
        </w:tc>
        <w:tc>
          <w:tcPr>
            <w:tcW w:w="4050" w:type="dxa"/>
          </w:tcPr>
          <w:p w14:paraId="5347AAC6" w14:textId="77777777" w:rsidR="007F1483" w:rsidRPr="000456B4" w:rsidRDefault="007F1483" w:rsidP="007F1483">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p>
          <w:p w14:paraId="7F6F4511" w14:textId="77777777" w:rsidR="007F1483" w:rsidRPr="000456B4" w:rsidRDefault="007F1483" w:rsidP="007F1483">
            <w:pPr>
              <w:tabs>
                <w:tab w:val="clear" w:pos="794"/>
                <w:tab w:val="clear" w:pos="1191"/>
                <w:tab w:val="clear" w:pos="1588"/>
                <w:tab w:val="clear" w:pos="1985"/>
              </w:tabs>
              <w:overflowPunct/>
              <w:autoSpaceDE/>
              <w:autoSpaceDN/>
              <w:adjustRightInd/>
              <w:spacing w:before="0"/>
              <w:jc w:val="left"/>
              <w:textAlignment w:val="auto"/>
              <w:rPr>
                <w:rFonts w:eastAsia="SimSun"/>
                <w:b/>
                <w:bCs/>
                <w:iCs/>
                <w:sz w:val="24"/>
                <w:szCs w:val="22"/>
              </w:rPr>
            </w:pPr>
            <w:r w:rsidRPr="000456B4">
              <w:rPr>
                <w:rFonts w:eastAsia="SimSun"/>
                <w:sz w:val="24"/>
                <w:szCs w:val="22"/>
              </w:rPr>
              <w:t>Yasser Syed</w:t>
            </w:r>
          </w:p>
          <w:p w14:paraId="6AB9A6E4" w14:textId="77777777" w:rsidR="007F1483" w:rsidRPr="000456B4" w:rsidRDefault="007F1483" w:rsidP="007F1483">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r w:rsidRPr="000456B4">
              <w:rPr>
                <w:rFonts w:eastAsia="SimSun"/>
                <w:sz w:val="24"/>
                <w:szCs w:val="24"/>
              </w:rPr>
              <w:t>Chad Fogg</w:t>
            </w:r>
          </w:p>
          <w:p w14:paraId="6F4473A2" w14:textId="77777777" w:rsidR="007F1483" w:rsidRPr="000456B4" w:rsidRDefault="007F1483" w:rsidP="007F1483">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r w:rsidRPr="000456B4">
              <w:rPr>
                <w:rFonts w:eastAsia="SimSun"/>
                <w:sz w:val="24"/>
                <w:szCs w:val="24"/>
              </w:rPr>
              <w:t>Lars Borg</w:t>
            </w:r>
          </w:p>
          <w:p w14:paraId="301502E4" w14:textId="77777777" w:rsidR="007F1483" w:rsidRPr="000456B4" w:rsidRDefault="007F1483" w:rsidP="007F1483">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r w:rsidRPr="000456B4">
              <w:rPr>
                <w:rFonts w:eastAsia="SimSun"/>
                <w:sz w:val="24"/>
                <w:szCs w:val="24"/>
              </w:rPr>
              <w:t>Chris Seeger</w:t>
            </w:r>
          </w:p>
          <w:p w14:paraId="311CB42E" w14:textId="77777777" w:rsidR="007F1483" w:rsidRPr="000456B4" w:rsidRDefault="007F1483" w:rsidP="007F1483">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r w:rsidRPr="000456B4">
              <w:rPr>
                <w:rFonts w:eastAsia="SimSun"/>
                <w:sz w:val="24"/>
                <w:szCs w:val="24"/>
              </w:rPr>
              <w:t>Alexis Tourapis</w:t>
            </w:r>
          </w:p>
          <w:p w14:paraId="353909E6" w14:textId="77777777" w:rsidR="007F1483" w:rsidRPr="000456B4" w:rsidRDefault="007F1483" w:rsidP="007F1483">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r w:rsidRPr="000456B4">
              <w:rPr>
                <w:rFonts w:eastAsia="SimSun"/>
                <w:sz w:val="24"/>
                <w:szCs w:val="24"/>
              </w:rPr>
              <w:t xml:space="preserve">Walt </w:t>
            </w:r>
            <w:proofErr w:type="spellStart"/>
            <w:r w:rsidRPr="000456B4">
              <w:rPr>
                <w:rFonts w:eastAsia="SimSun"/>
                <w:sz w:val="24"/>
                <w:szCs w:val="24"/>
              </w:rPr>
              <w:t>Husak</w:t>
            </w:r>
            <w:proofErr w:type="spellEnd"/>
          </w:p>
          <w:p w14:paraId="683D9771" w14:textId="77777777" w:rsidR="007F1483" w:rsidRPr="000456B4" w:rsidRDefault="007F1483" w:rsidP="007F1483">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r w:rsidRPr="000456B4">
              <w:rPr>
                <w:rFonts w:eastAsia="SimSun"/>
                <w:sz w:val="24"/>
                <w:szCs w:val="24"/>
              </w:rPr>
              <w:t>Gary Sullivan</w:t>
            </w:r>
          </w:p>
          <w:p w14:paraId="1DE7B08E" w14:textId="77777777" w:rsidR="007F1483" w:rsidRPr="000456B4" w:rsidRDefault="007F1483" w:rsidP="007F1483">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p>
        </w:tc>
        <w:tc>
          <w:tcPr>
            <w:tcW w:w="900" w:type="dxa"/>
          </w:tcPr>
          <w:p w14:paraId="5C6CFDA4" w14:textId="77777777" w:rsidR="007F1483" w:rsidRPr="000456B4" w:rsidRDefault="007F1483" w:rsidP="007F1483">
            <w:pPr>
              <w:tabs>
                <w:tab w:val="clear" w:pos="794"/>
                <w:tab w:val="clear" w:pos="1191"/>
                <w:tab w:val="clear" w:pos="1588"/>
                <w:tab w:val="clear" w:pos="1985"/>
              </w:tabs>
              <w:overflowPunct/>
              <w:autoSpaceDE/>
              <w:autoSpaceDN/>
              <w:adjustRightInd/>
              <w:spacing w:before="60" w:after="60"/>
              <w:jc w:val="left"/>
              <w:textAlignment w:val="auto"/>
              <w:rPr>
                <w:rFonts w:eastAsia="SimSun"/>
                <w:sz w:val="24"/>
                <w:szCs w:val="22"/>
              </w:rPr>
            </w:pPr>
            <w:r w:rsidRPr="000456B4">
              <w:rPr>
                <w:rFonts w:eastAsia="SimSun"/>
                <w:sz w:val="24"/>
                <w:szCs w:val="22"/>
              </w:rPr>
              <w:t>Tel:</w:t>
            </w:r>
            <w:r w:rsidRPr="000456B4">
              <w:rPr>
                <w:rFonts w:eastAsia="SimSun"/>
                <w:sz w:val="24"/>
                <w:szCs w:val="22"/>
              </w:rPr>
              <w:br/>
              <w:t>Email:</w:t>
            </w:r>
          </w:p>
        </w:tc>
        <w:tc>
          <w:tcPr>
            <w:tcW w:w="3168" w:type="dxa"/>
          </w:tcPr>
          <w:p w14:paraId="5C4B7669" w14:textId="77777777" w:rsidR="007F1483" w:rsidRPr="000456B4" w:rsidRDefault="007F1483" w:rsidP="007F1483">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r w:rsidRPr="000456B4">
              <w:rPr>
                <w:rFonts w:eastAsia="SimSun"/>
                <w:sz w:val="24"/>
                <w:szCs w:val="22"/>
              </w:rPr>
              <w:t>+1 303-246-8413</w:t>
            </w:r>
            <w:r w:rsidRPr="000456B4">
              <w:rPr>
                <w:rFonts w:eastAsia="SimSun"/>
                <w:sz w:val="24"/>
                <w:szCs w:val="22"/>
              </w:rPr>
              <w:br/>
            </w:r>
            <w:hyperlink r:id="rId10" w:history="1">
              <w:r w:rsidRPr="000456B4">
                <w:rPr>
                  <w:rFonts w:eastAsia="SimSun"/>
                  <w:color w:val="0000FF"/>
                  <w:sz w:val="24"/>
                  <w:szCs w:val="22"/>
                  <w:u w:val="single"/>
                </w:rPr>
                <w:t>yasser_syed@comcast.com</w:t>
              </w:r>
            </w:hyperlink>
          </w:p>
          <w:p w14:paraId="560A8152" w14:textId="77777777" w:rsidR="007F1483" w:rsidRPr="000456B4" w:rsidRDefault="00D71A95" w:rsidP="007F1483">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hyperlink r:id="rId11" w:history="1">
              <w:r w:rsidR="007F1483" w:rsidRPr="000456B4">
                <w:rPr>
                  <w:rFonts w:eastAsia="SimSun"/>
                  <w:color w:val="0000FF"/>
                  <w:sz w:val="24"/>
                  <w:szCs w:val="22"/>
                  <w:u w:val="single"/>
                </w:rPr>
                <w:t>chad.fogg@gmail.com</w:t>
              </w:r>
            </w:hyperlink>
          </w:p>
          <w:p w14:paraId="6C100532" w14:textId="77777777" w:rsidR="007F1483" w:rsidRPr="000456B4" w:rsidRDefault="00D71A95" w:rsidP="007F1483">
            <w:pPr>
              <w:tabs>
                <w:tab w:val="clear" w:pos="794"/>
                <w:tab w:val="clear" w:pos="1191"/>
                <w:tab w:val="clear" w:pos="1588"/>
                <w:tab w:val="clear" w:pos="1985"/>
              </w:tabs>
              <w:overflowPunct/>
              <w:autoSpaceDE/>
              <w:autoSpaceDN/>
              <w:adjustRightInd/>
              <w:spacing w:before="0"/>
              <w:jc w:val="left"/>
              <w:textAlignment w:val="auto"/>
              <w:rPr>
                <w:rFonts w:eastAsia="SimSun"/>
                <w:color w:val="0000FF"/>
                <w:sz w:val="24"/>
                <w:szCs w:val="22"/>
                <w:u w:val="single"/>
              </w:rPr>
            </w:pPr>
            <w:hyperlink r:id="rId12" w:history="1">
              <w:r w:rsidR="007F1483" w:rsidRPr="000456B4">
                <w:rPr>
                  <w:rFonts w:eastAsia="SimSun"/>
                  <w:color w:val="0000FF"/>
                  <w:sz w:val="24"/>
                  <w:szCs w:val="22"/>
                  <w:u w:val="single"/>
                </w:rPr>
                <w:t>borg@adobe.com</w:t>
              </w:r>
            </w:hyperlink>
          </w:p>
          <w:p w14:paraId="3DA44A46" w14:textId="77777777" w:rsidR="007F1483" w:rsidRPr="000456B4" w:rsidRDefault="007F1483" w:rsidP="007F1483">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r w:rsidRPr="000456B4">
              <w:rPr>
                <w:rFonts w:eastAsia="SimSun"/>
                <w:color w:val="0000FF"/>
                <w:sz w:val="24"/>
                <w:szCs w:val="22"/>
                <w:u w:val="single"/>
              </w:rPr>
              <w:t>chris.seeger@nbcuni.com</w:t>
            </w:r>
            <w:r w:rsidRPr="000456B4">
              <w:rPr>
                <w:rFonts w:eastAsia="SimSun"/>
                <w:sz w:val="24"/>
                <w:szCs w:val="22"/>
              </w:rPr>
              <w:t xml:space="preserve"> </w:t>
            </w:r>
          </w:p>
          <w:p w14:paraId="62C223B0" w14:textId="77777777" w:rsidR="007F1483" w:rsidRPr="000456B4" w:rsidRDefault="00D71A95" w:rsidP="007F1483">
            <w:pPr>
              <w:tabs>
                <w:tab w:val="clear" w:pos="794"/>
                <w:tab w:val="clear" w:pos="1191"/>
                <w:tab w:val="clear" w:pos="1588"/>
                <w:tab w:val="clear" w:pos="1985"/>
              </w:tabs>
              <w:overflowPunct/>
              <w:autoSpaceDE/>
              <w:autoSpaceDN/>
              <w:adjustRightInd/>
              <w:spacing w:before="0"/>
              <w:jc w:val="left"/>
              <w:textAlignment w:val="auto"/>
              <w:rPr>
                <w:rFonts w:eastAsia="SimSun"/>
                <w:color w:val="0000FF"/>
                <w:sz w:val="24"/>
                <w:szCs w:val="22"/>
                <w:u w:val="single"/>
              </w:rPr>
            </w:pPr>
            <w:hyperlink r:id="rId13" w:history="1">
              <w:r w:rsidR="007F1483" w:rsidRPr="000456B4">
                <w:rPr>
                  <w:rFonts w:eastAsia="SimSun"/>
                  <w:color w:val="0000FF"/>
                  <w:sz w:val="24"/>
                  <w:szCs w:val="22"/>
                  <w:u w:val="single"/>
                </w:rPr>
                <w:t>alexismt@apple.com</w:t>
              </w:r>
            </w:hyperlink>
          </w:p>
          <w:p w14:paraId="4CE002FC" w14:textId="77777777" w:rsidR="007F1483" w:rsidRPr="000456B4" w:rsidRDefault="007F1483" w:rsidP="007F1483">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r w:rsidRPr="000456B4">
              <w:rPr>
                <w:rFonts w:eastAsia="SimSun"/>
                <w:color w:val="0000FF"/>
                <w:sz w:val="24"/>
                <w:szCs w:val="24"/>
                <w:u w:val="single"/>
              </w:rPr>
              <w:t>WJH@dolby.com</w:t>
            </w:r>
          </w:p>
          <w:p w14:paraId="48DF548A" w14:textId="77777777" w:rsidR="007F1483" w:rsidRPr="000456B4" w:rsidRDefault="00D71A95" w:rsidP="007F1483">
            <w:pPr>
              <w:tabs>
                <w:tab w:val="clear" w:pos="794"/>
                <w:tab w:val="clear" w:pos="1191"/>
                <w:tab w:val="clear" w:pos="1588"/>
                <w:tab w:val="clear" w:pos="1985"/>
              </w:tabs>
              <w:overflowPunct/>
              <w:autoSpaceDE/>
              <w:autoSpaceDN/>
              <w:adjustRightInd/>
              <w:spacing w:before="0"/>
              <w:jc w:val="left"/>
              <w:textAlignment w:val="auto"/>
              <w:rPr>
                <w:rFonts w:eastAsia="SimSun"/>
                <w:color w:val="0000FF"/>
                <w:sz w:val="24"/>
                <w:szCs w:val="22"/>
                <w:u w:val="single"/>
              </w:rPr>
            </w:pPr>
            <w:hyperlink r:id="rId14" w:history="1">
              <w:r w:rsidR="007F1483" w:rsidRPr="000456B4">
                <w:rPr>
                  <w:rFonts w:eastAsia="SimSun"/>
                  <w:color w:val="0000FF"/>
                  <w:sz w:val="24"/>
                  <w:szCs w:val="22"/>
                  <w:u w:val="single"/>
                </w:rPr>
                <w:t>garysull@miscrosoft.com</w:t>
              </w:r>
            </w:hyperlink>
          </w:p>
          <w:p w14:paraId="3ABB078D" w14:textId="77777777" w:rsidR="007F1483" w:rsidRPr="000456B4" w:rsidRDefault="007F1483" w:rsidP="007F1483">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p>
        </w:tc>
      </w:tr>
    </w:tbl>
    <w:p w14:paraId="6C1460D4" w14:textId="77777777" w:rsidR="007F1483" w:rsidRPr="000456B4" w:rsidRDefault="007F1483" w:rsidP="007F1483">
      <w:pPr>
        <w:tabs>
          <w:tab w:val="clear" w:pos="794"/>
          <w:tab w:val="clear" w:pos="1191"/>
          <w:tab w:val="clear" w:pos="1588"/>
          <w:tab w:val="clear" w:pos="1985"/>
          <w:tab w:val="left" w:pos="1800"/>
          <w:tab w:val="right" w:pos="9360"/>
        </w:tabs>
        <w:overflowPunct/>
        <w:autoSpaceDE/>
        <w:autoSpaceDN/>
        <w:adjustRightInd/>
        <w:spacing w:before="120" w:after="240"/>
        <w:jc w:val="center"/>
        <w:textAlignment w:val="auto"/>
        <w:rPr>
          <w:rFonts w:eastAsia="SimSun"/>
          <w:sz w:val="24"/>
          <w:szCs w:val="22"/>
        </w:rPr>
      </w:pPr>
      <w:r w:rsidRPr="000456B4">
        <w:rPr>
          <w:rFonts w:eastAsia="SimSun"/>
          <w:sz w:val="24"/>
          <w:szCs w:val="22"/>
          <w:u w:val="single"/>
        </w:rPr>
        <w:t>_____________________________</w:t>
      </w:r>
    </w:p>
    <w:p w14:paraId="64D38380" w14:textId="77777777" w:rsidR="007F1483" w:rsidRPr="000456B4" w:rsidRDefault="007F1483" w:rsidP="007F1483">
      <w:pPr>
        <w:keepNext/>
        <w:tabs>
          <w:tab w:val="clear" w:pos="794"/>
          <w:tab w:val="clear" w:pos="1191"/>
          <w:tab w:val="clear" w:pos="1588"/>
          <w:tab w:val="clear" w:pos="1985"/>
          <w:tab w:val="left" w:pos="360"/>
          <w:tab w:val="left" w:pos="720"/>
          <w:tab w:val="left" w:pos="1080"/>
          <w:tab w:val="left" w:pos="1440"/>
        </w:tabs>
        <w:spacing w:before="240" w:after="60"/>
        <w:ind w:left="432" w:hanging="432"/>
        <w:jc w:val="left"/>
        <w:outlineLvl w:val="0"/>
        <w:rPr>
          <w:rFonts w:eastAsia="SimSun" w:cs="Arial"/>
          <w:b/>
          <w:bCs/>
          <w:kern w:val="32"/>
          <w:sz w:val="32"/>
          <w:szCs w:val="32"/>
        </w:rPr>
      </w:pPr>
      <w:r w:rsidRPr="000456B4">
        <w:rPr>
          <w:rFonts w:eastAsia="SimSun" w:cs="Arial"/>
          <w:b/>
          <w:bCs/>
          <w:kern w:val="32"/>
          <w:sz w:val="32"/>
          <w:szCs w:val="32"/>
        </w:rPr>
        <w:t>Abstract</w:t>
      </w:r>
    </w:p>
    <w:p w14:paraId="2168A14A" w14:textId="1E5FA738" w:rsidR="00FA3033" w:rsidRPr="000456B4" w:rsidRDefault="007F1483" w:rsidP="008E4BF5">
      <w:r w:rsidRPr="000456B4">
        <w:t>This document contains a draft of a</w:t>
      </w:r>
      <w:r w:rsidR="00186B34">
        <w:t>n amendment (version 2- AG1011) to the</w:t>
      </w:r>
      <w:r w:rsidRPr="000456B4">
        <w:t xml:space="preserve"> technical report</w:t>
      </w:r>
      <w:r w:rsidR="00186B34">
        <w:t xml:space="preserve"> (developed in AG1003)</w:t>
      </w:r>
      <w:r w:rsidRPr="000456B4">
        <w:t xml:space="preserve"> on video signal property description code points and their combinations that are widely used in production and video content workflows.</w:t>
      </w:r>
      <w:r w:rsidR="00186B34">
        <w:t xml:space="preserve"> This report will add in additional features and details to the first addition of the Technical Record that </w:t>
      </w:r>
      <w:r w:rsidR="0071157C">
        <w:t>provide additional combinations or extend the type of combination of video properties.</w:t>
      </w:r>
    </w:p>
    <w:p w14:paraId="5EC02830" w14:textId="4A17E3DE" w:rsidR="00D909B6" w:rsidRPr="000456B4" w:rsidRDefault="00D909B6"/>
    <w:p w14:paraId="0CD2ABA2" w14:textId="77777777" w:rsidR="00FA3033" w:rsidRPr="000456B4" w:rsidRDefault="00FA3033"/>
    <w:p w14:paraId="090F1270" w14:textId="77777777" w:rsidR="00D909B6" w:rsidRPr="000456B4" w:rsidRDefault="00D909B6">
      <w:pPr>
        <w:pStyle w:val="Heading1"/>
        <w:sectPr w:rsidR="00D909B6" w:rsidRPr="000456B4" w:rsidSect="006406E4">
          <w:footerReference w:type="even" r:id="rId15"/>
          <w:footerReference w:type="default" r:id="rId16"/>
          <w:pgSz w:w="11907" w:h="16840" w:code="9"/>
          <w:pgMar w:top="1094" w:right="1094" w:bottom="1094" w:left="1094" w:header="475" w:footer="475" w:gutter="0"/>
          <w:pgNumType w:fmt="lowerRoman" w:start="1"/>
          <w:cols w:space="720"/>
        </w:sectPr>
      </w:pPr>
    </w:p>
    <w:p w14:paraId="22430916" w14:textId="77777777" w:rsidR="00D909B6" w:rsidRPr="000456B4" w:rsidRDefault="00FA3033">
      <w:pPr>
        <w:pStyle w:val="RecISO"/>
        <w:spacing w:before="0"/>
      </w:pPr>
      <w:r w:rsidRPr="000456B4">
        <w:lastRenderedPageBreak/>
        <w:t xml:space="preserve">DRAFT </w:t>
      </w:r>
      <w:r w:rsidR="00365687" w:rsidRPr="000456B4">
        <w:t>TECHNICAL REPORT</w:t>
      </w:r>
    </w:p>
    <w:p w14:paraId="00C065E4" w14:textId="77777777" w:rsidR="00D909B6" w:rsidRPr="000456B4" w:rsidRDefault="007F1483">
      <w:pPr>
        <w:pStyle w:val="head"/>
        <w:rPr>
          <w:color w:val="AEAAAA"/>
        </w:rPr>
      </w:pPr>
      <w:r w:rsidRPr="000456B4">
        <w:rPr>
          <w:color w:val="AEAAAA"/>
        </w:rPr>
        <w:t xml:space="preserve">Draft </w:t>
      </w:r>
      <w:r w:rsidR="00D909B6" w:rsidRPr="000456B4">
        <w:rPr>
          <w:color w:val="AEAAAA"/>
        </w:rPr>
        <w:t xml:space="preserve">ISO/IEC </w:t>
      </w:r>
      <w:r w:rsidR="00365687" w:rsidRPr="000456B4">
        <w:rPr>
          <w:color w:val="AEAAAA"/>
        </w:rPr>
        <w:t>230</w:t>
      </w:r>
      <w:r w:rsidR="00511D6D" w:rsidRPr="000456B4">
        <w:rPr>
          <w:color w:val="AEAAAA"/>
        </w:rPr>
        <w:t>91</w:t>
      </w:r>
      <w:r w:rsidR="00365687" w:rsidRPr="000456B4">
        <w:rPr>
          <w:color w:val="AEAAAA"/>
        </w:rPr>
        <w:t>-</w:t>
      </w:r>
      <w:proofErr w:type="gramStart"/>
      <w:r w:rsidR="00511D6D" w:rsidRPr="000456B4">
        <w:rPr>
          <w:color w:val="AEAAAA"/>
        </w:rPr>
        <w:t>4</w:t>
      </w:r>
      <w:r w:rsidR="00D909B6" w:rsidRPr="000456B4">
        <w:rPr>
          <w:color w:val="AEAAAA"/>
        </w:rPr>
        <w:t xml:space="preserve"> :</w:t>
      </w:r>
      <w:proofErr w:type="gramEnd"/>
      <w:r w:rsidR="00D909B6" w:rsidRPr="000456B4">
        <w:rPr>
          <w:color w:val="AEAAAA"/>
        </w:rPr>
        <w:t xml:space="preserve"> </w:t>
      </w:r>
      <w:r w:rsidR="00365687" w:rsidRPr="000456B4">
        <w:rPr>
          <w:color w:val="AEAAAA"/>
        </w:rPr>
        <w:t>201x</w:t>
      </w:r>
      <w:r w:rsidR="00D909B6" w:rsidRPr="000456B4">
        <w:rPr>
          <w:color w:val="AEAAAA"/>
        </w:rPr>
        <w:t xml:space="preserve"> (E)</w:t>
      </w:r>
    </w:p>
    <w:p w14:paraId="70118795" w14:textId="77777777" w:rsidR="00D909B6" w:rsidRPr="000456B4" w:rsidRDefault="007F1483">
      <w:pPr>
        <w:pStyle w:val="foot"/>
        <w:rPr>
          <w:color w:val="AEAAAA"/>
        </w:rPr>
      </w:pPr>
      <w:r w:rsidRPr="000456B4">
        <w:rPr>
          <w:color w:val="AEAAAA"/>
        </w:rPr>
        <w:t xml:space="preserve">Draft </w:t>
      </w:r>
      <w:r w:rsidR="00D909B6" w:rsidRPr="000456B4">
        <w:rPr>
          <w:color w:val="AEAAAA"/>
        </w:rPr>
        <w:t xml:space="preserve">ITU-T </w:t>
      </w:r>
      <w:r w:rsidR="00365687" w:rsidRPr="000456B4">
        <w:rPr>
          <w:color w:val="AEAAAA"/>
        </w:rPr>
        <w:t>H Suppl. XX</w:t>
      </w:r>
      <w:r w:rsidR="00D909B6" w:rsidRPr="000456B4">
        <w:rPr>
          <w:color w:val="AEAAAA"/>
        </w:rPr>
        <w:t xml:space="preserve"> (</w:t>
      </w:r>
      <w:r w:rsidR="00365687" w:rsidRPr="000456B4">
        <w:rPr>
          <w:color w:val="AEAAAA"/>
        </w:rPr>
        <w:t>201x</w:t>
      </w:r>
      <w:r w:rsidR="00D909B6" w:rsidRPr="000456B4">
        <w:rPr>
          <w:color w:val="AEAAAA"/>
        </w:rPr>
        <w:t xml:space="preserve"> E)</w:t>
      </w:r>
    </w:p>
    <w:p w14:paraId="6B8B6254" w14:textId="77777777" w:rsidR="00D909B6" w:rsidRPr="000456B4" w:rsidRDefault="00FA3033">
      <w:pPr>
        <w:pStyle w:val="RecCCITT"/>
      </w:pPr>
      <w:r w:rsidRPr="000456B4">
        <w:t xml:space="preserve">DRAFT </w:t>
      </w:r>
      <w:r w:rsidR="00D909B6" w:rsidRPr="000456B4">
        <w:t>ITU-</w:t>
      </w:r>
      <w:proofErr w:type="gramStart"/>
      <w:r w:rsidR="00D909B6" w:rsidRPr="000456B4">
        <w:t xml:space="preserve">T  </w:t>
      </w:r>
      <w:r w:rsidR="00365687" w:rsidRPr="000456B4">
        <w:t>SUPPLEMENT</w:t>
      </w:r>
      <w:proofErr w:type="gramEnd"/>
    </w:p>
    <w:p w14:paraId="5D4817FD" w14:textId="77777777" w:rsidR="00D909B6" w:rsidRPr="000456B4" w:rsidRDefault="00365687">
      <w:pPr>
        <w:pStyle w:val="Title"/>
      </w:pPr>
      <w:r w:rsidRPr="000456B4">
        <w:t>USAGE OF VIDEO SIGNAL TYPE CODE POINTS</w:t>
      </w:r>
    </w:p>
    <w:p w14:paraId="31CD3F45" w14:textId="77777777" w:rsidR="00D909B6" w:rsidRPr="000456B4" w:rsidRDefault="00D909B6" w:rsidP="0052009F">
      <w:pPr>
        <w:pStyle w:val="Heading1"/>
      </w:pPr>
      <w:bookmarkStart w:id="3" w:name="_Toc382790595"/>
      <w:bookmarkStart w:id="4" w:name="_Toc391107406"/>
      <w:r w:rsidRPr="000456B4">
        <w:t>Scope</w:t>
      </w:r>
      <w:bookmarkEnd w:id="3"/>
      <w:bookmarkEnd w:id="4"/>
    </w:p>
    <w:p w14:paraId="0434F62D" w14:textId="77777777" w:rsidR="00D909B6" w:rsidRPr="000456B4" w:rsidRDefault="00D909B6">
      <w:pPr>
        <w:pStyle w:val="Heading1"/>
      </w:pPr>
      <w:bookmarkStart w:id="5" w:name="_Toc382790596"/>
      <w:bookmarkStart w:id="6" w:name="_Toc391107407"/>
      <w:r w:rsidRPr="000456B4">
        <w:t>Normative references</w:t>
      </w:r>
      <w:bookmarkEnd w:id="5"/>
      <w:bookmarkEnd w:id="6"/>
    </w:p>
    <w:p w14:paraId="44D6C798" w14:textId="77777777" w:rsidR="009363E5" w:rsidRPr="000456B4" w:rsidRDefault="009363E5" w:rsidP="009363E5">
      <w:pPr>
        <w:keepNext/>
        <w:keepLines/>
        <w:numPr>
          <w:ilvl w:val="1"/>
          <w:numId w:val="1"/>
        </w:numPr>
        <w:spacing w:before="313"/>
        <w:outlineLvl w:val="1"/>
        <w:rPr>
          <w:b/>
          <w:sz w:val="22"/>
        </w:rPr>
      </w:pPr>
      <w:bookmarkStart w:id="7" w:name="_Toc382790597"/>
      <w:bookmarkStart w:id="8" w:name="_Toc391107408"/>
      <w:r w:rsidRPr="000456B4">
        <w:rPr>
          <w:b/>
          <w:sz w:val="22"/>
        </w:rPr>
        <w:t>Identical Recommendations | International Standards</w:t>
      </w:r>
      <w:bookmarkEnd w:id="7"/>
      <w:bookmarkEnd w:id="8"/>
    </w:p>
    <w:p w14:paraId="0B1A85AD" w14:textId="77777777" w:rsidR="009363E5" w:rsidRPr="000456B4" w:rsidRDefault="009363E5" w:rsidP="009363E5">
      <w:pPr>
        <w:keepNext/>
        <w:keepLines/>
        <w:numPr>
          <w:ilvl w:val="1"/>
          <w:numId w:val="1"/>
        </w:numPr>
        <w:spacing w:before="313"/>
        <w:outlineLvl w:val="1"/>
        <w:rPr>
          <w:b/>
          <w:sz w:val="22"/>
        </w:rPr>
      </w:pPr>
      <w:bookmarkStart w:id="9" w:name="_Toc382790598"/>
      <w:bookmarkStart w:id="10" w:name="_Toc391107409"/>
      <w:r w:rsidRPr="000456B4">
        <w:rPr>
          <w:b/>
          <w:sz w:val="22"/>
        </w:rPr>
        <w:t>Paired Recommendations | International Standards equivalent in technical content</w:t>
      </w:r>
      <w:bookmarkEnd w:id="9"/>
      <w:bookmarkEnd w:id="10"/>
    </w:p>
    <w:p w14:paraId="28383DFA" w14:textId="77777777" w:rsidR="009363E5" w:rsidRPr="000456B4" w:rsidRDefault="009363E5" w:rsidP="009363E5">
      <w:pPr>
        <w:keepNext/>
        <w:keepLines/>
        <w:numPr>
          <w:ilvl w:val="1"/>
          <w:numId w:val="1"/>
        </w:numPr>
        <w:spacing w:before="313"/>
        <w:outlineLvl w:val="1"/>
        <w:rPr>
          <w:b/>
          <w:sz w:val="22"/>
        </w:rPr>
      </w:pPr>
      <w:bookmarkStart w:id="11" w:name="_Toc382790599"/>
      <w:bookmarkStart w:id="12" w:name="_Toc391107410"/>
      <w:r w:rsidRPr="000456B4">
        <w:rPr>
          <w:b/>
          <w:sz w:val="22"/>
        </w:rPr>
        <w:t>Additional references</w:t>
      </w:r>
      <w:bookmarkEnd w:id="11"/>
      <w:bookmarkEnd w:id="12"/>
    </w:p>
    <w:p w14:paraId="10AE66DB" w14:textId="578101EA" w:rsidR="002D175A" w:rsidRDefault="002D175A">
      <w:pPr>
        <w:pStyle w:val="enumlev1"/>
        <w:ind w:left="0" w:firstLine="0"/>
        <w:rPr>
          <w:ins w:id="13" w:author="Yasser Syed" w:date="2018-12-21T17:30:00Z"/>
          <w:i/>
        </w:rPr>
        <w:pPrChange w:id="14" w:author="Yasser Syed" w:date="2018-12-21T17:37:00Z">
          <w:pPr>
            <w:pStyle w:val="enumlev1"/>
          </w:pPr>
        </w:pPrChange>
      </w:pPr>
    </w:p>
    <w:p w14:paraId="6A596A1D" w14:textId="30867FFC" w:rsidR="00B30E44" w:rsidRDefault="00B30E44">
      <w:pPr>
        <w:tabs>
          <w:tab w:val="clear" w:pos="794"/>
          <w:tab w:val="left" w:pos="810"/>
        </w:tabs>
        <w:ind w:left="1260" w:hanging="450"/>
        <w:rPr>
          <w:ins w:id="15" w:author="Yasser Syed" w:date="2019-01-01T12:45:00Z"/>
        </w:rPr>
      </w:pPr>
      <w:ins w:id="16" w:author="Yasser Syed" w:date="2019-01-01T12:44:00Z">
        <w:r>
          <w:t xml:space="preserve">-- </w:t>
        </w:r>
        <w:proofErr w:type="gramStart"/>
        <w:r>
          <w:t>SMPTE  ST</w:t>
        </w:r>
        <w:proofErr w:type="gramEnd"/>
        <w:r>
          <w:t xml:space="preserve"> 21</w:t>
        </w:r>
      </w:ins>
      <w:ins w:id="17" w:author="Yasser Syed" w:date="2019-01-01T12:45:00Z">
        <w:r>
          <w:t>15  (</w:t>
        </w:r>
      </w:ins>
      <w:ins w:id="18" w:author="Yasser Syed" w:date="2019-01-01T13:23:00Z">
        <w:r w:rsidR="00376655">
          <w:t xml:space="preserve">FCD </w:t>
        </w:r>
      </w:ins>
      <w:ins w:id="19" w:author="Yasser Syed" w:date="2019-01-01T12:45:00Z">
        <w:r>
          <w:t>Draft)</w:t>
        </w:r>
      </w:ins>
      <w:ins w:id="20" w:author="Yasser Syed" w:date="2019-01-01T13:23:00Z">
        <w:r w:rsidR="00376655">
          <w:t>:2019</w:t>
        </w:r>
      </w:ins>
      <w:ins w:id="21" w:author="Yasser Syed" w:date="2019-01-01T12:45:00Z">
        <w:r>
          <w:t xml:space="preserve"> Free</w:t>
        </w:r>
      </w:ins>
      <w:ins w:id="22" w:author="Yasser Syed" w:date="2019-01-01T13:23:00Z">
        <w:r w:rsidR="00376655">
          <w:t xml:space="preserve"> S</w:t>
        </w:r>
      </w:ins>
      <w:ins w:id="23" w:author="Yasser Syed" w:date="2019-01-01T12:45:00Z">
        <w:r>
          <w:t>cale Gamut and Free</w:t>
        </w:r>
      </w:ins>
      <w:ins w:id="24" w:author="Yasser Syed" w:date="2019-01-01T13:24:00Z">
        <w:r w:rsidR="00376655">
          <w:t xml:space="preserve"> S</w:t>
        </w:r>
      </w:ins>
      <w:ins w:id="25" w:author="Yasser Syed" w:date="2019-01-01T12:45:00Z">
        <w:r>
          <w:t>cale Log Characteristics of Camera S</w:t>
        </w:r>
      </w:ins>
      <w:ins w:id="26" w:author="Yasser Syed" w:date="2019-01-01T13:24:00Z">
        <w:r w:rsidR="00376655">
          <w:t>ignals</w:t>
        </w:r>
      </w:ins>
    </w:p>
    <w:p w14:paraId="46262613" w14:textId="22472E7F" w:rsidR="00B30E44" w:rsidRPr="00B30E44" w:rsidRDefault="00B30E44">
      <w:pPr>
        <w:tabs>
          <w:tab w:val="clear" w:pos="794"/>
          <w:tab w:val="left" w:pos="810"/>
        </w:tabs>
        <w:ind w:left="1260" w:hanging="450"/>
        <w:rPr>
          <w:ins w:id="27" w:author="Yasser Syed" w:date="2018-12-21T17:32:00Z"/>
          <w:color w:val="000000"/>
          <w:lang w:val="en-CA"/>
        </w:rPr>
        <w:pPrChange w:id="28" w:author="Yasser Syed" w:date="2018-12-21T17:35:00Z">
          <w:pPr>
            <w:tabs>
              <w:tab w:val="clear" w:pos="794"/>
              <w:tab w:val="left" w:pos="810"/>
            </w:tabs>
            <w:ind w:left="360"/>
          </w:pPr>
        </w:pPrChange>
      </w:pPr>
      <w:ins w:id="29" w:author="Yasser Syed" w:date="2019-01-01T12:45:00Z">
        <w:r>
          <w:rPr>
            <w:color w:val="000000"/>
            <w:lang w:val="en-CA"/>
          </w:rPr>
          <w:t xml:space="preserve">-- SMPTE </w:t>
        </w:r>
      </w:ins>
      <w:ins w:id="30" w:author="Yasser Syed" w:date="2019-01-01T12:46:00Z">
        <w:r>
          <w:rPr>
            <w:color w:val="000000"/>
            <w:lang w:val="en-CA"/>
          </w:rPr>
          <w:t>ST 2113 (</w:t>
        </w:r>
      </w:ins>
      <w:ins w:id="31" w:author="Yasser Syed" w:date="2019-01-01T13:23:00Z">
        <w:r w:rsidR="00376655">
          <w:rPr>
            <w:color w:val="000000"/>
            <w:lang w:val="en-CA"/>
          </w:rPr>
          <w:t xml:space="preserve">FCD </w:t>
        </w:r>
      </w:ins>
      <w:ins w:id="32" w:author="Yasser Syed" w:date="2019-01-01T12:46:00Z">
        <w:r>
          <w:rPr>
            <w:color w:val="000000"/>
            <w:lang w:val="en-CA"/>
          </w:rPr>
          <w:t>Draft)</w:t>
        </w:r>
      </w:ins>
      <w:ins w:id="33" w:author="Yasser Syed" w:date="2019-01-01T13:22:00Z">
        <w:r w:rsidR="00376655">
          <w:rPr>
            <w:color w:val="000000"/>
            <w:lang w:val="en-CA"/>
          </w:rPr>
          <w:t>:2018 Color</w:t>
        </w:r>
      </w:ins>
      <w:ins w:id="34" w:author="Yasser Syed" w:date="2019-01-01T13:23:00Z">
        <w:r w:rsidR="00376655">
          <w:rPr>
            <w:color w:val="000000"/>
            <w:lang w:val="en-CA"/>
          </w:rPr>
          <w:t>imetry of P3 Color Spaces</w:t>
        </w:r>
      </w:ins>
    </w:p>
    <w:p w14:paraId="1B666AAE" w14:textId="77777777" w:rsidR="002D175A" w:rsidRPr="00EC260A" w:rsidRDefault="002D175A">
      <w:pPr>
        <w:spacing w:before="0"/>
        <w:ind w:left="1260" w:hanging="450"/>
        <w:rPr>
          <w:ins w:id="35" w:author="Yasser Syed" w:date="2018-12-21T17:30:00Z"/>
          <w:rFonts w:ascii="-webkit-standard" w:hAnsi="-webkit-standard"/>
          <w:color w:val="000000"/>
        </w:rPr>
        <w:pPrChange w:id="36" w:author="Yasser Syed" w:date="2018-12-21T17:35:00Z">
          <w:pPr>
            <w:ind w:left="1170"/>
          </w:pPr>
        </w:pPrChange>
      </w:pPr>
    </w:p>
    <w:p w14:paraId="43174384" w14:textId="77777777" w:rsidR="002D175A" w:rsidRPr="000456B4" w:rsidRDefault="002D175A" w:rsidP="00306A07">
      <w:pPr>
        <w:pStyle w:val="enumlev1"/>
        <w:rPr>
          <w:i/>
        </w:rPr>
      </w:pPr>
    </w:p>
    <w:p w14:paraId="1A870E03" w14:textId="77777777" w:rsidR="00D909B6" w:rsidRPr="000456B4" w:rsidRDefault="00D909B6">
      <w:pPr>
        <w:pStyle w:val="Heading1"/>
      </w:pPr>
      <w:bookmarkStart w:id="37" w:name="_Toc382790600"/>
      <w:bookmarkStart w:id="38" w:name="_Toc391107411"/>
      <w:r w:rsidRPr="000456B4">
        <w:t>Definitions</w:t>
      </w:r>
      <w:bookmarkEnd w:id="37"/>
      <w:bookmarkEnd w:id="38"/>
    </w:p>
    <w:p w14:paraId="4A3144BC" w14:textId="77777777" w:rsidR="00D909B6" w:rsidRPr="000456B4" w:rsidRDefault="00D909B6">
      <w:r w:rsidRPr="000456B4">
        <w:t xml:space="preserve">For the purposes of this </w:t>
      </w:r>
      <w:r w:rsidR="000A5145" w:rsidRPr="000456B4">
        <w:t>document</w:t>
      </w:r>
      <w:r w:rsidRPr="000456B4">
        <w:t xml:space="preserve">, the </w:t>
      </w:r>
      <w:r w:rsidR="00E63554">
        <w:t xml:space="preserve">following </w:t>
      </w:r>
      <w:r w:rsidR="000A5145" w:rsidRPr="000456B4">
        <w:t xml:space="preserve">definitions </w:t>
      </w:r>
      <w:r w:rsidR="00E63554">
        <w:t>and the</w:t>
      </w:r>
      <w:r w:rsidR="000A5145" w:rsidRPr="000456B4">
        <w:t xml:space="preserve"> definitions in </w:t>
      </w:r>
      <w:r w:rsidR="006A55EA" w:rsidRPr="000456B4">
        <w:t xml:space="preserve">the </w:t>
      </w:r>
      <w:r w:rsidR="000A5145" w:rsidRPr="000456B4">
        <w:t xml:space="preserve">HEVC (Rec. ITU-T H.265 | ISO/IEC 23008-2), </w:t>
      </w:r>
      <w:r w:rsidR="00727AAA" w:rsidRPr="000456B4">
        <w:t xml:space="preserve">AVC (Rec. ITU-T H.264 | ISO/IEC 14496-10), </w:t>
      </w:r>
      <w:r w:rsidR="000A5145" w:rsidRPr="000456B4">
        <w:t xml:space="preserve">and </w:t>
      </w:r>
      <w:r w:rsidR="006A55EA" w:rsidRPr="000456B4">
        <w:t xml:space="preserve">CICP (Rec. ITU-T H.273 | ISO/IEC 23001-8) specifications </w:t>
      </w:r>
      <w:r w:rsidRPr="000456B4">
        <w:t>apply.</w:t>
      </w:r>
    </w:p>
    <w:tbl>
      <w:tblPr>
        <w:tblW w:w="0" w:type="auto"/>
        <w:tblLook w:val="04A0" w:firstRow="1" w:lastRow="0" w:firstColumn="1" w:lastColumn="0" w:noHBand="0" w:noVBand="1"/>
      </w:tblPr>
      <w:tblGrid>
        <w:gridCol w:w="733"/>
        <w:gridCol w:w="8986"/>
      </w:tblGrid>
      <w:tr w:rsidR="005B569C" w:rsidRPr="000456B4" w14:paraId="4700CB4C" w14:textId="77777777" w:rsidTr="00E66C3B">
        <w:tc>
          <w:tcPr>
            <w:tcW w:w="733" w:type="dxa"/>
            <w:shd w:val="clear" w:color="auto" w:fill="auto"/>
          </w:tcPr>
          <w:p w14:paraId="5F26AA40" w14:textId="77777777" w:rsidR="005B569C" w:rsidRPr="000456B4" w:rsidRDefault="005B569C" w:rsidP="00CE2A7F">
            <w:pPr>
              <w:keepLines/>
              <w:rPr>
                <w:b/>
              </w:rPr>
            </w:pPr>
            <w:r w:rsidRPr="000456B4">
              <w:rPr>
                <w:b/>
              </w:rPr>
              <w:t>3.1</w:t>
            </w:r>
          </w:p>
        </w:tc>
        <w:tc>
          <w:tcPr>
            <w:tcW w:w="8986" w:type="dxa"/>
            <w:shd w:val="clear" w:color="auto" w:fill="auto"/>
          </w:tcPr>
          <w:p w14:paraId="695E3DCD" w14:textId="56BE6E55" w:rsidR="005B569C" w:rsidRPr="000456B4" w:rsidRDefault="005B569C" w:rsidP="005B569C">
            <w:pPr>
              <w:keepLines/>
              <w:rPr>
                <w:b/>
              </w:rPr>
            </w:pPr>
          </w:p>
          <w:p w14:paraId="5F75D888" w14:textId="0AEDF9FF" w:rsidR="005B569C" w:rsidRPr="000456B4" w:rsidRDefault="005B569C" w:rsidP="005B569C">
            <w:pPr>
              <w:keepLines/>
              <w:rPr>
                <w:b/>
              </w:rPr>
            </w:pPr>
          </w:p>
        </w:tc>
      </w:tr>
    </w:tbl>
    <w:p w14:paraId="6D4EC7CE" w14:textId="77777777" w:rsidR="00D909B6" w:rsidRPr="000456B4" w:rsidRDefault="00D909B6">
      <w:pPr>
        <w:pStyle w:val="Heading1"/>
      </w:pPr>
      <w:bookmarkStart w:id="39" w:name="_Toc382790601"/>
      <w:bookmarkStart w:id="40" w:name="_Toc391107412"/>
      <w:r w:rsidRPr="000456B4">
        <w:t>Abbreviations</w:t>
      </w:r>
      <w:bookmarkEnd w:id="39"/>
      <w:bookmarkEnd w:id="40"/>
    </w:p>
    <w:p w14:paraId="02542266" w14:textId="77777777" w:rsidR="00D909B6" w:rsidRPr="000456B4" w:rsidRDefault="00D909B6">
      <w:r w:rsidRPr="000456B4">
        <w:t xml:space="preserve">For the purposes of this </w:t>
      </w:r>
      <w:r w:rsidR="00512607" w:rsidRPr="000456B4">
        <w:t>document</w:t>
      </w:r>
      <w:r w:rsidRPr="000456B4">
        <w:t>, the following abbreviations apply.</w:t>
      </w:r>
    </w:p>
    <w:p w14:paraId="70B86091" w14:textId="77777777" w:rsidR="00D909B6" w:rsidRPr="000456B4" w:rsidRDefault="000B27E9">
      <w:pPr>
        <w:pStyle w:val="Heading1"/>
      </w:pPr>
      <w:r w:rsidRPr="000456B4">
        <w:t>Overview</w:t>
      </w:r>
    </w:p>
    <w:p w14:paraId="3B9DDEDE" w14:textId="1F7A9B13" w:rsidR="00631E67" w:rsidRDefault="00631E67" w:rsidP="000B27E9">
      <w:pPr>
        <w:rPr>
          <w:ins w:id="41" w:author="Yasser Syed" w:date="2018-12-21T17:41:00Z"/>
        </w:rPr>
      </w:pPr>
      <w:bookmarkStart w:id="42" w:name="IntroParagraphs"/>
      <w:ins w:id="43" w:author="Yasser Syed" w:date="2018-12-21T17:42:00Z">
        <w:r w:rsidRPr="00B1620A">
          <w:rPr>
            <w:i/>
            <w:rPrChange w:id="44" w:author="Yasser Syed" w:date="2018-12-21T18:07:00Z">
              <w:rPr/>
            </w:rPrChange>
          </w:rPr>
          <w:t>Add</w:t>
        </w:r>
      </w:ins>
      <w:ins w:id="45" w:author="Yasser Syed" w:date="2018-12-21T18:07:00Z">
        <w:r w:rsidR="00CD25E2" w:rsidRPr="00B1620A">
          <w:rPr>
            <w:i/>
            <w:rPrChange w:id="46" w:author="Yasser Syed" w:date="2018-12-21T18:07:00Z">
              <w:rPr/>
            </w:rPrChange>
          </w:rPr>
          <w:t xml:space="preserve"> </w:t>
        </w:r>
        <w:r w:rsidR="00B1620A" w:rsidRPr="00B1620A">
          <w:rPr>
            <w:i/>
            <w:rPrChange w:id="47" w:author="Yasser Syed" w:date="2018-12-21T18:07:00Z">
              <w:rPr/>
            </w:rPrChange>
          </w:rPr>
          <w:t>after 4</w:t>
        </w:r>
        <w:r w:rsidR="00B1620A" w:rsidRPr="00B1620A">
          <w:rPr>
            <w:i/>
            <w:vertAlign w:val="superscript"/>
            <w:rPrChange w:id="48" w:author="Yasser Syed" w:date="2018-12-21T18:07:00Z">
              <w:rPr/>
            </w:rPrChange>
          </w:rPr>
          <w:t>th</w:t>
        </w:r>
        <w:r w:rsidR="00B1620A" w:rsidRPr="00B1620A">
          <w:rPr>
            <w:i/>
            <w:rPrChange w:id="49" w:author="Yasser Syed" w:date="2018-12-21T18:07:00Z">
              <w:rPr/>
            </w:rPrChange>
          </w:rPr>
          <w:t xml:space="preserve"> Paragraph</w:t>
        </w:r>
      </w:ins>
      <w:bookmarkEnd w:id="42"/>
    </w:p>
    <w:p w14:paraId="327BBDD2" w14:textId="77777777" w:rsidR="00631E67" w:rsidRDefault="00631E67" w:rsidP="00631E67">
      <w:pPr>
        <w:rPr>
          <w:ins w:id="50" w:author="Yasser Syed" w:date="2018-12-21T17:41:00Z"/>
          <w:lang w:val="en-CA"/>
        </w:rPr>
      </w:pPr>
      <w:ins w:id="51" w:author="Yasser Syed" w:date="2018-12-21T17:41:00Z">
        <w:r>
          <w:rPr>
            <w:lang w:val="en-CA"/>
          </w:rPr>
          <w:t>Table XX indicates some popular applications that uses these widely used industry practices with types of restrictions described in later sections.</w:t>
        </w:r>
      </w:ins>
    </w:p>
    <w:p w14:paraId="502DEC97" w14:textId="2164C99F" w:rsidR="00631E67" w:rsidRDefault="005471D1" w:rsidP="00631E67">
      <w:pPr>
        <w:rPr>
          <w:ins w:id="52" w:author="Yasser Syed" w:date="2018-12-21T17:41:00Z"/>
          <w:lang w:val="en-CA"/>
        </w:rPr>
      </w:pPr>
      <w:ins w:id="53" w:author="Yasser Syed" w:date="2019-01-01T12:33:00Z">
        <w:r>
          <w:rPr>
            <w:lang w:val="en-CA"/>
          </w:rPr>
          <w:t>[ED/YS Should this table be split into consumer and professional target applications?]</w:t>
        </w:r>
      </w:ins>
    </w:p>
    <w:p w14:paraId="0CDA4BC1" w14:textId="77777777" w:rsidR="00631E67" w:rsidRDefault="00631E67">
      <w:pPr>
        <w:pStyle w:val="Caption"/>
        <w:rPr>
          <w:ins w:id="54" w:author="Yasser Syed" w:date="2018-12-21T17:41:00Z"/>
          <w:lang w:val="en-CA"/>
        </w:rPr>
        <w:pPrChange w:id="55" w:author="Yasser Syed" w:date="2018-09-28T17:33:00Z">
          <w:pPr/>
        </w:pPrChange>
      </w:pPr>
      <w:ins w:id="56" w:author="Yasser Syed" w:date="2018-12-21T17:41:00Z">
        <w:r>
          <w:t xml:space="preserve">Table </w:t>
        </w:r>
        <w:r>
          <w:fldChar w:fldCharType="begin"/>
        </w:r>
        <w:r>
          <w:instrText xml:space="preserve"> SEQ Table \* ARABIC </w:instrText>
        </w:r>
        <w:r>
          <w:fldChar w:fldCharType="separate"/>
        </w:r>
        <w:r>
          <w:rPr>
            <w:noProof/>
          </w:rPr>
          <w:t>1</w:t>
        </w:r>
        <w:r>
          <w:fldChar w:fldCharType="end"/>
        </w:r>
        <w:r>
          <w:t xml:space="preserve"> Target applications for </w:t>
        </w:r>
        <w:proofErr w:type="spellStart"/>
        <w:r>
          <w:t>widely</w:t>
        </w:r>
        <w:proofErr w:type="spellEnd"/>
        <w:r>
          <w:t xml:space="preserve"> </w:t>
        </w:r>
        <w:proofErr w:type="spellStart"/>
        <w:r>
          <w:t>used</w:t>
        </w:r>
        <w:proofErr w:type="spellEnd"/>
        <w:r>
          <w:t xml:space="preserve"> content workflows for </w:t>
        </w:r>
        <w:proofErr w:type="spellStart"/>
        <w:r>
          <w:t>video</w:t>
        </w:r>
        <w:proofErr w:type="spellEnd"/>
        <w:r>
          <w:t xml:space="preserve"> production and distribution workflows</w:t>
        </w:r>
      </w:ins>
    </w:p>
    <w:p w14:paraId="2D98D7FF" w14:textId="77777777" w:rsidR="00631E67" w:rsidRDefault="00631E67" w:rsidP="00631E67">
      <w:pPr>
        <w:rPr>
          <w:ins w:id="57" w:author="Yasser Syed" w:date="2018-12-21T17:41:00Z"/>
          <w:lang w:val="en-CA"/>
        </w:rPr>
      </w:pPr>
    </w:p>
    <w:tbl>
      <w:tblPr>
        <w:tblStyle w:val="TableGrid"/>
        <w:tblW w:w="10250" w:type="dxa"/>
        <w:tblInd w:w="210" w:type="dxa"/>
        <w:tblLayout w:type="fixed"/>
        <w:tblLook w:val="04A0" w:firstRow="1" w:lastRow="0" w:firstColumn="1" w:lastColumn="0" w:noHBand="0" w:noVBand="1"/>
        <w:tblPrChange w:id="58" w:author="Yasser Syed" w:date="2018-12-21T18:17:00Z">
          <w:tblPr>
            <w:tblStyle w:val="TableGrid"/>
            <w:tblW w:w="10250" w:type="dxa"/>
            <w:tblInd w:w="827" w:type="dxa"/>
            <w:tblLayout w:type="fixed"/>
            <w:tblLook w:val="04A0" w:firstRow="1" w:lastRow="0" w:firstColumn="1" w:lastColumn="0" w:noHBand="0" w:noVBand="1"/>
          </w:tblPr>
        </w:tblPrChange>
      </w:tblPr>
      <w:tblGrid>
        <w:gridCol w:w="1675"/>
        <w:gridCol w:w="990"/>
        <w:gridCol w:w="2700"/>
        <w:gridCol w:w="4885"/>
        <w:tblGridChange w:id="59">
          <w:tblGrid>
            <w:gridCol w:w="617"/>
            <w:gridCol w:w="541"/>
            <w:gridCol w:w="617"/>
            <w:gridCol w:w="465"/>
            <w:gridCol w:w="617"/>
            <w:gridCol w:w="1025"/>
            <w:gridCol w:w="617"/>
            <w:gridCol w:w="5751"/>
            <w:gridCol w:w="617"/>
          </w:tblGrid>
        </w:tblGridChange>
      </w:tblGrid>
      <w:tr w:rsidR="00763EC7" w:rsidRPr="000B6713" w14:paraId="15D3EB09" w14:textId="77777777" w:rsidTr="00763EC7">
        <w:trPr>
          <w:ins w:id="60" w:author="Yasser Syed" w:date="2018-12-21T17:41:00Z"/>
          <w:trPrChange w:id="61" w:author="Yasser Syed" w:date="2018-12-21T18:17:00Z">
            <w:trPr>
              <w:gridBefore w:val="1"/>
            </w:trPr>
          </w:trPrChange>
        </w:trPr>
        <w:tc>
          <w:tcPr>
            <w:tcW w:w="1675" w:type="dxa"/>
            <w:tcPrChange w:id="62" w:author="Yasser Syed" w:date="2018-12-21T18:17:00Z">
              <w:tcPr>
                <w:tcW w:w="1158" w:type="dxa"/>
                <w:gridSpan w:val="2"/>
              </w:tcPr>
            </w:tcPrChange>
          </w:tcPr>
          <w:p w14:paraId="5BA323E8" w14:textId="77777777" w:rsidR="00763EC7" w:rsidRPr="000B6713" w:rsidRDefault="00763EC7" w:rsidP="00A04F0D">
            <w:pPr>
              <w:rPr>
                <w:ins w:id="63" w:author="Yasser Syed" w:date="2018-12-21T17:41:00Z"/>
                <w:rFonts w:ascii="Arial" w:hAnsi="Arial" w:cs="Arial"/>
                <w:b/>
                <w:bCs/>
                <w:sz w:val="16"/>
                <w:szCs w:val="16"/>
              </w:rPr>
            </w:pPr>
            <w:ins w:id="64" w:author="Yasser Syed" w:date="2018-12-21T17:41:00Z">
              <w:r w:rsidRPr="000B6713">
                <w:rPr>
                  <w:rFonts w:ascii="Arial" w:hAnsi="Arial" w:cs="Arial"/>
                  <w:b/>
                  <w:bCs/>
                  <w:sz w:val="16"/>
                  <w:szCs w:val="16"/>
                </w:rPr>
                <w:t>System</w:t>
              </w:r>
            </w:ins>
          </w:p>
        </w:tc>
        <w:tc>
          <w:tcPr>
            <w:tcW w:w="990" w:type="dxa"/>
            <w:tcPrChange w:id="65" w:author="Yasser Syed" w:date="2018-12-21T18:17:00Z">
              <w:tcPr>
                <w:tcW w:w="1082" w:type="dxa"/>
                <w:gridSpan w:val="2"/>
              </w:tcPr>
            </w:tcPrChange>
          </w:tcPr>
          <w:p w14:paraId="1CA5660E" w14:textId="77777777" w:rsidR="00763EC7" w:rsidRPr="000B6713" w:rsidRDefault="00763EC7" w:rsidP="00A04F0D">
            <w:pPr>
              <w:rPr>
                <w:ins w:id="66" w:author="Yasser Syed" w:date="2018-12-21T17:41:00Z"/>
                <w:rFonts w:ascii="Arial" w:hAnsi="Arial" w:cs="Arial"/>
                <w:b/>
                <w:bCs/>
                <w:sz w:val="16"/>
                <w:szCs w:val="16"/>
              </w:rPr>
            </w:pPr>
            <w:ins w:id="67" w:author="Yasser Syed" w:date="2018-12-21T17:41:00Z">
              <w:r w:rsidRPr="000B6713">
                <w:rPr>
                  <w:rFonts w:ascii="Arial" w:hAnsi="Arial" w:cs="Arial"/>
                  <w:b/>
                  <w:bCs/>
                  <w:sz w:val="16"/>
                  <w:szCs w:val="16"/>
                </w:rPr>
                <w:t xml:space="preserve">Format </w:t>
              </w:r>
            </w:ins>
          </w:p>
        </w:tc>
        <w:tc>
          <w:tcPr>
            <w:tcW w:w="2700" w:type="dxa"/>
            <w:tcPrChange w:id="68" w:author="Yasser Syed" w:date="2018-12-21T18:17:00Z">
              <w:tcPr>
                <w:tcW w:w="1642" w:type="dxa"/>
                <w:gridSpan w:val="2"/>
              </w:tcPr>
            </w:tcPrChange>
          </w:tcPr>
          <w:p w14:paraId="1048FAB6" w14:textId="77777777" w:rsidR="00763EC7" w:rsidRPr="000B6713" w:rsidRDefault="00763EC7" w:rsidP="00A04F0D">
            <w:pPr>
              <w:rPr>
                <w:ins w:id="69" w:author="Yasser Syed" w:date="2018-12-21T17:41:00Z"/>
                <w:rFonts w:ascii="Arial" w:hAnsi="Arial" w:cs="Arial"/>
                <w:b/>
                <w:bCs/>
                <w:sz w:val="16"/>
                <w:szCs w:val="16"/>
              </w:rPr>
            </w:pPr>
            <w:ins w:id="70" w:author="Yasser Syed" w:date="2018-12-21T17:41:00Z">
              <w:r w:rsidRPr="000B6713">
                <w:rPr>
                  <w:rFonts w:ascii="Arial" w:hAnsi="Arial" w:cs="Arial"/>
                  <w:b/>
                  <w:bCs/>
                  <w:sz w:val="16"/>
                  <w:szCs w:val="16"/>
                </w:rPr>
                <w:t>Other restrictions</w:t>
              </w:r>
            </w:ins>
            <w:ins w:id="71" w:author="Yasser Syed" w:date="2018-12-21T18:08:00Z">
              <w:r>
                <w:rPr>
                  <w:rFonts w:ascii="Arial" w:hAnsi="Arial" w:cs="Arial"/>
                  <w:b/>
                  <w:bCs/>
                  <w:sz w:val="16"/>
                  <w:szCs w:val="16"/>
                </w:rPr>
                <w:t xml:space="preserve"> </w:t>
              </w:r>
            </w:ins>
          </w:p>
        </w:tc>
        <w:tc>
          <w:tcPr>
            <w:tcW w:w="4885" w:type="dxa"/>
            <w:tcPrChange w:id="72" w:author="Yasser Syed" w:date="2018-12-21T18:17:00Z">
              <w:tcPr>
                <w:tcW w:w="6368" w:type="dxa"/>
                <w:gridSpan w:val="2"/>
              </w:tcPr>
            </w:tcPrChange>
          </w:tcPr>
          <w:p w14:paraId="5AC6C081" w14:textId="77777777" w:rsidR="00763EC7" w:rsidRPr="000B6713" w:rsidRDefault="00763EC7">
            <w:pPr>
              <w:ind w:right="1536"/>
              <w:jc w:val="center"/>
              <w:rPr>
                <w:ins w:id="73" w:author="Yasser Syed" w:date="2018-12-21T18:09:00Z"/>
                <w:rFonts w:ascii="Arial" w:hAnsi="Arial" w:cs="Arial"/>
                <w:b/>
                <w:bCs/>
                <w:sz w:val="16"/>
                <w:szCs w:val="16"/>
              </w:rPr>
              <w:pPrChange w:id="74" w:author="Yasser Syed" w:date="2018-12-21T18:13:00Z">
                <w:pPr/>
              </w:pPrChange>
            </w:pPr>
            <w:ins w:id="75" w:author="Yasser Syed" w:date="2018-12-21T18:13:00Z">
              <w:r>
                <w:rPr>
                  <w:rFonts w:ascii="Arial" w:hAnsi="Arial" w:cs="Arial"/>
                  <w:b/>
                  <w:bCs/>
                  <w:sz w:val="16"/>
                  <w:szCs w:val="16"/>
                </w:rPr>
                <w:t>Notes</w:t>
              </w:r>
            </w:ins>
          </w:p>
        </w:tc>
      </w:tr>
      <w:tr w:rsidR="00763EC7" w:rsidRPr="000B6713" w14:paraId="52493A26" w14:textId="77777777" w:rsidTr="00763EC7">
        <w:trPr>
          <w:ins w:id="76" w:author="Yasser Syed" w:date="2018-12-21T17:41:00Z"/>
          <w:trPrChange w:id="77" w:author="Yasser Syed" w:date="2018-12-21T18:17:00Z">
            <w:trPr>
              <w:gridBefore w:val="1"/>
            </w:trPr>
          </w:trPrChange>
        </w:trPr>
        <w:tc>
          <w:tcPr>
            <w:tcW w:w="1675" w:type="dxa"/>
            <w:vAlign w:val="center"/>
            <w:tcPrChange w:id="78" w:author="Yasser Syed" w:date="2018-12-21T18:17:00Z">
              <w:tcPr>
                <w:tcW w:w="1158" w:type="dxa"/>
                <w:gridSpan w:val="2"/>
                <w:vAlign w:val="center"/>
              </w:tcPr>
            </w:tcPrChange>
          </w:tcPr>
          <w:p w14:paraId="7DEC6765" w14:textId="77777777" w:rsidR="00763EC7" w:rsidRPr="000B6713" w:rsidRDefault="00763EC7" w:rsidP="00A04F0D">
            <w:pPr>
              <w:rPr>
                <w:ins w:id="79" w:author="Yasser Syed" w:date="2018-12-21T17:41:00Z"/>
                <w:rFonts w:ascii="Arial" w:hAnsi="Arial" w:cs="Arial"/>
                <w:bCs/>
                <w:sz w:val="16"/>
                <w:szCs w:val="16"/>
              </w:rPr>
            </w:pPr>
            <w:ins w:id="80" w:author="Yasser Syed" w:date="2018-12-21T17:41:00Z">
              <w:r w:rsidRPr="000B6713">
                <w:rPr>
                  <w:rFonts w:ascii="Arial" w:hAnsi="Arial" w:cs="Arial"/>
                  <w:bCs/>
                  <w:color w:val="000000"/>
                  <w:sz w:val="16"/>
                  <w:szCs w:val="16"/>
                  <w:lang w:val="en-CA"/>
                </w:rPr>
                <w:t>CD Video</w:t>
              </w:r>
            </w:ins>
          </w:p>
        </w:tc>
        <w:tc>
          <w:tcPr>
            <w:tcW w:w="990" w:type="dxa"/>
            <w:tcPrChange w:id="81" w:author="Yasser Syed" w:date="2018-12-21T18:17:00Z">
              <w:tcPr>
                <w:tcW w:w="1082" w:type="dxa"/>
                <w:gridSpan w:val="2"/>
              </w:tcPr>
            </w:tcPrChange>
          </w:tcPr>
          <w:p w14:paraId="7147978F" w14:textId="77777777" w:rsidR="00763EC7" w:rsidRPr="000B6713" w:rsidRDefault="00763EC7" w:rsidP="00A04F0D">
            <w:pPr>
              <w:rPr>
                <w:ins w:id="82" w:author="Yasser Syed" w:date="2018-12-21T17:41:00Z"/>
                <w:rFonts w:ascii="Arial" w:hAnsi="Arial" w:cs="Arial"/>
                <w:bCs/>
                <w:color w:val="000000"/>
                <w:sz w:val="16"/>
                <w:szCs w:val="16"/>
                <w:lang w:val="en-CA"/>
              </w:rPr>
            </w:pPr>
            <w:ins w:id="83" w:author="Yasser Syed" w:date="2018-12-21T17:41:00Z">
              <w:r w:rsidRPr="000B6713">
                <w:rPr>
                  <w:rFonts w:ascii="Arial" w:hAnsi="Arial" w:cs="Arial"/>
                  <w:bCs/>
                  <w:color w:val="000000"/>
                  <w:sz w:val="16"/>
                  <w:szCs w:val="16"/>
                  <w:lang w:val="en-CA"/>
                </w:rPr>
                <w:t xml:space="preserve">BT.601 525 </w:t>
              </w:r>
            </w:ins>
          </w:p>
          <w:p w14:paraId="628E2B2E" w14:textId="77777777" w:rsidR="00763EC7" w:rsidRPr="000B6713" w:rsidRDefault="00763EC7" w:rsidP="00A04F0D">
            <w:pPr>
              <w:rPr>
                <w:ins w:id="84" w:author="Yasser Syed" w:date="2018-12-21T17:41:00Z"/>
                <w:rFonts w:ascii="Arial" w:hAnsi="Arial" w:cs="Arial"/>
                <w:sz w:val="16"/>
                <w:szCs w:val="16"/>
              </w:rPr>
            </w:pPr>
            <w:ins w:id="85" w:author="Yasser Syed" w:date="2018-12-21T17:41:00Z">
              <w:r w:rsidRPr="000B6713">
                <w:rPr>
                  <w:rFonts w:ascii="Arial" w:hAnsi="Arial" w:cs="Arial"/>
                  <w:bCs/>
                  <w:color w:val="000000"/>
                  <w:sz w:val="16"/>
                  <w:szCs w:val="16"/>
                  <w:lang w:val="en-CA"/>
                </w:rPr>
                <w:lastRenderedPageBreak/>
                <w:t>BT.601 625</w:t>
              </w:r>
            </w:ins>
          </w:p>
        </w:tc>
        <w:tc>
          <w:tcPr>
            <w:tcW w:w="2700" w:type="dxa"/>
            <w:tcPrChange w:id="86" w:author="Yasser Syed" w:date="2018-12-21T18:17:00Z">
              <w:tcPr>
                <w:tcW w:w="1642" w:type="dxa"/>
                <w:gridSpan w:val="2"/>
              </w:tcPr>
            </w:tcPrChange>
          </w:tcPr>
          <w:p w14:paraId="031B62A6" w14:textId="77777777" w:rsidR="00763EC7" w:rsidRPr="000B6713" w:rsidRDefault="00763EC7" w:rsidP="00A04F0D">
            <w:pPr>
              <w:rPr>
                <w:ins w:id="87" w:author="Yasser Syed" w:date="2018-12-21T17:41:00Z"/>
                <w:rFonts w:ascii="Arial" w:hAnsi="Arial" w:cs="Arial"/>
                <w:sz w:val="16"/>
                <w:szCs w:val="16"/>
              </w:rPr>
            </w:pPr>
            <w:ins w:id="88" w:author="Yasser Syed" w:date="2018-12-21T17:41:00Z">
              <w:r w:rsidRPr="000B6713">
                <w:rPr>
                  <w:rFonts w:ascii="Arial" w:hAnsi="Arial" w:cs="Arial"/>
                  <w:sz w:val="16"/>
                  <w:szCs w:val="16"/>
                </w:rPr>
                <w:lastRenderedPageBreak/>
                <w:t>8-bit 4:2:0 (MPEG-1 bitstreams)</w:t>
              </w:r>
            </w:ins>
          </w:p>
        </w:tc>
        <w:tc>
          <w:tcPr>
            <w:tcW w:w="4885" w:type="dxa"/>
            <w:tcPrChange w:id="89" w:author="Yasser Syed" w:date="2018-12-21T18:17:00Z">
              <w:tcPr>
                <w:tcW w:w="6368" w:type="dxa"/>
                <w:gridSpan w:val="2"/>
              </w:tcPr>
            </w:tcPrChange>
          </w:tcPr>
          <w:p w14:paraId="4CA4331A" w14:textId="77777777" w:rsidR="00763EC7" w:rsidRPr="000B6713" w:rsidRDefault="00763EC7" w:rsidP="00A04F0D">
            <w:pPr>
              <w:rPr>
                <w:ins w:id="90" w:author="Yasser Syed" w:date="2018-12-21T18:09:00Z"/>
                <w:rFonts w:ascii="Arial" w:hAnsi="Arial" w:cs="Arial"/>
                <w:sz w:val="16"/>
                <w:szCs w:val="16"/>
              </w:rPr>
            </w:pPr>
          </w:p>
        </w:tc>
      </w:tr>
      <w:tr w:rsidR="00763EC7" w:rsidRPr="000B6713" w14:paraId="261A7A46" w14:textId="77777777" w:rsidTr="00763EC7">
        <w:trPr>
          <w:ins w:id="91" w:author="Yasser Syed" w:date="2018-12-21T17:41:00Z"/>
          <w:trPrChange w:id="92" w:author="Yasser Syed" w:date="2018-12-21T18:17:00Z">
            <w:trPr>
              <w:gridBefore w:val="1"/>
            </w:trPr>
          </w:trPrChange>
        </w:trPr>
        <w:tc>
          <w:tcPr>
            <w:tcW w:w="1675" w:type="dxa"/>
            <w:vAlign w:val="center"/>
            <w:tcPrChange w:id="93" w:author="Yasser Syed" w:date="2018-12-21T18:17:00Z">
              <w:tcPr>
                <w:tcW w:w="1158" w:type="dxa"/>
                <w:gridSpan w:val="2"/>
                <w:vAlign w:val="center"/>
              </w:tcPr>
            </w:tcPrChange>
          </w:tcPr>
          <w:p w14:paraId="5E489C25" w14:textId="77777777" w:rsidR="00763EC7" w:rsidRPr="000B6713" w:rsidRDefault="00763EC7" w:rsidP="00A04F0D">
            <w:pPr>
              <w:rPr>
                <w:ins w:id="94" w:author="Yasser Syed" w:date="2018-12-21T17:41:00Z"/>
                <w:rFonts w:ascii="Arial" w:hAnsi="Arial" w:cs="Arial"/>
                <w:bCs/>
                <w:sz w:val="16"/>
                <w:szCs w:val="16"/>
              </w:rPr>
            </w:pPr>
            <w:ins w:id="95" w:author="Yasser Syed" w:date="2018-12-21T17:41:00Z">
              <w:r w:rsidRPr="000B6713">
                <w:rPr>
                  <w:rFonts w:ascii="Arial" w:hAnsi="Arial" w:cs="Arial"/>
                  <w:bCs/>
                  <w:color w:val="000000"/>
                  <w:sz w:val="16"/>
                  <w:szCs w:val="16"/>
                  <w:lang w:val="en-CA"/>
                </w:rPr>
                <w:t>DVD</w:t>
              </w:r>
            </w:ins>
          </w:p>
        </w:tc>
        <w:tc>
          <w:tcPr>
            <w:tcW w:w="990" w:type="dxa"/>
            <w:tcPrChange w:id="96" w:author="Yasser Syed" w:date="2018-12-21T18:17:00Z">
              <w:tcPr>
                <w:tcW w:w="1082" w:type="dxa"/>
                <w:gridSpan w:val="2"/>
              </w:tcPr>
            </w:tcPrChange>
          </w:tcPr>
          <w:p w14:paraId="229B1734" w14:textId="77777777" w:rsidR="00763EC7" w:rsidRPr="000B6713" w:rsidRDefault="00763EC7" w:rsidP="00A04F0D">
            <w:pPr>
              <w:rPr>
                <w:ins w:id="97" w:author="Yasser Syed" w:date="2018-12-21T17:41:00Z"/>
                <w:rFonts w:ascii="Arial" w:hAnsi="Arial" w:cs="Arial"/>
                <w:bCs/>
                <w:color w:val="000000"/>
                <w:sz w:val="16"/>
                <w:szCs w:val="16"/>
                <w:lang w:val="en-CA"/>
              </w:rPr>
            </w:pPr>
            <w:ins w:id="98" w:author="Yasser Syed" w:date="2018-12-21T17:41:00Z">
              <w:r w:rsidRPr="000B6713">
                <w:rPr>
                  <w:rFonts w:ascii="Arial" w:hAnsi="Arial" w:cs="Arial"/>
                  <w:bCs/>
                  <w:color w:val="000000"/>
                  <w:sz w:val="16"/>
                  <w:szCs w:val="16"/>
                  <w:lang w:val="en-CA"/>
                </w:rPr>
                <w:t xml:space="preserve">BT.709 YCC </w:t>
              </w:r>
            </w:ins>
          </w:p>
          <w:p w14:paraId="32D5DE9D" w14:textId="77777777" w:rsidR="00763EC7" w:rsidRPr="000B6713" w:rsidRDefault="00763EC7" w:rsidP="00A04F0D">
            <w:pPr>
              <w:rPr>
                <w:ins w:id="99" w:author="Yasser Syed" w:date="2018-12-21T17:41:00Z"/>
                <w:rFonts w:ascii="Arial" w:hAnsi="Arial" w:cs="Arial"/>
                <w:bCs/>
                <w:color w:val="000000"/>
                <w:sz w:val="16"/>
                <w:szCs w:val="16"/>
                <w:lang w:val="en-CA"/>
              </w:rPr>
            </w:pPr>
            <w:ins w:id="100" w:author="Yasser Syed" w:date="2018-12-21T17:41:00Z">
              <w:r w:rsidRPr="000B6713">
                <w:rPr>
                  <w:rFonts w:ascii="Arial" w:hAnsi="Arial" w:cs="Arial"/>
                  <w:bCs/>
                  <w:color w:val="000000"/>
                  <w:sz w:val="16"/>
                  <w:szCs w:val="16"/>
                  <w:lang w:val="en-CA"/>
                </w:rPr>
                <w:t xml:space="preserve">BT.601 525 </w:t>
              </w:r>
            </w:ins>
          </w:p>
          <w:p w14:paraId="51C9F3C4" w14:textId="77777777" w:rsidR="00763EC7" w:rsidRPr="000B6713" w:rsidRDefault="00763EC7" w:rsidP="00A04F0D">
            <w:pPr>
              <w:rPr>
                <w:ins w:id="101" w:author="Yasser Syed" w:date="2018-12-21T17:41:00Z"/>
                <w:rFonts w:ascii="Arial" w:hAnsi="Arial" w:cs="Arial"/>
                <w:sz w:val="16"/>
                <w:szCs w:val="16"/>
              </w:rPr>
            </w:pPr>
            <w:ins w:id="102" w:author="Yasser Syed" w:date="2018-12-21T17:41:00Z">
              <w:r w:rsidRPr="000B6713">
                <w:rPr>
                  <w:rFonts w:ascii="Arial" w:hAnsi="Arial" w:cs="Arial"/>
                  <w:bCs/>
                  <w:color w:val="000000"/>
                  <w:sz w:val="16"/>
                  <w:szCs w:val="16"/>
                  <w:lang w:val="en-CA"/>
                </w:rPr>
                <w:t>BT.601 625</w:t>
              </w:r>
            </w:ins>
          </w:p>
        </w:tc>
        <w:tc>
          <w:tcPr>
            <w:tcW w:w="2700" w:type="dxa"/>
            <w:tcPrChange w:id="103" w:author="Yasser Syed" w:date="2018-12-21T18:17:00Z">
              <w:tcPr>
                <w:tcW w:w="1642" w:type="dxa"/>
                <w:gridSpan w:val="2"/>
              </w:tcPr>
            </w:tcPrChange>
          </w:tcPr>
          <w:p w14:paraId="4B999206" w14:textId="77777777" w:rsidR="00763EC7" w:rsidRPr="000B6713" w:rsidRDefault="00763EC7" w:rsidP="00A04F0D">
            <w:pPr>
              <w:rPr>
                <w:ins w:id="104" w:author="Yasser Syed" w:date="2018-12-21T17:41:00Z"/>
                <w:rFonts w:ascii="Arial" w:hAnsi="Arial" w:cs="Arial"/>
                <w:sz w:val="16"/>
                <w:szCs w:val="16"/>
              </w:rPr>
            </w:pPr>
            <w:ins w:id="105" w:author="Yasser Syed" w:date="2018-12-21T17:41:00Z">
              <w:r w:rsidRPr="000B6713">
                <w:rPr>
                  <w:rFonts w:ascii="Arial" w:hAnsi="Arial" w:cs="Arial"/>
                  <w:sz w:val="16"/>
                  <w:szCs w:val="16"/>
                </w:rPr>
                <w:t>8-bit 4:2:0 (MPEG-2 Main Profile bitstreams)</w:t>
              </w:r>
            </w:ins>
          </w:p>
        </w:tc>
        <w:tc>
          <w:tcPr>
            <w:tcW w:w="4885" w:type="dxa"/>
            <w:tcPrChange w:id="106" w:author="Yasser Syed" w:date="2018-12-21T18:17:00Z">
              <w:tcPr>
                <w:tcW w:w="6368" w:type="dxa"/>
                <w:gridSpan w:val="2"/>
              </w:tcPr>
            </w:tcPrChange>
          </w:tcPr>
          <w:p w14:paraId="5D83D8A1" w14:textId="77777777" w:rsidR="00763EC7" w:rsidRPr="000B6713" w:rsidRDefault="00763EC7" w:rsidP="00A04F0D">
            <w:pPr>
              <w:rPr>
                <w:ins w:id="107" w:author="Yasser Syed" w:date="2018-12-21T18:09:00Z"/>
                <w:rFonts w:ascii="Arial" w:hAnsi="Arial" w:cs="Arial"/>
                <w:sz w:val="16"/>
                <w:szCs w:val="16"/>
              </w:rPr>
            </w:pPr>
          </w:p>
        </w:tc>
      </w:tr>
      <w:tr w:rsidR="00763EC7" w:rsidRPr="000B6713" w14:paraId="2D8802D3" w14:textId="77777777" w:rsidTr="00763EC7">
        <w:trPr>
          <w:ins w:id="108" w:author="Yasser Syed" w:date="2018-12-21T17:41:00Z"/>
          <w:trPrChange w:id="109" w:author="Yasser Syed" w:date="2018-12-21T18:17:00Z">
            <w:trPr>
              <w:gridBefore w:val="1"/>
            </w:trPr>
          </w:trPrChange>
        </w:trPr>
        <w:tc>
          <w:tcPr>
            <w:tcW w:w="1675" w:type="dxa"/>
            <w:vAlign w:val="center"/>
            <w:tcPrChange w:id="110" w:author="Yasser Syed" w:date="2018-12-21T18:17:00Z">
              <w:tcPr>
                <w:tcW w:w="1158" w:type="dxa"/>
                <w:gridSpan w:val="2"/>
                <w:vAlign w:val="center"/>
              </w:tcPr>
            </w:tcPrChange>
          </w:tcPr>
          <w:p w14:paraId="60D1847A" w14:textId="77777777" w:rsidR="00763EC7" w:rsidRPr="000B6713" w:rsidRDefault="00763EC7" w:rsidP="00A04F0D">
            <w:pPr>
              <w:rPr>
                <w:ins w:id="111" w:author="Yasser Syed" w:date="2018-12-21T17:41:00Z"/>
                <w:rFonts w:ascii="Arial" w:hAnsi="Arial" w:cs="Arial"/>
                <w:bCs/>
                <w:color w:val="000000"/>
                <w:sz w:val="16"/>
                <w:szCs w:val="16"/>
                <w:lang w:val="en-CA"/>
              </w:rPr>
            </w:pPr>
            <w:ins w:id="112" w:author="Yasser Syed" w:date="2018-12-21T17:41:00Z">
              <w:r w:rsidRPr="000B6713">
                <w:rPr>
                  <w:rFonts w:ascii="Arial" w:hAnsi="Arial" w:cs="Arial"/>
                  <w:bCs/>
                  <w:color w:val="000000"/>
                  <w:sz w:val="16"/>
                  <w:szCs w:val="16"/>
                  <w:lang w:val="en-CA"/>
                </w:rPr>
                <w:t xml:space="preserve">Blu-Ray </w:t>
              </w:r>
            </w:ins>
          </w:p>
        </w:tc>
        <w:tc>
          <w:tcPr>
            <w:tcW w:w="990" w:type="dxa"/>
            <w:tcPrChange w:id="113" w:author="Yasser Syed" w:date="2018-12-21T18:17:00Z">
              <w:tcPr>
                <w:tcW w:w="1082" w:type="dxa"/>
                <w:gridSpan w:val="2"/>
              </w:tcPr>
            </w:tcPrChange>
          </w:tcPr>
          <w:p w14:paraId="60D42D3C" w14:textId="77777777" w:rsidR="00763EC7" w:rsidRPr="000B6713" w:rsidRDefault="00763EC7" w:rsidP="00A04F0D">
            <w:pPr>
              <w:rPr>
                <w:ins w:id="114" w:author="Yasser Syed" w:date="2018-12-21T17:41:00Z"/>
                <w:rFonts w:ascii="Arial" w:hAnsi="Arial" w:cs="Arial"/>
                <w:bCs/>
                <w:color w:val="000000"/>
                <w:sz w:val="16"/>
                <w:szCs w:val="16"/>
                <w:lang w:val="en-CA"/>
              </w:rPr>
            </w:pPr>
            <w:ins w:id="115" w:author="Yasser Syed" w:date="2018-12-21T17:41:00Z">
              <w:r w:rsidRPr="000B6713">
                <w:rPr>
                  <w:rFonts w:ascii="Arial" w:hAnsi="Arial" w:cs="Arial"/>
                  <w:bCs/>
                  <w:color w:val="000000"/>
                  <w:sz w:val="16"/>
                  <w:szCs w:val="16"/>
                  <w:lang w:val="en-CA"/>
                </w:rPr>
                <w:t>BT.709 YCC</w:t>
              </w:r>
            </w:ins>
          </w:p>
        </w:tc>
        <w:tc>
          <w:tcPr>
            <w:tcW w:w="2700" w:type="dxa"/>
            <w:tcPrChange w:id="116" w:author="Yasser Syed" w:date="2018-12-21T18:17:00Z">
              <w:tcPr>
                <w:tcW w:w="1642" w:type="dxa"/>
                <w:gridSpan w:val="2"/>
              </w:tcPr>
            </w:tcPrChange>
          </w:tcPr>
          <w:p w14:paraId="46D84CBC" w14:textId="77777777" w:rsidR="00763EC7" w:rsidRPr="000B6713" w:rsidRDefault="00763EC7" w:rsidP="00A04F0D">
            <w:pPr>
              <w:rPr>
                <w:ins w:id="117" w:author="Yasser Syed" w:date="2018-12-21T17:41:00Z"/>
                <w:rFonts w:ascii="Arial" w:hAnsi="Arial" w:cs="Arial"/>
                <w:sz w:val="16"/>
                <w:szCs w:val="16"/>
              </w:rPr>
            </w:pPr>
            <w:ins w:id="118" w:author="Yasser Syed" w:date="2018-12-21T17:41:00Z">
              <w:r w:rsidRPr="000B6713">
                <w:rPr>
                  <w:rFonts w:ascii="Arial" w:hAnsi="Arial" w:cs="Arial"/>
                  <w:sz w:val="16"/>
                  <w:szCs w:val="16"/>
                </w:rPr>
                <w:t xml:space="preserve">8-bit 4:2:0 </w:t>
              </w:r>
            </w:ins>
          </w:p>
          <w:p w14:paraId="73049E63" w14:textId="77777777" w:rsidR="00763EC7" w:rsidRPr="000B6713" w:rsidRDefault="00763EC7" w:rsidP="00A04F0D">
            <w:pPr>
              <w:rPr>
                <w:ins w:id="119" w:author="Yasser Syed" w:date="2018-12-21T17:41:00Z"/>
                <w:rFonts w:ascii="Arial" w:hAnsi="Arial" w:cs="Arial"/>
                <w:sz w:val="16"/>
                <w:szCs w:val="16"/>
              </w:rPr>
            </w:pPr>
            <w:ins w:id="120" w:author="Yasser Syed" w:date="2018-12-21T17:41:00Z">
              <w:r w:rsidRPr="000B6713">
                <w:rPr>
                  <w:rFonts w:ascii="Arial" w:hAnsi="Arial" w:cs="Arial"/>
                  <w:sz w:val="16"/>
                  <w:szCs w:val="16"/>
                </w:rPr>
                <w:t>(MPEG-2 Main Profile, AVC Main, AVC High Profile)</w:t>
              </w:r>
            </w:ins>
          </w:p>
        </w:tc>
        <w:tc>
          <w:tcPr>
            <w:tcW w:w="4885" w:type="dxa"/>
            <w:tcPrChange w:id="121" w:author="Yasser Syed" w:date="2018-12-21T18:17:00Z">
              <w:tcPr>
                <w:tcW w:w="6368" w:type="dxa"/>
                <w:gridSpan w:val="2"/>
              </w:tcPr>
            </w:tcPrChange>
          </w:tcPr>
          <w:p w14:paraId="133D30DB" w14:textId="77777777" w:rsidR="00763EC7" w:rsidRPr="000B6713" w:rsidRDefault="00763EC7" w:rsidP="00A04F0D">
            <w:pPr>
              <w:rPr>
                <w:ins w:id="122" w:author="Yasser Syed" w:date="2018-12-21T18:09:00Z"/>
                <w:rFonts w:ascii="Arial" w:hAnsi="Arial" w:cs="Arial"/>
                <w:sz w:val="16"/>
                <w:szCs w:val="16"/>
              </w:rPr>
            </w:pPr>
          </w:p>
        </w:tc>
      </w:tr>
      <w:tr w:rsidR="00763EC7" w:rsidRPr="000B6713" w14:paraId="3ACA811F" w14:textId="77777777" w:rsidTr="00763EC7">
        <w:trPr>
          <w:ins w:id="123" w:author="Yasser Syed" w:date="2018-12-21T17:41:00Z"/>
          <w:trPrChange w:id="124" w:author="Yasser Syed" w:date="2018-12-21T18:17:00Z">
            <w:trPr>
              <w:gridBefore w:val="1"/>
            </w:trPr>
          </w:trPrChange>
        </w:trPr>
        <w:tc>
          <w:tcPr>
            <w:tcW w:w="1675" w:type="dxa"/>
            <w:vAlign w:val="center"/>
            <w:tcPrChange w:id="125" w:author="Yasser Syed" w:date="2018-12-21T18:17:00Z">
              <w:tcPr>
                <w:tcW w:w="1158" w:type="dxa"/>
                <w:gridSpan w:val="2"/>
                <w:vAlign w:val="center"/>
              </w:tcPr>
            </w:tcPrChange>
          </w:tcPr>
          <w:p w14:paraId="55E11425" w14:textId="77777777" w:rsidR="00763EC7" w:rsidRPr="000B6713" w:rsidRDefault="00763EC7" w:rsidP="00A04F0D">
            <w:pPr>
              <w:rPr>
                <w:ins w:id="126" w:author="Yasser Syed" w:date="2018-12-21T17:41:00Z"/>
                <w:rFonts w:ascii="Arial" w:hAnsi="Arial" w:cs="Arial"/>
                <w:bCs/>
                <w:color w:val="000000"/>
                <w:sz w:val="16"/>
                <w:szCs w:val="16"/>
                <w:lang w:val="en-CA"/>
              </w:rPr>
            </w:pPr>
            <w:ins w:id="127" w:author="Yasser Syed" w:date="2018-12-21T17:41:00Z">
              <w:r w:rsidRPr="000B6713">
                <w:rPr>
                  <w:rFonts w:ascii="Arial" w:hAnsi="Arial" w:cs="Arial"/>
                  <w:bCs/>
                  <w:color w:val="000000"/>
                  <w:sz w:val="16"/>
                  <w:szCs w:val="16"/>
                  <w:lang w:val="en-CA"/>
                </w:rPr>
                <w:t xml:space="preserve">Ultra HD Blu-Ray (4K) HDR </w:t>
              </w:r>
            </w:ins>
          </w:p>
        </w:tc>
        <w:tc>
          <w:tcPr>
            <w:tcW w:w="990" w:type="dxa"/>
            <w:tcPrChange w:id="128" w:author="Yasser Syed" w:date="2018-12-21T18:17:00Z">
              <w:tcPr>
                <w:tcW w:w="1082" w:type="dxa"/>
                <w:gridSpan w:val="2"/>
              </w:tcPr>
            </w:tcPrChange>
          </w:tcPr>
          <w:p w14:paraId="36CEB1D3" w14:textId="77777777" w:rsidR="00763EC7" w:rsidRPr="000B6713" w:rsidRDefault="00763EC7" w:rsidP="00A04F0D">
            <w:pPr>
              <w:rPr>
                <w:ins w:id="129" w:author="Yasser Syed" w:date="2018-12-21T17:41:00Z"/>
                <w:rFonts w:ascii="Arial" w:hAnsi="Arial" w:cs="Arial"/>
                <w:bCs/>
                <w:color w:val="000000"/>
                <w:sz w:val="16"/>
                <w:szCs w:val="16"/>
                <w:lang w:val="en-CA"/>
              </w:rPr>
            </w:pPr>
            <w:ins w:id="130" w:author="Yasser Syed" w:date="2018-12-21T17:41:00Z">
              <w:r w:rsidRPr="000B6713">
                <w:rPr>
                  <w:rFonts w:ascii="Arial" w:hAnsi="Arial" w:cs="Arial"/>
                  <w:bCs/>
                  <w:color w:val="000000"/>
                  <w:sz w:val="16"/>
                  <w:szCs w:val="16"/>
                  <w:lang w:val="en-CA"/>
                </w:rPr>
                <w:t xml:space="preserve">BT.2100 </w:t>
              </w:r>
              <w:proofErr w:type="gramStart"/>
              <w:r w:rsidRPr="000B6713">
                <w:rPr>
                  <w:rFonts w:ascii="Arial" w:hAnsi="Arial" w:cs="Arial"/>
                  <w:bCs/>
                  <w:color w:val="000000"/>
                  <w:sz w:val="16"/>
                  <w:szCs w:val="16"/>
                  <w:lang w:val="en-CA"/>
                </w:rPr>
                <w:t>YCC</w:t>
              </w:r>
              <w:r>
                <w:rPr>
                  <w:rFonts w:ascii="Arial" w:hAnsi="Arial" w:cs="Arial"/>
                  <w:bCs/>
                  <w:color w:val="000000"/>
                  <w:sz w:val="16"/>
                  <w:szCs w:val="16"/>
                  <w:lang w:val="en-CA"/>
                </w:rPr>
                <w:t>( ?</w:t>
              </w:r>
              <w:proofErr w:type="gramEnd"/>
              <w:r>
                <w:rPr>
                  <w:rFonts w:ascii="Arial" w:hAnsi="Arial" w:cs="Arial"/>
                  <w:bCs/>
                  <w:color w:val="000000"/>
                  <w:sz w:val="16"/>
                  <w:szCs w:val="16"/>
                  <w:lang w:val="en-CA"/>
                </w:rPr>
                <w:t>)</w:t>
              </w:r>
            </w:ins>
          </w:p>
        </w:tc>
        <w:tc>
          <w:tcPr>
            <w:tcW w:w="2700" w:type="dxa"/>
            <w:tcPrChange w:id="131" w:author="Yasser Syed" w:date="2018-12-21T18:17:00Z">
              <w:tcPr>
                <w:tcW w:w="1642" w:type="dxa"/>
                <w:gridSpan w:val="2"/>
              </w:tcPr>
            </w:tcPrChange>
          </w:tcPr>
          <w:p w14:paraId="3288B216" w14:textId="77777777" w:rsidR="00763EC7" w:rsidRPr="000B6713" w:rsidRDefault="00763EC7" w:rsidP="00A04F0D">
            <w:pPr>
              <w:rPr>
                <w:ins w:id="132" w:author="Yasser Syed" w:date="2018-12-21T17:41:00Z"/>
                <w:rFonts w:ascii="Arial" w:hAnsi="Arial" w:cs="Arial"/>
                <w:sz w:val="16"/>
                <w:szCs w:val="16"/>
              </w:rPr>
            </w:pPr>
            <w:ins w:id="133" w:author="Yasser Syed" w:date="2018-12-21T17:41:00Z">
              <w:r w:rsidRPr="000B6713">
                <w:rPr>
                  <w:rFonts w:ascii="Arial" w:hAnsi="Arial" w:cs="Arial"/>
                  <w:sz w:val="16"/>
                  <w:szCs w:val="16"/>
                </w:rPr>
                <w:t>10-bit 4:2:0 (HEVC Main 10 Profile)</w:t>
              </w:r>
            </w:ins>
          </w:p>
        </w:tc>
        <w:tc>
          <w:tcPr>
            <w:tcW w:w="4885" w:type="dxa"/>
            <w:tcPrChange w:id="134" w:author="Yasser Syed" w:date="2018-12-21T18:17:00Z">
              <w:tcPr>
                <w:tcW w:w="6368" w:type="dxa"/>
                <w:gridSpan w:val="2"/>
              </w:tcPr>
            </w:tcPrChange>
          </w:tcPr>
          <w:p w14:paraId="4124C5F1" w14:textId="77777777" w:rsidR="00763EC7" w:rsidRPr="000B6713" w:rsidRDefault="00763EC7" w:rsidP="00A04F0D">
            <w:pPr>
              <w:rPr>
                <w:ins w:id="135" w:author="Yasser Syed" w:date="2018-12-21T18:09:00Z"/>
                <w:rFonts w:ascii="Arial" w:hAnsi="Arial" w:cs="Arial"/>
                <w:sz w:val="16"/>
                <w:szCs w:val="16"/>
              </w:rPr>
            </w:pPr>
          </w:p>
        </w:tc>
      </w:tr>
      <w:tr w:rsidR="00763EC7" w:rsidRPr="000B6713" w14:paraId="4FC934EB" w14:textId="77777777" w:rsidTr="00763EC7">
        <w:trPr>
          <w:ins w:id="136" w:author="Yasser Syed" w:date="2018-12-21T17:41:00Z"/>
          <w:trPrChange w:id="137" w:author="Yasser Syed" w:date="2018-12-21T18:17:00Z">
            <w:trPr>
              <w:gridBefore w:val="1"/>
            </w:trPr>
          </w:trPrChange>
        </w:trPr>
        <w:tc>
          <w:tcPr>
            <w:tcW w:w="1675" w:type="dxa"/>
            <w:vAlign w:val="center"/>
            <w:tcPrChange w:id="138" w:author="Yasser Syed" w:date="2018-12-21T18:17:00Z">
              <w:tcPr>
                <w:tcW w:w="1158" w:type="dxa"/>
                <w:gridSpan w:val="2"/>
                <w:vAlign w:val="center"/>
              </w:tcPr>
            </w:tcPrChange>
          </w:tcPr>
          <w:p w14:paraId="05C8628C" w14:textId="77777777" w:rsidR="00763EC7" w:rsidRPr="000B6713" w:rsidRDefault="00763EC7" w:rsidP="00A04F0D">
            <w:pPr>
              <w:rPr>
                <w:ins w:id="139" w:author="Yasser Syed" w:date="2018-12-21T17:41:00Z"/>
                <w:rFonts w:ascii="Arial" w:hAnsi="Arial" w:cs="Arial"/>
                <w:bCs/>
                <w:color w:val="000000"/>
                <w:sz w:val="16"/>
                <w:szCs w:val="16"/>
                <w:lang w:val="en-CA"/>
              </w:rPr>
            </w:pPr>
            <w:ins w:id="140" w:author="Yasser Syed" w:date="2018-12-21T17:41:00Z">
              <w:r w:rsidRPr="000B6713">
                <w:rPr>
                  <w:rFonts w:ascii="Arial" w:hAnsi="Arial" w:cs="Arial"/>
                  <w:bCs/>
                  <w:color w:val="000000"/>
                  <w:sz w:val="16"/>
                  <w:szCs w:val="16"/>
                  <w:lang w:val="en-CA"/>
                </w:rPr>
                <w:t xml:space="preserve">Ultra HD Blu-Ray (4K) WCG </w:t>
              </w:r>
            </w:ins>
          </w:p>
        </w:tc>
        <w:tc>
          <w:tcPr>
            <w:tcW w:w="990" w:type="dxa"/>
            <w:tcPrChange w:id="141" w:author="Yasser Syed" w:date="2018-12-21T18:17:00Z">
              <w:tcPr>
                <w:tcW w:w="1082" w:type="dxa"/>
                <w:gridSpan w:val="2"/>
              </w:tcPr>
            </w:tcPrChange>
          </w:tcPr>
          <w:p w14:paraId="737957FE" w14:textId="77777777" w:rsidR="00763EC7" w:rsidRPr="000B6713" w:rsidRDefault="00763EC7" w:rsidP="00A04F0D">
            <w:pPr>
              <w:rPr>
                <w:ins w:id="142" w:author="Yasser Syed" w:date="2018-12-21T17:41:00Z"/>
                <w:rFonts w:ascii="Arial" w:hAnsi="Arial" w:cs="Arial"/>
                <w:bCs/>
                <w:color w:val="000000"/>
                <w:sz w:val="16"/>
                <w:szCs w:val="16"/>
                <w:lang w:val="en-CA"/>
              </w:rPr>
            </w:pPr>
            <w:ins w:id="143" w:author="Yasser Syed" w:date="2018-12-21T17:41:00Z">
              <w:r w:rsidRPr="000B6713">
                <w:rPr>
                  <w:rFonts w:ascii="Arial" w:hAnsi="Arial" w:cs="Arial"/>
                  <w:bCs/>
                  <w:color w:val="000000"/>
                  <w:sz w:val="16"/>
                  <w:szCs w:val="16"/>
                  <w:lang w:val="en-CA"/>
                </w:rPr>
                <w:t>BT.2020 YCC NCL</w:t>
              </w:r>
            </w:ins>
          </w:p>
        </w:tc>
        <w:tc>
          <w:tcPr>
            <w:tcW w:w="2700" w:type="dxa"/>
            <w:tcPrChange w:id="144" w:author="Yasser Syed" w:date="2018-12-21T18:17:00Z">
              <w:tcPr>
                <w:tcW w:w="1642" w:type="dxa"/>
                <w:gridSpan w:val="2"/>
              </w:tcPr>
            </w:tcPrChange>
          </w:tcPr>
          <w:p w14:paraId="1131A1E3" w14:textId="77777777" w:rsidR="00763EC7" w:rsidRPr="000B6713" w:rsidRDefault="00763EC7" w:rsidP="00A04F0D">
            <w:pPr>
              <w:rPr>
                <w:ins w:id="145" w:author="Yasser Syed" w:date="2018-12-21T17:41:00Z"/>
                <w:rFonts w:ascii="Arial" w:hAnsi="Arial" w:cs="Arial"/>
                <w:sz w:val="16"/>
                <w:szCs w:val="16"/>
              </w:rPr>
            </w:pPr>
            <w:ins w:id="146" w:author="Yasser Syed" w:date="2018-12-21T17:41:00Z">
              <w:r w:rsidRPr="000B6713">
                <w:rPr>
                  <w:rFonts w:ascii="Arial" w:hAnsi="Arial" w:cs="Arial"/>
                  <w:sz w:val="16"/>
                  <w:szCs w:val="16"/>
                </w:rPr>
                <w:t>10-bit 4:2:0 (HEVC Main 10 Profile)</w:t>
              </w:r>
            </w:ins>
          </w:p>
          <w:p w14:paraId="381C499F" w14:textId="77777777" w:rsidR="00763EC7" w:rsidRPr="000B6713" w:rsidRDefault="00763EC7" w:rsidP="00A04F0D">
            <w:pPr>
              <w:rPr>
                <w:ins w:id="147" w:author="Yasser Syed" w:date="2018-12-21T17:41:00Z"/>
                <w:rFonts w:ascii="Arial" w:hAnsi="Arial" w:cs="Arial"/>
                <w:sz w:val="16"/>
                <w:szCs w:val="16"/>
              </w:rPr>
            </w:pPr>
            <w:proofErr w:type="spellStart"/>
            <w:ins w:id="148" w:author="Yasser Syed" w:date="2018-12-21T17:41:00Z">
              <w:r w:rsidRPr="000B6713">
                <w:rPr>
                  <w:rFonts w:ascii="Arial" w:hAnsi="Arial" w:cs="Arial"/>
                  <w:sz w:val="16"/>
                  <w:szCs w:val="16"/>
                </w:rPr>
                <w:t>TransferCharacteristics</w:t>
              </w:r>
              <w:proofErr w:type="spellEnd"/>
              <w:r w:rsidRPr="000B6713">
                <w:rPr>
                  <w:rFonts w:ascii="Arial" w:hAnsi="Arial" w:cs="Arial"/>
                  <w:sz w:val="16"/>
                  <w:szCs w:val="16"/>
                </w:rPr>
                <w:t xml:space="preserve"> = 14</w:t>
              </w:r>
            </w:ins>
          </w:p>
        </w:tc>
        <w:tc>
          <w:tcPr>
            <w:tcW w:w="4885" w:type="dxa"/>
            <w:tcPrChange w:id="149" w:author="Yasser Syed" w:date="2018-12-21T18:17:00Z">
              <w:tcPr>
                <w:tcW w:w="6368" w:type="dxa"/>
                <w:gridSpan w:val="2"/>
              </w:tcPr>
            </w:tcPrChange>
          </w:tcPr>
          <w:p w14:paraId="30412F88" w14:textId="77777777" w:rsidR="00763EC7" w:rsidRPr="000B6713" w:rsidRDefault="00763EC7" w:rsidP="00A04F0D">
            <w:pPr>
              <w:rPr>
                <w:ins w:id="150" w:author="Yasser Syed" w:date="2018-12-21T18:09:00Z"/>
                <w:rFonts w:ascii="Arial" w:hAnsi="Arial" w:cs="Arial"/>
                <w:sz w:val="16"/>
                <w:szCs w:val="16"/>
              </w:rPr>
            </w:pPr>
          </w:p>
        </w:tc>
      </w:tr>
      <w:tr w:rsidR="00763EC7" w:rsidRPr="000B6713" w14:paraId="1543BCD8" w14:textId="77777777" w:rsidTr="00763EC7">
        <w:trPr>
          <w:ins w:id="151" w:author="Yasser Syed" w:date="2018-12-21T17:41:00Z"/>
          <w:trPrChange w:id="152" w:author="Yasser Syed" w:date="2018-12-21T18:17:00Z">
            <w:trPr>
              <w:gridBefore w:val="1"/>
            </w:trPr>
          </w:trPrChange>
        </w:trPr>
        <w:tc>
          <w:tcPr>
            <w:tcW w:w="1675" w:type="dxa"/>
            <w:vAlign w:val="center"/>
            <w:tcPrChange w:id="153" w:author="Yasser Syed" w:date="2018-12-21T18:17:00Z">
              <w:tcPr>
                <w:tcW w:w="1158" w:type="dxa"/>
                <w:gridSpan w:val="2"/>
                <w:vAlign w:val="center"/>
              </w:tcPr>
            </w:tcPrChange>
          </w:tcPr>
          <w:p w14:paraId="75000445" w14:textId="77777777" w:rsidR="00763EC7" w:rsidRPr="000B6713" w:rsidRDefault="00763EC7" w:rsidP="00A04F0D">
            <w:pPr>
              <w:rPr>
                <w:ins w:id="154" w:author="Yasser Syed" w:date="2018-12-21T17:41:00Z"/>
                <w:rFonts w:ascii="Arial" w:hAnsi="Arial" w:cs="Arial"/>
                <w:bCs/>
                <w:sz w:val="16"/>
                <w:szCs w:val="16"/>
              </w:rPr>
            </w:pPr>
            <w:ins w:id="155" w:author="Yasser Syed" w:date="2018-12-21T17:41:00Z">
              <w:r w:rsidRPr="000B6713">
                <w:rPr>
                  <w:rFonts w:ascii="Arial" w:hAnsi="Arial" w:cs="Arial"/>
                  <w:bCs/>
                  <w:color w:val="000000"/>
                  <w:sz w:val="16"/>
                  <w:szCs w:val="16"/>
                  <w:lang w:val="en-CA"/>
                </w:rPr>
                <w:t>DVB 1.0</w:t>
              </w:r>
            </w:ins>
          </w:p>
        </w:tc>
        <w:tc>
          <w:tcPr>
            <w:tcW w:w="990" w:type="dxa"/>
            <w:tcPrChange w:id="156" w:author="Yasser Syed" w:date="2018-12-21T18:17:00Z">
              <w:tcPr>
                <w:tcW w:w="1082" w:type="dxa"/>
                <w:gridSpan w:val="2"/>
              </w:tcPr>
            </w:tcPrChange>
          </w:tcPr>
          <w:p w14:paraId="1CB0B04C" w14:textId="77777777" w:rsidR="00763EC7" w:rsidRPr="000B6713" w:rsidRDefault="00763EC7" w:rsidP="00A04F0D">
            <w:pPr>
              <w:rPr>
                <w:ins w:id="157" w:author="Yasser Syed" w:date="2018-12-21T17:41:00Z"/>
                <w:rFonts w:ascii="Arial" w:hAnsi="Arial" w:cs="Arial"/>
                <w:sz w:val="16"/>
                <w:szCs w:val="16"/>
              </w:rPr>
            </w:pPr>
            <w:ins w:id="158" w:author="Yasser Syed" w:date="2018-12-21T17:41:00Z">
              <w:r w:rsidRPr="000B6713">
                <w:rPr>
                  <w:rFonts w:ascii="Arial" w:hAnsi="Arial" w:cs="Arial"/>
                  <w:bCs/>
                  <w:color w:val="000000"/>
                  <w:sz w:val="16"/>
                  <w:szCs w:val="16"/>
                  <w:lang w:val="en-CA"/>
                </w:rPr>
                <w:t>BT.709 YCC</w:t>
              </w:r>
            </w:ins>
          </w:p>
        </w:tc>
        <w:tc>
          <w:tcPr>
            <w:tcW w:w="2700" w:type="dxa"/>
            <w:tcPrChange w:id="159" w:author="Yasser Syed" w:date="2018-12-21T18:17:00Z">
              <w:tcPr>
                <w:tcW w:w="1642" w:type="dxa"/>
                <w:gridSpan w:val="2"/>
              </w:tcPr>
            </w:tcPrChange>
          </w:tcPr>
          <w:p w14:paraId="4168165F" w14:textId="77777777" w:rsidR="00763EC7" w:rsidRPr="000B6713" w:rsidRDefault="00763EC7" w:rsidP="00A04F0D">
            <w:pPr>
              <w:rPr>
                <w:ins w:id="160" w:author="Yasser Syed" w:date="2018-12-21T17:41:00Z"/>
                <w:rFonts w:ascii="Arial" w:hAnsi="Arial" w:cs="Arial"/>
                <w:sz w:val="16"/>
                <w:szCs w:val="16"/>
              </w:rPr>
            </w:pPr>
            <w:ins w:id="161" w:author="Yasser Syed" w:date="2018-12-21T17:41:00Z">
              <w:r w:rsidRPr="000B6713">
                <w:rPr>
                  <w:rFonts w:ascii="Arial" w:hAnsi="Arial" w:cs="Arial"/>
                  <w:sz w:val="16"/>
                  <w:szCs w:val="16"/>
                </w:rPr>
                <w:t>8-bit 4:2:0</w:t>
              </w:r>
            </w:ins>
          </w:p>
        </w:tc>
        <w:tc>
          <w:tcPr>
            <w:tcW w:w="4885" w:type="dxa"/>
            <w:tcPrChange w:id="162" w:author="Yasser Syed" w:date="2018-12-21T18:17:00Z">
              <w:tcPr>
                <w:tcW w:w="6368" w:type="dxa"/>
                <w:gridSpan w:val="2"/>
              </w:tcPr>
            </w:tcPrChange>
          </w:tcPr>
          <w:p w14:paraId="512F0E48" w14:textId="77777777" w:rsidR="00763EC7" w:rsidRPr="000B6713" w:rsidRDefault="00763EC7" w:rsidP="00A04F0D">
            <w:pPr>
              <w:rPr>
                <w:ins w:id="163" w:author="Yasser Syed" w:date="2018-12-21T18:09:00Z"/>
                <w:rFonts w:ascii="Arial" w:hAnsi="Arial" w:cs="Arial"/>
                <w:sz w:val="16"/>
                <w:szCs w:val="16"/>
              </w:rPr>
            </w:pPr>
          </w:p>
        </w:tc>
      </w:tr>
      <w:tr w:rsidR="00763EC7" w:rsidRPr="000B6713" w14:paraId="79B7CB66" w14:textId="77777777" w:rsidTr="00763EC7">
        <w:trPr>
          <w:ins w:id="164" w:author="Yasser Syed" w:date="2018-12-21T17:41:00Z"/>
          <w:trPrChange w:id="165" w:author="Yasser Syed" w:date="2018-12-21T18:17:00Z">
            <w:trPr>
              <w:gridBefore w:val="1"/>
            </w:trPr>
          </w:trPrChange>
        </w:trPr>
        <w:tc>
          <w:tcPr>
            <w:tcW w:w="1675" w:type="dxa"/>
            <w:vAlign w:val="center"/>
            <w:tcPrChange w:id="166" w:author="Yasser Syed" w:date="2018-12-21T18:17:00Z">
              <w:tcPr>
                <w:tcW w:w="1158" w:type="dxa"/>
                <w:gridSpan w:val="2"/>
                <w:vAlign w:val="center"/>
              </w:tcPr>
            </w:tcPrChange>
          </w:tcPr>
          <w:p w14:paraId="62B07864" w14:textId="77777777" w:rsidR="00763EC7" w:rsidRPr="000B6713" w:rsidRDefault="00763EC7" w:rsidP="00A04F0D">
            <w:pPr>
              <w:rPr>
                <w:ins w:id="167" w:author="Yasser Syed" w:date="2018-12-21T17:41:00Z"/>
                <w:rFonts w:ascii="Arial" w:hAnsi="Arial" w:cs="Arial"/>
                <w:bCs/>
                <w:sz w:val="16"/>
                <w:szCs w:val="16"/>
              </w:rPr>
            </w:pPr>
            <w:ins w:id="168" w:author="Yasser Syed" w:date="2018-12-21T17:41:00Z">
              <w:r w:rsidRPr="000B6713">
                <w:rPr>
                  <w:rFonts w:ascii="Arial" w:hAnsi="Arial" w:cs="Arial"/>
                  <w:bCs/>
                  <w:color w:val="000000"/>
                  <w:sz w:val="16"/>
                  <w:szCs w:val="16"/>
                  <w:lang w:val="en-CA"/>
                </w:rPr>
                <w:t>DVB UHD WCG</w:t>
              </w:r>
            </w:ins>
          </w:p>
        </w:tc>
        <w:tc>
          <w:tcPr>
            <w:tcW w:w="990" w:type="dxa"/>
            <w:tcPrChange w:id="169" w:author="Yasser Syed" w:date="2018-12-21T18:17:00Z">
              <w:tcPr>
                <w:tcW w:w="1082" w:type="dxa"/>
                <w:gridSpan w:val="2"/>
              </w:tcPr>
            </w:tcPrChange>
          </w:tcPr>
          <w:p w14:paraId="270790F0" w14:textId="77777777" w:rsidR="00763EC7" w:rsidRPr="000B6713" w:rsidRDefault="00763EC7" w:rsidP="00A04F0D">
            <w:pPr>
              <w:rPr>
                <w:ins w:id="170" w:author="Yasser Syed" w:date="2018-12-21T17:41:00Z"/>
                <w:rFonts w:ascii="Arial" w:hAnsi="Arial" w:cs="Arial"/>
                <w:sz w:val="16"/>
                <w:szCs w:val="16"/>
              </w:rPr>
            </w:pPr>
            <w:ins w:id="171" w:author="Yasser Syed" w:date="2018-12-21T17:41:00Z">
              <w:r w:rsidRPr="000B6713">
                <w:rPr>
                  <w:rFonts w:ascii="Arial" w:hAnsi="Arial" w:cs="Arial"/>
                  <w:bCs/>
                  <w:color w:val="000000"/>
                  <w:sz w:val="16"/>
                  <w:szCs w:val="16"/>
                  <w:lang w:val="en-CA"/>
                </w:rPr>
                <w:t>BT.2020 YCC NCL</w:t>
              </w:r>
            </w:ins>
          </w:p>
        </w:tc>
        <w:tc>
          <w:tcPr>
            <w:tcW w:w="2700" w:type="dxa"/>
            <w:tcPrChange w:id="172" w:author="Yasser Syed" w:date="2018-12-21T18:17:00Z">
              <w:tcPr>
                <w:tcW w:w="1642" w:type="dxa"/>
                <w:gridSpan w:val="2"/>
              </w:tcPr>
            </w:tcPrChange>
          </w:tcPr>
          <w:p w14:paraId="684FFD49" w14:textId="77777777" w:rsidR="00763EC7" w:rsidRPr="000B6713" w:rsidRDefault="00763EC7" w:rsidP="00A04F0D">
            <w:pPr>
              <w:rPr>
                <w:ins w:id="173" w:author="Yasser Syed" w:date="2018-12-21T17:41:00Z"/>
                <w:rFonts w:ascii="Arial" w:hAnsi="Arial" w:cs="Arial"/>
                <w:sz w:val="16"/>
                <w:szCs w:val="16"/>
              </w:rPr>
            </w:pPr>
            <w:ins w:id="174" w:author="Yasser Syed" w:date="2018-12-21T17:41:00Z">
              <w:r w:rsidRPr="000B6713">
                <w:rPr>
                  <w:rFonts w:ascii="Arial" w:hAnsi="Arial" w:cs="Arial"/>
                  <w:sz w:val="16"/>
                  <w:szCs w:val="16"/>
                </w:rPr>
                <w:t>8-bit 4:2:0 (HEVC Main Profile)</w:t>
              </w:r>
            </w:ins>
          </w:p>
          <w:p w14:paraId="5FB4B8E7" w14:textId="77777777" w:rsidR="00763EC7" w:rsidRPr="000B6713" w:rsidRDefault="00763EC7" w:rsidP="00A04F0D">
            <w:pPr>
              <w:rPr>
                <w:ins w:id="175" w:author="Yasser Syed" w:date="2018-12-21T17:41:00Z"/>
                <w:rFonts w:ascii="Arial" w:hAnsi="Arial" w:cs="Arial"/>
                <w:sz w:val="16"/>
                <w:szCs w:val="16"/>
              </w:rPr>
            </w:pPr>
            <w:ins w:id="176" w:author="Yasser Syed" w:date="2018-12-21T17:41:00Z">
              <w:r w:rsidRPr="000B6713">
                <w:rPr>
                  <w:rFonts w:ascii="Arial" w:hAnsi="Arial" w:cs="Arial"/>
                  <w:sz w:val="16"/>
                  <w:szCs w:val="16"/>
                </w:rPr>
                <w:t>10-bit 4:2:0 (HEVC Main 10 Profile)</w:t>
              </w:r>
            </w:ins>
          </w:p>
          <w:p w14:paraId="33265886" w14:textId="77777777" w:rsidR="00763EC7" w:rsidRPr="000B6713" w:rsidRDefault="00763EC7" w:rsidP="00A04F0D">
            <w:pPr>
              <w:rPr>
                <w:ins w:id="177" w:author="Yasser Syed" w:date="2018-12-21T17:41:00Z"/>
                <w:rFonts w:ascii="Arial" w:hAnsi="Arial" w:cs="Arial"/>
                <w:sz w:val="16"/>
                <w:szCs w:val="16"/>
              </w:rPr>
            </w:pPr>
            <w:proofErr w:type="spellStart"/>
            <w:ins w:id="178" w:author="Yasser Syed" w:date="2018-12-21T17:41:00Z">
              <w:r w:rsidRPr="000B6713">
                <w:rPr>
                  <w:rFonts w:ascii="Arial" w:hAnsi="Arial" w:cs="Arial"/>
                  <w:sz w:val="16"/>
                  <w:szCs w:val="16"/>
                </w:rPr>
                <w:t>TransferCharacteristics</w:t>
              </w:r>
              <w:proofErr w:type="spellEnd"/>
              <w:r w:rsidRPr="000B6713">
                <w:rPr>
                  <w:rFonts w:ascii="Arial" w:hAnsi="Arial" w:cs="Arial"/>
                  <w:sz w:val="16"/>
                  <w:szCs w:val="16"/>
                </w:rPr>
                <w:t xml:space="preserve"> = 14</w:t>
              </w:r>
            </w:ins>
          </w:p>
        </w:tc>
        <w:tc>
          <w:tcPr>
            <w:tcW w:w="4885" w:type="dxa"/>
            <w:tcPrChange w:id="179" w:author="Yasser Syed" w:date="2018-12-21T18:17:00Z">
              <w:tcPr>
                <w:tcW w:w="6368" w:type="dxa"/>
                <w:gridSpan w:val="2"/>
              </w:tcPr>
            </w:tcPrChange>
          </w:tcPr>
          <w:p w14:paraId="611EE804" w14:textId="77777777" w:rsidR="00763EC7" w:rsidRPr="000B6713" w:rsidRDefault="00763EC7" w:rsidP="00A04F0D">
            <w:pPr>
              <w:rPr>
                <w:ins w:id="180" w:author="Yasser Syed" w:date="2018-12-21T18:09:00Z"/>
                <w:rFonts w:ascii="Arial" w:hAnsi="Arial" w:cs="Arial"/>
                <w:sz w:val="16"/>
                <w:szCs w:val="16"/>
              </w:rPr>
            </w:pPr>
          </w:p>
        </w:tc>
      </w:tr>
      <w:tr w:rsidR="00763EC7" w:rsidRPr="000B6713" w14:paraId="4DF67B26" w14:textId="77777777" w:rsidTr="00763EC7">
        <w:trPr>
          <w:ins w:id="181" w:author="Yasser Syed" w:date="2018-12-21T17:41:00Z"/>
          <w:trPrChange w:id="182" w:author="Yasser Syed" w:date="2018-12-21T18:17:00Z">
            <w:trPr>
              <w:gridBefore w:val="1"/>
            </w:trPr>
          </w:trPrChange>
        </w:trPr>
        <w:tc>
          <w:tcPr>
            <w:tcW w:w="1675" w:type="dxa"/>
            <w:vAlign w:val="center"/>
            <w:tcPrChange w:id="183" w:author="Yasser Syed" w:date="2018-12-21T18:17:00Z">
              <w:tcPr>
                <w:tcW w:w="1158" w:type="dxa"/>
                <w:gridSpan w:val="2"/>
                <w:vAlign w:val="center"/>
              </w:tcPr>
            </w:tcPrChange>
          </w:tcPr>
          <w:p w14:paraId="1B03021E" w14:textId="77777777" w:rsidR="00763EC7" w:rsidRPr="000B6713" w:rsidRDefault="00763EC7" w:rsidP="00A04F0D">
            <w:pPr>
              <w:rPr>
                <w:ins w:id="184" w:author="Yasser Syed" w:date="2018-12-21T17:41:00Z"/>
                <w:rFonts w:ascii="Arial" w:hAnsi="Arial" w:cs="Arial"/>
                <w:bCs/>
                <w:sz w:val="16"/>
                <w:szCs w:val="16"/>
              </w:rPr>
            </w:pPr>
            <w:ins w:id="185" w:author="Yasser Syed" w:date="2018-12-21T17:41:00Z">
              <w:r w:rsidRPr="000B6713">
                <w:rPr>
                  <w:rFonts w:ascii="Arial" w:hAnsi="Arial" w:cs="Arial"/>
                  <w:bCs/>
                  <w:color w:val="000000"/>
                  <w:sz w:val="16"/>
                  <w:szCs w:val="16"/>
                  <w:lang w:val="en-CA"/>
                </w:rPr>
                <w:t>DVB UHD HDR</w:t>
              </w:r>
            </w:ins>
          </w:p>
        </w:tc>
        <w:tc>
          <w:tcPr>
            <w:tcW w:w="990" w:type="dxa"/>
            <w:tcPrChange w:id="186" w:author="Yasser Syed" w:date="2018-12-21T18:17:00Z">
              <w:tcPr>
                <w:tcW w:w="1082" w:type="dxa"/>
                <w:gridSpan w:val="2"/>
              </w:tcPr>
            </w:tcPrChange>
          </w:tcPr>
          <w:p w14:paraId="5D74E854" w14:textId="77777777" w:rsidR="00763EC7" w:rsidRPr="000B6713" w:rsidRDefault="00763EC7" w:rsidP="00A04F0D">
            <w:pPr>
              <w:rPr>
                <w:ins w:id="187" w:author="Yasser Syed" w:date="2018-12-21T17:41:00Z"/>
                <w:rFonts w:ascii="Arial" w:hAnsi="Arial" w:cs="Arial"/>
                <w:sz w:val="16"/>
                <w:szCs w:val="16"/>
              </w:rPr>
            </w:pPr>
            <w:ins w:id="188" w:author="Yasser Syed" w:date="2018-12-21T17:41:00Z">
              <w:r w:rsidRPr="000B6713">
                <w:rPr>
                  <w:rFonts w:ascii="Arial" w:hAnsi="Arial" w:cs="Arial"/>
                  <w:bCs/>
                  <w:color w:val="000000"/>
                  <w:sz w:val="16"/>
                  <w:szCs w:val="16"/>
                  <w:lang w:val="en-CA"/>
                </w:rPr>
                <w:t>BT.2100 PQ YCC</w:t>
              </w:r>
              <w:r w:rsidRPr="000B6713">
                <w:rPr>
                  <w:rFonts w:ascii="Arial" w:hAnsi="Arial" w:cs="Arial"/>
                  <w:sz w:val="16"/>
                  <w:szCs w:val="16"/>
                </w:rPr>
                <w:t xml:space="preserve"> </w:t>
              </w:r>
            </w:ins>
          </w:p>
          <w:p w14:paraId="6901B787" w14:textId="77777777" w:rsidR="00763EC7" w:rsidRPr="000B6713" w:rsidRDefault="00763EC7" w:rsidP="00A04F0D">
            <w:pPr>
              <w:rPr>
                <w:ins w:id="189" w:author="Yasser Syed" w:date="2018-12-21T17:41:00Z"/>
                <w:rFonts w:ascii="Arial" w:hAnsi="Arial" w:cs="Arial"/>
                <w:sz w:val="16"/>
                <w:szCs w:val="16"/>
              </w:rPr>
            </w:pPr>
            <w:ins w:id="190" w:author="Yasser Syed" w:date="2018-12-21T17:41:00Z">
              <w:r w:rsidRPr="000B6713">
                <w:rPr>
                  <w:rFonts w:ascii="Arial" w:hAnsi="Arial" w:cs="Arial"/>
                  <w:bCs/>
                  <w:color w:val="000000"/>
                  <w:sz w:val="16"/>
                  <w:szCs w:val="16"/>
                  <w:lang w:val="en-CA"/>
                </w:rPr>
                <w:t>BT.2100 HLG YCC</w:t>
              </w:r>
            </w:ins>
          </w:p>
        </w:tc>
        <w:tc>
          <w:tcPr>
            <w:tcW w:w="2700" w:type="dxa"/>
            <w:tcPrChange w:id="191" w:author="Yasser Syed" w:date="2018-12-21T18:17:00Z">
              <w:tcPr>
                <w:tcW w:w="1642" w:type="dxa"/>
                <w:gridSpan w:val="2"/>
              </w:tcPr>
            </w:tcPrChange>
          </w:tcPr>
          <w:p w14:paraId="01EAAE28" w14:textId="116A0274" w:rsidR="00763EC7" w:rsidRPr="000B6713" w:rsidRDefault="00763EC7" w:rsidP="00A04F0D">
            <w:pPr>
              <w:rPr>
                <w:ins w:id="192" w:author="Yasser Syed" w:date="2018-12-21T17:41:00Z"/>
                <w:rFonts w:ascii="Arial" w:hAnsi="Arial" w:cs="Arial"/>
                <w:sz w:val="16"/>
                <w:szCs w:val="16"/>
              </w:rPr>
            </w:pPr>
            <w:ins w:id="193" w:author="Yasser Syed" w:date="2018-12-21T17:41:00Z">
              <w:r w:rsidRPr="000B6713">
                <w:rPr>
                  <w:rFonts w:ascii="Arial" w:hAnsi="Arial" w:cs="Arial"/>
                  <w:sz w:val="16"/>
                  <w:szCs w:val="16"/>
                </w:rPr>
                <w:t>10-bit 4:2:0 (HEVC Main 10 Profile)</w:t>
              </w:r>
            </w:ins>
          </w:p>
        </w:tc>
        <w:tc>
          <w:tcPr>
            <w:tcW w:w="4885" w:type="dxa"/>
            <w:tcPrChange w:id="194" w:author="Yasser Syed" w:date="2018-12-21T18:17:00Z">
              <w:tcPr>
                <w:tcW w:w="6368" w:type="dxa"/>
                <w:gridSpan w:val="2"/>
              </w:tcPr>
            </w:tcPrChange>
          </w:tcPr>
          <w:p w14:paraId="2327EE87" w14:textId="77777777" w:rsidR="00763EC7" w:rsidRPr="000B6713" w:rsidRDefault="00763EC7" w:rsidP="00A04F0D">
            <w:pPr>
              <w:rPr>
                <w:ins w:id="195" w:author="Yasser Syed" w:date="2018-12-21T18:09:00Z"/>
                <w:rFonts w:ascii="Arial" w:hAnsi="Arial" w:cs="Arial"/>
                <w:sz w:val="16"/>
                <w:szCs w:val="16"/>
              </w:rPr>
            </w:pPr>
          </w:p>
        </w:tc>
      </w:tr>
      <w:tr w:rsidR="00763EC7" w:rsidRPr="000B6713" w14:paraId="6F33E428" w14:textId="77777777" w:rsidTr="00763EC7">
        <w:trPr>
          <w:ins w:id="196" w:author="Yasser Syed" w:date="2018-12-21T17:41:00Z"/>
          <w:trPrChange w:id="197" w:author="Yasser Syed" w:date="2018-12-21T18:17:00Z">
            <w:trPr>
              <w:gridBefore w:val="1"/>
            </w:trPr>
          </w:trPrChange>
        </w:trPr>
        <w:tc>
          <w:tcPr>
            <w:tcW w:w="1675" w:type="dxa"/>
            <w:vAlign w:val="center"/>
            <w:tcPrChange w:id="198" w:author="Yasser Syed" w:date="2018-12-21T18:17:00Z">
              <w:tcPr>
                <w:tcW w:w="1158" w:type="dxa"/>
                <w:gridSpan w:val="2"/>
                <w:vAlign w:val="center"/>
              </w:tcPr>
            </w:tcPrChange>
          </w:tcPr>
          <w:p w14:paraId="03DF43F0" w14:textId="77777777" w:rsidR="00763EC7" w:rsidRPr="000B6713" w:rsidRDefault="00763EC7" w:rsidP="00A04F0D">
            <w:pPr>
              <w:rPr>
                <w:ins w:id="199" w:author="Yasser Syed" w:date="2018-12-21T17:41:00Z"/>
                <w:rFonts w:ascii="Arial" w:hAnsi="Arial" w:cs="Arial"/>
                <w:bCs/>
                <w:color w:val="000000"/>
                <w:sz w:val="16"/>
                <w:szCs w:val="16"/>
                <w:lang w:val="en-CA"/>
              </w:rPr>
            </w:pPr>
            <w:ins w:id="200" w:author="Yasser Syed" w:date="2018-12-21T17:41:00Z">
              <w:r w:rsidRPr="000B6713">
                <w:rPr>
                  <w:rFonts w:ascii="Arial" w:hAnsi="Arial" w:cs="Arial"/>
                  <w:bCs/>
                  <w:color w:val="000000"/>
                  <w:sz w:val="16"/>
                  <w:szCs w:val="16"/>
                  <w:lang w:val="en-CA"/>
                </w:rPr>
                <w:t>ATSC v1.0</w:t>
              </w:r>
            </w:ins>
          </w:p>
        </w:tc>
        <w:tc>
          <w:tcPr>
            <w:tcW w:w="990" w:type="dxa"/>
            <w:tcPrChange w:id="201" w:author="Yasser Syed" w:date="2018-12-21T18:17:00Z">
              <w:tcPr>
                <w:tcW w:w="1082" w:type="dxa"/>
                <w:gridSpan w:val="2"/>
              </w:tcPr>
            </w:tcPrChange>
          </w:tcPr>
          <w:p w14:paraId="273E0D94" w14:textId="77777777" w:rsidR="00763EC7" w:rsidRPr="000B6713" w:rsidRDefault="00763EC7" w:rsidP="00A04F0D">
            <w:pPr>
              <w:rPr>
                <w:ins w:id="202" w:author="Yasser Syed" w:date="2018-12-21T17:41:00Z"/>
                <w:rFonts w:ascii="Arial" w:hAnsi="Arial" w:cs="Arial"/>
                <w:sz w:val="16"/>
                <w:szCs w:val="16"/>
              </w:rPr>
            </w:pPr>
            <w:ins w:id="203" w:author="Yasser Syed" w:date="2018-12-21T17:41:00Z">
              <w:r w:rsidRPr="000B6713">
                <w:rPr>
                  <w:rFonts w:ascii="Arial" w:hAnsi="Arial" w:cs="Arial"/>
                  <w:bCs/>
                  <w:color w:val="000000"/>
                  <w:sz w:val="16"/>
                  <w:szCs w:val="16"/>
                  <w:lang w:val="en-CA"/>
                </w:rPr>
                <w:t>BT.709 YCC</w:t>
              </w:r>
            </w:ins>
          </w:p>
        </w:tc>
        <w:tc>
          <w:tcPr>
            <w:tcW w:w="2700" w:type="dxa"/>
            <w:tcPrChange w:id="204" w:author="Yasser Syed" w:date="2018-12-21T18:17:00Z">
              <w:tcPr>
                <w:tcW w:w="1642" w:type="dxa"/>
                <w:gridSpan w:val="2"/>
              </w:tcPr>
            </w:tcPrChange>
          </w:tcPr>
          <w:p w14:paraId="129BB3DF" w14:textId="77777777" w:rsidR="00763EC7" w:rsidRPr="000B6713" w:rsidRDefault="00763EC7" w:rsidP="00A04F0D">
            <w:pPr>
              <w:rPr>
                <w:ins w:id="205" w:author="Yasser Syed" w:date="2018-12-21T17:41:00Z"/>
                <w:rFonts w:ascii="Arial" w:hAnsi="Arial" w:cs="Arial"/>
                <w:sz w:val="16"/>
                <w:szCs w:val="16"/>
              </w:rPr>
            </w:pPr>
            <w:ins w:id="206" w:author="Yasser Syed" w:date="2018-12-21T17:41:00Z">
              <w:r w:rsidRPr="000B6713">
                <w:rPr>
                  <w:rFonts w:ascii="Arial" w:hAnsi="Arial" w:cs="Arial"/>
                  <w:sz w:val="16"/>
                  <w:szCs w:val="16"/>
                </w:rPr>
                <w:t>8-bit 4:2:0 (MPEG-2 Main Profile)</w:t>
              </w:r>
            </w:ins>
          </w:p>
        </w:tc>
        <w:tc>
          <w:tcPr>
            <w:tcW w:w="4885" w:type="dxa"/>
            <w:tcPrChange w:id="207" w:author="Yasser Syed" w:date="2018-12-21T18:17:00Z">
              <w:tcPr>
                <w:tcW w:w="6368" w:type="dxa"/>
                <w:gridSpan w:val="2"/>
              </w:tcPr>
            </w:tcPrChange>
          </w:tcPr>
          <w:p w14:paraId="7A5021F6" w14:textId="77777777" w:rsidR="00763EC7" w:rsidRPr="000B6713" w:rsidRDefault="00763EC7" w:rsidP="00A04F0D">
            <w:pPr>
              <w:rPr>
                <w:ins w:id="208" w:author="Yasser Syed" w:date="2018-12-21T18:09:00Z"/>
                <w:rFonts w:ascii="Arial" w:hAnsi="Arial" w:cs="Arial"/>
                <w:sz w:val="16"/>
                <w:szCs w:val="16"/>
              </w:rPr>
            </w:pPr>
          </w:p>
        </w:tc>
      </w:tr>
      <w:tr w:rsidR="00763EC7" w:rsidRPr="000B6713" w14:paraId="45480255" w14:textId="77777777" w:rsidTr="00763EC7">
        <w:trPr>
          <w:ins w:id="209" w:author="Yasser Syed" w:date="2018-12-21T17:41:00Z"/>
          <w:trPrChange w:id="210" w:author="Yasser Syed" w:date="2018-12-21T18:17:00Z">
            <w:trPr>
              <w:gridBefore w:val="1"/>
            </w:trPr>
          </w:trPrChange>
        </w:trPr>
        <w:tc>
          <w:tcPr>
            <w:tcW w:w="1675" w:type="dxa"/>
            <w:vAlign w:val="center"/>
            <w:tcPrChange w:id="211" w:author="Yasser Syed" w:date="2018-12-21T18:17:00Z">
              <w:tcPr>
                <w:tcW w:w="1158" w:type="dxa"/>
                <w:gridSpan w:val="2"/>
                <w:vAlign w:val="center"/>
              </w:tcPr>
            </w:tcPrChange>
          </w:tcPr>
          <w:p w14:paraId="34C4D43C" w14:textId="77777777" w:rsidR="00763EC7" w:rsidRPr="000B6713" w:rsidRDefault="00763EC7" w:rsidP="00A04F0D">
            <w:pPr>
              <w:rPr>
                <w:ins w:id="212" w:author="Yasser Syed" w:date="2018-12-21T17:41:00Z"/>
                <w:rFonts w:ascii="Arial" w:hAnsi="Arial" w:cs="Arial"/>
                <w:bCs/>
                <w:color w:val="000000"/>
                <w:sz w:val="16"/>
                <w:szCs w:val="16"/>
                <w:lang w:val="en-CA"/>
              </w:rPr>
            </w:pPr>
            <w:ins w:id="213" w:author="Yasser Syed" w:date="2018-12-21T17:41:00Z">
              <w:r w:rsidRPr="000B6713">
                <w:rPr>
                  <w:rFonts w:ascii="Arial" w:hAnsi="Arial" w:cs="Arial"/>
                  <w:bCs/>
                  <w:color w:val="000000"/>
                  <w:sz w:val="16"/>
                  <w:szCs w:val="16"/>
                  <w:lang w:val="en-CA"/>
                </w:rPr>
                <w:t>ATSC v3.0 WCG UHD</w:t>
              </w:r>
            </w:ins>
          </w:p>
        </w:tc>
        <w:tc>
          <w:tcPr>
            <w:tcW w:w="990" w:type="dxa"/>
            <w:tcPrChange w:id="214" w:author="Yasser Syed" w:date="2018-12-21T18:17:00Z">
              <w:tcPr>
                <w:tcW w:w="1082" w:type="dxa"/>
                <w:gridSpan w:val="2"/>
              </w:tcPr>
            </w:tcPrChange>
          </w:tcPr>
          <w:p w14:paraId="7E0EC574" w14:textId="77777777" w:rsidR="00763EC7" w:rsidRPr="000B6713" w:rsidRDefault="00763EC7" w:rsidP="00A04F0D">
            <w:pPr>
              <w:rPr>
                <w:ins w:id="215" w:author="Yasser Syed" w:date="2018-12-21T17:41:00Z"/>
                <w:rFonts w:ascii="Arial" w:hAnsi="Arial" w:cs="Arial"/>
                <w:bCs/>
                <w:color w:val="000000"/>
                <w:sz w:val="16"/>
                <w:szCs w:val="16"/>
                <w:lang w:val="en-CA"/>
              </w:rPr>
            </w:pPr>
            <w:ins w:id="216" w:author="Yasser Syed" w:date="2018-12-21T17:41:00Z">
              <w:r w:rsidRPr="000B6713">
                <w:rPr>
                  <w:rFonts w:ascii="Arial" w:hAnsi="Arial" w:cs="Arial"/>
                  <w:bCs/>
                  <w:color w:val="000000"/>
                  <w:sz w:val="16"/>
                  <w:szCs w:val="16"/>
                  <w:lang w:val="en-CA"/>
                </w:rPr>
                <w:t>BT.2020 YCC NCL</w:t>
              </w:r>
            </w:ins>
          </w:p>
        </w:tc>
        <w:tc>
          <w:tcPr>
            <w:tcW w:w="2700" w:type="dxa"/>
            <w:tcPrChange w:id="217" w:author="Yasser Syed" w:date="2018-12-21T18:17:00Z">
              <w:tcPr>
                <w:tcW w:w="1642" w:type="dxa"/>
                <w:gridSpan w:val="2"/>
              </w:tcPr>
            </w:tcPrChange>
          </w:tcPr>
          <w:p w14:paraId="17B9F42C" w14:textId="77777777" w:rsidR="00763EC7" w:rsidRPr="000B6713" w:rsidRDefault="00763EC7" w:rsidP="00A04F0D">
            <w:pPr>
              <w:rPr>
                <w:ins w:id="218" w:author="Yasser Syed" w:date="2018-12-21T17:41:00Z"/>
                <w:rFonts w:ascii="Arial" w:hAnsi="Arial" w:cs="Arial"/>
                <w:sz w:val="16"/>
                <w:szCs w:val="16"/>
              </w:rPr>
            </w:pPr>
            <w:ins w:id="219" w:author="Yasser Syed" w:date="2018-12-21T17:41:00Z">
              <w:r w:rsidRPr="000B6713">
                <w:rPr>
                  <w:rFonts w:ascii="Arial" w:hAnsi="Arial" w:cs="Arial"/>
                  <w:sz w:val="16"/>
                  <w:szCs w:val="16"/>
                </w:rPr>
                <w:t>10-bit 4:2:0 (HEVC Main 10 Profile)</w:t>
              </w:r>
            </w:ins>
          </w:p>
          <w:p w14:paraId="53D8E75E" w14:textId="77777777" w:rsidR="00763EC7" w:rsidRPr="000B6713" w:rsidRDefault="00763EC7" w:rsidP="00A04F0D">
            <w:pPr>
              <w:rPr>
                <w:ins w:id="220" w:author="Yasser Syed" w:date="2018-12-21T17:41:00Z"/>
                <w:rFonts w:ascii="Arial" w:hAnsi="Arial" w:cs="Arial"/>
                <w:sz w:val="16"/>
                <w:szCs w:val="16"/>
              </w:rPr>
            </w:pPr>
            <w:proofErr w:type="spellStart"/>
            <w:ins w:id="221" w:author="Yasser Syed" w:date="2018-12-21T17:41:00Z">
              <w:r w:rsidRPr="000B6713">
                <w:rPr>
                  <w:rFonts w:ascii="Arial" w:hAnsi="Arial" w:cs="Arial"/>
                  <w:sz w:val="16"/>
                  <w:szCs w:val="16"/>
                </w:rPr>
                <w:t>TransferCharacteristics</w:t>
              </w:r>
              <w:proofErr w:type="spellEnd"/>
              <w:r w:rsidRPr="000B6713">
                <w:rPr>
                  <w:rFonts w:ascii="Arial" w:hAnsi="Arial" w:cs="Arial"/>
                  <w:sz w:val="16"/>
                  <w:szCs w:val="16"/>
                </w:rPr>
                <w:t xml:space="preserve"> = 1 </w:t>
              </w:r>
            </w:ins>
          </w:p>
        </w:tc>
        <w:tc>
          <w:tcPr>
            <w:tcW w:w="4885" w:type="dxa"/>
            <w:tcPrChange w:id="222" w:author="Yasser Syed" w:date="2018-12-21T18:17:00Z">
              <w:tcPr>
                <w:tcW w:w="6368" w:type="dxa"/>
                <w:gridSpan w:val="2"/>
              </w:tcPr>
            </w:tcPrChange>
          </w:tcPr>
          <w:p w14:paraId="4330E182" w14:textId="77777777" w:rsidR="00763EC7" w:rsidRPr="000B6713" w:rsidRDefault="00763EC7" w:rsidP="00A04F0D">
            <w:pPr>
              <w:rPr>
                <w:ins w:id="223" w:author="Yasser Syed" w:date="2018-12-21T18:09:00Z"/>
                <w:rFonts w:ascii="Arial" w:hAnsi="Arial" w:cs="Arial"/>
                <w:sz w:val="16"/>
                <w:szCs w:val="16"/>
              </w:rPr>
            </w:pPr>
          </w:p>
        </w:tc>
      </w:tr>
      <w:tr w:rsidR="00763EC7" w:rsidRPr="000B6713" w14:paraId="114AB26F" w14:textId="77777777" w:rsidTr="00763EC7">
        <w:trPr>
          <w:ins w:id="224" w:author="Yasser Syed" w:date="2018-12-21T17:41:00Z"/>
          <w:trPrChange w:id="225" w:author="Yasser Syed" w:date="2018-12-21T18:17:00Z">
            <w:trPr>
              <w:gridBefore w:val="1"/>
            </w:trPr>
          </w:trPrChange>
        </w:trPr>
        <w:tc>
          <w:tcPr>
            <w:tcW w:w="1675" w:type="dxa"/>
            <w:vAlign w:val="center"/>
            <w:tcPrChange w:id="226" w:author="Yasser Syed" w:date="2018-12-21T18:17:00Z">
              <w:tcPr>
                <w:tcW w:w="1158" w:type="dxa"/>
                <w:gridSpan w:val="2"/>
                <w:vAlign w:val="center"/>
              </w:tcPr>
            </w:tcPrChange>
          </w:tcPr>
          <w:p w14:paraId="768E4301" w14:textId="77777777" w:rsidR="00763EC7" w:rsidRPr="000B6713" w:rsidRDefault="00763EC7" w:rsidP="00A04F0D">
            <w:pPr>
              <w:rPr>
                <w:ins w:id="227" w:author="Yasser Syed" w:date="2018-12-21T17:41:00Z"/>
                <w:rFonts w:ascii="Arial" w:hAnsi="Arial" w:cs="Arial"/>
                <w:bCs/>
                <w:color w:val="000000"/>
                <w:sz w:val="16"/>
                <w:szCs w:val="16"/>
                <w:lang w:val="en-CA"/>
              </w:rPr>
            </w:pPr>
            <w:ins w:id="228" w:author="Yasser Syed" w:date="2018-12-21T17:41:00Z">
              <w:r w:rsidRPr="000B6713">
                <w:rPr>
                  <w:rFonts w:ascii="Arial" w:hAnsi="Arial" w:cs="Arial"/>
                  <w:bCs/>
                  <w:color w:val="000000"/>
                  <w:sz w:val="16"/>
                  <w:szCs w:val="16"/>
                  <w:lang w:val="en-CA"/>
                </w:rPr>
                <w:t>ATSC v3.0 HDR UHD</w:t>
              </w:r>
            </w:ins>
          </w:p>
        </w:tc>
        <w:tc>
          <w:tcPr>
            <w:tcW w:w="990" w:type="dxa"/>
            <w:tcPrChange w:id="229" w:author="Yasser Syed" w:date="2018-12-21T18:17:00Z">
              <w:tcPr>
                <w:tcW w:w="1082" w:type="dxa"/>
                <w:gridSpan w:val="2"/>
              </w:tcPr>
            </w:tcPrChange>
          </w:tcPr>
          <w:p w14:paraId="4AAD6C2F" w14:textId="77777777" w:rsidR="00763EC7" w:rsidRPr="000B6713" w:rsidRDefault="00763EC7" w:rsidP="00A04F0D">
            <w:pPr>
              <w:rPr>
                <w:ins w:id="230" w:author="Yasser Syed" w:date="2018-12-21T17:41:00Z"/>
                <w:rFonts w:ascii="Arial" w:hAnsi="Arial" w:cs="Arial"/>
                <w:bCs/>
                <w:color w:val="000000"/>
                <w:sz w:val="16"/>
                <w:szCs w:val="16"/>
                <w:lang w:val="en-CA"/>
              </w:rPr>
            </w:pPr>
            <w:ins w:id="231" w:author="Yasser Syed" w:date="2018-12-21T17:41:00Z">
              <w:r w:rsidRPr="000B6713">
                <w:rPr>
                  <w:rFonts w:ascii="Arial" w:hAnsi="Arial" w:cs="Arial"/>
                  <w:bCs/>
                  <w:color w:val="000000"/>
                  <w:sz w:val="16"/>
                  <w:szCs w:val="16"/>
                  <w:lang w:val="en-CA"/>
                </w:rPr>
                <w:t>BT.2100 PQ YCC</w:t>
              </w:r>
            </w:ins>
          </w:p>
        </w:tc>
        <w:tc>
          <w:tcPr>
            <w:tcW w:w="2700" w:type="dxa"/>
            <w:tcPrChange w:id="232" w:author="Yasser Syed" w:date="2018-12-21T18:17:00Z">
              <w:tcPr>
                <w:tcW w:w="1642" w:type="dxa"/>
                <w:gridSpan w:val="2"/>
              </w:tcPr>
            </w:tcPrChange>
          </w:tcPr>
          <w:p w14:paraId="7A1C136C" w14:textId="77777777" w:rsidR="00763EC7" w:rsidRPr="000B6713" w:rsidRDefault="00763EC7" w:rsidP="00A04F0D">
            <w:pPr>
              <w:rPr>
                <w:ins w:id="233" w:author="Yasser Syed" w:date="2018-12-21T17:41:00Z"/>
                <w:rFonts w:ascii="Arial" w:hAnsi="Arial" w:cs="Arial"/>
                <w:sz w:val="16"/>
                <w:szCs w:val="16"/>
              </w:rPr>
            </w:pPr>
            <w:ins w:id="234" w:author="Yasser Syed" w:date="2018-12-21T17:41:00Z">
              <w:r w:rsidRPr="000B6713">
                <w:rPr>
                  <w:rFonts w:ascii="Arial" w:hAnsi="Arial" w:cs="Arial"/>
                  <w:sz w:val="16"/>
                  <w:szCs w:val="16"/>
                </w:rPr>
                <w:t>10-bit 4:2:0 (HEVC Main 10 Profile)</w:t>
              </w:r>
            </w:ins>
          </w:p>
        </w:tc>
        <w:tc>
          <w:tcPr>
            <w:tcW w:w="4885" w:type="dxa"/>
            <w:tcPrChange w:id="235" w:author="Yasser Syed" w:date="2018-12-21T18:17:00Z">
              <w:tcPr>
                <w:tcW w:w="6368" w:type="dxa"/>
                <w:gridSpan w:val="2"/>
              </w:tcPr>
            </w:tcPrChange>
          </w:tcPr>
          <w:p w14:paraId="222219F6" w14:textId="77777777" w:rsidR="00763EC7" w:rsidRPr="000B6713" w:rsidRDefault="00763EC7" w:rsidP="00A04F0D">
            <w:pPr>
              <w:rPr>
                <w:ins w:id="236" w:author="Yasser Syed" w:date="2018-12-21T18:09:00Z"/>
                <w:rFonts w:ascii="Arial" w:hAnsi="Arial" w:cs="Arial"/>
                <w:sz w:val="16"/>
                <w:szCs w:val="16"/>
              </w:rPr>
            </w:pPr>
          </w:p>
        </w:tc>
      </w:tr>
      <w:tr w:rsidR="00763EC7" w:rsidRPr="000B6713" w14:paraId="33747026" w14:textId="77777777" w:rsidTr="00763EC7">
        <w:trPr>
          <w:ins w:id="237" w:author="Yasser Syed" w:date="2018-12-21T17:41:00Z"/>
          <w:trPrChange w:id="238" w:author="Yasser Syed" w:date="2018-12-21T18:17:00Z">
            <w:trPr>
              <w:gridBefore w:val="1"/>
            </w:trPr>
          </w:trPrChange>
        </w:trPr>
        <w:tc>
          <w:tcPr>
            <w:tcW w:w="1675" w:type="dxa"/>
            <w:vAlign w:val="center"/>
            <w:tcPrChange w:id="239" w:author="Yasser Syed" w:date="2018-12-21T18:17:00Z">
              <w:tcPr>
                <w:tcW w:w="1158" w:type="dxa"/>
                <w:gridSpan w:val="2"/>
                <w:vAlign w:val="center"/>
              </w:tcPr>
            </w:tcPrChange>
          </w:tcPr>
          <w:p w14:paraId="79AC0B69" w14:textId="77777777" w:rsidR="00763EC7" w:rsidRPr="000B6713" w:rsidRDefault="00763EC7" w:rsidP="00A04F0D">
            <w:pPr>
              <w:rPr>
                <w:ins w:id="240" w:author="Yasser Syed" w:date="2018-12-21T17:41:00Z"/>
                <w:rFonts w:ascii="Arial" w:hAnsi="Arial" w:cs="Arial"/>
                <w:bCs/>
                <w:color w:val="000000"/>
                <w:sz w:val="16"/>
                <w:szCs w:val="16"/>
                <w:lang w:val="en-CA"/>
              </w:rPr>
            </w:pPr>
            <w:ins w:id="241" w:author="Yasser Syed" w:date="2018-12-21T17:41:00Z">
              <w:r w:rsidRPr="000B6713">
                <w:rPr>
                  <w:rFonts w:ascii="Arial" w:hAnsi="Arial" w:cs="Arial"/>
                  <w:bCs/>
                  <w:color w:val="000000"/>
                  <w:sz w:val="16"/>
                  <w:szCs w:val="16"/>
                  <w:lang w:val="en-CA"/>
                </w:rPr>
                <w:t>ARIB HDR (B32 v3)</w:t>
              </w:r>
            </w:ins>
          </w:p>
        </w:tc>
        <w:tc>
          <w:tcPr>
            <w:tcW w:w="990" w:type="dxa"/>
            <w:tcPrChange w:id="242" w:author="Yasser Syed" w:date="2018-12-21T18:17:00Z">
              <w:tcPr>
                <w:tcW w:w="1082" w:type="dxa"/>
                <w:gridSpan w:val="2"/>
              </w:tcPr>
            </w:tcPrChange>
          </w:tcPr>
          <w:p w14:paraId="583EB919" w14:textId="77777777" w:rsidR="00763EC7" w:rsidRPr="000B6713" w:rsidRDefault="00763EC7" w:rsidP="00A04F0D">
            <w:pPr>
              <w:rPr>
                <w:ins w:id="243" w:author="Yasser Syed" w:date="2018-12-21T17:41:00Z"/>
                <w:rFonts w:ascii="Arial" w:hAnsi="Arial" w:cs="Arial"/>
                <w:sz w:val="16"/>
                <w:szCs w:val="16"/>
              </w:rPr>
            </w:pPr>
            <w:ins w:id="244" w:author="Yasser Syed" w:date="2018-12-21T17:41:00Z">
              <w:r w:rsidRPr="000B6713">
                <w:rPr>
                  <w:rFonts w:ascii="Arial" w:hAnsi="Arial" w:cs="Arial"/>
                  <w:bCs/>
                  <w:color w:val="000000"/>
                  <w:sz w:val="16"/>
                  <w:szCs w:val="16"/>
                  <w:lang w:val="en-CA"/>
                </w:rPr>
                <w:t>BT.2100 HLG YCC</w:t>
              </w:r>
            </w:ins>
          </w:p>
        </w:tc>
        <w:tc>
          <w:tcPr>
            <w:tcW w:w="2700" w:type="dxa"/>
            <w:tcPrChange w:id="245" w:author="Yasser Syed" w:date="2018-12-21T18:17:00Z">
              <w:tcPr>
                <w:tcW w:w="1642" w:type="dxa"/>
                <w:gridSpan w:val="2"/>
              </w:tcPr>
            </w:tcPrChange>
          </w:tcPr>
          <w:p w14:paraId="794FDAF5" w14:textId="77777777" w:rsidR="00763EC7" w:rsidRPr="000B6713" w:rsidRDefault="00763EC7" w:rsidP="00A04F0D">
            <w:pPr>
              <w:rPr>
                <w:ins w:id="246" w:author="Yasser Syed" w:date="2018-12-21T17:41:00Z"/>
                <w:rFonts w:ascii="Arial" w:hAnsi="Arial" w:cs="Arial"/>
                <w:sz w:val="16"/>
                <w:szCs w:val="16"/>
              </w:rPr>
            </w:pPr>
            <w:ins w:id="247" w:author="Yasser Syed" w:date="2018-12-21T17:41:00Z">
              <w:r w:rsidRPr="000B6713">
                <w:rPr>
                  <w:rFonts w:ascii="Arial" w:hAnsi="Arial" w:cs="Arial"/>
                  <w:sz w:val="16"/>
                  <w:szCs w:val="16"/>
                </w:rPr>
                <w:t>10-bit 4:2:0 (HEVC Main 10 Profile)</w:t>
              </w:r>
            </w:ins>
          </w:p>
        </w:tc>
        <w:tc>
          <w:tcPr>
            <w:tcW w:w="4885" w:type="dxa"/>
            <w:tcPrChange w:id="248" w:author="Yasser Syed" w:date="2018-12-21T18:17:00Z">
              <w:tcPr>
                <w:tcW w:w="6368" w:type="dxa"/>
                <w:gridSpan w:val="2"/>
              </w:tcPr>
            </w:tcPrChange>
          </w:tcPr>
          <w:p w14:paraId="078FD1E8" w14:textId="77777777" w:rsidR="00763EC7" w:rsidRPr="000B6713" w:rsidRDefault="00763EC7" w:rsidP="00A04F0D">
            <w:pPr>
              <w:rPr>
                <w:ins w:id="249" w:author="Yasser Syed" w:date="2018-12-21T18:09:00Z"/>
                <w:rFonts w:ascii="Arial" w:hAnsi="Arial" w:cs="Arial"/>
                <w:sz w:val="16"/>
                <w:szCs w:val="16"/>
              </w:rPr>
            </w:pPr>
          </w:p>
        </w:tc>
      </w:tr>
      <w:tr w:rsidR="00763EC7" w:rsidRPr="000B6713" w14:paraId="492A96AB" w14:textId="77777777" w:rsidTr="00763EC7">
        <w:trPr>
          <w:ins w:id="250" w:author="Yasser Syed" w:date="2018-12-21T17:41:00Z"/>
          <w:trPrChange w:id="251" w:author="Yasser Syed" w:date="2018-12-21T18:17:00Z">
            <w:trPr>
              <w:gridBefore w:val="1"/>
            </w:trPr>
          </w:trPrChange>
        </w:trPr>
        <w:tc>
          <w:tcPr>
            <w:tcW w:w="1675" w:type="dxa"/>
            <w:vAlign w:val="center"/>
            <w:tcPrChange w:id="252" w:author="Yasser Syed" w:date="2018-12-21T18:17:00Z">
              <w:tcPr>
                <w:tcW w:w="1158" w:type="dxa"/>
                <w:gridSpan w:val="2"/>
                <w:vAlign w:val="center"/>
              </w:tcPr>
            </w:tcPrChange>
          </w:tcPr>
          <w:p w14:paraId="14FF247E" w14:textId="77777777" w:rsidR="00763EC7" w:rsidRPr="000B6713" w:rsidRDefault="00763EC7" w:rsidP="00A04F0D">
            <w:pPr>
              <w:rPr>
                <w:ins w:id="253" w:author="Yasser Syed" w:date="2018-12-21T17:41:00Z"/>
                <w:rFonts w:ascii="Arial" w:hAnsi="Arial" w:cs="Arial"/>
                <w:bCs/>
                <w:color w:val="000000"/>
                <w:sz w:val="16"/>
                <w:szCs w:val="16"/>
                <w:lang w:val="en-CA"/>
              </w:rPr>
            </w:pPr>
            <w:ins w:id="254" w:author="Yasser Syed" w:date="2018-12-21T17:41:00Z">
              <w:r>
                <w:rPr>
                  <w:rFonts w:ascii="Arial" w:hAnsi="Arial" w:cs="Arial"/>
                  <w:bCs/>
                  <w:color w:val="000000"/>
                  <w:sz w:val="16"/>
                  <w:szCs w:val="16"/>
                  <w:lang w:val="en-CA"/>
                </w:rPr>
                <w:t>ARIB WCG (B32 v3</w:t>
              </w:r>
              <w:r w:rsidRPr="000B6713">
                <w:rPr>
                  <w:rFonts w:ascii="Arial" w:hAnsi="Arial" w:cs="Arial"/>
                  <w:bCs/>
                  <w:color w:val="000000"/>
                  <w:sz w:val="16"/>
                  <w:szCs w:val="16"/>
                  <w:lang w:val="en-CA"/>
                </w:rPr>
                <w:t xml:space="preserve"> ?)</w:t>
              </w:r>
            </w:ins>
          </w:p>
        </w:tc>
        <w:tc>
          <w:tcPr>
            <w:tcW w:w="990" w:type="dxa"/>
            <w:tcPrChange w:id="255" w:author="Yasser Syed" w:date="2018-12-21T18:17:00Z">
              <w:tcPr>
                <w:tcW w:w="1082" w:type="dxa"/>
                <w:gridSpan w:val="2"/>
              </w:tcPr>
            </w:tcPrChange>
          </w:tcPr>
          <w:p w14:paraId="1B27C294" w14:textId="77777777" w:rsidR="00763EC7" w:rsidRPr="000B6713" w:rsidRDefault="00763EC7" w:rsidP="00A04F0D">
            <w:pPr>
              <w:rPr>
                <w:ins w:id="256" w:author="Yasser Syed" w:date="2018-12-21T17:41:00Z"/>
                <w:rFonts w:ascii="Arial" w:hAnsi="Arial" w:cs="Arial"/>
                <w:bCs/>
                <w:color w:val="000000"/>
                <w:sz w:val="16"/>
                <w:szCs w:val="16"/>
                <w:lang w:val="en-CA"/>
              </w:rPr>
            </w:pPr>
            <w:ins w:id="257" w:author="Yasser Syed" w:date="2018-12-21T17:41:00Z">
              <w:r w:rsidRPr="000B6713">
                <w:rPr>
                  <w:rFonts w:ascii="Arial" w:hAnsi="Arial" w:cs="Arial"/>
                  <w:bCs/>
                  <w:color w:val="000000"/>
                  <w:sz w:val="16"/>
                  <w:szCs w:val="16"/>
                  <w:lang w:val="en-CA"/>
                </w:rPr>
                <w:t>BT.2020 YCC NCL</w:t>
              </w:r>
            </w:ins>
          </w:p>
        </w:tc>
        <w:tc>
          <w:tcPr>
            <w:tcW w:w="2700" w:type="dxa"/>
            <w:tcPrChange w:id="258" w:author="Yasser Syed" w:date="2018-12-21T18:17:00Z">
              <w:tcPr>
                <w:tcW w:w="1642" w:type="dxa"/>
                <w:gridSpan w:val="2"/>
              </w:tcPr>
            </w:tcPrChange>
          </w:tcPr>
          <w:p w14:paraId="5F606235" w14:textId="77777777" w:rsidR="00763EC7" w:rsidRPr="000B6713" w:rsidRDefault="00763EC7" w:rsidP="00A04F0D">
            <w:pPr>
              <w:rPr>
                <w:ins w:id="259" w:author="Yasser Syed" w:date="2018-12-21T17:41:00Z"/>
                <w:rFonts w:ascii="Arial" w:hAnsi="Arial" w:cs="Arial"/>
                <w:sz w:val="16"/>
                <w:szCs w:val="16"/>
              </w:rPr>
            </w:pPr>
            <w:ins w:id="260" w:author="Yasser Syed" w:date="2018-12-21T17:41:00Z">
              <w:r w:rsidRPr="000B6713">
                <w:rPr>
                  <w:rFonts w:ascii="Arial" w:hAnsi="Arial" w:cs="Arial"/>
                  <w:sz w:val="16"/>
                  <w:szCs w:val="16"/>
                </w:rPr>
                <w:t>10-bit 4:2:0 (HEVC Main 10 Profile)</w:t>
              </w:r>
            </w:ins>
          </w:p>
          <w:p w14:paraId="0FA47F2C" w14:textId="77777777" w:rsidR="00763EC7" w:rsidRPr="000B6713" w:rsidRDefault="00763EC7" w:rsidP="00A04F0D">
            <w:pPr>
              <w:rPr>
                <w:ins w:id="261" w:author="Yasser Syed" w:date="2018-12-21T17:41:00Z"/>
                <w:rFonts w:ascii="Arial" w:hAnsi="Arial" w:cs="Arial"/>
                <w:sz w:val="16"/>
                <w:szCs w:val="16"/>
              </w:rPr>
            </w:pPr>
            <w:proofErr w:type="spellStart"/>
            <w:ins w:id="262" w:author="Yasser Syed" w:date="2018-12-21T17:41:00Z">
              <w:r w:rsidRPr="000B6713">
                <w:rPr>
                  <w:rFonts w:ascii="Arial" w:hAnsi="Arial" w:cs="Arial"/>
                  <w:sz w:val="16"/>
                  <w:szCs w:val="16"/>
                </w:rPr>
                <w:t>TransferCharacteristics</w:t>
              </w:r>
              <w:proofErr w:type="spellEnd"/>
              <w:r w:rsidRPr="000B6713">
                <w:rPr>
                  <w:rFonts w:ascii="Arial" w:hAnsi="Arial" w:cs="Arial"/>
                  <w:sz w:val="16"/>
                  <w:szCs w:val="16"/>
                </w:rPr>
                <w:t xml:space="preserve"> = 14</w:t>
              </w:r>
            </w:ins>
          </w:p>
        </w:tc>
        <w:tc>
          <w:tcPr>
            <w:tcW w:w="4885" w:type="dxa"/>
            <w:tcPrChange w:id="263" w:author="Yasser Syed" w:date="2018-12-21T18:17:00Z">
              <w:tcPr>
                <w:tcW w:w="6368" w:type="dxa"/>
                <w:gridSpan w:val="2"/>
              </w:tcPr>
            </w:tcPrChange>
          </w:tcPr>
          <w:p w14:paraId="34AF6E63" w14:textId="77777777" w:rsidR="00763EC7" w:rsidRPr="000B6713" w:rsidRDefault="00763EC7" w:rsidP="00A04F0D">
            <w:pPr>
              <w:rPr>
                <w:ins w:id="264" w:author="Yasser Syed" w:date="2018-12-21T18:09:00Z"/>
                <w:rFonts w:ascii="Arial" w:hAnsi="Arial" w:cs="Arial"/>
                <w:sz w:val="16"/>
                <w:szCs w:val="16"/>
              </w:rPr>
            </w:pPr>
          </w:p>
        </w:tc>
      </w:tr>
      <w:tr w:rsidR="00763EC7" w:rsidRPr="000B6713" w14:paraId="5212607C" w14:textId="77777777" w:rsidTr="00763EC7">
        <w:trPr>
          <w:ins w:id="265" w:author="Yasser Syed" w:date="2018-12-21T17:41:00Z"/>
          <w:trPrChange w:id="266" w:author="Yasser Syed" w:date="2018-12-21T18:17:00Z">
            <w:trPr>
              <w:gridBefore w:val="1"/>
            </w:trPr>
          </w:trPrChange>
        </w:trPr>
        <w:tc>
          <w:tcPr>
            <w:tcW w:w="1675" w:type="dxa"/>
            <w:vAlign w:val="center"/>
            <w:tcPrChange w:id="267" w:author="Yasser Syed" w:date="2018-12-21T18:17:00Z">
              <w:tcPr>
                <w:tcW w:w="1158" w:type="dxa"/>
                <w:gridSpan w:val="2"/>
                <w:vAlign w:val="center"/>
              </w:tcPr>
            </w:tcPrChange>
          </w:tcPr>
          <w:p w14:paraId="01E2FBA3" w14:textId="77777777" w:rsidR="00763EC7" w:rsidRPr="000B6713" w:rsidRDefault="00763EC7" w:rsidP="00A04F0D">
            <w:pPr>
              <w:rPr>
                <w:ins w:id="268" w:author="Yasser Syed" w:date="2018-12-21T17:41:00Z"/>
                <w:rFonts w:ascii="Arial" w:hAnsi="Arial" w:cs="Arial"/>
                <w:bCs/>
                <w:color w:val="000000"/>
                <w:sz w:val="16"/>
                <w:szCs w:val="16"/>
                <w:lang w:val="en-CA"/>
              </w:rPr>
            </w:pPr>
            <w:ins w:id="269" w:author="Yasser Syed" w:date="2018-12-21T17:41:00Z">
              <w:r w:rsidRPr="000B6713">
                <w:rPr>
                  <w:rFonts w:ascii="Arial" w:hAnsi="Arial" w:cs="Arial"/>
                  <w:bCs/>
                  <w:color w:val="000000"/>
                  <w:sz w:val="16"/>
                  <w:szCs w:val="16"/>
                  <w:lang w:val="en-CA"/>
                </w:rPr>
                <w:t>SCTE (cable TV) SDR</w:t>
              </w:r>
            </w:ins>
          </w:p>
        </w:tc>
        <w:tc>
          <w:tcPr>
            <w:tcW w:w="990" w:type="dxa"/>
            <w:tcPrChange w:id="270" w:author="Yasser Syed" w:date="2018-12-21T18:17:00Z">
              <w:tcPr>
                <w:tcW w:w="1082" w:type="dxa"/>
                <w:gridSpan w:val="2"/>
              </w:tcPr>
            </w:tcPrChange>
          </w:tcPr>
          <w:p w14:paraId="7BDC43B3" w14:textId="77777777" w:rsidR="00763EC7" w:rsidRPr="000B6713" w:rsidRDefault="00763EC7" w:rsidP="00A04F0D">
            <w:pPr>
              <w:rPr>
                <w:ins w:id="271" w:author="Yasser Syed" w:date="2018-12-21T17:41:00Z"/>
                <w:rFonts w:ascii="Arial" w:hAnsi="Arial" w:cs="Arial"/>
                <w:sz w:val="16"/>
                <w:szCs w:val="16"/>
              </w:rPr>
            </w:pPr>
            <w:ins w:id="272" w:author="Yasser Syed" w:date="2018-12-21T17:41:00Z">
              <w:r w:rsidRPr="000B6713">
                <w:rPr>
                  <w:rFonts w:ascii="Arial" w:hAnsi="Arial" w:cs="Arial"/>
                  <w:bCs/>
                  <w:color w:val="000000"/>
                  <w:sz w:val="16"/>
                  <w:szCs w:val="16"/>
                  <w:lang w:val="en-CA"/>
                </w:rPr>
                <w:t>BT.709 YCC</w:t>
              </w:r>
            </w:ins>
          </w:p>
        </w:tc>
        <w:tc>
          <w:tcPr>
            <w:tcW w:w="2700" w:type="dxa"/>
            <w:tcPrChange w:id="273" w:author="Yasser Syed" w:date="2018-12-21T18:17:00Z">
              <w:tcPr>
                <w:tcW w:w="1642" w:type="dxa"/>
                <w:gridSpan w:val="2"/>
              </w:tcPr>
            </w:tcPrChange>
          </w:tcPr>
          <w:p w14:paraId="4C1E1FAB" w14:textId="77777777" w:rsidR="00763EC7" w:rsidRPr="000B6713" w:rsidRDefault="00763EC7" w:rsidP="00A04F0D">
            <w:pPr>
              <w:rPr>
                <w:ins w:id="274" w:author="Yasser Syed" w:date="2018-12-21T17:41:00Z"/>
                <w:rFonts w:ascii="Arial" w:hAnsi="Arial" w:cs="Arial"/>
                <w:sz w:val="16"/>
                <w:szCs w:val="16"/>
              </w:rPr>
            </w:pPr>
            <w:ins w:id="275" w:author="Yasser Syed" w:date="2018-12-21T17:41:00Z">
              <w:r w:rsidRPr="000B6713">
                <w:rPr>
                  <w:rFonts w:ascii="Arial" w:hAnsi="Arial" w:cs="Arial"/>
                  <w:sz w:val="16"/>
                  <w:szCs w:val="16"/>
                </w:rPr>
                <w:t xml:space="preserve">8-bit 4:2:0 </w:t>
              </w:r>
            </w:ins>
          </w:p>
          <w:p w14:paraId="3AB1B46B" w14:textId="77777777" w:rsidR="00763EC7" w:rsidRPr="000B6713" w:rsidRDefault="00763EC7" w:rsidP="00A04F0D">
            <w:pPr>
              <w:rPr>
                <w:ins w:id="276" w:author="Yasser Syed" w:date="2018-12-21T17:41:00Z"/>
                <w:rFonts w:ascii="Arial" w:hAnsi="Arial" w:cs="Arial"/>
                <w:sz w:val="16"/>
                <w:szCs w:val="16"/>
              </w:rPr>
            </w:pPr>
            <w:ins w:id="277" w:author="Yasser Syed" w:date="2018-12-21T17:41:00Z">
              <w:r w:rsidRPr="000B6713">
                <w:rPr>
                  <w:rFonts w:ascii="Arial" w:hAnsi="Arial" w:cs="Arial"/>
                  <w:sz w:val="16"/>
                  <w:szCs w:val="16"/>
                </w:rPr>
                <w:t>(MPEG-2 Main Profile, AVC Main, AVC High Profile)</w:t>
              </w:r>
            </w:ins>
          </w:p>
        </w:tc>
        <w:tc>
          <w:tcPr>
            <w:tcW w:w="4885" w:type="dxa"/>
            <w:tcPrChange w:id="278" w:author="Yasser Syed" w:date="2018-12-21T18:17:00Z">
              <w:tcPr>
                <w:tcW w:w="6368" w:type="dxa"/>
                <w:gridSpan w:val="2"/>
              </w:tcPr>
            </w:tcPrChange>
          </w:tcPr>
          <w:p w14:paraId="4E6349C8" w14:textId="77777777" w:rsidR="00763EC7" w:rsidRPr="000B6713" w:rsidRDefault="00763EC7" w:rsidP="00A04F0D">
            <w:pPr>
              <w:rPr>
                <w:ins w:id="279" w:author="Yasser Syed" w:date="2018-12-21T18:09:00Z"/>
                <w:rFonts w:ascii="Arial" w:hAnsi="Arial" w:cs="Arial"/>
                <w:sz w:val="16"/>
                <w:szCs w:val="16"/>
              </w:rPr>
            </w:pPr>
          </w:p>
        </w:tc>
      </w:tr>
      <w:tr w:rsidR="00763EC7" w:rsidRPr="00357100" w14:paraId="77D99659" w14:textId="77777777" w:rsidTr="00763EC7">
        <w:trPr>
          <w:ins w:id="280" w:author="Yasser Syed" w:date="2018-12-21T17:41:00Z"/>
          <w:trPrChange w:id="281" w:author="Yasser Syed" w:date="2018-12-21T18:17:00Z">
            <w:trPr>
              <w:gridBefore w:val="1"/>
            </w:trPr>
          </w:trPrChange>
        </w:trPr>
        <w:tc>
          <w:tcPr>
            <w:tcW w:w="1675" w:type="dxa"/>
            <w:vAlign w:val="center"/>
            <w:tcPrChange w:id="282" w:author="Yasser Syed" w:date="2018-12-21T18:17:00Z">
              <w:tcPr>
                <w:tcW w:w="1158" w:type="dxa"/>
                <w:gridSpan w:val="2"/>
                <w:vAlign w:val="center"/>
              </w:tcPr>
            </w:tcPrChange>
          </w:tcPr>
          <w:p w14:paraId="260C654B" w14:textId="77777777" w:rsidR="00763EC7" w:rsidRDefault="00763EC7" w:rsidP="00A04F0D">
            <w:pPr>
              <w:rPr>
                <w:ins w:id="283" w:author="Yasser Syed" w:date="2018-12-21T17:41:00Z"/>
                <w:rFonts w:ascii="Arial" w:hAnsi="Arial" w:cs="Arial"/>
                <w:bCs/>
                <w:color w:val="000000"/>
                <w:sz w:val="16"/>
                <w:szCs w:val="16"/>
                <w:lang w:val="en-CA"/>
              </w:rPr>
            </w:pPr>
            <w:ins w:id="284" w:author="Yasser Syed" w:date="2018-12-21T17:41:00Z">
              <w:r>
                <w:rPr>
                  <w:rFonts w:ascii="Arial" w:hAnsi="Arial" w:cs="Arial"/>
                  <w:bCs/>
                  <w:color w:val="000000"/>
                  <w:sz w:val="16"/>
                  <w:szCs w:val="16"/>
                  <w:lang w:val="en-CA"/>
                </w:rPr>
                <w:t>SCTE (cable TV) HDR</w:t>
              </w:r>
            </w:ins>
          </w:p>
        </w:tc>
        <w:tc>
          <w:tcPr>
            <w:tcW w:w="990" w:type="dxa"/>
            <w:tcPrChange w:id="285" w:author="Yasser Syed" w:date="2018-12-21T18:17:00Z">
              <w:tcPr>
                <w:tcW w:w="1082" w:type="dxa"/>
                <w:gridSpan w:val="2"/>
              </w:tcPr>
            </w:tcPrChange>
          </w:tcPr>
          <w:p w14:paraId="4496A578" w14:textId="77777777" w:rsidR="00763EC7" w:rsidRPr="00357100" w:rsidRDefault="00763EC7" w:rsidP="00A04F0D">
            <w:pPr>
              <w:rPr>
                <w:ins w:id="286" w:author="Yasser Syed" w:date="2018-12-21T17:41:00Z"/>
                <w:rFonts w:ascii="Arial" w:hAnsi="Arial" w:cs="Arial"/>
                <w:sz w:val="16"/>
                <w:szCs w:val="16"/>
              </w:rPr>
            </w:pPr>
            <w:ins w:id="287" w:author="Yasser Syed" w:date="2018-12-21T17:41:00Z">
              <w:r w:rsidRPr="00357100">
                <w:rPr>
                  <w:rFonts w:ascii="Arial" w:hAnsi="Arial" w:cs="Arial"/>
                  <w:bCs/>
                  <w:color w:val="000000"/>
                  <w:sz w:val="16"/>
                  <w:szCs w:val="16"/>
                  <w:lang w:val="en-CA"/>
                </w:rPr>
                <w:t>BT.2100 PQ YCC</w:t>
              </w:r>
            </w:ins>
          </w:p>
        </w:tc>
        <w:tc>
          <w:tcPr>
            <w:tcW w:w="2700" w:type="dxa"/>
            <w:tcPrChange w:id="288" w:author="Yasser Syed" w:date="2018-12-21T18:17:00Z">
              <w:tcPr>
                <w:tcW w:w="1642" w:type="dxa"/>
                <w:gridSpan w:val="2"/>
              </w:tcPr>
            </w:tcPrChange>
          </w:tcPr>
          <w:p w14:paraId="6256C169" w14:textId="77777777" w:rsidR="00763EC7" w:rsidRPr="00357100" w:rsidRDefault="00763EC7" w:rsidP="00A04F0D">
            <w:pPr>
              <w:rPr>
                <w:ins w:id="289" w:author="Yasser Syed" w:date="2018-12-21T17:41:00Z"/>
                <w:rFonts w:ascii="Arial" w:hAnsi="Arial" w:cs="Arial"/>
                <w:sz w:val="16"/>
                <w:szCs w:val="16"/>
              </w:rPr>
            </w:pPr>
            <w:ins w:id="290" w:author="Yasser Syed" w:date="2018-12-21T17:41:00Z">
              <w:r>
                <w:rPr>
                  <w:rFonts w:ascii="Arial" w:hAnsi="Arial" w:cs="Arial"/>
                  <w:sz w:val="16"/>
                  <w:szCs w:val="16"/>
                </w:rPr>
                <w:t>10-bit 4:2:0 (HEVC Main 10 Profile)</w:t>
              </w:r>
            </w:ins>
          </w:p>
        </w:tc>
        <w:tc>
          <w:tcPr>
            <w:tcW w:w="4885" w:type="dxa"/>
            <w:tcPrChange w:id="291" w:author="Yasser Syed" w:date="2018-12-21T18:17:00Z">
              <w:tcPr>
                <w:tcW w:w="6368" w:type="dxa"/>
                <w:gridSpan w:val="2"/>
              </w:tcPr>
            </w:tcPrChange>
          </w:tcPr>
          <w:p w14:paraId="3546CAA9" w14:textId="77777777" w:rsidR="00763EC7" w:rsidRDefault="00763EC7" w:rsidP="00A04F0D">
            <w:pPr>
              <w:rPr>
                <w:ins w:id="292" w:author="Yasser Syed" w:date="2018-12-21T18:09:00Z"/>
                <w:rFonts w:ascii="Arial" w:hAnsi="Arial" w:cs="Arial"/>
                <w:sz w:val="16"/>
                <w:szCs w:val="16"/>
              </w:rPr>
            </w:pPr>
          </w:p>
        </w:tc>
      </w:tr>
      <w:tr w:rsidR="00763EC7" w:rsidRPr="00357100" w14:paraId="153F3B5A" w14:textId="77777777" w:rsidTr="00763EC7">
        <w:tblPrEx>
          <w:tblPrExChange w:id="293" w:author="Yasser Syed" w:date="2018-12-21T18:17:00Z">
            <w:tblPrEx>
              <w:tblInd w:w="210" w:type="dxa"/>
            </w:tblPrEx>
          </w:tblPrExChange>
        </w:tblPrEx>
        <w:trPr>
          <w:ins w:id="294" w:author="Yasser Syed" w:date="2018-12-21T18:10:00Z"/>
          <w:trPrChange w:id="295" w:author="Yasser Syed" w:date="2018-12-21T18:17:00Z">
            <w:trPr>
              <w:gridAfter w:val="0"/>
            </w:trPr>
          </w:trPrChange>
        </w:trPr>
        <w:tc>
          <w:tcPr>
            <w:tcW w:w="1675" w:type="dxa"/>
            <w:vAlign w:val="center"/>
            <w:tcPrChange w:id="296" w:author="Yasser Syed" w:date="2018-12-21T18:17:00Z">
              <w:tcPr>
                <w:tcW w:w="1158" w:type="dxa"/>
                <w:gridSpan w:val="2"/>
                <w:vAlign w:val="center"/>
              </w:tcPr>
            </w:tcPrChange>
          </w:tcPr>
          <w:p w14:paraId="7169D62E" w14:textId="77777777" w:rsidR="00763EC7" w:rsidRPr="00F55608" w:rsidRDefault="00763EC7">
            <w:pPr>
              <w:jc w:val="left"/>
              <w:rPr>
                <w:ins w:id="297" w:author="Yasser Syed" w:date="2018-12-21T18:10:00Z"/>
                <w:rFonts w:ascii="Arial" w:hAnsi="Arial" w:cs="Arial"/>
                <w:bCs/>
                <w:color w:val="000000"/>
                <w:sz w:val="16"/>
                <w:szCs w:val="16"/>
                <w:lang w:val="en-CA"/>
              </w:rPr>
              <w:pPrChange w:id="298" w:author="Yasser Syed" w:date="2018-12-31T12:14:00Z">
                <w:pPr/>
              </w:pPrChange>
            </w:pPr>
            <w:ins w:id="299" w:author="Yasser Syed" w:date="2018-12-21T18:11:00Z">
              <w:r w:rsidRPr="00F55608">
                <w:rPr>
                  <w:rFonts w:ascii="Arial" w:hAnsi="Arial" w:cs="Arial"/>
                  <w:bCs/>
                  <w:sz w:val="16"/>
                  <w:szCs w:val="16"/>
                  <w:rPrChange w:id="300" w:author="Yasser Syed" w:date="2018-12-31T12:14:00Z">
                    <w:rPr>
                      <w:rFonts w:ascii="Arial" w:hAnsi="Arial" w:cs="Arial"/>
                      <w:b/>
                      <w:bCs/>
                      <w:sz w:val="16"/>
                      <w:szCs w:val="16"/>
                    </w:rPr>
                  </w:rPrChange>
                </w:rPr>
                <w:t>HD Broadcast contribution SDR</w:t>
              </w:r>
            </w:ins>
          </w:p>
        </w:tc>
        <w:tc>
          <w:tcPr>
            <w:tcW w:w="990" w:type="dxa"/>
            <w:tcPrChange w:id="301" w:author="Yasser Syed" w:date="2018-12-21T18:17:00Z">
              <w:tcPr>
                <w:tcW w:w="1082" w:type="dxa"/>
                <w:gridSpan w:val="2"/>
              </w:tcPr>
            </w:tcPrChange>
          </w:tcPr>
          <w:p w14:paraId="044A9AAD" w14:textId="77777777" w:rsidR="00763EC7" w:rsidRPr="00357100" w:rsidRDefault="00763EC7" w:rsidP="00763EC7">
            <w:pPr>
              <w:rPr>
                <w:ins w:id="302" w:author="Yasser Syed" w:date="2018-12-21T18:10:00Z"/>
                <w:rFonts w:ascii="Arial" w:hAnsi="Arial" w:cs="Arial"/>
                <w:bCs/>
                <w:color w:val="000000"/>
                <w:sz w:val="16"/>
                <w:szCs w:val="16"/>
                <w:lang w:val="en-CA"/>
              </w:rPr>
            </w:pPr>
            <w:ins w:id="303" w:author="Yasser Syed" w:date="2018-12-21T18:11:00Z">
              <w:r>
                <w:rPr>
                  <w:rFonts w:ascii="Arial" w:hAnsi="Arial" w:cs="Arial"/>
                  <w:sz w:val="16"/>
                  <w:szCs w:val="16"/>
                </w:rPr>
                <w:t>BT.709 YCC</w:t>
              </w:r>
            </w:ins>
          </w:p>
        </w:tc>
        <w:tc>
          <w:tcPr>
            <w:tcW w:w="2700" w:type="dxa"/>
            <w:tcPrChange w:id="304" w:author="Yasser Syed" w:date="2018-12-21T18:17:00Z">
              <w:tcPr>
                <w:tcW w:w="1642" w:type="dxa"/>
                <w:gridSpan w:val="2"/>
              </w:tcPr>
            </w:tcPrChange>
          </w:tcPr>
          <w:p w14:paraId="3D1C8AFB" w14:textId="77777777" w:rsidR="00763EC7" w:rsidRDefault="00763EC7" w:rsidP="00763EC7">
            <w:pPr>
              <w:rPr>
                <w:ins w:id="305" w:author="Yasser Syed" w:date="2018-12-21T18:10:00Z"/>
                <w:rFonts w:ascii="Arial" w:hAnsi="Arial" w:cs="Arial"/>
                <w:sz w:val="16"/>
                <w:szCs w:val="16"/>
              </w:rPr>
            </w:pPr>
            <w:ins w:id="306" w:author="Yasser Syed" w:date="2018-12-21T18:11:00Z">
              <w:r>
                <w:rPr>
                  <w:rFonts w:ascii="Arial" w:hAnsi="Arial" w:cs="Arial"/>
                  <w:sz w:val="16"/>
                  <w:szCs w:val="16"/>
                </w:rPr>
                <w:t>10-bit 4:2:2 (JPEG-2000 Broadcast Contribution Single Tile Profile)</w:t>
              </w:r>
            </w:ins>
          </w:p>
        </w:tc>
        <w:tc>
          <w:tcPr>
            <w:tcW w:w="4885" w:type="dxa"/>
            <w:tcPrChange w:id="307" w:author="Yasser Syed" w:date="2018-12-21T18:17:00Z">
              <w:tcPr>
                <w:tcW w:w="6368" w:type="dxa"/>
                <w:gridSpan w:val="2"/>
              </w:tcPr>
            </w:tcPrChange>
          </w:tcPr>
          <w:p w14:paraId="0B0C9880" w14:textId="77777777" w:rsidR="00763EC7" w:rsidRDefault="00763EC7" w:rsidP="00763EC7">
            <w:pPr>
              <w:rPr>
                <w:ins w:id="308" w:author="Yasser Syed" w:date="2018-12-21T18:11:00Z"/>
                <w:rFonts w:ascii="Calibri" w:hAnsi="Calibri" w:cs="Calibri"/>
              </w:rPr>
            </w:pPr>
            <w:ins w:id="309" w:author="Yasser Syed" w:date="2018-12-21T18:11:00Z">
              <w:r>
                <w:rPr>
                  <w:rFonts w:ascii="Arial" w:hAnsi="Arial" w:cs="Arial"/>
                  <w:sz w:val="16"/>
                  <w:szCs w:val="16"/>
                </w:rPr>
                <w:t>used internally for IP contribution and during live events production,</w:t>
              </w:r>
            </w:ins>
          </w:p>
          <w:p w14:paraId="7D432DC1" w14:textId="77777777" w:rsidR="00763EC7" w:rsidRDefault="00763EC7" w:rsidP="00763EC7">
            <w:pPr>
              <w:rPr>
                <w:ins w:id="310" w:author="Yasser Syed" w:date="2018-12-21T18:10:00Z"/>
                <w:rFonts w:ascii="Arial" w:hAnsi="Arial" w:cs="Arial"/>
                <w:sz w:val="16"/>
                <w:szCs w:val="16"/>
              </w:rPr>
            </w:pPr>
            <w:ins w:id="311" w:author="Yasser Syed" w:date="2018-12-21T18:11:00Z">
              <w:r>
                <w:rPr>
                  <w:rFonts w:ascii="Arial" w:hAnsi="Arial" w:cs="Arial"/>
                  <w:sz w:val="16"/>
                  <w:szCs w:val="16"/>
                </w:rPr>
                <w:t xml:space="preserve">now available with embedded H.273 </w:t>
              </w:r>
              <w:proofErr w:type="spellStart"/>
              <w:r>
                <w:rPr>
                  <w:rFonts w:ascii="Arial" w:hAnsi="Arial" w:cs="Arial"/>
                  <w:sz w:val="16"/>
                  <w:szCs w:val="16"/>
                </w:rPr>
                <w:t>signaling</w:t>
              </w:r>
              <w:proofErr w:type="spellEnd"/>
              <w:r>
                <w:rPr>
                  <w:rFonts w:ascii="Arial" w:hAnsi="Arial" w:cs="Arial"/>
                  <w:sz w:val="16"/>
                  <w:szCs w:val="16"/>
                </w:rPr>
                <w:t xml:space="preserve"> per</w:t>
              </w:r>
              <w:r>
                <w:rPr>
                  <w:rFonts w:ascii="Calibri" w:hAnsi="Calibri" w:cs="Calibri"/>
                </w:rPr>
                <w:fldChar w:fldCharType="begin"/>
              </w:r>
              <w:r>
                <w:rPr>
                  <w:rFonts w:ascii="Calibri" w:hAnsi="Calibri" w:cs="Calibri"/>
                </w:rPr>
                <w:instrText xml:space="preserve"> HYPERLINK "http://www.videoservicesforum.org/download/technical_recommendations/VSF_TR-01_2018-06-05.pdf" </w:instrText>
              </w:r>
              <w:r>
                <w:rPr>
                  <w:rFonts w:ascii="Calibri" w:hAnsi="Calibri" w:cs="Calibri"/>
                </w:rPr>
                <w:fldChar w:fldCharType="separate"/>
              </w:r>
              <w:r>
                <w:rPr>
                  <w:rStyle w:val="Hyperlink"/>
                  <w:rFonts w:ascii="Arial" w:hAnsi="Arial" w:cs="Arial"/>
                  <w:color w:val="954F72"/>
                  <w:sz w:val="16"/>
                  <w:szCs w:val="16"/>
                </w:rPr>
                <w:t>http://www.videoservicesforum.org/download/technical_recommendations/VSF_TR-01_2018-06-05.pdf</w:t>
              </w:r>
              <w:r>
                <w:rPr>
                  <w:rFonts w:ascii="Calibri" w:hAnsi="Calibri" w:cs="Calibri"/>
                </w:rPr>
                <w:fldChar w:fldCharType="end"/>
              </w:r>
            </w:ins>
          </w:p>
        </w:tc>
      </w:tr>
      <w:tr w:rsidR="00763EC7" w:rsidRPr="00357100" w14:paraId="556C4E80" w14:textId="77777777" w:rsidTr="00763EC7">
        <w:tblPrEx>
          <w:tblPrExChange w:id="312" w:author="Yasser Syed" w:date="2018-12-21T18:17:00Z">
            <w:tblPrEx>
              <w:tblInd w:w="210" w:type="dxa"/>
            </w:tblPrEx>
          </w:tblPrExChange>
        </w:tblPrEx>
        <w:trPr>
          <w:ins w:id="313" w:author="Yasser Syed" w:date="2018-12-21T18:10:00Z"/>
          <w:trPrChange w:id="314" w:author="Yasser Syed" w:date="2018-12-21T18:17:00Z">
            <w:trPr>
              <w:gridAfter w:val="0"/>
            </w:trPr>
          </w:trPrChange>
        </w:trPr>
        <w:tc>
          <w:tcPr>
            <w:tcW w:w="1675" w:type="dxa"/>
            <w:vAlign w:val="center"/>
            <w:tcPrChange w:id="315" w:author="Yasser Syed" w:date="2018-12-21T18:17:00Z">
              <w:tcPr>
                <w:tcW w:w="1158" w:type="dxa"/>
                <w:gridSpan w:val="2"/>
                <w:vAlign w:val="center"/>
              </w:tcPr>
            </w:tcPrChange>
          </w:tcPr>
          <w:p w14:paraId="35D4B773" w14:textId="77777777" w:rsidR="00763EC7" w:rsidRPr="00F55608" w:rsidRDefault="00763EC7">
            <w:pPr>
              <w:jc w:val="left"/>
              <w:rPr>
                <w:ins w:id="316" w:author="Yasser Syed" w:date="2018-12-21T18:10:00Z"/>
                <w:rFonts w:ascii="Arial" w:hAnsi="Arial" w:cs="Arial"/>
                <w:bCs/>
                <w:color w:val="000000"/>
                <w:sz w:val="16"/>
                <w:szCs w:val="16"/>
                <w:lang w:val="en-CA"/>
              </w:rPr>
              <w:pPrChange w:id="317" w:author="Yasser Syed" w:date="2018-12-31T12:14:00Z">
                <w:pPr/>
              </w:pPrChange>
            </w:pPr>
            <w:ins w:id="318" w:author="Yasser Syed" w:date="2018-12-21T18:11:00Z">
              <w:r w:rsidRPr="00F55608">
                <w:rPr>
                  <w:rFonts w:ascii="Arial" w:hAnsi="Arial" w:cs="Arial"/>
                  <w:bCs/>
                  <w:sz w:val="16"/>
                  <w:szCs w:val="16"/>
                  <w:rPrChange w:id="319" w:author="Yasser Syed" w:date="2018-12-31T12:14:00Z">
                    <w:rPr>
                      <w:rFonts w:ascii="Arial" w:hAnsi="Arial" w:cs="Arial"/>
                      <w:b/>
                      <w:bCs/>
                      <w:sz w:val="16"/>
                      <w:szCs w:val="16"/>
                    </w:rPr>
                  </w:rPrChange>
                </w:rPr>
                <w:t>HD Broadcast contribution SDR</w:t>
              </w:r>
            </w:ins>
          </w:p>
        </w:tc>
        <w:tc>
          <w:tcPr>
            <w:tcW w:w="990" w:type="dxa"/>
            <w:tcPrChange w:id="320" w:author="Yasser Syed" w:date="2018-12-21T18:17:00Z">
              <w:tcPr>
                <w:tcW w:w="1082" w:type="dxa"/>
                <w:gridSpan w:val="2"/>
              </w:tcPr>
            </w:tcPrChange>
          </w:tcPr>
          <w:p w14:paraId="3C8E82C1" w14:textId="77777777" w:rsidR="00763EC7" w:rsidRDefault="00763EC7" w:rsidP="00763EC7">
            <w:pPr>
              <w:rPr>
                <w:ins w:id="321" w:author="Yasser Syed" w:date="2018-12-21T18:11:00Z"/>
                <w:rFonts w:ascii="Calibri" w:hAnsi="Calibri" w:cs="Calibri"/>
              </w:rPr>
            </w:pPr>
            <w:ins w:id="322" w:author="Yasser Syed" w:date="2018-12-21T18:11:00Z">
              <w:r>
                <w:rPr>
                  <w:rFonts w:ascii="Arial" w:hAnsi="Arial" w:cs="Arial"/>
                  <w:sz w:val="16"/>
                  <w:szCs w:val="16"/>
                </w:rPr>
                <w:t>BT.709 YCC</w:t>
              </w:r>
            </w:ins>
          </w:p>
          <w:p w14:paraId="423B06FF" w14:textId="77777777" w:rsidR="00763EC7" w:rsidRPr="00357100" w:rsidRDefault="00763EC7" w:rsidP="00763EC7">
            <w:pPr>
              <w:rPr>
                <w:ins w:id="323" w:author="Yasser Syed" w:date="2018-12-21T18:10:00Z"/>
                <w:rFonts w:ascii="Arial" w:hAnsi="Arial" w:cs="Arial"/>
                <w:bCs/>
                <w:color w:val="000000"/>
                <w:sz w:val="16"/>
                <w:szCs w:val="16"/>
                <w:lang w:val="en-CA"/>
              </w:rPr>
            </w:pPr>
            <w:ins w:id="324" w:author="Yasser Syed" w:date="2018-12-21T18:11:00Z">
              <w:r>
                <w:rPr>
                  <w:rFonts w:ascii="Arial" w:hAnsi="Arial" w:cs="Arial"/>
                  <w:sz w:val="16"/>
                  <w:szCs w:val="16"/>
                </w:rPr>
                <w:t> </w:t>
              </w:r>
            </w:ins>
          </w:p>
        </w:tc>
        <w:tc>
          <w:tcPr>
            <w:tcW w:w="2700" w:type="dxa"/>
            <w:tcPrChange w:id="325" w:author="Yasser Syed" w:date="2018-12-21T18:17:00Z">
              <w:tcPr>
                <w:tcW w:w="1642" w:type="dxa"/>
                <w:gridSpan w:val="2"/>
              </w:tcPr>
            </w:tcPrChange>
          </w:tcPr>
          <w:p w14:paraId="6D883927" w14:textId="77777777" w:rsidR="00763EC7" w:rsidRDefault="00763EC7" w:rsidP="00763EC7">
            <w:pPr>
              <w:rPr>
                <w:ins w:id="326" w:author="Yasser Syed" w:date="2018-12-21T18:10:00Z"/>
                <w:rFonts w:ascii="Arial" w:hAnsi="Arial" w:cs="Arial"/>
                <w:sz w:val="16"/>
                <w:szCs w:val="16"/>
              </w:rPr>
            </w:pPr>
            <w:ins w:id="327" w:author="Yasser Syed" w:date="2018-12-21T18:11:00Z">
              <w:r>
                <w:rPr>
                  <w:rFonts w:ascii="Arial" w:hAnsi="Arial" w:cs="Arial"/>
                  <w:sz w:val="16"/>
                  <w:szCs w:val="16"/>
                </w:rPr>
                <w:t>10-bit 4:2:2 (AVC High422 Profile)</w:t>
              </w:r>
            </w:ins>
          </w:p>
        </w:tc>
        <w:tc>
          <w:tcPr>
            <w:tcW w:w="4885" w:type="dxa"/>
            <w:tcPrChange w:id="328" w:author="Yasser Syed" w:date="2018-12-21T18:17:00Z">
              <w:tcPr>
                <w:tcW w:w="6368" w:type="dxa"/>
                <w:gridSpan w:val="2"/>
              </w:tcPr>
            </w:tcPrChange>
          </w:tcPr>
          <w:p w14:paraId="1E05892D" w14:textId="77777777" w:rsidR="00763EC7" w:rsidRDefault="00763EC7" w:rsidP="00763EC7">
            <w:pPr>
              <w:rPr>
                <w:ins w:id="329" w:author="Yasser Syed" w:date="2018-12-21T18:10:00Z"/>
                <w:rFonts w:ascii="Arial" w:hAnsi="Arial" w:cs="Arial"/>
                <w:sz w:val="16"/>
                <w:szCs w:val="16"/>
              </w:rPr>
            </w:pPr>
            <w:ins w:id="330" w:author="Yasser Syed" w:date="2018-12-21T18:11:00Z">
              <w:r>
                <w:rPr>
                  <w:rFonts w:ascii="Arial" w:hAnsi="Arial" w:cs="Arial"/>
                  <w:sz w:val="16"/>
                  <w:szCs w:val="16"/>
                </w:rPr>
                <w:t>typically, this is how we provide live content to our business partners</w:t>
              </w:r>
            </w:ins>
          </w:p>
        </w:tc>
      </w:tr>
    </w:tbl>
    <w:p w14:paraId="370C6575" w14:textId="77777777" w:rsidR="00631E67" w:rsidRPr="000456B4" w:rsidRDefault="00631E67" w:rsidP="000B27E9"/>
    <w:p w14:paraId="719D14FD" w14:textId="77777777" w:rsidR="00B652E8" w:rsidRDefault="00B652E8" w:rsidP="00B652E8">
      <w:pPr>
        <w:pStyle w:val="Heading1"/>
      </w:pPr>
      <w:r w:rsidRPr="000456B4">
        <w:t>Workflow domains</w:t>
      </w:r>
    </w:p>
    <w:p w14:paraId="2225CE90" w14:textId="34625BF2" w:rsidR="00DC64FC" w:rsidRDefault="00DC64FC" w:rsidP="00DC64FC">
      <w:pPr>
        <w:rPr>
          <w:ins w:id="331" w:author="Yasser Syed" w:date="2019-01-01T13:24:00Z"/>
        </w:rPr>
      </w:pPr>
      <w:ins w:id="332" w:author="Yasser Syed" w:date="2018-12-21T18:20:00Z">
        <w:r>
          <w:t>[Existing Figure for Discussion purposes</w:t>
        </w:r>
      </w:ins>
      <w:ins w:id="333" w:author="Yasser Syed" w:date="2018-12-21T18:37:00Z">
        <w:r>
          <w:t>]</w:t>
        </w:r>
      </w:ins>
    </w:p>
    <w:p w14:paraId="3C6E1D78" w14:textId="77777777" w:rsidR="00376655" w:rsidRPr="00DC64FC" w:rsidRDefault="00376655" w:rsidP="00DC64FC"/>
    <w:p w14:paraId="1F7240C8" w14:textId="77777777" w:rsidR="003932B0" w:rsidRPr="000456B4" w:rsidRDefault="000F5D13" w:rsidP="000B27E9">
      <w:r w:rsidRPr="000456B4">
        <w:rPr>
          <w:noProof/>
        </w:rPr>
        <w:lastRenderedPageBreak/>
        <mc:AlternateContent>
          <mc:Choice Requires="wpg">
            <w:drawing>
              <wp:anchor distT="0" distB="0" distL="114300" distR="114300" simplePos="0" relativeHeight="251660800" behindDoc="0" locked="0" layoutInCell="1" allowOverlap="1" wp14:anchorId="483B8313" wp14:editId="2E20482B">
                <wp:simplePos x="0" y="0"/>
                <wp:positionH relativeFrom="column">
                  <wp:posOffset>409833</wp:posOffset>
                </wp:positionH>
                <wp:positionV relativeFrom="paragraph">
                  <wp:posOffset>129289</wp:posOffset>
                </wp:positionV>
                <wp:extent cx="5988867" cy="4622800"/>
                <wp:effectExtent l="0" t="0" r="0" b="0"/>
                <wp:wrapNone/>
                <wp:docPr id="63" name="Group 23">
                  <a:extLst xmlns:a="http://schemas.openxmlformats.org/drawingml/2006/main"/>
                </wp:docPr>
                <wp:cNvGraphicFramePr/>
                <a:graphic xmlns:a="http://schemas.openxmlformats.org/drawingml/2006/main">
                  <a:graphicData uri="http://schemas.microsoft.com/office/word/2010/wordprocessingGroup">
                    <wpg:wgp>
                      <wpg:cNvGrpSpPr/>
                      <wpg:grpSpPr>
                        <a:xfrm>
                          <a:off x="0" y="0"/>
                          <a:ext cx="5988867" cy="4622800"/>
                          <a:chOff x="314247" y="-266440"/>
                          <a:chExt cx="9663788" cy="6149681"/>
                        </a:xfrm>
                      </wpg:grpSpPr>
                      <wps:wsp>
                        <wps:cNvPr id="64" name="Straight Connector 64">
                          <a:extLst/>
                        </wps:cNvPr>
                        <wps:cNvCnPr/>
                        <wps:spPr>
                          <a:xfrm>
                            <a:off x="344555" y="1684195"/>
                            <a:ext cx="9076169" cy="9329"/>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5" name="Rectangle 65">
                          <a:extLst/>
                        </wps:cNvPr>
                        <wps:cNvSpPr/>
                        <wps:spPr>
                          <a:xfrm>
                            <a:off x="344555" y="1171011"/>
                            <a:ext cx="1538769" cy="1026367"/>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794708C0" w14:textId="77777777" w:rsidR="00B30E44" w:rsidRPr="00E66C3B" w:rsidRDefault="00B30E44" w:rsidP="007C46F3">
                              <w:pPr>
                                <w:pStyle w:val="NormalWeb"/>
                                <w:spacing w:before="0" w:beforeAutospacing="0" w:after="0" w:afterAutospacing="0"/>
                                <w:jc w:val="center"/>
                              </w:pPr>
                              <w:r w:rsidRPr="00E66C3B">
                                <w:rPr>
                                  <w:color w:val="000000" w:themeColor="text1"/>
                                  <w:kern w:val="24"/>
                                </w:rPr>
                                <w:t>Capture</w:t>
                              </w:r>
                            </w:p>
                          </w:txbxContent>
                        </wps:txbx>
                        <wps:bodyPr rtlCol="0" anchor="ctr"/>
                      </wps:wsp>
                      <wps:wsp>
                        <wps:cNvPr id="66" name="Rectangle 66">
                          <a:extLst/>
                        </wps:cNvPr>
                        <wps:cNvSpPr/>
                        <wps:spPr>
                          <a:xfrm>
                            <a:off x="3167962" y="1180339"/>
                            <a:ext cx="1538769" cy="1026367"/>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4B8EBABD" w14:textId="77777777" w:rsidR="00B30E44" w:rsidRPr="000456B4" w:rsidRDefault="00B30E44" w:rsidP="007C46F3">
                              <w:pPr>
                                <w:pStyle w:val="NormalWeb"/>
                                <w:spacing w:before="0" w:beforeAutospacing="0" w:after="0" w:afterAutospacing="0"/>
                                <w:jc w:val="center"/>
                                <w:rPr>
                                  <w:sz w:val="20"/>
                                </w:rPr>
                              </w:pPr>
                              <w:r w:rsidRPr="00E66C3B">
                                <w:rPr>
                                  <w:color w:val="000000" w:themeColor="text1"/>
                                  <w:kern w:val="24"/>
                                  <w:szCs w:val="36"/>
                                </w:rPr>
                                <w:t xml:space="preserve">Production </w:t>
                              </w:r>
                              <w:r w:rsidRPr="00E66C3B">
                                <w:rPr>
                                  <w:color w:val="000000" w:themeColor="text1"/>
                                  <w:kern w:val="24"/>
                                  <w:sz w:val="22"/>
                                  <w:szCs w:val="36"/>
                                </w:rPr>
                                <w:t>w/ metadata</w:t>
                              </w:r>
                            </w:p>
                          </w:txbxContent>
                        </wps:txbx>
                        <wps:bodyPr rtlCol="0" anchor="ctr"/>
                      </wps:wsp>
                      <wps:wsp>
                        <wps:cNvPr id="67" name="Rectangle 67">
                          <a:extLst/>
                        </wps:cNvPr>
                        <wps:cNvSpPr/>
                        <wps:spPr>
                          <a:xfrm>
                            <a:off x="7881955" y="1180340"/>
                            <a:ext cx="1538769" cy="1026367"/>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0E862019" w14:textId="77777777" w:rsidR="00B30E44" w:rsidRPr="000456B4" w:rsidRDefault="00B30E44" w:rsidP="007C46F3">
                              <w:pPr>
                                <w:pStyle w:val="NormalWeb"/>
                                <w:spacing w:before="0" w:beforeAutospacing="0" w:after="0" w:afterAutospacing="0"/>
                                <w:jc w:val="center"/>
                                <w:rPr>
                                  <w:sz w:val="20"/>
                                </w:rPr>
                              </w:pPr>
                              <w:r w:rsidRPr="00E66C3B">
                                <w:rPr>
                                  <w:color w:val="000000" w:themeColor="text1"/>
                                  <w:kern w:val="24"/>
                                  <w:szCs w:val="36"/>
                                </w:rPr>
                                <w:t>Service</w:t>
                              </w:r>
                            </w:p>
                            <w:p w14:paraId="4A8A103C" w14:textId="77777777" w:rsidR="00B30E44" w:rsidRPr="000456B4" w:rsidRDefault="00B30E44" w:rsidP="007C46F3">
                              <w:pPr>
                                <w:pStyle w:val="NormalWeb"/>
                                <w:spacing w:before="0" w:beforeAutospacing="0" w:after="0" w:afterAutospacing="0"/>
                                <w:jc w:val="center"/>
                                <w:rPr>
                                  <w:sz w:val="20"/>
                                </w:rPr>
                              </w:pPr>
                              <w:r>
                                <w:rPr>
                                  <w:color w:val="000000" w:themeColor="text1"/>
                                  <w:kern w:val="24"/>
                                  <w:szCs w:val="36"/>
                                </w:rPr>
                                <w:t>d</w:t>
                              </w:r>
                              <w:r w:rsidRPr="00E66C3B">
                                <w:rPr>
                                  <w:color w:val="000000" w:themeColor="text1"/>
                                  <w:kern w:val="24"/>
                                  <w:szCs w:val="36"/>
                                </w:rPr>
                                <w:t>istribution</w:t>
                              </w:r>
                            </w:p>
                          </w:txbxContent>
                        </wps:txbx>
                        <wps:bodyPr rtlCol="0" anchor="ctr"/>
                      </wps:wsp>
                      <wps:wsp>
                        <wps:cNvPr id="68" name="Straight Connector 68">
                          <a:extLst/>
                        </wps:cNvPr>
                        <wps:cNvCnPr>
                          <a:cxnSpLocks/>
                        </wps:cNvCnPr>
                        <wps:spPr>
                          <a:xfrm>
                            <a:off x="7373848" y="770536"/>
                            <a:ext cx="0" cy="2937992"/>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69" name="Straight Connector 69">
                          <a:extLst/>
                        </wps:cNvPr>
                        <wps:cNvCnPr>
                          <a:cxnSpLocks/>
                        </wps:cNvCnPr>
                        <wps:spPr>
                          <a:xfrm>
                            <a:off x="2541873" y="770536"/>
                            <a:ext cx="5706" cy="2937992"/>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70" name="Rectangle 70">
                          <a:extLst/>
                        </wps:cNvPr>
                        <wps:cNvSpPr/>
                        <wps:spPr>
                          <a:xfrm>
                            <a:off x="5479356" y="1180340"/>
                            <a:ext cx="1538769" cy="1026367"/>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151ADF8B" w14:textId="77777777" w:rsidR="00B30E44" w:rsidRPr="000456B4" w:rsidRDefault="00B30E44" w:rsidP="007C46F3">
                              <w:pPr>
                                <w:pStyle w:val="NormalWeb"/>
                                <w:spacing w:before="0" w:beforeAutospacing="0" w:after="0" w:afterAutospacing="0"/>
                                <w:jc w:val="center"/>
                                <w:rPr>
                                  <w:sz w:val="20"/>
                                </w:rPr>
                              </w:pPr>
                              <w:r w:rsidRPr="00E66C3B">
                                <w:rPr>
                                  <w:color w:val="000000" w:themeColor="text1"/>
                                  <w:kern w:val="24"/>
                                  <w:szCs w:val="36"/>
                                </w:rPr>
                                <w:t>Production</w:t>
                              </w:r>
                            </w:p>
                            <w:p w14:paraId="42FE9A1C" w14:textId="77777777" w:rsidR="00B30E44" w:rsidRPr="000456B4" w:rsidRDefault="00B30E44" w:rsidP="007C46F3">
                              <w:pPr>
                                <w:pStyle w:val="NormalWeb"/>
                                <w:spacing w:before="0" w:beforeAutospacing="0" w:after="0" w:afterAutospacing="0"/>
                                <w:jc w:val="center"/>
                                <w:rPr>
                                  <w:sz w:val="20"/>
                                </w:rPr>
                              </w:pPr>
                              <w:r>
                                <w:rPr>
                                  <w:color w:val="000000" w:themeColor="text1"/>
                                  <w:kern w:val="24"/>
                                  <w:szCs w:val="36"/>
                                </w:rPr>
                                <w:t>d</w:t>
                              </w:r>
                              <w:r w:rsidRPr="00E66C3B">
                                <w:rPr>
                                  <w:color w:val="000000" w:themeColor="text1"/>
                                  <w:kern w:val="24"/>
                                  <w:szCs w:val="36"/>
                                </w:rPr>
                                <w:t>istribution</w:t>
                              </w:r>
                            </w:p>
                          </w:txbxContent>
                        </wps:txbx>
                        <wps:bodyPr rtlCol="0" anchor="ctr"/>
                      </wps:wsp>
                      <wps:wsp>
                        <wps:cNvPr id="71" name="Straight Arrow Connector 71">
                          <a:extLst/>
                        </wps:cNvPr>
                        <wps:cNvCnPr/>
                        <wps:spPr>
                          <a:xfrm>
                            <a:off x="1807482" y="528862"/>
                            <a:ext cx="7155359" cy="0"/>
                          </a:xfrm>
                          <a:prstGeom prst="straightConnector1">
                            <a:avLst/>
                          </a:prstGeom>
                          <a:ln w="19050">
                            <a:solidFill>
                              <a:schemeClr val="tx1"/>
                            </a:solidFill>
                            <a:headEnd type="oval"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72" name="Straight Arrow Connector 72">
                          <a:extLst/>
                        </wps:cNvPr>
                        <wps:cNvCnPr/>
                        <wps:spPr>
                          <a:xfrm>
                            <a:off x="1807482" y="153889"/>
                            <a:ext cx="7155359" cy="0"/>
                          </a:xfrm>
                          <a:prstGeom prst="straightConnector1">
                            <a:avLst/>
                          </a:prstGeom>
                          <a:ln w="19050">
                            <a:solidFill>
                              <a:schemeClr val="tx1"/>
                            </a:solidFill>
                            <a:headEnd type="oval"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73" name="TextBox 10">
                          <a:extLst/>
                        </wps:cNvPr>
                        <wps:cNvSpPr txBox="1"/>
                        <wps:spPr>
                          <a:xfrm>
                            <a:off x="328857" y="-266440"/>
                            <a:ext cx="1823700" cy="709579"/>
                          </a:xfrm>
                          <a:prstGeom prst="rect">
                            <a:avLst/>
                          </a:prstGeom>
                          <a:noFill/>
                        </wps:spPr>
                        <wps:txbx>
                          <w:txbxContent>
                            <w:p w14:paraId="6CA00D4A" w14:textId="77777777" w:rsidR="00B30E44" w:rsidRPr="00E66C3B" w:rsidRDefault="00B30E44" w:rsidP="007C46F3">
                              <w:pPr>
                                <w:pStyle w:val="NormalWeb"/>
                                <w:spacing w:before="0" w:beforeAutospacing="0" w:after="0" w:afterAutospacing="0"/>
                                <w:rPr>
                                  <w:color w:val="000000" w:themeColor="text1"/>
                                  <w:kern w:val="24"/>
                                  <w:szCs w:val="28"/>
                                </w:rPr>
                              </w:pPr>
                              <w:r w:rsidRPr="00E66C3B">
                                <w:rPr>
                                  <w:color w:val="000000" w:themeColor="text1"/>
                                  <w:kern w:val="24"/>
                                  <w:szCs w:val="28"/>
                                </w:rPr>
                                <w:t>Theatrical/</w:t>
                              </w:r>
                            </w:p>
                            <w:p w14:paraId="532AC36C" w14:textId="77777777" w:rsidR="00B30E44" w:rsidRPr="0073196A" w:rsidRDefault="00B30E44" w:rsidP="007C46F3">
                              <w:pPr>
                                <w:pStyle w:val="NormalWeb"/>
                                <w:spacing w:before="0" w:beforeAutospacing="0" w:after="0" w:afterAutospacing="0"/>
                                <w:rPr>
                                  <w:sz w:val="22"/>
                                </w:rPr>
                              </w:pPr>
                              <w:r w:rsidRPr="00E66C3B">
                                <w:rPr>
                                  <w:color w:val="000000" w:themeColor="text1"/>
                                  <w:kern w:val="24"/>
                                  <w:szCs w:val="28"/>
                                </w:rPr>
                                <w:t>Scripted TV</w:t>
                              </w:r>
                            </w:p>
                          </w:txbxContent>
                        </wps:txbx>
                        <wps:bodyPr wrap="square" rtlCol="0">
                          <a:noAutofit/>
                        </wps:bodyPr>
                      </wps:wsp>
                      <wps:wsp>
                        <wps:cNvPr id="74" name="TextBox 11">
                          <a:extLst/>
                        </wps:cNvPr>
                        <wps:cNvSpPr txBox="1"/>
                        <wps:spPr>
                          <a:xfrm>
                            <a:off x="314247" y="322142"/>
                            <a:ext cx="1513353" cy="423726"/>
                          </a:xfrm>
                          <a:prstGeom prst="rect">
                            <a:avLst/>
                          </a:prstGeom>
                          <a:noFill/>
                        </wps:spPr>
                        <wps:txbx>
                          <w:txbxContent>
                            <w:p w14:paraId="2006045E" w14:textId="77777777" w:rsidR="00B30E44" w:rsidRPr="0073196A" w:rsidRDefault="00B30E44" w:rsidP="007C46F3">
                              <w:pPr>
                                <w:pStyle w:val="NormalWeb"/>
                                <w:spacing w:before="0" w:beforeAutospacing="0" w:after="0" w:afterAutospacing="0"/>
                                <w:rPr>
                                  <w:sz w:val="22"/>
                                </w:rPr>
                              </w:pPr>
                              <w:r w:rsidRPr="00E66C3B">
                                <w:rPr>
                                  <w:color w:val="000000" w:themeColor="text1"/>
                                  <w:kern w:val="24"/>
                                  <w:szCs w:val="28"/>
                                </w:rPr>
                                <w:t>Live Events</w:t>
                              </w:r>
                            </w:p>
                          </w:txbxContent>
                        </wps:txbx>
                        <wps:bodyPr wrap="square" rtlCol="0">
                          <a:noAutofit/>
                        </wps:bodyPr>
                      </wps:wsp>
                      <wps:wsp>
                        <wps:cNvPr id="75" name="TextBox 12">
                          <a:extLst/>
                        </wps:cNvPr>
                        <wps:cNvSpPr txBox="1"/>
                        <wps:spPr>
                          <a:xfrm>
                            <a:off x="654676" y="3823731"/>
                            <a:ext cx="4054628" cy="2059510"/>
                          </a:xfrm>
                          <a:prstGeom prst="rect">
                            <a:avLst/>
                          </a:prstGeom>
                          <a:noFill/>
                        </wps:spPr>
                        <wps:txbx>
                          <w:txbxContent>
                            <w:p w14:paraId="042B7DB5" w14:textId="77777777" w:rsidR="00B30E44" w:rsidRPr="000456B4" w:rsidRDefault="00B30E44" w:rsidP="007C46F3">
                              <w:pPr>
                                <w:pStyle w:val="ListParagraph"/>
                                <w:numPr>
                                  <w:ilvl w:val="0"/>
                                  <w:numId w:val="10"/>
                                </w:numPr>
                                <w:tabs>
                                  <w:tab w:val="clear" w:pos="792"/>
                                  <w:tab w:val="clear" w:pos="1195"/>
                                  <w:tab w:val="clear" w:pos="1584"/>
                                  <w:tab w:val="clear" w:pos="1987"/>
                                  <w:tab w:val="clear" w:pos="4853"/>
                                  <w:tab w:val="clear" w:pos="9691"/>
                                </w:tabs>
                                <w:spacing w:before="0"/>
                                <w:jc w:val="left"/>
                                <w:rPr>
                                  <w:rFonts w:eastAsia="Times New Roman"/>
                                  <w:sz w:val="22"/>
                                </w:rPr>
                              </w:pPr>
                              <w:r w:rsidRPr="00E66C3B">
                                <w:rPr>
                                  <w:color w:val="000000" w:themeColor="text1"/>
                                  <w:kern w:val="24"/>
                                  <w:sz w:val="22"/>
                                  <w:szCs w:val="28"/>
                                </w:rPr>
                                <w:t>Non-</w:t>
                              </w:r>
                              <w:r>
                                <w:rPr>
                                  <w:color w:val="000000" w:themeColor="text1"/>
                                  <w:kern w:val="24"/>
                                  <w:sz w:val="22"/>
                                  <w:szCs w:val="28"/>
                                </w:rPr>
                                <w:t>l</w:t>
                              </w:r>
                              <w:r w:rsidRPr="00E66C3B">
                                <w:rPr>
                                  <w:color w:val="000000" w:themeColor="text1"/>
                                  <w:kern w:val="24"/>
                                  <w:sz w:val="22"/>
                                  <w:szCs w:val="28"/>
                                </w:rPr>
                                <w:t xml:space="preserve">inear </w:t>
                              </w:r>
                              <w:r>
                                <w:rPr>
                                  <w:color w:val="000000" w:themeColor="text1"/>
                                  <w:kern w:val="24"/>
                                  <w:sz w:val="22"/>
                                  <w:szCs w:val="28"/>
                                </w:rPr>
                                <w:t>c</w:t>
                              </w:r>
                              <w:r w:rsidRPr="00E66C3B">
                                <w:rPr>
                                  <w:color w:val="000000" w:themeColor="text1"/>
                                  <w:kern w:val="24"/>
                                  <w:sz w:val="22"/>
                                  <w:szCs w:val="28"/>
                                </w:rPr>
                                <w:t xml:space="preserve">olour </w:t>
                              </w:r>
                              <w:r>
                                <w:rPr>
                                  <w:color w:val="000000" w:themeColor="text1"/>
                                  <w:kern w:val="24"/>
                                  <w:sz w:val="22"/>
                                  <w:szCs w:val="28"/>
                                </w:rPr>
                                <w:t>t</w:t>
                              </w:r>
                              <w:r w:rsidRPr="00E66C3B">
                                <w:rPr>
                                  <w:color w:val="000000" w:themeColor="text1"/>
                                  <w:kern w:val="24"/>
                                  <w:sz w:val="22"/>
                                  <w:szCs w:val="28"/>
                                </w:rPr>
                                <w:t>ransformations</w:t>
                              </w:r>
                            </w:p>
                            <w:p w14:paraId="138244ED" w14:textId="77777777" w:rsidR="00B30E44" w:rsidRPr="000456B4" w:rsidRDefault="00B30E44" w:rsidP="007C46F3">
                              <w:pPr>
                                <w:pStyle w:val="ListParagraph"/>
                                <w:numPr>
                                  <w:ilvl w:val="0"/>
                                  <w:numId w:val="10"/>
                                </w:numPr>
                                <w:tabs>
                                  <w:tab w:val="clear" w:pos="792"/>
                                  <w:tab w:val="clear" w:pos="1195"/>
                                  <w:tab w:val="clear" w:pos="1584"/>
                                  <w:tab w:val="clear" w:pos="1987"/>
                                  <w:tab w:val="clear" w:pos="4853"/>
                                  <w:tab w:val="clear" w:pos="9691"/>
                                </w:tabs>
                                <w:spacing w:before="0"/>
                                <w:jc w:val="left"/>
                                <w:rPr>
                                  <w:rFonts w:eastAsia="Times New Roman"/>
                                  <w:sz w:val="22"/>
                                </w:rPr>
                              </w:pPr>
                              <w:r w:rsidRPr="00E66C3B">
                                <w:rPr>
                                  <w:color w:val="000000" w:themeColor="text1"/>
                                  <w:kern w:val="24"/>
                                  <w:sz w:val="22"/>
                                  <w:szCs w:val="28"/>
                                </w:rPr>
                                <w:t xml:space="preserve">Chroma </w:t>
                              </w:r>
                              <w:r>
                                <w:rPr>
                                  <w:color w:val="000000" w:themeColor="text1"/>
                                  <w:kern w:val="24"/>
                                  <w:sz w:val="22"/>
                                  <w:szCs w:val="28"/>
                                </w:rPr>
                                <w:t>s</w:t>
                              </w:r>
                              <w:r w:rsidRPr="00E66C3B">
                                <w:rPr>
                                  <w:color w:val="000000" w:themeColor="text1"/>
                                  <w:kern w:val="24"/>
                                  <w:sz w:val="22"/>
                                  <w:szCs w:val="28"/>
                                </w:rPr>
                                <w:t>ub-</w:t>
                              </w:r>
                              <w:r>
                                <w:rPr>
                                  <w:color w:val="000000" w:themeColor="text1"/>
                                  <w:kern w:val="24"/>
                                  <w:sz w:val="22"/>
                                  <w:szCs w:val="28"/>
                                </w:rPr>
                                <w:t>s</w:t>
                              </w:r>
                              <w:r w:rsidRPr="00E66C3B">
                                <w:rPr>
                                  <w:color w:val="000000" w:themeColor="text1"/>
                                  <w:kern w:val="24"/>
                                  <w:sz w:val="22"/>
                                  <w:szCs w:val="28"/>
                                </w:rPr>
                                <w:t>ampling</w:t>
                              </w:r>
                            </w:p>
                            <w:p w14:paraId="079AE61B" w14:textId="77777777" w:rsidR="00B30E44" w:rsidRPr="000456B4" w:rsidRDefault="00B30E44" w:rsidP="007C46F3">
                              <w:pPr>
                                <w:pStyle w:val="ListParagraph"/>
                                <w:numPr>
                                  <w:ilvl w:val="0"/>
                                  <w:numId w:val="10"/>
                                </w:numPr>
                                <w:tabs>
                                  <w:tab w:val="clear" w:pos="792"/>
                                  <w:tab w:val="clear" w:pos="1195"/>
                                  <w:tab w:val="clear" w:pos="1584"/>
                                  <w:tab w:val="clear" w:pos="1987"/>
                                  <w:tab w:val="clear" w:pos="4853"/>
                                  <w:tab w:val="clear" w:pos="9691"/>
                                </w:tabs>
                                <w:spacing w:before="0"/>
                                <w:jc w:val="left"/>
                                <w:rPr>
                                  <w:rFonts w:eastAsia="Times New Roman"/>
                                  <w:sz w:val="22"/>
                                </w:rPr>
                              </w:pPr>
                              <w:r w:rsidRPr="00E66C3B">
                                <w:rPr>
                                  <w:color w:val="000000" w:themeColor="text1"/>
                                  <w:kern w:val="24"/>
                                  <w:sz w:val="22"/>
                                  <w:szCs w:val="28"/>
                                </w:rPr>
                                <w:t xml:space="preserve">Colour </w:t>
                              </w:r>
                              <w:r>
                                <w:rPr>
                                  <w:color w:val="000000" w:themeColor="text1"/>
                                  <w:kern w:val="24"/>
                                  <w:sz w:val="22"/>
                                  <w:szCs w:val="28"/>
                                </w:rPr>
                                <w:t>r</w:t>
                              </w:r>
                              <w:r w:rsidRPr="00E66C3B">
                                <w:rPr>
                                  <w:color w:val="000000" w:themeColor="text1"/>
                                  <w:kern w:val="24"/>
                                  <w:sz w:val="22"/>
                                  <w:szCs w:val="28"/>
                                </w:rPr>
                                <w:t xml:space="preserve">epresentation </w:t>
                              </w:r>
                              <w:r>
                                <w:rPr>
                                  <w:color w:val="000000" w:themeColor="text1"/>
                                  <w:kern w:val="24"/>
                                  <w:sz w:val="22"/>
                                  <w:szCs w:val="28"/>
                                </w:rPr>
                                <w:t>t</w:t>
                              </w:r>
                              <w:r w:rsidRPr="00E66C3B">
                                <w:rPr>
                                  <w:color w:val="000000" w:themeColor="text1"/>
                                  <w:kern w:val="24"/>
                                  <w:sz w:val="22"/>
                                  <w:szCs w:val="28"/>
                                </w:rPr>
                                <w:t>ransformation</w:t>
                              </w:r>
                            </w:p>
                            <w:p w14:paraId="5C7A6183" w14:textId="77777777" w:rsidR="00B30E44" w:rsidRPr="000456B4" w:rsidRDefault="00B30E44" w:rsidP="007C46F3">
                              <w:pPr>
                                <w:pStyle w:val="ListParagraph"/>
                                <w:numPr>
                                  <w:ilvl w:val="0"/>
                                  <w:numId w:val="10"/>
                                </w:numPr>
                                <w:tabs>
                                  <w:tab w:val="clear" w:pos="792"/>
                                  <w:tab w:val="clear" w:pos="1195"/>
                                  <w:tab w:val="clear" w:pos="1584"/>
                                  <w:tab w:val="clear" w:pos="1987"/>
                                  <w:tab w:val="clear" w:pos="4853"/>
                                  <w:tab w:val="clear" w:pos="9691"/>
                                </w:tabs>
                                <w:spacing w:before="0"/>
                                <w:jc w:val="left"/>
                                <w:rPr>
                                  <w:rFonts w:eastAsia="Times New Roman"/>
                                  <w:sz w:val="22"/>
                                </w:rPr>
                              </w:pPr>
                              <w:r w:rsidRPr="00E66C3B">
                                <w:rPr>
                                  <w:color w:val="000000" w:themeColor="text1"/>
                                  <w:kern w:val="24"/>
                                  <w:sz w:val="22"/>
                                  <w:szCs w:val="28"/>
                                </w:rPr>
                                <w:t xml:space="preserve">Bit </w:t>
                              </w:r>
                              <w:r>
                                <w:rPr>
                                  <w:color w:val="000000" w:themeColor="text1"/>
                                  <w:kern w:val="24"/>
                                  <w:sz w:val="22"/>
                                  <w:szCs w:val="28"/>
                                </w:rPr>
                                <w:t>d</w:t>
                              </w:r>
                              <w:r w:rsidRPr="00E66C3B">
                                <w:rPr>
                                  <w:color w:val="000000" w:themeColor="text1"/>
                                  <w:kern w:val="24"/>
                                  <w:sz w:val="22"/>
                                  <w:szCs w:val="28"/>
                                </w:rPr>
                                <w:t xml:space="preserve">epth </w:t>
                              </w:r>
                              <w:r>
                                <w:rPr>
                                  <w:color w:val="000000" w:themeColor="text1"/>
                                  <w:kern w:val="24"/>
                                  <w:sz w:val="22"/>
                                  <w:szCs w:val="28"/>
                                </w:rPr>
                                <w:t>r</w:t>
                              </w:r>
                              <w:r w:rsidRPr="00E66C3B">
                                <w:rPr>
                                  <w:color w:val="000000" w:themeColor="text1"/>
                                  <w:kern w:val="24"/>
                                  <w:sz w:val="22"/>
                                  <w:szCs w:val="28"/>
                                </w:rPr>
                                <w:t>eductions</w:t>
                              </w:r>
                            </w:p>
                          </w:txbxContent>
                        </wps:txbx>
                        <wps:bodyPr wrap="square" rtlCol="0">
                          <a:noAutofit/>
                        </wps:bodyPr>
                      </wps:wsp>
                      <wps:wsp>
                        <wps:cNvPr id="76" name="TextBox 13">
                          <a:extLst/>
                        </wps:cNvPr>
                        <wps:cNvSpPr txBox="1"/>
                        <wps:spPr>
                          <a:xfrm>
                            <a:off x="5569491" y="3771766"/>
                            <a:ext cx="4408544" cy="2095047"/>
                          </a:xfrm>
                          <a:prstGeom prst="rect">
                            <a:avLst/>
                          </a:prstGeom>
                          <a:noFill/>
                        </wps:spPr>
                        <wps:txbx>
                          <w:txbxContent>
                            <w:p w14:paraId="21A4CEAC" w14:textId="77777777" w:rsidR="00B30E44" w:rsidRPr="002E3C91" w:rsidRDefault="00B30E44" w:rsidP="007C46F3">
                              <w:pPr>
                                <w:pStyle w:val="ListParagraph"/>
                                <w:numPr>
                                  <w:ilvl w:val="0"/>
                                  <w:numId w:val="11"/>
                                </w:numPr>
                                <w:tabs>
                                  <w:tab w:val="clear" w:pos="792"/>
                                  <w:tab w:val="clear" w:pos="1195"/>
                                  <w:tab w:val="clear" w:pos="1584"/>
                                  <w:tab w:val="clear" w:pos="1987"/>
                                  <w:tab w:val="clear" w:pos="4853"/>
                                  <w:tab w:val="clear" w:pos="9691"/>
                                </w:tabs>
                                <w:spacing w:before="0"/>
                                <w:jc w:val="left"/>
                                <w:rPr>
                                  <w:rFonts w:eastAsia="Times New Roman"/>
                                  <w:sz w:val="22"/>
                                  <w:szCs w:val="18"/>
                                </w:rPr>
                              </w:pPr>
                              <w:r w:rsidRPr="00E66C3B">
                                <w:rPr>
                                  <w:color w:val="000000" w:themeColor="text1"/>
                                  <w:kern w:val="24"/>
                                  <w:sz w:val="22"/>
                                  <w:szCs w:val="18"/>
                                </w:rPr>
                                <w:t>Chroma sub-sampling</w:t>
                              </w:r>
                            </w:p>
                            <w:p w14:paraId="4A995CC6" w14:textId="77777777" w:rsidR="00B30E44" w:rsidRPr="002E3C91" w:rsidRDefault="00B30E44" w:rsidP="002E3C91">
                              <w:pPr>
                                <w:pStyle w:val="ListParagraph"/>
                                <w:numPr>
                                  <w:ilvl w:val="0"/>
                                  <w:numId w:val="11"/>
                                </w:numPr>
                                <w:tabs>
                                  <w:tab w:val="clear" w:pos="792"/>
                                  <w:tab w:val="clear" w:pos="1195"/>
                                  <w:tab w:val="clear" w:pos="1584"/>
                                  <w:tab w:val="clear" w:pos="1987"/>
                                  <w:tab w:val="clear" w:pos="4853"/>
                                  <w:tab w:val="clear" w:pos="9691"/>
                                </w:tabs>
                                <w:spacing w:before="0"/>
                                <w:jc w:val="left"/>
                                <w:rPr>
                                  <w:rFonts w:eastAsia="Times New Roman"/>
                                  <w:sz w:val="22"/>
                                  <w:szCs w:val="18"/>
                                </w:rPr>
                              </w:pPr>
                              <w:r w:rsidRPr="00E66C3B">
                                <w:rPr>
                                  <w:color w:val="000000" w:themeColor="text1"/>
                                  <w:kern w:val="24"/>
                                  <w:sz w:val="22"/>
                                  <w:szCs w:val="18"/>
                                </w:rPr>
                                <w:t>Colour representation transformation</w:t>
                              </w:r>
                            </w:p>
                            <w:p w14:paraId="7888EBEC" w14:textId="77777777" w:rsidR="00B30E44" w:rsidRPr="002E3C91" w:rsidRDefault="00B30E44" w:rsidP="007C46F3">
                              <w:pPr>
                                <w:pStyle w:val="ListParagraph"/>
                                <w:numPr>
                                  <w:ilvl w:val="0"/>
                                  <w:numId w:val="11"/>
                                </w:numPr>
                                <w:tabs>
                                  <w:tab w:val="clear" w:pos="792"/>
                                  <w:tab w:val="clear" w:pos="1195"/>
                                  <w:tab w:val="clear" w:pos="1584"/>
                                  <w:tab w:val="clear" w:pos="1987"/>
                                  <w:tab w:val="clear" w:pos="4853"/>
                                  <w:tab w:val="clear" w:pos="9691"/>
                                </w:tabs>
                                <w:spacing w:before="0"/>
                                <w:jc w:val="left"/>
                                <w:rPr>
                                  <w:rFonts w:eastAsia="Times New Roman"/>
                                  <w:sz w:val="22"/>
                                  <w:szCs w:val="18"/>
                                </w:rPr>
                              </w:pPr>
                              <w:r w:rsidRPr="00E66C3B">
                                <w:rPr>
                                  <w:color w:val="000000" w:themeColor="text1"/>
                                  <w:kern w:val="24"/>
                                  <w:sz w:val="22"/>
                                  <w:szCs w:val="18"/>
                                </w:rPr>
                                <w:t>Bit depth reduction</w:t>
                              </w:r>
                            </w:p>
                            <w:p w14:paraId="37CFAE54" w14:textId="77777777" w:rsidR="00B30E44" w:rsidRPr="002E3C91" w:rsidRDefault="00B30E44" w:rsidP="007C46F3">
                              <w:pPr>
                                <w:pStyle w:val="ListParagraph"/>
                                <w:numPr>
                                  <w:ilvl w:val="0"/>
                                  <w:numId w:val="11"/>
                                </w:numPr>
                                <w:tabs>
                                  <w:tab w:val="clear" w:pos="792"/>
                                  <w:tab w:val="clear" w:pos="1195"/>
                                  <w:tab w:val="clear" w:pos="1584"/>
                                  <w:tab w:val="clear" w:pos="1987"/>
                                  <w:tab w:val="clear" w:pos="4853"/>
                                  <w:tab w:val="clear" w:pos="9691"/>
                                </w:tabs>
                                <w:spacing w:before="0"/>
                                <w:jc w:val="left"/>
                                <w:rPr>
                                  <w:rFonts w:eastAsia="Times New Roman"/>
                                  <w:sz w:val="22"/>
                                  <w:szCs w:val="18"/>
                                </w:rPr>
                              </w:pPr>
                              <w:r w:rsidRPr="00E66C3B">
                                <w:rPr>
                                  <w:color w:val="000000" w:themeColor="text1"/>
                                  <w:kern w:val="24"/>
                                  <w:sz w:val="22"/>
                                  <w:szCs w:val="18"/>
                                </w:rPr>
                                <w:t>Metadata generation</w:t>
                              </w:r>
                            </w:p>
                          </w:txbxContent>
                        </wps:txbx>
                        <wps:bodyPr wrap="square" rtlCol="0">
                          <a:noAutofit/>
                        </wps:bodyPr>
                      </wps:wsp>
                      <wps:wsp>
                        <wps:cNvPr id="77" name="TextBox 14">
                          <a:extLst/>
                        </wps:cNvPr>
                        <wps:cNvSpPr txBox="1"/>
                        <wps:spPr>
                          <a:xfrm>
                            <a:off x="344556" y="2615287"/>
                            <a:ext cx="1535731" cy="917398"/>
                          </a:xfrm>
                          <a:prstGeom prst="rect">
                            <a:avLst/>
                          </a:prstGeom>
                          <a:noFill/>
                        </wps:spPr>
                        <wps:txbx>
                          <w:txbxContent>
                            <w:p w14:paraId="2DDA6CA2" w14:textId="77777777" w:rsidR="00B30E44" w:rsidRPr="00E66C3B" w:rsidRDefault="00B30E44" w:rsidP="007C46F3">
                              <w:pPr>
                                <w:pStyle w:val="NormalWeb"/>
                                <w:spacing w:before="0" w:beforeAutospacing="0" w:after="0" w:afterAutospacing="0"/>
                                <w:rPr>
                                  <w:sz w:val="18"/>
                                  <w:szCs w:val="18"/>
                                </w:rPr>
                              </w:pPr>
                              <w:r w:rsidRPr="00E66C3B">
                                <w:rPr>
                                  <w:color w:val="000000" w:themeColor="text1"/>
                                  <w:kern w:val="24"/>
                                  <w:sz w:val="18"/>
                                  <w:szCs w:val="18"/>
                                </w:rPr>
                                <w:t>4:4:4/4:2:2</w:t>
                              </w:r>
                            </w:p>
                            <w:p w14:paraId="2F8654C0" w14:textId="77777777" w:rsidR="00B30E44" w:rsidRPr="00E66C3B" w:rsidRDefault="00B30E44" w:rsidP="007C46F3">
                              <w:pPr>
                                <w:pStyle w:val="NormalWeb"/>
                                <w:spacing w:before="0" w:beforeAutospacing="0" w:after="0" w:afterAutospacing="0"/>
                                <w:rPr>
                                  <w:sz w:val="18"/>
                                  <w:szCs w:val="18"/>
                                </w:rPr>
                              </w:pPr>
                              <w:r w:rsidRPr="00E66C3B">
                                <w:rPr>
                                  <w:color w:val="000000" w:themeColor="text1"/>
                                  <w:kern w:val="24"/>
                                  <w:sz w:val="18"/>
                                  <w:szCs w:val="18"/>
                                </w:rPr>
                                <w:t>RGB/</w:t>
                              </w:r>
                              <w:r w:rsidRPr="00E66C3B">
                                <w:rPr>
                                  <w:color w:val="000000" w:themeColor="text1"/>
                                  <w:kern w:val="24"/>
                                  <w:sz w:val="18"/>
                                  <w:szCs w:val="18"/>
                                </w:rPr>
                                <w:t>Y′CbCr</w:t>
                              </w:r>
                            </w:p>
                            <w:p w14:paraId="4F6E11AE" w14:textId="77777777" w:rsidR="00B30E44" w:rsidRPr="00E66C3B" w:rsidRDefault="00B30E44" w:rsidP="007C46F3">
                              <w:pPr>
                                <w:pStyle w:val="NormalWeb"/>
                                <w:spacing w:before="0" w:beforeAutospacing="0" w:after="0" w:afterAutospacing="0"/>
                                <w:rPr>
                                  <w:sz w:val="18"/>
                                  <w:szCs w:val="18"/>
                                </w:rPr>
                              </w:pPr>
                              <w:r w:rsidRPr="00E66C3B">
                                <w:rPr>
                                  <w:color w:val="000000" w:themeColor="text1"/>
                                  <w:kern w:val="24"/>
                                  <w:sz w:val="18"/>
                                  <w:szCs w:val="18"/>
                                </w:rPr>
                                <w:t xml:space="preserve">16/12/10 </w:t>
                              </w:r>
                              <w:r>
                                <w:rPr>
                                  <w:color w:val="000000" w:themeColor="text1"/>
                                  <w:kern w:val="24"/>
                                  <w:sz w:val="18"/>
                                  <w:szCs w:val="18"/>
                                </w:rPr>
                                <w:t>b</w:t>
                              </w:r>
                              <w:r w:rsidRPr="00E66C3B">
                                <w:rPr>
                                  <w:color w:val="000000" w:themeColor="text1"/>
                                  <w:kern w:val="24"/>
                                  <w:sz w:val="18"/>
                                  <w:szCs w:val="18"/>
                                </w:rPr>
                                <w:t>it</w:t>
                              </w:r>
                            </w:p>
                          </w:txbxContent>
                        </wps:txbx>
                        <wps:bodyPr wrap="square" rtlCol="0">
                          <a:noAutofit/>
                        </wps:bodyPr>
                      </wps:wsp>
                      <wps:wsp>
                        <wps:cNvPr id="78" name="TextBox 15">
                          <a:extLst/>
                        </wps:cNvPr>
                        <wps:cNvSpPr txBox="1"/>
                        <wps:spPr>
                          <a:xfrm>
                            <a:off x="3136637" y="2611831"/>
                            <a:ext cx="1742391" cy="996876"/>
                          </a:xfrm>
                          <a:prstGeom prst="rect">
                            <a:avLst/>
                          </a:prstGeom>
                          <a:noFill/>
                        </wps:spPr>
                        <wps:txbx>
                          <w:txbxContent>
                            <w:p w14:paraId="10811D91" w14:textId="77777777" w:rsidR="00B30E44" w:rsidRPr="00E66C3B" w:rsidRDefault="00B30E44" w:rsidP="007C46F3">
                              <w:pPr>
                                <w:pStyle w:val="NormalWeb"/>
                                <w:spacing w:before="0" w:beforeAutospacing="0" w:after="0" w:afterAutospacing="0"/>
                                <w:rPr>
                                  <w:sz w:val="18"/>
                                  <w:szCs w:val="18"/>
                                </w:rPr>
                              </w:pPr>
                              <w:r w:rsidRPr="00E66C3B">
                                <w:rPr>
                                  <w:color w:val="000000" w:themeColor="text1"/>
                                  <w:kern w:val="24"/>
                                  <w:sz w:val="18"/>
                                  <w:szCs w:val="18"/>
                                </w:rPr>
                                <w:t>4:4:4/4:2:2</w:t>
                              </w:r>
                            </w:p>
                            <w:p w14:paraId="44580517" w14:textId="77777777" w:rsidR="00B30E44" w:rsidRPr="00E66C3B" w:rsidRDefault="00B30E44" w:rsidP="007C46F3">
                              <w:pPr>
                                <w:pStyle w:val="NormalWeb"/>
                                <w:spacing w:before="0" w:beforeAutospacing="0" w:after="0" w:afterAutospacing="0"/>
                                <w:rPr>
                                  <w:sz w:val="18"/>
                                  <w:szCs w:val="18"/>
                                </w:rPr>
                              </w:pPr>
                              <w:r w:rsidRPr="00E66C3B">
                                <w:rPr>
                                  <w:color w:val="000000" w:themeColor="text1"/>
                                  <w:kern w:val="24"/>
                                  <w:sz w:val="18"/>
                                  <w:szCs w:val="18"/>
                                </w:rPr>
                                <w:t>R′G′B′/</w:t>
                              </w:r>
                              <w:r w:rsidRPr="00E66C3B">
                                <w:rPr>
                                  <w:color w:val="000000" w:themeColor="text1"/>
                                  <w:kern w:val="24"/>
                                  <w:sz w:val="18"/>
                                  <w:szCs w:val="18"/>
                                </w:rPr>
                                <w:t>Y′CbCr</w:t>
                              </w:r>
                            </w:p>
                            <w:p w14:paraId="7FC80CC8" w14:textId="77777777" w:rsidR="00B30E44" w:rsidRPr="00E66C3B" w:rsidRDefault="00B30E44" w:rsidP="007C46F3">
                              <w:pPr>
                                <w:pStyle w:val="NormalWeb"/>
                                <w:spacing w:before="0" w:beforeAutospacing="0" w:after="0" w:afterAutospacing="0"/>
                                <w:rPr>
                                  <w:sz w:val="18"/>
                                  <w:szCs w:val="18"/>
                                </w:rPr>
                              </w:pPr>
                              <w:r w:rsidRPr="00E66C3B">
                                <w:rPr>
                                  <w:color w:val="000000" w:themeColor="text1"/>
                                  <w:kern w:val="24"/>
                                  <w:sz w:val="18"/>
                                  <w:szCs w:val="18"/>
                                </w:rPr>
                                <w:t xml:space="preserve">16/12/10 </w:t>
                              </w:r>
                              <w:r>
                                <w:rPr>
                                  <w:color w:val="000000" w:themeColor="text1"/>
                                  <w:kern w:val="24"/>
                                  <w:sz w:val="18"/>
                                  <w:szCs w:val="18"/>
                                </w:rPr>
                                <w:t>b</w:t>
                              </w:r>
                              <w:r w:rsidRPr="00E66C3B">
                                <w:rPr>
                                  <w:color w:val="000000" w:themeColor="text1"/>
                                  <w:kern w:val="24"/>
                                  <w:sz w:val="18"/>
                                  <w:szCs w:val="18"/>
                                </w:rPr>
                                <w:t>it</w:t>
                              </w:r>
                            </w:p>
                          </w:txbxContent>
                        </wps:txbx>
                        <wps:bodyPr wrap="square" rtlCol="0">
                          <a:noAutofit/>
                        </wps:bodyPr>
                      </wps:wsp>
                      <wps:wsp>
                        <wps:cNvPr id="79" name="TextBox 16">
                          <a:extLst/>
                        </wps:cNvPr>
                        <wps:cNvSpPr txBox="1"/>
                        <wps:spPr>
                          <a:xfrm>
                            <a:off x="5043003" y="2629220"/>
                            <a:ext cx="1778594" cy="870041"/>
                          </a:xfrm>
                          <a:prstGeom prst="rect">
                            <a:avLst/>
                          </a:prstGeom>
                          <a:noFill/>
                        </wps:spPr>
                        <wps:txbx>
                          <w:txbxContent>
                            <w:p w14:paraId="5392CD27" w14:textId="77777777" w:rsidR="00B30E44" w:rsidRPr="00E66C3B" w:rsidRDefault="00B30E44" w:rsidP="007C46F3">
                              <w:pPr>
                                <w:pStyle w:val="NormalWeb"/>
                                <w:spacing w:before="0" w:beforeAutospacing="0" w:after="0" w:afterAutospacing="0"/>
                                <w:rPr>
                                  <w:sz w:val="18"/>
                                  <w:szCs w:val="18"/>
                                </w:rPr>
                              </w:pPr>
                              <w:r w:rsidRPr="00E66C3B">
                                <w:rPr>
                                  <w:color w:val="000000" w:themeColor="text1"/>
                                  <w:kern w:val="24"/>
                                  <w:sz w:val="18"/>
                                  <w:szCs w:val="18"/>
                                </w:rPr>
                                <w:t>4:4:4/4:2:2</w:t>
                              </w:r>
                            </w:p>
                            <w:p w14:paraId="41D5210B" w14:textId="77777777" w:rsidR="00B30E44" w:rsidRPr="00E66C3B" w:rsidRDefault="00B30E44" w:rsidP="007C46F3">
                              <w:pPr>
                                <w:pStyle w:val="NormalWeb"/>
                                <w:spacing w:before="0" w:beforeAutospacing="0" w:after="0" w:afterAutospacing="0"/>
                                <w:rPr>
                                  <w:sz w:val="18"/>
                                  <w:szCs w:val="18"/>
                                </w:rPr>
                              </w:pPr>
                              <w:r w:rsidRPr="00E66C3B">
                                <w:rPr>
                                  <w:color w:val="000000" w:themeColor="text1"/>
                                  <w:kern w:val="24"/>
                                  <w:sz w:val="18"/>
                                  <w:szCs w:val="18"/>
                                </w:rPr>
                                <w:t>R</w:t>
                              </w:r>
                              <w:r w:rsidRPr="005337BA">
                                <w:rPr>
                                  <w:color w:val="000000" w:themeColor="text1"/>
                                  <w:kern w:val="24"/>
                                  <w:sz w:val="18"/>
                                  <w:szCs w:val="18"/>
                                </w:rPr>
                                <w:t>′</w:t>
                              </w:r>
                              <w:r w:rsidRPr="00E66C3B">
                                <w:rPr>
                                  <w:color w:val="000000" w:themeColor="text1"/>
                                  <w:kern w:val="24"/>
                                  <w:sz w:val="18"/>
                                  <w:szCs w:val="18"/>
                                </w:rPr>
                                <w:t>G</w:t>
                              </w:r>
                              <w:r w:rsidRPr="005337BA">
                                <w:rPr>
                                  <w:color w:val="000000" w:themeColor="text1"/>
                                  <w:kern w:val="24"/>
                                  <w:sz w:val="18"/>
                                  <w:szCs w:val="18"/>
                                </w:rPr>
                                <w:t>′</w:t>
                              </w:r>
                              <w:r w:rsidRPr="00E66C3B">
                                <w:rPr>
                                  <w:color w:val="000000" w:themeColor="text1"/>
                                  <w:kern w:val="24"/>
                                  <w:sz w:val="18"/>
                                  <w:szCs w:val="18"/>
                                </w:rPr>
                                <w:t>B</w:t>
                              </w:r>
                              <w:r w:rsidRPr="005337BA">
                                <w:rPr>
                                  <w:color w:val="000000" w:themeColor="text1"/>
                                  <w:kern w:val="24"/>
                                  <w:sz w:val="18"/>
                                  <w:szCs w:val="18"/>
                                </w:rPr>
                                <w:t>′</w:t>
                              </w:r>
                              <w:r w:rsidRPr="00E66C3B">
                                <w:rPr>
                                  <w:color w:val="000000" w:themeColor="text1"/>
                                  <w:kern w:val="24"/>
                                  <w:sz w:val="18"/>
                                  <w:szCs w:val="18"/>
                                </w:rPr>
                                <w:t>/</w:t>
                              </w:r>
                              <w:r w:rsidRPr="00E66C3B">
                                <w:rPr>
                                  <w:color w:val="000000" w:themeColor="text1"/>
                                  <w:kern w:val="24"/>
                                  <w:sz w:val="18"/>
                                  <w:szCs w:val="18"/>
                                </w:rPr>
                                <w:t>Y</w:t>
                              </w:r>
                              <w:r w:rsidRPr="005337BA">
                                <w:rPr>
                                  <w:color w:val="000000" w:themeColor="text1"/>
                                  <w:kern w:val="24"/>
                                  <w:sz w:val="18"/>
                                  <w:szCs w:val="18"/>
                                </w:rPr>
                                <w:t>′</w:t>
                              </w:r>
                              <w:r w:rsidRPr="00E66C3B">
                                <w:rPr>
                                  <w:color w:val="000000" w:themeColor="text1"/>
                                  <w:kern w:val="24"/>
                                  <w:sz w:val="18"/>
                                  <w:szCs w:val="18"/>
                                </w:rPr>
                                <w:t>CbCr</w:t>
                              </w:r>
                            </w:p>
                            <w:p w14:paraId="28616E9A" w14:textId="77777777" w:rsidR="00B30E44" w:rsidRPr="00E66C3B" w:rsidRDefault="00B30E44" w:rsidP="007C46F3">
                              <w:pPr>
                                <w:pStyle w:val="NormalWeb"/>
                                <w:spacing w:before="0" w:beforeAutospacing="0" w:after="0" w:afterAutospacing="0"/>
                                <w:rPr>
                                  <w:sz w:val="18"/>
                                  <w:szCs w:val="18"/>
                                </w:rPr>
                              </w:pPr>
                              <w:r w:rsidRPr="00E66C3B">
                                <w:rPr>
                                  <w:color w:val="000000" w:themeColor="text1"/>
                                  <w:kern w:val="24"/>
                                  <w:sz w:val="18"/>
                                  <w:szCs w:val="18"/>
                                </w:rPr>
                                <w:t xml:space="preserve">16/12/10 </w:t>
                              </w:r>
                              <w:r>
                                <w:rPr>
                                  <w:color w:val="000000" w:themeColor="text1"/>
                                  <w:kern w:val="24"/>
                                  <w:sz w:val="18"/>
                                  <w:szCs w:val="18"/>
                                </w:rPr>
                                <w:t>b</w:t>
                              </w:r>
                              <w:r w:rsidRPr="00E66C3B">
                                <w:rPr>
                                  <w:color w:val="000000" w:themeColor="text1"/>
                                  <w:kern w:val="24"/>
                                  <w:sz w:val="18"/>
                                  <w:szCs w:val="18"/>
                                </w:rPr>
                                <w:t>it</w:t>
                              </w:r>
                            </w:p>
                          </w:txbxContent>
                        </wps:txbx>
                        <wps:bodyPr wrap="square" rtlCol="0">
                          <a:noAutofit/>
                        </wps:bodyPr>
                      </wps:wsp>
                      <wps:wsp>
                        <wps:cNvPr id="80" name="TextBox 17">
                          <a:extLst/>
                        </wps:cNvPr>
                        <wps:cNvSpPr txBox="1"/>
                        <wps:spPr>
                          <a:xfrm>
                            <a:off x="7977489" y="2615287"/>
                            <a:ext cx="1672628" cy="1229798"/>
                          </a:xfrm>
                          <a:prstGeom prst="rect">
                            <a:avLst/>
                          </a:prstGeom>
                          <a:noFill/>
                        </wps:spPr>
                        <wps:txbx>
                          <w:txbxContent>
                            <w:p w14:paraId="7CF0F7AB" w14:textId="77777777" w:rsidR="00B30E44" w:rsidRPr="00E66C3B" w:rsidRDefault="00B30E44" w:rsidP="007C46F3">
                              <w:pPr>
                                <w:pStyle w:val="NormalWeb"/>
                                <w:spacing w:before="0" w:beforeAutospacing="0" w:after="0" w:afterAutospacing="0"/>
                                <w:rPr>
                                  <w:sz w:val="18"/>
                                  <w:szCs w:val="18"/>
                                </w:rPr>
                              </w:pPr>
                              <w:r w:rsidRPr="00E66C3B">
                                <w:rPr>
                                  <w:color w:val="000000" w:themeColor="text1"/>
                                  <w:kern w:val="24"/>
                                  <w:sz w:val="18"/>
                                  <w:szCs w:val="18"/>
                                </w:rPr>
                                <w:t>4:2:0</w:t>
                              </w:r>
                            </w:p>
                            <w:p w14:paraId="435A5541" w14:textId="77777777" w:rsidR="00B30E44" w:rsidRPr="00E66C3B" w:rsidRDefault="00B30E44" w:rsidP="007C46F3">
                              <w:pPr>
                                <w:pStyle w:val="NormalWeb"/>
                                <w:spacing w:before="0" w:beforeAutospacing="0" w:after="0" w:afterAutospacing="0"/>
                                <w:rPr>
                                  <w:sz w:val="18"/>
                                  <w:szCs w:val="18"/>
                                </w:rPr>
                              </w:pPr>
                              <w:r w:rsidRPr="00E66C3B">
                                <w:rPr>
                                  <w:color w:val="000000" w:themeColor="text1"/>
                                  <w:kern w:val="24"/>
                                  <w:sz w:val="18"/>
                                  <w:szCs w:val="18"/>
                                </w:rPr>
                                <w:t>Y</w:t>
                              </w:r>
                              <w:r w:rsidRPr="005337BA">
                                <w:rPr>
                                  <w:color w:val="000000" w:themeColor="text1"/>
                                  <w:kern w:val="24"/>
                                  <w:sz w:val="18"/>
                                  <w:szCs w:val="18"/>
                                </w:rPr>
                                <w:t>′</w:t>
                              </w:r>
                              <w:r w:rsidRPr="00E66C3B">
                                <w:rPr>
                                  <w:color w:val="000000" w:themeColor="text1"/>
                                  <w:kern w:val="24"/>
                                  <w:sz w:val="18"/>
                                  <w:szCs w:val="18"/>
                                </w:rPr>
                                <w:t>CbCr</w:t>
                              </w:r>
                            </w:p>
                            <w:p w14:paraId="7B857B72" w14:textId="77777777" w:rsidR="00B30E44" w:rsidRPr="00E66C3B" w:rsidRDefault="00B30E44" w:rsidP="001769D9">
                              <w:pPr>
                                <w:pStyle w:val="NormalWeb"/>
                                <w:spacing w:before="0" w:beforeAutospacing="0" w:after="0" w:afterAutospacing="0"/>
                                <w:rPr>
                                  <w:sz w:val="18"/>
                                  <w:szCs w:val="18"/>
                                </w:rPr>
                              </w:pPr>
                              <w:r w:rsidRPr="00E66C3B">
                                <w:rPr>
                                  <w:color w:val="000000" w:themeColor="text1"/>
                                  <w:kern w:val="24"/>
                                  <w:sz w:val="18"/>
                                  <w:szCs w:val="18"/>
                                </w:rPr>
                                <w:t>10</w:t>
                              </w:r>
                              <w:r>
                                <w:rPr>
                                  <w:color w:val="000000" w:themeColor="text1"/>
                                  <w:kern w:val="24"/>
                                  <w:sz w:val="18"/>
                                  <w:szCs w:val="18"/>
                                </w:rPr>
                                <w:t>/8</w:t>
                              </w:r>
                              <w:r w:rsidRPr="00E66C3B">
                                <w:rPr>
                                  <w:color w:val="000000" w:themeColor="text1"/>
                                  <w:kern w:val="24"/>
                                  <w:sz w:val="18"/>
                                  <w:szCs w:val="18"/>
                                </w:rPr>
                                <w:t xml:space="preserve"> </w:t>
                              </w:r>
                              <w:r>
                                <w:rPr>
                                  <w:color w:val="000000" w:themeColor="text1"/>
                                  <w:kern w:val="24"/>
                                  <w:sz w:val="18"/>
                                  <w:szCs w:val="18"/>
                                </w:rPr>
                                <w:t>b</w:t>
                              </w:r>
                              <w:r w:rsidRPr="00E66C3B">
                                <w:rPr>
                                  <w:color w:val="000000" w:themeColor="text1"/>
                                  <w:kern w:val="24"/>
                                  <w:sz w:val="18"/>
                                  <w:szCs w:val="18"/>
                                </w:rPr>
                                <w:t>it</w:t>
                              </w:r>
                            </w:p>
                          </w:txbxContent>
                        </wps:txbx>
                        <wps:bodyPr wrap="square" rtlCol="0">
                          <a:noAutofit/>
                        </wps:bodyPr>
                      </wps:wsp>
                      <wps:wsp>
                        <wps:cNvPr id="81" name="Straight Arrow Connector 81">
                          <a:extLst/>
                        </wps:cNvPr>
                        <wps:cNvCnPr>
                          <a:cxnSpLocks/>
                        </wps:cNvCnPr>
                        <wps:spPr>
                          <a:xfrm>
                            <a:off x="1885937" y="2992855"/>
                            <a:ext cx="471957" cy="1268"/>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82" name="Straight Arrow Connector 82">
                          <a:extLst/>
                        </wps:cNvPr>
                        <wps:cNvCnPr/>
                        <wps:spPr>
                          <a:xfrm flipV="1">
                            <a:off x="2627809" y="2995278"/>
                            <a:ext cx="487662" cy="1028"/>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83" name="Straight Arrow Connector 83">
                          <a:extLst/>
                        </wps:cNvPr>
                        <wps:cNvCnPr/>
                        <wps:spPr>
                          <a:xfrm flipV="1">
                            <a:off x="6774294" y="2997135"/>
                            <a:ext cx="487662" cy="1028"/>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84" name="Straight Arrow Connector 84">
                          <a:extLst/>
                        </wps:cNvPr>
                        <wps:cNvCnPr/>
                        <wps:spPr>
                          <a:xfrm flipV="1">
                            <a:off x="7439605" y="3019164"/>
                            <a:ext cx="487662" cy="1028"/>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483B8313" id="Group 23" o:spid="_x0000_s1026" style="position:absolute;left:0;text-align:left;margin-left:32.25pt;margin-top:10.2pt;width:471.55pt;height:364pt;z-index:251660800;mso-width-relative:margin;mso-height-relative:margin" coordorigin="3142,-2664" coordsize="96637,614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">
                <v:line id="Straight Connector 64" o:spid="_x0000_s1027" style="position:absolute;visibility:visible;mso-wrap-style:square" from="3445,16841" to="94207,169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" strokecolor="black [3213]" strokeweight=".5pt">
                  <v:stroke joinstyle="miter"/>
                </v:line>
                <v:rect id="Rectangle 65" o:spid="_x0000_s1028" style="position:absolute;left:3445;top:11710;width:15388;height:102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" fillcolor="white [3212]" strokecolor="#1f3763 [1604]" strokeweight="1pt">
                  <v:textbox>
                    <w:txbxContent>
                      <w:p w14:paraId="794708C0" w14:textId="77777777" w:rsidR="00B30E44" w:rsidRPr="00E66C3B" w:rsidRDefault="00B30E44" w:rsidP="007C46F3">
                        <w:pPr>
                          <w:pStyle w:val="NormalWeb"/>
                          <w:spacing w:before="0" w:beforeAutospacing="0" w:after="0" w:afterAutospacing="0"/>
                          <w:jc w:val="center"/>
                        </w:pPr>
                        <w:r w:rsidRPr="00E66C3B">
                          <w:rPr>
                            <w:color w:val="000000" w:themeColor="text1"/>
                            <w:kern w:val="24"/>
                          </w:rPr>
                          <w:t>Capture</w:t>
                        </w:r>
                      </w:p>
                    </w:txbxContent>
                  </v:textbox>
                </v:rect>
                <v:rect id="Rectangle 66" o:spid="_x0000_s1029" style="position:absolute;left:31679;top:11803;width:15388;height:102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" fillcolor="white [3212]" strokecolor="#1f3763 [1604]" strokeweight="1pt">
                  <v:textbox>
                    <w:txbxContent>
                      <w:p w14:paraId="4B8EBABD" w14:textId="77777777" w:rsidR="00B30E44" w:rsidRPr="000456B4" w:rsidRDefault="00B30E44" w:rsidP="007C46F3">
                        <w:pPr>
                          <w:pStyle w:val="NormalWeb"/>
                          <w:spacing w:before="0" w:beforeAutospacing="0" w:after="0" w:afterAutospacing="0"/>
                          <w:jc w:val="center"/>
                          <w:rPr>
                            <w:sz w:val="20"/>
                          </w:rPr>
                        </w:pPr>
                        <w:r w:rsidRPr="00E66C3B">
                          <w:rPr>
                            <w:color w:val="000000" w:themeColor="text1"/>
                            <w:kern w:val="24"/>
                            <w:szCs w:val="36"/>
                          </w:rPr>
                          <w:t xml:space="preserve">Production </w:t>
                        </w:r>
                        <w:r w:rsidRPr="00E66C3B">
                          <w:rPr>
                            <w:color w:val="000000" w:themeColor="text1"/>
                            <w:kern w:val="24"/>
                            <w:sz w:val="22"/>
                            <w:szCs w:val="36"/>
                          </w:rPr>
                          <w:t>w/ metadata</w:t>
                        </w:r>
                      </w:p>
                    </w:txbxContent>
                  </v:textbox>
                </v:rect>
                <v:rect id="Rectangle 67" o:spid="_x0000_s1030" style="position:absolute;left:78819;top:11803;width:15388;height:102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" fillcolor="white [3212]" strokecolor="#1f3763 [1604]" strokeweight="1pt">
                  <v:textbox>
                    <w:txbxContent>
                      <w:p w14:paraId="0E862019" w14:textId="77777777" w:rsidR="00B30E44" w:rsidRPr="000456B4" w:rsidRDefault="00B30E44" w:rsidP="007C46F3">
                        <w:pPr>
                          <w:pStyle w:val="NormalWeb"/>
                          <w:spacing w:before="0" w:beforeAutospacing="0" w:after="0" w:afterAutospacing="0"/>
                          <w:jc w:val="center"/>
                          <w:rPr>
                            <w:sz w:val="20"/>
                          </w:rPr>
                        </w:pPr>
                        <w:r w:rsidRPr="00E66C3B">
                          <w:rPr>
                            <w:color w:val="000000" w:themeColor="text1"/>
                            <w:kern w:val="24"/>
                            <w:szCs w:val="36"/>
                          </w:rPr>
                          <w:t>Service</w:t>
                        </w:r>
                      </w:p>
                      <w:p w14:paraId="4A8A103C" w14:textId="77777777" w:rsidR="00B30E44" w:rsidRPr="000456B4" w:rsidRDefault="00B30E44" w:rsidP="007C46F3">
                        <w:pPr>
                          <w:pStyle w:val="NormalWeb"/>
                          <w:spacing w:before="0" w:beforeAutospacing="0" w:after="0" w:afterAutospacing="0"/>
                          <w:jc w:val="center"/>
                          <w:rPr>
                            <w:sz w:val="20"/>
                          </w:rPr>
                        </w:pPr>
                        <w:r>
                          <w:rPr>
                            <w:color w:val="000000" w:themeColor="text1"/>
                            <w:kern w:val="24"/>
                            <w:szCs w:val="36"/>
                          </w:rPr>
                          <w:t>d</w:t>
                        </w:r>
                        <w:r w:rsidRPr="00E66C3B">
                          <w:rPr>
                            <w:color w:val="000000" w:themeColor="text1"/>
                            <w:kern w:val="24"/>
                            <w:szCs w:val="36"/>
                          </w:rPr>
                          <w:t>istribution</w:t>
                        </w:r>
                      </w:p>
                    </w:txbxContent>
                  </v:textbox>
                </v:rect>
                <v:line id="Straight Connector 68" o:spid="_x0000_s1031" style="position:absolute;visibility:visible;mso-wrap-style:square" from="73738,7705" to="73738,370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" strokecolor="black [3213]" strokeweight=".5pt">
                  <v:stroke dashstyle="dash" joinstyle="miter"/>
                  <o:lock v:ext="edit" shapetype="f"/>
                </v:line>
                <v:line id="Straight Connector 69" o:spid="_x0000_s1032" style="position:absolute;visibility:visible;mso-wrap-style:square" from="25418,7705" to="25475,370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" strokecolor="black [3213]" strokeweight=".5pt">
                  <v:stroke dashstyle="dash" joinstyle="miter"/>
                  <o:lock v:ext="edit" shapetype="f"/>
                </v:line>
                <v:rect id="Rectangle 70" o:spid="_x0000_s1033" style="position:absolute;left:54793;top:11803;width:15388;height:102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" fillcolor="white [3212]" strokecolor="#1f3763 [1604]" strokeweight="1pt">
                  <v:textbox>
                    <w:txbxContent>
                      <w:p w14:paraId="151ADF8B" w14:textId="77777777" w:rsidR="00B30E44" w:rsidRPr="000456B4" w:rsidRDefault="00B30E44" w:rsidP="007C46F3">
                        <w:pPr>
                          <w:pStyle w:val="NormalWeb"/>
                          <w:spacing w:before="0" w:beforeAutospacing="0" w:after="0" w:afterAutospacing="0"/>
                          <w:jc w:val="center"/>
                          <w:rPr>
                            <w:sz w:val="20"/>
                          </w:rPr>
                        </w:pPr>
                        <w:r w:rsidRPr="00E66C3B">
                          <w:rPr>
                            <w:color w:val="000000" w:themeColor="text1"/>
                            <w:kern w:val="24"/>
                            <w:szCs w:val="36"/>
                          </w:rPr>
                          <w:t>Production</w:t>
                        </w:r>
                      </w:p>
                      <w:p w14:paraId="42FE9A1C" w14:textId="77777777" w:rsidR="00B30E44" w:rsidRPr="000456B4" w:rsidRDefault="00B30E44" w:rsidP="007C46F3">
                        <w:pPr>
                          <w:pStyle w:val="NormalWeb"/>
                          <w:spacing w:before="0" w:beforeAutospacing="0" w:after="0" w:afterAutospacing="0"/>
                          <w:jc w:val="center"/>
                          <w:rPr>
                            <w:sz w:val="20"/>
                          </w:rPr>
                        </w:pPr>
                        <w:r>
                          <w:rPr>
                            <w:color w:val="000000" w:themeColor="text1"/>
                            <w:kern w:val="24"/>
                            <w:szCs w:val="36"/>
                          </w:rPr>
                          <w:t>d</w:t>
                        </w:r>
                        <w:r w:rsidRPr="00E66C3B">
                          <w:rPr>
                            <w:color w:val="000000" w:themeColor="text1"/>
                            <w:kern w:val="24"/>
                            <w:szCs w:val="36"/>
                          </w:rPr>
                          <w:t>istribution</w:t>
                        </w:r>
                      </w:p>
                    </w:txbxContent>
                  </v:textbox>
                </v:rect>
                <v:shapetype id="_x0000_t32" coordsize="21600,21600" o:spt="32" o:oned="t" path="m,l21600,21600e" filled="f">
                  <v:path arrowok="t" fillok="f" o:connecttype="none"/>
                  <o:lock v:ext="edit" shapetype="t"/>
                </v:shapetype>
                <v:shape id="Straight Arrow Connector 71" o:spid="_x0000_s1034" type="#_x0000_t32" style="position:absolute;left:18074;top:5288;width:7155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" strokecolor="black [3213]" strokeweight="1.5pt">
                  <v:stroke startarrow="oval" endarrow="block" joinstyle="miter"/>
                </v:shape>
                <v:shape id="Straight Arrow Connector 72" o:spid="_x0000_s1035" type="#_x0000_t32" style="position:absolute;left:18074;top:1538;width:7155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" strokecolor="black [3213]" strokeweight="1.5pt">
                  <v:stroke startarrow="oval" endarrow="block" joinstyle="miter"/>
                </v:shape>
                <v:shapetype id="_x0000_t202" coordsize="21600,21600" o:spt="202" path="m,l,21600r21600,l21600,xe">
                  <v:stroke joinstyle="miter"/>
                  <v:path gradientshapeok="t" o:connecttype="rect"/>
                </v:shapetype>
                <v:shape id="TextBox 10" o:spid="_x0000_s1036" type="#_x0000_t202" style="position:absolute;left:3288;top:-2664;width:18237;height:70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" filled="f" stroked="f">
                  <v:textbox>
                    <w:txbxContent>
                      <w:p w14:paraId="6CA00D4A" w14:textId="77777777" w:rsidR="00B30E44" w:rsidRPr="00E66C3B" w:rsidRDefault="00B30E44" w:rsidP="007C46F3">
                        <w:pPr>
                          <w:pStyle w:val="NormalWeb"/>
                          <w:spacing w:before="0" w:beforeAutospacing="0" w:after="0" w:afterAutospacing="0"/>
                          <w:rPr>
                            <w:color w:val="000000" w:themeColor="text1"/>
                            <w:kern w:val="24"/>
                            <w:szCs w:val="28"/>
                          </w:rPr>
                        </w:pPr>
                        <w:r w:rsidRPr="00E66C3B">
                          <w:rPr>
                            <w:color w:val="000000" w:themeColor="text1"/>
                            <w:kern w:val="24"/>
                            <w:szCs w:val="28"/>
                          </w:rPr>
                          <w:t>Theatrical/</w:t>
                        </w:r>
                      </w:p>
                      <w:p w14:paraId="532AC36C" w14:textId="77777777" w:rsidR="00B30E44" w:rsidRPr="0073196A" w:rsidRDefault="00B30E44" w:rsidP="007C46F3">
                        <w:pPr>
                          <w:pStyle w:val="NormalWeb"/>
                          <w:spacing w:before="0" w:beforeAutospacing="0" w:after="0" w:afterAutospacing="0"/>
                          <w:rPr>
                            <w:sz w:val="22"/>
                          </w:rPr>
                        </w:pPr>
                        <w:r w:rsidRPr="00E66C3B">
                          <w:rPr>
                            <w:color w:val="000000" w:themeColor="text1"/>
                            <w:kern w:val="24"/>
                            <w:szCs w:val="28"/>
                          </w:rPr>
                          <w:t>Scripted TV</w:t>
                        </w:r>
                      </w:p>
                    </w:txbxContent>
                  </v:textbox>
                </v:shape>
                <v:shape id="TextBox 11" o:spid="_x0000_s1037" type="#_x0000_t202" style="position:absolute;left:3142;top:3221;width:15134;height:42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" filled="f" stroked="f">
                  <v:textbox>
                    <w:txbxContent>
                      <w:p w14:paraId="2006045E" w14:textId="77777777" w:rsidR="00B30E44" w:rsidRPr="0073196A" w:rsidRDefault="00B30E44" w:rsidP="007C46F3">
                        <w:pPr>
                          <w:pStyle w:val="NormalWeb"/>
                          <w:spacing w:before="0" w:beforeAutospacing="0" w:after="0" w:afterAutospacing="0"/>
                          <w:rPr>
                            <w:sz w:val="22"/>
                          </w:rPr>
                        </w:pPr>
                        <w:r w:rsidRPr="00E66C3B">
                          <w:rPr>
                            <w:color w:val="000000" w:themeColor="text1"/>
                            <w:kern w:val="24"/>
                            <w:szCs w:val="28"/>
                          </w:rPr>
                          <w:t>Live Events</w:t>
                        </w:r>
                      </w:p>
                    </w:txbxContent>
                  </v:textbox>
                </v:shape>
                <v:shape id="TextBox 12" o:spid="_x0000_s1038" type="#_x0000_t202" style="position:absolute;left:6546;top:38237;width:40547;height:205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" filled="f" stroked="f">
                  <v:textbox>
                    <w:txbxContent>
                      <w:p w14:paraId="042B7DB5" w14:textId="77777777" w:rsidR="00B30E44" w:rsidRPr="000456B4" w:rsidRDefault="00B30E44" w:rsidP="007C46F3">
                        <w:pPr>
                          <w:pStyle w:val="ListParagraph"/>
                          <w:numPr>
                            <w:ilvl w:val="0"/>
                            <w:numId w:val="10"/>
                          </w:numPr>
                          <w:tabs>
                            <w:tab w:val="clear" w:pos="792"/>
                            <w:tab w:val="clear" w:pos="1195"/>
                            <w:tab w:val="clear" w:pos="1584"/>
                            <w:tab w:val="clear" w:pos="1987"/>
                            <w:tab w:val="clear" w:pos="4853"/>
                            <w:tab w:val="clear" w:pos="9691"/>
                          </w:tabs>
                          <w:spacing w:before="0"/>
                          <w:jc w:val="left"/>
                          <w:rPr>
                            <w:rFonts w:eastAsia="Times New Roman"/>
                            <w:sz w:val="22"/>
                          </w:rPr>
                        </w:pPr>
                        <w:r w:rsidRPr="00E66C3B">
                          <w:rPr>
                            <w:color w:val="000000" w:themeColor="text1"/>
                            <w:kern w:val="24"/>
                            <w:sz w:val="22"/>
                            <w:szCs w:val="28"/>
                          </w:rPr>
                          <w:t>Non-</w:t>
                        </w:r>
                        <w:r>
                          <w:rPr>
                            <w:color w:val="000000" w:themeColor="text1"/>
                            <w:kern w:val="24"/>
                            <w:sz w:val="22"/>
                            <w:szCs w:val="28"/>
                          </w:rPr>
                          <w:t>l</w:t>
                        </w:r>
                        <w:r w:rsidRPr="00E66C3B">
                          <w:rPr>
                            <w:color w:val="000000" w:themeColor="text1"/>
                            <w:kern w:val="24"/>
                            <w:sz w:val="22"/>
                            <w:szCs w:val="28"/>
                          </w:rPr>
                          <w:t xml:space="preserve">inear </w:t>
                        </w:r>
                        <w:r>
                          <w:rPr>
                            <w:color w:val="000000" w:themeColor="text1"/>
                            <w:kern w:val="24"/>
                            <w:sz w:val="22"/>
                            <w:szCs w:val="28"/>
                          </w:rPr>
                          <w:t>c</w:t>
                        </w:r>
                        <w:r w:rsidRPr="00E66C3B">
                          <w:rPr>
                            <w:color w:val="000000" w:themeColor="text1"/>
                            <w:kern w:val="24"/>
                            <w:sz w:val="22"/>
                            <w:szCs w:val="28"/>
                          </w:rPr>
                          <w:t xml:space="preserve">olour </w:t>
                        </w:r>
                        <w:r>
                          <w:rPr>
                            <w:color w:val="000000" w:themeColor="text1"/>
                            <w:kern w:val="24"/>
                            <w:sz w:val="22"/>
                            <w:szCs w:val="28"/>
                          </w:rPr>
                          <w:t>t</w:t>
                        </w:r>
                        <w:r w:rsidRPr="00E66C3B">
                          <w:rPr>
                            <w:color w:val="000000" w:themeColor="text1"/>
                            <w:kern w:val="24"/>
                            <w:sz w:val="22"/>
                            <w:szCs w:val="28"/>
                          </w:rPr>
                          <w:t>ransformations</w:t>
                        </w:r>
                      </w:p>
                      <w:p w14:paraId="138244ED" w14:textId="77777777" w:rsidR="00B30E44" w:rsidRPr="000456B4" w:rsidRDefault="00B30E44" w:rsidP="007C46F3">
                        <w:pPr>
                          <w:pStyle w:val="ListParagraph"/>
                          <w:numPr>
                            <w:ilvl w:val="0"/>
                            <w:numId w:val="10"/>
                          </w:numPr>
                          <w:tabs>
                            <w:tab w:val="clear" w:pos="792"/>
                            <w:tab w:val="clear" w:pos="1195"/>
                            <w:tab w:val="clear" w:pos="1584"/>
                            <w:tab w:val="clear" w:pos="1987"/>
                            <w:tab w:val="clear" w:pos="4853"/>
                            <w:tab w:val="clear" w:pos="9691"/>
                          </w:tabs>
                          <w:spacing w:before="0"/>
                          <w:jc w:val="left"/>
                          <w:rPr>
                            <w:rFonts w:eastAsia="Times New Roman"/>
                            <w:sz w:val="22"/>
                          </w:rPr>
                        </w:pPr>
                        <w:r w:rsidRPr="00E66C3B">
                          <w:rPr>
                            <w:color w:val="000000" w:themeColor="text1"/>
                            <w:kern w:val="24"/>
                            <w:sz w:val="22"/>
                            <w:szCs w:val="28"/>
                          </w:rPr>
                          <w:t xml:space="preserve">Chroma </w:t>
                        </w:r>
                        <w:r>
                          <w:rPr>
                            <w:color w:val="000000" w:themeColor="text1"/>
                            <w:kern w:val="24"/>
                            <w:sz w:val="22"/>
                            <w:szCs w:val="28"/>
                          </w:rPr>
                          <w:t>s</w:t>
                        </w:r>
                        <w:r w:rsidRPr="00E66C3B">
                          <w:rPr>
                            <w:color w:val="000000" w:themeColor="text1"/>
                            <w:kern w:val="24"/>
                            <w:sz w:val="22"/>
                            <w:szCs w:val="28"/>
                          </w:rPr>
                          <w:t>ub-</w:t>
                        </w:r>
                        <w:r>
                          <w:rPr>
                            <w:color w:val="000000" w:themeColor="text1"/>
                            <w:kern w:val="24"/>
                            <w:sz w:val="22"/>
                            <w:szCs w:val="28"/>
                          </w:rPr>
                          <w:t>s</w:t>
                        </w:r>
                        <w:r w:rsidRPr="00E66C3B">
                          <w:rPr>
                            <w:color w:val="000000" w:themeColor="text1"/>
                            <w:kern w:val="24"/>
                            <w:sz w:val="22"/>
                            <w:szCs w:val="28"/>
                          </w:rPr>
                          <w:t>ampling</w:t>
                        </w:r>
                      </w:p>
                      <w:p w14:paraId="079AE61B" w14:textId="77777777" w:rsidR="00B30E44" w:rsidRPr="000456B4" w:rsidRDefault="00B30E44" w:rsidP="007C46F3">
                        <w:pPr>
                          <w:pStyle w:val="ListParagraph"/>
                          <w:numPr>
                            <w:ilvl w:val="0"/>
                            <w:numId w:val="10"/>
                          </w:numPr>
                          <w:tabs>
                            <w:tab w:val="clear" w:pos="792"/>
                            <w:tab w:val="clear" w:pos="1195"/>
                            <w:tab w:val="clear" w:pos="1584"/>
                            <w:tab w:val="clear" w:pos="1987"/>
                            <w:tab w:val="clear" w:pos="4853"/>
                            <w:tab w:val="clear" w:pos="9691"/>
                          </w:tabs>
                          <w:spacing w:before="0"/>
                          <w:jc w:val="left"/>
                          <w:rPr>
                            <w:rFonts w:eastAsia="Times New Roman"/>
                            <w:sz w:val="22"/>
                          </w:rPr>
                        </w:pPr>
                        <w:r w:rsidRPr="00E66C3B">
                          <w:rPr>
                            <w:color w:val="000000" w:themeColor="text1"/>
                            <w:kern w:val="24"/>
                            <w:sz w:val="22"/>
                            <w:szCs w:val="28"/>
                          </w:rPr>
                          <w:t xml:space="preserve">Colour </w:t>
                        </w:r>
                        <w:r>
                          <w:rPr>
                            <w:color w:val="000000" w:themeColor="text1"/>
                            <w:kern w:val="24"/>
                            <w:sz w:val="22"/>
                            <w:szCs w:val="28"/>
                          </w:rPr>
                          <w:t>r</w:t>
                        </w:r>
                        <w:r w:rsidRPr="00E66C3B">
                          <w:rPr>
                            <w:color w:val="000000" w:themeColor="text1"/>
                            <w:kern w:val="24"/>
                            <w:sz w:val="22"/>
                            <w:szCs w:val="28"/>
                          </w:rPr>
                          <w:t xml:space="preserve">epresentation </w:t>
                        </w:r>
                        <w:r>
                          <w:rPr>
                            <w:color w:val="000000" w:themeColor="text1"/>
                            <w:kern w:val="24"/>
                            <w:sz w:val="22"/>
                            <w:szCs w:val="28"/>
                          </w:rPr>
                          <w:t>t</w:t>
                        </w:r>
                        <w:r w:rsidRPr="00E66C3B">
                          <w:rPr>
                            <w:color w:val="000000" w:themeColor="text1"/>
                            <w:kern w:val="24"/>
                            <w:sz w:val="22"/>
                            <w:szCs w:val="28"/>
                          </w:rPr>
                          <w:t>ransformation</w:t>
                        </w:r>
                      </w:p>
                      <w:p w14:paraId="5C7A6183" w14:textId="77777777" w:rsidR="00B30E44" w:rsidRPr="000456B4" w:rsidRDefault="00B30E44" w:rsidP="007C46F3">
                        <w:pPr>
                          <w:pStyle w:val="ListParagraph"/>
                          <w:numPr>
                            <w:ilvl w:val="0"/>
                            <w:numId w:val="10"/>
                          </w:numPr>
                          <w:tabs>
                            <w:tab w:val="clear" w:pos="792"/>
                            <w:tab w:val="clear" w:pos="1195"/>
                            <w:tab w:val="clear" w:pos="1584"/>
                            <w:tab w:val="clear" w:pos="1987"/>
                            <w:tab w:val="clear" w:pos="4853"/>
                            <w:tab w:val="clear" w:pos="9691"/>
                          </w:tabs>
                          <w:spacing w:before="0"/>
                          <w:jc w:val="left"/>
                          <w:rPr>
                            <w:rFonts w:eastAsia="Times New Roman"/>
                            <w:sz w:val="22"/>
                          </w:rPr>
                        </w:pPr>
                        <w:r w:rsidRPr="00E66C3B">
                          <w:rPr>
                            <w:color w:val="000000" w:themeColor="text1"/>
                            <w:kern w:val="24"/>
                            <w:sz w:val="22"/>
                            <w:szCs w:val="28"/>
                          </w:rPr>
                          <w:t xml:space="preserve">Bit </w:t>
                        </w:r>
                        <w:r>
                          <w:rPr>
                            <w:color w:val="000000" w:themeColor="text1"/>
                            <w:kern w:val="24"/>
                            <w:sz w:val="22"/>
                            <w:szCs w:val="28"/>
                          </w:rPr>
                          <w:t>d</w:t>
                        </w:r>
                        <w:r w:rsidRPr="00E66C3B">
                          <w:rPr>
                            <w:color w:val="000000" w:themeColor="text1"/>
                            <w:kern w:val="24"/>
                            <w:sz w:val="22"/>
                            <w:szCs w:val="28"/>
                          </w:rPr>
                          <w:t xml:space="preserve">epth </w:t>
                        </w:r>
                        <w:r>
                          <w:rPr>
                            <w:color w:val="000000" w:themeColor="text1"/>
                            <w:kern w:val="24"/>
                            <w:sz w:val="22"/>
                            <w:szCs w:val="28"/>
                          </w:rPr>
                          <w:t>r</w:t>
                        </w:r>
                        <w:r w:rsidRPr="00E66C3B">
                          <w:rPr>
                            <w:color w:val="000000" w:themeColor="text1"/>
                            <w:kern w:val="24"/>
                            <w:sz w:val="22"/>
                            <w:szCs w:val="28"/>
                          </w:rPr>
                          <w:t>eductions</w:t>
                        </w:r>
                      </w:p>
                    </w:txbxContent>
                  </v:textbox>
                </v:shape>
                <v:shape id="TextBox 13" o:spid="_x0000_s1039" type="#_x0000_t202" style="position:absolute;left:55694;top:37717;width:44086;height:209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" filled="f" stroked="f">
                  <v:textbox>
                    <w:txbxContent>
                      <w:p w14:paraId="21A4CEAC" w14:textId="77777777" w:rsidR="00B30E44" w:rsidRPr="002E3C91" w:rsidRDefault="00B30E44" w:rsidP="007C46F3">
                        <w:pPr>
                          <w:pStyle w:val="ListParagraph"/>
                          <w:numPr>
                            <w:ilvl w:val="0"/>
                            <w:numId w:val="11"/>
                          </w:numPr>
                          <w:tabs>
                            <w:tab w:val="clear" w:pos="792"/>
                            <w:tab w:val="clear" w:pos="1195"/>
                            <w:tab w:val="clear" w:pos="1584"/>
                            <w:tab w:val="clear" w:pos="1987"/>
                            <w:tab w:val="clear" w:pos="4853"/>
                            <w:tab w:val="clear" w:pos="9691"/>
                          </w:tabs>
                          <w:spacing w:before="0"/>
                          <w:jc w:val="left"/>
                          <w:rPr>
                            <w:rFonts w:eastAsia="Times New Roman"/>
                            <w:sz w:val="22"/>
                            <w:szCs w:val="18"/>
                          </w:rPr>
                        </w:pPr>
                        <w:r w:rsidRPr="00E66C3B">
                          <w:rPr>
                            <w:color w:val="000000" w:themeColor="text1"/>
                            <w:kern w:val="24"/>
                            <w:sz w:val="22"/>
                            <w:szCs w:val="18"/>
                          </w:rPr>
                          <w:t>Chroma sub-sampling</w:t>
                        </w:r>
                      </w:p>
                      <w:p w14:paraId="4A995CC6" w14:textId="77777777" w:rsidR="00B30E44" w:rsidRPr="002E3C91" w:rsidRDefault="00B30E44" w:rsidP="002E3C91">
                        <w:pPr>
                          <w:pStyle w:val="ListParagraph"/>
                          <w:numPr>
                            <w:ilvl w:val="0"/>
                            <w:numId w:val="11"/>
                          </w:numPr>
                          <w:tabs>
                            <w:tab w:val="clear" w:pos="792"/>
                            <w:tab w:val="clear" w:pos="1195"/>
                            <w:tab w:val="clear" w:pos="1584"/>
                            <w:tab w:val="clear" w:pos="1987"/>
                            <w:tab w:val="clear" w:pos="4853"/>
                            <w:tab w:val="clear" w:pos="9691"/>
                          </w:tabs>
                          <w:spacing w:before="0"/>
                          <w:jc w:val="left"/>
                          <w:rPr>
                            <w:rFonts w:eastAsia="Times New Roman"/>
                            <w:sz w:val="22"/>
                            <w:szCs w:val="18"/>
                          </w:rPr>
                        </w:pPr>
                        <w:r w:rsidRPr="00E66C3B">
                          <w:rPr>
                            <w:color w:val="000000" w:themeColor="text1"/>
                            <w:kern w:val="24"/>
                            <w:sz w:val="22"/>
                            <w:szCs w:val="18"/>
                          </w:rPr>
                          <w:t>Colour representation transformation</w:t>
                        </w:r>
                      </w:p>
                      <w:p w14:paraId="7888EBEC" w14:textId="77777777" w:rsidR="00B30E44" w:rsidRPr="002E3C91" w:rsidRDefault="00B30E44" w:rsidP="007C46F3">
                        <w:pPr>
                          <w:pStyle w:val="ListParagraph"/>
                          <w:numPr>
                            <w:ilvl w:val="0"/>
                            <w:numId w:val="11"/>
                          </w:numPr>
                          <w:tabs>
                            <w:tab w:val="clear" w:pos="792"/>
                            <w:tab w:val="clear" w:pos="1195"/>
                            <w:tab w:val="clear" w:pos="1584"/>
                            <w:tab w:val="clear" w:pos="1987"/>
                            <w:tab w:val="clear" w:pos="4853"/>
                            <w:tab w:val="clear" w:pos="9691"/>
                          </w:tabs>
                          <w:spacing w:before="0"/>
                          <w:jc w:val="left"/>
                          <w:rPr>
                            <w:rFonts w:eastAsia="Times New Roman"/>
                            <w:sz w:val="22"/>
                            <w:szCs w:val="18"/>
                          </w:rPr>
                        </w:pPr>
                        <w:r w:rsidRPr="00E66C3B">
                          <w:rPr>
                            <w:color w:val="000000" w:themeColor="text1"/>
                            <w:kern w:val="24"/>
                            <w:sz w:val="22"/>
                            <w:szCs w:val="18"/>
                          </w:rPr>
                          <w:t>Bit depth reduction</w:t>
                        </w:r>
                      </w:p>
                      <w:p w14:paraId="37CFAE54" w14:textId="77777777" w:rsidR="00B30E44" w:rsidRPr="002E3C91" w:rsidRDefault="00B30E44" w:rsidP="007C46F3">
                        <w:pPr>
                          <w:pStyle w:val="ListParagraph"/>
                          <w:numPr>
                            <w:ilvl w:val="0"/>
                            <w:numId w:val="11"/>
                          </w:numPr>
                          <w:tabs>
                            <w:tab w:val="clear" w:pos="792"/>
                            <w:tab w:val="clear" w:pos="1195"/>
                            <w:tab w:val="clear" w:pos="1584"/>
                            <w:tab w:val="clear" w:pos="1987"/>
                            <w:tab w:val="clear" w:pos="4853"/>
                            <w:tab w:val="clear" w:pos="9691"/>
                          </w:tabs>
                          <w:spacing w:before="0"/>
                          <w:jc w:val="left"/>
                          <w:rPr>
                            <w:rFonts w:eastAsia="Times New Roman"/>
                            <w:sz w:val="22"/>
                            <w:szCs w:val="18"/>
                          </w:rPr>
                        </w:pPr>
                        <w:r w:rsidRPr="00E66C3B">
                          <w:rPr>
                            <w:color w:val="000000" w:themeColor="text1"/>
                            <w:kern w:val="24"/>
                            <w:sz w:val="22"/>
                            <w:szCs w:val="18"/>
                          </w:rPr>
                          <w:t>Metadata generation</w:t>
                        </w:r>
                      </w:p>
                    </w:txbxContent>
                  </v:textbox>
                </v:shape>
                <v:shape id="TextBox 14" o:spid="_x0000_s1040" type="#_x0000_t202" style="position:absolute;left:3445;top:26152;width:15357;height:91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" filled="f" stroked="f">
                  <v:textbox>
                    <w:txbxContent>
                      <w:p w14:paraId="2DDA6CA2" w14:textId="77777777" w:rsidR="00B30E44" w:rsidRPr="00E66C3B" w:rsidRDefault="00B30E44" w:rsidP="007C46F3">
                        <w:pPr>
                          <w:pStyle w:val="NormalWeb"/>
                          <w:spacing w:before="0" w:beforeAutospacing="0" w:after="0" w:afterAutospacing="0"/>
                          <w:rPr>
                            <w:sz w:val="18"/>
                            <w:szCs w:val="18"/>
                          </w:rPr>
                        </w:pPr>
                        <w:r w:rsidRPr="00E66C3B">
                          <w:rPr>
                            <w:color w:val="000000" w:themeColor="text1"/>
                            <w:kern w:val="24"/>
                            <w:sz w:val="18"/>
                            <w:szCs w:val="18"/>
                          </w:rPr>
                          <w:t>4:4:4/4:2:2</w:t>
                        </w:r>
                      </w:p>
                      <w:p w14:paraId="2F8654C0" w14:textId="77777777" w:rsidR="00B30E44" w:rsidRPr="00E66C3B" w:rsidRDefault="00B30E44" w:rsidP="007C46F3">
                        <w:pPr>
                          <w:pStyle w:val="NormalWeb"/>
                          <w:spacing w:before="0" w:beforeAutospacing="0" w:after="0" w:afterAutospacing="0"/>
                          <w:rPr>
                            <w:sz w:val="18"/>
                            <w:szCs w:val="18"/>
                          </w:rPr>
                        </w:pPr>
                        <w:r w:rsidRPr="00E66C3B">
                          <w:rPr>
                            <w:color w:val="000000" w:themeColor="text1"/>
                            <w:kern w:val="24"/>
                            <w:sz w:val="18"/>
                            <w:szCs w:val="18"/>
                          </w:rPr>
                          <w:t>RGB/</w:t>
                        </w:r>
                        <w:proofErr w:type="spellStart"/>
                        <w:r w:rsidRPr="00E66C3B">
                          <w:rPr>
                            <w:color w:val="000000" w:themeColor="text1"/>
                            <w:kern w:val="24"/>
                            <w:sz w:val="18"/>
                            <w:szCs w:val="18"/>
                          </w:rPr>
                          <w:t>Y′CbCr</w:t>
                        </w:r>
                        <w:proofErr w:type="spellEnd"/>
                      </w:p>
                      <w:p w14:paraId="4F6E11AE" w14:textId="77777777" w:rsidR="00B30E44" w:rsidRPr="00E66C3B" w:rsidRDefault="00B30E44" w:rsidP="007C46F3">
                        <w:pPr>
                          <w:pStyle w:val="NormalWeb"/>
                          <w:spacing w:before="0" w:beforeAutospacing="0" w:after="0" w:afterAutospacing="0"/>
                          <w:rPr>
                            <w:sz w:val="18"/>
                            <w:szCs w:val="18"/>
                          </w:rPr>
                        </w:pPr>
                        <w:r w:rsidRPr="00E66C3B">
                          <w:rPr>
                            <w:color w:val="000000" w:themeColor="text1"/>
                            <w:kern w:val="24"/>
                            <w:sz w:val="18"/>
                            <w:szCs w:val="18"/>
                          </w:rPr>
                          <w:t xml:space="preserve">16/12/10 </w:t>
                        </w:r>
                        <w:r>
                          <w:rPr>
                            <w:color w:val="000000" w:themeColor="text1"/>
                            <w:kern w:val="24"/>
                            <w:sz w:val="18"/>
                            <w:szCs w:val="18"/>
                          </w:rPr>
                          <w:t>b</w:t>
                        </w:r>
                        <w:r w:rsidRPr="00E66C3B">
                          <w:rPr>
                            <w:color w:val="000000" w:themeColor="text1"/>
                            <w:kern w:val="24"/>
                            <w:sz w:val="18"/>
                            <w:szCs w:val="18"/>
                          </w:rPr>
                          <w:t>it</w:t>
                        </w:r>
                      </w:p>
                    </w:txbxContent>
                  </v:textbox>
                </v:shape>
                <v:shape id="TextBox 15" o:spid="_x0000_s1041" type="#_x0000_t202" style="position:absolute;left:31366;top:26118;width:17424;height:99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" filled="f" stroked="f">
                  <v:textbox>
                    <w:txbxContent>
                      <w:p w14:paraId="10811D91" w14:textId="77777777" w:rsidR="00B30E44" w:rsidRPr="00E66C3B" w:rsidRDefault="00B30E44" w:rsidP="007C46F3">
                        <w:pPr>
                          <w:pStyle w:val="NormalWeb"/>
                          <w:spacing w:before="0" w:beforeAutospacing="0" w:after="0" w:afterAutospacing="0"/>
                          <w:rPr>
                            <w:sz w:val="18"/>
                            <w:szCs w:val="18"/>
                          </w:rPr>
                        </w:pPr>
                        <w:r w:rsidRPr="00E66C3B">
                          <w:rPr>
                            <w:color w:val="000000" w:themeColor="text1"/>
                            <w:kern w:val="24"/>
                            <w:sz w:val="18"/>
                            <w:szCs w:val="18"/>
                          </w:rPr>
                          <w:t>4:4:4/4:2:2</w:t>
                        </w:r>
                      </w:p>
                      <w:p w14:paraId="44580517" w14:textId="77777777" w:rsidR="00B30E44" w:rsidRPr="00E66C3B" w:rsidRDefault="00B30E44" w:rsidP="007C46F3">
                        <w:pPr>
                          <w:pStyle w:val="NormalWeb"/>
                          <w:spacing w:before="0" w:beforeAutospacing="0" w:after="0" w:afterAutospacing="0"/>
                          <w:rPr>
                            <w:sz w:val="18"/>
                            <w:szCs w:val="18"/>
                          </w:rPr>
                        </w:pPr>
                        <w:r w:rsidRPr="00E66C3B">
                          <w:rPr>
                            <w:color w:val="000000" w:themeColor="text1"/>
                            <w:kern w:val="24"/>
                            <w:sz w:val="18"/>
                            <w:szCs w:val="18"/>
                          </w:rPr>
                          <w:t>R′G′B′/</w:t>
                        </w:r>
                        <w:proofErr w:type="spellStart"/>
                        <w:r w:rsidRPr="00E66C3B">
                          <w:rPr>
                            <w:color w:val="000000" w:themeColor="text1"/>
                            <w:kern w:val="24"/>
                            <w:sz w:val="18"/>
                            <w:szCs w:val="18"/>
                          </w:rPr>
                          <w:t>Y′CbCr</w:t>
                        </w:r>
                        <w:proofErr w:type="spellEnd"/>
                      </w:p>
                      <w:p w14:paraId="7FC80CC8" w14:textId="77777777" w:rsidR="00B30E44" w:rsidRPr="00E66C3B" w:rsidRDefault="00B30E44" w:rsidP="007C46F3">
                        <w:pPr>
                          <w:pStyle w:val="NormalWeb"/>
                          <w:spacing w:before="0" w:beforeAutospacing="0" w:after="0" w:afterAutospacing="0"/>
                          <w:rPr>
                            <w:sz w:val="18"/>
                            <w:szCs w:val="18"/>
                          </w:rPr>
                        </w:pPr>
                        <w:r w:rsidRPr="00E66C3B">
                          <w:rPr>
                            <w:color w:val="000000" w:themeColor="text1"/>
                            <w:kern w:val="24"/>
                            <w:sz w:val="18"/>
                            <w:szCs w:val="18"/>
                          </w:rPr>
                          <w:t xml:space="preserve">16/12/10 </w:t>
                        </w:r>
                        <w:r>
                          <w:rPr>
                            <w:color w:val="000000" w:themeColor="text1"/>
                            <w:kern w:val="24"/>
                            <w:sz w:val="18"/>
                            <w:szCs w:val="18"/>
                          </w:rPr>
                          <w:t>b</w:t>
                        </w:r>
                        <w:r w:rsidRPr="00E66C3B">
                          <w:rPr>
                            <w:color w:val="000000" w:themeColor="text1"/>
                            <w:kern w:val="24"/>
                            <w:sz w:val="18"/>
                            <w:szCs w:val="18"/>
                          </w:rPr>
                          <w:t>it</w:t>
                        </w:r>
                      </w:p>
                    </w:txbxContent>
                  </v:textbox>
                </v:shape>
                <v:shape id="TextBox 16" o:spid="_x0000_s1042" type="#_x0000_t202" style="position:absolute;left:50430;top:26292;width:17785;height:87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" filled="f" stroked="f">
                  <v:textbox>
                    <w:txbxContent>
                      <w:p w14:paraId="5392CD27" w14:textId="77777777" w:rsidR="00B30E44" w:rsidRPr="00E66C3B" w:rsidRDefault="00B30E44" w:rsidP="007C46F3">
                        <w:pPr>
                          <w:pStyle w:val="NormalWeb"/>
                          <w:spacing w:before="0" w:beforeAutospacing="0" w:after="0" w:afterAutospacing="0"/>
                          <w:rPr>
                            <w:sz w:val="18"/>
                            <w:szCs w:val="18"/>
                          </w:rPr>
                        </w:pPr>
                        <w:r w:rsidRPr="00E66C3B">
                          <w:rPr>
                            <w:color w:val="000000" w:themeColor="text1"/>
                            <w:kern w:val="24"/>
                            <w:sz w:val="18"/>
                            <w:szCs w:val="18"/>
                          </w:rPr>
                          <w:t>4:4:4/4:2:2</w:t>
                        </w:r>
                      </w:p>
                      <w:p w14:paraId="41D5210B" w14:textId="77777777" w:rsidR="00B30E44" w:rsidRPr="00E66C3B" w:rsidRDefault="00B30E44" w:rsidP="007C46F3">
                        <w:pPr>
                          <w:pStyle w:val="NormalWeb"/>
                          <w:spacing w:before="0" w:beforeAutospacing="0" w:after="0" w:afterAutospacing="0"/>
                          <w:rPr>
                            <w:sz w:val="18"/>
                            <w:szCs w:val="18"/>
                          </w:rPr>
                        </w:pPr>
                        <w:r w:rsidRPr="00E66C3B">
                          <w:rPr>
                            <w:color w:val="000000" w:themeColor="text1"/>
                            <w:kern w:val="24"/>
                            <w:sz w:val="18"/>
                            <w:szCs w:val="18"/>
                          </w:rPr>
                          <w:t>R</w:t>
                        </w:r>
                        <w:r w:rsidRPr="005337BA">
                          <w:rPr>
                            <w:color w:val="000000" w:themeColor="text1"/>
                            <w:kern w:val="24"/>
                            <w:sz w:val="18"/>
                            <w:szCs w:val="18"/>
                          </w:rPr>
                          <w:t>′</w:t>
                        </w:r>
                        <w:r w:rsidRPr="00E66C3B">
                          <w:rPr>
                            <w:color w:val="000000" w:themeColor="text1"/>
                            <w:kern w:val="24"/>
                            <w:sz w:val="18"/>
                            <w:szCs w:val="18"/>
                          </w:rPr>
                          <w:t>G</w:t>
                        </w:r>
                        <w:r w:rsidRPr="005337BA">
                          <w:rPr>
                            <w:color w:val="000000" w:themeColor="text1"/>
                            <w:kern w:val="24"/>
                            <w:sz w:val="18"/>
                            <w:szCs w:val="18"/>
                          </w:rPr>
                          <w:t>′</w:t>
                        </w:r>
                        <w:r w:rsidRPr="00E66C3B">
                          <w:rPr>
                            <w:color w:val="000000" w:themeColor="text1"/>
                            <w:kern w:val="24"/>
                            <w:sz w:val="18"/>
                            <w:szCs w:val="18"/>
                          </w:rPr>
                          <w:t>B</w:t>
                        </w:r>
                        <w:r w:rsidRPr="005337BA">
                          <w:rPr>
                            <w:color w:val="000000" w:themeColor="text1"/>
                            <w:kern w:val="24"/>
                            <w:sz w:val="18"/>
                            <w:szCs w:val="18"/>
                          </w:rPr>
                          <w:t>′</w:t>
                        </w:r>
                        <w:r w:rsidRPr="00E66C3B">
                          <w:rPr>
                            <w:color w:val="000000" w:themeColor="text1"/>
                            <w:kern w:val="24"/>
                            <w:sz w:val="18"/>
                            <w:szCs w:val="18"/>
                          </w:rPr>
                          <w:t>/</w:t>
                        </w:r>
                        <w:proofErr w:type="spellStart"/>
                        <w:r w:rsidRPr="00E66C3B">
                          <w:rPr>
                            <w:color w:val="000000" w:themeColor="text1"/>
                            <w:kern w:val="24"/>
                            <w:sz w:val="18"/>
                            <w:szCs w:val="18"/>
                          </w:rPr>
                          <w:t>Y</w:t>
                        </w:r>
                        <w:r w:rsidRPr="005337BA">
                          <w:rPr>
                            <w:color w:val="000000" w:themeColor="text1"/>
                            <w:kern w:val="24"/>
                            <w:sz w:val="18"/>
                            <w:szCs w:val="18"/>
                          </w:rPr>
                          <w:t>′</w:t>
                        </w:r>
                        <w:r w:rsidRPr="00E66C3B">
                          <w:rPr>
                            <w:color w:val="000000" w:themeColor="text1"/>
                            <w:kern w:val="24"/>
                            <w:sz w:val="18"/>
                            <w:szCs w:val="18"/>
                          </w:rPr>
                          <w:t>CbCr</w:t>
                        </w:r>
                        <w:proofErr w:type="spellEnd"/>
                      </w:p>
                      <w:p w14:paraId="28616E9A" w14:textId="77777777" w:rsidR="00B30E44" w:rsidRPr="00E66C3B" w:rsidRDefault="00B30E44" w:rsidP="007C46F3">
                        <w:pPr>
                          <w:pStyle w:val="NormalWeb"/>
                          <w:spacing w:before="0" w:beforeAutospacing="0" w:after="0" w:afterAutospacing="0"/>
                          <w:rPr>
                            <w:sz w:val="18"/>
                            <w:szCs w:val="18"/>
                          </w:rPr>
                        </w:pPr>
                        <w:r w:rsidRPr="00E66C3B">
                          <w:rPr>
                            <w:color w:val="000000" w:themeColor="text1"/>
                            <w:kern w:val="24"/>
                            <w:sz w:val="18"/>
                            <w:szCs w:val="18"/>
                          </w:rPr>
                          <w:t xml:space="preserve">16/12/10 </w:t>
                        </w:r>
                        <w:r>
                          <w:rPr>
                            <w:color w:val="000000" w:themeColor="text1"/>
                            <w:kern w:val="24"/>
                            <w:sz w:val="18"/>
                            <w:szCs w:val="18"/>
                          </w:rPr>
                          <w:t>b</w:t>
                        </w:r>
                        <w:r w:rsidRPr="00E66C3B">
                          <w:rPr>
                            <w:color w:val="000000" w:themeColor="text1"/>
                            <w:kern w:val="24"/>
                            <w:sz w:val="18"/>
                            <w:szCs w:val="18"/>
                          </w:rPr>
                          <w:t>it</w:t>
                        </w:r>
                      </w:p>
                    </w:txbxContent>
                  </v:textbox>
                </v:shape>
                <v:shape id="TextBox 17" o:spid="_x0000_s1043" type="#_x0000_t202" style="position:absolute;left:79774;top:26152;width:16727;height:122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" filled="f" stroked="f">
                  <v:textbox>
                    <w:txbxContent>
                      <w:p w14:paraId="7CF0F7AB" w14:textId="77777777" w:rsidR="00B30E44" w:rsidRPr="00E66C3B" w:rsidRDefault="00B30E44" w:rsidP="007C46F3">
                        <w:pPr>
                          <w:pStyle w:val="NormalWeb"/>
                          <w:spacing w:before="0" w:beforeAutospacing="0" w:after="0" w:afterAutospacing="0"/>
                          <w:rPr>
                            <w:sz w:val="18"/>
                            <w:szCs w:val="18"/>
                          </w:rPr>
                        </w:pPr>
                        <w:r w:rsidRPr="00E66C3B">
                          <w:rPr>
                            <w:color w:val="000000" w:themeColor="text1"/>
                            <w:kern w:val="24"/>
                            <w:sz w:val="18"/>
                            <w:szCs w:val="18"/>
                          </w:rPr>
                          <w:t>4:2:0</w:t>
                        </w:r>
                      </w:p>
                      <w:p w14:paraId="435A5541" w14:textId="77777777" w:rsidR="00B30E44" w:rsidRPr="00E66C3B" w:rsidRDefault="00B30E44" w:rsidP="007C46F3">
                        <w:pPr>
                          <w:pStyle w:val="NormalWeb"/>
                          <w:spacing w:before="0" w:beforeAutospacing="0" w:after="0" w:afterAutospacing="0"/>
                          <w:rPr>
                            <w:sz w:val="18"/>
                            <w:szCs w:val="18"/>
                          </w:rPr>
                        </w:pPr>
                        <w:proofErr w:type="spellStart"/>
                        <w:r w:rsidRPr="00E66C3B">
                          <w:rPr>
                            <w:color w:val="000000" w:themeColor="text1"/>
                            <w:kern w:val="24"/>
                            <w:sz w:val="18"/>
                            <w:szCs w:val="18"/>
                          </w:rPr>
                          <w:t>Y</w:t>
                        </w:r>
                        <w:r w:rsidRPr="005337BA">
                          <w:rPr>
                            <w:color w:val="000000" w:themeColor="text1"/>
                            <w:kern w:val="24"/>
                            <w:sz w:val="18"/>
                            <w:szCs w:val="18"/>
                          </w:rPr>
                          <w:t>′</w:t>
                        </w:r>
                        <w:r w:rsidRPr="00E66C3B">
                          <w:rPr>
                            <w:color w:val="000000" w:themeColor="text1"/>
                            <w:kern w:val="24"/>
                            <w:sz w:val="18"/>
                            <w:szCs w:val="18"/>
                          </w:rPr>
                          <w:t>CbCr</w:t>
                        </w:r>
                        <w:proofErr w:type="spellEnd"/>
                      </w:p>
                      <w:p w14:paraId="7B857B72" w14:textId="77777777" w:rsidR="00B30E44" w:rsidRPr="00E66C3B" w:rsidRDefault="00B30E44" w:rsidP="001769D9">
                        <w:pPr>
                          <w:pStyle w:val="NormalWeb"/>
                          <w:spacing w:before="0" w:beforeAutospacing="0" w:after="0" w:afterAutospacing="0"/>
                          <w:rPr>
                            <w:sz w:val="18"/>
                            <w:szCs w:val="18"/>
                          </w:rPr>
                        </w:pPr>
                        <w:r w:rsidRPr="00E66C3B">
                          <w:rPr>
                            <w:color w:val="000000" w:themeColor="text1"/>
                            <w:kern w:val="24"/>
                            <w:sz w:val="18"/>
                            <w:szCs w:val="18"/>
                          </w:rPr>
                          <w:t>10</w:t>
                        </w:r>
                        <w:r>
                          <w:rPr>
                            <w:color w:val="000000" w:themeColor="text1"/>
                            <w:kern w:val="24"/>
                            <w:sz w:val="18"/>
                            <w:szCs w:val="18"/>
                          </w:rPr>
                          <w:t>/8</w:t>
                        </w:r>
                        <w:r w:rsidRPr="00E66C3B">
                          <w:rPr>
                            <w:color w:val="000000" w:themeColor="text1"/>
                            <w:kern w:val="24"/>
                            <w:sz w:val="18"/>
                            <w:szCs w:val="18"/>
                          </w:rPr>
                          <w:t xml:space="preserve"> </w:t>
                        </w:r>
                        <w:r>
                          <w:rPr>
                            <w:color w:val="000000" w:themeColor="text1"/>
                            <w:kern w:val="24"/>
                            <w:sz w:val="18"/>
                            <w:szCs w:val="18"/>
                          </w:rPr>
                          <w:t>b</w:t>
                        </w:r>
                        <w:r w:rsidRPr="00E66C3B">
                          <w:rPr>
                            <w:color w:val="000000" w:themeColor="text1"/>
                            <w:kern w:val="24"/>
                            <w:sz w:val="18"/>
                            <w:szCs w:val="18"/>
                          </w:rPr>
                          <w:t>it</w:t>
                        </w:r>
                      </w:p>
                    </w:txbxContent>
                  </v:textbox>
                </v:shape>
                <v:shape id="Straight Arrow Connector 81" o:spid="_x0000_s1044" type="#_x0000_t32" style="position:absolute;left:18859;top:29928;width:4719;height:1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" strokecolor="black [3213]" strokeweight=".5pt">
                  <v:stroke endarrow="block" joinstyle="miter"/>
                  <o:lock v:ext="edit" shapetype="f"/>
                </v:shape>
                <v:shape id="Straight Arrow Connector 82" o:spid="_x0000_s1045" type="#_x0000_t32" style="position:absolute;left:26278;top:29952;width:4876;height:1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" strokecolor="black [3213]" strokeweight=".5pt">
                  <v:stroke endarrow="block" joinstyle="miter"/>
                </v:shape>
                <v:shape id="Straight Arrow Connector 83" o:spid="_x0000_s1046" type="#_x0000_t32" style="position:absolute;left:67742;top:29971;width:4877;height:1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" strokecolor="black [3213]" strokeweight=".5pt">
                  <v:stroke endarrow="block" joinstyle="miter"/>
                </v:shape>
                <v:shape id="Straight Arrow Connector 84" o:spid="_x0000_s1047" type="#_x0000_t32" style="position:absolute;left:74396;top:30191;width:4876;height:1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" strokecolor="black [3213]" strokeweight=".5pt">
                  <v:stroke endarrow="block" joinstyle="miter"/>
                </v:shape>
              </v:group>
            </w:pict>
          </mc:Fallback>
        </mc:AlternateContent>
      </w:r>
    </w:p>
    <w:p w14:paraId="7D2C03A8" w14:textId="77777777" w:rsidR="003932B0" w:rsidRPr="0073196A" w:rsidRDefault="003932B0" w:rsidP="000B27E9"/>
    <w:p w14:paraId="1C953D6B" w14:textId="77777777" w:rsidR="000B27E9" w:rsidRPr="0073196A" w:rsidRDefault="000B27E9" w:rsidP="00062832">
      <w:pPr>
        <w:keepNext/>
      </w:pPr>
    </w:p>
    <w:p w14:paraId="2461EF3D" w14:textId="77777777" w:rsidR="007C46F3" w:rsidRPr="0073196A" w:rsidRDefault="007C46F3" w:rsidP="0067333B">
      <w:pPr>
        <w:tabs>
          <w:tab w:val="left" w:pos="4853"/>
          <w:tab w:val="right" w:pos="9691"/>
        </w:tabs>
        <w:overflowPunct/>
        <w:autoSpaceDE/>
        <w:autoSpaceDN/>
        <w:adjustRightInd/>
        <w:spacing w:before="120" w:after="120"/>
        <w:jc w:val="center"/>
        <w:textAlignment w:val="auto"/>
        <w:rPr>
          <w:rFonts w:eastAsia="SimSun"/>
          <w:b/>
          <w:bCs/>
          <w:szCs w:val="24"/>
          <w:lang w:eastAsia="ja-JP"/>
        </w:rPr>
      </w:pPr>
      <w:bookmarkStart w:id="334" w:name="_Ref523492103"/>
    </w:p>
    <w:p w14:paraId="5C23C7EE" w14:textId="77777777" w:rsidR="007C46F3" w:rsidRPr="0073196A" w:rsidRDefault="007C46F3" w:rsidP="0067333B">
      <w:pPr>
        <w:tabs>
          <w:tab w:val="left" w:pos="4853"/>
          <w:tab w:val="right" w:pos="9691"/>
        </w:tabs>
        <w:overflowPunct/>
        <w:autoSpaceDE/>
        <w:autoSpaceDN/>
        <w:adjustRightInd/>
        <w:spacing w:before="120" w:after="120"/>
        <w:jc w:val="center"/>
        <w:textAlignment w:val="auto"/>
        <w:rPr>
          <w:rFonts w:eastAsia="SimSun"/>
          <w:b/>
          <w:bCs/>
          <w:szCs w:val="24"/>
          <w:lang w:eastAsia="ja-JP"/>
        </w:rPr>
      </w:pPr>
    </w:p>
    <w:p w14:paraId="63B9EE52" w14:textId="77777777" w:rsidR="007C46F3" w:rsidRPr="0073196A" w:rsidRDefault="007C46F3" w:rsidP="0067333B">
      <w:pPr>
        <w:tabs>
          <w:tab w:val="left" w:pos="4853"/>
          <w:tab w:val="right" w:pos="9691"/>
        </w:tabs>
        <w:overflowPunct/>
        <w:autoSpaceDE/>
        <w:autoSpaceDN/>
        <w:adjustRightInd/>
        <w:spacing w:before="120" w:after="120"/>
        <w:jc w:val="center"/>
        <w:textAlignment w:val="auto"/>
        <w:rPr>
          <w:rFonts w:eastAsia="SimSun"/>
          <w:b/>
          <w:bCs/>
          <w:szCs w:val="24"/>
          <w:lang w:eastAsia="ja-JP"/>
        </w:rPr>
      </w:pPr>
    </w:p>
    <w:p w14:paraId="6EF8991A" w14:textId="77777777" w:rsidR="007C46F3" w:rsidRPr="0073196A" w:rsidRDefault="007C46F3" w:rsidP="0067333B">
      <w:pPr>
        <w:tabs>
          <w:tab w:val="left" w:pos="4853"/>
          <w:tab w:val="right" w:pos="9691"/>
        </w:tabs>
        <w:overflowPunct/>
        <w:autoSpaceDE/>
        <w:autoSpaceDN/>
        <w:adjustRightInd/>
        <w:spacing w:before="120" w:after="120"/>
        <w:jc w:val="center"/>
        <w:textAlignment w:val="auto"/>
        <w:rPr>
          <w:rFonts w:eastAsia="SimSun"/>
          <w:b/>
          <w:bCs/>
          <w:szCs w:val="24"/>
          <w:lang w:eastAsia="ja-JP"/>
        </w:rPr>
      </w:pPr>
    </w:p>
    <w:p w14:paraId="52166811" w14:textId="77777777" w:rsidR="007C46F3" w:rsidRPr="0073196A" w:rsidRDefault="007C46F3" w:rsidP="0067333B">
      <w:pPr>
        <w:tabs>
          <w:tab w:val="left" w:pos="4853"/>
          <w:tab w:val="right" w:pos="9691"/>
        </w:tabs>
        <w:overflowPunct/>
        <w:autoSpaceDE/>
        <w:autoSpaceDN/>
        <w:adjustRightInd/>
        <w:spacing w:before="120" w:after="120"/>
        <w:jc w:val="center"/>
        <w:textAlignment w:val="auto"/>
        <w:rPr>
          <w:rFonts w:eastAsia="SimSun"/>
          <w:b/>
          <w:bCs/>
          <w:szCs w:val="24"/>
          <w:lang w:eastAsia="ja-JP"/>
        </w:rPr>
      </w:pPr>
    </w:p>
    <w:p w14:paraId="40A32420" w14:textId="77777777" w:rsidR="007C46F3" w:rsidRPr="0073196A" w:rsidRDefault="007C46F3" w:rsidP="0067333B">
      <w:pPr>
        <w:tabs>
          <w:tab w:val="left" w:pos="4853"/>
          <w:tab w:val="right" w:pos="9691"/>
        </w:tabs>
        <w:overflowPunct/>
        <w:autoSpaceDE/>
        <w:autoSpaceDN/>
        <w:adjustRightInd/>
        <w:spacing w:before="120" w:after="120"/>
        <w:jc w:val="center"/>
        <w:textAlignment w:val="auto"/>
        <w:rPr>
          <w:rFonts w:eastAsia="SimSun"/>
          <w:b/>
          <w:bCs/>
          <w:szCs w:val="24"/>
          <w:lang w:eastAsia="ja-JP"/>
        </w:rPr>
      </w:pPr>
    </w:p>
    <w:p w14:paraId="4DADB232" w14:textId="77777777" w:rsidR="007C46F3" w:rsidRPr="0073196A" w:rsidRDefault="007C46F3" w:rsidP="0067333B">
      <w:pPr>
        <w:tabs>
          <w:tab w:val="left" w:pos="4853"/>
          <w:tab w:val="right" w:pos="9691"/>
        </w:tabs>
        <w:overflowPunct/>
        <w:autoSpaceDE/>
        <w:autoSpaceDN/>
        <w:adjustRightInd/>
        <w:spacing w:before="120" w:after="120"/>
        <w:jc w:val="center"/>
        <w:textAlignment w:val="auto"/>
        <w:rPr>
          <w:rFonts w:eastAsia="SimSun"/>
          <w:b/>
          <w:bCs/>
          <w:szCs w:val="24"/>
          <w:lang w:eastAsia="ja-JP"/>
        </w:rPr>
      </w:pPr>
    </w:p>
    <w:p w14:paraId="1B9A0873" w14:textId="77777777" w:rsidR="007C46F3" w:rsidRPr="0073196A" w:rsidRDefault="007C46F3" w:rsidP="0067333B">
      <w:pPr>
        <w:tabs>
          <w:tab w:val="left" w:pos="4853"/>
          <w:tab w:val="right" w:pos="9691"/>
        </w:tabs>
        <w:overflowPunct/>
        <w:autoSpaceDE/>
        <w:autoSpaceDN/>
        <w:adjustRightInd/>
        <w:spacing w:before="120" w:after="120"/>
        <w:jc w:val="center"/>
        <w:textAlignment w:val="auto"/>
        <w:rPr>
          <w:rFonts w:eastAsia="SimSun"/>
          <w:b/>
          <w:bCs/>
          <w:szCs w:val="24"/>
          <w:lang w:eastAsia="ja-JP"/>
        </w:rPr>
      </w:pPr>
    </w:p>
    <w:p w14:paraId="7F42E6E9" w14:textId="77777777" w:rsidR="007C46F3" w:rsidRPr="0073196A" w:rsidRDefault="007C46F3" w:rsidP="0067333B">
      <w:pPr>
        <w:tabs>
          <w:tab w:val="left" w:pos="4853"/>
          <w:tab w:val="right" w:pos="9691"/>
        </w:tabs>
        <w:overflowPunct/>
        <w:autoSpaceDE/>
        <w:autoSpaceDN/>
        <w:adjustRightInd/>
        <w:spacing w:before="120" w:after="120"/>
        <w:jc w:val="center"/>
        <w:textAlignment w:val="auto"/>
        <w:rPr>
          <w:rFonts w:eastAsia="SimSun"/>
          <w:b/>
          <w:bCs/>
          <w:szCs w:val="24"/>
          <w:lang w:eastAsia="ja-JP"/>
        </w:rPr>
      </w:pPr>
    </w:p>
    <w:p w14:paraId="44A16F42" w14:textId="77777777" w:rsidR="007C46F3" w:rsidRPr="0073196A" w:rsidRDefault="007C46F3" w:rsidP="0067333B">
      <w:pPr>
        <w:tabs>
          <w:tab w:val="left" w:pos="4853"/>
          <w:tab w:val="right" w:pos="9691"/>
        </w:tabs>
        <w:overflowPunct/>
        <w:autoSpaceDE/>
        <w:autoSpaceDN/>
        <w:adjustRightInd/>
        <w:spacing w:before="120" w:after="120"/>
        <w:jc w:val="center"/>
        <w:textAlignment w:val="auto"/>
        <w:rPr>
          <w:rFonts w:eastAsia="SimSun"/>
          <w:b/>
          <w:bCs/>
          <w:szCs w:val="24"/>
          <w:lang w:eastAsia="ja-JP"/>
        </w:rPr>
      </w:pPr>
    </w:p>
    <w:p w14:paraId="0035FF23" w14:textId="77777777" w:rsidR="007C46F3" w:rsidRPr="0073196A" w:rsidRDefault="007C46F3" w:rsidP="0067333B">
      <w:pPr>
        <w:tabs>
          <w:tab w:val="left" w:pos="4853"/>
          <w:tab w:val="right" w:pos="9691"/>
        </w:tabs>
        <w:overflowPunct/>
        <w:autoSpaceDE/>
        <w:autoSpaceDN/>
        <w:adjustRightInd/>
        <w:spacing w:before="120" w:after="120"/>
        <w:jc w:val="center"/>
        <w:textAlignment w:val="auto"/>
        <w:rPr>
          <w:rFonts w:eastAsia="SimSun"/>
          <w:b/>
          <w:bCs/>
          <w:szCs w:val="24"/>
          <w:lang w:eastAsia="ja-JP"/>
        </w:rPr>
      </w:pPr>
    </w:p>
    <w:p w14:paraId="3289921F" w14:textId="77777777" w:rsidR="007C46F3" w:rsidRPr="0073196A" w:rsidRDefault="007C46F3" w:rsidP="0067333B">
      <w:pPr>
        <w:tabs>
          <w:tab w:val="left" w:pos="4853"/>
          <w:tab w:val="right" w:pos="9691"/>
        </w:tabs>
        <w:overflowPunct/>
        <w:autoSpaceDE/>
        <w:autoSpaceDN/>
        <w:adjustRightInd/>
        <w:spacing w:before="120" w:after="120"/>
        <w:jc w:val="center"/>
        <w:textAlignment w:val="auto"/>
        <w:rPr>
          <w:rFonts w:eastAsia="SimSun"/>
          <w:b/>
          <w:bCs/>
          <w:szCs w:val="24"/>
          <w:lang w:eastAsia="ja-JP"/>
        </w:rPr>
      </w:pPr>
    </w:p>
    <w:p w14:paraId="62B76FC6" w14:textId="77777777" w:rsidR="0088031B" w:rsidRPr="0073196A" w:rsidRDefault="0088031B" w:rsidP="0088031B">
      <w:pPr>
        <w:tabs>
          <w:tab w:val="left" w:pos="4853"/>
          <w:tab w:val="right" w:pos="9691"/>
        </w:tabs>
        <w:overflowPunct/>
        <w:autoSpaceDE/>
        <w:autoSpaceDN/>
        <w:adjustRightInd/>
        <w:spacing w:before="120" w:after="120"/>
        <w:textAlignment w:val="auto"/>
        <w:rPr>
          <w:rFonts w:eastAsia="SimSun"/>
          <w:b/>
          <w:bCs/>
          <w:szCs w:val="24"/>
          <w:lang w:eastAsia="ja-JP"/>
        </w:rPr>
      </w:pPr>
    </w:p>
    <w:p w14:paraId="0DBD7C6B" w14:textId="6177C96F" w:rsidR="00333D26" w:rsidRDefault="0067333B">
      <w:pPr>
        <w:tabs>
          <w:tab w:val="left" w:pos="4853"/>
          <w:tab w:val="right" w:pos="9691"/>
        </w:tabs>
        <w:overflowPunct/>
        <w:autoSpaceDE/>
        <w:autoSpaceDN/>
        <w:adjustRightInd/>
        <w:spacing w:before="120" w:after="120"/>
        <w:jc w:val="center"/>
        <w:textAlignment w:val="auto"/>
        <w:rPr>
          <w:ins w:id="335" w:author="Yasser Syed" w:date="2018-12-21T18:21:00Z"/>
        </w:rPr>
        <w:pPrChange w:id="336" w:author="Yasser Syed" w:date="2018-12-21T18:35:00Z">
          <w:pPr/>
        </w:pPrChange>
      </w:pPr>
      <w:r w:rsidRPr="0073196A">
        <w:rPr>
          <w:rFonts w:eastAsia="SimSun"/>
          <w:b/>
          <w:bCs/>
          <w:szCs w:val="24"/>
          <w:lang w:eastAsia="ja-JP"/>
        </w:rPr>
        <w:t xml:space="preserve">Figure </w:t>
      </w:r>
      <w:r w:rsidRPr="000456B4">
        <w:rPr>
          <w:rFonts w:eastAsia="SimSun"/>
          <w:szCs w:val="24"/>
          <w:lang w:eastAsia="ja-JP"/>
        </w:rPr>
        <w:fldChar w:fldCharType="begin"/>
      </w:r>
      <w:r w:rsidRPr="0073196A">
        <w:rPr>
          <w:rFonts w:eastAsia="SimSun"/>
          <w:b/>
          <w:bCs/>
          <w:szCs w:val="24"/>
          <w:lang w:eastAsia="ja-JP"/>
        </w:rPr>
        <w:instrText xml:space="preserve"> SEQ Figure \* ARABIC </w:instrText>
      </w:r>
      <w:r w:rsidRPr="000456B4">
        <w:rPr>
          <w:rFonts w:eastAsia="SimSun"/>
          <w:szCs w:val="24"/>
          <w:lang w:eastAsia="ja-JP"/>
        </w:rPr>
        <w:fldChar w:fldCharType="separate"/>
      </w:r>
      <w:r w:rsidRPr="000456B4">
        <w:rPr>
          <w:rFonts w:eastAsia="SimSun"/>
          <w:b/>
          <w:bCs/>
          <w:noProof/>
          <w:szCs w:val="24"/>
          <w:lang w:eastAsia="ja-JP"/>
        </w:rPr>
        <w:t>1</w:t>
      </w:r>
      <w:r w:rsidRPr="000456B4">
        <w:rPr>
          <w:rFonts w:eastAsia="SimSun"/>
          <w:szCs w:val="24"/>
          <w:lang w:eastAsia="ja-JP"/>
        </w:rPr>
        <w:fldChar w:fldCharType="end"/>
      </w:r>
      <w:bookmarkEnd w:id="334"/>
      <w:r w:rsidRPr="000456B4">
        <w:rPr>
          <w:rFonts w:eastAsia="SimSun"/>
          <w:b/>
          <w:bCs/>
          <w:szCs w:val="24"/>
          <w:lang w:eastAsia="ja-JP"/>
        </w:rPr>
        <w:t xml:space="preserve"> </w:t>
      </w:r>
      <w:r w:rsidR="00062832" w:rsidRPr="000456B4">
        <w:rPr>
          <w:rFonts w:eastAsia="SimSun"/>
          <w:b/>
          <w:bCs/>
          <w:szCs w:val="24"/>
          <w:lang w:eastAsia="ja-JP"/>
        </w:rPr>
        <w:t xml:space="preserve">– </w:t>
      </w:r>
      <w:r w:rsidRPr="000456B4">
        <w:rPr>
          <w:rFonts w:eastAsia="SimSun"/>
          <w:b/>
          <w:bCs/>
          <w:szCs w:val="24"/>
          <w:lang w:eastAsia="ja-JP"/>
        </w:rPr>
        <w:t>Video workflows through different carriage domains</w:t>
      </w:r>
    </w:p>
    <w:p w14:paraId="395ABF95" w14:textId="382A7759" w:rsidR="00C668F8" w:rsidRDefault="00C668F8" w:rsidP="00C668F8">
      <w:pPr>
        <w:rPr>
          <w:ins w:id="337" w:author="Yasser Syed" w:date="2018-12-21T18:21:00Z"/>
          <w:lang w:val="en-CA" w:eastAsia="ja-JP"/>
        </w:rPr>
      </w:pPr>
      <w:ins w:id="338" w:author="Yasser Syed" w:date="2018-12-21T18:21:00Z">
        <w:r>
          <w:rPr>
            <w:lang w:val="en-CA" w:eastAsia="ja-JP"/>
          </w:rPr>
          <w:t>[ED/</w:t>
        </w:r>
      </w:ins>
      <w:ins w:id="339" w:author="Yasser Syed" w:date="2018-12-31T12:24:00Z">
        <w:r w:rsidR="006D2591">
          <w:rPr>
            <w:lang w:val="en-CA" w:eastAsia="ja-JP"/>
          </w:rPr>
          <w:t>YS</w:t>
        </w:r>
      </w:ins>
      <w:ins w:id="340" w:author="Yasser Syed" w:date="2018-12-21T18:21:00Z">
        <w:r>
          <w:rPr>
            <w:lang w:val="en-CA" w:eastAsia="ja-JP"/>
          </w:rPr>
          <w:t>] Need to add Camera log information in a combined section or its own section?</w:t>
        </w:r>
      </w:ins>
    </w:p>
    <w:p w14:paraId="69747F22" w14:textId="77777777" w:rsidR="00C668F8" w:rsidRDefault="00C668F8" w:rsidP="00C668F8">
      <w:pPr>
        <w:rPr>
          <w:ins w:id="341" w:author="Yasser Syed" w:date="2018-12-21T18:21:00Z"/>
          <w:lang w:val="en-CA" w:eastAsia="ja-JP"/>
        </w:rPr>
      </w:pPr>
    </w:p>
    <w:p w14:paraId="353E2A8C" w14:textId="6F60350C" w:rsidR="00C668F8" w:rsidRDefault="00C668F8" w:rsidP="00C668F8">
      <w:pPr>
        <w:rPr>
          <w:ins w:id="342" w:author="Yasser Syed" w:date="2018-12-21T18:21:00Z"/>
          <w:lang w:val="en-CA" w:eastAsia="ja-JP"/>
        </w:rPr>
      </w:pPr>
      <w:ins w:id="343" w:author="Yasser Syed" w:date="2018-12-21T18:21:00Z">
        <w:r>
          <w:rPr>
            <w:lang w:val="en-CA" w:eastAsia="ja-JP"/>
          </w:rPr>
          <w:t>[ED/</w:t>
        </w:r>
      </w:ins>
      <w:ins w:id="344" w:author="Yasser Syed" w:date="2018-12-31T12:24:00Z">
        <w:r w:rsidR="006D2591">
          <w:rPr>
            <w:lang w:val="en-CA" w:eastAsia="ja-JP"/>
          </w:rPr>
          <w:t>YS</w:t>
        </w:r>
      </w:ins>
      <w:ins w:id="345" w:author="Yasser Syed" w:date="2018-12-21T18:21:00Z">
        <w:r>
          <w:rPr>
            <w:lang w:val="en-CA" w:eastAsia="ja-JP"/>
          </w:rPr>
          <w:t xml:space="preserve">] Q1- At the capture level should we try to identify the widely used camera outputs combinations?  1) 2) 4 different types of camera logs R’G’B’ or </w:t>
        </w:r>
        <w:proofErr w:type="spellStart"/>
        <w:r>
          <w:rPr>
            <w:lang w:val="en-CA" w:eastAsia="ja-JP"/>
          </w:rPr>
          <w:t>YCbCr</w:t>
        </w:r>
        <w:proofErr w:type="spellEnd"/>
        <w:r>
          <w:rPr>
            <w:lang w:val="en-CA" w:eastAsia="ja-JP"/>
          </w:rPr>
          <w:t xml:space="preserve"> w/ 4:2:2 or 4:2:0 and either 12 or 10 </w:t>
        </w:r>
        <w:proofErr w:type="gramStart"/>
        <w:r>
          <w:rPr>
            <w:lang w:val="en-CA" w:eastAsia="ja-JP"/>
          </w:rPr>
          <w:t>bit</w:t>
        </w:r>
        <w:proofErr w:type="gramEnd"/>
        <w:r>
          <w:rPr>
            <w:lang w:val="en-CA" w:eastAsia="ja-JP"/>
          </w:rPr>
          <w:t xml:space="preserve">. This is the describes the signal outputs that need to be converted </w:t>
        </w:r>
        <w:proofErr w:type="gramStart"/>
        <w:r>
          <w:rPr>
            <w:lang w:val="en-CA" w:eastAsia="ja-JP"/>
          </w:rPr>
          <w:t>( e.g.</w:t>
        </w:r>
        <w:proofErr w:type="gramEnd"/>
        <w:r>
          <w:rPr>
            <w:lang w:val="en-CA" w:eastAsia="ja-JP"/>
          </w:rPr>
          <w:t xml:space="preserve"> LUT for PQ or HLG/ RGB or R’G’B’ to </w:t>
        </w:r>
        <w:proofErr w:type="spellStart"/>
        <w:r>
          <w:rPr>
            <w:lang w:val="en-CA" w:eastAsia="ja-JP"/>
          </w:rPr>
          <w:t>Y’CbCr</w:t>
        </w:r>
        <w:proofErr w:type="spellEnd"/>
        <w:r>
          <w:rPr>
            <w:lang w:val="en-CA" w:eastAsia="ja-JP"/>
          </w:rPr>
          <w:t>)</w:t>
        </w:r>
      </w:ins>
    </w:p>
    <w:p w14:paraId="2CF3059E" w14:textId="77777777" w:rsidR="00C668F8" w:rsidRDefault="00C668F8" w:rsidP="00C668F8">
      <w:pPr>
        <w:rPr>
          <w:ins w:id="346" w:author="Yasser Syed" w:date="2018-12-21T18:21:00Z"/>
          <w:lang w:val="en-CA" w:eastAsia="ja-JP"/>
        </w:rPr>
      </w:pPr>
    </w:p>
    <w:p w14:paraId="022B4031" w14:textId="170B0F77" w:rsidR="00C668F8" w:rsidRDefault="00C668F8" w:rsidP="00C668F8">
      <w:pPr>
        <w:rPr>
          <w:ins w:id="347" w:author="Yasser Syed" w:date="2018-12-21T18:21:00Z"/>
          <w:lang w:val="en-CA" w:eastAsia="ja-JP"/>
        </w:rPr>
      </w:pPr>
      <w:ins w:id="348" w:author="Yasser Syed" w:date="2018-12-21T18:21:00Z">
        <w:r>
          <w:rPr>
            <w:lang w:val="en-CA" w:eastAsia="ja-JP"/>
          </w:rPr>
          <w:t>[ED/</w:t>
        </w:r>
      </w:ins>
      <w:ins w:id="349" w:author="Yasser Syed" w:date="2018-12-31T12:24:00Z">
        <w:r w:rsidR="006D2591">
          <w:rPr>
            <w:lang w:val="en-CA" w:eastAsia="ja-JP"/>
          </w:rPr>
          <w:t>YS</w:t>
        </w:r>
      </w:ins>
      <w:ins w:id="350" w:author="Yasser Syed" w:date="2018-12-21T18:21:00Z">
        <w:r>
          <w:rPr>
            <w:lang w:val="en-CA" w:eastAsia="ja-JP"/>
          </w:rPr>
          <w:t>] Q2: Is every other operation in the workflow just a degradation of the signal information through a conversion.</w:t>
        </w:r>
      </w:ins>
    </w:p>
    <w:p w14:paraId="504A3758" w14:textId="77777777" w:rsidR="00C668F8" w:rsidRDefault="00C668F8" w:rsidP="00C668F8">
      <w:pPr>
        <w:rPr>
          <w:ins w:id="351" w:author="Yasser Syed" w:date="2018-12-21T18:21:00Z"/>
          <w:lang w:val="en-CA" w:eastAsia="ja-JP"/>
        </w:rPr>
      </w:pPr>
    </w:p>
    <w:p w14:paraId="4A3A16DE" w14:textId="4C72069A" w:rsidR="00C668F8" w:rsidRDefault="00C668F8" w:rsidP="00C668F8">
      <w:pPr>
        <w:rPr>
          <w:ins w:id="352" w:author="Yasser Syed" w:date="2018-12-21T18:21:00Z"/>
          <w:lang w:val="en-CA" w:eastAsia="ja-JP"/>
        </w:rPr>
      </w:pPr>
      <w:ins w:id="353" w:author="Yasser Syed" w:date="2018-12-21T18:21:00Z">
        <w:r>
          <w:rPr>
            <w:lang w:val="en-CA" w:eastAsia="ja-JP"/>
          </w:rPr>
          <w:t>[ED/</w:t>
        </w:r>
      </w:ins>
      <w:ins w:id="354" w:author="Yasser Syed" w:date="2018-12-31T12:24:00Z">
        <w:r w:rsidR="006D2591">
          <w:rPr>
            <w:lang w:val="en-CA" w:eastAsia="ja-JP"/>
          </w:rPr>
          <w:t>YS</w:t>
        </w:r>
      </w:ins>
      <w:ins w:id="355" w:author="Yasser Syed" w:date="2018-12-21T18:21:00Z">
        <w:r>
          <w:rPr>
            <w:lang w:val="en-CA" w:eastAsia="ja-JP"/>
          </w:rPr>
          <w:t>] Table for Baseband resolution to type of interface. E.g. UHD resolution baseband transmission could use quad3G or 12G. Accommodates camera</w:t>
        </w:r>
      </w:ins>
      <w:ins w:id="356" w:author="Yasser Syed" w:date="2018-12-31T12:26:00Z">
        <w:r w:rsidR="006D2591">
          <w:rPr>
            <w:lang w:val="en-CA" w:eastAsia="ja-JP"/>
          </w:rPr>
          <w:t xml:space="preserve"> </w:t>
        </w:r>
      </w:ins>
      <w:ins w:id="357" w:author="Yasser Syed" w:date="2018-12-21T18:21:00Z">
        <w:r>
          <w:rPr>
            <w:lang w:val="en-CA" w:eastAsia="ja-JP"/>
          </w:rPr>
          <w:t>that only may have 1 type of connections.</w:t>
        </w:r>
      </w:ins>
      <w:ins w:id="358" w:author="Yasser Syed" w:date="2018-12-31T12:27:00Z">
        <w:r w:rsidR="006D2591">
          <w:rPr>
            <w:lang w:val="en-CA" w:eastAsia="ja-JP"/>
          </w:rPr>
          <w:t xml:space="preserve"> This may come in as a separate contribution.</w:t>
        </w:r>
      </w:ins>
    </w:p>
    <w:p w14:paraId="318C22B5" w14:textId="77777777" w:rsidR="00C668F8" w:rsidRPr="0073196A" w:rsidRDefault="00C668F8" w:rsidP="00333D26"/>
    <w:p w14:paraId="2A52AD46" w14:textId="77777777" w:rsidR="00C53780" w:rsidRPr="000456B4" w:rsidRDefault="001441D4" w:rsidP="00C53780">
      <w:pPr>
        <w:pStyle w:val="Heading1"/>
      </w:pPr>
      <w:r w:rsidRPr="000456B4">
        <w:t>C</w:t>
      </w:r>
      <w:r w:rsidR="00C53780" w:rsidRPr="000456B4">
        <w:t xml:space="preserve">ommon </w:t>
      </w:r>
      <w:r w:rsidRPr="000456B4">
        <w:t xml:space="preserve">video signal type </w:t>
      </w:r>
      <w:r w:rsidR="00C53780" w:rsidRPr="000456B4">
        <w:t>combinations</w:t>
      </w:r>
    </w:p>
    <w:p w14:paraId="40CE2747" w14:textId="77777777" w:rsidR="0067333B" w:rsidRPr="000456B4" w:rsidRDefault="00C53780" w:rsidP="00C53780">
      <w:pPr>
        <w:pStyle w:val="Heading2"/>
      </w:pPr>
      <w:r w:rsidRPr="000456B4">
        <w:t>General</w:t>
      </w:r>
    </w:p>
    <w:p w14:paraId="05D085C1" w14:textId="3334A17D" w:rsidR="002D127D" w:rsidRDefault="002D127D" w:rsidP="001E20C3"/>
    <w:p w14:paraId="2BA7F41D" w14:textId="513E447F" w:rsidR="00C53780" w:rsidRPr="000456B4" w:rsidRDefault="00C53780" w:rsidP="00C53780"/>
    <w:p w14:paraId="654CBC72" w14:textId="77777777" w:rsidR="001441D4" w:rsidRPr="000456B4" w:rsidRDefault="001441D4" w:rsidP="001441D4">
      <w:pPr>
        <w:pStyle w:val="Heading2"/>
      </w:pPr>
      <w:r w:rsidRPr="000456B4">
        <w:t xml:space="preserve">Colorimetry and </w:t>
      </w:r>
      <w:r w:rsidR="006E5D9F" w:rsidRPr="000456B4">
        <w:t xml:space="preserve">colour </w:t>
      </w:r>
      <w:r w:rsidRPr="000456B4">
        <w:t>range descriptions</w:t>
      </w:r>
    </w:p>
    <w:p w14:paraId="4BE65F4B" w14:textId="77777777" w:rsidR="00062832" w:rsidRPr="000456B4" w:rsidRDefault="00062832" w:rsidP="00062832">
      <w:pPr>
        <w:pStyle w:val="Heading3"/>
      </w:pPr>
      <w:r w:rsidRPr="000456B4">
        <w:t>General</w:t>
      </w:r>
    </w:p>
    <w:p w14:paraId="2F342286" w14:textId="4871B95C" w:rsidR="00062832" w:rsidRPr="000456B4" w:rsidRDefault="00062832" w:rsidP="00062832"/>
    <w:p w14:paraId="7E1D4751" w14:textId="77777777" w:rsidR="00062832" w:rsidRPr="000456B4" w:rsidRDefault="00EB62A5" w:rsidP="006E5D9F">
      <w:pPr>
        <w:pStyle w:val="Heading3"/>
      </w:pPr>
      <w:r w:rsidRPr="000456B4">
        <w:lastRenderedPageBreak/>
        <w:t>Colour properties</w:t>
      </w:r>
    </w:p>
    <w:p w14:paraId="69E65A9D" w14:textId="7B0F8589" w:rsidR="00B615A3" w:rsidRPr="000456B4" w:rsidRDefault="00B615A3" w:rsidP="001E20C3"/>
    <w:p w14:paraId="157C8A49" w14:textId="77777777" w:rsidR="00B615A3" w:rsidRPr="000456B4" w:rsidRDefault="00B615A3" w:rsidP="00B615A3"/>
    <w:p w14:paraId="75519453" w14:textId="5FD79149" w:rsidR="00B11DFE" w:rsidRPr="000456B4" w:rsidRDefault="00B11DFE">
      <w:pPr>
        <w:pStyle w:val="Heading3"/>
        <w:pPrChange w:id="359" w:author="Yasser Syed" w:date="2018-12-21T19:17:00Z">
          <w:pPr>
            <w:numPr>
              <w:numId w:val="4"/>
            </w:numPr>
            <w:ind w:left="792" w:hanging="432"/>
          </w:pPr>
        </w:pPrChange>
      </w:pPr>
      <w:r w:rsidRPr="000456B4">
        <w:t xml:space="preserve">Common descriptions and carriage – standard dynamic range </w:t>
      </w:r>
      <w:r w:rsidR="007A4B0C" w:rsidRPr="000456B4">
        <w:t xml:space="preserve">video </w:t>
      </w:r>
      <w:r w:rsidRPr="000456B4">
        <w:t>with narrow colour gamut</w:t>
      </w:r>
    </w:p>
    <w:p w14:paraId="55B42166" w14:textId="77777777" w:rsidR="00062832" w:rsidRPr="000456B4" w:rsidRDefault="00062832"/>
    <w:p w14:paraId="7A721999" w14:textId="77777777" w:rsidR="00B11DFE" w:rsidRPr="000456B4" w:rsidRDefault="00B11DFE" w:rsidP="00C124A1">
      <w:pPr>
        <w:keepNext/>
        <w:tabs>
          <w:tab w:val="left" w:pos="4853"/>
          <w:tab w:val="right" w:pos="9691"/>
        </w:tabs>
        <w:overflowPunct/>
        <w:autoSpaceDE/>
        <w:autoSpaceDN/>
        <w:adjustRightInd/>
        <w:spacing w:before="120" w:after="120"/>
        <w:jc w:val="center"/>
        <w:textAlignment w:val="auto"/>
        <w:rPr>
          <w:b/>
          <w:bCs/>
        </w:rPr>
      </w:pPr>
      <w:r w:rsidRPr="000456B4">
        <w:rPr>
          <w:b/>
          <w:bCs/>
        </w:rPr>
        <w:t xml:space="preserve">Table </w:t>
      </w:r>
      <w:r w:rsidRPr="000456B4">
        <w:rPr>
          <w:b/>
          <w:bCs/>
        </w:rPr>
        <w:fldChar w:fldCharType="begin"/>
      </w:r>
      <w:r w:rsidRPr="000456B4">
        <w:rPr>
          <w:b/>
          <w:bCs/>
        </w:rPr>
        <w:instrText xml:space="preserve"> SEQ Table \* ARABIC </w:instrText>
      </w:r>
      <w:r w:rsidRPr="000456B4">
        <w:rPr>
          <w:b/>
          <w:bCs/>
        </w:rPr>
        <w:fldChar w:fldCharType="separate"/>
      </w:r>
      <w:r w:rsidRPr="000456B4">
        <w:rPr>
          <w:b/>
          <w:bCs/>
          <w:noProof/>
        </w:rPr>
        <w:t>4</w:t>
      </w:r>
      <w:r w:rsidRPr="000456B4">
        <w:fldChar w:fldCharType="end"/>
      </w:r>
      <w:r w:rsidRPr="000456B4">
        <w:rPr>
          <w:b/>
          <w:bCs/>
        </w:rPr>
        <w:t xml:space="preserve"> – SDR NCG common colour volume descriptions</w:t>
      </w:r>
    </w:p>
    <w:tbl>
      <w:tblPr>
        <w:tblW w:w="93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Change w:id="360" w:author="Yasser Syed" w:date="2018-12-21T18:30:00Z">
          <w:tblPr>
            <w:tblW w:w="93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PrChange>
      </w:tblPr>
      <w:tblGrid>
        <w:gridCol w:w="535"/>
        <w:gridCol w:w="1913"/>
        <w:gridCol w:w="1390"/>
        <w:gridCol w:w="50"/>
        <w:gridCol w:w="1340"/>
        <w:gridCol w:w="10"/>
        <w:gridCol w:w="1350"/>
        <w:gridCol w:w="1420"/>
        <w:gridCol w:w="1390"/>
        <w:tblGridChange w:id="361">
          <w:tblGrid>
            <w:gridCol w:w="432"/>
            <w:gridCol w:w="2016"/>
            <w:gridCol w:w="1390"/>
            <w:gridCol w:w="50"/>
            <w:gridCol w:w="1340"/>
            <w:gridCol w:w="10"/>
            <w:gridCol w:w="1350"/>
            <w:gridCol w:w="1420"/>
            <w:gridCol w:w="1390"/>
          </w:tblGrid>
        </w:tblGridChange>
      </w:tblGrid>
      <w:tr w:rsidR="00C24107" w:rsidRPr="000456B4" w14:paraId="040524BD" w14:textId="77777777" w:rsidTr="00DC64FC">
        <w:trPr>
          <w:tblHeader/>
          <w:jc w:val="center"/>
          <w:trPrChange w:id="362" w:author="Yasser Syed" w:date="2018-12-21T18:30:00Z">
            <w:trPr>
              <w:tblHeader/>
              <w:jc w:val="center"/>
            </w:trPr>
          </w:trPrChange>
        </w:trPr>
        <w:tc>
          <w:tcPr>
            <w:tcW w:w="535" w:type="dxa"/>
            <w:shd w:val="clear" w:color="auto" w:fill="auto"/>
            <w:tcPrChange w:id="363" w:author="Yasser Syed" w:date="2018-12-21T18:30:00Z">
              <w:tcPr>
                <w:tcW w:w="432" w:type="dxa"/>
                <w:shd w:val="clear" w:color="auto" w:fill="auto"/>
              </w:tcPr>
            </w:tcPrChange>
          </w:tcPr>
          <w:p w14:paraId="064CF0BB" w14:textId="77777777" w:rsidR="00B11DFE" w:rsidRPr="000456B4" w:rsidRDefault="00B11DFE" w:rsidP="00C24107">
            <w:pPr>
              <w:keepNext/>
              <w:spacing w:before="0"/>
              <w:jc w:val="center"/>
              <w:rPr>
                <w:b/>
                <w:sz w:val="18"/>
                <w:szCs w:val="18"/>
              </w:rPr>
            </w:pPr>
          </w:p>
        </w:tc>
        <w:tc>
          <w:tcPr>
            <w:tcW w:w="1913" w:type="dxa"/>
            <w:shd w:val="clear" w:color="auto" w:fill="auto"/>
            <w:tcPrChange w:id="364" w:author="Yasser Syed" w:date="2018-12-21T18:30:00Z">
              <w:tcPr>
                <w:tcW w:w="2016" w:type="dxa"/>
                <w:shd w:val="clear" w:color="auto" w:fill="auto"/>
              </w:tcPr>
            </w:tcPrChange>
          </w:tcPr>
          <w:p w14:paraId="50BBEA02" w14:textId="77777777" w:rsidR="00B11DFE" w:rsidRPr="000456B4" w:rsidRDefault="00B11DFE" w:rsidP="00C24107">
            <w:pPr>
              <w:keepNext/>
              <w:jc w:val="left"/>
              <w:rPr>
                <w:b/>
                <w:sz w:val="18"/>
                <w:szCs w:val="18"/>
              </w:rPr>
            </w:pPr>
            <w:r w:rsidRPr="000456B4">
              <w:rPr>
                <w:b/>
                <w:sz w:val="18"/>
                <w:szCs w:val="18"/>
              </w:rPr>
              <w:t>System Identifier</w:t>
            </w:r>
          </w:p>
        </w:tc>
        <w:tc>
          <w:tcPr>
            <w:tcW w:w="1390" w:type="dxa"/>
            <w:shd w:val="clear" w:color="auto" w:fill="auto"/>
            <w:tcPrChange w:id="365" w:author="Yasser Syed" w:date="2018-12-21T18:30:00Z">
              <w:tcPr>
                <w:tcW w:w="1390" w:type="dxa"/>
                <w:shd w:val="clear" w:color="auto" w:fill="auto"/>
              </w:tcPr>
            </w:tcPrChange>
          </w:tcPr>
          <w:p w14:paraId="540D31C8" w14:textId="77777777" w:rsidR="00B11DFE" w:rsidRPr="000456B4" w:rsidRDefault="00B11DFE" w:rsidP="00C24107">
            <w:pPr>
              <w:keepNext/>
              <w:jc w:val="left"/>
              <w:rPr>
                <w:b/>
                <w:sz w:val="18"/>
                <w:szCs w:val="18"/>
              </w:rPr>
            </w:pPr>
            <w:r w:rsidRPr="000456B4">
              <w:rPr>
                <w:b/>
                <w:sz w:val="18"/>
                <w:szCs w:val="18"/>
              </w:rPr>
              <w:t>BT709_YCC</w:t>
            </w:r>
          </w:p>
        </w:tc>
        <w:tc>
          <w:tcPr>
            <w:tcW w:w="1390" w:type="dxa"/>
            <w:gridSpan w:val="2"/>
            <w:shd w:val="clear" w:color="auto" w:fill="auto"/>
            <w:tcPrChange w:id="366" w:author="Yasser Syed" w:date="2018-12-21T18:30:00Z">
              <w:tcPr>
                <w:tcW w:w="1390" w:type="dxa"/>
                <w:gridSpan w:val="2"/>
                <w:shd w:val="clear" w:color="auto" w:fill="auto"/>
              </w:tcPr>
            </w:tcPrChange>
          </w:tcPr>
          <w:p w14:paraId="193BA471" w14:textId="77777777" w:rsidR="00B11DFE" w:rsidRPr="000456B4" w:rsidRDefault="00B11DFE" w:rsidP="00C24107">
            <w:pPr>
              <w:keepNext/>
              <w:jc w:val="left"/>
              <w:rPr>
                <w:b/>
                <w:sz w:val="18"/>
                <w:szCs w:val="18"/>
              </w:rPr>
            </w:pPr>
            <w:r w:rsidRPr="000456B4">
              <w:rPr>
                <w:b/>
                <w:sz w:val="18"/>
                <w:szCs w:val="18"/>
              </w:rPr>
              <w:t>BT709_RGB</w:t>
            </w:r>
          </w:p>
        </w:tc>
        <w:tc>
          <w:tcPr>
            <w:tcW w:w="1360" w:type="dxa"/>
            <w:gridSpan w:val="2"/>
            <w:shd w:val="clear" w:color="auto" w:fill="auto"/>
            <w:tcPrChange w:id="367" w:author="Yasser Syed" w:date="2018-12-21T18:30:00Z">
              <w:tcPr>
                <w:tcW w:w="1360" w:type="dxa"/>
                <w:gridSpan w:val="2"/>
                <w:shd w:val="clear" w:color="auto" w:fill="auto"/>
              </w:tcPr>
            </w:tcPrChange>
          </w:tcPr>
          <w:p w14:paraId="20205446" w14:textId="77777777" w:rsidR="00B11DFE" w:rsidRPr="000456B4" w:rsidRDefault="00B11DFE" w:rsidP="00C24107">
            <w:pPr>
              <w:keepNext/>
              <w:jc w:val="left"/>
              <w:rPr>
                <w:b/>
                <w:sz w:val="18"/>
                <w:szCs w:val="18"/>
              </w:rPr>
            </w:pPr>
            <w:r w:rsidRPr="000456B4">
              <w:rPr>
                <w:b/>
                <w:sz w:val="18"/>
                <w:szCs w:val="18"/>
              </w:rPr>
              <w:t>FR709_RGB</w:t>
            </w:r>
          </w:p>
        </w:tc>
        <w:tc>
          <w:tcPr>
            <w:tcW w:w="1420" w:type="dxa"/>
            <w:shd w:val="clear" w:color="auto" w:fill="auto"/>
            <w:tcPrChange w:id="368" w:author="Yasser Syed" w:date="2018-12-21T18:30:00Z">
              <w:tcPr>
                <w:tcW w:w="1420" w:type="dxa"/>
                <w:shd w:val="clear" w:color="auto" w:fill="auto"/>
              </w:tcPr>
            </w:tcPrChange>
          </w:tcPr>
          <w:p w14:paraId="134DD760" w14:textId="77777777" w:rsidR="00B11DFE" w:rsidRPr="000456B4" w:rsidRDefault="00B11DFE" w:rsidP="00C24107">
            <w:pPr>
              <w:keepNext/>
              <w:jc w:val="left"/>
              <w:rPr>
                <w:b/>
                <w:sz w:val="18"/>
                <w:szCs w:val="18"/>
              </w:rPr>
            </w:pPr>
            <w:r w:rsidRPr="000456B4">
              <w:rPr>
                <w:b/>
                <w:sz w:val="18"/>
                <w:szCs w:val="18"/>
              </w:rPr>
              <w:t>BT601_525</w:t>
            </w:r>
          </w:p>
        </w:tc>
        <w:tc>
          <w:tcPr>
            <w:tcW w:w="1390" w:type="dxa"/>
            <w:shd w:val="clear" w:color="auto" w:fill="auto"/>
            <w:tcPrChange w:id="369" w:author="Yasser Syed" w:date="2018-12-21T18:30:00Z">
              <w:tcPr>
                <w:tcW w:w="1390" w:type="dxa"/>
                <w:shd w:val="clear" w:color="auto" w:fill="auto"/>
              </w:tcPr>
            </w:tcPrChange>
          </w:tcPr>
          <w:p w14:paraId="2C4C3E77" w14:textId="77777777" w:rsidR="00B11DFE" w:rsidRPr="000456B4" w:rsidRDefault="00B11DFE" w:rsidP="00C24107">
            <w:pPr>
              <w:keepNext/>
              <w:jc w:val="left"/>
              <w:rPr>
                <w:b/>
                <w:sz w:val="18"/>
                <w:szCs w:val="18"/>
                <w:vertAlign w:val="superscript"/>
              </w:rPr>
            </w:pPr>
            <w:r w:rsidRPr="000456B4">
              <w:rPr>
                <w:b/>
                <w:sz w:val="18"/>
                <w:szCs w:val="18"/>
              </w:rPr>
              <w:t>BT601_625</w:t>
            </w:r>
          </w:p>
        </w:tc>
      </w:tr>
      <w:tr w:rsidR="00C24107" w:rsidRPr="000456B4" w14:paraId="3C3EA4D2" w14:textId="77777777" w:rsidTr="00DC64FC">
        <w:trPr>
          <w:cantSplit/>
          <w:trHeight w:val="576"/>
          <w:jc w:val="center"/>
          <w:trPrChange w:id="370" w:author="Yasser Syed" w:date="2018-12-21T18:30:00Z">
            <w:trPr>
              <w:cantSplit/>
              <w:trHeight w:val="576"/>
              <w:jc w:val="center"/>
            </w:trPr>
          </w:trPrChange>
        </w:trPr>
        <w:tc>
          <w:tcPr>
            <w:tcW w:w="535" w:type="dxa"/>
            <w:vMerge w:val="restart"/>
            <w:shd w:val="clear" w:color="auto" w:fill="auto"/>
            <w:textDirection w:val="btLr"/>
            <w:tcPrChange w:id="371" w:author="Yasser Syed" w:date="2018-12-21T18:30:00Z">
              <w:tcPr>
                <w:tcW w:w="432" w:type="dxa"/>
                <w:vMerge w:val="restart"/>
                <w:shd w:val="clear" w:color="auto" w:fill="auto"/>
                <w:textDirection w:val="btLr"/>
              </w:tcPr>
            </w:tcPrChange>
          </w:tcPr>
          <w:p w14:paraId="545F2167" w14:textId="77777777" w:rsidR="00B11DFE" w:rsidRPr="000456B4" w:rsidRDefault="00B11DFE" w:rsidP="00C24107">
            <w:pPr>
              <w:keepNext/>
              <w:spacing w:before="0"/>
              <w:jc w:val="center"/>
              <w:rPr>
                <w:b/>
                <w:sz w:val="18"/>
                <w:szCs w:val="18"/>
              </w:rPr>
            </w:pPr>
            <w:r w:rsidRPr="000456B4">
              <w:rPr>
                <w:b/>
                <w:sz w:val="18"/>
                <w:szCs w:val="18"/>
              </w:rPr>
              <w:t>Colour properties</w:t>
            </w:r>
          </w:p>
        </w:tc>
        <w:tc>
          <w:tcPr>
            <w:tcW w:w="1913" w:type="dxa"/>
            <w:shd w:val="clear" w:color="auto" w:fill="auto"/>
            <w:tcPrChange w:id="372" w:author="Yasser Syed" w:date="2018-12-21T18:30:00Z">
              <w:tcPr>
                <w:tcW w:w="2016" w:type="dxa"/>
                <w:shd w:val="clear" w:color="auto" w:fill="auto"/>
              </w:tcPr>
            </w:tcPrChange>
          </w:tcPr>
          <w:p w14:paraId="609155D7" w14:textId="77777777" w:rsidR="00B11DFE" w:rsidRPr="000456B4" w:rsidRDefault="00B11DFE" w:rsidP="00C24107">
            <w:pPr>
              <w:keepNext/>
              <w:jc w:val="left"/>
              <w:rPr>
                <w:sz w:val="18"/>
                <w:szCs w:val="18"/>
              </w:rPr>
            </w:pPr>
            <w:r w:rsidRPr="000456B4">
              <w:rPr>
                <w:sz w:val="18"/>
                <w:szCs w:val="18"/>
              </w:rPr>
              <w:t>Colour primaries</w:t>
            </w:r>
          </w:p>
        </w:tc>
        <w:tc>
          <w:tcPr>
            <w:tcW w:w="1390" w:type="dxa"/>
            <w:shd w:val="clear" w:color="auto" w:fill="auto"/>
            <w:tcPrChange w:id="373" w:author="Yasser Syed" w:date="2018-12-21T18:30:00Z">
              <w:tcPr>
                <w:tcW w:w="1390" w:type="dxa"/>
                <w:shd w:val="clear" w:color="auto" w:fill="auto"/>
              </w:tcPr>
            </w:tcPrChange>
          </w:tcPr>
          <w:p w14:paraId="429708C0" w14:textId="77777777" w:rsidR="00B11DFE" w:rsidRPr="000456B4" w:rsidRDefault="00ED7DEE" w:rsidP="00C24107">
            <w:pPr>
              <w:keepNext/>
              <w:jc w:val="left"/>
              <w:rPr>
                <w:sz w:val="18"/>
                <w:szCs w:val="18"/>
              </w:rPr>
            </w:pPr>
            <w:r w:rsidRPr="000456B4">
              <w:rPr>
                <w:sz w:val="18"/>
                <w:szCs w:val="18"/>
              </w:rPr>
              <w:t>BT.</w:t>
            </w:r>
            <w:r w:rsidR="00B11DFE" w:rsidRPr="000456B4">
              <w:rPr>
                <w:sz w:val="18"/>
                <w:szCs w:val="18"/>
              </w:rPr>
              <w:t>709</w:t>
            </w:r>
          </w:p>
        </w:tc>
        <w:tc>
          <w:tcPr>
            <w:tcW w:w="1390" w:type="dxa"/>
            <w:gridSpan w:val="2"/>
            <w:shd w:val="clear" w:color="auto" w:fill="auto"/>
            <w:tcPrChange w:id="374" w:author="Yasser Syed" w:date="2018-12-21T18:30:00Z">
              <w:tcPr>
                <w:tcW w:w="1390" w:type="dxa"/>
                <w:gridSpan w:val="2"/>
                <w:shd w:val="clear" w:color="auto" w:fill="auto"/>
              </w:tcPr>
            </w:tcPrChange>
          </w:tcPr>
          <w:p w14:paraId="373779F4" w14:textId="77777777" w:rsidR="00B11DFE" w:rsidRPr="000456B4" w:rsidRDefault="00ED7DEE" w:rsidP="00C24107">
            <w:pPr>
              <w:keepNext/>
              <w:jc w:val="left"/>
              <w:rPr>
                <w:sz w:val="18"/>
                <w:szCs w:val="18"/>
              </w:rPr>
            </w:pPr>
            <w:r w:rsidRPr="000456B4">
              <w:rPr>
                <w:sz w:val="18"/>
                <w:szCs w:val="18"/>
              </w:rPr>
              <w:t>BT.</w:t>
            </w:r>
            <w:r w:rsidR="00B11DFE" w:rsidRPr="000456B4">
              <w:rPr>
                <w:sz w:val="18"/>
                <w:szCs w:val="18"/>
              </w:rPr>
              <w:t>709</w:t>
            </w:r>
          </w:p>
        </w:tc>
        <w:tc>
          <w:tcPr>
            <w:tcW w:w="1360" w:type="dxa"/>
            <w:gridSpan w:val="2"/>
            <w:shd w:val="clear" w:color="auto" w:fill="auto"/>
            <w:tcPrChange w:id="375" w:author="Yasser Syed" w:date="2018-12-21T18:30:00Z">
              <w:tcPr>
                <w:tcW w:w="1360" w:type="dxa"/>
                <w:gridSpan w:val="2"/>
                <w:shd w:val="clear" w:color="auto" w:fill="auto"/>
              </w:tcPr>
            </w:tcPrChange>
          </w:tcPr>
          <w:p w14:paraId="664E5510" w14:textId="77777777" w:rsidR="00B11DFE" w:rsidRPr="000456B4" w:rsidRDefault="00ED7DEE" w:rsidP="00C24107">
            <w:pPr>
              <w:keepNext/>
              <w:jc w:val="left"/>
              <w:rPr>
                <w:sz w:val="18"/>
                <w:szCs w:val="18"/>
              </w:rPr>
            </w:pPr>
            <w:r w:rsidRPr="000456B4">
              <w:rPr>
                <w:sz w:val="18"/>
                <w:szCs w:val="18"/>
              </w:rPr>
              <w:t>BT.</w:t>
            </w:r>
            <w:r w:rsidR="00B11DFE" w:rsidRPr="000456B4">
              <w:rPr>
                <w:sz w:val="18"/>
                <w:szCs w:val="18"/>
              </w:rPr>
              <w:t>709</w:t>
            </w:r>
          </w:p>
        </w:tc>
        <w:tc>
          <w:tcPr>
            <w:tcW w:w="1420" w:type="dxa"/>
            <w:shd w:val="clear" w:color="auto" w:fill="auto"/>
            <w:tcPrChange w:id="376" w:author="Yasser Syed" w:date="2018-12-21T18:30:00Z">
              <w:tcPr>
                <w:tcW w:w="1420" w:type="dxa"/>
                <w:shd w:val="clear" w:color="auto" w:fill="auto"/>
              </w:tcPr>
            </w:tcPrChange>
          </w:tcPr>
          <w:p w14:paraId="66223554" w14:textId="77777777" w:rsidR="00B11DFE" w:rsidRPr="000456B4" w:rsidRDefault="00ED7DEE" w:rsidP="00C24107">
            <w:pPr>
              <w:keepNext/>
              <w:jc w:val="left"/>
              <w:rPr>
                <w:sz w:val="18"/>
                <w:szCs w:val="18"/>
              </w:rPr>
            </w:pPr>
            <w:r w:rsidRPr="000456B4">
              <w:rPr>
                <w:sz w:val="18"/>
                <w:szCs w:val="18"/>
              </w:rPr>
              <w:t>BT.</w:t>
            </w:r>
            <w:r w:rsidR="00B11DFE" w:rsidRPr="000456B4">
              <w:rPr>
                <w:sz w:val="18"/>
                <w:szCs w:val="18"/>
              </w:rPr>
              <w:t>601</w:t>
            </w:r>
          </w:p>
        </w:tc>
        <w:tc>
          <w:tcPr>
            <w:tcW w:w="1390" w:type="dxa"/>
            <w:shd w:val="clear" w:color="auto" w:fill="auto"/>
            <w:tcPrChange w:id="377" w:author="Yasser Syed" w:date="2018-12-21T18:30:00Z">
              <w:tcPr>
                <w:tcW w:w="1390" w:type="dxa"/>
                <w:shd w:val="clear" w:color="auto" w:fill="auto"/>
              </w:tcPr>
            </w:tcPrChange>
          </w:tcPr>
          <w:p w14:paraId="4964D4A5" w14:textId="77777777" w:rsidR="00B11DFE" w:rsidRPr="000456B4" w:rsidRDefault="00ED7DEE" w:rsidP="00C24107">
            <w:pPr>
              <w:keepNext/>
              <w:jc w:val="left"/>
              <w:rPr>
                <w:sz w:val="18"/>
                <w:szCs w:val="18"/>
              </w:rPr>
            </w:pPr>
            <w:r w:rsidRPr="000456B4">
              <w:rPr>
                <w:sz w:val="18"/>
                <w:szCs w:val="18"/>
              </w:rPr>
              <w:t>BT.</w:t>
            </w:r>
            <w:r w:rsidR="00B11DFE" w:rsidRPr="000456B4">
              <w:rPr>
                <w:sz w:val="18"/>
                <w:szCs w:val="18"/>
              </w:rPr>
              <w:t>601</w:t>
            </w:r>
          </w:p>
        </w:tc>
      </w:tr>
      <w:tr w:rsidR="00C24107" w:rsidRPr="000456B4" w14:paraId="3A66D8C4" w14:textId="77777777" w:rsidTr="00DC64FC">
        <w:trPr>
          <w:trHeight w:val="401"/>
          <w:jc w:val="center"/>
          <w:trPrChange w:id="378" w:author="Yasser Syed" w:date="2018-12-21T18:30:00Z">
            <w:trPr>
              <w:trHeight w:val="401"/>
              <w:jc w:val="center"/>
            </w:trPr>
          </w:trPrChange>
        </w:trPr>
        <w:tc>
          <w:tcPr>
            <w:tcW w:w="535" w:type="dxa"/>
            <w:vMerge/>
            <w:shd w:val="clear" w:color="auto" w:fill="auto"/>
            <w:tcPrChange w:id="379" w:author="Yasser Syed" w:date="2018-12-21T18:30:00Z">
              <w:tcPr>
                <w:tcW w:w="432" w:type="dxa"/>
                <w:vMerge/>
                <w:shd w:val="clear" w:color="auto" w:fill="auto"/>
              </w:tcPr>
            </w:tcPrChange>
          </w:tcPr>
          <w:p w14:paraId="4A45CED3" w14:textId="77777777" w:rsidR="00B11DFE" w:rsidRPr="000456B4" w:rsidRDefault="00B11DFE" w:rsidP="00C24107">
            <w:pPr>
              <w:keepNext/>
              <w:spacing w:before="0"/>
              <w:jc w:val="center"/>
              <w:rPr>
                <w:b/>
                <w:sz w:val="18"/>
                <w:szCs w:val="18"/>
              </w:rPr>
            </w:pPr>
          </w:p>
        </w:tc>
        <w:tc>
          <w:tcPr>
            <w:tcW w:w="1913" w:type="dxa"/>
            <w:shd w:val="clear" w:color="auto" w:fill="auto"/>
            <w:tcPrChange w:id="380" w:author="Yasser Syed" w:date="2018-12-21T18:30:00Z">
              <w:tcPr>
                <w:tcW w:w="2016" w:type="dxa"/>
                <w:shd w:val="clear" w:color="auto" w:fill="auto"/>
              </w:tcPr>
            </w:tcPrChange>
          </w:tcPr>
          <w:p w14:paraId="731C59E1" w14:textId="77777777" w:rsidR="00B11DFE" w:rsidRPr="000456B4" w:rsidRDefault="00B11DFE" w:rsidP="00C24107">
            <w:pPr>
              <w:keepNext/>
              <w:jc w:val="left"/>
              <w:rPr>
                <w:sz w:val="18"/>
                <w:szCs w:val="18"/>
              </w:rPr>
            </w:pPr>
            <w:r w:rsidRPr="000456B4">
              <w:rPr>
                <w:sz w:val="18"/>
                <w:szCs w:val="18"/>
              </w:rPr>
              <w:t>Transfer characteristics</w:t>
            </w:r>
          </w:p>
        </w:tc>
        <w:tc>
          <w:tcPr>
            <w:tcW w:w="1390" w:type="dxa"/>
            <w:shd w:val="clear" w:color="auto" w:fill="auto"/>
            <w:tcPrChange w:id="381" w:author="Yasser Syed" w:date="2018-12-21T18:30:00Z">
              <w:tcPr>
                <w:tcW w:w="1390" w:type="dxa"/>
                <w:shd w:val="clear" w:color="auto" w:fill="auto"/>
              </w:tcPr>
            </w:tcPrChange>
          </w:tcPr>
          <w:p w14:paraId="21B0F5CA" w14:textId="77777777" w:rsidR="00B11DFE" w:rsidRPr="000456B4" w:rsidRDefault="00ED7DEE" w:rsidP="00C24107">
            <w:pPr>
              <w:keepNext/>
              <w:jc w:val="left"/>
              <w:rPr>
                <w:sz w:val="18"/>
                <w:szCs w:val="18"/>
              </w:rPr>
            </w:pPr>
            <w:r w:rsidRPr="000456B4">
              <w:rPr>
                <w:sz w:val="18"/>
                <w:szCs w:val="18"/>
              </w:rPr>
              <w:t>BT.</w:t>
            </w:r>
            <w:r w:rsidR="00B11DFE" w:rsidRPr="000456B4">
              <w:rPr>
                <w:sz w:val="18"/>
                <w:szCs w:val="18"/>
              </w:rPr>
              <w:t>709</w:t>
            </w:r>
          </w:p>
        </w:tc>
        <w:tc>
          <w:tcPr>
            <w:tcW w:w="1390" w:type="dxa"/>
            <w:gridSpan w:val="2"/>
            <w:shd w:val="clear" w:color="auto" w:fill="auto"/>
            <w:tcPrChange w:id="382" w:author="Yasser Syed" w:date="2018-12-21T18:30:00Z">
              <w:tcPr>
                <w:tcW w:w="1390" w:type="dxa"/>
                <w:gridSpan w:val="2"/>
                <w:shd w:val="clear" w:color="auto" w:fill="auto"/>
              </w:tcPr>
            </w:tcPrChange>
          </w:tcPr>
          <w:p w14:paraId="1CD21356" w14:textId="77777777" w:rsidR="00B11DFE" w:rsidRPr="000456B4" w:rsidRDefault="00ED7DEE" w:rsidP="00C24107">
            <w:pPr>
              <w:keepNext/>
              <w:jc w:val="left"/>
              <w:rPr>
                <w:sz w:val="18"/>
                <w:szCs w:val="18"/>
              </w:rPr>
            </w:pPr>
            <w:r w:rsidRPr="000456B4">
              <w:rPr>
                <w:sz w:val="18"/>
                <w:szCs w:val="18"/>
              </w:rPr>
              <w:t>BT.</w:t>
            </w:r>
            <w:r w:rsidR="00B11DFE" w:rsidRPr="000456B4">
              <w:rPr>
                <w:sz w:val="18"/>
                <w:szCs w:val="18"/>
              </w:rPr>
              <w:t>709</w:t>
            </w:r>
          </w:p>
        </w:tc>
        <w:tc>
          <w:tcPr>
            <w:tcW w:w="1360" w:type="dxa"/>
            <w:gridSpan w:val="2"/>
            <w:shd w:val="clear" w:color="auto" w:fill="auto"/>
            <w:tcPrChange w:id="383" w:author="Yasser Syed" w:date="2018-12-21T18:30:00Z">
              <w:tcPr>
                <w:tcW w:w="1360" w:type="dxa"/>
                <w:gridSpan w:val="2"/>
                <w:shd w:val="clear" w:color="auto" w:fill="auto"/>
              </w:tcPr>
            </w:tcPrChange>
          </w:tcPr>
          <w:p w14:paraId="423C92A0" w14:textId="77777777" w:rsidR="00B11DFE" w:rsidRPr="000456B4" w:rsidRDefault="00ED7DEE" w:rsidP="00C24107">
            <w:pPr>
              <w:keepNext/>
              <w:jc w:val="left"/>
              <w:rPr>
                <w:sz w:val="18"/>
                <w:szCs w:val="18"/>
              </w:rPr>
            </w:pPr>
            <w:r w:rsidRPr="000456B4">
              <w:rPr>
                <w:sz w:val="18"/>
                <w:szCs w:val="18"/>
              </w:rPr>
              <w:t>BT.</w:t>
            </w:r>
            <w:r w:rsidR="00B11DFE" w:rsidRPr="000456B4">
              <w:rPr>
                <w:sz w:val="18"/>
                <w:szCs w:val="18"/>
              </w:rPr>
              <w:t>709</w:t>
            </w:r>
          </w:p>
        </w:tc>
        <w:tc>
          <w:tcPr>
            <w:tcW w:w="1420" w:type="dxa"/>
            <w:shd w:val="clear" w:color="auto" w:fill="auto"/>
            <w:tcPrChange w:id="384" w:author="Yasser Syed" w:date="2018-12-21T18:30:00Z">
              <w:tcPr>
                <w:tcW w:w="1420" w:type="dxa"/>
                <w:shd w:val="clear" w:color="auto" w:fill="auto"/>
              </w:tcPr>
            </w:tcPrChange>
          </w:tcPr>
          <w:p w14:paraId="28D1C96F" w14:textId="77777777" w:rsidR="00B11DFE" w:rsidRPr="000456B4" w:rsidRDefault="00ED7DEE" w:rsidP="00C24107">
            <w:pPr>
              <w:keepNext/>
              <w:jc w:val="left"/>
              <w:rPr>
                <w:sz w:val="18"/>
                <w:szCs w:val="18"/>
              </w:rPr>
            </w:pPr>
            <w:r w:rsidRPr="000456B4">
              <w:rPr>
                <w:sz w:val="18"/>
                <w:szCs w:val="18"/>
              </w:rPr>
              <w:t>BT.</w:t>
            </w:r>
            <w:r w:rsidR="00B11DFE" w:rsidRPr="000456B4">
              <w:rPr>
                <w:sz w:val="18"/>
                <w:szCs w:val="18"/>
              </w:rPr>
              <w:t>709</w:t>
            </w:r>
          </w:p>
        </w:tc>
        <w:tc>
          <w:tcPr>
            <w:tcW w:w="1390" w:type="dxa"/>
            <w:shd w:val="clear" w:color="auto" w:fill="auto"/>
            <w:tcPrChange w:id="385" w:author="Yasser Syed" w:date="2018-12-21T18:30:00Z">
              <w:tcPr>
                <w:tcW w:w="1390" w:type="dxa"/>
                <w:shd w:val="clear" w:color="auto" w:fill="auto"/>
              </w:tcPr>
            </w:tcPrChange>
          </w:tcPr>
          <w:p w14:paraId="132981D7" w14:textId="77777777" w:rsidR="00B11DFE" w:rsidRPr="000456B4" w:rsidRDefault="00ED7DEE" w:rsidP="00C24107">
            <w:pPr>
              <w:keepNext/>
              <w:jc w:val="left"/>
              <w:rPr>
                <w:sz w:val="18"/>
                <w:szCs w:val="18"/>
              </w:rPr>
            </w:pPr>
            <w:r w:rsidRPr="000456B4">
              <w:rPr>
                <w:sz w:val="18"/>
                <w:szCs w:val="18"/>
              </w:rPr>
              <w:t>BT.</w:t>
            </w:r>
            <w:r w:rsidR="00B11DFE" w:rsidRPr="000456B4">
              <w:rPr>
                <w:sz w:val="18"/>
                <w:szCs w:val="18"/>
              </w:rPr>
              <w:t>709</w:t>
            </w:r>
          </w:p>
        </w:tc>
      </w:tr>
      <w:tr w:rsidR="00C24107" w:rsidRPr="000456B4" w14:paraId="371B8677" w14:textId="77777777" w:rsidTr="00DC64FC">
        <w:trPr>
          <w:trHeight w:val="401"/>
          <w:jc w:val="center"/>
          <w:trPrChange w:id="386" w:author="Yasser Syed" w:date="2018-12-21T18:30:00Z">
            <w:trPr>
              <w:trHeight w:val="401"/>
              <w:jc w:val="center"/>
            </w:trPr>
          </w:trPrChange>
        </w:trPr>
        <w:tc>
          <w:tcPr>
            <w:tcW w:w="535" w:type="dxa"/>
            <w:vMerge/>
            <w:shd w:val="clear" w:color="auto" w:fill="auto"/>
            <w:tcPrChange w:id="387" w:author="Yasser Syed" w:date="2018-12-21T18:30:00Z">
              <w:tcPr>
                <w:tcW w:w="432" w:type="dxa"/>
                <w:vMerge/>
                <w:shd w:val="clear" w:color="auto" w:fill="auto"/>
              </w:tcPr>
            </w:tcPrChange>
          </w:tcPr>
          <w:p w14:paraId="1696B1DF" w14:textId="77777777" w:rsidR="00B11DFE" w:rsidRPr="000456B4" w:rsidRDefault="00B11DFE" w:rsidP="00C24107">
            <w:pPr>
              <w:keepNext/>
              <w:spacing w:before="0"/>
              <w:jc w:val="center"/>
              <w:rPr>
                <w:b/>
                <w:sz w:val="18"/>
                <w:szCs w:val="18"/>
              </w:rPr>
            </w:pPr>
          </w:p>
        </w:tc>
        <w:tc>
          <w:tcPr>
            <w:tcW w:w="1913" w:type="dxa"/>
            <w:shd w:val="clear" w:color="auto" w:fill="auto"/>
            <w:tcPrChange w:id="388" w:author="Yasser Syed" w:date="2018-12-21T18:30:00Z">
              <w:tcPr>
                <w:tcW w:w="2016" w:type="dxa"/>
                <w:shd w:val="clear" w:color="auto" w:fill="auto"/>
              </w:tcPr>
            </w:tcPrChange>
          </w:tcPr>
          <w:p w14:paraId="2E32633F" w14:textId="77777777" w:rsidR="00B11DFE" w:rsidRPr="000456B4" w:rsidRDefault="00B11DFE" w:rsidP="00C24107">
            <w:pPr>
              <w:keepNext/>
              <w:jc w:val="left"/>
              <w:rPr>
                <w:sz w:val="18"/>
                <w:szCs w:val="18"/>
              </w:rPr>
            </w:pPr>
            <w:r w:rsidRPr="000456B4">
              <w:rPr>
                <w:sz w:val="18"/>
                <w:szCs w:val="18"/>
              </w:rPr>
              <w:t>Colour representation</w:t>
            </w:r>
          </w:p>
        </w:tc>
        <w:tc>
          <w:tcPr>
            <w:tcW w:w="1390" w:type="dxa"/>
            <w:shd w:val="clear" w:color="auto" w:fill="auto"/>
            <w:tcPrChange w:id="389" w:author="Yasser Syed" w:date="2018-12-21T18:30:00Z">
              <w:tcPr>
                <w:tcW w:w="1390" w:type="dxa"/>
                <w:shd w:val="clear" w:color="auto" w:fill="auto"/>
              </w:tcPr>
            </w:tcPrChange>
          </w:tcPr>
          <w:p w14:paraId="5E163A4E" w14:textId="77777777" w:rsidR="00B11DFE" w:rsidRPr="000456B4" w:rsidRDefault="00B11DFE" w:rsidP="00C24107">
            <w:pPr>
              <w:keepNext/>
              <w:jc w:val="left"/>
              <w:rPr>
                <w:sz w:val="18"/>
                <w:szCs w:val="18"/>
              </w:rPr>
            </w:pPr>
            <w:proofErr w:type="spellStart"/>
            <w:r w:rsidRPr="000456B4">
              <w:rPr>
                <w:sz w:val="18"/>
                <w:szCs w:val="18"/>
              </w:rPr>
              <w:t>Y′CbCr</w:t>
            </w:r>
            <w:proofErr w:type="spellEnd"/>
          </w:p>
        </w:tc>
        <w:tc>
          <w:tcPr>
            <w:tcW w:w="1390" w:type="dxa"/>
            <w:gridSpan w:val="2"/>
            <w:shd w:val="clear" w:color="auto" w:fill="auto"/>
            <w:tcPrChange w:id="390" w:author="Yasser Syed" w:date="2018-12-21T18:30:00Z">
              <w:tcPr>
                <w:tcW w:w="1390" w:type="dxa"/>
                <w:gridSpan w:val="2"/>
                <w:shd w:val="clear" w:color="auto" w:fill="auto"/>
              </w:tcPr>
            </w:tcPrChange>
          </w:tcPr>
          <w:p w14:paraId="15C7BB0C" w14:textId="77777777" w:rsidR="00B11DFE" w:rsidRPr="000456B4" w:rsidRDefault="00B11DFE" w:rsidP="00C24107">
            <w:pPr>
              <w:keepNext/>
              <w:jc w:val="left"/>
              <w:rPr>
                <w:sz w:val="18"/>
                <w:szCs w:val="18"/>
              </w:rPr>
            </w:pPr>
            <w:r w:rsidRPr="000456B4">
              <w:rPr>
                <w:sz w:val="18"/>
                <w:szCs w:val="18"/>
              </w:rPr>
              <w:t>R′G′B′</w:t>
            </w:r>
          </w:p>
        </w:tc>
        <w:tc>
          <w:tcPr>
            <w:tcW w:w="1360" w:type="dxa"/>
            <w:gridSpan w:val="2"/>
            <w:shd w:val="clear" w:color="auto" w:fill="auto"/>
            <w:tcPrChange w:id="391" w:author="Yasser Syed" w:date="2018-12-21T18:30:00Z">
              <w:tcPr>
                <w:tcW w:w="1360" w:type="dxa"/>
                <w:gridSpan w:val="2"/>
                <w:shd w:val="clear" w:color="auto" w:fill="auto"/>
              </w:tcPr>
            </w:tcPrChange>
          </w:tcPr>
          <w:p w14:paraId="2A5F86BD" w14:textId="77777777" w:rsidR="00B11DFE" w:rsidRPr="000456B4" w:rsidRDefault="00B11DFE" w:rsidP="00C24107">
            <w:pPr>
              <w:keepNext/>
              <w:jc w:val="left"/>
              <w:rPr>
                <w:sz w:val="18"/>
                <w:szCs w:val="18"/>
              </w:rPr>
            </w:pPr>
            <w:r w:rsidRPr="000456B4">
              <w:rPr>
                <w:sz w:val="18"/>
                <w:szCs w:val="18"/>
              </w:rPr>
              <w:t>R′G′B′</w:t>
            </w:r>
          </w:p>
        </w:tc>
        <w:tc>
          <w:tcPr>
            <w:tcW w:w="1420" w:type="dxa"/>
            <w:shd w:val="clear" w:color="auto" w:fill="auto"/>
            <w:tcPrChange w:id="392" w:author="Yasser Syed" w:date="2018-12-21T18:30:00Z">
              <w:tcPr>
                <w:tcW w:w="1420" w:type="dxa"/>
                <w:shd w:val="clear" w:color="auto" w:fill="auto"/>
              </w:tcPr>
            </w:tcPrChange>
          </w:tcPr>
          <w:p w14:paraId="2DC0D029" w14:textId="77777777" w:rsidR="00B11DFE" w:rsidRPr="000456B4" w:rsidRDefault="00B11DFE" w:rsidP="00C24107">
            <w:pPr>
              <w:keepNext/>
              <w:jc w:val="left"/>
              <w:rPr>
                <w:sz w:val="18"/>
                <w:szCs w:val="18"/>
              </w:rPr>
            </w:pPr>
            <w:proofErr w:type="spellStart"/>
            <w:r w:rsidRPr="000456B4">
              <w:rPr>
                <w:sz w:val="18"/>
                <w:szCs w:val="18"/>
              </w:rPr>
              <w:t>Y′CbCr</w:t>
            </w:r>
            <w:proofErr w:type="spellEnd"/>
          </w:p>
        </w:tc>
        <w:tc>
          <w:tcPr>
            <w:tcW w:w="1390" w:type="dxa"/>
            <w:shd w:val="clear" w:color="auto" w:fill="auto"/>
            <w:tcPrChange w:id="393" w:author="Yasser Syed" w:date="2018-12-21T18:30:00Z">
              <w:tcPr>
                <w:tcW w:w="1390" w:type="dxa"/>
                <w:shd w:val="clear" w:color="auto" w:fill="auto"/>
              </w:tcPr>
            </w:tcPrChange>
          </w:tcPr>
          <w:p w14:paraId="58FE8405" w14:textId="77777777" w:rsidR="00B11DFE" w:rsidRPr="000456B4" w:rsidRDefault="00B11DFE" w:rsidP="00C24107">
            <w:pPr>
              <w:keepNext/>
              <w:jc w:val="left"/>
              <w:rPr>
                <w:sz w:val="18"/>
                <w:szCs w:val="18"/>
              </w:rPr>
            </w:pPr>
            <w:proofErr w:type="spellStart"/>
            <w:r w:rsidRPr="000456B4">
              <w:rPr>
                <w:sz w:val="18"/>
                <w:szCs w:val="18"/>
              </w:rPr>
              <w:t>Y′CbCr</w:t>
            </w:r>
            <w:proofErr w:type="spellEnd"/>
          </w:p>
        </w:tc>
      </w:tr>
      <w:tr w:rsidR="00C24107" w:rsidRPr="000456B4" w14:paraId="4C2E3AB4" w14:textId="77777777" w:rsidTr="00DC64FC">
        <w:trPr>
          <w:cantSplit/>
          <w:trHeight w:val="214"/>
          <w:jc w:val="center"/>
          <w:trPrChange w:id="394" w:author="Yasser Syed" w:date="2018-12-21T18:30:00Z">
            <w:trPr>
              <w:cantSplit/>
              <w:trHeight w:val="214"/>
              <w:jc w:val="center"/>
            </w:trPr>
          </w:trPrChange>
        </w:trPr>
        <w:tc>
          <w:tcPr>
            <w:tcW w:w="535" w:type="dxa"/>
            <w:vMerge w:val="restart"/>
            <w:shd w:val="clear" w:color="auto" w:fill="auto"/>
            <w:textDirection w:val="btLr"/>
            <w:tcPrChange w:id="395" w:author="Yasser Syed" w:date="2018-12-21T18:30:00Z">
              <w:tcPr>
                <w:tcW w:w="432" w:type="dxa"/>
                <w:vMerge w:val="restart"/>
                <w:shd w:val="clear" w:color="auto" w:fill="auto"/>
                <w:textDirection w:val="btLr"/>
              </w:tcPr>
            </w:tcPrChange>
          </w:tcPr>
          <w:p w14:paraId="3602441F" w14:textId="77777777" w:rsidR="00B11DFE" w:rsidRPr="000456B4" w:rsidRDefault="00B11DFE" w:rsidP="00C24107">
            <w:pPr>
              <w:keepNext/>
              <w:spacing w:before="0"/>
              <w:jc w:val="center"/>
              <w:rPr>
                <w:b/>
                <w:sz w:val="18"/>
                <w:szCs w:val="18"/>
              </w:rPr>
            </w:pPr>
            <w:r w:rsidRPr="000456B4">
              <w:rPr>
                <w:b/>
                <w:sz w:val="18"/>
                <w:szCs w:val="18"/>
              </w:rPr>
              <w:t>Other</w:t>
            </w:r>
          </w:p>
        </w:tc>
        <w:tc>
          <w:tcPr>
            <w:tcW w:w="1913" w:type="dxa"/>
            <w:shd w:val="clear" w:color="auto" w:fill="auto"/>
            <w:tcPrChange w:id="396" w:author="Yasser Syed" w:date="2018-12-21T18:30:00Z">
              <w:tcPr>
                <w:tcW w:w="2016" w:type="dxa"/>
                <w:shd w:val="clear" w:color="auto" w:fill="auto"/>
              </w:tcPr>
            </w:tcPrChange>
          </w:tcPr>
          <w:p w14:paraId="0FFC1848" w14:textId="77777777" w:rsidR="00B11DFE" w:rsidRPr="000456B4" w:rsidRDefault="00B11DFE" w:rsidP="00C24107">
            <w:pPr>
              <w:keepNext/>
              <w:jc w:val="left"/>
              <w:rPr>
                <w:sz w:val="18"/>
                <w:szCs w:val="18"/>
              </w:rPr>
            </w:pPr>
            <w:r w:rsidRPr="000456B4">
              <w:rPr>
                <w:sz w:val="18"/>
                <w:szCs w:val="18"/>
              </w:rPr>
              <w:t>Full/narrow range</w:t>
            </w:r>
          </w:p>
        </w:tc>
        <w:tc>
          <w:tcPr>
            <w:tcW w:w="1390" w:type="dxa"/>
            <w:shd w:val="clear" w:color="auto" w:fill="auto"/>
            <w:tcPrChange w:id="397" w:author="Yasser Syed" w:date="2018-12-21T18:30:00Z">
              <w:tcPr>
                <w:tcW w:w="1390" w:type="dxa"/>
                <w:shd w:val="clear" w:color="auto" w:fill="auto"/>
              </w:tcPr>
            </w:tcPrChange>
          </w:tcPr>
          <w:p w14:paraId="553C2C6A" w14:textId="77777777" w:rsidR="00B11DFE" w:rsidRPr="000456B4" w:rsidRDefault="00B11DFE" w:rsidP="00C24107">
            <w:pPr>
              <w:keepNext/>
              <w:jc w:val="left"/>
              <w:rPr>
                <w:sz w:val="18"/>
                <w:szCs w:val="18"/>
              </w:rPr>
            </w:pPr>
            <w:r w:rsidRPr="000456B4">
              <w:rPr>
                <w:sz w:val="18"/>
                <w:szCs w:val="18"/>
              </w:rPr>
              <w:t>Narrow</w:t>
            </w:r>
          </w:p>
        </w:tc>
        <w:tc>
          <w:tcPr>
            <w:tcW w:w="1390" w:type="dxa"/>
            <w:gridSpan w:val="2"/>
            <w:shd w:val="clear" w:color="auto" w:fill="auto"/>
            <w:tcPrChange w:id="398" w:author="Yasser Syed" w:date="2018-12-21T18:30:00Z">
              <w:tcPr>
                <w:tcW w:w="1390" w:type="dxa"/>
                <w:gridSpan w:val="2"/>
                <w:shd w:val="clear" w:color="auto" w:fill="auto"/>
              </w:tcPr>
            </w:tcPrChange>
          </w:tcPr>
          <w:p w14:paraId="0080C96F" w14:textId="77777777" w:rsidR="00B11DFE" w:rsidRPr="000456B4" w:rsidRDefault="00B11DFE" w:rsidP="00C24107">
            <w:pPr>
              <w:keepNext/>
              <w:jc w:val="left"/>
              <w:rPr>
                <w:sz w:val="18"/>
                <w:szCs w:val="18"/>
              </w:rPr>
            </w:pPr>
            <w:r w:rsidRPr="000456B4">
              <w:rPr>
                <w:sz w:val="18"/>
                <w:szCs w:val="18"/>
              </w:rPr>
              <w:t>Narrow</w:t>
            </w:r>
          </w:p>
        </w:tc>
        <w:tc>
          <w:tcPr>
            <w:tcW w:w="1360" w:type="dxa"/>
            <w:gridSpan w:val="2"/>
            <w:shd w:val="clear" w:color="auto" w:fill="auto"/>
            <w:tcPrChange w:id="399" w:author="Yasser Syed" w:date="2018-12-21T18:30:00Z">
              <w:tcPr>
                <w:tcW w:w="1360" w:type="dxa"/>
                <w:gridSpan w:val="2"/>
                <w:shd w:val="clear" w:color="auto" w:fill="auto"/>
              </w:tcPr>
            </w:tcPrChange>
          </w:tcPr>
          <w:p w14:paraId="67BC6284" w14:textId="77777777" w:rsidR="00B11DFE" w:rsidRPr="000456B4" w:rsidRDefault="00B11DFE" w:rsidP="00C24107">
            <w:pPr>
              <w:keepNext/>
              <w:jc w:val="left"/>
              <w:rPr>
                <w:sz w:val="18"/>
                <w:szCs w:val="18"/>
              </w:rPr>
            </w:pPr>
            <w:r w:rsidRPr="000456B4">
              <w:rPr>
                <w:sz w:val="18"/>
                <w:szCs w:val="18"/>
              </w:rPr>
              <w:t>Full</w:t>
            </w:r>
          </w:p>
        </w:tc>
        <w:tc>
          <w:tcPr>
            <w:tcW w:w="1420" w:type="dxa"/>
            <w:shd w:val="clear" w:color="auto" w:fill="auto"/>
            <w:tcPrChange w:id="400" w:author="Yasser Syed" w:date="2018-12-21T18:30:00Z">
              <w:tcPr>
                <w:tcW w:w="1420" w:type="dxa"/>
                <w:shd w:val="clear" w:color="auto" w:fill="auto"/>
              </w:tcPr>
            </w:tcPrChange>
          </w:tcPr>
          <w:p w14:paraId="411C4ED3" w14:textId="77777777" w:rsidR="00B11DFE" w:rsidRPr="000456B4" w:rsidRDefault="00B11DFE" w:rsidP="00C24107">
            <w:pPr>
              <w:keepNext/>
              <w:jc w:val="left"/>
              <w:rPr>
                <w:sz w:val="18"/>
                <w:szCs w:val="18"/>
              </w:rPr>
            </w:pPr>
            <w:r w:rsidRPr="000456B4">
              <w:rPr>
                <w:sz w:val="18"/>
                <w:szCs w:val="18"/>
              </w:rPr>
              <w:t>Narrow</w:t>
            </w:r>
          </w:p>
        </w:tc>
        <w:tc>
          <w:tcPr>
            <w:tcW w:w="1390" w:type="dxa"/>
            <w:shd w:val="clear" w:color="auto" w:fill="auto"/>
            <w:tcPrChange w:id="401" w:author="Yasser Syed" w:date="2018-12-21T18:30:00Z">
              <w:tcPr>
                <w:tcW w:w="1390" w:type="dxa"/>
                <w:shd w:val="clear" w:color="auto" w:fill="auto"/>
              </w:tcPr>
            </w:tcPrChange>
          </w:tcPr>
          <w:p w14:paraId="7608D708" w14:textId="77777777" w:rsidR="00B11DFE" w:rsidRPr="000456B4" w:rsidRDefault="00B11DFE" w:rsidP="00C24107">
            <w:pPr>
              <w:keepNext/>
              <w:jc w:val="left"/>
              <w:rPr>
                <w:sz w:val="18"/>
                <w:szCs w:val="18"/>
              </w:rPr>
            </w:pPr>
            <w:r w:rsidRPr="000456B4">
              <w:rPr>
                <w:sz w:val="18"/>
                <w:szCs w:val="18"/>
              </w:rPr>
              <w:t>Narrow</w:t>
            </w:r>
          </w:p>
        </w:tc>
      </w:tr>
      <w:tr w:rsidR="00C24107" w:rsidRPr="000456B4" w14:paraId="4ED10665" w14:textId="77777777" w:rsidTr="00DC64FC">
        <w:trPr>
          <w:cantSplit/>
          <w:trHeight w:val="368"/>
          <w:jc w:val="center"/>
          <w:trPrChange w:id="402" w:author="Yasser Syed" w:date="2018-12-21T18:30:00Z">
            <w:trPr>
              <w:cantSplit/>
              <w:trHeight w:val="368"/>
              <w:jc w:val="center"/>
            </w:trPr>
          </w:trPrChange>
        </w:trPr>
        <w:tc>
          <w:tcPr>
            <w:tcW w:w="535" w:type="dxa"/>
            <w:vMerge/>
            <w:shd w:val="clear" w:color="auto" w:fill="auto"/>
            <w:textDirection w:val="btLr"/>
            <w:tcPrChange w:id="403" w:author="Yasser Syed" w:date="2018-12-21T18:30:00Z">
              <w:tcPr>
                <w:tcW w:w="432" w:type="dxa"/>
                <w:vMerge/>
                <w:shd w:val="clear" w:color="auto" w:fill="auto"/>
                <w:textDirection w:val="btLr"/>
              </w:tcPr>
            </w:tcPrChange>
          </w:tcPr>
          <w:p w14:paraId="248EDB57" w14:textId="77777777" w:rsidR="00B11DFE" w:rsidRPr="000456B4" w:rsidRDefault="00B11DFE" w:rsidP="00C24107">
            <w:pPr>
              <w:keepNext/>
              <w:spacing w:before="0"/>
              <w:jc w:val="center"/>
              <w:rPr>
                <w:b/>
                <w:sz w:val="18"/>
                <w:szCs w:val="18"/>
              </w:rPr>
            </w:pPr>
          </w:p>
        </w:tc>
        <w:tc>
          <w:tcPr>
            <w:tcW w:w="1913" w:type="dxa"/>
            <w:shd w:val="clear" w:color="auto" w:fill="auto"/>
            <w:tcPrChange w:id="404" w:author="Yasser Syed" w:date="2018-12-21T18:30:00Z">
              <w:tcPr>
                <w:tcW w:w="2016" w:type="dxa"/>
                <w:shd w:val="clear" w:color="auto" w:fill="auto"/>
              </w:tcPr>
            </w:tcPrChange>
          </w:tcPr>
          <w:p w14:paraId="17816B2E" w14:textId="77777777" w:rsidR="00B11DFE" w:rsidRPr="000456B4" w:rsidRDefault="00B11DFE" w:rsidP="00C24107">
            <w:pPr>
              <w:keepNext/>
              <w:jc w:val="left"/>
              <w:rPr>
                <w:sz w:val="18"/>
                <w:szCs w:val="18"/>
              </w:rPr>
            </w:pPr>
            <w:r w:rsidRPr="000456B4">
              <w:rPr>
                <w:sz w:val="18"/>
                <w:szCs w:val="18"/>
              </w:rPr>
              <w:t xml:space="preserve">4:2:0 chroma sample </w:t>
            </w:r>
            <w:r w:rsidR="007F76B2">
              <w:rPr>
                <w:sz w:val="18"/>
                <w:szCs w:val="18"/>
              </w:rPr>
              <w:t>location</w:t>
            </w:r>
            <w:r w:rsidR="007F76B2" w:rsidRPr="000456B4">
              <w:rPr>
                <w:sz w:val="18"/>
                <w:szCs w:val="18"/>
              </w:rPr>
              <w:t xml:space="preserve"> </w:t>
            </w:r>
            <w:r w:rsidRPr="000456B4">
              <w:rPr>
                <w:sz w:val="18"/>
                <w:szCs w:val="18"/>
              </w:rPr>
              <w:t>alignment</w:t>
            </w:r>
          </w:p>
        </w:tc>
        <w:tc>
          <w:tcPr>
            <w:tcW w:w="1390" w:type="dxa"/>
            <w:shd w:val="clear" w:color="auto" w:fill="auto"/>
            <w:tcPrChange w:id="405" w:author="Yasser Syed" w:date="2018-12-21T18:30:00Z">
              <w:tcPr>
                <w:tcW w:w="1390" w:type="dxa"/>
                <w:shd w:val="clear" w:color="auto" w:fill="auto"/>
              </w:tcPr>
            </w:tcPrChange>
          </w:tcPr>
          <w:p w14:paraId="5AF97DA1" w14:textId="77777777" w:rsidR="00B11DFE" w:rsidRPr="000456B4" w:rsidRDefault="00B11DFE" w:rsidP="00C24107">
            <w:pPr>
              <w:keepNext/>
              <w:jc w:val="left"/>
              <w:rPr>
                <w:sz w:val="18"/>
                <w:szCs w:val="18"/>
              </w:rPr>
            </w:pPr>
            <w:r w:rsidRPr="000456B4">
              <w:rPr>
                <w:sz w:val="18"/>
                <w:szCs w:val="18"/>
              </w:rPr>
              <w:t>Interstitial</w:t>
            </w:r>
          </w:p>
        </w:tc>
        <w:tc>
          <w:tcPr>
            <w:tcW w:w="1390" w:type="dxa"/>
            <w:gridSpan w:val="2"/>
            <w:shd w:val="clear" w:color="auto" w:fill="auto"/>
            <w:tcPrChange w:id="406" w:author="Yasser Syed" w:date="2018-12-21T18:30:00Z">
              <w:tcPr>
                <w:tcW w:w="1390" w:type="dxa"/>
                <w:gridSpan w:val="2"/>
                <w:shd w:val="clear" w:color="auto" w:fill="auto"/>
              </w:tcPr>
            </w:tcPrChange>
          </w:tcPr>
          <w:p w14:paraId="305572FD" w14:textId="77777777" w:rsidR="00B11DFE" w:rsidRPr="000456B4" w:rsidRDefault="00B11DFE" w:rsidP="00C24107">
            <w:pPr>
              <w:keepNext/>
              <w:jc w:val="left"/>
              <w:rPr>
                <w:sz w:val="18"/>
                <w:szCs w:val="18"/>
              </w:rPr>
            </w:pPr>
            <w:r w:rsidRPr="000456B4">
              <w:rPr>
                <w:sz w:val="18"/>
                <w:szCs w:val="18"/>
              </w:rPr>
              <w:t>Interstitial</w:t>
            </w:r>
          </w:p>
        </w:tc>
        <w:tc>
          <w:tcPr>
            <w:tcW w:w="1360" w:type="dxa"/>
            <w:gridSpan w:val="2"/>
            <w:shd w:val="clear" w:color="auto" w:fill="auto"/>
            <w:tcPrChange w:id="407" w:author="Yasser Syed" w:date="2018-12-21T18:30:00Z">
              <w:tcPr>
                <w:tcW w:w="1360" w:type="dxa"/>
                <w:gridSpan w:val="2"/>
                <w:shd w:val="clear" w:color="auto" w:fill="auto"/>
              </w:tcPr>
            </w:tcPrChange>
          </w:tcPr>
          <w:p w14:paraId="59292428" w14:textId="77777777" w:rsidR="00B11DFE" w:rsidRPr="000456B4" w:rsidRDefault="00B11DFE" w:rsidP="00C24107">
            <w:pPr>
              <w:keepNext/>
              <w:jc w:val="left"/>
              <w:rPr>
                <w:sz w:val="18"/>
                <w:szCs w:val="18"/>
              </w:rPr>
            </w:pPr>
            <w:r w:rsidRPr="000456B4">
              <w:rPr>
                <w:sz w:val="18"/>
                <w:szCs w:val="18"/>
              </w:rPr>
              <w:t>Interstitial</w:t>
            </w:r>
          </w:p>
        </w:tc>
        <w:tc>
          <w:tcPr>
            <w:tcW w:w="1420" w:type="dxa"/>
            <w:shd w:val="clear" w:color="auto" w:fill="auto"/>
            <w:tcPrChange w:id="408" w:author="Yasser Syed" w:date="2018-12-21T18:30:00Z">
              <w:tcPr>
                <w:tcW w:w="1420" w:type="dxa"/>
                <w:shd w:val="clear" w:color="auto" w:fill="auto"/>
              </w:tcPr>
            </w:tcPrChange>
          </w:tcPr>
          <w:p w14:paraId="1A5D00FA" w14:textId="77777777" w:rsidR="00B11DFE" w:rsidRPr="000456B4" w:rsidRDefault="00B11DFE" w:rsidP="00C24107">
            <w:pPr>
              <w:keepNext/>
              <w:jc w:val="left"/>
              <w:rPr>
                <w:sz w:val="18"/>
                <w:szCs w:val="18"/>
              </w:rPr>
            </w:pPr>
            <w:r w:rsidRPr="000456B4">
              <w:rPr>
                <w:sz w:val="18"/>
                <w:szCs w:val="18"/>
              </w:rPr>
              <w:t>Interstitial</w:t>
            </w:r>
          </w:p>
        </w:tc>
        <w:tc>
          <w:tcPr>
            <w:tcW w:w="1390" w:type="dxa"/>
            <w:shd w:val="clear" w:color="auto" w:fill="auto"/>
            <w:tcPrChange w:id="409" w:author="Yasser Syed" w:date="2018-12-21T18:30:00Z">
              <w:tcPr>
                <w:tcW w:w="1390" w:type="dxa"/>
                <w:shd w:val="clear" w:color="auto" w:fill="auto"/>
              </w:tcPr>
            </w:tcPrChange>
          </w:tcPr>
          <w:p w14:paraId="7CFB469E" w14:textId="77777777" w:rsidR="00B11DFE" w:rsidRPr="000456B4" w:rsidRDefault="00B11DFE" w:rsidP="00C24107">
            <w:pPr>
              <w:keepNext/>
              <w:jc w:val="left"/>
              <w:rPr>
                <w:sz w:val="18"/>
                <w:szCs w:val="18"/>
              </w:rPr>
            </w:pPr>
            <w:r w:rsidRPr="000456B4">
              <w:rPr>
                <w:sz w:val="18"/>
                <w:szCs w:val="18"/>
              </w:rPr>
              <w:t>Interstitial</w:t>
            </w:r>
          </w:p>
        </w:tc>
      </w:tr>
      <w:tr w:rsidR="00C24107" w:rsidRPr="000456B4" w14:paraId="2CF57162" w14:textId="77777777" w:rsidTr="00DC64FC">
        <w:trPr>
          <w:cantSplit/>
          <w:trHeight w:val="576"/>
          <w:jc w:val="center"/>
          <w:trPrChange w:id="410" w:author="Yasser Syed" w:date="2018-12-21T18:30:00Z">
            <w:trPr>
              <w:cantSplit/>
              <w:trHeight w:val="576"/>
              <w:jc w:val="center"/>
            </w:trPr>
          </w:trPrChange>
        </w:trPr>
        <w:tc>
          <w:tcPr>
            <w:tcW w:w="535" w:type="dxa"/>
            <w:vMerge w:val="restart"/>
            <w:shd w:val="clear" w:color="auto" w:fill="auto"/>
            <w:textDirection w:val="btLr"/>
            <w:tcPrChange w:id="411" w:author="Yasser Syed" w:date="2018-12-21T18:30:00Z">
              <w:tcPr>
                <w:tcW w:w="432" w:type="dxa"/>
                <w:vMerge w:val="restart"/>
                <w:shd w:val="clear" w:color="auto" w:fill="auto"/>
                <w:textDirection w:val="btLr"/>
              </w:tcPr>
            </w:tcPrChange>
          </w:tcPr>
          <w:p w14:paraId="43EF3937" w14:textId="77777777" w:rsidR="00B11DFE" w:rsidRPr="000456B4" w:rsidRDefault="00B11DFE" w:rsidP="00C24107">
            <w:pPr>
              <w:keepNext/>
              <w:spacing w:before="0"/>
              <w:jc w:val="center"/>
              <w:rPr>
                <w:b/>
                <w:sz w:val="18"/>
                <w:szCs w:val="18"/>
              </w:rPr>
            </w:pPr>
            <w:r w:rsidRPr="000456B4">
              <w:rPr>
                <w:b/>
                <w:sz w:val="18"/>
                <w:szCs w:val="18"/>
              </w:rPr>
              <w:t>CICP parameters</w:t>
            </w:r>
            <w:ins w:id="412" w:author="Yasser Syed" w:date="2018-12-21T18:30:00Z">
              <w:r w:rsidR="00C668F8">
                <w:rPr>
                  <w:b/>
                  <w:sz w:val="18"/>
                  <w:szCs w:val="18"/>
                </w:rPr>
                <w:t xml:space="preserve"> </w:t>
              </w:r>
            </w:ins>
            <w:ins w:id="413" w:author="Yasser Syed" w:date="2018-12-21T18:41:00Z">
              <w:r w:rsidR="00DC64FC">
                <w:rPr>
                  <w:b/>
                  <w:sz w:val="18"/>
                  <w:szCs w:val="18"/>
                </w:rPr>
                <w:t xml:space="preserve">    </w:t>
              </w:r>
            </w:ins>
            <w:ins w:id="414" w:author="Yasser Syed" w:date="2018-12-21T18:42:00Z">
              <w:r w:rsidR="00AB1D3F">
                <w:rPr>
                  <w:b/>
                  <w:sz w:val="18"/>
                  <w:szCs w:val="18"/>
                </w:rPr>
                <w:t>--</w:t>
              </w:r>
            </w:ins>
            <w:ins w:id="415" w:author="Yasser Syed" w:date="2018-12-21T18:30:00Z">
              <w:r w:rsidR="00C668F8">
                <w:rPr>
                  <w:b/>
                  <w:sz w:val="18"/>
                  <w:szCs w:val="18"/>
                </w:rPr>
                <w:t>ISO/IEC 23008</w:t>
              </w:r>
            </w:ins>
          </w:p>
        </w:tc>
        <w:tc>
          <w:tcPr>
            <w:tcW w:w="1913" w:type="dxa"/>
            <w:shd w:val="clear" w:color="auto" w:fill="auto"/>
            <w:tcPrChange w:id="416" w:author="Yasser Syed" w:date="2018-12-21T18:30:00Z">
              <w:tcPr>
                <w:tcW w:w="2016" w:type="dxa"/>
                <w:shd w:val="clear" w:color="auto" w:fill="auto"/>
              </w:tcPr>
            </w:tcPrChange>
          </w:tcPr>
          <w:p w14:paraId="4B72DBBB" w14:textId="77777777" w:rsidR="00B11DFE" w:rsidRPr="000456B4" w:rsidRDefault="00B11DFE" w:rsidP="00C24107">
            <w:pPr>
              <w:keepNext/>
              <w:jc w:val="left"/>
              <w:rPr>
                <w:sz w:val="18"/>
                <w:szCs w:val="18"/>
              </w:rPr>
            </w:pPr>
            <w:proofErr w:type="spellStart"/>
            <w:r w:rsidRPr="000456B4">
              <w:rPr>
                <w:sz w:val="18"/>
                <w:szCs w:val="18"/>
              </w:rPr>
              <w:t>ColourPrimaries</w:t>
            </w:r>
            <w:proofErr w:type="spellEnd"/>
          </w:p>
        </w:tc>
        <w:tc>
          <w:tcPr>
            <w:tcW w:w="1390" w:type="dxa"/>
            <w:shd w:val="clear" w:color="auto" w:fill="auto"/>
            <w:tcPrChange w:id="417" w:author="Yasser Syed" w:date="2018-12-21T18:30:00Z">
              <w:tcPr>
                <w:tcW w:w="1390" w:type="dxa"/>
                <w:shd w:val="clear" w:color="auto" w:fill="auto"/>
              </w:tcPr>
            </w:tcPrChange>
          </w:tcPr>
          <w:p w14:paraId="10646C3A" w14:textId="77777777" w:rsidR="00B11DFE" w:rsidRPr="000456B4" w:rsidRDefault="00B11DFE" w:rsidP="00C24107">
            <w:pPr>
              <w:keepNext/>
              <w:jc w:val="left"/>
              <w:rPr>
                <w:sz w:val="18"/>
                <w:szCs w:val="18"/>
              </w:rPr>
            </w:pPr>
            <w:r w:rsidRPr="000456B4">
              <w:rPr>
                <w:sz w:val="18"/>
                <w:szCs w:val="18"/>
              </w:rPr>
              <w:t>1</w:t>
            </w:r>
          </w:p>
        </w:tc>
        <w:tc>
          <w:tcPr>
            <w:tcW w:w="1390" w:type="dxa"/>
            <w:gridSpan w:val="2"/>
            <w:shd w:val="clear" w:color="auto" w:fill="auto"/>
            <w:tcPrChange w:id="418" w:author="Yasser Syed" w:date="2018-12-21T18:30:00Z">
              <w:tcPr>
                <w:tcW w:w="1390" w:type="dxa"/>
                <w:gridSpan w:val="2"/>
                <w:shd w:val="clear" w:color="auto" w:fill="auto"/>
              </w:tcPr>
            </w:tcPrChange>
          </w:tcPr>
          <w:p w14:paraId="7798B7FF" w14:textId="77777777" w:rsidR="00B11DFE" w:rsidRPr="000456B4" w:rsidRDefault="00B11DFE" w:rsidP="00C24107">
            <w:pPr>
              <w:keepNext/>
              <w:jc w:val="left"/>
              <w:rPr>
                <w:sz w:val="18"/>
                <w:szCs w:val="18"/>
              </w:rPr>
            </w:pPr>
            <w:r w:rsidRPr="000456B4">
              <w:rPr>
                <w:sz w:val="18"/>
                <w:szCs w:val="18"/>
              </w:rPr>
              <w:t>1</w:t>
            </w:r>
          </w:p>
        </w:tc>
        <w:tc>
          <w:tcPr>
            <w:tcW w:w="1360" w:type="dxa"/>
            <w:gridSpan w:val="2"/>
            <w:shd w:val="clear" w:color="auto" w:fill="auto"/>
            <w:tcPrChange w:id="419" w:author="Yasser Syed" w:date="2018-12-21T18:30:00Z">
              <w:tcPr>
                <w:tcW w:w="1360" w:type="dxa"/>
                <w:gridSpan w:val="2"/>
                <w:shd w:val="clear" w:color="auto" w:fill="auto"/>
              </w:tcPr>
            </w:tcPrChange>
          </w:tcPr>
          <w:p w14:paraId="38D7A40E" w14:textId="77777777" w:rsidR="00B11DFE" w:rsidRPr="000456B4" w:rsidRDefault="00B11DFE" w:rsidP="00C24107">
            <w:pPr>
              <w:keepNext/>
              <w:jc w:val="left"/>
              <w:rPr>
                <w:sz w:val="18"/>
                <w:szCs w:val="18"/>
              </w:rPr>
            </w:pPr>
            <w:r w:rsidRPr="000456B4">
              <w:rPr>
                <w:sz w:val="18"/>
                <w:szCs w:val="18"/>
              </w:rPr>
              <w:t>1</w:t>
            </w:r>
          </w:p>
        </w:tc>
        <w:tc>
          <w:tcPr>
            <w:tcW w:w="1420" w:type="dxa"/>
            <w:shd w:val="clear" w:color="auto" w:fill="auto"/>
            <w:tcPrChange w:id="420" w:author="Yasser Syed" w:date="2018-12-21T18:30:00Z">
              <w:tcPr>
                <w:tcW w:w="1420" w:type="dxa"/>
                <w:shd w:val="clear" w:color="auto" w:fill="auto"/>
              </w:tcPr>
            </w:tcPrChange>
          </w:tcPr>
          <w:p w14:paraId="43BD6EA6" w14:textId="77777777" w:rsidR="00B11DFE" w:rsidRPr="000456B4" w:rsidRDefault="00B11DFE" w:rsidP="00C24107">
            <w:pPr>
              <w:keepNext/>
              <w:jc w:val="left"/>
              <w:rPr>
                <w:sz w:val="18"/>
                <w:szCs w:val="18"/>
              </w:rPr>
            </w:pPr>
            <w:r w:rsidRPr="000456B4">
              <w:rPr>
                <w:sz w:val="18"/>
                <w:szCs w:val="18"/>
              </w:rPr>
              <w:t>6</w:t>
            </w:r>
          </w:p>
        </w:tc>
        <w:tc>
          <w:tcPr>
            <w:tcW w:w="1390" w:type="dxa"/>
            <w:shd w:val="clear" w:color="auto" w:fill="auto"/>
            <w:tcPrChange w:id="421" w:author="Yasser Syed" w:date="2018-12-21T18:30:00Z">
              <w:tcPr>
                <w:tcW w:w="1390" w:type="dxa"/>
                <w:shd w:val="clear" w:color="auto" w:fill="auto"/>
              </w:tcPr>
            </w:tcPrChange>
          </w:tcPr>
          <w:p w14:paraId="554AADAC" w14:textId="77777777" w:rsidR="00B11DFE" w:rsidRPr="000456B4" w:rsidRDefault="00B11DFE" w:rsidP="00C24107">
            <w:pPr>
              <w:keepNext/>
              <w:jc w:val="left"/>
              <w:rPr>
                <w:sz w:val="18"/>
                <w:szCs w:val="18"/>
              </w:rPr>
            </w:pPr>
            <w:r w:rsidRPr="000456B4">
              <w:rPr>
                <w:sz w:val="18"/>
                <w:szCs w:val="18"/>
              </w:rPr>
              <w:t>5</w:t>
            </w:r>
          </w:p>
        </w:tc>
      </w:tr>
      <w:tr w:rsidR="00C24107" w:rsidRPr="000456B4" w14:paraId="772DF30D" w14:textId="77777777" w:rsidTr="00DC64FC">
        <w:trPr>
          <w:trHeight w:val="326"/>
          <w:jc w:val="center"/>
          <w:trPrChange w:id="422" w:author="Yasser Syed" w:date="2018-12-21T18:30:00Z">
            <w:trPr>
              <w:trHeight w:val="326"/>
              <w:jc w:val="center"/>
            </w:trPr>
          </w:trPrChange>
        </w:trPr>
        <w:tc>
          <w:tcPr>
            <w:tcW w:w="535" w:type="dxa"/>
            <w:vMerge/>
            <w:shd w:val="clear" w:color="auto" w:fill="auto"/>
            <w:tcPrChange w:id="423" w:author="Yasser Syed" w:date="2018-12-21T18:30:00Z">
              <w:tcPr>
                <w:tcW w:w="432" w:type="dxa"/>
                <w:vMerge/>
                <w:shd w:val="clear" w:color="auto" w:fill="auto"/>
              </w:tcPr>
            </w:tcPrChange>
          </w:tcPr>
          <w:p w14:paraId="5F0B8488" w14:textId="77777777" w:rsidR="00B11DFE" w:rsidRPr="000456B4" w:rsidRDefault="00B11DFE" w:rsidP="00C24107">
            <w:pPr>
              <w:keepNext/>
              <w:spacing w:before="0"/>
              <w:jc w:val="center"/>
              <w:rPr>
                <w:b/>
                <w:sz w:val="18"/>
                <w:szCs w:val="18"/>
              </w:rPr>
            </w:pPr>
          </w:p>
        </w:tc>
        <w:tc>
          <w:tcPr>
            <w:tcW w:w="1913" w:type="dxa"/>
            <w:shd w:val="clear" w:color="auto" w:fill="auto"/>
            <w:tcPrChange w:id="424" w:author="Yasser Syed" w:date="2018-12-21T18:30:00Z">
              <w:tcPr>
                <w:tcW w:w="2016" w:type="dxa"/>
                <w:shd w:val="clear" w:color="auto" w:fill="auto"/>
              </w:tcPr>
            </w:tcPrChange>
          </w:tcPr>
          <w:p w14:paraId="57E83DA1" w14:textId="77777777" w:rsidR="00B11DFE" w:rsidRPr="000456B4" w:rsidRDefault="00B11DFE" w:rsidP="00C24107">
            <w:pPr>
              <w:keepNext/>
              <w:jc w:val="left"/>
              <w:rPr>
                <w:sz w:val="18"/>
                <w:szCs w:val="18"/>
              </w:rPr>
            </w:pPr>
            <w:proofErr w:type="spellStart"/>
            <w:r w:rsidRPr="000456B4">
              <w:rPr>
                <w:sz w:val="18"/>
                <w:szCs w:val="18"/>
              </w:rPr>
              <w:t>TransferCharacteristics</w:t>
            </w:r>
            <w:proofErr w:type="spellEnd"/>
          </w:p>
        </w:tc>
        <w:tc>
          <w:tcPr>
            <w:tcW w:w="1390" w:type="dxa"/>
            <w:shd w:val="clear" w:color="auto" w:fill="auto"/>
            <w:tcPrChange w:id="425" w:author="Yasser Syed" w:date="2018-12-21T18:30:00Z">
              <w:tcPr>
                <w:tcW w:w="1390" w:type="dxa"/>
                <w:shd w:val="clear" w:color="auto" w:fill="auto"/>
              </w:tcPr>
            </w:tcPrChange>
          </w:tcPr>
          <w:p w14:paraId="03913CBB" w14:textId="77777777" w:rsidR="00B11DFE" w:rsidRPr="000456B4" w:rsidRDefault="00B11DFE" w:rsidP="00C24107">
            <w:pPr>
              <w:keepNext/>
              <w:jc w:val="left"/>
              <w:rPr>
                <w:sz w:val="18"/>
                <w:szCs w:val="18"/>
              </w:rPr>
            </w:pPr>
            <w:r w:rsidRPr="000456B4">
              <w:rPr>
                <w:sz w:val="18"/>
                <w:szCs w:val="18"/>
              </w:rPr>
              <w:t>1</w:t>
            </w:r>
          </w:p>
        </w:tc>
        <w:tc>
          <w:tcPr>
            <w:tcW w:w="1390" w:type="dxa"/>
            <w:gridSpan w:val="2"/>
            <w:shd w:val="clear" w:color="auto" w:fill="auto"/>
            <w:tcPrChange w:id="426" w:author="Yasser Syed" w:date="2018-12-21T18:30:00Z">
              <w:tcPr>
                <w:tcW w:w="1390" w:type="dxa"/>
                <w:gridSpan w:val="2"/>
                <w:shd w:val="clear" w:color="auto" w:fill="auto"/>
              </w:tcPr>
            </w:tcPrChange>
          </w:tcPr>
          <w:p w14:paraId="75D39358" w14:textId="77777777" w:rsidR="00B11DFE" w:rsidRPr="000456B4" w:rsidRDefault="00B11DFE" w:rsidP="00C24107">
            <w:pPr>
              <w:keepNext/>
              <w:jc w:val="left"/>
              <w:rPr>
                <w:sz w:val="18"/>
                <w:szCs w:val="18"/>
              </w:rPr>
            </w:pPr>
            <w:r w:rsidRPr="000456B4">
              <w:rPr>
                <w:sz w:val="18"/>
                <w:szCs w:val="18"/>
              </w:rPr>
              <w:t>1</w:t>
            </w:r>
          </w:p>
        </w:tc>
        <w:tc>
          <w:tcPr>
            <w:tcW w:w="1360" w:type="dxa"/>
            <w:gridSpan w:val="2"/>
            <w:shd w:val="clear" w:color="auto" w:fill="auto"/>
            <w:tcPrChange w:id="427" w:author="Yasser Syed" w:date="2018-12-21T18:30:00Z">
              <w:tcPr>
                <w:tcW w:w="1360" w:type="dxa"/>
                <w:gridSpan w:val="2"/>
                <w:shd w:val="clear" w:color="auto" w:fill="auto"/>
              </w:tcPr>
            </w:tcPrChange>
          </w:tcPr>
          <w:p w14:paraId="50C886C3" w14:textId="77777777" w:rsidR="00B11DFE" w:rsidRPr="000456B4" w:rsidRDefault="00B11DFE" w:rsidP="00C24107">
            <w:pPr>
              <w:keepNext/>
              <w:jc w:val="left"/>
              <w:rPr>
                <w:sz w:val="18"/>
                <w:szCs w:val="18"/>
              </w:rPr>
            </w:pPr>
            <w:r w:rsidRPr="000456B4">
              <w:rPr>
                <w:sz w:val="18"/>
                <w:szCs w:val="18"/>
              </w:rPr>
              <w:t>1</w:t>
            </w:r>
          </w:p>
        </w:tc>
        <w:tc>
          <w:tcPr>
            <w:tcW w:w="1420" w:type="dxa"/>
            <w:shd w:val="clear" w:color="auto" w:fill="auto"/>
            <w:tcPrChange w:id="428" w:author="Yasser Syed" w:date="2018-12-21T18:30:00Z">
              <w:tcPr>
                <w:tcW w:w="1420" w:type="dxa"/>
                <w:shd w:val="clear" w:color="auto" w:fill="auto"/>
              </w:tcPr>
            </w:tcPrChange>
          </w:tcPr>
          <w:p w14:paraId="37E6C0FB" w14:textId="77777777" w:rsidR="00B11DFE" w:rsidRPr="000456B4" w:rsidRDefault="00B11DFE" w:rsidP="00C24107">
            <w:pPr>
              <w:keepNext/>
              <w:jc w:val="left"/>
              <w:rPr>
                <w:sz w:val="18"/>
                <w:szCs w:val="18"/>
              </w:rPr>
            </w:pPr>
            <w:r w:rsidRPr="000456B4">
              <w:rPr>
                <w:sz w:val="18"/>
                <w:szCs w:val="18"/>
              </w:rPr>
              <w:t>6</w:t>
            </w:r>
          </w:p>
        </w:tc>
        <w:tc>
          <w:tcPr>
            <w:tcW w:w="1390" w:type="dxa"/>
            <w:shd w:val="clear" w:color="auto" w:fill="auto"/>
            <w:tcPrChange w:id="429" w:author="Yasser Syed" w:date="2018-12-21T18:30:00Z">
              <w:tcPr>
                <w:tcW w:w="1390" w:type="dxa"/>
                <w:shd w:val="clear" w:color="auto" w:fill="auto"/>
              </w:tcPr>
            </w:tcPrChange>
          </w:tcPr>
          <w:p w14:paraId="2A86245E" w14:textId="77777777" w:rsidR="00B11DFE" w:rsidRPr="000456B4" w:rsidRDefault="00B11DFE" w:rsidP="00C24107">
            <w:pPr>
              <w:keepNext/>
              <w:jc w:val="left"/>
              <w:rPr>
                <w:sz w:val="18"/>
                <w:szCs w:val="18"/>
              </w:rPr>
            </w:pPr>
            <w:r w:rsidRPr="000456B4">
              <w:rPr>
                <w:sz w:val="18"/>
                <w:szCs w:val="18"/>
              </w:rPr>
              <w:t>6</w:t>
            </w:r>
          </w:p>
        </w:tc>
      </w:tr>
      <w:tr w:rsidR="00C24107" w:rsidRPr="000456B4" w14:paraId="468C8EF7" w14:textId="77777777" w:rsidTr="00DC64FC">
        <w:trPr>
          <w:trHeight w:val="326"/>
          <w:jc w:val="center"/>
          <w:trPrChange w:id="430" w:author="Yasser Syed" w:date="2018-12-21T18:30:00Z">
            <w:trPr>
              <w:trHeight w:val="326"/>
              <w:jc w:val="center"/>
            </w:trPr>
          </w:trPrChange>
        </w:trPr>
        <w:tc>
          <w:tcPr>
            <w:tcW w:w="535" w:type="dxa"/>
            <w:vMerge/>
            <w:shd w:val="clear" w:color="auto" w:fill="auto"/>
            <w:tcPrChange w:id="431" w:author="Yasser Syed" w:date="2018-12-21T18:30:00Z">
              <w:tcPr>
                <w:tcW w:w="432" w:type="dxa"/>
                <w:vMerge/>
                <w:shd w:val="clear" w:color="auto" w:fill="auto"/>
              </w:tcPr>
            </w:tcPrChange>
          </w:tcPr>
          <w:p w14:paraId="38D22FCF" w14:textId="77777777" w:rsidR="00B11DFE" w:rsidRPr="000456B4" w:rsidRDefault="00B11DFE" w:rsidP="00C24107">
            <w:pPr>
              <w:keepNext/>
              <w:spacing w:before="0"/>
              <w:jc w:val="center"/>
              <w:rPr>
                <w:b/>
                <w:sz w:val="18"/>
                <w:szCs w:val="18"/>
              </w:rPr>
            </w:pPr>
          </w:p>
        </w:tc>
        <w:tc>
          <w:tcPr>
            <w:tcW w:w="1913" w:type="dxa"/>
            <w:shd w:val="clear" w:color="auto" w:fill="auto"/>
            <w:tcPrChange w:id="432" w:author="Yasser Syed" w:date="2018-12-21T18:30:00Z">
              <w:tcPr>
                <w:tcW w:w="2016" w:type="dxa"/>
                <w:shd w:val="clear" w:color="auto" w:fill="auto"/>
              </w:tcPr>
            </w:tcPrChange>
          </w:tcPr>
          <w:p w14:paraId="7280FC3A" w14:textId="77777777" w:rsidR="00B11DFE" w:rsidRPr="000456B4" w:rsidRDefault="00B11DFE" w:rsidP="00C24107">
            <w:pPr>
              <w:keepNext/>
              <w:jc w:val="left"/>
              <w:rPr>
                <w:sz w:val="18"/>
                <w:szCs w:val="18"/>
              </w:rPr>
            </w:pPr>
            <w:proofErr w:type="spellStart"/>
            <w:r w:rsidRPr="000456B4">
              <w:rPr>
                <w:sz w:val="18"/>
                <w:szCs w:val="18"/>
              </w:rPr>
              <w:t>MatrixCoefficients</w:t>
            </w:r>
            <w:proofErr w:type="spellEnd"/>
          </w:p>
        </w:tc>
        <w:tc>
          <w:tcPr>
            <w:tcW w:w="1390" w:type="dxa"/>
            <w:shd w:val="clear" w:color="auto" w:fill="auto"/>
            <w:tcPrChange w:id="433" w:author="Yasser Syed" w:date="2018-12-21T18:30:00Z">
              <w:tcPr>
                <w:tcW w:w="1390" w:type="dxa"/>
                <w:shd w:val="clear" w:color="auto" w:fill="auto"/>
              </w:tcPr>
            </w:tcPrChange>
          </w:tcPr>
          <w:p w14:paraId="595929B7" w14:textId="77777777" w:rsidR="00B11DFE" w:rsidRPr="000456B4" w:rsidRDefault="00B11DFE" w:rsidP="00C24107">
            <w:pPr>
              <w:keepNext/>
              <w:jc w:val="left"/>
              <w:rPr>
                <w:sz w:val="18"/>
                <w:szCs w:val="18"/>
              </w:rPr>
            </w:pPr>
            <w:r w:rsidRPr="000456B4">
              <w:rPr>
                <w:sz w:val="18"/>
                <w:szCs w:val="18"/>
              </w:rPr>
              <w:t>1</w:t>
            </w:r>
          </w:p>
        </w:tc>
        <w:tc>
          <w:tcPr>
            <w:tcW w:w="1390" w:type="dxa"/>
            <w:gridSpan w:val="2"/>
            <w:shd w:val="clear" w:color="auto" w:fill="auto"/>
            <w:tcPrChange w:id="434" w:author="Yasser Syed" w:date="2018-12-21T18:30:00Z">
              <w:tcPr>
                <w:tcW w:w="1390" w:type="dxa"/>
                <w:gridSpan w:val="2"/>
                <w:shd w:val="clear" w:color="auto" w:fill="auto"/>
              </w:tcPr>
            </w:tcPrChange>
          </w:tcPr>
          <w:p w14:paraId="4CA23A01" w14:textId="77777777" w:rsidR="00B11DFE" w:rsidRPr="000456B4" w:rsidRDefault="00B11DFE" w:rsidP="00C24107">
            <w:pPr>
              <w:keepNext/>
              <w:jc w:val="left"/>
              <w:rPr>
                <w:sz w:val="18"/>
                <w:szCs w:val="18"/>
              </w:rPr>
            </w:pPr>
            <w:r w:rsidRPr="000456B4">
              <w:rPr>
                <w:sz w:val="18"/>
                <w:szCs w:val="18"/>
              </w:rPr>
              <w:t>0</w:t>
            </w:r>
          </w:p>
        </w:tc>
        <w:tc>
          <w:tcPr>
            <w:tcW w:w="1360" w:type="dxa"/>
            <w:gridSpan w:val="2"/>
            <w:shd w:val="clear" w:color="auto" w:fill="auto"/>
            <w:tcPrChange w:id="435" w:author="Yasser Syed" w:date="2018-12-21T18:30:00Z">
              <w:tcPr>
                <w:tcW w:w="1360" w:type="dxa"/>
                <w:gridSpan w:val="2"/>
                <w:shd w:val="clear" w:color="auto" w:fill="auto"/>
              </w:tcPr>
            </w:tcPrChange>
          </w:tcPr>
          <w:p w14:paraId="0698211E" w14:textId="77777777" w:rsidR="00B11DFE" w:rsidRPr="000456B4" w:rsidRDefault="00B11DFE" w:rsidP="00C24107">
            <w:pPr>
              <w:keepNext/>
              <w:jc w:val="left"/>
              <w:rPr>
                <w:sz w:val="18"/>
                <w:szCs w:val="18"/>
              </w:rPr>
            </w:pPr>
            <w:r w:rsidRPr="000456B4">
              <w:rPr>
                <w:sz w:val="18"/>
                <w:szCs w:val="18"/>
              </w:rPr>
              <w:t>0</w:t>
            </w:r>
          </w:p>
        </w:tc>
        <w:tc>
          <w:tcPr>
            <w:tcW w:w="1420" w:type="dxa"/>
            <w:shd w:val="clear" w:color="auto" w:fill="auto"/>
            <w:tcPrChange w:id="436" w:author="Yasser Syed" w:date="2018-12-21T18:30:00Z">
              <w:tcPr>
                <w:tcW w:w="1420" w:type="dxa"/>
                <w:shd w:val="clear" w:color="auto" w:fill="auto"/>
              </w:tcPr>
            </w:tcPrChange>
          </w:tcPr>
          <w:p w14:paraId="153B2CD4" w14:textId="77777777" w:rsidR="00B11DFE" w:rsidRPr="000456B4" w:rsidRDefault="00B11DFE" w:rsidP="00C24107">
            <w:pPr>
              <w:keepNext/>
              <w:jc w:val="left"/>
              <w:rPr>
                <w:sz w:val="18"/>
                <w:szCs w:val="18"/>
              </w:rPr>
            </w:pPr>
            <w:r w:rsidRPr="000456B4">
              <w:rPr>
                <w:sz w:val="18"/>
                <w:szCs w:val="18"/>
              </w:rPr>
              <w:t>6</w:t>
            </w:r>
          </w:p>
        </w:tc>
        <w:tc>
          <w:tcPr>
            <w:tcW w:w="1390" w:type="dxa"/>
            <w:shd w:val="clear" w:color="auto" w:fill="auto"/>
            <w:tcPrChange w:id="437" w:author="Yasser Syed" w:date="2018-12-21T18:30:00Z">
              <w:tcPr>
                <w:tcW w:w="1390" w:type="dxa"/>
                <w:shd w:val="clear" w:color="auto" w:fill="auto"/>
              </w:tcPr>
            </w:tcPrChange>
          </w:tcPr>
          <w:p w14:paraId="1A338BF2" w14:textId="77777777" w:rsidR="00B11DFE" w:rsidRPr="000456B4" w:rsidRDefault="00B11DFE" w:rsidP="00C24107">
            <w:pPr>
              <w:keepNext/>
              <w:jc w:val="left"/>
              <w:rPr>
                <w:sz w:val="18"/>
                <w:szCs w:val="18"/>
              </w:rPr>
            </w:pPr>
            <w:r w:rsidRPr="000456B4">
              <w:rPr>
                <w:sz w:val="18"/>
                <w:szCs w:val="18"/>
              </w:rPr>
              <w:t>5</w:t>
            </w:r>
          </w:p>
        </w:tc>
      </w:tr>
      <w:tr w:rsidR="00C24107" w:rsidRPr="000456B4" w14:paraId="489E3DE1" w14:textId="77777777" w:rsidTr="00DC64FC">
        <w:trPr>
          <w:trHeight w:val="326"/>
          <w:jc w:val="center"/>
          <w:trPrChange w:id="438" w:author="Yasser Syed" w:date="2018-12-21T18:30:00Z">
            <w:trPr>
              <w:trHeight w:val="326"/>
              <w:jc w:val="center"/>
            </w:trPr>
          </w:trPrChange>
        </w:trPr>
        <w:tc>
          <w:tcPr>
            <w:tcW w:w="535" w:type="dxa"/>
            <w:vMerge/>
            <w:shd w:val="clear" w:color="auto" w:fill="auto"/>
            <w:tcPrChange w:id="439" w:author="Yasser Syed" w:date="2018-12-21T18:30:00Z">
              <w:tcPr>
                <w:tcW w:w="432" w:type="dxa"/>
                <w:vMerge/>
                <w:shd w:val="clear" w:color="auto" w:fill="auto"/>
              </w:tcPr>
            </w:tcPrChange>
          </w:tcPr>
          <w:p w14:paraId="19558195" w14:textId="77777777" w:rsidR="00B11DFE" w:rsidRPr="000456B4" w:rsidRDefault="00B11DFE" w:rsidP="00C24107">
            <w:pPr>
              <w:keepNext/>
              <w:spacing w:before="0"/>
              <w:jc w:val="center"/>
              <w:rPr>
                <w:b/>
                <w:sz w:val="18"/>
                <w:szCs w:val="18"/>
              </w:rPr>
            </w:pPr>
          </w:p>
        </w:tc>
        <w:tc>
          <w:tcPr>
            <w:tcW w:w="1913" w:type="dxa"/>
            <w:shd w:val="clear" w:color="auto" w:fill="auto"/>
            <w:tcPrChange w:id="440" w:author="Yasser Syed" w:date="2018-12-21T18:30:00Z">
              <w:tcPr>
                <w:tcW w:w="2016" w:type="dxa"/>
                <w:shd w:val="clear" w:color="auto" w:fill="auto"/>
              </w:tcPr>
            </w:tcPrChange>
          </w:tcPr>
          <w:p w14:paraId="00590188" w14:textId="77777777" w:rsidR="00B11DFE" w:rsidRPr="000456B4" w:rsidRDefault="00ED7DEE" w:rsidP="00C24107">
            <w:pPr>
              <w:keepNext/>
              <w:jc w:val="left"/>
              <w:rPr>
                <w:sz w:val="18"/>
                <w:szCs w:val="18"/>
              </w:rPr>
            </w:pPr>
            <w:proofErr w:type="spellStart"/>
            <w:r w:rsidRPr="000456B4">
              <w:rPr>
                <w:sz w:val="18"/>
                <w:szCs w:val="18"/>
              </w:rPr>
              <w:t>VideoFullRangeFlag</w:t>
            </w:r>
            <w:proofErr w:type="spellEnd"/>
          </w:p>
        </w:tc>
        <w:tc>
          <w:tcPr>
            <w:tcW w:w="1390" w:type="dxa"/>
            <w:shd w:val="clear" w:color="auto" w:fill="auto"/>
            <w:tcPrChange w:id="441" w:author="Yasser Syed" w:date="2018-12-21T18:30:00Z">
              <w:tcPr>
                <w:tcW w:w="1390" w:type="dxa"/>
                <w:shd w:val="clear" w:color="auto" w:fill="auto"/>
              </w:tcPr>
            </w:tcPrChange>
          </w:tcPr>
          <w:p w14:paraId="719C6E0F" w14:textId="77777777" w:rsidR="00B11DFE" w:rsidRPr="000456B4" w:rsidRDefault="00B11DFE" w:rsidP="00C24107">
            <w:pPr>
              <w:keepNext/>
              <w:jc w:val="left"/>
              <w:rPr>
                <w:sz w:val="18"/>
                <w:szCs w:val="18"/>
              </w:rPr>
            </w:pPr>
            <w:r w:rsidRPr="000456B4">
              <w:rPr>
                <w:sz w:val="18"/>
                <w:szCs w:val="18"/>
              </w:rPr>
              <w:t>0</w:t>
            </w:r>
          </w:p>
        </w:tc>
        <w:tc>
          <w:tcPr>
            <w:tcW w:w="1390" w:type="dxa"/>
            <w:gridSpan w:val="2"/>
            <w:shd w:val="clear" w:color="auto" w:fill="auto"/>
            <w:tcPrChange w:id="442" w:author="Yasser Syed" w:date="2018-12-21T18:30:00Z">
              <w:tcPr>
                <w:tcW w:w="1390" w:type="dxa"/>
                <w:gridSpan w:val="2"/>
                <w:shd w:val="clear" w:color="auto" w:fill="auto"/>
              </w:tcPr>
            </w:tcPrChange>
          </w:tcPr>
          <w:p w14:paraId="19372360" w14:textId="77777777" w:rsidR="00B11DFE" w:rsidRPr="000456B4" w:rsidRDefault="00B11DFE" w:rsidP="00C24107">
            <w:pPr>
              <w:keepNext/>
              <w:jc w:val="left"/>
              <w:rPr>
                <w:sz w:val="18"/>
                <w:szCs w:val="18"/>
              </w:rPr>
            </w:pPr>
            <w:r w:rsidRPr="000456B4">
              <w:rPr>
                <w:sz w:val="18"/>
                <w:szCs w:val="18"/>
              </w:rPr>
              <w:t>0</w:t>
            </w:r>
          </w:p>
        </w:tc>
        <w:tc>
          <w:tcPr>
            <w:tcW w:w="1360" w:type="dxa"/>
            <w:gridSpan w:val="2"/>
            <w:shd w:val="clear" w:color="auto" w:fill="auto"/>
            <w:tcPrChange w:id="443" w:author="Yasser Syed" w:date="2018-12-21T18:30:00Z">
              <w:tcPr>
                <w:tcW w:w="1360" w:type="dxa"/>
                <w:gridSpan w:val="2"/>
                <w:shd w:val="clear" w:color="auto" w:fill="auto"/>
              </w:tcPr>
            </w:tcPrChange>
          </w:tcPr>
          <w:p w14:paraId="7354C75B" w14:textId="77777777" w:rsidR="00B11DFE" w:rsidRPr="000456B4" w:rsidRDefault="00B11DFE" w:rsidP="00C24107">
            <w:pPr>
              <w:keepNext/>
              <w:jc w:val="left"/>
              <w:rPr>
                <w:sz w:val="18"/>
                <w:szCs w:val="18"/>
              </w:rPr>
            </w:pPr>
            <w:r w:rsidRPr="000456B4">
              <w:rPr>
                <w:sz w:val="18"/>
                <w:szCs w:val="18"/>
              </w:rPr>
              <w:t>1</w:t>
            </w:r>
          </w:p>
        </w:tc>
        <w:tc>
          <w:tcPr>
            <w:tcW w:w="1420" w:type="dxa"/>
            <w:shd w:val="clear" w:color="auto" w:fill="auto"/>
            <w:tcPrChange w:id="444" w:author="Yasser Syed" w:date="2018-12-21T18:30:00Z">
              <w:tcPr>
                <w:tcW w:w="1420" w:type="dxa"/>
                <w:shd w:val="clear" w:color="auto" w:fill="auto"/>
              </w:tcPr>
            </w:tcPrChange>
          </w:tcPr>
          <w:p w14:paraId="1670D1B7" w14:textId="77777777" w:rsidR="00B11DFE" w:rsidRPr="000456B4" w:rsidRDefault="00B11DFE" w:rsidP="00C24107">
            <w:pPr>
              <w:keepNext/>
              <w:jc w:val="left"/>
              <w:rPr>
                <w:sz w:val="18"/>
                <w:szCs w:val="18"/>
              </w:rPr>
            </w:pPr>
            <w:r w:rsidRPr="000456B4">
              <w:rPr>
                <w:sz w:val="18"/>
                <w:szCs w:val="18"/>
              </w:rPr>
              <w:t>0</w:t>
            </w:r>
          </w:p>
        </w:tc>
        <w:tc>
          <w:tcPr>
            <w:tcW w:w="1390" w:type="dxa"/>
            <w:shd w:val="clear" w:color="auto" w:fill="auto"/>
            <w:tcPrChange w:id="445" w:author="Yasser Syed" w:date="2018-12-21T18:30:00Z">
              <w:tcPr>
                <w:tcW w:w="1390" w:type="dxa"/>
                <w:shd w:val="clear" w:color="auto" w:fill="auto"/>
              </w:tcPr>
            </w:tcPrChange>
          </w:tcPr>
          <w:p w14:paraId="012A2370" w14:textId="77777777" w:rsidR="00B11DFE" w:rsidRPr="000456B4" w:rsidRDefault="00B11DFE" w:rsidP="00C24107">
            <w:pPr>
              <w:keepNext/>
              <w:jc w:val="left"/>
              <w:rPr>
                <w:sz w:val="18"/>
                <w:szCs w:val="18"/>
              </w:rPr>
            </w:pPr>
            <w:r w:rsidRPr="000456B4">
              <w:rPr>
                <w:sz w:val="18"/>
                <w:szCs w:val="18"/>
              </w:rPr>
              <w:t>0</w:t>
            </w:r>
          </w:p>
        </w:tc>
      </w:tr>
      <w:tr w:rsidR="00C24107" w:rsidRPr="000456B4" w14:paraId="13AE8519" w14:textId="77777777" w:rsidTr="00DC64FC">
        <w:trPr>
          <w:jc w:val="center"/>
          <w:trPrChange w:id="446" w:author="Yasser Syed" w:date="2018-12-21T18:30:00Z">
            <w:trPr>
              <w:jc w:val="center"/>
            </w:trPr>
          </w:trPrChange>
        </w:trPr>
        <w:tc>
          <w:tcPr>
            <w:tcW w:w="535" w:type="dxa"/>
            <w:vMerge w:val="restart"/>
            <w:shd w:val="clear" w:color="auto" w:fill="auto"/>
            <w:textDirection w:val="btLr"/>
            <w:tcPrChange w:id="447" w:author="Yasser Syed" w:date="2018-12-21T18:30:00Z">
              <w:tcPr>
                <w:tcW w:w="432" w:type="dxa"/>
                <w:vMerge w:val="restart"/>
                <w:shd w:val="clear" w:color="auto" w:fill="auto"/>
                <w:textDirection w:val="btLr"/>
              </w:tcPr>
            </w:tcPrChange>
          </w:tcPr>
          <w:p w14:paraId="79B8B16F" w14:textId="77777777" w:rsidR="00B11DFE" w:rsidRPr="000456B4" w:rsidRDefault="00B11DFE" w:rsidP="00C24107">
            <w:pPr>
              <w:keepNext/>
              <w:spacing w:before="0"/>
              <w:jc w:val="center"/>
              <w:rPr>
                <w:b/>
                <w:sz w:val="18"/>
                <w:szCs w:val="18"/>
              </w:rPr>
            </w:pPr>
            <w:r w:rsidRPr="000456B4">
              <w:rPr>
                <w:b/>
                <w:sz w:val="18"/>
                <w:szCs w:val="18"/>
              </w:rPr>
              <w:t>SMPTE MXF parameters</w:t>
            </w:r>
            <w:ins w:id="448" w:author="Yasser Syed" w:date="2018-12-21T18:29:00Z">
              <w:r w:rsidR="00C668F8">
                <w:rPr>
                  <w:b/>
                  <w:sz w:val="18"/>
                  <w:szCs w:val="18"/>
                </w:rPr>
                <w:t xml:space="preserve"> </w:t>
              </w:r>
            </w:ins>
            <w:ins w:id="449" w:author="Yasser Syed" w:date="2018-12-21T18:41:00Z">
              <w:r w:rsidR="00DC64FC">
                <w:rPr>
                  <w:b/>
                  <w:sz w:val="18"/>
                  <w:szCs w:val="18"/>
                </w:rPr>
                <w:t>--</w:t>
              </w:r>
            </w:ins>
            <w:ins w:id="450" w:author="Yasser Syed" w:date="2018-12-21T18:29:00Z">
              <w:r w:rsidR="00C668F8">
                <w:rPr>
                  <w:b/>
                  <w:sz w:val="18"/>
                  <w:szCs w:val="18"/>
                </w:rPr>
                <w:t>ST 2067-21</w:t>
              </w:r>
            </w:ins>
            <w:ins w:id="451" w:author="Yasser Syed" w:date="2018-12-21T18:30:00Z">
              <w:r w:rsidR="00C668F8">
                <w:rPr>
                  <w:b/>
                  <w:sz w:val="18"/>
                  <w:szCs w:val="18"/>
                </w:rPr>
                <w:t>:2019</w:t>
              </w:r>
            </w:ins>
          </w:p>
        </w:tc>
        <w:tc>
          <w:tcPr>
            <w:tcW w:w="1913" w:type="dxa"/>
            <w:shd w:val="clear" w:color="auto" w:fill="auto"/>
            <w:tcPrChange w:id="452" w:author="Yasser Syed" w:date="2018-12-21T18:30:00Z">
              <w:tcPr>
                <w:tcW w:w="2016" w:type="dxa"/>
                <w:shd w:val="clear" w:color="auto" w:fill="auto"/>
              </w:tcPr>
            </w:tcPrChange>
          </w:tcPr>
          <w:p w14:paraId="3D7BECAE" w14:textId="77777777" w:rsidR="00B11DFE" w:rsidRPr="000456B4" w:rsidRDefault="00B11DFE" w:rsidP="00C24107">
            <w:pPr>
              <w:keepNext/>
              <w:jc w:val="left"/>
              <w:rPr>
                <w:sz w:val="18"/>
                <w:szCs w:val="18"/>
              </w:rPr>
            </w:pPr>
            <w:r w:rsidRPr="000456B4">
              <w:rPr>
                <w:sz w:val="18"/>
                <w:szCs w:val="18"/>
              </w:rPr>
              <w:t>Colour primaries</w:t>
            </w:r>
          </w:p>
        </w:tc>
        <w:tc>
          <w:tcPr>
            <w:tcW w:w="4140" w:type="dxa"/>
            <w:gridSpan w:val="5"/>
            <w:shd w:val="clear" w:color="auto" w:fill="auto"/>
            <w:tcPrChange w:id="453" w:author="Yasser Syed" w:date="2018-12-21T18:30:00Z">
              <w:tcPr>
                <w:tcW w:w="4140" w:type="dxa"/>
                <w:gridSpan w:val="5"/>
                <w:shd w:val="clear" w:color="auto" w:fill="auto"/>
              </w:tcPr>
            </w:tcPrChange>
          </w:tcPr>
          <w:p w14:paraId="5633A4B4" w14:textId="77777777" w:rsidR="00B11DFE" w:rsidRPr="000456B4" w:rsidRDefault="00B11DFE" w:rsidP="00C24107">
            <w:pPr>
              <w:keepNext/>
              <w:jc w:val="left"/>
              <w:rPr>
                <w:sz w:val="18"/>
                <w:szCs w:val="18"/>
              </w:rPr>
            </w:pPr>
            <w:r w:rsidRPr="000456B4">
              <w:rPr>
                <w:sz w:val="18"/>
                <w:szCs w:val="18"/>
              </w:rPr>
              <w:t>06.0E.2B.34.04.01.01.06.04.01.01.01.03.03.00.00</w:t>
            </w:r>
          </w:p>
        </w:tc>
        <w:tc>
          <w:tcPr>
            <w:tcW w:w="1420" w:type="dxa"/>
            <w:shd w:val="clear" w:color="auto" w:fill="auto"/>
            <w:tcPrChange w:id="454" w:author="Yasser Syed" w:date="2018-12-21T18:30:00Z">
              <w:tcPr>
                <w:tcW w:w="1420" w:type="dxa"/>
                <w:shd w:val="clear" w:color="auto" w:fill="auto"/>
              </w:tcPr>
            </w:tcPrChange>
          </w:tcPr>
          <w:p w14:paraId="164270E6" w14:textId="77777777" w:rsidR="00B11DFE" w:rsidRPr="000456B4" w:rsidRDefault="00B11DFE" w:rsidP="00C24107">
            <w:pPr>
              <w:keepNext/>
              <w:jc w:val="left"/>
              <w:rPr>
                <w:sz w:val="18"/>
                <w:szCs w:val="18"/>
              </w:rPr>
            </w:pPr>
            <w:r w:rsidRPr="000456B4">
              <w:rPr>
                <w:sz w:val="18"/>
                <w:szCs w:val="18"/>
              </w:rPr>
              <w:t>06.0E.2B.34.04.01.01.06.04.01.01.01.03.01.00.00</w:t>
            </w:r>
          </w:p>
        </w:tc>
        <w:tc>
          <w:tcPr>
            <w:tcW w:w="1390" w:type="dxa"/>
            <w:shd w:val="clear" w:color="auto" w:fill="auto"/>
            <w:tcPrChange w:id="455" w:author="Yasser Syed" w:date="2018-12-21T18:30:00Z">
              <w:tcPr>
                <w:tcW w:w="1390" w:type="dxa"/>
                <w:shd w:val="clear" w:color="auto" w:fill="auto"/>
              </w:tcPr>
            </w:tcPrChange>
          </w:tcPr>
          <w:p w14:paraId="0DF1E36D" w14:textId="77777777" w:rsidR="00B11DFE" w:rsidRPr="000456B4" w:rsidRDefault="00B11DFE" w:rsidP="00C24107">
            <w:pPr>
              <w:keepNext/>
              <w:jc w:val="left"/>
              <w:rPr>
                <w:sz w:val="18"/>
                <w:szCs w:val="18"/>
              </w:rPr>
            </w:pPr>
            <w:r w:rsidRPr="000456B4">
              <w:rPr>
                <w:sz w:val="18"/>
                <w:szCs w:val="18"/>
              </w:rPr>
              <w:t>06.0E.2B.34.04.01.01.06.04.01.01.01.03.02.00.00</w:t>
            </w:r>
          </w:p>
        </w:tc>
      </w:tr>
      <w:tr w:rsidR="00B11DFE" w:rsidRPr="000456B4" w14:paraId="774AE0EE" w14:textId="77777777" w:rsidTr="00DC64FC">
        <w:trPr>
          <w:jc w:val="center"/>
          <w:trPrChange w:id="456" w:author="Yasser Syed" w:date="2018-12-21T18:30:00Z">
            <w:trPr>
              <w:jc w:val="center"/>
            </w:trPr>
          </w:trPrChange>
        </w:trPr>
        <w:tc>
          <w:tcPr>
            <w:tcW w:w="535" w:type="dxa"/>
            <w:vMerge/>
            <w:shd w:val="clear" w:color="auto" w:fill="auto"/>
            <w:tcPrChange w:id="457" w:author="Yasser Syed" w:date="2018-12-21T18:30:00Z">
              <w:tcPr>
                <w:tcW w:w="432" w:type="dxa"/>
                <w:vMerge/>
                <w:shd w:val="clear" w:color="auto" w:fill="auto"/>
              </w:tcPr>
            </w:tcPrChange>
          </w:tcPr>
          <w:p w14:paraId="2934C1E9" w14:textId="77777777" w:rsidR="00B11DFE" w:rsidRPr="000456B4" w:rsidRDefault="00B11DFE" w:rsidP="00C24107">
            <w:pPr>
              <w:keepNext/>
              <w:spacing w:before="0"/>
              <w:jc w:val="center"/>
              <w:rPr>
                <w:b/>
                <w:sz w:val="18"/>
                <w:szCs w:val="18"/>
              </w:rPr>
            </w:pPr>
          </w:p>
        </w:tc>
        <w:tc>
          <w:tcPr>
            <w:tcW w:w="1913" w:type="dxa"/>
            <w:shd w:val="clear" w:color="auto" w:fill="auto"/>
            <w:tcPrChange w:id="458" w:author="Yasser Syed" w:date="2018-12-21T18:30:00Z">
              <w:tcPr>
                <w:tcW w:w="2016" w:type="dxa"/>
                <w:shd w:val="clear" w:color="auto" w:fill="auto"/>
              </w:tcPr>
            </w:tcPrChange>
          </w:tcPr>
          <w:p w14:paraId="67FFD977" w14:textId="77777777" w:rsidR="00B11DFE" w:rsidRPr="000456B4" w:rsidRDefault="00B11DFE" w:rsidP="00C24107">
            <w:pPr>
              <w:keepNext/>
              <w:jc w:val="left"/>
              <w:rPr>
                <w:sz w:val="18"/>
                <w:szCs w:val="18"/>
              </w:rPr>
            </w:pPr>
            <w:r w:rsidRPr="000456B4">
              <w:rPr>
                <w:sz w:val="18"/>
                <w:szCs w:val="18"/>
              </w:rPr>
              <w:t>Transfer characteristic</w:t>
            </w:r>
          </w:p>
        </w:tc>
        <w:tc>
          <w:tcPr>
            <w:tcW w:w="6950" w:type="dxa"/>
            <w:gridSpan w:val="7"/>
            <w:shd w:val="clear" w:color="auto" w:fill="auto"/>
            <w:tcPrChange w:id="459" w:author="Yasser Syed" w:date="2018-12-21T18:30:00Z">
              <w:tcPr>
                <w:tcW w:w="6950" w:type="dxa"/>
                <w:gridSpan w:val="7"/>
                <w:shd w:val="clear" w:color="auto" w:fill="auto"/>
              </w:tcPr>
            </w:tcPrChange>
          </w:tcPr>
          <w:p w14:paraId="5D46918E" w14:textId="77777777" w:rsidR="00B11DFE" w:rsidRPr="000456B4" w:rsidRDefault="00B11DFE" w:rsidP="00C24107">
            <w:pPr>
              <w:keepNext/>
              <w:jc w:val="left"/>
              <w:rPr>
                <w:sz w:val="18"/>
                <w:szCs w:val="18"/>
              </w:rPr>
            </w:pPr>
            <w:r w:rsidRPr="000456B4">
              <w:rPr>
                <w:sz w:val="18"/>
                <w:szCs w:val="18"/>
              </w:rPr>
              <w:t>06.0E.2B.34.04.01.01.01.04.01.01.01.01.02.00.00</w:t>
            </w:r>
          </w:p>
        </w:tc>
      </w:tr>
      <w:tr w:rsidR="00C24107" w:rsidRPr="000456B4" w14:paraId="18CCDA43" w14:textId="77777777" w:rsidTr="00DC64FC">
        <w:trPr>
          <w:jc w:val="center"/>
          <w:trPrChange w:id="460" w:author="Yasser Syed" w:date="2018-12-21T18:30:00Z">
            <w:trPr>
              <w:jc w:val="center"/>
            </w:trPr>
          </w:trPrChange>
        </w:trPr>
        <w:tc>
          <w:tcPr>
            <w:tcW w:w="535" w:type="dxa"/>
            <w:vMerge/>
            <w:shd w:val="clear" w:color="auto" w:fill="auto"/>
            <w:tcPrChange w:id="461" w:author="Yasser Syed" w:date="2018-12-21T18:30:00Z">
              <w:tcPr>
                <w:tcW w:w="432" w:type="dxa"/>
                <w:vMerge/>
                <w:shd w:val="clear" w:color="auto" w:fill="auto"/>
              </w:tcPr>
            </w:tcPrChange>
          </w:tcPr>
          <w:p w14:paraId="0EA3FD54" w14:textId="77777777" w:rsidR="00B11DFE" w:rsidRPr="000456B4" w:rsidRDefault="00B11DFE" w:rsidP="00C24107">
            <w:pPr>
              <w:keepNext/>
              <w:spacing w:before="0"/>
              <w:jc w:val="center"/>
              <w:rPr>
                <w:b/>
                <w:sz w:val="18"/>
                <w:szCs w:val="18"/>
              </w:rPr>
            </w:pPr>
          </w:p>
        </w:tc>
        <w:tc>
          <w:tcPr>
            <w:tcW w:w="1913" w:type="dxa"/>
            <w:shd w:val="clear" w:color="auto" w:fill="auto"/>
            <w:tcPrChange w:id="462" w:author="Yasser Syed" w:date="2018-12-21T18:30:00Z">
              <w:tcPr>
                <w:tcW w:w="2016" w:type="dxa"/>
                <w:shd w:val="clear" w:color="auto" w:fill="auto"/>
              </w:tcPr>
            </w:tcPrChange>
          </w:tcPr>
          <w:p w14:paraId="443A4486" w14:textId="77777777" w:rsidR="00B11DFE" w:rsidRPr="000456B4" w:rsidRDefault="00B11DFE" w:rsidP="00C24107">
            <w:pPr>
              <w:keepNext/>
              <w:jc w:val="left"/>
              <w:rPr>
                <w:sz w:val="18"/>
                <w:szCs w:val="18"/>
              </w:rPr>
            </w:pPr>
            <w:r w:rsidRPr="000456B4">
              <w:rPr>
                <w:sz w:val="18"/>
                <w:szCs w:val="18"/>
              </w:rPr>
              <w:t>Coding equations</w:t>
            </w:r>
          </w:p>
        </w:tc>
        <w:tc>
          <w:tcPr>
            <w:tcW w:w="1440" w:type="dxa"/>
            <w:gridSpan w:val="2"/>
            <w:shd w:val="clear" w:color="auto" w:fill="auto"/>
            <w:tcPrChange w:id="463" w:author="Yasser Syed" w:date="2018-12-21T18:30:00Z">
              <w:tcPr>
                <w:tcW w:w="1440" w:type="dxa"/>
                <w:gridSpan w:val="2"/>
                <w:shd w:val="clear" w:color="auto" w:fill="auto"/>
              </w:tcPr>
            </w:tcPrChange>
          </w:tcPr>
          <w:p w14:paraId="0A63ADB0" w14:textId="77777777" w:rsidR="00B11DFE" w:rsidRPr="000456B4" w:rsidRDefault="00B11DFE" w:rsidP="00C24107">
            <w:pPr>
              <w:keepNext/>
              <w:jc w:val="left"/>
              <w:rPr>
                <w:sz w:val="18"/>
                <w:szCs w:val="18"/>
              </w:rPr>
            </w:pPr>
            <w:r w:rsidRPr="000456B4">
              <w:rPr>
                <w:sz w:val="18"/>
                <w:szCs w:val="18"/>
              </w:rPr>
              <w:t>06.0E.2B.34.04.01.01.01.04.01.01.01.02.02.00.00</w:t>
            </w:r>
          </w:p>
        </w:tc>
        <w:tc>
          <w:tcPr>
            <w:tcW w:w="1350" w:type="dxa"/>
            <w:gridSpan w:val="2"/>
            <w:shd w:val="clear" w:color="auto" w:fill="auto"/>
            <w:tcPrChange w:id="464" w:author="Yasser Syed" w:date="2018-12-21T18:30:00Z">
              <w:tcPr>
                <w:tcW w:w="1350" w:type="dxa"/>
                <w:gridSpan w:val="2"/>
                <w:shd w:val="clear" w:color="auto" w:fill="auto"/>
              </w:tcPr>
            </w:tcPrChange>
          </w:tcPr>
          <w:p w14:paraId="2D0AE6B8" w14:textId="77777777" w:rsidR="00B11DFE" w:rsidRPr="000456B4" w:rsidRDefault="00B11DFE" w:rsidP="00C24107">
            <w:pPr>
              <w:keepNext/>
              <w:jc w:val="left"/>
              <w:rPr>
                <w:sz w:val="18"/>
                <w:szCs w:val="18"/>
              </w:rPr>
            </w:pPr>
            <w:r w:rsidRPr="000456B4">
              <w:rPr>
                <w:sz w:val="18"/>
                <w:szCs w:val="18"/>
              </w:rPr>
              <w:t>N/</w:t>
            </w:r>
            <w:r w:rsidR="004375E3" w:rsidRPr="000456B4">
              <w:rPr>
                <w:sz w:val="18"/>
                <w:szCs w:val="18"/>
              </w:rPr>
              <w:t xml:space="preserve">R </w:t>
            </w:r>
          </w:p>
        </w:tc>
        <w:tc>
          <w:tcPr>
            <w:tcW w:w="1350" w:type="dxa"/>
            <w:shd w:val="clear" w:color="auto" w:fill="auto"/>
            <w:tcPrChange w:id="465" w:author="Yasser Syed" w:date="2018-12-21T18:30:00Z">
              <w:tcPr>
                <w:tcW w:w="1350" w:type="dxa"/>
                <w:shd w:val="clear" w:color="auto" w:fill="auto"/>
              </w:tcPr>
            </w:tcPrChange>
          </w:tcPr>
          <w:p w14:paraId="1641FA03" w14:textId="77777777" w:rsidR="00B11DFE" w:rsidRPr="000456B4" w:rsidRDefault="00B11DFE" w:rsidP="00C24107">
            <w:pPr>
              <w:keepNext/>
              <w:jc w:val="left"/>
              <w:rPr>
                <w:sz w:val="18"/>
                <w:szCs w:val="18"/>
              </w:rPr>
            </w:pPr>
            <w:r w:rsidRPr="000456B4">
              <w:rPr>
                <w:sz w:val="18"/>
                <w:szCs w:val="18"/>
              </w:rPr>
              <w:t>N/</w:t>
            </w:r>
            <w:r w:rsidR="004375E3" w:rsidRPr="000456B4">
              <w:rPr>
                <w:sz w:val="18"/>
                <w:szCs w:val="18"/>
              </w:rPr>
              <w:t>R</w:t>
            </w:r>
          </w:p>
        </w:tc>
        <w:tc>
          <w:tcPr>
            <w:tcW w:w="2810" w:type="dxa"/>
            <w:gridSpan w:val="2"/>
            <w:shd w:val="clear" w:color="auto" w:fill="auto"/>
            <w:tcPrChange w:id="466" w:author="Yasser Syed" w:date="2018-12-21T18:30:00Z">
              <w:tcPr>
                <w:tcW w:w="2810" w:type="dxa"/>
                <w:gridSpan w:val="2"/>
                <w:shd w:val="clear" w:color="auto" w:fill="auto"/>
              </w:tcPr>
            </w:tcPrChange>
          </w:tcPr>
          <w:p w14:paraId="7C20FE68" w14:textId="77777777" w:rsidR="00B11DFE" w:rsidRPr="000456B4" w:rsidRDefault="00B11DFE" w:rsidP="00C24107">
            <w:pPr>
              <w:keepNext/>
              <w:jc w:val="left"/>
              <w:rPr>
                <w:sz w:val="18"/>
                <w:szCs w:val="18"/>
              </w:rPr>
            </w:pPr>
            <w:r w:rsidRPr="000456B4">
              <w:rPr>
                <w:sz w:val="18"/>
                <w:szCs w:val="18"/>
              </w:rPr>
              <w:t>06.0E.2B.34.04.01.01.01.04.01.01.01.02.01.00.00</w:t>
            </w:r>
          </w:p>
        </w:tc>
      </w:tr>
      <w:tr w:rsidR="00B11DFE" w:rsidRPr="000456B4" w14:paraId="44A8AA74" w14:textId="77777777" w:rsidTr="00DC64FC">
        <w:trPr>
          <w:jc w:val="center"/>
          <w:trPrChange w:id="467" w:author="Yasser Syed" w:date="2018-12-21T18:30:00Z">
            <w:trPr>
              <w:jc w:val="center"/>
            </w:trPr>
          </w:trPrChange>
        </w:trPr>
        <w:tc>
          <w:tcPr>
            <w:tcW w:w="535" w:type="dxa"/>
            <w:vMerge/>
            <w:shd w:val="clear" w:color="auto" w:fill="auto"/>
            <w:tcPrChange w:id="468" w:author="Yasser Syed" w:date="2018-12-21T18:30:00Z">
              <w:tcPr>
                <w:tcW w:w="432" w:type="dxa"/>
                <w:vMerge/>
                <w:shd w:val="clear" w:color="auto" w:fill="auto"/>
              </w:tcPr>
            </w:tcPrChange>
          </w:tcPr>
          <w:p w14:paraId="05DE0732" w14:textId="77777777" w:rsidR="00B11DFE" w:rsidRPr="000456B4" w:rsidRDefault="00B11DFE" w:rsidP="00C24107">
            <w:pPr>
              <w:keepNext/>
              <w:spacing w:before="0"/>
              <w:jc w:val="center"/>
              <w:rPr>
                <w:b/>
                <w:sz w:val="18"/>
                <w:szCs w:val="18"/>
              </w:rPr>
            </w:pPr>
          </w:p>
        </w:tc>
        <w:tc>
          <w:tcPr>
            <w:tcW w:w="1913" w:type="dxa"/>
            <w:shd w:val="clear" w:color="auto" w:fill="auto"/>
            <w:tcPrChange w:id="469" w:author="Yasser Syed" w:date="2018-12-21T18:30:00Z">
              <w:tcPr>
                <w:tcW w:w="2016" w:type="dxa"/>
                <w:shd w:val="clear" w:color="auto" w:fill="auto"/>
              </w:tcPr>
            </w:tcPrChange>
          </w:tcPr>
          <w:p w14:paraId="31C6CE40" w14:textId="77777777" w:rsidR="00B11DFE" w:rsidRPr="000456B4" w:rsidRDefault="00B11DFE" w:rsidP="00C24107">
            <w:pPr>
              <w:keepNext/>
              <w:jc w:val="left"/>
              <w:rPr>
                <w:sz w:val="18"/>
                <w:szCs w:val="18"/>
              </w:rPr>
            </w:pPr>
            <w:r w:rsidRPr="000456B4">
              <w:rPr>
                <w:sz w:val="18"/>
                <w:szCs w:val="18"/>
              </w:rPr>
              <w:t>Full/</w:t>
            </w:r>
            <w:r w:rsidR="004375E3" w:rsidRPr="000456B4">
              <w:rPr>
                <w:sz w:val="18"/>
                <w:szCs w:val="18"/>
              </w:rPr>
              <w:t>n</w:t>
            </w:r>
            <w:r w:rsidRPr="000456B4">
              <w:rPr>
                <w:sz w:val="18"/>
                <w:szCs w:val="18"/>
              </w:rPr>
              <w:t>arrow level range</w:t>
            </w:r>
          </w:p>
          <w:p w14:paraId="32E332DC" w14:textId="77777777" w:rsidR="00B11DFE" w:rsidRPr="000456B4" w:rsidRDefault="00B11DFE" w:rsidP="00C24107">
            <w:pPr>
              <w:keepNext/>
              <w:jc w:val="left"/>
              <w:rPr>
                <w:sz w:val="18"/>
                <w:szCs w:val="18"/>
              </w:rPr>
            </w:pPr>
            <w:r w:rsidRPr="000456B4">
              <w:rPr>
                <w:sz w:val="18"/>
                <w:szCs w:val="18"/>
              </w:rPr>
              <w:t>indicated in black ref</w:t>
            </w:r>
            <w:r w:rsidR="00A16A4C" w:rsidRPr="000456B4">
              <w:rPr>
                <w:sz w:val="18"/>
                <w:szCs w:val="18"/>
              </w:rPr>
              <w:t>erence</w:t>
            </w:r>
            <w:r w:rsidRPr="000456B4">
              <w:rPr>
                <w:sz w:val="18"/>
                <w:szCs w:val="18"/>
              </w:rPr>
              <w:t xml:space="preserve"> level, white ref</w:t>
            </w:r>
            <w:r w:rsidR="00A16A4C" w:rsidRPr="000456B4">
              <w:rPr>
                <w:sz w:val="18"/>
                <w:szCs w:val="18"/>
              </w:rPr>
              <w:t>erence</w:t>
            </w:r>
            <w:r w:rsidRPr="000456B4">
              <w:rPr>
                <w:sz w:val="18"/>
                <w:szCs w:val="18"/>
              </w:rPr>
              <w:t xml:space="preserve"> level, colour range</w:t>
            </w:r>
          </w:p>
        </w:tc>
        <w:tc>
          <w:tcPr>
            <w:tcW w:w="6950" w:type="dxa"/>
            <w:gridSpan w:val="7"/>
            <w:shd w:val="clear" w:color="auto" w:fill="auto"/>
            <w:tcPrChange w:id="470" w:author="Yasser Syed" w:date="2018-12-21T18:30:00Z">
              <w:tcPr>
                <w:tcW w:w="6950" w:type="dxa"/>
                <w:gridSpan w:val="7"/>
                <w:shd w:val="clear" w:color="auto" w:fill="auto"/>
              </w:tcPr>
            </w:tcPrChange>
          </w:tcPr>
          <w:p w14:paraId="5122F1F2" w14:textId="77777777" w:rsidR="00B11DFE" w:rsidRPr="000456B4" w:rsidRDefault="00B11DFE" w:rsidP="00C24107">
            <w:pPr>
              <w:keepNext/>
              <w:jc w:val="left"/>
              <w:rPr>
                <w:sz w:val="18"/>
                <w:szCs w:val="18"/>
              </w:rPr>
            </w:pPr>
            <w:r w:rsidRPr="000456B4">
              <w:rPr>
                <w:sz w:val="18"/>
                <w:szCs w:val="18"/>
              </w:rPr>
              <w:t>Inferred</w:t>
            </w:r>
          </w:p>
        </w:tc>
      </w:tr>
      <w:tr w:rsidR="00B11DFE" w:rsidRPr="000456B4" w14:paraId="40D7FFCA" w14:textId="77777777" w:rsidTr="00DC64FC">
        <w:trPr>
          <w:trHeight w:val="331"/>
          <w:jc w:val="center"/>
          <w:trPrChange w:id="471" w:author="Yasser Syed" w:date="2018-12-21T18:30:00Z">
            <w:trPr>
              <w:trHeight w:val="331"/>
              <w:jc w:val="center"/>
            </w:trPr>
          </w:trPrChange>
        </w:trPr>
        <w:tc>
          <w:tcPr>
            <w:tcW w:w="535" w:type="dxa"/>
            <w:vMerge/>
            <w:shd w:val="clear" w:color="auto" w:fill="auto"/>
            <w:tcPrChange w:id="472" w:author="Yasser Syed" w:date="2018-12-21T18:30:00Z">
              <w:tcPr>
                <w:tcW w:w="432" w:type="dxa"/>
                <w:vMerge/>
                <w:shd w:val="clear" w:color="auto" w:fill="auto"/>
              </w:tcPr>
            </w:tcPrChange>
          </w:tcPr>
          <w:p w14:paraId="15A0004E" w14:textId="77777777" w:rsidR="00B11DFE" w:rsidRPr="000456B4" w:rsidRDefault="00B11DFE" w:rsidP="00C24107">
            <w:pPr>
              <w:keepNext/>
              <w:spacing w:before="0"/>
              <w:jc w:val="center"/>
              <w:rPr>
                <w:b/>
                <w:sz w:val="18"/>
                <w:szCs w:val="18"/>
              </w:rPr>
            </w:pPr>
          </w:p>
        </w:tc>
        <w:tc>
          <w:tcPr>
            <w:tcW w:w="1913" w:type="dxa"/>
            <w:shd w:val="clear" w:color="auto" w:fill="auto"/>
            <w:tcPrChange w:id="473" w:author="Yasser Syed" w:date="2018-12-21T18:30:00Z">
              <w:tcPr>
                <w:tcW w:w="2016" w:type="dxa"/>
                <w:shd w:val="clear" w:color="auto" w:fill="auto"/>
              </w:tcPr>
            </w:tcPrChange>
          </w:tcPr>
          <w:p w14:paraId="363873D9" w14:textId="77777777" w:rsidR="00B11DFE" w:rsidRPr="000456B4" w:rsidRDefault="00B11DFE" w:rsidP="00C24107">
            <w:pPr>
              <w:keepNext/>
              <w:jc w:val="left"/>
              <w:rPr>
                <w:sz w:val="18"/>
                <w:szCs w:val="18"/>
              </w:rPr>
            </w:pPr>
            <w:r w:rsidRPr="000456B4">
              <w:rPr>
                <w:sz w:val="18"/>
                <w:szCs w:val="18"/>
              </w:rPr>
              <w:t xml:space="preserve">4:2:0 chroma sample </w:t>
            </w:r>
            <w:r w:rsidR="001769D9">
              <w:rPr>
                <w:sz w:val="18"/>
                <w:szCs w:val="18"/>
              </w:rPr>
              <w:t>location</w:t>
            </w:r>
            <w:r w:rsidR="001769D9" w:rsidRPr="000456B4">
              <w:rPr>
                <w:sz w:val="18"/>
                <w:szCs w:val="18"/>
              </w:rPr>
              <w:t xml:space="preserve"> </w:t>
            </w:r>
            <w:r w:rsidRPr="000456B4">
              <w:rPr>
                <w:sz w:val="18"/>
                <w:szCs w:val="18"/>
              </w:rPr>
              <w:t>alignment</w:t>
            </w:r>
          </w:p>
        </w:tc>
        <w:tc>
          <w:tcPr>
            <w:tcW w:w="6950" w:type="dxa"/>
            <w:gridSpan w:val="7"/>
            <w:shd w:val="clear" w:color="auto" w:fill="auto"/>
            <w:tcPrChange w:id="474" w:author="Yasser Syed" w:date="2018-12-21T18:30:00Z">
              <w:tcPr>
                <w:tcW w:w="6950" w:type="dxa"/>
                <w:gridSpan w:val="7"/>
                <w:shd w:val="clear" w:color="auto" w:fill="auto"/>
              </w:tcPr>
            </w:tcPrChange>
          </w:tcPr>
          <w:p w14:paraId="2EC1188F" w14:textId="77777777" w:rsidR="00B11DFE" w:rsidRPr="000456B4" w:rsidRDefault="00B11DFE" w:rsidP="00C24107">
            <w:pPr>
              <w:keepNext/>
              <w:jc w:val="left"/>
              <w:rPr>
                <w:sz w:val="18"/>
                <w:szCs w:val="18"/>
              </w:rPr>
            </w:pPr>
            <w:r w:rsidRPr="000456B4">
              <w:rPr>
                <w:sz w:val="18"/>
                <w:szCs w:val="18"/>
              </w:rPr>
              <w:t>Inferred (</w:t>
            </w:r>
            <w:proofErr w:type="spellStart"/>
            <w:r w:rsidR="001769D9" w:rsidRPr="000456B4">
              <w:rPr>
                <w:sz w:val="18"/>
                <w:szCs w:val="18"/>
              </w:rPr>
              <w:t>ChromaLocType</w:t>
            </w:r>
            <w:proofErr w:type="spellEnd"/>
            <w:r w:rsidR="001769D9" w:rsidRPr="000456B4">
              <w:rPr>
                <w:sz w:val="18"/>
                <w:szCs w:val="18"/>
              </w:rPr>
              <w:t xml:space="preserve"> = </w:t>
            </w:r>
            <w:r w:rsidRPr="000456B4">
              <w:rPr>
                <w:sz w:val="18"/>
                <w:szCs w:val="18"/>
              </w:rPr>
              <w:t>0)</w:t>
            </w:r>
          </w:p>
        </w:tc>
      </w:tr>
    </w:tbl>
    <w:p w14:paraId="397CBA0E" w14:textId="77777777" w:rsidR="00C124A1" w:rsidRPr="000456B4" w:rsidRDefault="00C124A1" w:rsidP="00B11DFE"/>
    <w:p w14:paraId="007080A1" w14:textId="6BFB3815" w:rsidR="00AA46E7" w:rsidRPr="000456B4" w:rsidRDefault="00A10CF3">
      <w:pPr>
        <w:pStyle w:val="Heading3"/>
        <w:pPrChange w:id="475" w:author="Yasser Syed" w:date="2018-12-21T19:18:00Z">
          <w:pPr>
            <w:numPr>
              <w:numId w:val="6"/>
            </w:numPr>
            <w:ind w:left="792" w:hanging="432"/>
          </w:pPr>
        </w:pPrChange>
      </w:pPr>
      <w:r w:rsidRPr="000456B4">
        <w:t xml:space="preserve">Common descriptions and carriage – standard dynamic range </w:t>
      </w:r>
      <w:r w:rsidR="007A4B0C" w:rsidRPr="000456B4">
        <w:t xml:space="preserve">video </w:t>
      </w:r>
      <w:r w:rsidRPr="000456B4">
        <w:t xml:space="preserve">with </w:t>
      </w:r>
      <w:r w:rsidR="00AA46E7" w:rsidRPr="000456B4">
        <w:t>wide</w:t>
      </w:r>
      <w:r w:rsidRPr="000456B4">
        <w:t xml:space="preserve"> colour gamut</w:t>
      </w:r>
    </w:p>
    <w:p w14:paraId="77035C34" w14:textId="77777777" w:rsidR="00AA46E7" w:rsidRPr="000456B4" w:rsidRDefault="00AA46E7" w:rsidP="00AA46E7"/>
    <w:p w14:paraId="56F52E2D" w14:textId="77777777" w:rsidR="00AA46E7" w:rsidRPr="000456B4" w:rsidRDefault="00AA46E7" w:rsidP="00C124A1">
      <w:pPr>
        <w:keepNext/>
        <w:tabs>
          <w:tab w:val="left" w:pos="4853"/>
          <w:tab w:val="right" w:pos="9691"/>
        </w:tabs>
        <w:overflowPunct/>
        <w:autoSpaceDE/>
        <w:autoSpaceDN/>
        <w:adjustRightInd/>
        <w:spacing w:before="120" w:after="120"/>
        <w:jc w:val="center"/>
        <w:textAlignment w:val="auto"/>
        <w:rPr>
          <w:b/>
          <w:bCs/>
        </w:rPr>
      </w:pPr>
      <w:r w:rsidRPr="000456B4">
        <w:rPr>
          <w:b/>
          <w:bCs/>
        </w:rPr>
        <w:lastRenderedPageBreak/>
        <w:t xml:space="preserve">Table </w:t>
      </w:r>
      <w:r w:rsidRPr="000456B4">
        <w:rPr>
          <w:b/>
          <w:bCs/>
        </w:rPr>
        <w:fldChar w:fldCharType="begin"/>
      </w:r>
      <w:r w:rsidRPr="000456B4">
        <w:rPr>
          <w:b/>
          <w:bCs/>
        </w:rPr>
        <w:instrText xml:space="preserve"> SEQ Table \* ARABIC </w:instrText>
      </w:r>
      <w:r w:rsidRPr="000456B4">
        <w:rPr>
          <w:b/>
          <w:bCs/>
        </w:rPr>
        <w:fldChar w:fldCharType="separate"/>
      </w:r>
      <w:r w:rsidRPr="000456B4">
        <w:rPr>
          <w:b/>
          <w:bCs/>
          <w:noProof/>
        </w:rPr>
        <w:t>5</w:t>
      </w:r>
      <w:r w:rsidRPr="000456B4">
        <w:fldChar w:fldCharType="end"/>
      </w:r>
      <w:r w:rsidRPr="000456B4">
        <w:rPr>
          <w:b/>
          <w:bCs/>
        </w:rPr>
        <w:t xml:space="preserve"> </w:t>
      </w:r>
      <w:r w:rsidR="00D25F49" w:rsidRPr="000456B4">
        <w:rPr>
          <w:b/>
          <w:bCs/>
        </w:rPr>
        <w:t xml:space="preserve">– </w:t>
      </w:r>
      <w:r w:rsidRPr="000456B4">
        <w:rPr>
          <w:b/>
          <w:bCs/>
        </w:rPr>
        <w:t>SDR</w:t>
      </w:r>
      <w:r w:rsidR="00D25F49" w:rsidRPr="000456B4">
        <w:rPr>
          <w:b/>
          <w:bCs/>
        </w:rPr>
        <w:t xml:space="preserve"> </w:t>
      </w:r>
      <w:r w:rsidRPr="000456B4">
        <w:rPr>
          <w:b/>
          <w:bCs/>
        </w:rPr>
        <w:t>WCG common colour volume descriptions</w:t>
      </w:r>
    </w:p>
    <w:tbl>
      <w:tblPr>
        <w:tblW w:w="469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Change w:id="476" w:author="Yasser Syed" w:date="2018-12-22T15:04:00Z">
          <w:tblPr>
            <w:tblW w:w="469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PrChange>
      </w:tblPr>
      <w:tblGrid>
        <w:gridCol w:w="535"/>
        <w:gridCol w:w="1832"/>
        <w:gridCol w:w="3875"/>
        <w:gridCol w:w="1583"/>
        <w:gridCol w:w="1294"/>
        <w:tblGridChange w:id="477">
          <w:tblGrid>
            <w:gridCol w:w="433"/>
            <w:gridCol w:w="2016"/>
            <w:gridCol w:w="2187"/>
            <w:gridCol w:w="2234"/>
            <w:gridCol w:w="2249"/>
          </w:tblGrid>
        </w:tblGridChange>
      </w:tblGrid>
      <w:tr w:rsidR="00C24107" w:rsidRPr="000456B4" w14:paraId="6B29208F" w14:textId="77777777" w:rsidTr="00A32FAF">
        <w:trPr>
          <w:tblHeader/>
          <w:jc w:val="center"/>
          <w:trPrChange w:id="478" w:author="Yasser Syed" w:date="2018-12-22T15:04:00Z">
            <w:trPr>
              <w:tblHeader/>
              <w:jc w:val="center"/>
            </w:trPr>
          </w:trPrChange>
        </w:trPr>
        <w:tc>
          <w:tcPr>
            <w:tcW w:w="535" w:type="dxa"/>
            <w:shd w:val="clear" w:color="auto" w:fill="auto"/>
            <w:tcPrChange w:id="479" w:author="Yasser Syed" w:date="2018-12-22T15:04:00Z">
              <w:tcPr>
                <w:tcW w:w="432" w:type="dxa"/>
                <w:shd w:val="clear" w:color="auto" w:fill="auto"/>
              </w:tcPr>
            </w:tcPrChange>
          </w:tcPr>
          <w:p w14:paraId="16F96052" w14:textId="77777777" w:rsidR="00AA46E7" w:rsidRPr="000456B4" w:rsidRDefault="00AA46E7" w:rsidP="00C24107">
            <w:pPr>
              <w:keepNext/>
              <w:spacing w:before="0"/>
              <w:jc w:val="center"/>
              <w:rPr>
                <w:b/>
                <w:sz w:val="18"/>
                <w:szCs w:val="18"/>
              </w:rPr>
            </w:pPr>
          </w:p>
        </w:tc>
        <w:tc>
          <w:tcPr>
            <w:tcW w:w="1832" w:type="dxa"/>
            <w:shd w:val="clear" w:color="auto" w:fill="auto"/>
            <w:tcPrChange w:id="480" w:author="Yasser Syed" w:date="2018-12-22T15:04:00Z">
              <w:tcPr>
                <w:tcW w:w="2016" w:type="dxa"/>
                <w:shd w:val="clear" w:color="auto" w:fill="auto"/>
              </w:tcPr>
            </w:tcPrChange>
          </w:tcPr>
          <w:p w14:paraId="77F0F9CF" w14:textId="77777777" w:rsidR="00AA46E7" w:rsidRPr="000456B4" w:rsidRDefault="00AA46E7" w:rsidP="00C24107">
            <w:pPr>
              <w:keepNext/>
              <w:jc w:val="left"/>
              <w:rPr>
                <w:b/>
                <w:sz w:val="18"/>
                <w:szCs w:val="18"/>
              </w:rPr>
            </w:pPr>
            <w:r w:rsidRPr="000456B4">
              <w:rPr>
                <w:b/>
                <w:sz w:val="18"/>
                <w:szCs w:val="18"/>
              </w:rPr>
              <w:t>System Identifier</w:t>
            </w:r>
          </w:p>
        </w:tc>
        <w:tc>
          <w:tcPr>
            <w:tcW w:w="3875" w:type="dxa"/>
            <w:shd w:val="clear" w:color="auto" w:fill="auto"/>
            <w:tcPrChange w:id="481" w:author="Yasser Syed" w:date="2018-12-22T15:04:00Z">
              <w:tcPr>
                <w:tcW w:w="2187" w:type="dxa"/>
                <w:shd w:val="clear" w:color="auto" w:fill="auto"/>
              </w:tcPr>
            </w:tcPrChange>
          </w:tcPr>
          <w:p w14:paraId="72AC7A19" w14:textId="77777777" w:rsidR="00AA46E7" w:rsidRPr="000456B4" w:rsidRDefault="00AA46E7" w:rsidP="00C24107">
            <w:pPr>
              <w:keepNext/>
              <w:jc w:val="left"/>
              <w:rPr>
                <w:b/>
                <w:sz w:val="18"/>
                <w:szCs w:val="18"/>
              </w:rPr>
            </w:pPr>
            <w:r w:rsidRPr="000456B4">
              <w:rPr>
                <w:b/>
                <w:sz w:val="18"/>
                <w:szCs w:val="18"/>
              </w:rPr>
              <w:t>BT2020_YCC_NCL</w:t>
            </w:r>
          </w:p>
        </w:tc>
        <w:tc>
          <w:tcPr>
            <w:tcW w:w="1583" w:type="dxa"/>
            <w:shd w:val="clear" w:color="auto" w:fill="auto"/>
            <w:tcPrChange w:id="482" w:author="Yasser Syed" w:date="2018-12-22T15:04:00Z">
              <w:tcPr>
                <w:tcW w:w="2234" w:type="dxa"/>
                <w:shd w:val="clear" w:color="auto" w:fill="auto"/>
              </w:tcPr>
            </w:tcPrChange>
          </w:tcPr>
          <w:p w14:paraId="5DD513AE" w14:textId="77777777" w:rsidR="00AA46E7" w:rsidRPr="000456B4" w:rsidRDefault="00AA46E7" w:rsidP="00C24107">
            <w:pPr>
              <w:keepNext/>
              <w:jc w:val="left"/>
              <w:rPr>
                <w:b/>
                <w:sz w:val="18"/>
                <w:szCs w:val="18"/>
              </w:rPr>
            </w:pPr>
            <w:r w:rsidRPr="000456B4">
              <w:rPr>
                <w:b/>
                <w:sz w:val="18"/>
                <w:szCs w:val="18"/>
              </w:rPr>
              <w:t>BT2020_RGB</w:t>
            </w:r>
          </w:p>
        </w:tc>
        <w:tc>
          <w:tcPr>
            <w:tcW w:w="1294" w:type="dxa"/>
            <w:shd w:val="clear" w:color="auto" w:fill="auto"/>
            <w:tcPrChange w:id="483" w:author="Yasser Syed" w:date="2018-12-22T15:04:00Z">
              <w:tcPr>
                <w:tcW w:w="2249" w:type="dxa"/>
                <w:shd w:val="clear" w:color="auto" w:fill="auto"/>
              </w:tcPr>
            </w:tcPrChange>
          </w:tcPr>
          <w:p w14:paraId="5260EB21" w14:textId="77777777" w:rsidR="00AA46E7" w:rsidRPr="000456B4" w:rsidRDefault="00AA46E7" w:rsidP="00C24107">
            <w:pPr>
              <w:keepNext/>
              <w:jc w:val="left"/>
              <w:rPr>
                <w:b/>
                <w:sz w:val="18"/>
                <w:szCs w:val="18"/>
              </w:rPr>
            </w:pPr>
            <w:r w:rsidRPr="000456B4">
              <w:rPr>
                <w:b/>
                <w:sz w:val="18"/>
                <w:szCs w:val="18"/>
              </w:rPr>
              <w:t>FR2020_RGB</w:t>
            </w:r>
          </w:p>
        </w:tc>
      </w:tr>
      <w:tr w:rsidR="00C24107" w:rsidRPr="000456B4" w14:paraId="6E4E7928" w14:textId="77777777" w:rsidTr="00A32FAF">
        <w:trPr>
          <w:cantSplit/>
          <w:trHeight w:val="615"/>
          <w:jc w:val="center"/>
          <w:trPrChange w:id="484" w:author="Yasser Syed" w:date="2018-12-22T15:04:00Z">
            <w:trPr>
              <w:cantSplit/>
              <w:trHeight w:val="576"/>
              <w:jc w:val="center"/>
            </w:trPr>
          </w:trPrChange>
        </w:trPr>
        <w:tc>
          <w:tcPr>
            <w:tcW w:w="535" w:type="dxa"/>
            <w:vMerge w:val="restart"/>
            <w:shd w:val="clear" w:color="auto" w:fill="auto"/>
            <w:textDirection w:val="btLr"/>
            <w:tcPrChange w:id="485" w:author="Yasser Syed" w:date="2018-12-22T15:04:00Z">
              <w:tcPr>
                <w:tcW w:w="432" w:type="dxa"/>
                <w:vMerge w:val="restart"/>
                <w:shd w:val="clear" w:color="auto" w:fill="auto"/>
                <w:textDirection w:val="btLr"/>
              </w:tcPr>
            </w:tcPrChange>
          </w:tcPr>
          <w:p w14:paraId="23D30A68" w14:textId="77777777" w:rsidR="00AA46E7" w:rsidRPr="000456B4" w:rsidRDefault="00AA46E7" w:rsidP="00C24107">
            <w:pPr>
              <w:keepNext/>
              <w:spacing w:before="0"/>
              <w:jc w:val="center"/>
              <w:rPr>
                <w:b/>
                <w:sz w:val="18"/>
                <w:szCs w:val="18"/>
              </w:rPr>
            </w:pPr>
            <w:r w:rsidRPr="000456B4">
              <w:rPr>
                <w:b/>
                <w:sz w:val="18"/>
                <w:szCs w:val="18"/>
              </w:rPr>
              <w:t>Colour properties</w:t>
            </w:r>
          </w:p>
        </w:tc>
        <w:tc>
          <w:tcPr>
            <w:tcW w:w="1832" w:type="dxa"/>
            <w:shd w:val="clear" w:color="auto" w:fill="auto"/>
            <w:tcPrChange w:id="486" w:author="Yasser Syed" w:date="2018-12-22T15:04:00Z">
              <w:tcPr>
                <w:tcW w:w="2016" w:type="dxa"/>
                <w:shd w:val="clear" w:color="auto" w:fill="auto"/>
              </w:tcPr>
            </w:tcPrChange>
          </w:tcPr>
          <w:p w14:paraId="72430661" w14:textId="77777777" w:rsidR="00AA46E7" w:rsidRPr="000456B4" w:rsidRDefault="00AA46E7" w:rsidP="00C24107">
            <w:pPr>
              <w:keepNext/>
              <w:jc w:val="left"/>
              <w:rPr>
                <w:sz w:val="18"/>
                <w:szCs w:val="18"/>
              </w:rPr>
            </w:pPr>
            <w:r w:rsidRPr="000456B4">
              <w:rPr>
                <w:sz w:val="18"/>
                <w:szCs w:val="18"/>
              </w:rPr>
              <w:t>Colour primaries</w:t>
            </w:r>
          </w:p>
        </w:tc>
        <w:tc>
          <w:tcPr>
            <w:tcW w:w="3875" w:type="dxa"/>
            <w:shd w:val="clear" w:color="auto" w:fill="auto"/>
            <w:tcPrChange w:id="487" w:author="Yasser Syed" w:date="2018-12-22T15:04:00Z">
              <w:tcPr>
                <w:tcW w:w="2187" w:type="dxa"/>
                <w:shd w:val="clear" w:color="auto" w:fill="auto"/>
              </w:tcPr>
            </w:tcPrChange>
          </w:tcPr>
          <w:p w14:paraId="1058A5D6" w14:textId="77777777" w:rsidR="00AA46E7" w:rsidRPr="000456B4" w:rsidRDefault="00AA46E7" w:rsidP="00C24107">
            <w:pPr>
              <w:keepNext/>
              <w:jc w:val="left"/>
              <w:rPr>
                <w:sz w:val="18"/>
                <w:szCs w:val="18"/>
              </w:rPr>
            </w:pPr>
            <w:r w:rsidRPr="000456B4">
              <w:rPr>
                <w:sz w:val="18"/>
                <w:szCs w:val="18"/>
              </w:rPr>
              <w:t>BT.2020</w:t>
            </w:r>
          </w:p>
        </w:tc>
        <w:tc>
          <w:tcPr>
            <w:tcW w:w="1583" w:type="dxa"/>
            <w:shd w:val="clear" w:color="auto" w:fill="auto"/>
            <w:tcPrChange w:id="488" w:author="Yasser Syed" w:date="2018-12-22T15:04:00Z">
              <w:tcPr>
                <w:tcW w:w="2234" w:type="dxa"/>
                <w:shd w:val="clear" w:color="auto" w:fill="auto"/>
              </w:tcPr>
            </w:tcPrChange>
          </w:tcPr>
          <w:p w14:paraId="33DEBA1E" w14:textId="77777777" w:rsidR="00AA46E7" w:rsidRPr="000456B4" w:rsidRDefault="00AA46E7" w:rsidP="00C24107">
            <w:pPr>
              <w:keepNext/>
              <w:jc w:val="left"/>
              <w:rPr>
                <w:sz w:val="18"/>
                <w:szCs w:val="18"/>
              </w:rPr>
            </w:pPr>
            <w:r w:rsidRPr="000456B4">
              <w:rPr>
                <w:sz w:val="18"/>
                <w:szCs w:val="18"/>
              </w:rPr>
              <w:t>BT.2020</w:t>
            </w:r>
          </w:p>
        </w:tc>
        <w:tc>
          <w:tcPr>
            <w:tcW w:w="1294" w:type="dxa"/>
            <w:shd w:val="clear" w:color="auto" w:fill="auto"/>
            <w:tcPrChange w:id="489" w:author="Yasser Syed" w:date="2018-12-22T15:04:00Z">
              <w:tcPr>
                <w:tcW w:w="2249" w:type="dxa"/>
                <w:shd w:val="clear" w:color="auto" w:fill="auto"/>
              </w:tcPr>
            </w:tcPrChange>
          </w:tcPr>
          <w:p w14:paraId="0296CD4B" w14:textId="77777777" w:rsidR="00AA46E7" w:rsidRPr="000456B4" w:rsidRDefault="00AA46E7" w:rsidP="00C24107">
            <w:pPr>
              <w:keepNext/>
              <w:jc w:val="left"/>
              <w:rPr>
                <w:sz w:val="18"/>
                <w:szCs w:val="18"/>
              </w:rPr>
            </w:pPr>
            <w:r w:rsidRPr="000456B4">
              <w:rPr>
                <w:sz w:val="18"/>
                <w:szCs w:val="18"/>
              </w:rPr>
              <w:t>BT.2020</w:t>
            </w:r>
          </w:p>
        </w:tc>
      </w:tr>
      <w:tr w:rsidR="00C24107" w:rsidRPr="000456B4" w14:paraId="04B468C9" w14:textId="77777777" w:rsidTr="00A32FAF">
        <w:trPr>
          <w:trHeight w:val="576"/>
          <w:jc w:val="center"/>
          <w:trPrChange w:id="490" w:author="Yasser Syed" w:date="2018-12-22T15:04:00Z">
            <w:trPr>
              <w:trHeight w:val="576"/>
              <w:jc w:val="center"/>
            </w:trPr>
          </w:trPrChange>
        </w:trPr>
        <w:tc>
          <w:tcPr>
            <w:tcW w:w="535" w:type="dxa"/>
            <w:vMerge/>
            <w:shd w:val="clear" w:color="auto" w:fill="auto"/>
            <w:tcPrChange w:id="491" w:author="Yasser Syed" w:date="2018-12-22T15:04:00Z">
              <w:tcPr>
                <w:tcW w:w="432" w:type="dxa"/>
                <w:vMerge/>
                <w:shd w:val="clear" w:color="auto" w:fill="auto"/>
              </w:tcPr>
            </w:tcPrChange>
          </w:tcPr>
          <w:p w14:paraId="538AD53D" w14:textId="77777777" w:rsidR="00AA46E7" w:rsidRPr="000456B4" w:rsidRDefault="00AA46E7" w:rsidP="00C24107">
            <w:pPr>
              <w:keepNext/>
              <w:spacing w:before="0"/>
              <w:jc w:val="center"/>
              <w:rPr>
                <w:b/>
                <w:sz w:val="18"/>
                <w:szCs w:val="18"/>
              </w:rPr>
            </w:pPr>
          </w:p>
        </w:tc>
        <w:tc>
          <w:tcPr>
            <w:tcW w:w="1832" w:type="dxa"/>
            <w:shd w:val="clear" w:color="auto" w:fill="auto"/>
            <w:tcPrChange w:id="492" w:author="Yasser Syed" w:date="2018-12-22T15:04:00Z">
              <w:tcPr>
                <w:tcW w:w="2016" w:type="dxa"/>
                <w:shd w:val="clear" w:color="auto" w:fill="auto"/>
              </w:tcPr>
            </w:tcPrChange>
          </w:tcPr>
          <w:p w14:paraId="102370AF" w14:textId="77777777" w:rsidR="00AA46E7" w:rsidRPr="000456B4" w:rsidRDefault="00AA46E7" w:rsidP="00C24107">
            <w:pPr>
              <w:keepNext/>
              <w:jc w:val="left"/>
              <w:rPr>
                <w:sz w:val="18"/>
                <w:szCs w:val="18"/>
              </w:rPr>
            </w:pPr>
            <w:r w:rsidRPr="000456B4">
              <w:rPr>
                <w:sz w:val="18"/>
                <w:szCs w:val="18"/>
              </w:rPr>
              <w:t>Transfer characteristics</w:t>
            </w:r>
          </w:p>
        </w:tc>
        <w:tc>
          <w:tcPr>
            <w:tcW w:w="3875" w:type="dxa"/>
            <w:shd w:val="clear" w:color="auto" w:fill="auto"/>
            <w:tcPrChange w:id="493" w:author="Yasser Syed" w:date="2018-12-22T15:04:00Z">
              <w:tcPr>
                <w:tcW w:w="2187" w:type="dxa"/>
                <w:shd w:val="clear" w:color="auto" w:fill="auto"/>
              </w:tcPr>
            </w:tcPrChange>
          </w:tcPr>
          <w:p w14:paraId="3AA6B627" w14:textId="77777777" w:rsidR="00AA46E7" w:rsidRPr="000456B4" w:rsidRDefault="00AA46E7" w:rsidP="00C24107">
            <w:pPr>
              <w:keepNext/>
              <w:jc w:val="left"/>
              <w:rPr>
                <w:sz w:val="18"/>
                <w:szCs w:val="18"/>
              </w:rPr>
            </w:pPr>
            <w:r w:rsidRPr="000456B4">
              <w:rPr>
                <w:sz w:val="18"/>
                <w:szCs w:val="18"/>
              </w:rPr>
              <w:t>BT.2020</w:t>
            </w:r>
          </w:p>
        </w:tc>
        <w:tc>
          <w:tcPr>
            <w:tcW w:w="1583" w:type="dxa"/>
            <w:shd w:val="clear" w:color="auto" w:fill="auto"/>
            <w:tcPrChange w:id="494" w:author="Yasser Syed" w:date="2018-12-22T15:04:00Z">
              <w:tcPr>
                <w:tcW w:w="2234" w:type="dxa"/>
                <w:shd w:val="clear" w:color="auto" w:fill="auto"/>
              </w:tcPr>
            </w:tcPrChange>
          </w:tcPr>
          <w:p w14:paraId="28A6C212" w14:textId="77777777" w:rsidR="00AA46E7" w:rsidRPr="000456B4" w:rsidRDefault="00AA46E7" w:rsidP="00C24107">
            <w:pPr>
              <w:keepNext/>
              <w:jc w:val="left"/>
              <w:rPr>
                <w:sz w:val="18"/>
                <w:szCs w:val="18"/>
              </w:rPr>
            </w:pPr>
            <w:r w:rsidRPr="000456B4">
              <w:rPr>
                <w:sz w:val="18"/>
                <w:szCs w:val="18"/>
              </w:rPr>
              <w:t>BT.2020</w:t>
            </w:r>
          </w:p>
        </w:tc>
        <w:tc>
          <w:tcPr>
            <w:tcW w:w="1294" w:type="dxa"/>
            <w:shd w:val="clear" w:color="auto" w:fill="auto"/>
            <w:tcPrChange w:id="495" w:author="Yasser Syed" w:date="2018-12-22T15:04:00Z">
              <w:tcPr>
                <w:tcW w:w="2249" w:type="dxa"/>
                <w:shd w:val="clear" w:color="auto" w:fill="auto"/>
              </w:tcPr>
            </w:tcPrChange>
          </w:tcPr>
          <w:p w14:paraId="20700675" w14:textId="77777777" w:rsidR="00AA46E7" w:rsidRPr="000456B4" w:rsidRDefault="00AA46E7" w:rsidP="00C24107">
            <w:pPr>
              <w:keepNext/>
              <w:jc w:val="left"/>
              <w:rPr>
                <w:sz w:val="18"/>
                <w:szCs w:val="18"/>
              </w:rPr>
            </w:pPr>
            <w:r w:rsidRPr="000456B4">
              <w:rPr>
                <w:sz w:val="18"/>
                <w:szCs w:val="18"/>
              </w:rPr>
              <w:t>BT.2020</w:t>
            </w:r>
          </w:p>
        </w:tc>
      </w:tr>
      <w:tr w:rsidR="00C24107" w:rsidRPr="000456B4" w14:paraId="19A84F4A" w14:textId="77777777" w:rsidTr="00A32FAF">
        <w:trPr>
          <w:trHeight w:val="576"/>
          <w:jc w:val="center"/>
          <w:trPrChange w:id="496" w:author="Yasser Syed" w:date="2018-12-22T15:04:00Z">
            <w:trPr>
              <w:trHeight w:val="576"/>
              <w:jc w:val="center"/>
            </w:trPr>
          </w:trPrChange>
        </w:trPr>
        <w:tc>
          <w:tcPr>
            <w:tcW w:w="535" w:type="dxa"/>
            <w:vMerge/>
            <w:shd w:val="clear" w:color="auto" w:fill="auto"/>
            <w:tcPrChange w:id="497" w:author="Yasser Syed" w:date="2018-12-22T15:04:00Z">
              <w:tcPr>
                <w:tcW w:w="432" w:type="dxa"/>
                <w:vMerge/>
                <w:shd w:val="clear" w:color="auto" w:fill="auto"/>
              </w:tcPr>
            </w:tcPrChange>
          </w:tcPr>
          <w:p w14:paraId="182495ED" w14:textId="77777777" w:rsidR="00AA46E7" w:rsidRPr="000456B4" w:rsidRDefault="00AA46E7" w:rsidP="00C24107">
            <w:pPr>
              <w:keepNext/>
              <w:spacing w:before="0"/>
              <w:jc w:val="center"/>
              <w:rPr>
                <w:b/>
                <w:sz w:val="18"/>
                <w:szCs w:val="18"/>
              </w:rPr>
            </w:pPr>
          </w:p>
        </w:tc>
        <w:tc>
          <w:tcPr>
            <w:tcW w:w="1832" w:type="dxa"/>
            <w:shd w:val="clear" w:color="auto" w:fill="auto"/>
            <w:tcPrChange w:id="498" w:author="Yasser Syed" w:date="2018-12-22T15:04:00Z">
              <w:tcPr>
                <w:tcW w:w="2016" w:type="dxa"/>
                <w:shd w:val="clear" w:color="auto" w:fill="auto"/>
              </w:tcPr>
            </w:tcPrChange>
          </w:tcPr>
          <w:p w14:paraId="4E9873B2" w14:textId="77777777" w:rsidR="00AA46E7" w:rsidRPr="000456B4" w:rsidRDefault="00AA46E7" w:rsidP="00C24107">
            <w:pPr>
              <w:keepNext/>
              <w:jc w:val="left"/>
              <w:rPr>
                <w:sz w:val="18"/>
                <w:szCs w:val="18"/>
              </w:rPr>
            </w:pPr>
            <w:r w:rsidRPr="000456B4">
              <w:rPr>
                <w:sz w:val="18"/>
                <w:szCs w:val="18"/>
              </w:rPr>
              <w:t>Colour representation</w:t>
            </w:r>
          </w:p>
        </w:tc>
        <w:tc>
          <w:tcPr>
            <w:tcW w:w="3875" w:type="dxa"/>
            <w:shd w:val="clear" w:color="auto" w:fill="auto"/>
            <w:tcPrChange w:id="499" w:author="Yasser Syed" w:date="2018-12-22T15:04:00Z">
              <w:tcPr>
                <w:tcW w:w="2187" w:type="dxa"/>
                <w:shd w:val="clear" w:color="auto" w:fill="auto"/>
              </w:tcPr>
            </w:tcPrChange>
          </w:tcPr>
          <w:p w14:paraId="499B6242" w14:textId="77777777" w:rsidR="00AA46E7" w:rsidRPr="000456B4" w:rsidRDefault="00AA46E7" w:rsidP="00C24107">
            <w:pPr>
              <w:keepNext/>
              <w:jc w:val="left"/>
              <w:rPr>
                <w:sz w:val="18"/>
                <w:szCs w:val="18"/>
              </w:rPr>
            </w:pPr>
            <w:proofErr w:type="spellStart"/>
            <w:r w:rsidRPr="000456B4">
              <w:rPr>
                <w:sz w:val="18"/>
                <w:szCs w:val="18"/>
              </w:rPr>
              <w:t>Y′CbCr</w:t>
            </w:r>
            <w:proofErr w:type="spellEnd"/>
          </w:p>
        </w:tc>
        <w:tc>
          <w:tcPr>
            <w:tcW w:w="1583" w:type="dxa"/>
            <w:shd w:val="clear" w:color="auto" w:fill="auto"/>
            <w:tcPrChange w:id="500" w:author="Yasser Syed" w:date="2018-12-22T15:04:00Z">
              <w:tcPr>
                <w:tcW w:w="2234" w:type="dxa"/>
                <w:shd w:val="clear" w:color="auto" w:fill="auto"/>
              </w:tcPr>
            </w:tcPrChange>
          </w:tcPr>
          <w:p w14:paraId="69155BB6" w14:textId="77777777" w:rsidR="00AA46E7" w:rsidRPr="000456B4" w:rsidRDefault="00AA46E7" w:rsidP="00C24107">
            <w:pPr>
              <w:keepNext/>
              <w:jc w:val="left"/>
              <w:rPr>
                <w:sz w:val="18"/>
                <w:szCs w:val="18"/>
              </w:rPr>
            </w:pPr>
            <w:r w:rsidRPr="000456B4">
              <w:rPr>
                <w:sz w:val="18"/>
                <w:szCs w:val="18"/>
              </w:rPr>
              <w:t>R′G′B′</w:t>
            </w:r>
          </w:p>
        </w:tc>
        <w:tc>
          <w:tcPr>
            <w:tcW w:w="1294" w:type="dxa"/>
            <w:shd w:val="clear" w:color="auto" w:fill="auto"/>
            <w:tcPrChange w:id="501" w:author="Yasser Syed" w:date="2018-12-22T15:04:00Z">
              <w:tcPr>
                <w:tcW w:w="2249" w:type="dxa"/>
                <w:shd w:val="clear" w:color="auto" w:fill="auto"/>
              </w:tcPr>
            </w:tcPrChange>
          </w:tcPr>
          <w:p w14:paraId="736C37DF" w14:textId="77777777" w:rsidR="00AA46E7" w:rsidRPr="000456B4" w:rsidRDefault="00AA46E7" w:rsidP="00C24107">
            <w:pPr>
              <w:keepNext/>
              <w:jc w:val="left"/>
              <w:rPr>
                <w:sz w:val="18"/>
                <w:szCs w:val="18"/>
              </w:rPr>
            </w:pPr>
            <w:r w:rsidRPr="000456B4">
              <w:rPr>
                <w:sz w:val="18"/>
                <w:szCs w:val="18"/>
              </w:rPr>
              <w:t>R′G′B′</w:t>
            </w:r>
          </w:p>
        </w:tc>
      </w:tr>
      <w:tr w:rsidR="00C24107" w:rsidRPr="000456B4" w14:paraId="187D4756" w14:textId="77777777" w:rsidTr="00A32FAF">
        <w:trPr>
          <w:cantSplit/>
          <w:trHeight w:val="435"/>
          <w:jc w:val="center"/>
          <w:trPrChange w:id="502" w:author="Yasser Syed" w:date="2018-12-22T15:04:00Z">
            <w:trPr>
              <w:cantSplit/>
              <w:trHeight w:val="435"/>
              <w:jc w:val="center"/>
            </w:trPr>
          </w:trPrChange>
        </w:trPr>
        <w:tc>
          <w:tcPr>
            <w:tcW w:w="535" w:type="dxa"/>
            <w:vMerge w:val="restart"/>
            <w:shd w:val="clear" w:color="auto" w:fill="auto"/>
            <w:textDirection w:val="btLr"/>
            <w:tcPrChange w:id="503" w:author="Yasser Syed" w:date="2018-12-22T15:04:00Z">
              <w:tcPr>
                <w:tcW w:w="432" w:type="dxa"/>
                <w:vMerge w:val="restart"/>
                <w:shd w:val="clear" w:color="auto" w:fill="auto"/>
                <w:textDirection w:val="btLr"/>
              </w:tcPr>
            </w:tcPrChange>
          </w:tcPr>
          <w:p w14:paraId="68F6854C" w14:textId="77777777" w:rsidR="00AA46E7" w:rsidRPr="000456B4" w:rsidRDefault="00AA46E7" w:rsidP="00C24107">
            <w:pPr>
              <w:keepNext/>
              <w:spacing w:before="0"/>
              <w:jc w:val="center"/>
              <w:rPr>
                <w:b/>
                <w:sz w:val="18"/>
                <w:szCs w:val="18"/>
              </w:rPr>
            </w:pPr>
            <w:r w:rsidRPr="000456B4">
              <w:rPr>
                <w:b/>
                <w:sz w:val="18"/>
                <w:szCs w:val="18"/>
              </w:rPr>
              <w:t>Other</w:t>
            </w:r>
          </w:p>
        </w:tc>
        <w:tc>
          <w:tcPr>
            <w:tcW w:w="1832" w:type="dxa"/>
            <w:shd w:val="clear" w:color="auto" w:fill="auto"/>
            <w:tcPrChange w:id="504" w:author="Yasser Syed" w:date="2018-12-22T15:04:00Z">
              <w:tcPr>
                <w:tcW w:w="2016" w:type="dxa"/>
                <w:shd w:val="clear" w:color="auto" w:fill="auto"/>
              </w:tcPr>
            </w:tcPrChange>
          </w:tcPr>
          <w:p w14:paraId="5464B662" w14:textId="77777777" w:rsidR="00AA46E7" w:rsidRPr="000456B4" w:rsidRDefault="00AA46E7" w:rsidP="00C24107">
            <w:pPr>
              <w:keepNext/>
              <w:jc w:val="left"/>
              <w:rPr>
                <w:sz w:val="18"/>
                <w:szCs w:val="18"/>
              </w:rPr>
            </w:pPr>
            <w:r w:rsidRPr="000456B4">
              <w:rPr>
                <w:sz w:val="18"/>
                <w:szCs w:val="18"/>
              </w:rPr>
              <w:t>Full/narrow range</w:t>
            </w:r>
          </w:p>
        </w:tc>
        <w:tc>
          <w:tcPr>
            <w:tcW w:w="3875" w:type="dxa"/>
            <w:shd w:val="clear" w:color="auto" w:fill="auto"/>
            <w:tcPrChange w:id="505" w:author="Yasser Syed" w:date="2018-12-22T15:04:00Z">
              <w:tcPr>
                <w:tcW w:w="2187" w:type="dxa"/>
                <w:shd w:val="clear" w:color="auto" w:fill="auto"/>
              </w:tcPr>
            </w:tcPrChange>
          </w:tcPr>
          <w:p w14:paraId="36B5BE85" w14:textId="77777777" w:rsidR="00AA46E7" w:rsidRPr="000456B4" w:rsidRDefault="00AA46E7" w:rsidP="00C24107">
            <w:pPr>
              <w:keepNext/>
              <w:jc w:val="left"/>
              <w:rPr>
                <w:sz w:val="18"/>
                <w:szCs w:val="18"/>
              </w:rPr>
            </w:pPr>
            <w:r w:rsidRPr="000456B4">
              <w:rPr>
                <w:sz w:val="18"/>
                <w:szCs w:val="18"/>
              </w:rPr>
              <w:t>Narrow</w:t>
            </w:r>
          </w:p>
        </w:tc>
        <w:tc>
          <w:tcPr>
            <w:tcW w:w="1583" w:type="dxa"/>
            <w:shd w:val="clear" w:color="auto" w:fill="auto"/>
            <w:tcPrChange w:id="506" w:author="Yasser Syed" w:date="2018-12-22T15:04:00Z">
              <w:tcPr>
                <w:tcW w:w="2234" w:type="dxa"/>
                <w:shd w:val="clear" w:color="auto" w:fill="auto"/>
              </w:tcPr>
            </w:tcPrChange>
          </w:tcPr>
          <w:p w14:paraId="755AC3E3" w14:textId="77777777" w:rsidR="00AA46E7" w:rsidRPr="000456B4" w:rsidRDefault="00AA46E7" w:rsidP="00C24107">
            <w:pPr>
              <w:keepNext/>
              <w:jc w:val="left"/>
              <w:rPr>
                <w:sz w:val="18"/>
                <w:szCs w:val="18"/>
              </w:rPr>
            </w:pPr>
            <w:r w:rsidRPr="000456B4">
              <w:rPr>
                <w:sz w:val="18"/>
                <w:szCs w:val="18"/>
              </w:rPr>
              <w:t>Narrow</w:t>
            </w:r>
          </w:p>
        </w:tc>
        <w:tc>
          <w:tcPr>
            <w:tcW w:w="1294" w:type="dxa"/>
            <w:shd w:val="clear" w:color="auto" w:fill="auto"/>
            <w:tcPrChange w:id="507" w:author="Yasser Syed" w:date="2018-12-22T15:04:00Z">
              <w:tcPr>
                <w:tcW w:w="2249" w:type="dxa"/>
                <w:shd w:val="clear" w:color="auto" w:fill="auto"/>
              </w:tcPr>
            </w:tcPrChange>
          </w:tcPr>
          <w:p w14:paraId="3619D7EC" w14:textId="77777777" w:rsidR="00AA46E7" w:rsidRPr="000456B4" w:rsidRDefault="00AA46E7" w:rsidP="00C24107">
            <w:pPr>
              <w:keepNext/>
              <w:jc w:val="left"/>
              <w:rPr>
                <w:sz w:val="18"/>
                <w:szCs w:val="18"/>
              </w:rPr>
            </w:pPr>
            <w:r w:rsidRPr="000456B4">
              <w:rPr>
                <w:sz w:val="18"/>
                <w:szCs w:val="18"/>
              </w:rPr>
              <w:t>Full</w:t>
            </w:r>
          </w:p>
        </w:tc>
      </w:tr>
      <w:tr w:rsidR="00C24107" w:rsidRPr="000456B4" w14:paraId="2BEAC537" w14:textId="77777777" w:rsidTr="00A32FAF">
        <w:trPr>
          <w:cantSplit/>
          <w:trHeight w:val="440"/>
          <w:jc w:val="center"/>
          <w:trPrChange w:id="508" w:author="Yasser Syed" w:date="2018-12-22T15:04:00Z">
            <w:trPr>
              <w:cantSplit/>
              <w:trHeight w:val="440"/>
              <w:jc w:val="center"/>
            </w:trPr>
          </w:trPrChange>
        </w:trPr>
        <w:tc>
          <w:tcPr>
            <w:tcW w:w="535" w:type="dxa"/>
            <w:vMerge/>
            <w:shd w:val="clear" w:color="auto" w:fill="auto"/>
            <w:textDirection w:val="btLr"/>
            <w:tcPrChange w:id="509" w:author="Yasser Syed" w:date="2018-12-22T15:04:00Z">
              <w:tcPr>
                <w:tcW w:w="432" w:type="dxa"/>
                <w:vMerge/>
                <w:shd w:val="clear" w:color="auto" w:fill="auto"/>
                <w:textDirection w:val="btLr"/>
              </w:tcPr>
            </w:tcPrChange>
          </w:tcPr>
          <w:p w14:paraId="1926767A" w14:textId="77777777" w:rsidR="00AA46E7" w:rsidRPr="000456B4" w:rsidRDefault="00AA46E7" w:rsidP="00C24107">
            <w:pPr>
              <w:keepNext/>
              <w:spacing w:before="0"/>
              <w:jc w:val="center"/>
              <w:rPr>
                <w:b/>
                <w:sz w:val="18"/>
                <w:szCs w:val="18"/>
              </w:rPr>
            </w:pPr>
          </w:p>
        </w:tc>
        <w:tc>
          <w:tcPr>
            <w:tcW w:w="1832" w:type="dxa"/>
            <w:shd w:val="clear" w:color="auto" w:fill="auto"/>
            <w:tcPrChange w:id="510" w:author="Yasser Syed" w:date="2018-12-22T15:04:00Z">
              <w:tcPr>
                <w:tcW w:w="2016" w:type="dxa"/>
                <w:shd w:val="clear" w:color="auto" w:fill="auto"/>
              </w:tcPr>
            </w:tcPrChange>
          </w:tcPr>
          <w:p w14:paraId="739BDDB1" w14:textId="77777777" w:rsidR="00AA46E7" w:rsidRPr="000456B4" w:rsidRDefault="00AA46E7" w:rsidP="00C24107">
            <w:pPr>
              <w:keepNext/>
              <w:jc w:val="left"/>
              <w:rPr>
                <w:sz w:val="18"/>
                <w:szCs w:val="18"/>
              </w:rPr>
            </w:pPr>
            <w:r w:rsidRPr="000456B4">
              <w:rPr>
                <w:sz w:val="18"/>
                <w:szCs w:val="18"/>
              </w:rPr>
              <w:t xml:space="preserve">4:2:0 chroma sample </w:t>
            </w:r>
            <w:r w:rsidR="001769D9">
              <w:rPr>
                <w:sz w:val="18"/>
                <w:szCs w:val="18"/>
              </w:rPr>
              <w:t>location</w:t>
            </w:r>
            <w:r w:rsidR="001769D9" w:rsidRPr="000456B4">
              <w:rPr>
                <w:sz w:val="18"/>
                <w:szCs w:val="18"/>
              </w:rPr>
              <w:t xml:space="preserve"> </w:t>
            </w:r>
            <w:r w:rsidRPr="000456B4">
              <w:rPr>
                <w:sz w:val="18"/>
                <w:szCs w:val="18"/>
              </w:rPr>
              <w:t>alignment</w:t>
            </w:r>
          </w:p>
        </w:tc>
        <w:tc>
          <w:tcPr>
            <w:tcW w:w="3875" w:type="dxa"/>
            <w:shd w:val="clear" w:color="auto" w:fill="auto"/>
            <w:tcPrChange w:id="511" w:author="Yasser Syed" w:date="2018-12-22T15:04:00Z">
              <w:tcPr>
                <w:tcW w:w="2187" w:type="dxa"/>
                <w:shd w:val="clear" w:color="auto" w:fill="auto"/>
              </w:tcPr>
            </w:tcPrChange>
          </w:tcPr>
          <w:p w14:paraId="3D94B20F" w14:textId="77777777" w:rsidR="00AA46E7" w:rsidRPr="000456B4" w:rsidRDefault="00AA46E7" w:rsidP="00C24107">
            <w:pPr>
              <w:keepNext/>
              <w:jc w:val="left"/>
              <w:rPr>
                <w:sz w:val="18"/>
                <w:szCs w:val="18"/>
              </w:rPr>
            </w:pPr>
            <w:r w:rsidRPr="000456B4">
              <w:rPr>
                <w:sz w:val="18"/>
                <w:szCs w:val="18"/>
              </w:rPr>
              <w:t>Co-sited</w:t>
            </w:r>
          </w:p>
        </w:tc>
        <w:tc>
          <w:tcPr>
            <w:tcW w:w="1583" w:type="dxa"/>
            <w:shd w:val="clear" w:color="auto" w:fill="auto"/>
            <w:tcPrChange w:id="512" w:author="Yasser Syed" w:date="2018-12-22T15:04:00Z">
              <w:tcPr>
                <w:tcW w:w="2234" w:type="dxa"/>
                <w:shd w:val="clear" w:color="auto" w:fill="auto"/>
              </w:tcPr>
            </w:tcPrChange>
          </w:tcPr>
          <w:p w14:paraId="0C7FAC83" w14:textId="77777777" w:rsidR="00AA46E7" w:rsidRPr="000456B4" w:rsidRDefault="00AA46E7" w:rsidP="00C24107">
            <w:pPr>
              <w:keepNext/>
              <w:jc w:val="left"/>
              <w:rPr>
                <w:sz w:val="18"/>
                <w:szCs w:val="18"/>
              </w:rPr>
            </w:pPr>
            <w:r w:rsidRPr="000456B4">
              <w:rPr>
                <w:sz w:val="18"/>
                <w:szCs w:val="18"/>
              </w:rPr>
              <w:t>Co-sited</w:t>
            </w:r>
          </w:p>
        </w:tc>
        <w:tc>
          <w:tcPr>
            <w:tcW w:w="1294" w:type="dxa"/>
            <w:shd w:val="clear" w:color="auto" w:fill="auto"/>
            <w:tcPrChange w:id="513" w:author="Yasser Syed" w:date="2018-12-22T15:04:00Z">
              <w:tcPr>
                <w:tcW w:w="2249" w:type="dxa"/>
                <w:shd w:val="clear" w:color="auto" w:fill="auto"/>
              </w:tcPr>
            </w:tcPrChange>
          </w:tcPr>
          <w:p w14:paraId="1909E6DF" w14:textId="77777777" w:rsidR="00AA46E7" w:rsidRPr="000456B4" w:rsidRDefault="00AA46E7" w:rsidP="00C24107">
            <w:pPr>
              <w:keepNext/>
              <w:jc w:val="left"/>
              <w:rPr>
                <w:sz w:val="18"/>
                <w:szCs w:val="18"/>
              </w:rPr>
            </w:pPr>
            <w:r w:rsidRPr="000456B4">
              <w:rPr>
                <w:sz w:val="18"/>
                <w:szCs w:val="18"/>
              </w:rPr>
              <w:t>Co-sited</w:t>
            </w:r>
          </w:p>
        </w:tc>
      </w:tr>
      <w:tr w:rsidR="00C24107" w:rsidRPr="000456B4" w14:paraId="0394236D" w14:textId="77777777" w:rsidTr="00A32FAF">
        <w:trPr>
          <w:trHeight w:val="326"/>
          <w:jc w:val="center"/>
          <w:trPrChange w:id="514" w:author="Yasser Syed" w:date="2018-12-22T15:04:00Z">
            <w:trPr>
              <w:trHeight w:val="326"/>
              <w:jc w:val="center"/>
            </w:trPr>
          </w:trPrChange>
        </w:trPr>
        <w:tc>
          <w:tcPr>
            <w:tcW w:w="535" w:type="dxa"/>
            <w:vMerge w:val="restart"/>
            <w:shd w:val="clear" w:color="auto" w:fill="auto"/>
            <w:textDirection w:val="btLr"/>
            <w:tcPrChange w:id="515" w:author="Yasser Syed" w:date="2018-12-22T15:04:00Z">
              <w:tcPr>
                <w:tcW w:w="432" w:type="dxa"/>
                <w:vMerge w:val="restart"/>
                <w:shd w:val="clear" w:color="auto" w:fill="auto"/>
                <w:textDirection w:val="btLr"/>
              </w:tcPr>
            </w:tcPrChange>
          </w:tcPr>
          <w:p w14:paraId="689C9E67" w14:textId="77777777" w:rsidR="00AA46E7" w:rsidRPr="000456B4" w:rsidRDefault="00AA46E7" w:rsidP="00C24107">
            <w:pPr>
              <w:keepNext/>
              <w:spacing w:before="0"/>
              <w:jc w:val="center"/>
              <w:rPr>
                <w:b/>
                <w:sz w:val="18"/>
                <w:szCs w:val="18"/>
              </w:rPr>
            </w:pPr>
            <w:r w:rsidRPr="000456B4">
              <w:rPr>
                <w:b/>
                <w:sz w:val="18"/>
                <w:szCs w:val="18"/>
              </w:rPr>
              <w:t>CICP parameters</w:t>
            </w:r>
            <w:ins w:id="516" w:author="Yasser Syed" w:date="2018-12-21T18:44:00Z">
              <w:r w:rsidR="00AB1D3F">
                <w:rPr>
                  <w:b/>
                  <w:sz w:val="18"/>
                  <w:szCs w:val="18"/>
                </w:rPr>
                <w:t xml:space="preserve"> --ISO/IEC 23008</w:t>
              </w:r>
            </w:ins>
          </w:p>
        </w:tc>
        <w:tc>
          <w:tcPr>
            <w:tcW w:w="1832" w:type="dxa"/>
            <w:shd w:val="clear" w:color="auto" w:fill="auto"/>
            <w:tcPrChange w:id="517" w:author="Yasser Syed" w:date="2018-12-22T15:04:00Z">
              <w:tcPr>
                <w:tcW w:w="2016" w:type="dxa"/>
                <w:shd w:val="clear" w:color="auto" w:fill="auto"/>
              </w:tcPr>
            </w:tcPrChange>
          </w:tcPr>
          <w:p w14:paraId="5B75C3F0" w14:textId="77777777" w:rsidR="00AA46E7" w:rsidRPr="000456B4" w:rsidRDefault="00AA46E7" w:rsidP="00C24107">
            <w:pPr>
              <w:keepNext/>
              <w:jc w:val="left"/>
              <w:rPr>
                <w:sz w:val="18"/>
                <w:szCs w:val="18"/>
              </w:rPr>
            </w:pPr>
            <w:proofErr w:type="spellStart"/>
            <w:r w:rsidRPr="000456B4">
              <w:rPr>
                <w:sz w:val="18"/>
                <w:szCs w:val="18"/>
              </w:rPr>
              <w:t>ColourPrimaries</w:t>
            </w:r>
            <w:proofErr w:type="spellEnd"/>
          </w:p>
        </w:tc>
        <w:tc>
          <w:tcPr>
            <w:tcW w:w="3875" w:type="dxa"/>
            <w:shd w:val="clear" w:color="auto" w:fill="auto"/>
            <w:tcPrChange w:id="518" w:author="Yasser Syed" w:date="2018-12-22T15:04:00Z">
              <w:tcPr>
                <w:tcW w:w="2187" w:type="dxa"/>
                <w:shd w:val="clear" w:color="auto" w:fill="auto"/>
              </w:tcPr>
            </w:tcPrChange>
          </w:tcPr>
          <w:p w14:paraId="4FEAA4F4" w14:textId="77777777" w:rsidR="00AA46E7" w:rsidRPr="000456B4" w:rsidRDefault="00AA46E7" w:rsidP="00C24107">
            <w:pPr>
              <w:keepNext/>
              <w:jc w:val="left"/>
              <w:rPr>
                <w:sz w:val="18"/>
                <w:szCs w:val="18"/>
              </w:rPr>
            </w:pPr>
            <w:r w:rsidRPr="000456B4">
              <w:rPr>
                <w:sz w:val="18"/>
                <w:szCs w:val="18"/>
              </w:rPr>
              <w:t>9</w:t>
            </w:r>
          </w:p>
        </w:tc>
        <w:tc>
          <w:tcPr>
            <w:tcW w:w="1583" w:type="dxa"/>
            <w:shd w:val="clear" w:color="auto" w:fill="auto"/>
            <w:tcPrChange w:id="519" w:author="Yasser Syed" w:date="2018-12-22T15:04:00Z">
              <w:tcPr>
                <w:tcW w:w="2234" w:type="dxa"/>
                <w:shd w:val="clear" w:color="auto" w:fill="auto"/>
              </w:tcPr>
            </w:tcPrChange>
          </w:tcPr>
          <w:p w14:paraId="77C70B84" w14:textId="77777777" w:rsidR="00AA46E7" w:rsidRPr="000456B4" w:rsidRDefault="00AA46E7" w:rsidP="00C24107">
            <w:pPr>
              <w:keepNext/>
              <w:jc w:val="left"/>
              <w:rPr>
                <w:sz w:val="18"/>
                <w:szCs w:val="18"/>
              </w:rPr>
            </w:pPr>
            <w:r w:rsidRPr="000456B4">
              <w:rPr>
                <w:sz w:val="18"/>
                <w:szCs w:val="18"/>
              </w:rPr>
              <w:t>9</w:t>
            </w:r>
          </w:p>
        </w:tc>
        <w:tc>
          <w:tcPr>
            <w:tcW w:w="1294" w:type="dxa"/>
            <w:shd w:val="clear" w:color="auto" w:fill="auto"/>
            <w:tcPrChange w:id="520" w:author="Yasser Syed" w:date="2018-12-22T15:04:00Z">
              <w:tcPr>
                <w:tcW w:w="2249" w:type="dxa"/>
                <w:shd w:val="clear" w:color="auto" w:fill="auto"/>
              </w:tcPr>
            </w:tcPrChange>
          </w:tcPr>
          <w:p w14:paraId="2A11AFDB" w14:textId="77777777" w:rsidR="00AA46E7" w:rsidRPr="000456B4" w:rsidRDefault="00AA46E7" w:rsidP="00C24107">
            <w:pPr>
              <w:keepNext/>
              <w:jc w:val="left"/>
              <w:rPr>
                <w:sz w:val="18"/>
                <w:szCs w:val="18"/>
              </w:rPr>
            </w:pPr>
            <w:r w:rsidRPr="000456B4">
              <w:rPr>
                <w:sz w:val="18"/>
                <w:szCs w:val="18"/>
              </w:rPr>
              <w:t>9</w:t>
            </w:r>
          </w:p>
        </w:tc>
      </w:tr>
      <w:tr w:rsidR="00C24107" w:rsidRPr="000456B4" w14:paraId="15CFC8C1" w14:textId="77777777" w:rsidTr="00A32FAF">
        <w:trPr>
          <w:trHeight w:val="326"/>
          <w:jc w:val="center"/>
          <w:trPrChange w:id="521" w:author="Yasser Syed" w:date="2018-12-22T15:04:00Z">
            <w:trPr>
              <w:trHeight w:val="326"/>
              <w:jc w:val="center"/>
            </w:trPr>
          </w:trPrChange>
        </w:trPr>
        <w:tc>
          <w:tcPr>
            <w:tcW w:w="535" w:type="dxa"/>
            <w:vMerge/>
            <w:shd w:val="clear" w:color="auto" w:fill="auto"/>
            <w:tcPrChange w:id="522" w:author="Yasser Syed" w:date="2018-12-22T15:04:00Z">
              <w:tcPr>
                <w:tcW w:w="432" w:type="dxa"/>
                <w:vMerge/>
                <w:shd w:val="clear" w:color="auto" w:fill="auto"/>
              </w:tcPr>
            </w:tcPrChange>
          </w:tcPr>
          <w:p w14:paraId="651FCF48" w14:textId="77777777" w:rsidR="00AA46E7" w:rsidRPr="000456B4" w:rsidRDefault="00AA46E7" w:rsidP="00C24107">
            <w:pPr>
              <w:keepNext/>
              <w:spacing w:before="0"/>
              <w:jc w:val="center"/>
              <w:rPr>
                <w:b/>
                <w:sz w:val="18"/>
                <w:szCs w:val="18"/>
              </w:rPr>
            </w:pPr>
          </w:p>
        </w:tc>
        <w:tc>
          <w:tcPr>
            <w:tcW w:w="1832" w:type="dxa"/>
            <w:shd w:val="clear" w:color="auto" w:fill="auto"/>
            <w:tcPrChange w:id="523" w:author="Yasser Syed" w:date="2018-12-22T15:04:00Z">
              <w:tcPr>
                <w:tcW w:w="2016" w:type="dxa"/>
                <w:shd w:val="clear" w:color="auto" w:fill="auto"/>
              </w:tcPr>
            </w:tcPrChange>
          </w:tcPr>
          <w:p w14:paraId="105FF053" w14:textId="77777777" w:rsidR="00AA46E7" w:rsidRPr="000456B4" w:rsidRDefault="00AA46E7" w:rsidP="00C24107">
            <w:pPr>
              <w:keepNext/>
              <w:jc w:val="left"/>
              <w:rPr>
                <w:sz w:val="18"/>
                <w:szCs w:val="18"/>
              </w:rPr>
            </w:pPr>
            <w:proofErr w:type="spellStart"/>
            <w:r w:rsidRPr="000456B4">
              <w:rPr>
                <w:sz w:val="18"/>
                <w:szCs w:val="18"/>
              </w:rPr>
              <w:t>TransferCharacteristics</w:t>
            </w:r>
            <w:proofErr w:type="spellEnd"/>
          </w:p>
        </w:tc>
        <w:tc>
          <w:tcPr>
            <w:tcW w:w="3875" w:type="dxa"/>
            <w:shd w:val="clear" w:color="auto" w:fill="auto"/>
            <w:tcPrChange w:id="524" w:author="Yasser Syed" w:date="2018-12-22T15:04:00Z">
              <w:tcPr>
                <w:tcW w:w="2187" w:type="dxa"/>
                <w:shd w:val="clear" w:color="auto" w:fill="auto"/>
              </w:tcPr>
            </w:tcPrChange>
          </w:tcPr>
          <w:p w14:paraId="4B935A99" w14:textId="77777777" w:rsidR="00AA46E7" w:rsidRPr="000456B4" w:rsidRDefault="00AA46E7" w:rsidP="00C24107">
            <w:pPr>
              <w:keepNext/>
              <w:jc w:val="left"/>
              <w:rPr>
                <w:sz w:val="18"/>
                <w:szCs w:val="18"/>
              </w:rPr>
            </w:pPr>
            <w:r w:rsidRPr="000456B4">
              <w:rPr>
                <w:sz w:val="18"/>
                <w:szCs w:val="18"/>
              </w:rPr>
              <w:t>14</w:t>
            </w:r>
          </w:p>
        </w:tc>
        <w:tc>
          <w:tcPr>
            <w:tcW w:w="1583" w:type="dxa"/>
            <w:shd w:val="clear" w:color="auto" w:fill="auto"/>
            <w:tcPrChange w:id="525" w:author="Yasser Syed" w:date="2018-12-22T15:04:00Z">
              <w:tcPr>
                <w:tcW w:w="2234" w:type="dxa"/>
                <w:shd w:val="clear" w:color="auto" w:fill="auto"/>
              </w:tcPr>
            </w:tcPrChange>
          </w:tcPr>
          <w:p w14:paraId="6F076D21" w14:textId="77777777" w:rsidR="00AA46E7" w:rsidRPr="000456B4" w:rsidRDefault="00AA46E7" w:rsidP="00C24107">
            <w:pPr>
              <w:keepNext/>
              <w:jc w:val="left"/>
              <w:rPr>
                <w:sz w:val="18"/>
                <w:szCs w:val="18"/>
              </w:rPr>
            </w:pPr>
            <w:r w:rsidRPr="000456B4">
              <w:rPr>
                <w:sz w:val="18"/>
                <w:szCs w:val="18"/>
              </w:rPr>
              <w:t>14</w:t>
            </w:r>
          </w:p>
        </w:tc>
        <w:tc>
          <w:tcPr>
            <w:tcW w:w="1294" w:type="dxa"/>
            <w:shd w:val="clear" w:color="auto" w:fill="auto"/>
            <w:tcPrChange w:id="526" w:author="Yasser Syed" w:date="2018-12-22T15:04:00Z">
              <w:tcPr>
                <w:tcW w:w="2249" w:type="dxa"/>
                <w:shd w:val="clear" w:color="auto" w:fill="auto"/>
              </w:tcPr>
            </w:tcPrChange>
          </w:tcPr>
          <w:p w14:paraId="0AF28B1F" w14:textId="77777777" w:rsidR="00AA46E7" w:rsidRPr="000456B4" w:rsidRDefault="00AA46E7" w:rsidP="00C24107">
            <w:pPr>
              <w:keepNext/>
              <w:jc w:val="left"/>
              <w:rPr>
                <w:sz w:val="18"/>
                <w:szCs w:val="18"/>
              </w:rPr>
            </w:pPr>
            <w:r w:rsidRPr="000456B4">
              <w:rPr>
                <w:sz w:val="18"/>
                <w:szCs w:val="18"/>
              </w:rPr>
              <w:t>14</w:t>
            </w:r>
          </w:p>
        </w:tc>
      </w:tr>
      <w:tr w:rsidR="00C24107" w:rsidRPr="000456B4" w14:paraId="35638AF6" w14:textId="77777777" w:rsidTr="00A32FAF">
        <w:trPr>
          <w:trHeight w:val="326"/>
          <w:jc w:val="center"/>
          <w:trPrChange w:id="527" w:author="Yasser Syed" w:date="2018-12-22T15:04:00Z">
            <w:trPr>
              <w:trHeight w:val="326"/>
              <w:jc w:val="center"/>
            </w:trPr>
          </w:trPrChange>
        </w:trPr>
        <w:tc>
          <w:tcPr>
            <w:tcW w:w="535" w:type="dxa"/>
            <w:vMerge/>
            <w:shd w:val="clear" w:color="auto" w:fill="auto"/>
            <w:tcPrChange w:id="528" w:author="Yasser Syed" w:date="2018-12-22T15:04:00Z">
              <w:tcPr>
                <w:tcW w:w="432" w:type="dxa"/>
                <w:vMerge/>
                <w:shd w:val="clear" w:color="auto" w:fill="auto"/>
              </w:tcPr>
            </w:tcPrChange>
          </w:tcPr>
          <w:p w14:paraId="5F555932" w14:textId="77777777" w:rsidR="00AA46E7" w:rsidRPr="000456B4" w:rsidRDefault="00AA46E7" w:rsidP="00C24107">
            <w:pPr>
              <w:keepNext/>
              <w:spacing w:before="0"/>
              <w:jc w:val="center"/>
              <w:rPr>
                <w:b/>
                <w:sz w:val="18"/>
                <w:szCs w:val="18"/>
              </w:rPr>
            </w:pPr>
          </w:p>
        </w:tc>
        <w:tc>
          <w:tcPr>
            <w:tcW w:w="1832" w:type="dxa"/>
            <w:shd w:val="clear" w:color="auto" w:fill="auto"/>
            <w:tcPrChange w:id="529" w:author="Yasser Syed" w:date="2018-12-22T15:04:00Z">
              <w:tcPr>
                <w:tcW w:w="2016" w:type="dxa"/>
                <w:shd w:val="clear" w:color="auto" w:fill="auto"/>
              </w:tcPr>
            </w:tcPrChange>
          </w:tcPr>
          <w:p w14:paraId="684BBF22" w14:textId="77777777" w:rsidR="00AA46E7" w:rsidRPr="000456B4" w:rsidRDefault="00AA46E7" w:rsidP="00C24107">
            <w:pPr>
              <w:keepNext/>
              <w:jc w:val="left"/>
              <w:rPr>
                <w:sz w:val="18"/>
                <w:szCs w:val="18"/>
              </w:rPr>
            </w:pPr>
            <w:proofErr w:type="spellStart"/>
            <w:r w:rsidRPr="000456B4">
              <w:rPr>
                <w:sz w:val="18"/>
                <w:szCs w:val="18"/>
              </w:rPr>
              <w:t>MatrixCoefficients</w:t>
            </w:r>
            <w:proofErr w:type="spellEnd"/>
          </w:p>
        </w:tc>
        <w:tc>
          <w:tcPr>
            <w:tcW w:w="3875" w:type="dxa"/>
            <w:shd w:val="clear" w:color="auto" w:fill="auto"/>
            <w:tcPrChange w:id="530" w:author="Yasser Syed" w:date="2018-12-22T15:04:00Z">
              <w:tcPr>
                <w:tcW w:w="2187" w:type="dxa"/>
                <w:shd w:val="clear" w:color="auto" w:fill="auto"/>
              </w:tcPr>
            </w:tcPrChange>
          </w:tcPr>
          <w:p w14:paraId="3CF071BD" w14:textId="77777777" w:rsidR="00AA46E7" w:rsidRPr="000456B4" w:rsidRDefault="00AA46E7" w:rsidP="00C24107">
            <w:pPr>
              <w:keepNext/>
              <w:jc w:val="left"/>
              <w:rPr>
                <w:sz w:val="18"/>
                <w:szCs w:val="18"/>
              </w:rPr>
            </w:pPr>
            <w:r w:rsidRPr="000456B4">
              <w:rPr>
                <w:sz w:val="18"/>
                <w:szCs w:val="18"/>
              </w:rPr>
              <w:t>9</w:t>
            </w:r>
          </w:p>
        </w:tc>
        <w:tc>
          <w:tcPr>
            <w:tcW w:w="1583" w:type="dxa"/>
            <w:shd w:val="clear" w:color="auto" w:fill="auto"/>
            <w:tcPrChange w:id="531" w:author="Yasser Syed" w:date="2018-12-22T15:04:00Z">
              <w:tcPr>
                <w:tcW w:w="2234" w:type="dxa"/>
                <w:shd w:val="clear" w:color="auto" w:fill="auto"/>
              </w:tcPr>
            </w:tcPrChange>
          </w:tcPr>
          <w:p w14:paraId="6F483932" w14:textId="77777777" w:rsidR="00AA46E7" w:rsidRPr="000456B4" w:rsidRDefault="00AA46E7" w:rsidP="00C24107">
            <w:pPr>
              <w:keepNext/>
              <w:jc w:val="left"/>
              <w:rPr>
                <w:sz w:val="18"/>
                <w:szCs w:val="18"/>
              </w:rPr>
            </w:pPr>
            <w:r w:rsidRPr="000456B4">
              <w:rPr>
                <w:sz w:val="18"/>
                <w:szCs w:val="18"/>
              </w:rPr>
              <w:t>0</w:t>
            </w:r>
          </w:p>
        </w:tc>
        <w:tc>
          <w:tcPr>
            <w:tcW w:w="1294" w:type="dxa"/>
            <w:shd w:val="clear" w:color="auto" w:fill="auto"/>
            <w:tcPrChange w:id="532" w:author="Yasser Syed" w:date="2018-12-22T15:04:00Z">
              <w:tcPr>
                <w:tcW w:w="2249" w:type="dxa"/>
                <w:shd w:val="clear" w:color="auto" w:fill="auto"/>
              </w:tcPr>
            </w:tcPrChange>
          </w:tcPr>
          <w:p w14:paraId="40C735B0" w14:textId="77777777" w:rsidR="00AA46E7" w:rsidRPr="000456B4" w:rsidRDefault="00AA46E7" w:rsidP="00C24107">
            <w:pPr>
              <w:keepNext/>
              <w:jc w:val="left"/>
              <w:rPr>
                <w:sz w:val="18"/>
                <w:szCs w:val="18"/>
              </w:rPr>
            </w:pPr>
            <w:r w:rsidRPr="000456B4">
              <w:rPr>
                <w:sz w:val="18"/>
                <w:szCs w:val="18"/>
              </w:rPr>
              <w:t>0</w:t>
            </w:r>
          </w:p>
        </w:tc>
      </w:tr>
      <w:tr w:rsidR="00C24107" w:rsidRPr="000456B4" w14:paraId="6D30D70A" w14:textId="77777777" w:rsidTr="00A32FAF">
        <w:trPr>
          <w:trHeight w:val="174"/>
          <w:jc w:val="center"/>
          <w:trPrChange w:id="533" w:author="Yasser Syed" w:date="2018-12-22T15:04:00Z">
            <w:trPr>
              <w:trHeight w:val="326"/>
              <w:jc w:val="center"/>
            </w:trPr>
          </w:trPrChange>
        </w:trPr>
        <w:tc>
          <w:tcPr>
            <w:tcW w:w="535" w:type="dxa"/>
            <w:vMerge/>
            <w:shd w:val="clear" w:color="auto" w:fill="auto"/>
            <w:tcPrChange w:id="534" w:author="Yasser Syed" w:date="2018-12-22T15:04:00Z">
              <w:tcPr>
                <w:tcW w:w="432" w:type="dxa"/>
                <w:vMerge/>
                <w:shd w:val="clear" w:color="auto" w:fill="auto"/>
              </w:tcPr>
            </w:tcPrChange>
          </w:tcPr>
          <w:p w14:paraId="46D6DA08" w14:textId="77777777" w:rsidR="00AA46E7" w:rsidRPr="000456B4" w:rsidRDefault="00AA46E7" w:rsidP="00C24107">
            <w:pPr>
              <w:keepNext/>
              <w:spacing w:before="0"/>
              <w:jc w:val="center"/>
              <w:rPr>
                <w:b/>
                <w:sz w:val="18"/>
                <w:szCs w:val="18"/>
              </w:rPr>
            </w:pPr>
          </w:p>
        </w:tc>
        <w:tc>
          <w:tcPr>
            <w:tcW w:w="1832" w:type="dxa"/>
            <w:shd w:val="clear" w:color="auto" w:fill="auto"/>
            <w:tcPrChange w:id="535" w:author="Yasser Syed" w:date="2018-12-22T15:04:00Z">
              <w:tcPr>
                <w:tcW w:w="2016" w:type="dxa"/>
                <w:shd w:val="clear" w:color="auto" w:fill="auto"/>
              </w:tcPr>
            </w:tcPrChange>
          </w:tcPr>
          <w:p w14:paraId="3B773681" w14:textId="77777777" w:rsidR="00AA46E7" w:rsidRPr="000456B4" w:rsidRDefault="00C124A1" w:rsidP="00C24107">
            <w:pPr>
              <w:keepNext/>
              <w:jc w:val="left"/>
              <w:rPr>
                <w:sz w:val="18"/>
                <w:szCs w:val="18"/>
              </w:rPr>
            </w:pPr>
            <w:proofErr w:type="spellStart"/>
            <w:r w:rsidRPr="000456B4">
              <w:rPr>
                <w:sz w:val="18"/>
                <w:szCs w:val="18"/>
              </w:rPr>
              <w:t>VideoFullRangeFlag</w:t>
            </w:r>
            <w:proofErr w:type="spellEnd"/>
          </w:p>
        </w:tc>
        <w:tc>
          <w:tcPr>
            <w:tcW w:w="3875" w:type="dxa"/>
            <w:shd w:val="clear" w:color="auto" w:fill="auto"/>
            <w:tcPrChange w:id="536" w:author="Yasser Syed" w:date="2018-12-22T15:04:00Z">
              <w:tcPr>
                <w:tcW w:w="2187" w:type="dxa"/>
                <w:shd w:val="clear" w:color="auto" w:fill="auto"/>
              </w:tcPr>
            </w:tcPrChange>
          </w:tcPr>
          <w:p w14:paraId="6772C548" w14:textId="77777777" w:rsidR="00AA46E7" w:rsidRPr="000456B4" w:rsidRDefault="00C124A1" w:rsidP="00C24107">
            <w:pPr>
              <w:keepNext/>
              <w:jc w:val="left"/>
              <w:rPr>
                <w:sz w:val="18"/>
                <w:szCs w:val="18"/>
              </w:rPr>
            </w:pPr>
            <w:r w:rsidRPr="000456B4">
              <w:rPr>
                <w:sz w:val="18"/>
                <w:szCs w:val="18"/>
              </w:rPr>
              <w:t>0</w:t>
            </w:r>
          </w:p>
        </w:tc>
        <w:tc>
          <w:tcPr>
            <w:tcW w:w="1583" w:type="dxa"/>
            <w:shd w:val="clear" w:color="auto" w:fill="auto"/>
            <w:tcPrChange w:id="537" w:author="Yasser Syed" w:date="2018-12-22T15:04:00Z">
              <w:tcPr>
                <w:tcW w:w="2234" w:type="dxa"/>
                <w:shd w:val="clear" w:color="auto" w:fill="auto"/>
              </w:tcPr>
            </w:tcPrChange>
          </w:tcPr>
          <w:p w14:paraId="390753DE" w14:textId="77777777" w:rsidR="00AA46E7" w:rsidRPr="000456B4" w:rsidRDefault="00C124A1" w:rsidP="00C24107">
            <w:pPr>
              <w:keepNext/>
              <w:jc w:val="left"/>
              <w:rPr>
                <w:sz w:val="18"/>
                <w:szCs w:val="18"/>
              </w:rPr>
            </w:pPr>
            <w:r w:rsidRPr="000456B4">
              <w:rPr>
                <w:sz w:val="18"/>
                <w:szCs w:val="18"/>
              </w:rPr>
              <w:t>0</w:t>
            </w:r>
          </w:p>
        </w:tc>
        <w:tc>
          <w:tcPr>
            <w:tcW w:w="1294" w:type="dxa"/>
            <w:shd w:val="clear" w:color="auto" w:fill="auto"/>
            <w:tcPrChange w:id="538" w:author="Yasser Syed" w:date="2018-12-22T15:04:00Z">
              <w:tcPr>
                <w:tcW w:w="2249" w:type="dxa"/>
                <w:shd w:val="clear" w:color="auto" w:fill="auto"/>
              </w:tcPr>
            </w:tcPrChange>
          </w:tcPr>
          <w:p w14:paraId="69293706" w14:textId="77777777" w:rsidR="00AA46E7" w:rsidRPr="000456B4" w:rsidRDefault="00C124A1" w:rsidP="00C24107">
            <w:pPr>
              <w:keepNext/>
              <w:jc w:val="left"/>
              <w:rPr>
                <w:sz w:val="18"/>
                <w:szCs w:val="18"/>
              </w:rPr>
            </w:pPr>
            <w:r w:rsidRPr="000456B4">
              <w:rPr>
                <w:sz w:val="18"/>
                <w:szCs w:val="18"/>
              </w:rPr>
              <w:t>1</w:t>
            </w:r>
          </w:p>
        </w:tc>
      </w:tr>
      <w:tr w:rsidR="00AA46E7" w:rsidRPr="000456B4" w14:paraId="6A76A4C8" w14:textId="77777777" w:rsidTr="00A32FAF">
        <w:trPr>
          <w:cantSplit/>
          <w:trHeight w:val="1008"/>
          <w:jc w:val="center"/>
          <w:trPrChange w:id="539" w:author="Yasser Syed" w:date="2018-12-22T15:04:00Z">
            <w:trPr>
              <w:cantSplit/>
              <w:trHeight w:val="1008"/>
              <w:jc w:val="center"/>
            </w:trPr>
          </w:trPrChange>
        </w:trPr>
        <w:tc>
          <w:tcPr>
            <w:tcW w:w="535" w:type="dxa"/>
            <w:vMerge w:val="restart"/>
            <w:shd w:val="clear" w:color="auto" w:fill="auto"/>
            <w:textDirection w:val="btLr"/>
            <w:tcPrChange w:id="540" w:author="Yasser Syed" w:date="2018-12-22T15:04:00Z">
              <w:tcPr>
                <w:tcW w:w="432" w:type="dxa"/>
                <w:vMerge w:val="restart"/>
                <w:shd w:val="clear" w:color="auto" w:fill="auto"/>
                <w:textDirection w:val="btLr"/>
              </w:tcPr>
            </w:tcPrChange>
          </w:tcPr>
          <w:p w14:paraId="05B69020" w14:textId="77777777" w:rsidR="00AA46E7" w:rsidRPr="000456B4" w:rsidRDefault="00AA46E7" w:rsidP="00C24107">
            <w:pPr>
              <w:keepNext/>
              <w:spacing w:before="0"/>
              <w:jc w:val="center"/>
              <w:rPr>
                <w:b/>
                <w:sz w:val="18"/>
                <w:szCs w:val="18"/>
              </w:rPr>
            </w:pPr>
            <w:r w:rsidRPr="000456B4">
              <w:rPr>
                <w:b/>
                <w:sz w:val="18"/>
                <w:szCs w:val="18"/>
              </w:rPr>
              <w:t>SMPTE MXF parameters</w:t>
            </w:r>
            <w:r w:rsidR="00DC64FC">
              <w:rPr>
                <w:b/>
                <w:sz w:val="18"/>
                <w:szCs w:val="18"/>
              </w:rPr>
              <w:t xml:space="preserve"> </w:t>
            </w:r>
            <w:ins w:id="541" w:author="Yasser Syed" w:date="2018-12-21T18:40:00Z">
              <w:r w:rsidR="00DC64FC">
                <w:rPr>
                  <w:b/>
                  <w:sz w:val="18"/>
                  <w:szCs w:val="18"/>
                </w:rPr>
                <w:t xml:space="preserve">  --</w:t>
              </w:r>
            </w:ins>
            <w:ins w:id="542" w:author="Yasser Syed" w:date="2018-12-21T18:29:00Z">
              <w:r w:rsidR="00DC64FC">
                <w:rPr>
                  <w:b/>
                  <w:sz w:val="18"/>
                  <w:szCs w:val="18"/>
                </w:rPr>
                <w:t>ST 2067-21</w:t>
              </w:r>
            </w:ins>
            <w:ins w:id="543" w:author="Yasser Syed" w:date="2018-12-21T18:30:00Z">
              <w:r w:rsidR="00DC64FC">
                <w:rPr>
                  <w:b/>
                  <w:sz w:val="18"/>
                  <w:szCs w:val="18"/>
                </w:rPr>
                <w:t>:2019</w:t>
              </w:r>
            </w:ins>
          </w:p>
        </w:tc>
        <w:tc>
          <w:tcPr>
            <w:tcW w:w="1832" w:type="dxa"/>
            <w:shd w:val="clear" w:color="auto" w:fill="auto"/>
            <w:tcPrChange w:id="544" w:author="Yasser Syed" w:date="2018-12-22T15:04:00Z">
              <w:tcPr>
                <w:tcW w:w="2016" w:type="dxa"/>
                <w:shd w:val="clear" w:color="auto" w:fill="auto"/>
              </w:tcPr>
            </w:tcPrChange>
          </w:tcPr>
          <w:p w14:paraId="47C3C7E8" w14:textId="77777777" w:rsidR="00AA46E7" w:rsidRPr="000456B4" w:rsidRDefault="00AA46E7" w:rsidP="00C24107">
            <w:pPr>
              <w:keepNext/>
              <w:jc w:val="left"/>
              <w:rPr>
                <w:sz w:val="18"/>
                <w:szCs w:val="18"/>
              </w:rPr>
            </w:pPr>
            <w:r w:rsidRPr="000456B4">
              <w:rPr>
                <w:sz w:val="18"/>
                <w:szCs w:val="18"/>
              </w:rPr>
              <w:t>Colour primaries</w:t>
            </w:r>
          </w:p>
        </w:tc>
        <w:tc>
          <w:tcPr>
            <w:tcW w:w="6752" w:type="dxa"/>
            <w:gridSpan w:val="3"/>
            <w:shd w:val="clear" w:color="auto" w:fill="auto"/>
            <w:tcPrChange w:id="545" w:author="Yasser Syed" w:date="2018-12-22T15:04:00Z">
              <w:tcPr>
                <w:tcW w:w="6670" w:type="dxa"/>
                <w:gridSpan w:val="3"/>
                <w:shd w:val="clear" w:color="auto" w:fill="auto"/>
              </w:tcPr>
            </w:tcPrChange>
          </w:tcPr>
          <w:p w14:paraId="3CD8F688" w14:textId="77777777" w:rsidR="00AA46E7" w:rsidRPr="000456B4" w:rsidRDefault="00AA46E7" w:rsidP="00C24107">
            <w:pPr>
              <w:keepNext/>
              <w:jc w:val="left"/>
              <w:rPr>
                <w:sz w:val="18"/>
                <w:szCs w:val="18"/>
              </w:rPr>
            </w:pPr>
            <w:r w:rsidRPr="000456B4">
              <w:rPr>
                <w:sz w:val="18"/>
                <w:szCs w:val="18"/>
              </w:rPr>
              <w:t>06.0E.2B.34.04.01.01.0D.04.01.01.01.03.04.00.0</w:t>
            </w:r>
          </w:p>
        </w:tc>
      </w:tr>
      <w:tr w:rsidR="00AA46E7" w:rsidRPr="000456B4" w14:paraId="6EF152F4" w14:textId="77777777" w:rsidTr="00A32FAF">
        <w:trPr>
          <w:jc w:val="center"/>
          <w:trPrChange w:id="546" w:author="Yasser Syed" w:date="2018-12-22T15:04:00Z">
            <w:trPr>
              <w:jc w:val="center"/>
            </w:trPr>
          </w:trPrChange>
        </w:trPr>
        <w:tc>
          <w:tcPr>
            <w:tcW w:w="535" w:type="dxa"/>
            <w:vMerge/>
            <w:shd w:val="clear" w:color="auto" w:fill="auto"/>
            <w:tcPrChange w:id="547" w:author="Yasser Syed" w:date="2018-12-22T15:04:00Z">
              <w:tcPr>
                <w:tcW w:w="432" w:type="dxa"/>
                <w:vMerge/>
                <w:shd w:val="clear" w:color="auto" w:fill="auto"/>
              </w:tcPr>
            </w:tcPrChange>
          </w:tcPr>
          <w:p w14:paraId="649C83A4" w14:textId="77777777" w:rsidR="00AA46E7" w:rsidRPr="000456B4" w:rsidRDefault="00AA46E7" w:rsidP="00C24107">
            <w:pPr>
              <w:keepNext/>
              <w:spacing w:before="0"/>
              <w:jc w:val="center"/>
              <w:rPr>
                <w:b/>
                <w:sz w:val="18"/>
                <w:szCs w:val="18"/>
              </w:rPr>
            </w:pPr>
          </w:p>
        </w:tc>
        <w:tc>
          <w:tcPr>
            <w:tcW w:w="1832" w:type="dxa"/>
            <w:shd w:val="clear" w:color="auto" w:fill="auto"/>
            <w:tcPrChange w:id="548" w:author="Yasser Syed" w:date="2018-12-22T15:04:00Z">
              <w:tcPr>
                <w:tcW w:w="2016" w:type="dxa"/>
                <w:shd w:val="clear" w:color="auto" w:fill="auto"/>
              </w:tcPr>
            </w:tcPrChange>
          </w:tcPr>
          <w:p w14:paraId="63731580" w14:textId="77777777" w:rsidR="00AA46E7" w:rsidRPr="000456B4" w:rsidRDefault="00AA46E7" w:rsidP="00C24107">
            <w:pPr>
              <w:keepNext/>
              <w:jc w:val="left"/>
              <w:rPr>
                <w:sz w:val="18"/>
                <w:szCs w:val="18"/>
              </w:rPr>
            </w:pPr>
            <w:r w:rsidRPr="000456B4">
              <w:rPr>
                <w:sz w:val="18"/>
                <w:szCs w:val="18"/>
              </w:rPr>
              <w:t>Transfer characteristic</w:t>
            </w:r>
          </w:p>
        </w:tc>
        <w:tc>
          <w:tcPr>
            <w:tcW w:w="6752" w:type="dxa"/>
            <w:gridSpan w:val="3"/>
            <w:shd w:val="clear" w:color="auto" w:fill="auto"/>
            <w:tcPrChange w:id="549" w:author="Yasser Syed" w:date="2018-12-22T15:04:00Z">
              <w:tcPr>
                <w:tcW w:w="6670" w:type="dxa"/>
                <w:gridSpan w:val="3"/>
                <w:shd w:val="clear" w:color="auto" w:fill="auto"/>
              </w:tcPr>
            </w:tcPrChange>
          </w:tcPr>
          <w:p w14:paraId="510CB10E" w14:textId="77777777" w:rsidR="00AA46E7" w:rsidRPr="000456B4" w:rsidRDefault="00AA46E7" w:rsidP="00C24107">
            <w:pPr>
              <w:keepNext/>
              <w:jc w:val="left"/>
              <w:rPr>
                <w:sz w:val="18"/>
                <w:szCs w:val="18"/>
              </w:rPr>
            </w:pPr>
            <w:r w:rsidRPr="000456B4">
              <w:rPr>
                <w:sz w:val="18"/>
                <w:szCs w:val="18"/>
              </w:rPr>
              <w:t>06.0E.2B.34.04.01.01.0E.04.01.01.01.01.09.00.00</w:t>
            </w:r>
          </w:p>
        </w:tc>
      </w:tr>
      <w:tr w:rsidR="00C24107" w:rsidRPr="000456B4" w14:paraId="360A7DA0" w14:textId="77777777" w:rsidTr="00A32FAF">
        <w:trPr>
          <w:jc w:val="center"/>
          <w:trPrChange w:id="550" w:author="Yasser Syed" w:date="2018-12-22T15:04:00Z">
            <w:trPr>
              <w:jc w:val="center"/>
            </w:trPr>
          </w:trPrChange>
        </w:trPr>
        <w:tc>
          <w:tcPr>
            <w:tcW w:w="535" w:type="dxa"/>
            <w:vMerge/>
            <w:shd w:val="clear" w:color="auto" w:fill="auto"/>
            <w:tcPrChange w:id="551" w:author="Yasser Syed" w:date="2018-12-22T15:04:00Z">
              <w:tcPr>
                <w:tcW w:w="432" w:type="dxa"/>
                <w:vMerge/>
                <w:shd w:val="clear" w:color="auto" w:fill="auto"/>
              </w:tcPr>
            </w:tcPrChange>
          </w:tcPr>
          <w:p w14:paraId="3B0857EC" w14:textId="77777777" w:rsidR="00AA46E7" w:rsidRPr="000456B4" w:rsidRDefault="00AA46E7" w:rsidP="00C24107">
            <w:pPr>
              <w:keepNext/>
              <w:spacing w:before="0"/>
              <w:jc w:val="center"/>
              <w:rPr>
                <w:b/>
                <w:sz w:val="18"/>
                <w:szCs w:val="18"/>
              </w:rPr>
            </w:pPr>
          </w:p>
        </w:tc>
        <w:tc>
          <w:tcPr>
            <w:tcW w:w="1832" w:type="dxa"/>
            <w:shd w:val="clear" w:color="auto" w:fill="auto"/>
            <w:tcPrChange w:id="552" w:author="Yasser Syed" w:date="2018-12-22T15:04:00Z">
              <w:tcPr>
                <w:tcW w:w="2016" w:type="dxa"/>
                <w:shd w:val="clear" w:color="auto" w:fill="auto"/>
              </w:tcPr>
            </w:tcPrChange>
          </w:tcPr>
          <w:p w14:paraId="4A21C72F" w14:textId="77777777" w:rsidR="00AA46E7" w:rsidRPr="000456B4" w:rsidRDefault="00AA46E7" w:rsidP="00C24107">
            <w:pPr>
              <w:keepNext/>
              <w:jc w:val="left"/>
              <w:rPr>
                <w:sz w:val="18"/>
                <w:szCs w:val="18"/>
              </w:rPr>
            </w:pPr>
            <w:r w:rsidRPr="000456B4">
              <w:rPr>
                <w:sz w:val="18"/>
                <w:szCs w:val="18"/>
              </w:rPr>
              <w:t>Coding equations</w:t>
            </w:r>
          </w:p>
        </w:tc>
        <w:tc>
          <w:tcPr>
            <w:tcW w:w="3875" w:type="dxa"/>
            <w:shd w:val="clear" w:color="auto" w:fill="auto"/>
            <w:tcPrChange w:id="553" w:author="Yasser Syed" w:date="2018-12-22T15:04:00Z">
              <w:tcPr>
                <w:tcW w:w="2187" w:type="dxa"/>
                <w:shd w:val="clear" w:color="auto" w:fill="auto"/>
              </w:tcPr>
            </w:tcPrChange>
          </w:tcPr>
          <w:p w14:paraId="0CE336BC" w14:textId="77777777" w:rsidR="00AA46E7" w:rsidRPr="000456B4" w:rsidRDefault="00AA46E7" w:rsidP="00C24107">
            <w:pPr>
              <w:keepNext/>
              <w:jc w:val="left"/>
              <w:rPr>
                <w:sz w:val="18"/>
                <w:szCs w:val="18"/>
              </w:rPr>
            </w:pPr>
            <w:r w:rsidRPr="000456B4">
              <w:rPr>
                <w:sz w:val="18"/>
                <w:szCs w:val="18"/>
              </w:rPr>
              <w:t>06.0E.2B.34.04.01.01.0D.04.01.01.01.02.06.00.00</w:t>
            </w:r>
          </w:p>
        </w:tc>
        <w:tc>
          <w:tcPr>
            <w:tcW w:w="1583" w:type="dxa"/>
            <w:shd w:val="clear" w:color="auto" w:fill="auto"/>
            <w:tcPrChange w:id="554" w:author="Yasser Syed" w:date="2018-12-22T15:04:00Z">
              <w:tcPr>
                <w:tcW w:w="2234" w:type="dxa"/>
                <w:shd w:val="clear" w:color="auto" w:fill="auto"/>
              </w:tcPr>
            </w:tcPrChange>
          </w:tcPr>
          <w:p w14:paraId="03B789EA" w14:textId="77777777" w:rsidR="00AA46E7" w:rsidRPr="000456B4" w:rsidRDefault="00AA46E7" w:rsidP="00C24107">
            <w:pPr>
              <w:keepNext/>
              <w:jc w:val="left"/>
              <w:rPr>
                <w:sz w:val="18"/>
                <w:szCs w:val="18"/>
              </w:rPr>
            </w:pPr>
            <w:r w:rsidRPr="000456B4">
              <w:rPr>
                <w:sz w:val="18"/>
                <w:szCs w:val="18"/>
              </w:rPr>
              <w:t>N/</w:t>
            </w:r>
            <w:r w:rsidR="004375E3" w:rsidRPr="000456B4">
              <w:rPr>
                <w:sz w:val="18"/>
                <w:szCs w:val="18"/>
              </w:rPr>
              <w:t>R</w:t>
            </w:r>
          </w:p>
        </w:tc>
        <w:tc>
          <w:tcPr>
            <w:tcW w:w="1294" w:type="dxa"/>
            <w:shd w:val="clear" w:color="auto" w:fill="auto"/>
            <w:tcPrChange w:id="555" w:author="Yasser Syed" w:date="2018-12-22T15:04:00Z">
              <w:tcPr>
                <w:tcW w:w="2249" w:type="dxa"/>
                <w:shd w:val="clear" w:color="auto" w:fill="auto"/>
              </w:tcPr>
            </w:tcPrChange>
          </w:tcPr>
          <w:p w14:paraId="333291A7" w14:textId="77777777" w:rsidR="00AA46E7" w:rsidRPr="000456B4" w:rsidRDefault="00AA46E7" w:rsidP="00C24107">
            <w:pPr>
              <w:keepNext/>
              <w:jc w:val="left"/>
              <w:rPr>
                <w:sz w:val="18"/>
                <w:szCs w:val="18"/>
              </w:rPr>
            </w:pPr>
            <w:r w:rsidRPr="000456B4">
              <w:rPr>
                <w:sz w:val="18"/>
                <w:szCs w:val="18"/>
              </w:rPr>
              <w:t>N/</w:t>
            </w:r>
            <w:r w:rsidR="004375E3" w:rsidRPr="000456B4">
              <w:rPr>
                <w:sz w:val="18"/>
                <w:szCs w:val="18"/>
              </w:rPr>
              <w:t>R</w:t>
            </w:r>
          </w:p>
        </w:tc>
      </w:tr>
      <w:tr w:rsidR="00AA46E7" w:rsidRPr="000456B4" w14:paraId="60B90630" w14:textId="77777777" w:rsidTr="00A32FAF">
        <w:trPr>
          <w:trHeight w:val="822"/>
          <w:jc w:val="center"/>
          <w:trPrChange w:id="556" w:author="Yasser Syed" w:date="2018-12-22T15:04:00Z">
            <w:trPr>
              <w:trHeight w:val="822"/>
              <w:jc w:val="center"/>
            </w:trPr>
          </w:trPrChange>
        </w:trPr>
        <w:tc>
          <w:tcPr>
            <w:tcW w:w="535" w:type="dxa"/>
            <w:vMerge/>
            <w:shd w:val="clear" w:color="auto" w:fill="auto"/>
            <w:tcPrChange w:id="557" w:author="Yasser Syed" w:date="2018-12-22T15:04:00Z">
              <w:tcPr>
                <w:tcW w:w="432" w:type="dxa"/>
                <w:vMerge/>
                <w:shd w:val="clear" w:color="auto" w:fill="auto"/>
              </w:tcPr>
            </w:tcPrChange>
          </w:tcPr>
          <w:p w14:paraId="4B822151" w14:textId="77777777" w:rsidR="00AA46E7" w:rsidRPr="000456B4" w:rsidRDefault="00AA46E7" w:rsidP="00C24107">
            <w:pPr>
              <w:keepNext/>
              <w:spacing w:before="0"/>
              <w:jc w:val="center"/>
              <w:rPr>
                <w:b/>
                <w:sz w:val="18"/>
                <w:szCs w:val="18"/>
              </w:rPr>
            </w:pPr>
          </w:p>
        </w:tc>
        <w:tc>
          <w:tcPr>
            <w:tcW w:w="1832" w:type="dxa"/>
            <w:shd w:val="clear" w:color="auto" w:fill="auto"/>
            <w:tcPrChange w:id="558" w:author="Yasser Syed" w:date="2018-12-22T15:04:00Z">
              <w:tcPr>
                <w:tcW w:w="2016" w:type="dxa"/>
                <w:shd w:val="clear" w:color="auto" w:fill="auto"/>
              </w:tcPr>
            </w:tcPrChange>
          </w:tcPr>
          <w:p w14:paraId="5A44F11F" w14:textId="77777777" w:rsidR="00AA46E7" w:rsidRPr="000456B4" w:rsidRDefault="00AA46E7" w:rsidP="00C24107">
            <w:pPr>
              <w:keepNext/>
              <w:jc w:val="left"/>
              <w:rPr>
                <w:sz w:val="18"/>
                <w:szCs w:val="18"/>
              </w:rPr>
            </w:pPr>
            <w:r w:rsidRPr="000456B4">
              <w:rPr>
                <w:sz w:val="18"/>
                <w:szCs w:val="18"/>
              </w:rPr>
              <w:t>Full/narrow level range</w:t>
            </w:r>
          </w:p>
          <w:p w14:paraId="21E32428" w14:textId="77777777" w:rsidR="00AA46E7" w:rsidRPr="000456B4" w:rsidRDefault="00AA46E7" w:rsidP="00C24107">
            <w:pPr>
              <w:keepNext/>
              <w:jc w:val="left"/>
              <w:rPr>
                <w:sz w:val="18"/>
                <w:szCs w:val="18"/>
              </w:rPr>
            </w:pPr>
            <w:r w:rsidRPr="000456B4">
              <w:rPr>
                <w:sz w:val="18"/>
                <w:szCs w:val="18"/>
              </w:rPr>
              <w:t>indicated in black reference level, white reference level, colour range</w:t>
            </w:r>
          </w:p>
        </w:tc>
        <w:tc>
          <w:tcPr>
            <w:tcW w:w="6752" w:type="dxa"/>
            <w:gridSpan w:val="3"/>
            <w:shd w:val="clear" w:color="auto" w:fill="auto"/>
            <w:tcPrChange w:id="559" w:author="Yasser Syed" w:date="2018-12-22T15:04:00Z">
              <w:tcPr>
                <w:tcW w:w="6670" w:type="dxa"/>
                <w:gridSpan w:val="3"/>
                <w:shd w:val="clear" w:color="auto" w:fill="auto"/>
              </w:tcPr>
            </w:tcPrChange>
          </w:tcPr>
          <w:p w14:paraId="21EEC99B" w14:textId="77777777" w:rsidR="00AA46E7" w:rsidRPr="000456B4" w:rsidRDefault="00AA46E7" w:rsidP="00C24107">
            <w:pPr>
              <w:keepNext/>
              <w:jc w:val="left"/>
              <w:rPr>
                <w:sz w:val="18"/>
                <w:szCs w:val="18"/>
              </w:rPr>
            </w:pPr>
            <w:r w:rsidRPr="000456B4">
              <w:rPr>
                <w:sz w:val="18"/>
                <w:szCs w:val="18"/>
              </w:rPr>
              <w:t>Inferred</w:t>
            </w:r>
          </w:p>
        </w:tc>
      </w:tr>
      <w:tr w:rsidR="00AA46E7" w:rsidRPr="000456B4" w14:paraId="4B5B4871" w14:textId="77777777" w:rsidTr="00A32FAF">
        <w:trPr>
          <w:trHeight w:val="358"/>
          <w:jc w:val="center"/>
          <w:trPrChange w:id="560" w:author="Yasser Syed" w:date="2018-12-22T15:04:00Z">
            <w:trPr>
              <w:trHeight w:val="358"/>
              <w:jc w:val="center"/>
            </w:trPr>
          </w:trPrChange>
        </w:trPr>
        <w:tc>
          <w:tcPr>
            <w:tcW w:w="535" w:type="dxa"/>
            <w:vMerge/>
            <w:shd w:val="clear" w:color="auto" w:fill="auto"/>
            <w:tcPrChange w:id="561" w:author="Yasser Syed" w:date="2018-12-22T15:04:00Z">
              <w:tcPr>
                <w:tcW w:w="432" w:type="dxa"/>
                <w:vMerge/>
                <w:shd w:val="clear" w:color="auto" w:fill="auto"/>
              </w:tcPr>
            </w:tcPrChange>
          </w:tcPr>
          <w:p w14:paraId="352F5932" w14:textId="77777777" w:rsidR="00AA46E7" w:rsidRPr="000456B4" w:rsidRDefault="00AA46E7" w:rsidP="00C24107">
            <w:pPr>
              <w:keepNext/>
              <w:spacing w:before="0"/>
              <w:jc w:val="center"/>
              <w:rPr>
                <w:b/>
                <w:sz w:val="18"/>
                <w:szCs w:val="18"/>
              </w:rPr>
            </w:pPr>
          </w:p>
        </w:tc>
        <w:tc>
          <w:tcPr>
            <w:tcW w:w="1832" w:type="dxa"/>
            <w:shd w:val="clear" w:color="auto" w:fill="auto"/>
            <w:tcPrChange w:id="562" w:author="Yasser Syed" w:date="2018-12-22T15:04:00Z">
              <w:tcPr>
                <w:tcW w:w="2016" w:type="dxa"/>
                <w:shd w:val="clear" w:color="auto" w:fill="auto"/>
              </w:tcPr>
            </w:tcPrChange>
          </w:tcPr>
          <w:p w14:paraId="747DB35E" w14:textId="77777777" w:rsidR="00AA46E7" w:rsidRPr="000456B4" w:rsidRDefault="00AA46E7" w:rsidP="00C24107">
            <w:pPr>
              <w:keepNext/>
              <w:jc w:val="left"/>
              <w:rPr>
                <w:sz w:val="18"/>
                <w:szCs w:val="18"/>
              </w:rPr>
            </w:pPr>
            <w:r w:rsidRPr="000456B4">
              <w:rPr>
                <w:sz w:val="18"/>
                <w:szCs w:val="18"/>
              </w:rPr>
              <w:t xml:space="preserve">4:2:0 chroma sample </w:t>
            </w:r>
            <w:r w:rsidR="001769D9">
              <w:rPr>
                <w:sz w:val="18"/>
                <w:szCs w:val="18"/>
              </w:rPr>
              <w:t>location</w:t>
            </w:r>
            <w:r w:rsidR="001769D9" w:rsidRPr="000456B4">
              <w:rPr>
                <w:sz w:val="18"/>
                <w:szCs w:val="18"/>
              </w:rPr>
              <w:t xml:space="preserve"> </w:t>
            </w:r>
            <w:r w:rsidRPr="000456B4">
              <w:rPr>
                <w:sz w:val="18"/>
                <w:szCs w:val="18"/>
              </w:rPr>
              <w:t>alignment</w:t>
            </w:r>
          </w:p>
        </w:tc>
        <w:tc>
          <w:tcPr>
            <w:tcW w:w="6752" w:type="dxa"/>
            <w:gridSpan w:val="3"/>
            <w:shd w:val="clear" w:color="auto" w:fill="auto"/>
            <w:tcPrChange w:id="563" w:author="Yasser Syed" w:date="2018-12-22T15:04:00Z">
              <w:tcPr>
                <w:tcW w:w="6670" w:type="dxa"/>
                <w:gridSpan w:val="3"/>
                <w:shd w:val="clear" w:color="auto" w:fill="auto"/>
              </w:tcPr>
            </w:tcPrChange>
          </w:tcPr>
          <w:p w14:paraId="1557260C" w14:textId="77777777" w:rsidR="00AA46E7" w:rsidRPr="000456B4" w:rsidRDefault="00AA46E7" w:rsidP="00C24107">
            <w:pPr>
              <w:keepNext/>
              <w:jc w:val="left"/>
              <w:rPr>
                <w:sz w:val="18"/>
                <w:szCs w:val="18"/>
              </w:rPr>
            </w:pPr>
            <w:r w:rsidRPr="000456B4">
              <w:rPr>
                <w:sz w:val="18"/>
                <w:szCs w:val="18"/>
              </w:rPr>
              <w:t>Inferred (</w:t>
            </w:r>
            <w:proofErr w:type="spellStart"/>
            <w:r w:rsidR="001769D9" w:rsidRPr="000456B4">
              <w:rPr>
                <w:sz w:val="18"/>
                <w:szCs w:val="18"/>
              </w:rPr>
              <w:t>ChromaLocType</w:t>
            </w:r>
            <w:proofErr w:type="spellEnd"/>
            <w:r w:rsidR="001769D9" w:rsidRPr="000456B4">
              <w:rPr>
                <w:sz w:val="18"/>
                <w:szCs w:val="18"/>
              </w:rPr>
              <w:t xml:space="preserve"> = </w:t>
            </w:r>
            <w:r w:rsidRPr="000456B4">
              <w:rPr>
                <w:sz w:val="18"/>
                <w:szCs w:val="18"/>
              </w:rPr>
              <w:t>2)</w:t>
            </w:r>
          </w:p>
        </w:tc>
      </w:tr>
    </w:tbl>
    <w:p w14:paraId="07F6E5BB" w14:textId="77777777" w:rsidR="00AA46E7" w:rsidRPr="000456B4" w:rsidRDefault="00AA46E7" w:rsidP="00AA46E7">
      <w:pPr>
        <w:rPr>
          <w:rFonts w:eastAsia="Calibri"/>
        </w:rPr>
      </w:pPr>
    </w:p>
    <w:p w14:paraId="0EBD5ADD" w14:textId="77777777" w:rsidR="007F1483" w:rsidRPr="000456B4" w:rsidRDefault="007F1483" w:rsidP="007F1483">
      <w:pPr>
        <w:pStyle w:val="Heading3"/>
      </w:pPr>
      <w:r w:rsidRPr="000456B4">
        <w:t xml:space="preserve">Common descriptions and carriage – high dynamic range </w:t>
      </w:r>
      <w:r w:rsidR="007A4B0C" w:rsidRPr="000456B4">
        <w:t xml:space="preserve">video </w:t>
      </w:r>
      <w:r w:rsidRPr="000456B4">
        <w:t>with wide colour gamut</w:t>
      </w:r>
    </w:p>
    <w:p w14:paraId="31206FAF" w14:textId="77777777" w:rsidR="00D25F49" w:rsidRPr="000456B4" w:rsidRDefault="00D25F49" w:rsidP="00AA46E7">
      <w:pPr>
        <w:rPr>
          <w:rFonts w:eastAsia="Calibri"/>
        </w:rPr>
      </w:pPr>
    </w:p>
    <w:p w14:paraId="44695EC5" w14:textId="77777777" w:rsidR="00D25F49" w:rsidRPr="000456B4" w:rsidRDefault="00D25F49" w:rsidP="007A4B0C">
      <w:pPr>
        <w:keepNext/>
        <w:tabs>
          <w:tab w:val="left" w:pos="4853"/>
          <w:tab w:val="right" w:pos="9691"/>
        </w:tabs>
        <w:overflowPunct/>
        <w:autoSpaceDE/>
        <w:autoSpaceDN/>
        <w:adjustRightInd/>
        <w:spacing w:before="120" w:after="120"/>
        <w:jc w:val="center"/>
        <w:textAlignment w:val="auto"/>
        <w:rPr>
          <w:b/>
          <w:bCs/>
        </w:rPr>
      </w:pPr>
      <w:r w:rsidRPr="000456B4">
        <w:rPr>
          <w:b/>
          <w:bCs/>
        </w:rPr>
        <w:lastRenderedPageBreak/>
        <w:t xml:space="preserve">Table </w:t>
      </w:r>
      <w:r w:rsidRPr="000456B4">
        <w:rPr>
          <w:b/>
          <w:bCs/>
        </w:rPr>
        <w:fldChar w:fldCharType="begin"/>
      </w:r>
      <w:r w:rsidRPr="000456B4">
        <w:rPr>
          <w:b/>
          <w:bCs/>
        </w:rPr>
        <w:instrText xml:space="preserve"> SEQ Table \* ARABIC </w:instrText>
      </w:r>
      <w:r w:rsidRPr="000456B4">
        <w:rPr>
          <w:b/>
          <w:bCs/>
        </w:rPr>
        <w:fldChar w:fldCharType="separate"/>
      </w:r>
      <w:r w:rsidR="004B6C89" w:rsidRPr="000456B4">
        <w:rPr>
          <w:b/>
          <w:bCs/>
          <w:noProof/>
        </w:rPr>
        <w:t>6</w:t>
      </w:r>
      <w:r w:rsidRPr="000456B4">
        <w:rPr>
          <w:b/>
          <w:bCs/>
        </w:rPr>
        <w:fldChar w:fldCharType="end"/>
      </w:r>
      <w:r w:rsidRPr="000456B4">
        <w:rPr>
          <w:b/>
          <w:bCs/>
        </w:rPr>
        <w:t xml:space="preserve"> – HDR</w:t>
      </w:r>
      <w:r w:rsidR="007A4B0C" w:rsidRPr="000456B4">
        <w:rPr>
          <w:b/>
          <w:bCs/>
        </w:rPr>
        <w:t xml:space="preserve"> </w:t>
      </w:r>
      <w:r w:rsidRPr="000456B4">
        <w:rPr>
          <w:b/>
          <w:bCs/>
        </w:rPr>
        <w:t>WCG common colour volume descriptions</w:t>
      </w:r>
    </w:p>
    <w:tbl>
      <w:tblPr>
        <w:tblW w:w="481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58" w:type="dxa"/>
        </w:tblCellMar>
        <w:tblLook w:val="04A0" w:firstRow="1" w:lastRow="0" w:firstColumn="1" w:lastColumn="0" w:noHBand="0" w:noVBand="1"/>
        <w:tblPrChange w:id="564" w:author="Yasser Syed" w:date="2018-12-21T18:45:00Z">
          <w:tblPr>
            <w:tblW w:w="481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58" w:type="dxa"/>
            </w:tblCellMar>
            <w:tblLook w:val="04A0" w:firstRow="1" w:lastRow="0" w:firstColumn="1" w:lastColumn="0" w:noHBand="0" w:noVBand="1"/>
          </w:tblPr>
        </w:tblPrChange>
      </w:tblPr>
      <w:tblGrid>
        <w:gridCol w:w="535"/>
        <w:gridCol w:w="1914"/>
        <w:gridCol w:w="1673"/>
        <w:gridCol w:w="1800"/>
        <w:gridCol w:w="1634"/>
        <w:gridCol w:w="1800"/>
        <w:tblGridChange w:id="565">
          <w:tblGrid>
            <w:gridCol w:w="432"/>
            <w:gridCol w:w="2017"/>
            <w:gridCol w:w="1673"/>
            <w:gridCol w:w="1800"/>
            <w:gridCol w:w="1634"/>
            <w:gridCol w:w="1800"/>
          </w:tblGrid>
        </w:tblGridChange>
      </w:tblGrid>
      <w:tr w:rsidR="0013053F" w:rsidRPr="000456B4" w14:paraId="43F163F2" w14:textId="77777777" w:rsidTr="00AB1D3F">
        <w:trPr>
          <w:tblHeader/>
          <w:jc w:val="center"/>
          <w:trPrChange w:id="566" w:author="Yasser Syed" w:date="2018-12-21T18:45:00Z">
            <w:trPr>
              <w:tblHeader/>
              <w:jc w:val="center"/>
            </w:trPr>
          </w:trPrChange>
        </w:trPr>
        <w:tc>
          <w:tcPr>
            <w:tcW w:w="286" w:type="pct"/>
            <w:shd w:val="clear" w:color="auto" w:fill="auto"/>
            <w:vAlign w:val="center"/>
            <w:tcPrChange w:id="567" w:author="Yasser Syed" w:date="2018-12-21T18:45:00Z">
              <w:tcPr>
                <w:tcW w:w="231" w:type="pct"/>
                <w:shd w:val="clear" w:color="auto" w:fill="auto"/>
                <w:vAlign w:val="center"/>
              </w:tcPr>
            </w:tcPrChange>
          </w:tcPr>
          <w:p w14:paraId="19658F60" w14:textId="77777777" w:rsidR="00D25F49" w:rsidRPr="000456B4" w:rsidRDefault="00D25F49" w:rsidP="00C24107">
            <w:pPr>
              <w:keepNext/>
              <w:spacing w:before="0"/>
              <w:jc w:val="center"/>
              <w:rPr>
                <w:rFonts w:eastAsia="Calibri"/>
                <w:b/>
                <w:sz w:val="18"/>
                <w:szCs w:val="18"/>
              </w:rPr>
            </w:pPr>
          </w:p>
        </w:tc>
        <w:tc>
          <w:tcPr>
            <w:tcW w:w="1023" w:type="pct"/>
            <w:shd w:val="clear" w:color="auto" w:fill="auto"/>
            <w:tcPrChange w:id="568" w:author="Yasser Syed" w:date="2018-12-21T18:45:00Z">
              <w:tcPr>
                <w:tcW w:w="1078" w:type="pct"/>
                <w:shd w:val="clear" w:color="auto" w:fill="auto"/>
              </w:tcPr>
            </w:tcPrChange>
          </w:tcPr>
          <w:p w14:paraId="683A0740" w14:textId="77777777" w:rsidR="00D25F49" w:rsidRPr="000456B4" w:rsidRDefault="00D25F49" w:rsidP="00C24107">
            <w:pPr>
              <w:keepNext/>
              <w:jc w:val="left"/>
              <w:rPr>
                <w:rFonts w:eastAsia="Calibri"/>
                <w:b/>
                <w:sz w:val="18"/>
                <w:szCs w:val="18"/>
              </w:rPr>
            </w:pPr>
            <w:r w:rsidRPr="000456B4">
              <w:rPr>
                <w:rFonts w:eastAsia="Calibri"/>
                <w:b/>
                <w:sz w:val="18"/>
                <w:szCs w:val="18"/>
              </w:rPr>
              <w:t>System Identifier</w:t>
            </w:r>
          </w:p>
        </w:tc>
        <w:tc>
          <w:tcPr>
            <w:tcW w:w="894" w:type="pct"/>
            <w:shd w:val="clear" w:color="auto" w:fill="auto"/>
            <w:tcPrChange w:id="569" w:author="Yasser Syed" w:date="2018-12-21T18:45:00Z">
              <w:tcPr>
                <w:tcW w:w="894" w:type="pct"/>
                <w:shd w:val="clear" w:color="auto" w:fill="auto"/>
              </w:tcPr>
            </w:tcPrChange>
          </w:tcPr>
          <w:p w14:paraId="153516FE" w14:textId="77777777" w:rsidR="00D25F49" w:rsidRPr="000456B4" w:rsidRDefault="00D25F49" w:rsidP="00C24107">
            <w:pPr>
              <w:keepNext/>
              <w:jc w:val="left"/>
              <w:rPr>
                <w:rFonts w:eastAsia="Calibri"/>
                <w:b/>
                <w:sz w:val="18"/>
                <w:szCs w:val="18"/>
              </w:rPr>
            </w:pPr>
            <w:r w:rsidRPr="000456B4">
              <w:rPr>
                <w:rFonts w:eastAsia="Calibri"/>
                <w:b/>
                <w:sz w:val="18"/>
                <w:szCs w:val="18"/>
              </w:rPr>
              <w:t>BT2100_PQ_YCC</w:t>
            </w:r>
          </w:p>
        </w:tc>
        <w:tc>
          <w:tcPr>
            <w:tcW w:w="962" w:type="pct"/>
            <w:shd w:val="clear" w:color="auto" w:fill="auto"/>
            <w:tcPrChange w:id="570" w:author="Yasser Syed" w:date="2018-12-21T18:45:00Z">
              <w:tcPr>
                <w:tcW w:w="962" w:type="pct"/>
                <w:shd w:val="clear" w:color="auto" w:fill="auto"/>
              </w:tcPr>
            </w:tcPrChange>
          </w:tcPr>
          <w:p w14:paraId="30BFC19A" w14:textId="77777777" w:rsidR="00D25F49" w:rsidRPr="000456B4" w:rsidRDefault="00D25F49" w:rsidP="00C24107">
            <w:pPr>
              <w:keepNext/>
              <w:jc w:val="left"/>
              <w:rPr>
                <w:rFonts w:eastAsia="Calibri"/>
                <w:b/>
                <w:sz w:val="18"/>
                <w:szCs w:val="18"/>
              </w:rPr>
            </w:pPr>
            <w:r w:rsidRPr="000456B4">
              <w:rPr>
                <w:rFonts w:eastAsia="Calibri"/>
                <w:b/>
                <w:sz w:val="18"/>
                <w:szCs w:val="18"/>
              </w:rPr>
              <w:t>BT2100_HLG_YCC</w:t>
            </w:r>
          </w:p>
        </w:tc>
        <w:tc>
          <w:tcPr>
            <w:tcW w:w="873" w:type="pct"/>
            <w:shd w:val="clear" w:color="auto" w:fill="auto"/>
            <w:tcPrChange w:id="571" w:author="Yasser Syed" w:date="2018-12-21T18:45:00Z">
              <w:tcPr>
                <w:tcW w:w="873" w:type="pct"/>
                <w:shd w:val="clear" w:color="auto" w:fill="auto"/>
              </w:tcPr>
            </w:tcPrChange>
          </w:tcPr>
          <w:p w14:paraId="4772F4AE" w14:textId="77777777" w:rsidR="00D25F49" w:rsidRPr="000456B4" w:rsidRDefault="00D25F49" w:rsidP="00C24107">
            <w:pPr>
              <w:keepNext/>
              <w:jc w:val="left"/>
              <w:rPr>
                <w:rFonts w:eastAsia="Calibri"/>
                <w:b/>
                <w:sz w:val="18"/>
                <w:szCs w:val="18"/>
              </w:rPr>
            </w:pPr>
            <w:r w:rsidRPr="000456B4">
              <w:rPr>
                <w:rFonts w:eastAsia="Calibri"/>
                <w:b/>
                <w:sz w:val="18"/>
                <w:szCs w:val="18"/>
              </w:rPr>
              <w:t>BT2100_PQ_RGB</w:t>
            </w:r>
          </w:p>
        </w:tc>
        <w:tc>
          <w:tcPr>
            <w:tcW w:w="962" w:type="pct"/>
            <w:shd w:val="clear" w:color="auto" w:fill="auto"/>
            <w:tcPrChange w:id="572" w:author="Yasser Syed" w:date="2018-12-21T18:45:00Z">
              <w:tcPr>
                <w:tcW w:w="962" w:type="pct"/>
                <w:shd w:val="clear" w:color="auto" w:fill="auto"/>
              </w:tcPr>
            </w:tcPrChange>
          </w:tcPr>
          <w:p w14:paraId="202198D8" w14:textId="77777777" w:rsidR="00D25F49" w:rsidRPr="000456B4" w:rsidRDefault="00D25F49" w:rsidP="00C24107">
            <w:pPr>
              <w:keepNext/>
              <w:jc w:val="left"/>
              <w:rPr>
                <w:rFonts w:eastAsia="Calibri"/>
                <w:b/>
                <w:sz w:val="18"/>
                <w:szCs w:val="18"/>
              </w:rPr>
            </w:pPr>
            <w:r w:rsidRPr="000456B4">
              <w:rPr>
                <w:rFonts w:eastAsia="Calibri"/>
                <w:b/>
                <w:sz w:val="18"/>
                <w:szCs w:val="18"/>
              </w:rPr>
              <w:t>BT2100_HLG_RGB</w:t>
            </w:r>
          </w:p>
        </w:tc>
      </w:tr>
      <w:tr w:rsidR="0013053F" w:rsidRPr="000456B4" w14:paraId="3859245B" w14:textId="77777777" w:rsidTr="00AB1D3F">
        <w:trPr>
          <w:cantSplit/>
          <w:trHeight w:val="576"/>
          <w:jc w:val="center"/>
          <w:trPrChange w:id="573" w:author="Yasser Syed" w:date="2018-12-21T18:45:00Z">
            <w:trPr>
              <w:cantSplit/>
              <w:trHeight w:val="576"/>
              <w:jc w:val="center"/>
            </w:trPr>
          </w:trPrChange>
        </w:trPr>
        <w:tc>
          <w:tcPr>
            <w:tcW w:w="286" w:type="pct"/>
            <w:vMerge w:val="restart"/>
            <w:shd w:val="clear" w:color="auto" w:fill="auto"/>
            <w:textDirection w:val="btLr"/>
            <w:vAlign w:val="center"/>
            <w:tcPrChange w:id="574" w:author="Yasser Syed" w:date="2018-12-21T18:45:00Z">
              <w:tcPr>
                <w:tcW w:w="231" w:type="pct"/>
                <w:vMerge w:val="restart"/>
                <w:shd w:val="clear" w:color="auto" w:fill="auto"/>
                <w:textDirection w:val="btLr"/>
                <w:vAlign w:val="center"/>
              </w:tcPr>
            </w:tcPrChange>
          </w:tcPr>
          <w:p w14:paraId="1E940DB6" w14:textId="77777777" w:rsidR="00D25F49" w:rsidRPr="000456B4" w:rsidRDefault="00D25F49" w:rsidP="00C24107">
            <w:pPr>
              <w:keepNext/>
              <w:spacing w:before="0"/>
              <w:jc w:val="center"/>
              <w:rPr>
                <w:rFonts w:eastAsia="Calibri"/>
                <w:b/>
                <w:sz w:val="18"/>
                <w:szCs w:val="18"/>
              </w:rPr>
            </w:pPr>
            <w:r w:rsidRPr="000456B4">
              <w:rPr>
                <w:rFonts w:eastAsia="Calibri"/>
                <w:b/>
                <w:sz w:val="18"/>
                <w:szCs w:val="18"/>
              </w:rPr>
              <w:t>Colour properties</w:t>
            </w:r>
          </w:p>
        </w:tc>
        <w:tc>
          <w:tcPr>
            <w:tcW w:w="1023" w:type="pct"/>
            <w:shd w:val="clear" w:color="auto" w:fill="auto"/>
            <w:tcPrChange w:id="575" w:author="Yasser Syed" w:date="2018-12-21T18:45:00Z">
              <w:tcPr>
                <w:tcW w:w="1078" w:type="pct"/>
                <w:shd w:val="clear" w:color="auto" w:fill="auto"/>
              </w:tcPr>
            </w:tcPrChange>
          </w:tcPr>
          <w:p w14:paraId="30DECDF1" w14:textId="77777777" w:rsidR="00D25F49" w:rsidRPr="000456B4" w:rsidRDefault="00D25F49" w:rsidP="00C24107">
            <w:pPr>
              <w:keepNext/>
              <w:jc w:val="left"/>
              <w:rPr>
                <w:rFonts w:eastAsia="Calibri"/>
                <w:sz w:val="18"/>
                <w:szCs w:val="18"/>
              </w:rPr>
            </w:pPr>
            <w:r w:rsidRPr="000456B4">
              <w:rPr>
                <w:rFonts w:eastAsia="Calibri"/>
                <w:sz w:val="18"/>
                <w:szCs w:val="18"/>
              </w:rPr>
              <w:t>Colour primaries</w:t>
            </w:r>
          </w:p>
        </w:tc>
        <w:tc>
          <w:tcPr>
            <w:tcW w:w="894" w:type="pct"/>
            <w:shd w:val="clear" w:color="auto" w:fill="auto"/>
            <w:tcPrChange w:id="576" w:author="Yasser Syed" w:date="2018-12-21T18:45:00Z">
              <w:tcPr>
                <w:tcW w:w="894" w:type="pct"/>
                <w:shd w:val="clear" w:color="auto" w:fill="auto"/>
              </w:tcPr>
            </w:tcPrChange>
          </w:tcPr>
          <w:p w14:paraId="6E8F73AF" w14:textId="77777777" w:rsidR="00D25F49" w:rsidRPr="000456B4" w:rsidRDefault="00D25F49" w:rsidP="00C24107">
            <w:pPr>
              <w:keepNext/>
              <w:jc w:val="left"/>
              <w:rPr>
                <w:rFonts w:eastAsia="Calibri"/>
                <w:sz w:val="18"/>
                <w:szCs w:val="18"/>
              </w:rPr>
            </w:pPr>
            <w:r w:rsidRPr="000456B4">
              <w:rPr>
                <w:rFonts w:eastAsia="Calibri"/>
                <w:sz w:val="18"/>
                <w:szCs w:val="18"/>
              </w:rPr>
              <w:t>BT.2020 / BT.2100</w:t>
            </w:r>
          </w:p>
        </w:tc>
        <w:tc>
          <w:tcPr>
            <w:tcW w:w="962" w:type="pct"/>
            <w:shd w:val="clear" w:color="auto" w:fill="auto"/>
            <w:tcPrChange w:id="577" w:author="Yasser Syed" w:date="2018-12-21T18:45:00Z">
              <w:tcPr>
                <w:tcW w:w="962" w:type="pct"/>
                <w:shd w:val="clear" w:color="auto" w:fill="auto"/>
              </w:tcPr>
            </w:tcPrChange>
          </w:tcPr>
          <w:p w14:paraId="1055F850" w14:textId="77777777" w:rsidR="00D25F49" w:rsidRPr="000456B4" w:rsidRDefault="00D25F49" w:rsidP="00C24107">
            <w:pPr>
              <w:keepNext/>
              <w:jc w:val="left"/>
              <w:rPr>
                <w:rFonts w:eastAsia="Calibri"/>
                <w:sz w:val="18"/>
                <w:szCs w:val="18"/>
              </w:rPr>
            </w:pPr>
            <w:r w:rsidRPr="000456B4">
              <w:rPr>
                <w:rFonts w:eastAsia="Calibri"/>
                <w:sz w:val="18"/>
                <w:szCs w:val="18"/>
              </w:rPr>
              <w:t>BT.2020 / BT.2100</w:t>
            </w:r>
          </w:p>
        </w:tc>
        <w:tc>
          <w:tcPr>
            <w:tcW w:w="873" w:type="pct"/>
            <w:shd w:val="clear" w:color="auto" w:fill="auto"/>
            <w:tcPrChange w:id="578" w:author="Yasser Syed" w:date="2018-12-21T18:45:00Z">
              <w:tcPr>
                <w:tcW w:w="873" w:type="pct"/>
                <w:shd w:val="clear" w:color="auto" w:fill="auto"/>
              </w:tcPr>
            </w:tcPrChange>
          </w:tcPr>
          <w:p w14:paraId="4D23D2BA" w14:textId="77777777" w:rsidR="00D25F49" w:rsidRPr="000456B4" w:rsidRDefault="00D25F49" w:rsidP="00C24107">
            <w:pPr>
              <w:keepNext/>
              <w:jc w:val="left"/>
              <w:rPr>
                <w:rFonts w:eastAsia="Calibri"/>
                <w:sz w:val="18"/>
                <w:szCs w:val="18"/>
              </w:rPr>
            </w:pPr>
            <w:r w:rsidRPr="000456B4">
              <w:rPr>
                <w:rFonts w:eastAsia="Calibri"/>
                <w:sz w:val="18"/>
                <w:szCs w:val="18"/>
              </w:rPr>
              <w:t>BT.2020 / BT.2100</w:t>
            </w:r>
          </w:p>
        </w:tc>
        <w:tc>
          <w:tcPr>
            <w:tcW w:w="962" w:type="pct"/>
            <w:shd w:val="clear" w:color="auto" w:fill="auto"/>
            <w:tcPrChange w:id="579" w:author="Yasser Syed" w:date="2018-12-21T18:45:00Z">
              <w:tcPr>
                <w:tcW w:w="962" w:type="pct"/>
                <w:shd w:val="clear" w:color="auto" w:fill="auto"/>
              </w:tcPr>
            </w:tcPrChange>
          </w:tcPr>
          <w:p w14:paraId="72581637" w14:textId="77777777" w:rsidR="00D25F49" w:rsidRPr="000456B4" w:rsidRDefault="00D25F49" w:rsidP="00C24107">
            <w:pPr>
              <w:keepNext/>
              <w:jc w:val="left"/>
              <w:rPr>
                <w:rFonts w:eastAsia="Calibri"/>
                <w:sz w:val="18"/>
                <w:szCs w:val="18"/>
              </w:rPr>
            </w:pPr>
            <w:r w:rsidRPr="000456B4">
              <w:rPr>
                <w:rFonts w:eastAsia="Calibri"/>
                <w:sz w:val="18"/>
                <w:szCs w:val="18"/>
              </w:rPr>
              <w:t>BT.2020 / BT.2100</w:t>
            </w:r>
          </w:p>
        </w:tc>
      </w:tr>
      <w:tr w:rsidR="0013053F" w:rsidRPr="000456B4" w14:paraId="5EF090DE" w14:textId="77777777" w:rsidTr="00AB1D3F">
        <w:trPr>
          <w:trHeight w:val="576"/>
          <w:jc w:val="center"/>
          <w:trPrChange w:id="580" w:author="Yasser Syed" w:date="2018-12-21T18:45:00Z">
            <w:trPr>
              <w:trHeight w:val="576"/>
              <w:jc w:val="center"/>
            </w:trPr>
          </w:trPrChange>
        </w:trPr>
        <w:tc>
          <w:tcPr>
            <w:tcW w:w="286" w:type="pct"/>
            <w:vMerge/>
            <w:shd w:val="clear" w:color="auto" w:fill="auto"/>
            <w:vAlign w:val="center"/>
            <w:tcPrChange w:id="581" w:author="Yasser Syed" w:date="2018-12-21T18:45:00Z">
              <w:tcPr>
                <w:tcW w:w="231" w:type="pct"/>
                <w:vMerge/>
                <w:shd w:val="clear" w:color="auto" w:fill="auto"/>
                <w:vAlign w:val="center"/>
              </w:tcPr>
            </w:tcPrChange>
          </w:tcPr>
          <w:p w14:paraId="4ED491F2" w14:textId="77777777" w:rsidR="00D25F49" w:rsidRPr="000456B4" w:rsidRDefault="00D25F49" w:rsidP="00C24107">
            <w:pPr>
              <w:keepNext/>
              <w:spacing w:before="0"/>
              <w:jc w:val="center"/>
              <w:rPr>
                <w:rFonts w:eastAsia="Calibri"/>
                <w:b/>
                <w:sz w:val="18"/>
                <w:szCs w:val="18"/>
              </w:rPr>
            </w:pPr>
          </w:p>
        </w:tc>
        <w:tc>
          <w:tcPr>
            <w:tcW w:w="1023" w:type="pct"/>
            <w:shd w:val="clear" w:color="auto" w:fill="auto"/>
            <w:tcPrChange w:id="582" w:author="Yasser Syed" w:date="2018-12-21T18:45:00Z">
              <w:tcPr>
                <w:tcW w:w="1078" w:type="pct"/>
                <w:shd w:val="clear" w:color="auto" w:fill="auto"/>
              </w:tcPr>
            </w:tcPrChange>
          </w:tcPr>
          <w:p w14:paraId="4BEFD76A" w14:textId="77777777" w:rsidR="00D25F49" w:rsidRPr="000456B4" w:rsidRDefault="00D25F49" w:rsidP="00C24107">
            <w:pPr>
              <w:keepNext/>
              <w:jc w:val="left"/>
              <w:rPr>
                <w:rFonts w:eastAsia="Calibri"/>
                <w:sz w:val="18"/>
                <w:szCs w:val="18"/>
              </w:rPr>
            </w:pPr>
            <w:r w:rsidRPr="000456B4">
              <w:rPr>
                <w:rFonts w:eastAsia="Calibri"/>
                <w:sz w:val="18"/>
                <w:szCs w:val="18"/>
              </w:rPr>
              <w:t>Transfer characteristics</w:t>
            </w:r>
          </w:p>
        </w:tc>
        <w:tc>
          <w:tcPr>
            <w:tcW w:w="894" w:type="pct"/>
            <w:shd w:val="clear" w:color="auto" w:fill="auto"/>
            <w:tcPrChange w:id="583" w:author="Yasser Syed" w:date="2018-12-21T18:45:00Z">
              <w:tcPr>
                <w:tcW w:w="894" w:type="pct"/>
                <w:shd w:val="clear" w:color="auto" w:fill="auto"/>
              </w:tcPr>
            </w:tcPrChange>
          </w:tcPr>
          <w:p w14:paraId="4B27E9EE" w14:textId="77777777" w:rsidR="00D25F49" w:rsidRPr="000456B4" w:rsidRDefault="00E7610C" w:rsidP="00C24107">
            <w:pPr>
              <w:keepNext/>
              <w:jc w:val="left"/>
              <w:rPr>
                <w:rFonts w:eastAsia="Calibri"/>
                <w:sz w:val="18"/>
                <w:szCs w:val="18"/>
              </w:rPr>
            </w:pPr>
            <w:r w:rsidRPr="000456B4">
              <w:rPr>
                <w:rFonts w:eastAsia="Calibri"/>
                <w:sz w:val="18"/>
                <w:szCs w:val="18"/>
              </w:rPr>
              <w:t xml:space="preserve">BT.2100 </w:t>
            </w:r>
            <w:r w:rsidR="00D25F49" w:rsidRPr="000456B4">
              <w:rPr>
                <w:rFonts w:eastAsia="Calibri"/>
                <w:sz w:val="18"/>
                <w:szCs w:val="18"/>
              </w:rPr>
              <w:t>PQ</w:t>
            </w:r>
          </w:p>
        </w:tc>
        <w:tc>
          <w:tcPr>
            <w:tcW w:w="962" w:type="pct"/>
            <w:shd w:val="clear" w:color="auto" w:fill="auto"/>
            <w:tcPrChange w:id="584" w:author="Yasser Syed" w:date="2018-12-21T18:45:00Z">
              <w:tcPr>
                <w:tcW w:w="962" w:type="pct"/>
                <w:shd w:val="clear" w:color="auto" w:fill="auto"/>
              </w:tcPr>
            </w:tcPrChange>
          </w:tcPr>
          <w:p w14:paraId="554622EE" w14:textId="77777777" w:rsidR="00D25F49" w:rsidRPr="000456B4" w:rsidRDefault="00E7610C" w:rsidP="00C24107">
            <w:pPr>
              <w:keepNext/>
              <w:jc w:val="left"/>
              <w:rPr>
                <w:rFonts w:eastAsia="Calibri"/>
                <w:sz w:val="18"/>
                <w:szCs w:val="18"/>
              </w:rPr>
            </w:pPr>
            <w:r w:rsidRPr="000456B4">
              <w:rPr>
                <w:rFonts w:eastAsia="Calibri"/>
                <w:sz w:val="18"/>
                <w:szCs w:val="18"/>
              </w:rPr>
              <w:t xml:space="preserve">BT.2100 </w:t>
            </w:r>
            <w:r w:rsidR="00D25F49" w:rsidRPr="000456B4">
              <w:rPr>
                <w:rFonts w:eastAsia="Calibri"/>
                <w:sz w:val="18"/>
                <w:szCs w:val="18"/>
              </w:rPr>
              <w:t>HLG</w:t>
            </w:r>
          </w:p>
        </w:tc>
        <w:tc>
          <w:tcPr>
            <w:tcW w:w="873" w:type="pct"/>
            <w:shd w:val="clear" w:color="auto" w:fill="auto"/>
            <w:tcPrChange w:id="585" w:author="Yasser Syed" w:date="2018-12-21T18:45:00Z">
              <w:tcPr>
                <w:tcW w:w="873" w:type="pct"/>
                <w:shd w:val="clear" w:color="auto" w:fill="auto"/>
              </w:tcPr>
            </w:tcPrChange>
          </w:tcPr>
          <w:p w14:paraId="7EB6EBA2" w14:textId="77777777" w:rsidR="00D25F49" w:rsidRPr="000456B4" w:rsidRDefault="00E7610C" w:rsidP="00C24107">
            <w:pPr>
              <w:keepNext/>
              <w:jc w:val="left"/>
              <w:rPr>
                <w:rFonts w:eastAsia="Calibri"/>
                <w:sz w:val="18"/>
                <w:szCs w:val="18"/>
              </w:rPr>
            </w:pPr>
            <w:r w:rsidRPr="000456B4">
              <w:rPr>
                <w:rFonts w:eastAsia="Calibri"/>
                <w:sz w:val="18"/>
                <w:szCs w:val="18"/>
              </w:rPr>
              <w:t xml:space="preserve">BT.2100 </w:t>
            </w:r>
            <w:r w:rsidR="00D25F49" w:rsidRPr="000456B4">
              <w:rPr>
                <w:rFonts w:eastAsia="Calibri"/>
                <w:sz w:val="18"/>
                <w:szCs w:val="18"/>
              </w:rPr>
              <w:t>PQ</w:t>
            </w:r>
          </w:p>
        </w:tc>
        <w:tc>
          <w:tcPr>
            <w:tcW w:w="962" w:type="pct"/>
            <w:shd w:val="clear" w:color="auto" w:fill="auto"/>
            <w:tcPrChange w:id="586" w:author="Yasser Syed" w:date="2018-12-21T18:45:00Z">
              <w:tcPr>
                <w:tcW w:w="962" w:type="pct"/>
                <w:shd w:val="clear" w:color="auto" w:fill="auto"/>
              </w:tcPr>
            </w:tcPrChange>
          </w:tcPr>
          <w:p w14:paraId="4A7AAAA0" w14:textId="77777777" w:rsidR="00D25F49" w:rsidRPr="000456B4" w:rsidRDefault="00E7610C" w:rsidP="00C24107">
            <w:pPr>
              <w:keepNext/>
              <w:jc w:val="left"/>
              <w:rPr>
                <w:rFonts w:eastAsia="Calibri"/>
                <w:sz w:val="18"/>
                <w:szCs w:val="18"/>
              </w:rPr>
            </w:pPr>
            <w:r w:rsidRPr="000456B4">
              <w:rPr>
                <w:rFonts w:eastAsia="Calibri"/>
                <w:sz w:val="18"/>
                <w:szCs w:val="18"/>
              </w:rPr>
              <w:t xml:space="preserve">BT.2100 </w:t>
            </w:r>
            <w:r w:rsidR="00D25F49" w:rsidRPr="000456B4">
              <w:rPr>
                <w:rFonts w:eastAsia="Calibri"/>
                <w:sz w:val="18"/>
                <w:szCs w:val="18"/>
              </w:rPr>
              <w:t>HLG</w:t>
            </w:r>
          </w:p>
        </w:tc>
      </w:tr>
      <w:tr w:rsidR="0013053F" w:rsidRPr="000456B4" w14:paraId="6A902EC9" w14:textId="77777777" w:rsidTr="00AB1D3F">
        <w:trPr>
          <w:trHeight w:val="576"/>
          <w:jc w:val="center"/>
          <w:trPrChange w:id="587" w:author="Yasser Syed" w:date="2018-12-21T18:45:00Z">
            <w:trPr>
              <w:trHeight w:val="576"/>
              <w:jc w:val="center"/>
            </w:trPr>
          </w:trPrChange>
        </w:trPr>
        <w:tc>
          <w:tcPr>
            <w:tcW w:w="286" w:type="pct"/>
            <w:vMerge/>
            <w:shd w:val="clear" w:color="auto" w:fill="auto"/>
            <w:vAlign w:val="center"/>
            <w:tcPrChange w:id="588" w:author="Yasser Syed" w:date="2018-12-21T18:45:00Z">
              <w:tcPr>
                <w:tcW w:w="231" w:type="pct"/>
                <w:vMerge/>
                <w:shd w:val="clear" w:color="auto" w:fill="auto"/>
                <w:vAlign w:val="center"/>
              </w:tcPr>
            </w:tcPrChange>
          </w:tcPr>
          <w:p w14:paraId="4DF27F32" w14:textId="77777777" w:rsidR="00D25F49" w:rsidRPr="000456B4" w:rsidRDefault="00D25F49" w:rsidP="00C24107">
            <w:pPr>
              <w:keepNext/>
              <w:spacing w:before="0"/>
              <w:jc w:val="center"/>
              <w:rPr>
                <w:rFonts w:eastAsia="Calibri"/>
                <w:b/>
                <w:sz w:val="18"/>
                <w:szCs w:val="18"/>
              </w:rPr>
            </w:pPr>
          </w:p>
        </w:tc>
        <w:tc>
          <w:tcPr>
            <w:tcW w:w="1023" w:type="pct"/>
            <w:shd w:val="clear" w:color="auto" w:fill="auto"/>
            <w:tcPrChange w:id="589" w:author="Yasser Syed" w:date="2018-12-21T18:45:00Z">
              <w:tcPr>
                <w:tcW w:w="1078" w:type="pct"/>
                <w:shd w:val="clear" w:color="auto" w:fill="auto"/>
              </w:tcPr>
            </w:tcPrChange>
          </w:tcPr>
          <w:p w14:paraId="6B06863D" w14:textId="77777777" w:rsidR="00D25F49" w:rsidRPr="000456B4" w:rsidRDefault="00D25F49" w:rsidP="00C24107">
            <w:pPr>
              <w:keepNext/>
              <w:jc w:val="left"/>
              <w:rPr>
                <w:rFonts w:eastAsia="Calibri"/>
                <w:sz w:val="18"/>
                <w:szCs w:val="18"/>
              </w:rPr>
            </w:pPr>
            <w:r w:rsidRPr="000456B4">
              <w:rPr>
                <w:rFonts w:eastAsia="Calibri"/>
                <w:sz w:val="18"/>
                <w:szCs w:val="18"/>
              </w:rPr>
              <w:t>Colour representation</w:t>
            </w:r>
          </w:p>
        </w:tc>
        <w:tc>
          <w:tcPr>
            <w:tcW w:w="894" w:type="pct"/>
            <w:shd w:val="clear" w:color="auto" w:fill="auto"/>
            <w:tcPrChange w:id="590" w:author="Yasser Syed" w:date="2018-12-21T18:45:00Z">
              <w:tcPr>
                <w:tcW w:w="894" w:type="pct"/>
                <w:shd w:val="clear" w:color="auto" w:fill="auto"/>
              </w:tcPr>
            </w:tcPrChange>
          </w:tcPr>
          <w:p w14:paraId="7458D3A2" w14:textId="77777777" w:rsidR="00D25F49" w:rsidRPr="000456B4" w:rsidRDefault="00D25F49" w:rsidP="00C24107">
            <w:pPr>
              <w:keepNext/>
              <w:jc w:val="left"/>
              <w:rPr>
                <w:rFonts w:eastAsia="Calibri"/>
                <w:sz w:val="18"/>
                <w:szCs w:val="18"/>
              </w:rPr>
            </w:pPr>
            <w:proofErr w:type="spellStart"/>
            <w:r w:rsidRPr="000456B4">
              <w:rPr>
                <w:rFonts w:eastAsia="Calibri"/>
                <w:sz w:val="18"/>
                <w:szCs w:val="18"/>
              </w:rPr>
              <w:t>Y′CbCr</w:t>
            </w:r>
            <w:proofErr w:type="spellEnd"/>
          </w:p>
        </w:tc>
        <w:tc>
          <w:tcPr>
            <w:tcW w:w="962" w:type="pct"/>
            <w:shd w:val="clear" w:color="auto" w:fill="auto"/>
            <w:tcPrChange w:id="591" w:author="Yasser Syed" w:date="2018-12-21T18:45:00Z">
              <w:tcPr>
                <w:tcW w:w="962" w:type="pct"/>
                <w:shd w:val="clear" w:color="auto" w:fill="auto"/>
              </w:tcPr>
            </w:tcPrChange>
          </w:tcPr>
          <w:p w14:paraId="0EBBE943" w14:textId="77777777" w:rsidR="00D25F49" w:rsidRPr="000456B4" w:rsidRDefault="00D25F49" w:rsidP="00C24107">
            <w:pPr>
              <w:keepNext/>
              <w:jc w:val="left"/>
              <w:rPr>
                <w:rFonts w:eastAsia="Calibri"/>
                <w:sz w:val="18"/>
                <w:szCs w:val="18"/>
              </w:rPr>
            </w:pPr>
            <w:proofErr w:type="spellStart"/>
            <w:r w:rsidRPr="000456B4">
              <w:rPr>
                <w:rFonts w:eastAsia="Calibri"/>
                <w:sz w:val="18"/>
                <w:szCs w:val="18"/>
              </w:rPr>
              <w:t>Y′CbCr</w:t>
            </w:r>
            <w:proofErr w:type="spellEnd"/>
          </w:p>
        </w:tc>
        <w:tc>
          <w:tcPr>
            <w:tcW w:w="873" w:type="pct"/>
            <w:shd w:val="clear" w:color="auto" w:fill="auto"/>
            <w:tcPrChange w:id="592" w:author="Yasser Syed" w:date="2018-12-21T18:45:00Z">
              <w:tcPr>
                <w:tcW w:w="873" w:type="pct"/>
                <w:shd w:val="clear" w:color="auto" w:fill="auto"/>
              </w:tcPr>
            </w:tcPrChange>
          </w:tcPr>
          <w:p w14:paraId="59F0691C" w14:textId="77777777" w:rsidR="00D25F49" w:rsidRPr="000456B4" w:rsidRDefault="00D25F49" w:rsidP="00C24107">
            <w:pPr>
              <w:keepNext/>
              <w:jc w:val="left"/>
              <w:rPr>
                <w:rFonts w:eastAsia="Calibri"/>
                <w:sz w:val="18"/>
                <w:szCs w:val="18"/>
              </w:rPr>
            </w:pPr>
            <w:r w:rsidRPr="000456B4">
              <w:rPr>
                <w:rFonts w:eastAsia="Calibri"/>
                <w:sz w:val="18"/>
                <w:szCs w:val="18"/>
              </w:rPr>
              <w:t>R′G′B′</w:t>
            </w:r>
          </w:p>
        </w:tc>
        <w:tc>
          <w:tcPr>
            <w:tcW w:w="962" w:type="pct"/>
            <w:shd w:val="clear" w:color="auto" w:fill="auto"/>
            <w:tcPrChange w:id="593" w:author="Yasser Syed" w:date="2018-12-21T18:45:00Z">
              <w:tcPr>
                <w:tcW w:w="962" w:type="pct"/>
                <w:shd w:val="clear" w:color="auto" w:fill="auto"/>
              </w:tcPr>
            </w:tcPrChange>
          </w:tcPr>
          <w:p w14:paraId="76FD32BB" w14:textId="77777777" w:rsidR="00D25F49" w:rsidRPr="000456B4" w:rsidRDefault="00D25F49" w:rsidP="00C24107">
            <w:pPr>
              <w:keepNext/>
              <w:jc w:val="left"/>
              <w:rPr>
                <w:rFonts w:eastAsia="Calibri"/>
                <w:sz w:val="18"/>
                <w:szCs w:val="18"/>
              </w:rPr>
            </w:pPr>
            <w:r w:rsidRPr="000456B4">
              <w:rPr>
                <w:rFonts w:eastAsia="Calibri"/>
                <w:sz w:val="18"/>
                <w:szCs w:val="18"/>
              </w:rPr>
              <w:t>R′G′B′</w:t>
            </w:r>
          </w:p>
        </w:tc>
      </w:tr>
      <w:tr w:rsidR="0013053F" w:rsidRPr="000456B4" w14:paraId="771984D0" w14:textId="77777777" w:rsidTr="00AB1D3F">
        <w:trPr>
          <w:cantSplit/>
          <w:trHeight w:val="381"/>
          <w:jc w:val="center"/>
          <w:trPrChange w:id="594" w:author="Yasser Syed" w:date="2018-12-21T18:45:00Z">
            <w:trPr>
              <w:cantSplit/>
              <w:trHeight w:val="381"/>
              <w:jc w:val="center"/>
            </w:trPr>
          </w:trPrChange>
        </w:trPr>
        <w:tc>
          <w:tcPr>
            <w:tcW w:w="286" w:type="pct"/>
            <w:vMerge w:val="restart"/>
            <w:shd w:val="clear" w:color="auto" w:fill="auto"/>
            <w:textDirection w:val="btLr"/>
            <w:vAlign w:val="center"/>
            <w:tcPrChange w:id="595" w:author="Yasser Syed" w:date="2018-12-21T18:45:00Z">
              <w:tcPr>
                <w:tcW w:w="231" w:type="pct"/>
                <w:vMerge w:val="restart"/>
                <w:shd w:val="clear" w:color="auto" w:fill="auto"/>
                <w:textDirection w:val="btLr"/>
                <w:vAlign w:val="center"/>
              </w:tcPr>
            </w:tcPrChange>
          </w:tcPr>
          <w:p w14:paraId="385FC2CA" w14:textId="77777777" w:rsidR="00D25F49" w:rsidRPr="000456B4" w:rsidRDefault="00D25F49" w:rsidP="00C24107">
            <w:pPr>
              <w:keepNext/>
              <w:spacing w:before="0"/>
              <w:jc w:val="center"/>
              <w:rPr>
                <w:rFonts w:eastAsia="Calibri"/>
                <w:b/>
                <w:sz w:val="18"/>
                <w:szCs w:val="18"/>
              </w:rPr>
            </w:pPr>
            <w:r w:rsidRPr="000456B4">
              <w:rPr>
                <w:rFonts w:eastAsia="Calibri"/>
                <w:b/>
                <w:sz w:val="18"/>
                <w:szCs w:val="18"/>
              </w:rPr>
              <w:t>Other</w:t>
            </w:r>
          </w:p>
        </w:tc>
        <w:tc>
          <w:tcPr>
            <w:tcW w:w="1023" w:type="pct"/>
            <w:shd w:val="clear" w:color="auto" w:fill="auto"/>
            <w:tcPrChange w:id="596" w:author="Yasser Syed" w:date="2018-12-21T18:45:00Z">
              <w:tcPr>
                <w:tcW w:w="1078" w:type="pct"/>
                <w:shd w:val="clear" w:color="auto" w:fill="auto"/>
              </w:tcPr>
            </w:tcPrChange>
          </w:tcPr>
          <w:p w14:paraId="4CC09D31" w14:textId="77777777" w:rsidR="00D25F49" w:rsidRPr="000456B4" w:rsidRDefault="00D25F49" w:rsidP="00C24107">
            <w:pPr>
              <w:keepNext/>
              <w:jc w:val="left"/>
              <w:rPr>
                <w:rFonts w:eastAsia="Calibri"/>
                <w:sz w:val="18"/>
                <w:szCs w:val="18"/>
              </w:rPr>
            </w:pPr>
            <w:r w:rsidRPr="000456B4">
              <w:rPr>
                <w:rFonts w:eastAsia="Calibri"/>
                <w:sz w:val="18"/>
                <w:szCs w:val="18"/>
              </w:rPr>
              <w:t>Full/narrow range</w:t>
            </w:r>
          </w:p>
        </w:tc>
        <w:tc>
          <w:tcPr>
            <w:tcW w:w="894" w:type="pct"/>
            <w:shd w:val="clear" w:color="auto" w:fill="auto"/>
            <w:tcPrChange w:id="597" w:author="Yasser Syed" w:date="2018-12-21T18:45:00Z">
              <w:tcPr>
                <w:tcW w:w="894" w:type="pct"/>
                <w:shd w:val="clear" w:color="auto" w:fill="auto"/>
              </w:tcPr>
            </w:tcPrChange>
          </w:tcPr>
          <w:p w14:paraId="145B4A87" w14:textId="77777777" w:rsidR="00D25F49" w:rsidRPr="000456B4" w:rsidRDefault="00D25F49" w:rsidP="00C24107">
            <w:pPr>
              <w:keepNext/>
              <w:jc w:val="left"/>
              <w:rPr>
                <w:rFonts w:eastAsia="Calibri"/>
                <w:sz w:val="18"/>
                <w:szCs w:val="18"/>
              </w:rPr>
            </w:pPr>
            <w:r w:rsidRPr="000456B4">
              <w:rPr>
                <w:rFonts w:eastAsia="Calibri"/>
                <w:sz w:val="18"/>
                <w:szCs w:val="18"/>
              </w:rPr>
              <w:t>Narrow</w:t>
            </w:r>
          </w:p>
        </w:tc>
        <w:tc>
          <w:tcPr>
            <w:tcW w:w="962" w:type="pct"/>
            <w:shd w:val="clear" w:color="auto" w:fill="auto"/>
            <w:tcPrChange w:id="598" w:author="Yasser Syed" w:date="2018-12-21T18:45:00Z">
              <w:tcPr>
                <w:tcW w:w="962" w:type="pct"/>
                <w:shd w:val="clear" w:color="auto" w:fill="auto"/>
              </w:tcPr>
            </w:tcPrChange>
          </w:tcPr>
          <w:p w14:paraId="0D46DBD6" w14:textId="77777777" w:rsidR="00D25F49" w:rsidRPr="000456B4" w:rsidRDefault="00D25F49" w:rsidP="00C24107">
            <w:pPr>
              <w:keepNext/>
              <w:jc w:val="left"/>
              <w:rPr>
                <w:rFonts w:eastAsia="Calibri"/>
                <w:sz w:val="18"/>
                <w:szCs w:val="18"/>
              </w:rPr>
            </w:pPr>
            <w:r w:rsidRPr="000456B4">
              <w:rPr>
                <w:rFonts w:eastAsia="Calibri"/>
                <w:sz w:val="18"/>
                <w:szCs w:val="18"/>
              </w:rPr>
              <w:t>Narrow</w:t>
            </w:r>
          </w:p>
        </w:tc>
        <w:tc>
          <w:tcPr>
            <w:tcW w:w="873" w:type="pct"/>
            <w:shd w:val="clear" w:color="auto" w:fill="auto"/>
            <w:tcPrChange w:id="599" w:author="Yasser Syed" w:date="2018-12-21T18:45:00Z">
              <w:tcPr>
                <w:tcW w:w="873" w:type="pct"/>
                <w:shd w:val="clear" w:color="auto" w:fill="auto"/>
              </w:tcPr>
            </w:tcPrChange>
          </w:tcPr>
          <w:p w14:paraId="726C5C75" w14:textId="77777777" w:rsidR="00D25F49" w:rsidRPr="000456B4" w:rsidRDefault="00D25F49" w:rsidP="00C24107">
            <w:pPr>
              <w:keepNext/>
              <w:jc w:val="left"/>
              <w:rPr>
                <w:rFonts w:eastAsia="Calibri"/>
                <w:sz w:val="18"/>
                <w:szCs w:val="18"/>
              </w:rPr>
            </w:pPr>
            <w:r w:rsidRPr="000456B4">
              <w:rPr>
                <w:rFonts w:eastAsia="Calibri"/>
                <w:sz w:val="18"/>
                <w:szCs w:val="18"/>
              </w:rPr>
              <w:t>Narrow</w:t>
            </w:r>
          </w:p>
        </w:tc>
        <w:tc>
          <w:tcPr>
            <w:tcW w:w="962" w:type="pct"/>
            <w:shd w:val="clear" w:color="auto" w:fill="auto"/>
            <w:tcPrChange w:id="600" w:author="Yasser Syed" w:date="2018-12-21T18:45:00Z">
              <w:tcPr>
                <w:tcW w:w="962" w:type="pct"/>
                <w:shd w:val="clear" w:color="auto" w:fill="auto"/>
              </w:tcPr>
            </w:tcPrChange>
          </w:tcPr>
          <w:p w14:paraId="4223EBCA" w14:textId="77777777" w:rsidR="00D25F49" w:rsidRPr="000456B4" w:rsidRDefault="00D25F49" w:rsidP="00C24107">
            <w:pPr>
              <w:keepNext/>
              <w:jc w:val="left"/>
              <w:rPr>
                <w:rFonts w:eastAsia="Calibri"/>
                <w:sz w:val="18"/>
                <w:szCs w:val="18"/>
              </w:rPr>
            </w:pPr>
            <w:r w:rsidRPr="000456B4">
              <w:rPr>
                <w:rFonts w:eastAsia="Calibri"/>
                <w:sz w:val="18"/>
                <w:szCs w:val="18"/>
              </w:rPr>
              <w:t>Narrow</w:t>
            </w:r>
          </w:p>
        </w:tc>
      </w:tr>
      <w:tr w:rsidR="0013053F" w:rsidRPr="000456B4" w14:paraId="06F45FE5" w14:textId="77777777" w:rsidTr="00AB1D3F">
        <w:trPr>
          <w:cantSplit/>
          <w:trHeight w:val="332"/>
          <w:jc w:val="center"/>
          <w:trPrChange w:id="601" w:author="Yasser Syed" w:date="2018-12-21T18:45:00Z">
            <w:trPr>
              <w:cantSplit/>
              <w:trHeight w:val="332"/>
              <w:jc w:val="center"/>
            </w:trPr>
          </w:trPrChange>
        </w:trPr>
        <w:tc>
          <w:tcPr>
            <w:tcW w:w="286" w:type="pct"/>
            <w:vMerge/>
            <w:shd w:val="clear" w:color="auto" w:fill="auto"/>
            <w:textDirection w:val="btLr"/>
            <w:vAlign w:val="center"/>
            <w:tcPrChange w:id="602" w:author="Yasser Syed" w:date="2018-12-21T18:45:00Z">
              <w:tcPr>
                <w:tcW w:w="231" w:type="pct"/>
                <w:vMerge/>
                <w:shd w:val="clear" w:color="auto" w:fill="auto"/>
                <w:textDirection w:val="btLr"/>
                <w:vAlign w:val="center"/>
              </w:tcPr>
            </w:tcPrChange>
          </w:tcPr>
          <w:p w14:paraId="29091700" w14:textId="77777777" w:rsidR="00D25F49" w:rsidRPr="000456B4" w:rsidRDefault="00D25F49" w:rsidP="00C24107">
            <w:pPr>
              <w:keepNext/>
              <w:spacing w:before="0"/>
              <w:jc w:val="center"/>
              <w:rPr>
                <w:rFonts w:eastAsia="Calibri"/>
                <w:b/>
                <w:sz w:val="18"/>
                <w:szCs w:val="18"/>
              </w:rPr>
            </w:pPr>
          </w:p>
        </w:tc>
        <w:tc>
          <w:tcPr>
            <w:tcW w:w="1023" w:type="pct"/>
            <w:shd w:val="clear" w:color="auto" w:fill="auto"/>
            <w:tcPrChange w:id="603" w:author="Yasser Syed" w:date="2018-12-21T18:45:00Z">
              <w:tcPr>
                <w:tcW w:w="1078" w:type="pct"/>
                <w:shd w:val="clear" w:color="auto" w:fill="auto"/>
              </w:tcPr>
            </w:tcPrChange>
          </w:tcPr>
          <w:p w14:paraId="5CC42328" w14:textId="77777777" w:rsidR="00D25F49" w:rsidRPr="000456B4" w:rsidRDefault="00D25F49" w:rsidP="00C24107">
            <w:pPr>
              <w:keepNext/>
              <w:jc w:val="left"/>
              <w:rPr>
                <w:rFonts w:eastAsia="Calibri"/>
                <w:sz w:val="18"/>
                <w:szCs w:val="18"/>
              </w:rPr>
            </w:pPr>
            <w:r w:rsidRPr="000456B4">
              <w:rPr>
                <w:rFonts w:eastAsia="Calibri"/>
                <w:sz w:val="18"/>
                <w:szCs w:val="18"/>
              </w:rPr>
              <w:t xml:space="preserve">4:2:0 chroma sample </w:t>
            </w:r>
            <w:r w:rsidR="001769D9">
              <w:rPr>
                <w:rFonts w:eastAsia="Calibri"/>
                <w:sz w:val="18"/>
                <w:szCs w:val="18"/>
              </w:rPr>
              <w:t>location</w:t>
            </w:r>
            <w:r w:rsidR="001769D9" w:rsidRPr="000456B4">
              <w:rPr>
                <w:rFonts w:eastAsia="Calibri"/>
                <w:sz w:val="18"/>
                <w:szCs w:val="18"/>
              </w:rPr>
              <w:t xml:space="preserve"> </w:t>
            </w:r>
            <w:r w:rsidRPr="000456B4">
              <w:rPr>
                <w:rFonts w:eastAsia="Calibri"/>
                <w:sz w:val="18"/>
                <w:szCs w:val="18"/>
              </w:rPr>
              <w:t>alignment</w:t>
            </w:r>
          </w:p>
        </w:tc>
        <w:tc>
          <w:tcPr>
            <w:tcW w:w="894" w:type="pct"/>
            <w:shd w:val="clear" w:color="auto" w:fill="auto"/>
            <w:tcPrChange w:id="604" w:author="Yasser Syed" w:date="2018-12-21T18:45:00Z">
              <w:tcPr>
                <w:tcW w:w="894" w:type="pct"/>
                <w:shd w:val="clear" w:color="auto" w:fill="auto"/>
              </w:tcPr>
            </w:tcPrChange>
          </w:tcPr>
          <w:p w14:paraId="6B858C4C" w14:textId="77777777" w:rsidR="00D25F49" w:rsidRPr="000456B4" w:rsidRDefault="00D25F49" w:rsidP="00C24107">
            <w:pPr>
              <w:keepNext/>
              <w:jc w:val="left"/>
              <w:rPr>
                <w:rFonts w:eastAsia="Calibri"/>
                <w:sz w:val="18"/>
                <w:szCs w:val="18"/>
              </w:rPr>
            </w:pPr>
            <w:r w:rsidRPr="000456B4">
              <w:rPr>
                <w:rFonts w:eastAsia="Calibri"/>
                <w:sz w:val="18"/>
                <w:szCs w:val="18"/>
              </w:rPr>
              <w:t>Co-sited</w:t>
            </w:r>
          </w:p>
        </w:tc>
        <w:tc>
          <w:tcPr>
            <w:tcW w:w="962" w:type="pct"/>
            <w:shd w:val="clear" w:color="auto" w:fill="auto"/>
            <w:tcPrChange w:id="605" w:author="Yasser Syed" w:date="2018-12-21T18:45:00Z">
              <w:tcPr>
                <w:tcW w:w="962" w:type="pct"/>
                <w:shd w:val="clear" w:color="auto" w:fill="auto"/>
              </w:tcPr>
            </w:tcPrChange>
          </w:tcPr>
          <w:p w14:paraId="7D64267C" w14:textId="77777777" w:rsidR="00D25F49" w:rsidRPr="000456B4" w:rsidRDefault="00D25F49" w:rsidP="00C24107">
            <w:pPr>
              <w:keepNext/>
              <w:jc w:val="left"/>
              <w:rPr>
                <w:rFonts w:eastAsia="Calibri"/>
                <w:sz w:val="18"/>
                <w:szCs w:val="18"/>
              </w:rPr>
            </w:pPr>
            <w:r w:rsidRPr="000456B4">
              <w:rPr>
                <w:rFonts w:eastAsia="Calibri"/>
                <w:sz w:val="18"/>
                <w:szCs w:val="18"/>
              </w:rPr>
              <w:t>Co-sited</w:t>
            </w:r>
          </w:p>
        </w:tc>
        <w:tc>
          <w:tcPr>
            <w:tcW w:w="873" w:type="pct"/>
            <w:shd w:val="clear" w:color="auto" w:fill="auto"/>
            <w:tcPrChange w:id="606" w:author="Yasser Syed" w:date="2018-12-21T18:45:00Z">
              <w:tcPr>
                <w:tcW w:w="873" w:type="pct"/>
                <w:shd w:val="clear" w:color="auto" w:fill="auto"/>
              </w:tcPr>
            </w:tcPrChange>
          </w:tcPr>
          <w:p w14:paraId="06254C06" w14:textId="77777777" w:rsidR="00D25F49" w:rsidRPr="000456B4" w:rsidRDefault="00D25F49" w:rsidP="00C24107">
            <w:pPr>
              <w:keepNext/>
              <w:jc w:val="left"/>
              <w:rPr>
                <w:rFonts w:eastAsia="Calibri"/>
                <w:sz w:val="18"/>
                <w:szCs w:val="18"/>
              </w:rPr>
            </w:pPr>
            <w:r w:rsidRPr="000456B4">
              <w:rPr>
                <w:rFonts w:eastAsia="Calibri"/>
                <w:sz w:val="18"/>
                <w:szCs w:val="18"/>
              </w:rPr>
              <w:t>Co-sited</w:t>
            </w:r>
          </w:p>
        </w:tc>
        <w:tc>
          <w:tcPr>
            <w:tcW w:w="962" w:type="pct"/>
            <w:shd w:val="clear" w:color="auto" w:fill="auto"/>
            <w:tcPrChange w:id="607" w:author="Yasser Syed" w:date="2018-12-21T18:45:00Z">
              <w:tcPr>
                <w:tcW w:w="962" w:type="pct"/>
                <w:shd w:val="clear" w:color="auto" w:fill="auto"/>
              </w:tcPr>
            </w:tcPrChange>
          </w:tcPr>
          <w:p w14:paraId="5FE24816" w14:textId="77777777" w:rsidR="00D25F49" w:rsidRPr="000456B4" w:rsidRDefault="00D25F49" w:rsidP="00C24107">
            <w:pPr>
              <w:keepNext/>
              <w:jc w:val="left"/>
              <w:rPr>
                <w:rFonts w:eastAsia="Calibri"/>
                <w:sz w:val="18"/>
                <w:szCs w:val="18"/>
              </w:rPr>
            </w:pPr>
            <w:r w:rsidRPr="000456B4">
              <w:rPr>
                <w:rFonts w:eastAsia="Calibri"/>
                <w:sz w:val="18"/>
                <w:szCs w:val="18"/>
              </w:rPr>
              <w:t>Co-sited</w:t>
            </w:r>
          </w:p>
        </w:tc>
      </w:tr>
      <w:tr w:rsidR="0013053F" w:rsidRPr="000456B4" w14:paraId="0143F539" w14:textId="77777777" w:rsidTr="00AB1D3F">
        <w:trPr>
          <w:trHeight w:val="326"/>
          <w:jc w:val="center"/>
          <w:trPrChange w:id="608" w:author="Yasser Syed" w:date="2018-12-21T18:45:00Z">
            <w:trPr>
              <w:trHeight w:val="326"/>
              <w:jc w:val="center"/>
            </w:trPr>
          </w:trPrChange>
        </w:trPr>
        <w:tc>
          <w:tcPr>
            <w:tcW w:w="286" w:type="pct"/>
            <w:vMerge w:val="restart"/>
            <w:shd w:val="clear" w:color="auto" w:fill="auto"/>
            <w:textDirection w:val="btLr"/>
            <w:vAlign w:val="center"/>
            <w:tcPrChange w:id="609" w:author="Yasser Syed" w:date="2018-12-21T18:45:00Z">
              <w:tcPr>
                <w:tcW w:w="231" w:type="pct"/>
                <w:vMerge w:val="restart"/>
                <w:shd w:val="clear" w:color="auto" w:fill="auto"/>
                <w:textDirection w:val="btLr"/>
                <w:vAlign w:val="center"/>
              </w:tcPr>
            </w:tcPrChange>
          </w:tcPr>
          <w:p w14:paraId="680F76E2" w14:textId="77777777" w:rsidR="00D25F49" w:rsidRPr="000456B4" w:rsidRDefault="00D25F49" w:rsidP="00C24107">
            <w:pPr>
              <w:keepNext/>
              <w:spacing w:before="0"/>
              <w:jc w:val="center"/>
              <w:rPr>
                <w:rFonts w:eastAsia="Calibri"/>
                <w:b/>
                <w:sz w:val="18"/>
                <w:szCs w:val="18"/>
              </w:rPr>
            </w:pPr>
            <w:r w:rsidRPr="000456B4">
              <w:rPr>
                <w:rFonts w:eastAsia="Calibri"/>
                <w:b/>
                <w:sz w:val="18"/>
                <w:szCs w:val="18"/>
              </w:rPr>
              <w:t>CICP parameters</w:t>
            </w:r>
            <w:ins w:id="610" w:author="Yasser Syed" w:date="2018-12-21T18:44:00Z">
              <w:r w:rsidR="00AB1D3F">
                <w:rPr>
                  <w:rFonts w:eastAsia="Calibri"/>
                  <w:b/>
                  <w:sz w:val="18"/>
                  <w:szCs w:val="18"/>
                </w:rPr>
                <w:t xml:space="preserve"> </w:t>
              </w:r>
              <w:r w:rsidR="00AB1D3F">
                <w:rPr>
                  <w:b/>
                  <w:sz w:val="18"/>
                  <w:szCs w:val="18"/>
                </w:rPr>
                <w:t>--ISO/IEC 23008</w:t>
              </w:r>
            </w:ins>
          </w:p>
        </w:tc>
        <w:tc>
          <w:tcPr>
            <w:tcW w:w="1023" w:type="pct"/>
            <w:shd w:val="clear" w:color="auto" w:fill="auto"/>
            <w:tcPrChange w:id="611" w:author="Yasser Syed" w:date="2018-12-21T18:45:00Z">
              <w:tcPr>
                <w:tcW w:w="1078" w:type="pct"/>
                <w:shd w:val="clear" w:color="auto" w:fill="auto"/>
              </w:tcPr>
            </w:tcPrChange>
          </w:tcPr>
          <w:p w14:paraId="345099C3" w14:textId="77777777" w:rsidR="00D25F49" w:rsidRPr="000456B4" w:rsidRDefault="00D25F49" w:rsidP="00C24107">
            <w:pPr>
              <w:keepNext/>
              <w:jc w:val="left"/>
              <w:rPr>
                <w:rFonts w:eastAsia="Calibri"/>
                <w:sz w:val="18"/>
                <w:szCs w:val="18"/>
              </w:rPr>
            </w:pPr>
            <w:proofErr w:type="spellStart"/>
            <w:r w:rsidRPr="000456B4">
              <w:rPr>
                <w:rFonts w:eastAsia="Calibri"/>
                <w:sz w:val="18"/>
                <w:szCs w:val="18"/>
              </w:rPr>
              <w:t>ColourPrimaries</w:t>
            </w:r>
            <w:proofErr w:type="spellEnd"/>
          </w:p>
        </w:tc>
        <w:tc>
          <w:tcPr>
            <w:tcW w:w="894" w:type="pct"/>
            <w:shd w:val="clear" w:color="auto" w:fill="auto"/>
            <w:tcPrChange w:id="612" w:author="Yasser Syed" w:date="2018-12-21T18:45:00Z">
              <w:tcPr>
                <w:tcW w:w="894" w:type="pct"/>
                <w:shd w:val="clear" w:color="auto" w:fill="auto"/>
              </w:tcPr>
            </w:tcPrChange>
          </w:tcPr>
          <w:p w14:paraId="1327A9A1" w14:textId="77777777" w:rsidR="00D25F49" w:rsidRPr="000456B4" w:rsidRDefault="00D25F49" w:rsidP="00C24107">
            <w:pPr>
              <w:keepNext/>
              <w:jc w:val="left"/>
              <w:rPr>
                <w:rFonts w:eastAsia="Calibri"/>
                <w:sz w:val="18"/>
                <w:szCs w:val="18"/>
              </w:rPr>
            </w:pPr>
            <w:r w:rsidRPr="000456B4">
              <w:rPr>
                <w:rFonts w:eastAsia="Calibri"/>
                <w:sz w:val="18"/>
                <w:szCs w:val="18"/>
              </w:rPr>
              <w:t>9</w:t>
            </w:r>
          </w:p>
        </w:tc>
        <w:tc>
          <w:tcPr>
            <w:tcW w:w="962" w:type="pct"/>
            <w:shd w:val="clear" w:color="auto" w:fill="auto"/>
            <w:tcPrChange w:id="613" w:author="Yasser Syed" w:date="2018-12-21T18:45:00Z">
              <w:tcPr>
                <w:tcW w:w="962" w:type="pct"/>
                <w:shd w:val="clear" w:color="auto" w:fill="auto"/>
              </w:tcPr>
            </w:tcPrChange>
          </w:tcPr>
          <w:p w14:paraId="73A34C84" w14:textId="77777777" w:rsidR="00D25F49" w:rsidRPr="000456B4" w:rsidRDefault="00D25F49" w:rsidP="00C24107">
            <w:pPr>
              <w:keepNext/>
              <w:jc w:val="left"/>
              <w:rPr>
                <w:rFonts w:eastAsia="Calibri"/>
                <w:sz w:val="18"/>
                <w:szCs w:val="18"/>
              </w:rPr>
            </w:pPr>
            <w:r w:rsidRPr="000456B4">
              <w:rPr>
                <w:rFonts w:eastAsia="Calibri"/>
                <w:sz w:val="18"/>
                <w:szCs w:val="18"/>
              </w:rPr>
              <w:t>9</w:t>
            </w:r>
          </w:p>
        </w:tc>
        <w:tc>
          <w:tcPr>
            <w:tcW w:w="873" w:type="pct"/>
            <w:shd w:val="clear" w:color="auto" w:fill="auto"/>
            <w:tcPrChange w:id="614" w:author="Yasser Syed" w:date="2018-12-21T18:45:00Z">
              <w:tcPr>
                <w:tcW w:w="873" w:type="pct"/>
                <w:shd w:val="clear" w:color="auto" w:fill="auto"/>
              </w:tcPr>
            </w:tcPrChange>
          </w:tcPr>
          <w:p w14:paraId="5ABB6BA6" w14:textId="77777777" w:rsidR="00D25F49" w:rsidRPr="000456B4" w:rsidRDefault="00D25F49" w:rsidP="00C24107">
            <w:pPr>
              <w:keepNext/>
              <w:jc w:val="left"/>
              <w:rPr>
                <w:rFonts w:eastAsia="Calibri"/>
                <w:sz w:val="18"/>
                <w:szCs w:val="18"/>
              </w:rPr>
            </w:pPr>
            <w:r w:rsidRPr="000456B4">
              <w:rPr>
                <w:rFonts w:eastAsia="Calibri"/>
                <w:sz w:val="18"/>
                <w:szCs w:val="18"/>
              </w:rPr>
              <w:t>9</w:t>
            </w:r>
          </w:p>
        </w:tc>
        <w:tc>
          <w:tcPr>
            <w:tcW w:w="962" w:type="pct"/>
            <w:shd w:val="clear" w:color="auto" w:fill="auto"/>
            <w:tcPrChange w:id="615" w:author="Yasser Syed" w:date="2018-12-21T18:45:00Z">
              <w:tcPr>
                <w:tcW w:w="962" w:type="pct"/>
                <w:shd w:val="clear" w:color="auto" w:fill="auto"/>
              </w:tcPr>
            </w:tcPrChange>
          </w:tcPr>
          <w:p w14:paraId="631D9758" w14:textId="77777777" w:rsidR="00D25F49" w:rsidRPr="000456B4" w:rsidRDefault="00D25F49" w:rsidP="00C24107">
            <w:pPr>
              <w:keepNext/>
              <w:jc w:val="left"/>
              <w:rPr>
                <w:rFonts w:eastAsia="Calibri"/>
                <w:sz w:val="18"/>
                <w:szCs w:val="18"/>
              </w:rPr>
            </w:pPr>
            <w:r w:rsidRPr="000456B4">
              <w:rPr>
                <w:rFonts w:eastAsia="Calibri"/>
                <w:sz w:val="18"/>
                <w:szCs w:val="18"/>
              </w:rPr>
              <w:t>9</w:t>
            </w:r>
          </w:p>
        </w:tc>
      </w:tr>
      <w:tr w:rsidR="0013053F" w:rsidRPr="000456B4" w14:paraId="2677E4B0" w14:textId="77777777" w:rsidTr="00AB1D3F">
        <w:trPr>
          <w:trHeight w:val="326"/>
          <w:jc w:val="center"/>
          <w:trPrChange w:id="616" w:author="Yasser Syed" w:date="2018-12-21T18:45:00Z">
            <w:trPr>
              <w:trHeight w:val="326"/>
              <w:jc w:val="center"/>
            </w:trPr>
          </w:trPrChange>
        </w:trPr>
        <w:tc>
          <w:tcPr>
            <w:tcW w:w="286" w:type="pct"/>
            <w:vMerge/>
            <w:shd w:val="clear" w:color="auto" w:fill="auto"/>
            <w:vAlign w:val="center"/>
            <w:tcPrChange w:id="617" w:author="Yasser Syed" w:date="2018-12-21T18:45:00Z">
              <w:tcPr>
                <w:tcW w:w="231" w:type="pct"/>
                <w:vMerge/>
                <w:shd w:val="clear" w:color="auto" w:fill="auto"/>
                <w:vAlign w:val="center"/>
              </w:tcPr>
            </w:tcPrChange>
          </w:tcPr>
          <w:p w14:paraId="27232E8D" w14:textId="77777777" w:rsidR="00D25F49" w:rsidRPr="000456B4" w:rsidRDefault="00D25F49" w:rsidP="00C24107">
            <w:pPr>
              <w:keepNext/>
              <w:spacing w:before="0"/>
              <w:jc w:val="center"/>
              <w:rPr>
                <w:rFonts w:eastAsia="Calibri"/>
                <w:b/>
                <w:sz w:val="18"/>
                <w:szCs w:val="18"/>
              </w:rPr>
            </w:pPr>
          </w:p>
        </w:tc>
        <w:tc>
          <w:tcPr>
            <w:tcW w:w="1023" w:type="pct"/>
            <w:shd w:val="clear" w:color="auto" w:fill="auto"/>
            <w:tcPrChange w:id="618" w:author="Yasser Syed" w:date="2018-12-21T18:45:00Z">
              <w:tcPr>
                <w:tcW w:w="1078" w:type="pct"/>
                <w:shd w:val="clear" w:color="auto" w:fill="auto"/>
              </w:tcPr>
            </w:tcPrChange>
          </w:tcPr>
          <w:p w14:paraId="0BBD9C76" w14:textId="77777777" w:rsidR="00D25F49" w:rsidRPr="000456B4" w:rsidRDefault="00D25F49" w:rsidP="00C24107">
            <w:pPr>
              <w:keepNext/>
              <w:jc w:val="left"/>
              <w:rPr>
                <w:rFonts w:eastAsia="Calibri"/>
                <w:sz w:val="18"/>
                <w:szCs w:val="18"/>
              </w:rPr>
            </w:pPr>
            <w:proofErr w:type="spellStart"/>
            <w:r w:rsidRPr="000456B4">
              <w:rPr>
                <w:rFonts w:eastAsia="Calibri"/>
                <w:sz w:val="18"/>
                <w:szCs w:val="18"/>
              </w:rPr>
              <w:t>TransferCharacteristics</w:t>
            </w:r>
            <w:proofErr w:type="spellEnd"/>
          </w:p>
        </w:tc>
        <w:tc>
          <w:tcPr>
            <w:tcW w:w="894" w:type="pct"/>
            <w:shd w:val="clear" w:color="auto" w:fill="auto"/>
            <w:tcPrChange w:id="619" w:author="Yasser Syed" w:date="2018-12-21T18:45:00Z">
              <w:tcPr>
                <w:tcW w:w="894" w:type="pct"/>
                <w:shd w:val="clear" w:color="auto" w:fill="auto"/>
              </w:tcPr>
            </w:tcPrChange>
          </w:tcPr>
          <w:p w14:paraId="0428138E" w14:textId="77777777" w:rsidR="00D25F49" w:rsidRPr="000456B4" w:rsidRDefault="00D25F49" w:rsidP="00C24107">
            <w:pPr>
              <w:keepNext/>
              <w:jc w:val="left"/>
              <w:rPr>
                <w:rFonts w:eastAsia="Calibri"/>
                <w:sz w:val="18"/>
                <w:szCs w:val="18"/>
              </w:rPr>
            </w:pPr>
            <w:r w:rsidRPr="000456B4">
              <w:rPr>
                <w:rFonts w:eastAsia="Calibri"/>
                <w:sz w:val="18"/>
                <w:szCs w:val="18"/>
              </w:rPr>
              <w:t>16</w:t>
            </w:r>
          </w:p>
        </w:tc>
        <w:tc>
          <w:tcPr>
            <w:tcW w:w="962" w:type="pct"/>
            <w:shd w:val="clear" w:color="auto" w:fill="auto"/>
            <w:tcPrChange w:id="620" w:author="Yasser Syed" w:date="2018-12-21T18:45:00Z">
              <w:tcPr>
                <w:tcW w:w="962" w:type="pct"/>
                <w:shd w:val="clear" w:color="auto" w:fill="auto"/>
              </w:tcPr>
            </w:tcPrChange>
          </w:tcPr>
          <w:p w14:paraId="1082DEA8" w14:textId="77777777" w:rsidR="00D25F49" w:rsidRPr="000456B4" w:rsidRDefault="00D25F49" w:rsidP="00C24107">
            <w:pPr>
              <w:keepNext/>
              <w:jc w:val="left"/>
              <w:rPr>
                <w:rFonts w:eastAsia="Calibri"/>
                <w:sz w:val="18"/>
                <w:szCs w:val="18"/>
              </w:rPr>
            </w:pPr>
            <w:r w:rsidRPr="000456B4">
              <w:rPr>
                <w:rFonts w:eastAsia="Calibri"/>
                <w:sz w:val="18"/>
                <w:szCs w:val="18"/>
              </w:rPr>
              <w:t>18</w:t>
            </w:r>
          </w:p>
        </w:tc>
        <w:tc>
          <w:tcPr>
            <w:tcW w:w="873" w:type="pct"/>
            <w:shd w:val="clear" w:color="auto" w:fill="auto"/>
            <w:tcPrChange w:id="621" w:author="Yasser Syed" w:date="2018-12-21T18:45:00Z">
              <w:tcPr>
                <w:tcW w:w="873" w:type="pct"/>
                <w:shd w:val="clear" w:color="auto" w:fill="auto"/>
              </w:tcPr>
            </w:tcPrChange>
          </w:tcPr>
          <w:p w14:paraId="07A4875F" w14:textId="77777777" w:rsidR="00D25F49" w:rsidRPr="000456B4" w:rsidRDefault="00D25F49" w:rsidP="00C24107">
            <w:pPr>
              <w:keepNext/>
              <w:jc w:val="left"/>
              <w:rPr>
                <w:rFonts w:eastAsia="Calibri"/>
                <w:sz w:val="18"/>
                <w:szCs w:val="18"/>
              </w:rPr>
            </w:pPr>
            <w:r w:rsidRPr="000456B4">
              <w:rPr>
                <w:rFonts w:eastAsia="Calibri"/>
                <w:sz w:val="18"/>
                <w:szCs w:val="18"/>
              </w:rPr>
              <w:t>16</w:t>
            </w:r>
          </w:p>
        </w:tc>
        <w:tc>
          <w:tcPr>
            <w:tcW w:w="962" w:type="pct"/>
            <w:shd w:val="clear" w:color="auto" w:fill="auto"/>
            <w:tcPrChange w:id="622" w:author="Yasser Syed" w:date="2018-12-21T18:45:00Z">
              <w:tcPr>
                <w:tcW w:w="962" w:type="pct"/>
                <w:shd w:val="clear" w:color="auto" w:fill="auto"/>
              </w:tcPr>
            </w:tcPrChange>
          </w:tcPr>
          <w:p w14:paraId="4DEA0969" w14:textId="77777777" w:rsidR="00D25F49" w:rsidRPr="000456B4" w:rsidRDefault="00D25F49" w:rsidP="00C24107">
            <w:pPr>
              <w:keepNext/>
              <w:jc w:val="left"/>
              <w:rPr>
                <w:rFonts w:eastAsia="Calibri"/>
                <w:sz w:val="18"/>
                <w:szCs w:val="18"/>
              </w:rPr>
            </w:pPr>
            <w:r w:rsidRPr="000456B4">
              <w:rPr>
                <w:rFonts w:eastAsia="Calibri"/>
                <w:sz w:val="18"/>
                <w:szCs w:val="18"/>
              </w:rPr>
              <w:t>18</w:t>
            </w:r>
          </w:p>
        </w:tc>
      </w:tr>
      <w:tr w:rsidR="0013053F" w:rsidRPr="000456B4" w14:paraId="4E5141C5" w14:textId="77777777" w:rsidTr="00AB1D3F">
        <w:trPr>
          <w:trHeight w:val="326"/>
          <w:jc w:val="center"/>
          <w:trPrChange w:id="623" w:author="Yasser Syed" w:date="2018-12-21T18:45:00Z">
            <w:trPr>
              <w:trHeight w:val="326"/>
              <w:jc w:val="center"/>
            </w:trPr>
          </w:trPrChange>
        </w:trPr>
        <w:tc>
          <w:tcPr>
            <w:tcW w:w="286" w:type="pct"/>
            <w:vMerge/>
            <w:shd w:val="clear" w:color="auto" w:fill="auto"/>
            <w:vAlign w:val="center"/>
            <w:tcPrChange w:id="624" w:author="Yasser Syed" w:date="2018-12-21T18:45:00Z">
              <w:tcPr>
                <w:tcW w:w="231" w:type="pct"/>
                <w:vMerge/>
                <w:shd w:val="clear" w:color="auto" w:fill="auto"/>
                <w:vAlign w:val="center"/>
              </w:tcPr>
            </w:tcPrChange>
          </w:tcPr>
          <w:p w14:paraId="608D0682" w14:textId="77777777" w:rsidR="00D25F49" w:rsidRPr="000456B4" w:rsidRDefault="00D25F49" w:rsidP="00C24107">
            <w:pPr>
              <w:keepNext/>
              <w:spacing w:before="0"/>
              <w:jc w:val="center"/>
              <w:rPr>
                <w:rFonts w:eastAsia="Calibri"/>
                <w:b/>
                <w:sz w:val="18"/>
                <w:szCs w:val="18"/>
              </w:rPr>
            </w:pPr>
          </w:p>
        </w:tc>
        <w:tc>
          <w:tcPr>
            <w:tcW w:w="1023" w:type="pct"/>
            <w:shd w:val="clear" w:color="auto" w:fill="auto"/>
            <w:tcPrChange w:id="625" w:author="Yasser Syed" w:date="2018-12-21T18:45:00Z">
              <w:tcPr>
                <w:tcW w:w="1078" w:type="pct"/>
                <w:shd w:val="clear" w:color="auto" w:fill="auto"/>
              </w:tcPr>
            </w:tcPrChange>
          </w:tcPr>
          <w:p w14:paraId="1D3F8983" w14:textId="77777777" w:rsidR="00D25F49" w:rsidRPr="000456B4" w:rsidRDefault="00D25F49" w:rsidP="00C24107">
            <w:pPr>
              <w:keepNext/>
              <w:jc w:val="left"/>
              <w:rPr>
                <w:rFonts w:eastAsia="Calibri"/>
                <w:sz w:val="18"/>
                <w:szCs w:val="18"/>
              </w:rPr>
            </w:pPr>
            <w:proofErr w:type="spellStart"/>
            <w:r w:rsidRPr="000456B4">
              <w:rPr>
                <w:rFonts w:eastAsia="Calibri"/>
                <w:sz w:val="18"/>
                <w:szCs w:val="18"/>
              </w:rPr>
              <w:t>MatrixCoefficients</w:t>
            </w:r>
            <w:proofErr w:type="spellEnd"/>
          </w:p>
        </w:tc>
        <w:tc>
          <w:tcPr>
            <w:tcW w:w="894" w:type="pct"/>
            <w:shd w:val="clear" w:color="auto" w:fill="auto"/>
            <w:tcPrChange w:id="626" w:author="Yasser Syed" w:date="2018-12-21T18:45:00Z">
              <w:tcPr>
                <w:tcW w:w="894" w:type="pct"/>
                <w:shd w:val="clear" w:color="auto" w:fill="auto"/>
              </w:tcPr>
            </w:tcPrChange>
          </w:tcPr>
          <w:p w14:paraId="298B29BA" w14:textId="77777777" w:rsidR="00D25F49" w:rsidRPr="000456B4" w:rsidRDefault="00D25F49" w:rsidP="00C24107">
            <w:pPr>
              <w:keepNext/>
              <w:jc w:val="left"/>
              <w:rPr>
                <w:rFonts w:eastAsia="Calibri"/>
                <w:sz w:val="18"/>
                <w:szCs w:val="18"/>
              </w:rPr>
            </w:pPr>
            <w:r w:rsidRPr="000456B4">
              <w:rPr>
                <w:rFonts w:eastAsia="Calibri"/>
                <w:sz w:val="18"/>
                <w:szCs w:val="18"/>
              </w:rPr>
              <w:t>9</w:t>
            </w:r>
          </w:p>
        </w:tc>
        <w:tc>
          <w:tcPr>
            <w:tcW w:w="962" w:type="pct"/>
            <w:shd w:val="clear" w:color="auto" w:fill="auto"/>
            <w:tcPrChange w:id="627" w:author="Yasser Syed" w:date="2018-12-21T18:45:00Z">
              <w:tcPr>
                <w:tcW w:w="962" w:type="pct"/>
                <w:shd w:val="clear" w:color="auto" w:fill="auto"/>
              </w:tcPr>
            </w:tcPrChange>
          </w:tcPr>
          <w:p w14:paraId="5ACC94D1" w14:textId="77777777" w:rsidR="00D25F49" w:rsidRPr="000456B4" w:rsidRDefault="00D25F49" w:rsidP="00C24107">
            <w:pPr>
              <w:keepNext/>
              <w:jc w:val="left"/>
              <w:rPr>
                <w:rFonts w:eastAsia="Calibri"/>
                <w:sz w:val="18"/>
                <w:szCs w:val="18"/>
              </w:rPr>
            </w:pPr>
            <w:r w:rsidRPr="000456B4">
              <w:rPr>
                <w:rFonts w:eastAsia="Calibri"/>
                <w:sz w:val="18"/>
                <w:szCs w:val="18"/>
              </w:rPr>
              <w:t>9</w:t>
            </w:r>
          </w:p>
        </w:tc>
        <w:tc>
          <w:tcPr>
            <w:tcW w:w="873" w:type="pct"/>
            <w:shd w:val="clear" w:color="auto" w:fill="auto"/>
            <w:tcPrChange w:id="628" w:author="Yasser Syed" w:date="2018-12-21T18:45:00Z">
              <w:tcPr>
                <w:tcW w:w="873" w:type="pct"/>
                <w:shd w:val="clear" w:color="auto" w:fill="auto"/>
              </w:tcPr>
            </w:tcPrChange>
          </w:tcPr>
          <w:p w14:paraId="7576045E" w14:textId="77777777" w:rsidR="00D25F49" w:rsidRPr="000456B4" w:rsidRDefault="00D25F49" w:rsidP="00C24107">
            <w:pPr>
              <w:keepNext/>
              <w:jc w:val="left"/>
              <w:rPr>
                <w:rFonts w:eastAsia="Calibri"/>
                <w:sz w:val="18"/>
                <w:szCs w:val="18"/>
              </w:rPr>
            </w:pPr>
            <w:r w:rsidRPr="000456B4">
              <w:rPr>
                <w:rFonts w:eastAsia="Calibri"/>
                <w:sz w:val="18"/>
                <w:szCs w:val="18"/>
              </w:rPr>
              <w:t>0</w:t>
            </w:r>
          </w:p>
        </w:tc>
        <w:tc>
          <w:tcPr>
            <w:tcW w:w="962" w:type="pct"/>
            <w:shd w:val="clear" w:color="auto" w:fill="auto"/>
            <w:tcPrChange w:id="629" w:author="Yasser Syed" w:date="2018-12-21T18:45:00Z">
              <w:tcPr>
                <w:tcW w:w="962" w:type="pct"/>
                <w:shd w:val="clear" w:color="auto" w:fill="auto"/>
              </w:tcPr>
            </w:tcPrChange>
          </w:tcPr>
          <w:p w14:paraId="4B92804F" w14:textId="77777777" w:rsidR="00D25F49" w:rsidRPr="000456B4" w:rsidRDefault="00D25F49" w:rsidP="00C24107">
            <w:pPr>
              <w:keepNext/>
              <w:jc w:val="left"/>
              <w:rPr>
                <w:rFonts w:eastAsia="Calibri"/>
                <w:sz w:val="18"/>
                <w:szCs w:val="18"/>
              </w:rPr>
            </w:pPr>
            <w:r w:rsidRPr="000456B4">
              <w:rPr>
                <w:rFonts w:eastAsia="Calibri"/>
                <w:sz w:val="18"/>
                <w:szCs w:val="18"/>
              </w:rPr>
              <w:t>0</w:t>
            </w:r>
          </w:p>
        </w:tc>
      </w:tr>
      <w:tr w:rsidR="0013053F" w:rsidRPr="000456B4" w14:paraId="23A91B0B" w14:textId="77777777" w:rsidTr="00AB1D3F">
        <w:trPr>
          <w:trHeight w:val="326"/>
          <w:jc w:val="center"/>
          <w:trPrChange w:id="630" w:author="Yasser Syed" w:date="2018-12-21T18:45:00Z">
            <w:trPr>
              <w:trHeight w:val="326"/>
              <w:jc w:val="center"/>
            </w:trPr>
          </w:trPrChange>
        </w:trPr>
        <w:tc>
          <w:tcPr>
            <w:tcW w:w="286" w:type="pct"/>
            <w:vMerge/>
            <w:shd w:val="clear" w:color="auto" w:fill="auto"/>
            <w:vAlign w:val="center"/>
            <w:tcPrChange w:id="631" w:author="Yasser Syed" w:date="2018-12-21T18:45:00Z">
              <w:tcPr>
                <w:tcW w:w="231" w:type="pct"/>
                <w:vMerge/>
                <w:shd w:val="clear" w:color="auto" w:fill="auto"/>
                <w:vAlign w:val="center"/>
              </w:tcPr>
            </w:tcPrChange>
          </w:tcPr>
          <w:p w14:paraId="1E551210" w14:textId="77777777" w:rsidR="00D25F49" w:rsidRPr="000456B4" w:rsidRDefault="00D25F49" w:rsidP="00C24107">
            <w:pPr>
              <w:keepNext/>
              <w:spacing w:before="0"/>
              <w:jc w:val="center"/>
              <w:rPr>
                <w:rFonts w:eastAsia="Calibri"/>
                <w:b/>
                <w:sz w:val="18"/>
                <w:szCs w:val="18"/>
              </w:rPr>
            </w:pPr>
          </w:p>
        </w:tc>
        <w:tc>
          <w:tcPr>
            <w:tcW w:w="1023" w:type="pct"/>
            <w:shd w:val="clear" w:color="auto" w:fill="auto"/>
            <w:tcPrChange w:id="632" w:author="Yasser Syed" w:date="2018-12-21T18:45:00Z">
              <w:tcPr>
                <w:tcW w:w="1078" w:type="pct"/>
                <w:shd w:val="clear" w:color="auto" w:fill="auto"/>
              </w:tcPr>
            </w:tcPrChange>
          </w:tcPr>
          <w:p w14:paraId="40A2AE14" w14:textId="77777777" w:rsidR="00D25F49" w:rsidRPr="000456B4" w:rsidRDefault="007A4B0C" w:rsidP="00C24107">
            <w:pPr>
              <w:keepNext/>
              <w:jc w:val="left"/>
              <w:rPr>
                <w:rFonts w:eastAsia="Calibri"/>
                <w:sz w:val="18"/>
                <w:szCs w:val="18"/>
              </w:rPr>
            </w:pPr>
            <w:proofErr w:type="spellStart"/>
            <w:r w:rsidRPr="000456B4">
              <w:rPr>
                <w:rFonts w:eastAsia="Calibri"/>
                <w:sz w:val="18"/>
                <w:szCs w:val="18"/>
              </w:rPr>
              <w:t>VideoFullRangeFlag</w:t>
            </w:r>
            <w:proofErr w:type="spellEnd"/>
          </w:p>
        </w:tc>
        <w:tc>
          <w:tcPr>
            <w:tcW w:w="894" w:type="pct"/>
            <w:shd w:val="clear" w:color="auto" w:fill="auto"/>
            <w:tcPrChange w:id="633" w:author="Yasser Syed" w:date="2018-12-21T18:45:00Z">
              <w:tcPr>
                <w:tcW w:w="894" w:type="pct"/>
                <w:shd w:val="clear" w:color="auto" w:fill="auto"/>
              </w:tcPr>
            </w:tcPrChange>
          </w:tcPr>
          <w:p w14:paraId="3BFD0CEF" w14:textId="77777777" w:rsidR="00D25F49" w:rsidRPr="000456B4" w:rsidRDefault="00D25F49" w:rsidP="00C24107">
            <w:pPr>
              <w:keepNext/>
              <w:jc w:val="left"/>
              <w:rPr>
                <w:rFonts w:eastAsia="Calibri"/>
                <w:sz w:val="18"/>
                <w:szCs w:val="18"/>
              </w:rPr>
            </w:pPr>
            <w:r w:rsidRPr="000456B4">
              <w:rPr>
                <w:rFonts w:eastAsia="Calibri"/>
                <w:sz w:val="18"/>
                <w:szCs w:val="18"/>
              </w:rPr>
              <w:t>0</w:t>
            </w:r>
          </w:p>
        </w:tc>
        <w:tc>
          <w:tcPr>
            <w:tcW w:w="962" w:type="pct"/>
            <w:shd w:val="clear" w:color="auto" w:fill="auto"/>
            <w:tcPrChange w:id="634" w:author="Yasser Syed" w:date="2018-12-21T18:45:00Z">
              <w:tcPr>
                <w:tcW w:w="962" w:type="pct"/>
                <w:shd w:val="clear" w:color="auto" w:fill="auto"/>
              </w:tcPr>
            </w:tcPrChange>
          </w:tcPr>
          <w:p w14:paraId="75E5F43A" w14:textId="77777777" w:rsidR="00D25F49" w:rsidRPr="000456B4" w:rsidRDefault="00D25F49" w:rsidP="00C24107">
            <w:pPr>
              <w:keepNext/>
              <w:jc w:val="left"/>
              <w:rPr>
                <w:rFonts w:eastAsia="Calibri"/>
                <w:sz w:val="18"/>
                <w:szCs w:val="18"/>
              </w:rPr>
            </w:pPr>
            <w:r w:rsidRPr="000456B4">
              <w:rPr>
                <w:rFonts w:eastAsia="Calibri"/>
                <w:sz w:val="18"/>
                <w:szCs w:val="18"/>
              </w:rPr>
              <w:t>0</w:t>
            </w:r>
          </w:p>
        </w:tc>
        <w:tc>
          <w:tcPr>
            <w:tcW w:w="873" w:type="pct"/>
            <w:shd w:val="clear" w:color="auto" w:fill="auto"/>
            <w:tcPrChange w:id="635" w:author="Yasser Syed" w:date="2018-12-21T18:45:00Z">
              <w:tcPr>
                <w:tcW w:w="873" w:type="pct"/>
                <w:shd w:val="clear" w:color="auto" w:fill="auto"/>
              </w:tcPr>
            </w:tcPrChange>
          </w:tcPr>
          <w:p w14:paraId="11D7593F" w14:textId="77777777" w:rsidR="00D25F49" w:rsidRPr="000456B4" w:rsidRDefault="00D25F49" w:rsidP="00C24107">
            <w:pPr>
              <w:keepNext/>
              <w:jc w:val="left"/>
              <w:rPr>
                <w:rFonts w:eastAsia="Calibri"/>
                <w:sz w:val="18"/>
                <w:szCs w:val="18"/>
              </w:rPr>
            </w:pPr>
            <w:r w:rsidRPr="000456B4">
              <w:rPr>
                <w:rFonts w:eastAsia="Calibri"/>
                <w:sz w:val="18"/>
                <w:szCs w:val="18"/>
              </w:rPr>
              <w:t>0</w:t>
            </w:r>
          </w:p>
        </w:tc>
        <w:tc>
          <w:tcPr>
            <w:tcW w:w="962" w:type="pct"/>
            <w:shd w:val="clear" w:color="auto" w:fill="auto"/>
            <w:tcPrChange w:id="636" w:author="Yasser Syed" w:date="2018-12-21T18:45:00Z">
              <w:tcPr>
                <w:tcW w:w="962" w:type="pct"/>
                <w:shd w:val="clear" w:color="auto" w:fill="auto"/>
              </w:tcPr>
            </w:tcPrChange>
          </w:tcPr>
          <w:p w14:paraId="0D878940" w14:textId="77777777" w:rsidR="00D25F49" w:rsidRPr="000456B4" w:rsidRDefault="00D25F49" w:rsidP="00C24107">
            <w:pPr>
              <w:keepNext/>
              <w:jc w:val="left"/>
              <w:rPr>
                <w:rFonts w:eastAsia="Calibri"/>
                <w:sz w:val="18"/>
                <w:szCs w:val="18"/>
              </w:rPr>
            </w:pPr>
            <w:r w:rsidRPr="000456B4">
              <w:rPr>
                <w:rFonts w:eastAsia="Calibri"/>
                <w:sz w:val="18"/>
                <w:szCs w:val="18"/>
              </w:rPr>
              <w:t>0</w:t>
            </w:r>
          </w:p>
        </w:tc>
      </w:tr>
      <w:tr w:rsidR="003C4D21" w:rsidRPr="000456B4" w14:paraId="6FCD0444" w14:textId="77777777" w:rsidTr="00AB1D3F">
        <w:trPr>
          <w:jc w:val="center"/>
          <w:trPrChange w:id="637" w:author="Yasser Syed" w:date="2018-12-21T18:45:00Z">
            <w:trPr>
              <w:jc w:val="center"/>
            </w:trPr>
          </w:trPrChange>
        </w:trPr>
        <w:tc>
          <w:tcPr>
            <w:tcW w:w="286" w:type="pct"/>
            <w:vMerge w:val="restart"/>
            <w:shd w:val="clear" w:color="auto" w:fill="auto"/>
            <w:textDirection w:val="btLr"/>
            <w:vAlign w:val="center"/>
            <w:tcPrChange w:id="638" w:author="Yasser Syed" w:date="2018-12-21T18:45:00Z">
              <w:tcPr>
                <w:tcW w:w="231" w:type="pct"/>
                <w:vMerge w:val="restart"/>
                <w:shd w:val="clear" w:color="auto" w:fill="auto"/>
                <w:textDirection w:val="btLr"/>
                <w:vAlign w:val="center"/>
              </w:tcPr>
            </w:tcPrChange>
          </w:tcPr>
          <w:p w14:paraId="297F30B7" w14:textId="77777777" w:rsidR="00D25F49" w:rsidRPr="000456B4" w:rsidRDefault="00D25F49" w:rsidP="00C24107">
            <w:pPr>
              <w:keepNext/>
              <w:spacing w:before="0"/>
              <w:jc w:val="center"/>
              <w:rPr>
                <w:rFonts w:eastAsia="Calibri"/>
                <w:b/>
                <w:sz w:val="18"/>
                <w:szCs w:val="18"/>
              </w:rPr>
            </w:pPr>
            <w:r w:rsidRPr="000456B4">
              <w:rPr>
                <w:rFonts w:eastAsia="Calibri"/>
                <w:b/>
                <w:sz w:val="18"/>
                <w:szCs w:val="18"/>
              </w:rPr>
              <w:t>SMPTE MXF parameters</w:t>
            </w:r>
            <w:r w:rsidR="00DC64FC">
              <w:rPr>
                <w:rFonts w:eastAsia="Calibri"/>
                <w:b/>
                <w:sz w:val="18"/>
                <w:szCs w:val="18"/>
              </w:rPr>
              <w:t xml:space="preserve"> </w:t>
            </w:r>
            <w:ins w:id="639" w:author="Yasser Syed" w:date="2018-12-21T18:39:00Z">
              <w:r w:rsidR="00DC64FC">
                <w:rPr>
                  <w:rFonts w:eastAsia="Calibri"/>
                  <w:b/>
                  <w:sz w:val="18"/>
                  <w:szCs w:val="18"/>
                </w:rPr>
                <w:t>--</w:t>
              </w:r>
            </w:ins>
            <w:ins w:id="640" w:author="Yasser Syed" w:date="2018-12-21T18:29:00Z">
              <w:r w:rsidR="00DC64FC">
                <w:rPr>
                  <w:b/>
                  <w:sz w:val="18"/>
                  <w:szCs w:val="18"/>
                </w:rPr>
                <w:t>ST 2067-21</w:t>
              </w:r>
            </w:ins>
            <w:ins w:id="641" w:author="Yasser Syed" w:date="2018-12-21T18:30:00Z">
              <w:r w:rsidR="00DC64FC">
                <w:rPr>
                  <w:b/>
                  <w:sz w:val="18"/>
                  <w:szCs w:val="18"/>
                </w:rPr>
                <w:t>:2019</w:t>
              </w:r>
            </w:ins>
          </w:p>
        </w:tc>
        <w:tc>
          <w:tcPr>
            <w:tcW w:w="1023" w:type="pct"/>
            <w:shd w:val="clear" w:color="auto" w:fill="auto"/>
            <w:tcPrChange w:id="642" w:author="Yasser Syed" w:date="2018-12-21T18:45:00Z">
              <w:tcPr>
                <w:tcW w:w="1078" w:type="pct"/>
                <w:shd w:val="clear" w:color="auto" w:fill="auto"/>
              </w:tcPr>
            </w:tcPrChange>
          </w:tcPr>
          <w:p w14:paraId="0F7CAD68" w14:textId="77777777" w:rsidR="00D25F49" w:rsidRPr="000456B4" w:rsidRDefault="00D25F49" w:rsidP="00C24107">
            <w:pPr>
              <w:keepNext/>
              <w:jc w:val="left"/>
              <w:rPr>
                <w:rFonts w:eastAsia="Calibri"/>
                <w:sz w:val="18"/>
                <w:szCs w:val="18"/>
              </w:rPr>
            </w:pPr>
            <w:r w:rsidRPr="000456B4">
              <w:rPr>
                <w:rFonts w:eastAsia="Calibri"/>
                <w:sz w:val="18"/>
                <w:szCs w:val="18"/>
              </w:rPr>
              <w:t>Colour primaries</w:t>
            </w:r>
          </w:p>
        </w:tc>
        <w:tc>
          <w:tcPr>
            <w:tcW w:w="3691" w:type="pct"/>
            <w:gridSpan w:val="4"/>
            <w:shd w:val="clear" w:color="auto" w:fill="auto"/>
            <w:tcPrChange w:id="643" w:author="Yasser Syed" w:date="2018-12-21T18:45:00Z">
              <w:tcPr>
                <w:tcW w:w="3691" w:type="pct"/>
                <w:gridSpan w:val="4"/>
                <w:shd w:val="clear" w:color="auto" w:fill="auto"/>
              </w:tcPr>
            </w:tcPrChange>
          </w:tcPr>
          <w:p w14:paraId="3D1528DA" w14:textId="77777777" w:rsidR="00D25F49" w:rsidRPr="000456B4" w:rsidRDefault="00D25F49" w:rsidP="00C24107">
            <w:pPr>
              <w:keepNext/>
              <w:jc w:val="left"/>
              <w:rPr>
                <w:rFonts w:eastAsia="Calibri"/>
                <w:sz w:val="18"/>
                <w:szCs w:val="18"/>
              </w:rPr>
            </w:pPr>
            <w:r w:rsidRPr="000456B4">
              <w:rPr>
                <w:rFonts w:eastAsia="Calibri"/>
                <w:sz w:val="18"/>
                <w:szCs w:val="18"/>
              </w:rPr>
              <w:t>06.0E.2B.34.04.01.01.0D.04.01.01.01.03.04.00.00</w:t>
            </w:r>
          </w:p>
        </w:tc>
      </w:tr>
      <w:tr w:rsidR="0013053F" w:rsidRPr="000456B4" w14:paraId="24998A52" w14:textId="77777777" w:rsidTr="00AB1D3F">
        <w:trPr>
          <w:jc w:val="center"/>
          <w:trPrChange w:id="644" w:author="Yasser Syed" w:date="2018-12-21T18:45:00Z">
            <w:trPr>
              <w:jc w:val="center"/>
            </w:trPr>
          </w:trPrChange>
        </w:trPr>
        <w:tc>
          <w:tcPr>
            <w:tcW w:w="286" w:type="pct"/>
            <w:vMerge/>
            <w:shd w:val="clear" w:color="auto" w:fill="auto"/>
            <w:vAlign w:val="center"/>
            <w:tcPrChange w:id="645" w:author="Yasser Syed" w:date="2018-12-21T18:45:00Z">
              <w:tcPr>
                <w:tcW w:w="231" w:type="pct"/>
                <w:vMerge/>
                <w:shd w:val="clear" w:color="auto" w:fill="auto"/>
                <w:vAlign w:val="center"/>
              </w:tcPr>
            </w:tcPrChange>
          </w:tcPr>
          <w:p w14:paraId="27299313" w14:textId="77777777" w:rsidR="00D25F49" w:rsidRPr="000456B4" w:rsidRDefault="00D25F49" w:rsidP="00C24107">
            <w:pPr>
              <w:keepNext/>
              <w:spacing w:before="0"/>
              <w:jc w:val="center"/>
              <w:rPr>
                <w:rFonts w:eastAsia="Calibri"/>
                <w:b/>
                <w:sz w:val="18"/>
                <w:szCs w:val="18"/>
              </w:rPr>
            </w:pPr>
          </w:p>
        </w:tc>
        <w:tc>
          <w:tcPr>
            <w:tcW w:w="1023" w:type="pct"/>
            <w:shd w:val="clear" w:color="auto" w:fill="auto"/>
            <w:tcPrChange w:id="646" w:author="Yasser Syed" w:date="2018-12-21T18:45:00Z">
              <w:tcPr>
                <w:tcW w:w="1078" w:type="pct"/>
                <w:shd w:val="clear" w:color="auto" w:fill="auto"/>
              </w:tcPr>
            </w:tcPrChange>
          </w:tcPr>
          <w:p w14:paraId="00FC08D0" w14:textId="77777777" w:rsidR="00D25F49" w:rsidRPr="000456B4" w:rsidRDefault="00D25F49" w:rsidP="00C24107">
            <w:pPr>
              <w:keepNext/>
              <w:jc w:val="left"/>
              <w:rPr>
                <w:rFonts w:eastAsia="Calibri"/>
                <w:sz w:val="18"/>
                <w:szCs w:val="18"/>
              </w:rPr>
            </w:pPr>
            <w:r w:rsidRPr="000456B4">
              <w:rPr>
                <w:rFonts w:eastAsia="Calibri"/>
                <w:sz w:val="18"/>
                <w:szCs w:val="18"/>
              </w:rPr>
              <w:t>Transfer characteristic</w:t>
            </w:r>
          </w:p>
        </w:tc>
        <w:tc>
          <w:tcPr>
            <w:tcW w:w="894" w:type="pct"/>
            <w:shd w:val="clear" w:color="auto" w:fill="auto"/>
            <w:tcPrChange w:id="647" w:author="Yasser Syed" w:date="2018-12-21T18:45:00Z">
              <w:tcPr>
                <w:tcW w:w="894" w:type="pct"/>
                <w:shd w:val="clear" w:color="auto" w:fill="auto"/>
              </w:tcPr>
            </w:tcPrChange>
          </w:tcPr>
          <w:p w14:paraId="5FEABCEC" w14:textId="77777777" w:rsidR="00D25F49" w:rsidRPr="000456B4" w:rsidRDefault="00D25F49" w:rsidP="00C24107">
            <w:pPr>
              <w:keepNext/>
              <w:jc w:val="left"/>
              <w:rPr>
                <w:rFonts w:eastAsia="Calibri"/>
                <w:sz w:val="18"/>
                <w:szCs w:val="18"/>
              </w:rPr>
            </w:pPr>
            <w:r w:rsidRPr="000456B4">
              <w:rPr>
                <w:rFonts w:eastAsia="Calibri"/>
                <w:sz w:val="18"/>
                <w:szCs w:val="18"/>
              </w:rPr>
              <w:t>06.0E.2B.34.04.01.01.0D.04.01.01.01.01.0A.00.00</w:t>
            </w:r>
          </w:p>
        </w:tc>
        <w:tc>
          <w:tcPr>
            <w:tcW w:w="962" w:type="pct"/>
            <w:shd w:val="clear" w:color="auto" w:fill="auto"/>
            <w:tcPrChange w:id="648" w:author="Yasser Syed" w:date="2018-12-21T18:45:00Z">
              <w:tcPr>
                <w:tcW w:w="962" w:type="pct"/>
                <w:shd w:val="clear" w:color="auto" w:fill="auto"/>
              </w:tcPr>
            </w:tcPrChange>
          </w:tcPr>
          <w:p w14:paraId="4B5E8DC4" w14:textId="77777777" w:rsidR="00D25F49" w:rsidRPr="000456B4" w:rsidRDefault="00D25F49" w:rsidP="00C24107">
            <w:pPr>
              <w:keepNext/>
              <w:jc w:val="left"/>
              <w:rPr>
                <w:rFonts w:eastAsia="Calibri"/>
                <w:sz w:val="18"/>
                <w:szCs w:val="18"/>
              </w:rPr>
            </w:pPr>
            <w:r w:rsidRPr="000456B4">
              <w:rPr>
                <w:rFonts w:eastAsia="Calibri"/>
                <w:sz w:val="18"/>
                <w:szCs w:val="18"/>
              </w:rPr>
              <w:t>06.0E.2B.34.04.01.01.0D.04.01.01.01.01.0B.00.00</w:t>
            </w:r>
          </w:p>
        </w:tc>
        <w:tc>
          <w:tcPr>
            <w:tcW w:w="873" w:type="pct"/>
            <w:shd w:val="clear" w:color="auto" w:fill="auto"/>
            <w:tcPrChange w:id="649" w:author="Yasser Syed" w:date="2018-12-21T18:45:00Z">
              <w:tcPr>
                <w:tcW w:w="873" w:type="pct"/>
                <w:shd w:val="clear" w:color="auto" w:fill="auto"/>
              </w:tcPr>
            </w:tcPrChange>
          </w:tcPr>
          <w:p w14:paraId="057169F4" w14:textId="77777777" w:rsidR="00D25F49" w:rsidRPr="000456B4" w:rsidRDefault="00D25F49" w:rsidP="00C24107">
            <w:pPr>
              <w:keepNext/>
              <w:jc w:val="left"/>
              <w:rPr>
                <w:rFonts w:eastAsia="Calibri"/>
                <w:sz w:val="18"/>
                <w:szCs w:val="18"/>
              </w:rPr>
            </w:pPr>
            <w:r w:rsidRPr="000456B4">
              <w:rPr>
                <w:rFonts w:eastAsia="Calibri"/>
                <w:sz w:val="18"/>
                <w:szCs w:val="18"/>
              </w:rPr>
              <w:t>06.0E.2B.34.04.01.01.0D.04.01.01.01.01.0A.00.00</w:t>
            </w:r>
          </w:p>
        </w:tc>
        <w:tc>
          <w:tcPr>
            <w:tcW w:w="962" w:type="pct"/>
            <w:shd w:val="clear" w:color="auto" w:fill="auto"/>
            <w:tcPrChange w:id="650" w:author="Yasser Syed" w:date="2018-12-21T18:45:00Z">
              <w:tcPr>
                <w:tcW w:w="962" w:type="pct"/>
                <w:shd w:val="clear" w:color="auto" w:fill="auto"/>
              </w:tcPr>
            </w:tcPrChange>
          </w:tcPr>
          <w:p w14:paraId="6AFA6FA2" w14:textId="77777777" w:rsidR="00D25F49" w:rsidRPr="000456B4" w:rsidRDefault="00D25F49" w:rsidP="00C24107">
            <w:pPr>
              <w:keepNext/>
              <w:jc w:val="left"/>
              <w:rPr>
                <w:rFonts w:eastAsia="Calibri"/>
                <w:sz w:val="18"/>
                <w:szCs w:val="18"/>
              </w:rPr>
            </w:pPr>
            <w:r w:rsidRPr="000456B4">
              <w:rPr>
                <w:rFonts w:eastAsia="Calibri"/>
                <w:sz w:val="18"/>
                <w:szCs w:val="18"/>
              </w:rPr>
              <w:t>06.0E.2B.34.04.01.01.0D.04.01.01.01.01.0B.00.00</w:t>
            </w:r>
          </w:p>
        </w:tc>
      </w:tr>
      <w:tr w:rsidR="0013053F" w:rsidRPr="000456B4" w14:paraId="0EA51629" w14:textId="77777777" w:rsidTr="00AB1D3F">
        <w:trPr>
          <w:jc w:val="center"/>
          <w:trPrChange w:id="651" w:author="Yasser Syed" w:date="2018-12-21T18:45:00Z">
            <w:trPr>
              <w:jc w:val="center"/>
            </w:trPr>
          </w:trPrChange>
        </w:trPr>
        <w:tc>
          <w:tcPr>
            <w:tcW w:w="286" w:type="pct"/>
            <w:vMerge/>
            <w:shd w:val="clear" w:color="auto" w:fill="auto"/>
            <w:vAlign w:val="center"/>
            <w:tcPrChange w:id="652" w:author="Yasser Syed" w:date="2018-12-21T18:45:00Z">
              <w:tcPr>
                <w:tcW w:w="231" w:type="pct"/>
                <w:vMerge/>
                <w:shd w:val="clear" w:color="auto" w:fill="auto"/>
                <w:vAlign w:val="center"/>
              </w:tcPr>
            </w:tcPrChange>
          </w:tcPr>
          <w:p w14:paraId="315C37FE" w14:textId="77777777" w:rsidR="00D25F49" w:rsidRPr="000456B4" w:rsidRDefault="00D25F49" w:rsidP="00C24107">
            <w:pPr>
              <w:keepNext/>
              <w:spacing w:before="0"/>
              <w:jc w:val="center"/>
              <w:rPr>
                <w:rFonts w:eastAsia="Calibri"/>
                <w:b/>
                <w:sz w:val="18"/>
                <w:szCs w:val="18"/>
              </w:rPr>
            </w:pPr>
          </w:p>
        </w:tc>
        <w:tc>
          <w:tcPr>
            <w:tcW w:w="1023" w:type="pct"/>
            <w:shd w:val="clear" w:color="auto" w:fill="auto"/>
            <w:tcPrChange w:id="653" w:author="Yasser Syed" w:date="2018-12-21T18:45:00Z">
              <w:tcPr>
                <w:tcW w:w="1078" w:type="pct"/>
                <w:shd w:val="clear" w:color="auto" w:fill="auto"/>
              </w:tcPr>
            </w:tcPrChange>
          </w:tcPr>
          <w:p w14:paraId="39DCDAB3" w14:textId="77777777" w:rsidR="00D25F49" w:rsidRPr="000456B4" w:rsidRDefault="00D25F49" w:rsidP="00C24107">
            <w:pPr>
              <w:keepNext/>
              <w:jc w:val="left"/>
              <w:rPr>
                <w:rFonts w:eastAsia="Calibri"/>
                <w:sz w:val="18"/>
                <w:szCs w:val="18"/>
              </w:rPr>
            </w:pPr>
            <w:r w:rsidRPr="000456B4">
              <w:rPr>
                <w:rFonts w:eastAsia="Calibri"/>
                <w:sz w:val="18"/>
                <w:szCs w:val="18"/>
              </w:rPr>
              <w:t>Coding equations</w:t>
            </w:r>
          </w:p>
        </w:tc>
        <w:tc>
          <w:tcPr>
            <w:tcW w:w="1856" w:type="pct"/>
            <w:gridSpan w:val="2"/>
            <w:shd w:val="clear" w:color="auto" w:fill="auto"/>
            <w:tcPrChange w:id="654" w:author="Yasser Syed" w:date="2018-12-21T18:45:00Z">
              <w:tcPr>
                <w:tcW w:w="1856" w:type="pct"/>
                <w:gridSpan w:val="2"/>
                <w:shd w:val="clear" w:color="auto" w:fill="auto"/>
              </w:tcPr>
            </w:tcPrChange>
          </w:tcPr>
          <w:p w14:paraId="68BECD2E" w14:textId="77777777" w:rsidR="00D25F49" w:rsidRPr="000456B4" w:rsidRDefault="00D25F49" w:rsidP="00C24107">
            <w:pPr>
              <w:keepNext/>
              <w:jc w:val="left"/>
              <w:rPr>
                <w:rFonts w:eastAsia="Calibri"/>
                <w:sz w:val="18"/>
                <w:szCs w:val="18"/>
              </w:rPr>
            </w:pPr>
            <w:r w:rsidRPr="000456B4">
              <w:rPr>
                <w:rFonts w:eastAsia="Calibri"/>
                <w:sz w:val="18"/>
                <w:szCs w:val="18"/>
              </w:rPr>
              <w:t>06.0E.2B.34.04.01.01.0D.04.01.01.01.02.06.00.00</w:t>
            </w:r>
          </w:p>
        </w:tc>
        <w:tc>
          <w:tcPr>
            <w:tcW w:w="873" w:type="pct"/>
            <w:shd w:val="clear" w:color="auto" w:fill="auto"/>
            <w:tcPrChange w:id="655" w:author="Yasser Syed" w:date="2018-12-21T18:45:00Z">
              <w:tcPr>
                <w:tcW w:w="873" w:type="pct"/>
                <w:shd w:val="clear" w:color="auto" w:fill="auto"/>
              </w:tcPr>
            </w:tcPrChange>
          </w:tcPr>
          <w:p w14:paraId="7AD25AD7" w14:textId="77777777" w:rsidR="00D25F49" w:rsidRPr="000456B4" w:rsidRDefault="00D25F49" w:rsidP="00C24107">
            <w:pPr>
              <w:keepNext/>
              <w:jc w:val="left"/>
              <w:rPr>
                <w:rFonts w:eastAsia="Calibri"/>
                <w:sz w:val="18"/>
                <w:szCs w:val="18"/>
              </w:rPr>
            </w:pPr>
            <w:r w:rsidRPr="000456B4">
              <w:rPr>
                <w:rFonts w:eastAsia="Calibri"/>
                <w:sz w:val="18"/>
                <w:szCs w:val="18"/>
              </w:rPr>
              <w:t>N/R</w:t>
            </w:r>
          </w:p>
        </w:tc>
        <w:tc>
          <w:tcPr>
            <w:tcW w:w="962" w:type="pct"/>
            <w:shd w:val="clear" w:color="auto" w:fill="auto"/>
            <w:tcPrChange w:id="656" w:author="Yasser Syed" w:date="2018-12-21T18:45:00Z">
              <w:tcPr>
                <w:tcW w:w="962" w:type="pct"/>
                <w:shd w:val="clear" w:color="auto" w:fill="auto"/>
              </w:tcPr>
            </w:tcPrChange>
          </w:tcPr>
          <w:p w14:paraId="72F3D0FB" w14:textId="77777777" w:rsidR="00D25F49" w:rsidRPr="000456B4" w:rsidRDefault="00D25F49" w:rsidP="00C24107">
            <w:pPr>
              <w:keepNext/>
              <w:jc w:val="left"/>
              <w:rPr>
                <w:rFonts w:eastAsia="Calibri"/>
                <w:sz w:val="18"/>
                <w:szCs w:val="18"/>
              </w:rPr>
            </w:pPr>
            <w:r w:rsidRPr="000456B4">
              <w:rPr>
                <w:rFonts w:eastAsia="Calibri"/>
                <w:sz w:val="18"/>
                <w:szCs w:val="18"/>
              </w:rPr>
              <w:t>N/R</w:t>
            </w:r>
          </w:p>
        </w:tc>
      </w:tr>
      <w:tr w:rsidR="003C4D21" w:rsidRPr="000456B4" w14:paraId="10B18008" w14:textId="77777777" w:rsidTr="00AB1D3F">
        <w:trPr>
          <w:jc w:val="center"/>
          <w:trPrChange w:id="657" w:author="Yasser Syed" w:date="2018-12-21T18:45:00Z">
            <w:trPr>
              <w:jc w:val="center"/>
            </w:trPr>
          </w:trPrChange>
        </w:trPr>
        <w:tc>
          <w:tcPr>
            <w:tcW w:w="286" w:type="pct"/>
            <w:vMerge/>
            <w:shd w:val="clear" w:color="auto" w:fill="auto"/>
            <w:vAlign w:val="center"/>
            <w:tcPrChange w:id="658" w:author="Yasser Syed" w:date="2018-12-21T18:45:00Z">
              <w:tcPr>
                <w:tcW w:w="231" w:type="pct"/>
                <w:vMerge/>
                <w:shd w:val="clear" w:color="auto" w:fill="auto"/>
                <w:vAlign w:val="center"/>
              </w:tcPr>
            </w:tcPrChange>
          </w:tcPr>
          <w:p w14:paraId="6E4FE8CD" w14:textId="77777777" w:rsidR="00D25F49" w:rsidRPr="000456B4" w:rsidRDefault="00D25F49" w:rsidP="00C24107">
            <w:pPr>
              <w:keepNext/>
              <w:spacing w:before="0"/>
              <w:jc w:val="center"/>
              <w:rPr>
                <w:rFonts w:eastAsia="Calibri"/>
                <w:b/>
                <w:sz w:val="18"/>
                <w:szCs w:val="18"/>
              </w:rPr>
            </w:pPr>
          </w:p>
        </w:tc>
        <w:tc>
          <w:tcPr>
            <w:tcW w:w="1023" w:type="pct"/>
            <w:shd w:val="clear" w:color="auto" w:fill="auto"/>
            <w:tcPrChange w:id="659" w:author="Yasser Syed" w:date="2018-12-21T18:45:00Z">
              <w:tcPr>
                <w:tcW w:w="1078" w:type="pct"/>
                <w:shd w:val="clear" w:color="auto" w:fill="auto"/>
              </w:tcPr>
            </w:tcPrChange>
          </w:tcPr>
          <w:p w14:paraId="0AA2EC5F" w14:textId="77777777" w:rsidR="00D25F49" w:rsidRPr="000456B4" w:rsidRDefault="00D25F49" w:rsidP="00C24107">
            <w:pPr>
              <w:keepNext/>
              <w:jc w:val="left"/>
              <w:rPr>
                <w:rFonts w:eastAsia="Calibri"/>
                <w:sz w:val="18"/>
                <w:szCs w:val="18"/>
              </w:rPr>
            </w:pPr>
            <w:r w:rsidRPr="000456B4">
              <w:rPr>
                <w:rFonts w:eastAsia="Calibri"/>
                <w:sz w:val="18"/>
                <w:szCs w:val="18"/>
              </w:rPr>
              <w:t>Full/narrow level range</w:t>
            </w:r>
          </w:p>
          <w:p w14:paraId="2752C192" w14:textId="77777777" w:rsidR="00D25F49" w:rsidRPr="000456B4" w:rsidRDefault="00D25F49" w:rsidP="00C24107">
            <w:pPr>
              <w:keepNext/>
              <w:jc w:val="left"/>
              <w:rPr>
                <w:rFonts w:eastAsia="Calibri"/>
                <w:sz w:val="18"/>
                <w:szCs w:val="18"/>
              </w:rPr>
            </w:pPr>
            <w:r w:rsidRPr="000456B4">
              <w:rPr>
                <w:rFonts w:eastAsia="Calibri"/>
                <w:sz w:val="18"/>
                <w:szCs w:val="18"/>
              </w:rPr>
              <w:t>indicated in black ref</w:t>
            </w:r>
            <w:r w:rsidR="007A4B0C" w:rsidRPr="000456B4">
              <w:rPr>
                <w:rFonts w:eastAsia="Calibri"/>
                <w:sz w:val="18"/>
                <w:szCs w:val="18"/>
              </w:rPr>
              <w:t>erence</w:t>
            </w:r>
            <w:r w:rsidRPr="000456B4">
              <w:rPr>
                <w:rFonts w:eastAsia="Calibri"/>
                <w:sz w:val="18"/>
                <w:szCs w:val="18"/>
              </w:rPr>
              <w:t xml:space="preserve"> level, white ref</w:t>
            </w:r>
            <w:r w:rsidR="007A4B0C" w:rsidRPr="000456B4">
              <w:rPr>
                <w:rFonts w:eastAsia="Calibri"/>
                <w:sz w:val="18"/>
                <w:szCs w:val="18"/>
              </w:rPr>
              <w:t>erence</w:t>
            </w:r>
            <w:r w:rsidRPr="000456B4">
              <w:rPr>
                <w:rFonts w:eastAsia="Calibri"/>
                <w:sz w:val="18"/>
                <w:szCs w:val="18"/>
              </w:rPr>
              <w:t xml:space="preserve"> level, colour range</w:t>
            </w:r>
          </w:p>
        </w:tc>
        <w:tc>
          <w:tcPr>
            <w:tcW w:w="3691" w:type="pct"/>
            <w:gridSpan w:val="4"/>
            <w:shd w:val="clear" w:color="auto" w:fill="auto"/>
            <w:tcPrChange w:id="660" w:author="Yasser Syed" w:date="2018-12-21T18:45:00Z">
              <w:tcPr>
                <w:tcW w:w="3691" w:type="pct"/>
                <w:gridSpan w:val="4"/>
                <w:shd w:val="clear" w:color="auto" w:fill="auto"/>
              </w:tcPr>
            </w:tcPrChange>
          </w:tcPr>
          <w:p w14:paraId="2CD8B556" w14:textId="77777777" w:rsidR="00D25F49" w:rsidRPr="000456B4" w:rsidRDefault="00D25F49" w:rsidP="00C24107">
            <w:pPr>
              <w:keepNext/>
              <w:jc w:val="left"/>
              <w:rPr>
                <w:rFonts w:eastAsia="Calibri"/>
                <w:sz w:val="18"/>
                <w:szCs w:val="18"/>
              </w:rPr>
            </w:pPr>
            <w:r w:rsidRPr="000456B4">
              <w:rPr>
                <w:rFonts w:eastAsia="Calibri"/>
                <w:sz w:val="18"/>
                <w:szCs w:val="18"/>
              </w:rPr>
              <w:t>Inferred</w:t>
            </w:r>
          </w:p>
        </w:tc>
      </w:tr>
      <w:tr w:rsidR="003C4D21" w:rsidRPr="000456B4" w14:paraId="1C6C9070" w14:textId="77777777" w:rsidTr="00AB1D3F">
        <w:trPr>
          <w:trHeight w:val="367"/>
          <w:jc w:val="center"/>
          <w:trPrChange w:id="661" w:author="Yasser Syed" w:date="2018-12-21T18:45:00Z">
            <w:trPr>
              <w:trHeight w:val="367"/>
              <w:jc w:val="center"/>
            </w:trPr>
          </w:trPrChange>
        </w:trPr>
        <w:tc>
          <w:tcPr>
            <w:tcW w:w="286" w:type="pct"/>
            <w:vMerge/>
            <w:shd w:val="clear" w:color="auto" w:fill="auto"/>
            <w:vAlign w:val="center"/>
            <w:tcPrChange w:id="662" w:author="Yasser Syed" w:date="2018-12-21T18:45:00Z">
              <w:tcPr>
                <w:tcW w:w="231" w:type="pct"/>
                <w:vMerge/>
                <w:shd w:val="clear" w:color="auto" w:fill="auto"/>
                <w:vAlign w:val="center"/>
              </w:tcPr>
            </w:tcPrChange>
          </w:tcPr>
          <w:p w14:paraId="048979F1" w14:textId="77777777" w:rsidR="00D25F49" w:rsidRPr="000456B4" w:rsidRDefault="00D25F49" w:rsidP="00C24107">
            <w:pPr>
              <w:keepNext/>
              <w:spacing w:before="0"/>
              <w:jc w:val="center"/>
              <w:rPr>
                <w:rFonts w:eastAsia="Calibri"/>
                <w:b/>
                <w:sz w:val="18"/>
                <w:szCs w:val="18"/>
              </w:rPr>
            </w:pPr>
          </w:p>
        </w:tc>
        <w:tc>
          <w:tcPr>
            <w:tcW w:w="1023" w:type="pct"/>
            <w:shd w:val="clear" w:color="auto" w:fill="auto"/>
            <w:tcPrChange w:id="663" w:author="Yasser Syed" w:date="2018-12-21T18:45:00Z">
              <w:tcPr>
                <w:tcW w:w="1078" w:type="pct"/>
                <w:shd w:val="clear" w:color="auto" w:fill="auto"/>
              </w:tcPr>
            </w:tcPrChange>
          </w:tcPr>
          <w:p w14:paraId="2917CD85" w14:textId="77777777" w:rsidR="00D25F49" w:rsidRPr="000456B4" w:rsidRDefault="00D25F49" w:rsidP="00C24107">
            <w:pPr>
              <w:keepNext/>
              <w:jc w:val="left"/>
              <w:rPr>
                <w:rFonts w:eastAsia="Calibri"/>
                <w:sz w:val="18"/>
                <w:szCs w:val="18"/>
              </w:rPr>
            </w:pPr>
            <w:r w:rsidRPr="000456B4">
              <w:rPr>
                <w:rFonts w:eastAsia="Calibri"/>
                <w:sz w:val="18"/>
                <w:szCs w:val="18"/>
              </w:rPr>
              <w:t xml:space="preserve">4:2:0 chroma sample </w:t>
            </w:r>
            <w:r w:rsidR="001769D9">
              <w:rPr>
                <w:rFonts w:eastAsia="Calibri"/>
                <w:sz w:val="18"/>
                <w:szCs w:val="18"/>
              </w:rPr>
              <w:t>location</w:t>
            </w:r>
            <w:r w:rsidR="001769D9" w:rsidRPr="000456B4">
              <w:rPr>
                <w:rFonts w:eastAsia="Calibri"/>
                <w:sz w:val="18"/>
                <w:szCs w:val="18"/>
              </w:rPr>
              <w:t xml:space="preserve"> </w:t>
            </w:r>
            <w:r w:rsidRPr="000456B4">
              <w:rPr>
                <w:rFonts w:eastAsia="Calibri"/>
                <w:sz w:val="18"/>
                <w:szCs w:val="18"/>
              </w:rPr>
              <w:t>alignment</w:t>
            </w:r>
          </w:p>
        </w:tc>
        <w:tc>
          <w:tcPr>
            <w:tcW w:w="3691" w:type="pct"/>
            <w:gridSpan w:val="4"/>
            <w:shd w:val="clear" w:color="auto" w:fill="auto"/>
            <w:tcPrChange w:id="664" w:author="Yasser Syed" w:date="2018-12-21T18:45:00Z">
              <w:tcPr>
                <w:tcW w:w="3691" w:type="pct"/>
                <w:gridSpan w:val="4"/>
                <w:shd w:val="clear" w:color="auto" w:fill="auto"/>
              </w:tcPr>
            </w:tcPrChange>
          </w:tcPr>
          <w:p w14:paraId="11343F49" w14:textId="77777777" w:rsidR="00D25F49" w:rsidRPr="000456B4" w:rsidRDefault="00D25F49" w:rsidP="00C24107">
            <w:pPr>
              <w:keepNext/>
              <w:jc w:val="left"/>
              <w:rPr>
                <w:rFonts w:eastAsia="Calibri"/>
                <w:sz w:val="18"/>
                <w:szCs w:val="18"/>
              </w:rPr>
            </w:pPr>
            <w:r w:rsidRPr="000456B4">
              <w:rPr>
                <w:rFonts w:eastAsia="Calibri"/>
                <w:sz w:val="18"/>
                <w:szCs w:val="18"/>
              </w:rPr>
              <w:t>Inferred</w:t>
            </w:r>
            <w:r w:rsidR="00E30A6A" w:rsidRPr="000456B4">
              <w:rPr>
                <w:rFonts w:eastAsia="Calibri"/>
                <w:sz w:val="18"/>
                <w:szCs w:val="18"/>
              </w:rPr>
              <w:t xml:space="preserve"> (</w:t>
            </w:r>
            <w:proofErr w:type="spellStart"/>
            <w:r w:rsidR="001769D9" w:rsidRPr="000456B4">
              <w:rPr>
                <w:sz w:val="18"/>
                <w:szCs w:val="18"/>
              </w:rPr>
              <w:t>ChromaLocType</w:t>
            </w:r>
            <w:proofErr w:type="spellEnd"/>
            <w:r w:rsidR="001769D9" w:rsidRPr="000456B4">
              <w:rPr>
                <w:sz w:val="18"/>
                <w:szCs w:val="18"/>
              </w:rPr>
              <w:t xml:space="preserve"> = </w:t>
            </w:r>
            <w:r w:rsidR="00E30A6A" w:rsidRPr="000456B4">
              <w:rPr>
                <w:rFonts w:eastAsia="Calibri"/>
                <w:sz w:val="18"/>
                <w:szCs w:val="18"/>
              </w:rPr>
              <w:t>2)</w:t>
            </w:r>
          </w:p>
        </w:tc>
      </w:tr>
    </w:tbl>
    <w:p w14:paraId="0BEDE604" w14:textId="77777777" w:rsidR="00D25F49" w:rsidRPr="000456B4" w:rsidRDefault="00D25F49" w:rsidP="00D25F49">
      <w:pPr>
        <w:rPr>
          <w:rFonts w:eastAsia="Calibri"/>
        </w:rPr>
      </w:pPr>
    </w:p>
    <w:p w14:paraId="0ACCFA9D" w14:textId="77777777" w:rsidR="006150AD" w:rsidRPr="000456B4" w:rsidRDefault="006150AD" w:rsidP="006150AD">
      <w:pPr>
        <w:pStyle w:val="Heading2"/>
      </w:pPr>
      <w:r w:rsidRPr="000456B4">
        <w:t>Mastering display colour volume descriptions</w:t>
      </w:r>
    </w:p>
    <w:p w14:paraId="74B70DA2" w14:textId="77777777" w:rsidR="006150AD" w:rsidRPr="000456B4" w:rsidRDefault="009E571E" w:rsidP="006150AD">
      <w:pPr>
        <w:pStyle w:val="Heading3"/>
      </w:pPr>
      <w:r w:rsidRPr="000456B4">
        <w:t>Mastering display colour volume</w:t>
      </w:r>
      <w:r w:rsidR="006150AD" w:rsidRPr="000456B4">
        <w:t xml:space="preserve"> properties</w:t>
      </w:r>
    </w:p>
    <w:p w14:paraId="435635DD" w14:textId="77777777" w:rsidR="009E571E" w:rsidRPr="000456B4" w:rsidRDefault="009E571E" w:rsidP="009E571E">
      <w:pPr>
        <w:pStyle w:val="Heading3"/>
      </w:pPr>
      <w:r w:rsidRPr="000456B4">
        <w:t>Common descriptions and carriage – mastering display colour volume descriptions</w:t>
      </w:r>
    </w:p>
    <w:p w14:paraId="3A2278D4" w14:textId="4630723B" w:rsidR="009E571E" w:rsidRPr="000456B4" w:rsidRDefault="009E571E" w:rsidP="009E571E">
      <w:pPr>
        <w:rPr>
          <w:rFonts w:eastAsia="Calibri"/>
        </w:rPr>
      </w:pPr>
    </w:p>
    <w:p w14:paraId="578242FE" w14:textId="77777777" w:rsidR="006E257D" w:rsidRPr="000456B4" w:rsidRDefault="006E257D" w:rsidP="00F33491">
      <w:pPr>
        <w:keepNext/>
        <w:tabs>
          <w:tab w:val="left" w:pos="4853"/>
          <w:tab w:val="right" w:pos="9691"/>
        </w:tabs>
        <w:overflowPunct/>
        <w:autoSpaceDE/>
        <w:autoSpaceDN/>
        <w:adjustRightInd/>
        <w:spacing w:before="120" w:after="120"/>
        <w:jc w:val="center"/>
        <w:textAlignment w:val="auto"/>
        <w:rPr>
          <w:rFonts w:eastAsia="Calibri"/>
          <w:b/>
          <w:bCs/>
        </w:rPr>
      </w:pPr>
      <w:r w:rsidRPr="000456B4">
        <w:rPr>
          <w:rFonts w:eastAsia="Calibri"/>
          <w:b/>
          <w:bCs/>
        </w:rPr>
        <w:lastRenderedPageBreak/>
        <w:t xml:space="preserve">Table </w:t>
      </w:r>
      <w:r w:rsidRPr="000456B4">
        <w:rPr>
          <w:rFonts w:eastAsia="Calibri"/>
        </w:rPr>
        <w:fldChar w:fldCharType="begin"/>
      </w:r>
      <w:r w:rsidRPr="000456B4">
        <w:rPr>
          <w:rFonts w:eastAsia="Calibri"/>
          <w:b/>
          <w:bCs/>
        </w:rPr>
        <w:instrText xml:space="preserve"> SEQ Table \* ARABIC </w:instrText>
      </w:r>
      <w:r w:rsidRPr="000456B4">
        <w:rPr>
          <w:rFonts w:eastAsia="Calibri"/>
        </w:rPr>
        <w:fldChar w:fldCharType="separate"/>
      </w:r>
      <w:r w:rsidRPr="000456B4">
        <w:rPr>
          <w:rFonts w:eastAsia="Calibri"/>
          <w:b/>
          <w:bCs/>
          <w:noProof/>
        </w:rPr>
        <w:t>7</w:t>
      </w:r>
      <w:r w:rsidRPr="000456B4">
        <w:rPr>
          <w:rFonts w:eastAsia="Calibri"/>
        </w:rPr>
        <w:fldChar w:fldCharType="end"/>
      </w:r>
      <w:r w:rsidRPr="000456B4">
        <w:rPr>
          <w:rFonts w:eastAsia="Calibri"/>
          <w:b/>
          <w:bCs/>
        </w:rPr>
        <w:t xml:space="preserve"> – Mastering display colour volume descriptions</w:t>
      </w:r>
    </w:p>
    <w:tbl>
      <w:tblPr>
        <w:tblW w:w="477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2"/>
        <w:gridCol w:w="2412"/>
        <w:gridCol w:w="1097"/>
        <w:gridCol w:w="1695"/>
        <w:gridCol w:w="1708"/>
        <w:gridCol w:w="1710"/>
      </w:tblGrid>
      <w:tr w:rsidR="00C24107" w:rsidRPr="000456B4" w14:paraId="6B04ECA7" w14:textId="77777777" w:rsidTr="00E66C3B">
        <w:trPr>
          <w:tblHeader/>
          <w:jc w:val="center"/>
        </w:trPr>
        <w:tc>
          <w:tcPr>
            <w:tcW w:w="346" w:type="pct"/>
            <w:shd w:val="clear" w:color="auto" w:fill="auto"/>
            <w:vAlign w:val="center"/>
          </w:tcPr>
          <w:p w14:paraId="3B50EC48" w14:textId="77777777" w:rsidR="006E257D" w:rsidRPr="000456B4" w:rsidRDefault="006E257D" w:rsidP="00C24107">
            <w:pPr>
              <w:keepNext/>
              <w:spacing w:before="0"/>
              <w:jc w:val="center"/>
              <w:rPr>
                <w:rFonts w:eastAsia="Calibri"/>
                <w:sz w:val="18"/>
                <w:szCs w:val="18"/>
              </w:rPr>
            </w:pPr>
          </w:p>
        </w:tc>
        <w:tc>
          <w:tcPr>
            <w:tcW w:w="1894" w:type="pct"/>
            <w:gridSpan w:val="2"/>
            <w:shd w:val="clear" w:color="auto" w:fill="auto"/>
          </w:tcPr>
          <w:p w14:paraId="2A85501D" w14:textId="77777777" w:rsidR="006E257D" w:rsidRPr="000456B4" w:rsidRDefault="006E257D" w:rsidP="00C24107">
            <w:pPr>
              <w:keepNext/>
              <w:jc w:val="left"/>
              <w:rPr>
                <w:rFonts w:eastAsia="Calibri"/>
                <w:b/>
                <w:sz w:val="18"/>
                <w:szCs w:val="18"/>
              </w:rPr>
            </w:pPr>
            <w:r w:rsidRPr="000456B4">
              <w:rPr>
                <w:rFonts w:eastAsia="Calibri"/>
                <w:b/>
                <w:sz w:val="18"/>
                <w:szCs w:val="18"/>
              </w:rPr>
              <w:t>System identifier</w:t>
            </w:r>
          </w:p>
        </w:tc>
        <w:tc>
          <w:tcPr>
            <w:tcW w:w="915" w:type="pct"/>
            <w:shd w:val="clear" w:color="auto" w:fill="auto"/>
          </w:tcPr>
          <w:p w14:paraId="575F26B9" w14:textId="77777777" w:rsidR="006E257D" w:rsidRPr="000456B4" w:rsidRDefault="006E257D" w:rsidP="00C24107">
            <w:pPr>
              <w:keepNext/>
              <w:jc w:val="left"/>
              <w:rPr>
                <w:rFonts w:eastAsia="Calibri"/>
                <w:sz w:val="18"/>
                <w:szCs w:val="18"/>
              </w:rPr>
            </w:pPr>
            <w:r w:rsidRPr="000456B4">
              <w:rPr>
                <w:rFonts w:eastAsia="Calibri"/>
                <w:b/>
                <w:bCs/>
                <w:sz w:val="18"/>
                <w:szCs w:val="18"/>
              </w:rPr>
              <w:t xml:space="preserve">BT709x100n05 </w:t>
            </w:r>
          </w:p>
        </w:tc>
        <w:tc>
          <w:tcPr>
            <w:tcW w:w="922" w:type="pct"/>
            <w:shd w:val="clear" w:color="auto" w:fill="auto"/>
          </w:tcPr>
          <w:p w14:paraId="785D7E44" w14:textId="77777777" w:rsidR="006E257D" w:rsidRPr="000456B4" w:rsidRDefault="006E257D" w:rsidP="00C24107">
            <w:pPr>
              <w:keepNext/>
              <w:jc w:val="left"/>
              <w:rPr>
                <w:rFonts w:eastAsia="Calibri"/>
                <w:sz w:val="18"/>
                <w:szCs w:val="18"/>
              </w:rPr>
            </w:pPr>
            <w:r w:rsidRPr="000456B4">
              <w:rPr>
                <w:rFonts w:eastAsia="Calibri"/>
                <w:b/>
                <w:bCs/>
                <w:sz w:val="18"/>
                <w:szCs w:val="18"/>
              </w:rPr>
              <w:t>P3D65</w:t>
            </w:r>
            <w:r w:rsidR="000D71C9" w:rsidRPr="000456B4">
              <w:rPr>
                <w:rFonts w:eastAsia="Calibri"/>
                <w:b/>
                <w:bCs/>
                <w:sz w:val="18"/>
                <w:szCs w:val="18"/>
              </w:rPr>
              <w:t>x</w:t>
            </w:r>
            <w:r w:rsidRPr="000456B4">
              <w:rPr>
                <w:rFonts w:eastAsia="Calibri"/>
                <w:b/>
                <w:bCs/>
                <w:sz w:val="18"/>
                <w:szCs w:val="18"/>
              </w:rPr>
              <w:t>1000</w:t>
            </w:r>
            <w:r w:rsidR="000D71C9" w:rsidRPr="000456B4">
              <w:rPr>
                <w:rFonts w:eastAsia="Calibri"/>
                <w:b/>
                <w:bCs/>
                <w:sz w:val="18"/>
                <w:szCs w:val="18"/>
              </w:rPr>
              <w:t>n</w:t>
            </w:r>
            <w:r w:rsidRPr="000456B4">
              <w:rPr>
                <w:rFonts w:eastAsia="Calibri"/>
                <w:b/>
                <w:bCs/>
                <w:sz w:val="18"/>
                <w:szCs w:val="18"/>
              </w:rPr>
              <w:t>0005</w:t>
            </w:r>
          </w:p>
        </w:tc>
        <w:tc>
          <w:tcPr>
            <w:tcW w:w="923" w:type="pct"/>
            <w:shd w:val="clear" w:color="auto" w:fill="auto"/>
          </w:tcPr>
          <w:p w14:paraId="35C1E898" w14:textId="77777777" w:rsidR="006E257D" w:rsidRPr="000456B4" w:rsidRDefault="006E257D" w:rsidP="00C24107">
            <w:pPr>
              <w:keepNext/>
              <w:jc w:val="left"/>
              <w:rPr>
                <w:rFonts w:eastAsia="Calibri"/>
                <w:b/>
                <w:bCs/>
                <w:sz w:val="18"/>
                <w:szCs w:val="18"/>
              </w:rPr>
            </w:pPr>
            <w:r w:rsidRPr="000456B4">
              <w:rPr>
                <w:rFonts w:eastAsia="Calibri"/>
                <w:b/>
                <w:bCs/>
                <w:sz w:val="18"/>
                <w:szCs w:val="18"/>
              </w:rPr>
              <w:t>BT2100</w:t>
            </w:r>
            <w:r w:rsidR="000D71C9" w:rsidRPr="000456B4">
              <w:rPr>
                <w:rFonts w:eastAsia="Calibri"/>
                <w:b/>
                <w:bCs/>
                <w:sz w:val="18"/>
                <w:szCs w:val="18"/>
              </w:rPr>
              <w:t>x</w:t>
            </w:r>
            <w:r w:rsidRPr="000456B4">
              <w:rPr>
                <w:rFonts w:eastAsia="Calibri"/>
                <w:b/>
                <w:bCs/>
                <w:sz w:val="18"/>
                <w:szCs w:val="18"/>
              </w:rPr>
              <w:t>107</w:t>
            </w:r>
            <w:r w:rsidR="000D71C9" w:rsidRPr="000456B4">
              <w:rPr>
                <w:rFonts w:eastAsia="Calibri"/>
                <w:b/>
                <w:bCs/>
                <w:sz w:val="18"/>
                <w:szCs w:val="18"/>
              </w:rPr>
              <w:t>n</w:t>
            </w:r>
            <w:r w:rsidRPr="000456B4">
              <w:rPr>
                <w:rFonts w:eastAsia="Calibri"/>
                <w:b/>
                <w:bCs/>
                <w:sz w:val="18"/>
                <w:szCs w:val="18"/>
              </w:rPr>
              <w:t>0005</w:t>
            </w:r>
          </w:p>
        </w:tc>
      </w:tr>
      <w:tr w:rsidR="00C24107" w:rsidRPr="000456B4" w14:paraId="390EAF53" w14:textId="77777777" w:rsidTr="00E66C3B">
        <w:trPr>
          <w:cantSplit/>
          <w:trHeight w:val="1134"/>
          <w:jc w:val="center"/>
        </w:trPr>
        <w:tc>
          <w:tcPr>
            <w:tcW w:w="346" w:type="pct"/>
            <w:vMerge w:val="restart"/>
            <w:shd w:val="clear" w:color="auto" w:fill="auto"/>
            <w:textDirection w:val="btLr"/>
            <w:vAlign w:val="center"/>
          </w:tcPr>
          <w:p w14:paraId="36F7AFEA" w14:textId="77777777" w:rsidR="006E257D" w:rsidRPr="000456B4" w:rsidRDefault="006E257D" w:rsidP="00C24107">
            <w:pPr>
              <w:keepNext/>
              <w:spacing w:before="0"/>
              <w:jc w:val="center"/>
              <w:rPr>
                <w:rFonts w:eastAsia="Calibri"/>
                <w:sz w:val="18"/>
                <w:szCs w:val="18"/>
              </w:rPr>
            </w:pPr>
            <w:r w:rsidRPr="000456B4">
              <w:rPr>
                <w:rFonts w:eastAsia="Calibri"/>
                <w:b/>
                <w:bCs/>
                <w:sz w:val="18"/>
                <w:szCs w:val="18"/>
              </w:rPr>
              <w:t xml:space="preserve">Mastering display properties defined according to </w:t>
            </w:r>
            <w:r w:rsidR="000F265D">
              <w:rPr>
                <w:rFonts w:eastAsia="Calibri"/>
                <w:b/>
                <w:bCs/>
                <w:sz w:val="18"/>
                <w:szCs w:val="18"/>
              </w:rPr>
              <w:t xml:space="preserve">SMPTE </w:t>
            </w:r>
            <w:r w:rsidRPr="000456B4">
              <w:rPr>
                <w:rFonts w:eastAsia="Calibri"/>
                <w:b/>
                <w:bCs/>
                <w:sz w:val="18"/>
                <w:szCs w:val="18"/>
              </w:rPr>
              <w:t>ST 2086</w:t>
            </w:r>
          </w:p>
        </w:tc>
        <w:tc>
          <w:tcPr>
            <w:tcW w:w="1894" w:type="pct"/>
            <w:gridSpan w:val="2"/>
            <w:shd w:val="clear" w:color="auto" w:fill="auto"/>
          </w:tcPr>
          <w:p w14:paraId="5724778D" w14:textId="77777777" w:rsidR="006E257D" w:rsidRPr="000456B4" w:rsidRDefault="006E257D" w:rsidP="00C24107">
            <w:pPr>
              <w:keepNext/>
              <w:jc w:val="left"/>
              <w:rPr>
                <w:rFonts w:eastAsia="Calibri"/>
                <w:sz w:val="18"/>
                <w:szCs w:val="18"/>
              </w:rPr>
            </w:pPr>
            <w:r w:rsidRPr="000456B4">
              <w:rPr>
                <w:rFonts w:eastAsia="Calibri"/>
                <w:sz w:val="18"/>
                <w:szCs w:val="18"/>
              </w:rPr>
              <w:t>Colour primaries (</w:t>
            </w:r>
            <w:proofErr w:type="spellStart"/>
            <w:proofErr w:type="gramStart"/>
            <w:r w:rsidRPr="000456B4">
              <w:rPr>
                <w:rFonts w:eastAsia="Calibri"/>
                <w:sz w:val="18"/>
                <w:szCs w:val="18"/>
              </w:rPr>
              <w:t>x,y</w:t>
            </w:r>
            <w:proofErr w:type="spellEnd"/>
            <w:proofErr w:type="gramEnd"/>
            <w:r w:rsidRPr="000456B4">
              <w:rPr>
                <w:rFonts w:eastAsia="Calibri"/>
                <w:sz w:val="18"/>
                <w:szCs w:val="18"/>
              </w:rPr>
              <w:t>)</w:t>
            </w:r>
          </w:p>
        </w:tc>
        <w:tc>
          <w:tcPr>
            <w:tcW w:w="915" w:type="pct"/>
            <w:shd w:val="clear" w:color="auto" w:fill="auto"/>
          </w:tcPr>
          <w:p w14:paraId="2D0B4A5E" w14:textId="77777777" w:rsidR="00F33491" w:rsidRPr="000456B4" w:rsidRDefault="006E257D" w:rsidP="00C24107">
            <w:pPr>
              <w:keepNext/>
              <w:jc w:val="left"/>
              <w:rPr>
                <w:rFonts w:eastAsia="Calibri"/>
                <w:sz w:val="18"/>
                <w:szCs w:val="18"/>
              </w:rPr>
            </w:pPr>
            <w:r w:rsidRPr="000456B4">
              <w:rPr>
                <w:rFonts w:eastAsia="Calibri"/>
                <w:sz w:val="18"/>
                <w:szCs w:val="18"/>
              </w:rPr>
              <w:t>{0.6400, 0.3300}</w:t>
            </w:r>
          </w:p>
          <w:p w14:paraId="2530D270" w14:textId="77777777" w:rsidR="00F33491" w:rsidRPr="000456B4" w:rsidRDefault="006E257D" w:rsidP="00C24107">
            <w:pPr>
              <w:keepNext/>
              <w:jc w:val="left"/>
              <w:rPr>
                <w:rFonts w:eastAsia="Calibri"/>
                <w:sz w:val="18"/>
                <w:szCs w:val="18"/>
              </w:rPr>
            </w:pPr>
            <w:r w:rsidRPr="000456B4">
              <w:rPr>
                <w:rFonts w:eastAsia="Calibri"/>
                <w:sz w:val="18"/>
                <w:szCs w:val="18"/>
              </w:rPr>
              <w:t>{0.3000, 0.6000}</w:t>
            </w:r>
          </w:p>
          <w:p w14:paraId="5D05E7CE" w14:textId="77777777" w:rsidR="006E257D" w:rsidRPr="000456B4" w:rsidRDefault="006E257D" w:rsidP="00C24107">
            <w:pPr>
              <w:keepNext/>
              <w:jc w:val="left"/>
              <w:rPr>
                <w:rFonts w:eastAsia="Calibri"/>
                <w:b/>
                <w:bCs/>
                <w:sz w:val="18"/>
                <w:szCs w:val="18"/>
              </w:rPr>
            </w:pPr>
            <w:r w:rsidRPr="000456B4">
              <w:rPr>
                <w:rFonts w:eastAsia="Calibri"/>
                <w:sz w:val="18"/>
                <w:szCs w:val="18"/>
              </w:rPr>
              <w:t>{0.1500, 0.0600}</w:t>
            </w:r>
          </w:p>
        </w:tc>
        <w:tc>
          <w:tcPr>
            <w:tcW w:w="922" w:type="pct"/>
            <w:shd w:val="clear" w:color="auto" w:fill="auto"/>
          </w:tcPr>
          <w:p w14:paraId="469AB0DD" w14:textId="77777777" w:rsidR="006E257D" w:rsidRPr="000456B4" w:rsidRDefault="006E257D" w:rsidP="00C24107">
            <w:pPr>
              <w:keepNext/>
              <w:jc w:val="left"/>
              <w:rPr>
                <w:rFonts w:eastAsia="Calibri"/>
                <w:sz w:val="18"/>
                <w:szCs w:val="18"/>
              </w:rPr>
            </w:pPr>
            <w:r w:rsidRPr="000456B4">
              <w:rPr>
                <w:rFonts w:eastAsia="Calibri"/>
                <w:sz w:val="18"/>
                <w:szCs w:val="18"/>
              </w:rPr>
              <w:t>{0.6800, 0.3200}</w:t>
            </w:r>
          </w:p>
          <w:p w14:paraId="377FDEC2" w14:textId="77777777" w:rsidR="006E257D" w:rsidRPr="000456B4" w:rsidRDefault="006E257D" w:rsidP="00C24107">
            <w:pPr>
              <w:keepNext/>
              <w:jc w:val="left"/>
              <w:rPr>
                <w:rFonts w:eastAsia="Calibri"/>
                <w:sz w:val="18"/>
                <w:szCs w:val="18"/>
              </w:rPr>
            </w:pPr>
            <w:r w:rsidRPr="000456B4">
              <w:rPr>
                <w:rFonts w:eastAsia="Calibri"/>
                <w:sz w:val="18"/>
                <w:szCs w:val="18"/>
              </w:rPr>
              <w:t>{0.2650, 0.6900}</w:t>
            </w:r>
          </w:p>
          <w:p w14:paraId="3F919577" w14:textId="77777777" w:rsidR="006E257D" w:rsidRPr="000456B4" w:rsidRDefault="006E257D" w:rsidP="00C24107">
            <w:pPr>
              <w:keepNext/>
              <w:jc w:val="left"/>
              <w:rPr>
                <w:rFonts w:eastAsia="Calibri"/>
                <w:b/>
                <w:bCs/>
                <w:sz w:val="18"/>
                <w:szCs w:val="18"/>
              </w:rPr>
            </w:pPr>
            <w:r w:rsidRPr="000456B4">
              <w:rPr>
                <w:rFonts w:eastAsia="Calibri"/>
                <w:sz w:val="18"/>
                <w:szCs w:val="18"/>
              </w:rPr>
              <w:t>{0.1500, 0.0600}</w:t>
            </w:r>
          </w:p>
        </w:tc>
        <w:tc>
          <w:tcPr>
            <w:tcW w:w="923" w:type="pct"/>
            <w:shd w:val="clear" w:color="auto" w:fill="auto"/>
          </w:tcPr>
          <w:p w14:paraId="4F1FB9AA" w14:textId="77777777" w:rsidR="00F33491" w:rsidRPr="000456B4" w:rsidRDefault="006E257D" w:rsidP="00C24107">
            <w:pPr>
              <w:keepNext/>
              <w:jc w:val="left"/>
              <w:rPr>
                <w:rFonts w:eastAsia="Calibri"/>
                <w:sz w:val="18"/>
                <w:szCs w:val="18"/>
              </w:rPr>
            </w:pPr>
            <w:r w:rsidRPr="000456B4">
              <w:rPr>
                <w:rFonts w:eastAsia="Calibri"/>
                <w:sz w:val="18"/>
                <w:szCs w:val="18"/>
              </w:rPr>
              <w:t>{0.7080, 0.2920}</w:t>
            </w:r>
          </w:p>
          <w:p w14:paraId="0F229AE2" w14:textId="77777777" w:rsidR="00F33491" w:rsidRPr="000456B4" w:rsidRDefault="006E257D" w:rsidP="00C24107">
            <w:pPr>
              <w:keepNext/>
              <w:jc w:val="left"/>
              <w:rPr>
                <w:rFonts w:eastAsia="Calibri"/>
                <w:sz w:val="18"/>
                <w:szCs w:val="18"/>
              </w:rPr>
            </w:pPr>
            <w:r w:rsidRPr="000456B4">
              <w:rPr>
                <w:rFonts w:eastAsia="Calibri"/>
                <w:sz w:val="18"/>
                <w:szCs w:val="18"/>
              </w:rPr>
              <w:t>{0.1700, 0.7970}</w:t>
            </w:r>
          </w:p>
          <w:p w14:paraId="3D9C87B3" w14:textId="77777777" w:rsidR="006E257D" w:rsidRPr="000456B4" w:rsidRDefault="006E257D" w:rsidP="00C24107">
            <w:pPr>
              <w:keepNext/>
              <w:jc w:val="left"/>
              <w:rPr>
                <w:rFonts w:eastAsia="Calibri"/>
                <w:b/>
                <w:bCs/>
                <w:sz w:val="18"/>
                <w:szCs w:val="18"/>
              </w:rPr>
            </w:pPr>
            <w:r w:rsidRPr="000456B4">
              <w:rPr>
                <w:rFonts w:eastAsia="Calibri"/>
                <w:sz w:val="18"/>
                <w:szCs w:val="18"/>
              </w:rPr>
              <w:t>{0.1310, 0.0460}</w:t>
            </w:r>
          </w:p>
        </w:tc>
      </w:tr>
      <w:tr w:rsidR="00C24107" w:rsidRPr="000456B4" w14:paraId="6872D4DF" w14:textId="77777777" w:rsidTr="00E66C3B">
        <w:trPr>
          <w:cantSplit/>
          <w:trHeight w:val="570"/>
          <w:jc w:val="center"/>
        </w:trPr>
        <w:tc>
          <w:tcPr>
            <w:tcW w:w="346" w:type="pct"/>
            <w:vMerge/>
            <w:shd w:val="clear" w:color="auto" w:fill="auto"/>
            <w:textDirection w:val="btLr"/>
            <w:vAlign w:val="center"/>
          </w:tcPr>
          <w:p w14:paraId="0368E011" w14:textId="77777777" w:rsidR="006E257D" w:rsidRPr="000456B4" w:rsidRDefault="006E257D" w:rsidP="00C24107">
            <w:pPr>
              <w:keepNext/>
              <w:spacing w:before="0"/>
              <w:jc w:val="center"/>
              <w:rPr>
                <w:rFonts w:eastAsia="Calibri"/>
                <w:sz w:val="18"/>
                <w:szCs w:val="18"/>
              </w:rPr>
            </w:pPr>
          </w:p>
        </w:tc>
        <w:tc>
          <w:tcPr>
            <w:tcW w:w="1894" w:type="pct"/>
            <w:gridSpan w:val="2"/>
            <w:shd w:val="clear" w:color="auto" w:fill="auto"/>
          </w:tcPr>
          <w:p w14:paraId="6968A8A4" w14:textId="77777777" w:rsidR="006E257D" w:rsidRPr="000456B4" w:rsidRDefault="006E257D" w:rsidP="00C24107">
            <w:pPr>
              <w:keepNext/>
              <w:jc w:val="left"/>
              <w:rPr>
                <w:rFonts w:eastAsia="Calibri"/>
                <w:sz w:val="18"/>
                <w:szCs w:val="18"/>
              </w:rPr>
            </w:pPr>
            <w:r w:rsidRPr="000456B4">
              <w:rPr>
                <w:rFonts w:eastAsia="Calibri"/>
                <w:sz w:val="18"/>
                <w:szCs w:val="18"/>
              </w:rPr>
              <w:t>White point chromaticity (</w:t>
            </w:r>
            <w:proofErr w:type="spellStart"/>
            <w:proofErr w:type="gramStart"/>
            <w:r w:rsidRPr="000456B4">
              <w:rPr>
                <w:rFonts w:eastAsia="Calibri"/>
                <w:sz w:val="18"/>
                <w:szCs w:val="18"/>
              </w:rPr>
              <w:t>x,y</w:t>
            </w:r>
            <w:proofErr w:type="spellEnd"/>
            <w:proofErr w:type="gramEnd"/>
            <w:r w:rsidRPr="000456B4">
              <w:rPr>
                <w:rFonts w:eastAsia="Calibri"/>
                <w:sz w:val="18"/>
                <w:szCs w:val="18"/>
              </w:rPr>
              <w:t>)</w:t>
            </w:r>
          </w:p>
        </w:tc>
        <w:tc>
          <w:tcPr>
            <w:tcW w:w="2760" w:type="pct"/>
            <w:gridSpan w:val="3"/>
            <w:shd w:val="clear" w:color="auto" w:fill="auto"/>
          </w:tcPr>
          <w:p w14:paraId="6F1A8BD1" w14:textId="77777777" w:rsidR="006E257D" w:rsidRPr="000456B4" w:rsidRDefault="006E257D" w:rsidP="00C24107">
            <w:pPr>
              <w:keepNext/>
              <w:jc w:val="left"/>
              <w:rPr>
                <w:rFonts w:eastAsia="Calibri"/>
                <w:sz w:val="18"/>
                <w:szCs w:val="18"/>
              </w:rPr>
            </w:pPr>
            <w:r w:rsidRPr="000456B4">
              <w:rPr>
                <w:rFonts w:eastAsia="Calibri"/>
                <w:sz w:val="18"/>
                <w:szCs w:val="18"/>
              </w:rPr>
              <w:t>{0.3127, 0.3290} (D65)</w:t>
            </w:r>
          </w:p>
        </w:tc>
      </w:tr>
      <w:tr w:rsidR="00C24107" w:rsidRPr="000456B4" w14:paraId="6D8D0F18" w14:textId="77777777" w:rsidTr="00E66C3B">
        <w:trPr>
          <w:cantSplit/>
          <w:trHeight w:val="534"/>
          <w:jc w:val="center"/>
        </w:trPr>
        <w:tc>
          <w:tcPr>
            <w:tcW w:w="346" w:type="pct"/>
            <w:vMerge/>
            <w:shd w:val="clear" w:color="auto" w:fill="auto"/>
            <w:textDirection w:val="btLr"/>
            <w:vAlign w:val="center"/>
          </w:tcPr>
          <w:p w14:paraId="185D6A46" w14:textId="77777777" w:rsidR="006E257D" w:rsidRPr="000456B4" w:rsidRDefault="006E257D" w:rsidP="00C24107">
            <w:pPr>
              <w:keepNext/>
              <w:spacing w:before="0"/>
              <w:jc w:val="center"/>
              <w:rPr>
                <w:rFonts w:eastAsia="Calibri"/>
                <w:sz w:val="18"/>
                <w:szCs w:val="18"/>
              </w:rPr>
            </w:pPr>
          </w:p>
        </w:tc>
        <w:tc>
          <w:tcPr>
            <w:tcW w:w="1894" w:type="pct"/>
            <w:gridSpan w:val="2"/>
            <w:shd w:val="clear" w:color="auto" w:fill="auto"/>
          </w:tcPr>
          <w:p w14:paraId="52C2AB30" w14:textId="77777777" w:rsidR="006E257D" w:rsidRPr="000456B4" w:rsidRDefault="006E257D" w:rsidP="00C24107">
            <w:pPr>
              <w:keepNext/>
              <w:jc w:val="left"/>
              <w:rPr>
                <w:rFonts w:eastAsia="Calibri"/>
                <w:sz w:val="18"/>
                <w:szCs w:val="18"/>
              </w:rPr>
            </w:pPr>
            <w:r w:rsidRPr="000456B4">
              <w:rPr>
                <w:rFonts w:eastAsia="Calibri"/>
                <w:sz w:val="18"/>
                <w:szCs w:val="18"/>
              </w:rPr>
              <w:t>Maximum luminance [cd/m2]</w:t>
            </w:r>
          </w:p>
        </w:tc>
        <w:tc>
          <w:tcPr>
            <w:tcW w:w="915" w:type="pct"/>
            <w:shd w:val="clear" w:color="auto" w:fill="auto"/>
          </w:tcPr>
          <w:p w14:paraId="112E2D47" w14:textId="77777777" w:rsidR="006E257D" w:rsidRPr="000456B4" w:rsidRDefault="006E257D" w:rsidP="00C24107">
            <w:pPr>
              <w:keepNext/>
              <w:jc w:val="left"/>
              <w:rPr>
                <w:rFonts w:eastAsia="Calibri"/>
                <w:sz w:val="18"/>
                <w:szCs w:val="18"/>
              </w:rPr>
            </w:pPr>
            <w:r w:rsidRPr="000456B4">
              <w:rPr>
                <w:rFonts w:eastAsia="Calibri"/>
                <w:sz w:val="18"/>
                <w:szCs w:val="18"/>
              </w:rPr>
              <w:t>100</w:t>
            </w:r>
          </w:p>
        </w:tc>
        <w:tc>
          <w:tcPr>
            <w:tcW w:w="922" w:type="pct"/>
            <w:shd w:val="clear" w:color="auto" w:fill="auto"/>
          </w:tcPr>
          <w:p w14:paraId="338BB24B" w14:textId="77777777" w:rsidR="006E257D" w:rsidRPr="000456B4" w:rsidRDefault="006E257D" w:rsidP="00C24107">
            <w:pPr>
              <w:keepNext/>
              <w:jc w:val="left"/>
              <w:rPr>
                <w:rFonts w:eastAsia="Calibri"/>
                <w:sz w:val="18"/>
                <w:szCs w:val="18"/>
              </w:rPr>
            </w:pPr>
            <w:r w:rsidRPr="000456B4">
              <w:rPr>
                <w:rFonts w:eastAsia="Calibri"/>
                <w:sz w:val="18"/>
                <w:szCs w:val="18"/>
              </w:rPr>
              <w:t>1000</w:t>
            </w:r>
          </w:p>
        </w:tc>
        <w:tc>
          <w:tcPr>
            <w:tcW w:w="923" w:type="pct"/>
            <w:shd w:val="clear" w:color="auto" w:fill="auto"/>
          </w:tcPr>
          <w:p w14:paraId="1143B540" w14:textId="77777777" w:rsidR="006E257D" w:rsidRPr="000456B4" w:rsidRDefault="006E257D" w:rsidP="00C24107">
            <w:pPr>
              <w:keepNext/>
              <w:jc w:val="left"/>
              <w:rPr>
                <w:rFonts w:eastAsia="Calibri"/>
                <w:sz w:val="18"/>
                <w:szCs w:val="18"/>
              </w:rPr>
            </w:pPr>
            <w:r w:rsidRPr="000456B4">
              <w:rPr>
                <w:rFonts w:eastAsia="Calibri"/>
                <w:sz w:val="18"/>
                <w:szCs w:val="18"/>
              </w:rPr>
              <w:t>1000</w:t>
            </w:r>
          </w:p>
        </w:tc>
      </w:tr>
      <w:tr w:rsidR="00C24107" w:rsidRPr="000456B4" w14:paraId="7108EBBA" w14:textId="77777777" w:rsidTr="00E66C3B">
        <w:trPr>
          <w:trHeight w:val="705"/>
          <w:jc w:val="center"/>
        </w:trPr>
        <w:tc>
          <w:tcPr>
            <w:tcW w:w="346" w:type="pct"/>
            <w:vMerge/>
            <w:shd w:val="clear" w:color="auto" w:fill="auto"/>
            <w:textDirection w:val="btLr"/>
            <w:vAlign w:val="center"/>
          </w:tcPr>
          <w:p w14:paraId="57890A6C" w14:textId="77777777" w:rsidR="006E257D" w:rsidRPr="000456B4" w:rsidRDefault="006E257D" w:rsidP="00C24107">
            <w:pPr>
              <w:keepNext/>
              <w:spacing w:before="0"/>
              <w:jc w:val="center"/>
              <w:rPr>
                <w:rFonts w:eastAsia="Calibri"/>
                <w:sz w:val="18"/>
                <w:szCs w:val="18"/>
              </w:rPr>
            </w:pPr>
          </w:p>
        </w:tc>
        <w:tc>
          <w:tcPr>
            <w:tcW w:w="1894" w:type="pct"/>
            <w:gridSpan w:val="2"/>
            <w:shd w:val="clear" w:color="auto" w:fill="auto"/>
          </w:tcPr>
          <w:p w14:paraId="3F61B111" w14:textId="77777777" w:rsidR="006E257D" w:rsidRPr="000456B4" w:rsidRDefault="006E257D" w:rsidP="00C24107">
            <w:pPr>
              <w:keepNext/>
              <w:jc w:val="left"/>
              <w:rPr>
                <w:rFonts w:eastAsia="Calibri"/>
                <w:sz w:val="18"/>
                <w:szCs w:val="18"/>
              </w:rPr>
            </w:pPr>
            <w:r w:rsidRPr="000456B4">
              <w:rPr>
                <w:rFonts w:eastAsia="Calibri"/>
                <w:sz w:val="18"/>
                <w:szCs w:val="18"/>
              </w:rPr>
              <w:t>Minimum luminance [cd/m2]</w:t>
            </w:r>
          </w:p>
        </w:tc>
        <w:tc>
          <w:tcPr>
            <w:tcW w:w="915" w:type="pct"/>
            <w:shd w:val="clear" w:color="auto" w:fill="auto"/>
          </w:tcPr>
          <w:p w14:paraId="21D2BF3B" w14:textId="77777777" w:rsidR="006E257D" w:rsidRPr="000456B4" w:rsidRDefault="006E257D" w:rsidP="00C24107">
            <w:pPr>
              <w:keepNext/>
              <w:jc w:val="left"/>
              <w:rPr>
                <w:rFonts w:eastAsia="Calibri"/>
                <w:sz w:val="18"/>
                <w:szCs w:val="18"/>
              </w:rPr>
            </w:pPr>
            <w:r w:rsidRPr="000456B4">
              <w:rPr>
                <w:rFonts w:eastAsia="Calibri"/>
                <w:sz w:val="18"/>
                <w:szCs w:val="18"/>
              </w:rPr>
              <w:t>0.05 for LCD/LED</w:t>
            </w:r>
          </w:p>
        </w:tc>
        <w:tc>
          <w:tcPr>
            <w:tcW w:w="922" w:type="pct"/>
            <w:shd w:val="clear" w:color="auto" w:fill="auto"/>
          </w:tcPr>
          <w:p w14:paraId="2CFEFD0C" w14:textId="77777777" w:rsidR="006E257D" w:rsidRPr="000456B4" w:rsidRDefault="006E257D" w:rsidP="00C24107">
            <w:pPr>
              <w:keepNext/>
              <w:jc w:val="left"/>
              <w:rPr>
                <w:rFonts w:eastAsia="Calibri"/>
                <w:sz w:val="18"/>
                <w:szCs w:val="18"/>
              </w:rPr>
            </w:pPr>
            <w:r w:rsidRPr="000456B4">
              <w:rPr>
                <w:rFonts w:eastAsia="Calibri"/>
                <w:sz w:val="18"/>
                <w:szCs w:val="18"/>
              </w:rPr>
              <w:t>0.0005 for OLED</w:t>
            </w:r>
          </w:p>
        </w:tc>
        <w:tc>
          <w:tcPr>
            <w:tcW w:w="923" w:type="pct"/>
            <w:shd w:val="clear" w:color="auto" w:fill="auto"/>
          </w:tcPr>
          <w:p w14:paraId="4D3E7B31" w14:textId="77777777" w:rsidR="006E257D" w:rsidRPr="000456B4" w:rsidRDefault="006E257D" w:rsidP="00C24107">
            <w:pPr>
              <w:keepNext/>
              <w:jc w:val="left"/>
              <w:rPr>
                <w:rFonts w:eastAsia="Calibri"/>
                <w:sz w:val="18"/>
                <w:szCs w:val="18"/>
              </w:rPr>
            </w:pPr>
            <w:r w:rsidRPr="000456B4">
              <w:rPr>
                <w:rFonts w:eastAsia="Calibri"/>
                <w:sz w:val="18"/>
                <w:szCs w:val="18"/>
              </w:rPr>
              <w:t>0.0005 for OLED</w:t>
            </w:r>
          </w:p>
        </w:tc>
      </w:tr>
      <w:tr w:rsidR="00C24107" w:rsidRPr="000456B4" w14:paraId="09F74E24" w14:textId="77777777" w:rsidTr="00E66C3B">
        <w:trPr>
          <w:trHeight w:val="237"/>
          <w:jc w:val="center"/>
        </w:trPr>
        <w:tc>
          <w:tcPr>
            <w:tcW w:w="346" w:type="pct"/>
            <w:vMerge w:val="restart"/>
            <w:shd w:val="clear" w:color="auto" w:fill="auto"/>
            <w:textDirection w:val="btLr"/>
            <w:vAlign w:val="center"/>
          </w:tcPr>
          <w:p w14:paraId="7E48321B" w14:textId="77777777" w:rsidR="006E257D" w:rsidRPr="000456B4" w:rsidRDefault="006E257D" w:rsidP="00C24107">
            <w:pPr>
              <w:keepNext/>
              <w:spacing w:before="0"/>
              <w:jc w:val="center"/>
              <w:rPr>
                <w:rFonts w:eastAsia="Calibri"/>
                <w:sz w:val="18"/>
                <w:szCs w:val="18"/>
              </w:rPr>
            </w:pPr>
            <w:r w:rsidRPr="000456B4">
              <w:rPr>
                <w:rFonts w:eastAsia="Calibri"/>
                <w:b/>
                <w:bCs/>
                <w:sz w:val="18"/>
                <w:szCs w:val="18"/>
              </w:rPr>
              <w:t>HEVC or AVC MDCV SEI message</w:t>
            </w:r>
          </w:p>
        </w:tc>
        <w:tc>
          <w:tcPr>
            <w:tcW w:w="1894" w:type="pct"/>
            <w:gridSpan w:val="2"/>
            <w:shd w:val="clear" w:color="auto" w:fill="auto"/>
          </w:tcPr>
          <w:p w14:paraId="32B7399C" w14:textId="77777777" w:rsidR="006E257D" w:rsidRPr="000456B4" w:rsidRDefault="006E257D" w:rsidP="00C24107">
            <w:pPr>
              <w:keepNext/>
              <w:jc w:val="left"/>
              <w:rPr>
                <w:rFonts w:eastAsia="Calibri"/>
                <w:sz w:val="18"/>
                <w:szCs w:val="18"/>
              </w:rPr>
            </w:pPr>
            <w:proofErr w:type="spellStart"/>
            <w:r w:rsidRPr="000456B4">
              <w:rPr>
                <w:rFonts w:eastAsia="Calibri"/>
                <w:sz w:val="18"/>
                <w:szCs w:val="18"/>
              </w:rPr>
              <w:t>Display_primaries_x</w:t>
            </w:r>
            <w:proofErr w:type="spellEnd"/>
            <w:r w:rsidRPr="000456B4">
              <w:rPr>
                <w:rFonts w:eastAsia="Calibri"/>
                <w:sz w:val="18"/>
                <w:szCs w:val="18"/>
              </w:rPr>
              <w:t>[0]/</w:t>
            </w:r>
            <w:proofErr w:type="gramStart"/>
            <w:r w:rsidRPr="000456B4">
              <w:rPr>
                <w:rFonts w:eastAsia="Calibri"/>
                <w:sz w:val="18"/>
                <w:szCs w:val="18"/>
              </w:rPr>
              <w:t>y[</w:t>
            </w:r>
            <w:proofErr w:type="gramEnd"/>
            <w:r w:rsidRPr="000456B4">
              <w:rPr>
                <w:rFonts w:eastAsia="Calibri"/>
                <w:sz w:val="18"/>
                <w:szCs w:val="18"/>
              </w:rPr>
              <w:t>0]</w:t>
            </w:r>
          </w:p>
        </w:tc>
        <w:tc>
          <w:tcPr>
            <w:tcW w:w="915" w:type="pct"/>
            <w:shd w:val="clear" w:color="auto" w:fill="auto"/>
          </w:tcPr>
          <w:p w14:paraId="3A29DCA1" w14:textId="77777777" w:rsidR="006E257D" w:rsidRPr="000456B4" w:rsidRDefault="006E257D" w:rsidP="00C24107">
            <w:pPr>
              <w:keepNext/>
              <w:jc w:val="left"/>
              <w:rPr>
                <w:rFonts w:eastAsia="Calibri"/>
                <w:sz w:val="18"/>
                <w:szCs w:val="18"/>
              </w:rPr>
            </w:pPr>
            <w:r w:rsidRPr="000456B4">
              <w:rPr>
                <w:rFonts w:eastAsia="Calibri"/>
                <w:sz w:val="18"/>
                <w:szCs w:val="18"/>
              </w:rPr>
              <w:t>{32000,</w:t>
            </w:r>
            <w:r w:rsidR="00F33491" w:rsidRPr="000456B4">
              <w:rPr>
                <w:rFonts w:eastAsia="Calibri"/>
                <w:sz w:val="18"/>
                <w:szCs w:val="18"/>
              </w:rPr>
              <w:t xml:space="preserve"> </w:t>
            </w:r>
            <w:r w:rsidRPr="000456B4">
              <w:rPr>
                <w:rFonts w:eastAsia="Calibri"/>
                <w:sz w:val="18"/>
                <w:szCs w:val="18"/>
              </w:rPr>
              <w:t>16500}</w:t>
            </w:r>
          </w:p>
        </w:tc>
        <w:tc>
          <w:tcPr>
            <w:tcW w:w="922" w:type="pct"/>
            <w:shd w:val="clear" w:color="auto" w:fill="auto"/>
          </w:tcPr>
          <w:p w14:paraId="7301E6D9" w14:textId="77777777" w:rsidR="006E257D" w:rsidRPr="000456B4" w:rsidRDefault="006E257D" w:rsidP="00C24107">
            <w:pPr>
              <w:keepNext/>
              <w:jc w:val="left"/>
              <w:rPr>
                <w:rFonts w:eastAsia="Calibri"/>
                <w:sz w:val="18"/>
                <w:szCs w:val="18"/>
              </w:rPr>
            </w:pPr>
            <w:r w:rsidRPr="000456B4">
              <w:rPr>
                <w:rFonts w:eastAsia="Calibri"/>
                <w:sz w:val="18"/>
                <w:szCs w:val="18"/>
              </w:rPr>
              <w:t>{35400,</w:t>
            </w:r>
            <w:r w:rsidR="00F33491" w:rsidRPr="000456B4">
              <w:rPr>
                <w:rFonts w:eastAsia="Calibri"/>
                <w:sz w:val="18"/>
                <w:szCs w:val="18"/>
              </w:rPr>
              <w:t xml:space="preserve"> </w:t>
            </w:r>
            <w:r w:rsidRPr="000456B4">
              <w:rPr>
                <w:rFonts w:eastAsia="Calibri"/>
                <w:sz w:val="18"/>
                <w:szCs w:val="18"/>
              </w:rPr>
              <w:t>14600}</w:t>
            </w:r>
          </w:p>
        </w:tc>
        <w:tc>
          <w:tcPr>
            <w:tcW w:w="923" w:type="pct"/>
            <w:shd w:val="clear" w:color="auto" w:fill="auto"/>
          </w:tcPr>
          <w:p w14:paraId="2B021549" w14:textId="77777777" w:rsidR="006E257D" w:rsidRPr="000456B4" w:rsidRDefault="006E257D" w:rsidP="00C24107">
            <w:pPr>
              <w:keepNext/>
              <w:jc w:val="left"/>
              <w:rPr>
                <w:rFonts w:eastAsia="Calibri"/>
                <w:sz w:val="18"/>
                <w:szCs w:val="18"/>
              </w:rPr>
            </w:pPr>
            <w:r w:rsidRPr="000456B4">
              <w:rPr>
                <w:rFonts w:eastAsia="Calibri"/>
                <w:sz w:val="18"/>
                <w:szCs w:val="18"/>
              </w:rPr>
              <w:t>{34000,</w:t>
            </w:r>
            <w:r w:rsidR="00F33491" w:rsidRPr="000456B4">
              <w:rPr>
                <w:rFonts w:eastAsia="Calibri"/>
                <w:sz w:val="18"/>
                <w:szCs w:val="18"/>
              </w:rPr>
              <w:t xml:space="preserve"> </w:t>
            </w:r>
            <w:r w:rsidRPr="000456B4">
              <w:rPr>
                <w:rFonts w:eastAsia="Calibri"/>
                <w:sz w:val="18"/>
                <w:szCs w:val="18"/>
              </w:rPr>
              <w:t>16000}</w:t>
            </w:r>
          </w:p>
        </w:tc>
      </w:tr>
      <w:tr w:rsidR="00C24107" w:rsidRPr="000456B4" w14:paraId="44B2D845" w14:textId="77777777" w:rsidTr="00E66C3B">
        <w:trPr>
          <w:trHeight w:val="237"/>
          <w:jc w:val="center"/>
        </w:trPr>
        <w:tc>
          <w:tcPr>
            <w:tcW w:w="346" w:type="pct"/>
            <w:vMerge/>
            <w:shd w:val="clear" w:color="auto" w:fill="auto"/>
            <w:vAlign w:val="center"/>
          </w:tcPr>
          <w:p w14:paraId="6F7D6C87" w14:textId="77777777" w:rsidR="006E257D" w:rsidRPr="000456B4" w:rsidRDefault="006E257D" w:rsidP="00C24107">
            <w:pPr>
              <w:keepNext/>
              <w:spacing w:before="0"/>
              <w:jc w:val="center"/>
              <w:rPr>
                <w:rFonts w:eastAsia="Calibri"/>
                <w:b/>
                <w:bCs/>
                <w:sz w:val="18"/>
                <w:szCs w:val="18"/>
              </w:rPr>
            </w:pPr>
          </w:p>
        </w:tc>
        <w:tc>
          <w:tcPr>
            <w:tcW w:w="1894" w:type="pct"/>
            <w:gridSpan w:val="2"/>
            <w:shd w:val="clear" w:color="auto" w:fill="auto"/>
          </w:tcPr>
          <w:p w14:paraId="39B972C0" w14:textId="77777777" w:rsidR="006E257D" w:rsidRPr="000456B4" w:rsidRDefault="006E257D" w:rsidP="00C24107">
            <w:pPr>
              <w:keepNext/>
              <w:jc w:val="left"/>
              <w:rPr>
                <w:rFonts w:eastAsia="Calibri"/>
                <w:sz w:val="18"/>
                <w:szCs w:val="18"/>
              </w:rPr>
            </w:pPr>
            <w:proofErr w:type="spellStart"/>
            <w:r w:rsidRPr="000456B4">
              <w:rPr>
                <w:rFonts w:eastAsia="Calibri"/>
                <w:sz w:val="18"/>
                <w:szCs w:val="18"/>
              </w:rPr>
              <w:t>Display_primaries_x</w:t>
            </w:r>
            <w:proofErr w:type="spellEnd"/>
            <w:r w:rsidRPr="000456B4">
              <w:rPr>
                <w:rFonts w:eastAsia="Calibri"/>
                <w:sz w:val="18"/>
                <w:szCs w:val="18"/>
              </w:rPr>
              <w:t>[1]/</w:t>
            </w:r>
            <w:proofErr w:type="gramStart"/>
            <w:r w:rsidRPr="000456B4">
              <w:rPr>
                <w:rFonts w:eastAsia="Calibri"/>
                <w:sz w:val="18"/>
                <w:szCs w:val="18"/>
              </w:rPr>
              <w:t>y[</w:t>
            </w:r>
            <w:proofErr w:type="gramEnd"/>
            <w:r w:rsidRPr="000456B4">
              <w:rPr>
                <w:rFonts w:eastAsia="Calibri"/>
                <w:sz w:val="18"/>
                <w:szCs w:val="18"/>
              </w:rPr>
              <w:t>1]</w:t>
            </w:r>
          </w:p>
        </w:tc>
        <w:tc>
          <w:tcPr>
            <w:tcW w:w="915" w:type="pct"/>
            <w:shd w:val="clear" w:color="auto" w:fill="auto"/>
          </w:tcPr>
          <w:p w14:paraId="1A740565" w14:textId="77777777" w:rsidR="006E257D" w:rsidRPr="000456B4" w:rsidRDefault="006E257D" w:rsidP="00C24107">
            <w:pPr>
              <w:keepNext/>
              <w:jc w:val="left"/>
              <w:rPr>
                <w:rFonts w:eastAsia="Calibri"/>
                <w:sz w:val="18"/>
                <w:szCs w:val="18"/>
              </w:rPr>
            </w:pPr>
            <w:r w:rsidRPr="000456B4">
              <w:rPr>
                <w:rFonts w:eastAsia="Calibri"/>
                <w:sz w:val="18"/>
                <w:szCs w:val="18"/>
              </w:rPr>
              <w:t>{15000,</w:t>
            </w:r>
            <w:r w:rsidR="00F33491" w:rsidRPr="000456B4">
              <w:rPr>
                <w:rFonts w:eastAsia="Calibri"/>
                <w:sz w:val="18"/>
                <w:szCs w:val="18"/>
              </w:rPr>
              <w:t xml:space="preserve"> </w:t>
            </w:r>
            <w:r w:rsidRPr="000456B4">
              <w:rPr>
                <w:rFonts w:eastAsia="Calibri"/>
                <w:sz w:val="18"/>
                <w:szCs w:val="18"/>
              </w:rPr>
              <w:t>30000}</w:t>
            </w:r>
          </w:p>
        </w:tc>
        <w:tc>
          <w:tcPr>
            <w:tcW w:w="922" w:type="pct"/>
            <w:shd w:val="clear" w:color="auto" w:fill="auto"/>
          </w:tcPr>
          <w:p w14:paraId="6FFFBEC4" w14:textId="77777777" w:rsidR="006E257D" w:rsidRPr="000456B4" w:rsidRDefault="006E257D" w:rsidP="00C24107">
            <w:pPr>
              <w:keepNext/>
              <w:jc w:val="left"/>
              <w:rPr>
                <w:rFonts w:eastAsia="Calibri"/>
                <w:sz w:val="18"/>
                <w:szCs w:val="18"/>
              </w:rPr>
            </w:pPr>
            <w:r w:rsidRPr="000456B4">
              <w:rPr>
                <w:rFonts w:eastAsia="Calibri"/>
                <w:sz w:val="18"/>
                <w:szCs w:val="18"/>
              </w:rPr>
              <w:t>{8500,</w:t>
            </w:r>
            <w:r w:rsidR="00F33491" w:rsidRPr="000456B4">
              <w:rPr>
                <w:rFonts w:eastAsia="Calibri"/>
                <w:sz w:val="18"/>
                <w:szCs w:val="18"/>
              </w:rPr>
              <w:t xml:space="preserve"> </w:t>
            </w:r>
            <w:r w:rsidRPr="000456B4">
              <w:rPr>
                <w:rFonts w:eastAsia="Calibri"/>
                <w:sz w:val="18"/>
                <w:szCs w:val="18"/>
              </w:rPr>
              <w:t>39850}</w:t>
            </w:r>
          </w:p>
        </w:tc>
        <w:tc>
          <w:tcPr>
            <w:tcW w:w="923" w:type="pct"/>
            <w:shd w:val="clear" w:color="auto" w:fill="auto"/>
          </w:tcPr>
          <w:p w14:paraId="4146658E" w14:textId="77777777" w:rsidR="006E257D" w:rsidRPr="000456B4" w:rsidRDefault="006E257D" w:rsidP="00C24107">
            <w:pPr>
              <w:keepNext/>
              <w:jc w:val="left"/>
              <w:rPr>
                <w:rFonts w:eastAsia="Calibri"/>
                <w:sz w:val="18"/>
                <w:szCs w:val="18"/>
              </w:rPr>
            </w:pPr>
            <w:r w:rsidRPr="000456B4">
              <w:rPr>
                <w:rFonts w:eastAsia="Calibri"/>
                <w:sz w:val="18"/>
                <w:szCs w:val="18"/>
              </w:rPr>
              <w:t>{13250,</w:t>
            </w:r>
            <w:r w:rsidR="00F33491" w:rsidRPr="000456B4">
              <w:rPr>
                <w:rFonts w:eastAsia="Calibri"/>
                <w:sz w:val="18"/>
                <w:szCs w:val="18"/>
              </w:rPr>
              <w:t xml:space="preserve"> </w:t>
            </w:r>
            <w:r w:rsidRPr="000456B4">
              <w:rPr>
                <w:rFonts w:eastAsia="Calibri"/>
                <w:sz w:val="18"/>
                <w:szCs w:val="18"/>
              </w:rPr>
              <w:t>34500}</w:t>
            </w:r>
          </w:p>
        </w:tc>
      </w:tr>
      <w:tr w:rsidR="00C24107" w:rsidRPr="000456B4" w14:paraId="5B3890CF" w14:textId="77777777" w:rsidTr="00E66C3B">
        <w:trPr>
          <w:trHeight w:val="237"/>
          <w:jc w:val="center"/>
        </w:trPr>
        <w:tc>
          <w:tcPr>
            <w:tcW w:w="346" w:type="pct"/>
            <w:vMerge/>
            <w:shd w:val="clear" w:color="auto" w:fill="auto"/>
            <w:vAlign w:val="center"/>
          </w:tcPr>
          <w:p w14:paraId="1C1FA72F" w14:textId="77777777" w:rsidR="006E257D" w:rsidRPr="000456B4" w:rsidRDefault="006E257D" w:rsidP="00C24107">
            <w:pPr>
              <w:keepNext/>
              <w:spacing w:before="0"/>
              <w:jc w:val="center"/>
              <w:rPr>
                <w:rFonts w:eastAsia="Calibri"/>
                <w:b/>
                <w:bCs/>
                <w:sz w:val="18"/>
                <w:szCs w:val="18"/>
              </w:rPr>
            </w:pPr>
          </w:p>
        </w:tc>
        <w:tc>
          <w:tcPr>
            <w:tcW w:w="1894" w:type="pct"/>
            <w:gridSpan w:val="2"/>
            <w:shd w:val="clear" w:color="auto" w:fill="auto"/>
          </w:tcPr>
          <w:p w14:paraId="055D80EE" w14:textId="77777777" w:rsidR="006E257D" w:rsidRPr="000456B4" w:rsidRDefault="006E257D" w:rsidP="00C24107">
            <w:pPr>
              <w:keepNext/>
              <w:jc w:val="left"/>
              <w:rPr>
                <w:rFonts w:eastAsia="Calibri"/>
                <w:sz w:val="18"/>
                <w:szCs w:val="18"/>
              </w:rPr>
            </w:pPr>
            <w:proofErr w:type="spellStart"/>
            <w:r w:rsidRPr="000456B4">
              <w:rPr>
                <w:rFonts w:eastAsia="Calibri"/>
                <w:sz w:val="18"/>
                <w:szCs w:val="18"/>
              </w:rPr>
              <w:t>Display_primaries_x</w:t>
            </w:r>
            <w:proofErr w:type="spellEnd"/>
            <w:r w:rsidRPr="000456B4">
              <w:rPr>
                <w:rFonts w:eastAsia="Calibri"/>
                <w:sz w:val="18"/>
                <w:szCs w:val="18"/>
              </w:rPr>
              <w:t>[2]/</w:t>
            </w:r>
            <w:proofErr w:type="gramStart"/>
            <w:r w:rsidRPr="000456B4">
              <w:rPr>
                <w:rFonts w:eastAsia="Calibri"/>
                <w:sz w:val="18"/>
                <w:szCs w:val="18"/>
              </w:rPr>
              <w:t>y[</w:t>
            </w:r>
            <w:proofErr w:type="gramEnd"/>
            <w:r w:rsidRPr="000456B4">
              <w:rPr>
                <w:rFonts w:eastAsia="Calibri"/>
                <w:sz w:val="18"/>
                <w:szCs w:val="18"/>
              </w:rPr>
              <w:t>2]</w:t>
            </w:r>
          </w:p>
        </w:tc>
        <w:tc>
          <w:tcPr>
            <w:tcW w:w="915" w:type="pct"/>
            <w:shd w:val="clear" w:color="auto" w:fill="auto"/>
          </w:tcPr>
          <w:p w14:paraId="6F27EF8B" w14:textId="77777777" w:rsidR="006E257D" w:rsidRPr="000456B4" w:rsidRDefault="006E257D" w:rsidP="00C24107">
            <w:pPr>
              <w:keepNext/>
              <w:jc w:val="left"/>
              <w:rPr>
                <w:rFonts w:eastAsia="Calibri"/>
                <w:sz w:val="18"/>
                <w:szCs w:val="18"/>
              </w:rPr>
            </w:pPr>
            <w:r w:rsidRPr="000456B4">
              <w:rPr>
                <w:rFonts w:eastAsia="Calibri"/>
                <w:sz w:val="18"/>
                <w:szCs w:val="18"/>
              </w:rPr>
              <w:t>{7500,</w:t>
            </w:r>
            <w:r w:rsidR="00F33491" w:rsidRPr="000456B4">
              <w:rPr>
                <w:rFonts w:eastAsia="Calibri"/>
                <w:sz w:val="18"/>
                <w:szCs w:val="18"/>
              </w:rPr>
              <w:t xml:space="preserve"> </w:t>
            </w:r>
            <w:r w:rsidRPr="000456B4">
              <w:rPr>
                <w:rFonts w:eastAsia="Calibri"/>
                <w:sz w:val="18"/>
                <w:szCs w:val="18"/>
              </w:rPr>
              <w:t>3000}</w:t>
            </w:r>
          </w:p>
        </w:tc>
        <w:tc>
          <w:tcPr>
            <w:tcW w:w="922" w:type="pct"/>
            <w:shd w:val="clear" w:color="auto" w:fill="auto"/>
          </w:tcPr>
          <w:p w14:paraId="6A1D9377" w14:textId="77777777" w:rsidR="006E257D" w:rsidRPr="000456B4" w:rsidRDefault="006E257D" w:rsidP="00C24107">
            <w:pPr>
              <w:keepNext/>
              <w:jc w:val="left"/>
              <w:rPr>
                <w:rFonts w:eastAsia="Calibri"/>
                <w:sz w:val="18"/>
                <w:szCs w:val="18"/>
              </w:rPr>
            </w:pPr>
            <w:r w:rsidRPr="000456B4">
              <w:rPr>
                <w:rFonts w:eastAsia="Calibri"/>
                <w:sz w:val="18"/>
                <w:szCs w:val="18"/>
              </w:rPr>
              <w:t>{6550,</w:t>
            </w:r>
            <w:r w:rsidR="00F33491" w:rsidRPr="000456B4">
              <w:rPr>
                <w:rFonts w:eastAsia="Calibri"/>
                <w:sz w:val="18"/>
                <w:szCs w:val="18"/>
              </w:rPr>
              <w:t xml:space="preserve"> </w:t>
            </w:r>
            <w:r w:rsidRPr="000456B4">
              <w:rPr>
                <w:rFonts w:eastAsia="Calibri"/>
                <w:sz w:val="18"/>
                <w:szCs w:val="18"/>
              </w:rPr>
              <w:t>2300}</w:t>
            </w:r>
          </w:p>
        </w:tc>
        <w:tc>
          <w:tcPr>
            <w:tcW w:w="923" w:type="pct"/>
            <w:shd w:val="clear" w:color="auto" w:fill="auto"/>
          </w:tcPr>
          <w:p w14:paraId="0BAF32B2" w14:textId="77777777" w:rsidR="006E257D" w:rsidRPr="000456B4" w:rsidRDefault="006E257D" w:rsidP="00C24107">
            <w:pPr>
              <w:keepNext/>
              <w:jc w:val="left"/>
              <w:rPr>
                <w:rFonts w:eastAsia="Calibri"/>
                <w:sz w:val="18"/>
                <w:szCs w:val="18"/>
              </w:rPr>
            </w:pPr>
            <w:r w:rsidRPr="000456B4">
              <w:rPr>
                <w:rFonts w:eastAsia="Calibri"/>
                <w:sz w:val="18"/>
                <w:szCs w:val="18"/>
              </w:rPr>
              <w:t>{7500,</w:t>
            </w:r>
            <w:r w:rsidR="00F33491" w:rsidRPr="000456B4">
              <w:rPr>
                <w:rFonts w:eastAsia="Calibri"/>
                <w:sz w:val="18"/>
                <w:szCs w:val="18"/>
              </w:rPr>
              <w:t xml:space="preserve"> </w:t>
            </w:r>
            <w:r w:rsidRPr="000456B4">
              <w:rPr>
                <w:rFonts w:eastAsia="Calibri"/>
                <w:sz w:val="18"/>
                <w:szCs w:val="18"/>
              </w:rPr>
              <w:t>3000}</w:t>
            </w:r>
          </w:p>
        </w:tc>
      </w:tr>
      <w:tr w:rsidR="00C24107" w:rsidRPr="000456B4" w14:paraId="5D7C71ED" w14:textId="77777777" w:rsidTr="00E66C3B">
        <w:trPr>
          <w:trHeight w:val="237"/>
          <w:jc w:val="center"/>
        </w:trPr>
        <w:tc>
          <w:tcPr>
            <w:tcW w:w="346" w:type="pct"/>
            <w:vMerge/>
            <w:shd w:val="clear" w:color="auto" w:fill="auto"/>
            <w:vAlign w:val="center"/>
          </w:tcPr>
          <w:p w14:paraId="24182D3E" w14:textId="77777777" w:rsidR="006E257D" w:rsidRPr="000456B4" w:rsidRDefault="006E257D" w:rsidP="00C24107">
            <w:pPr>
              <w:keepNext/>
              <w:spacing w:before="0"/>
              <w:jc w:val="center"/>
              <w:rPr>
                <w:rFonts w:eastAsia="Calibri"/>
                <w:b/>
                <w:bCs/>
                <w:sz w:val="18"/>
                <w:szCs w:val="18"/>
              </w:rPr>
            </w:pPr>
          </w:p>
        </w:tc>
        <w:tc>
          <w:tcPr>
            <w:tcW w:w="1894" w:type="pct"/>
            <w:gridSpan w:val="2"/>
            <w:shd w:val="clear" w:color="auto" w:fill="auto"/>
          </w:tcPr>
          <w:p w14:paraId="4E8C6768" w14:textId="77777777" w:rsidR="006E257D" w:rsidRPr="000456B4" w:rsidRDefault="006E257D" w:rsidP="00C24107">
            <w:pPr>
              <w:keepNext/>
              <w:jc w:val="left"/>
              <w:rPr>
                <w:rFonts w:eastAsia="Calibri"/>
                <w:sz w:val="18"/>
                <w:szCs w:val="18"/>
              </w:rPr>
            </w:pPr>
            <w:proofErr w:type="spellStart"/>
            <w:r w:rsidRPr="000456B4">
              <w:rPr>
                <w:rFonts w:eastAsia="Calibri"/>
                <w:sz w:val="18"/>
                <w:szCs w:val="18"/>
              </w:rPr>
              <w:t>White_point_x</w:t>
            </w:r>
            <w:proofErr w:type="spellEnd"/>
            <w:r w:rsidRPr="000456B4">
              <w:rPr>
                <w:rFonts w:eastAsia="Calibri"/>
                <w:sz w:val="18"/>
                <w:szCs w:val="18"/>
              </w:rPr>
              <w:t>/y</w:t>
            </w:r>
          </w:p>
        </w:tc>
        <w:tc>
          <w:tcPr>
            <w:tcW w:w="2760" w:type="pct"/>
            <w:gridSpan w:val="3"/>
            <w:shd w:val="clear" w:color="auto" w:fill="auto"/>
          </w:tcPr>
          <w:p w14:paraId="7B67F059" w14:textId="77777777" w:rsidR="006E257D" w:rsidRPr="000456B4" w:rsidRDefault="006E257D" w:rsidP="00C24107">
            <w:pPr>
              <w:keepNext/>
              <w:jc w:val="left"/>
              <w:rPr>
                <w:rFonts w:eastAsia="Calibri"/>
                <w:sz w:val="18"/>
                <w:szCs w:val="18"/>
              </w:rPr>
            </w:pPr>
            <w:r w:rsidRPr="000456B4">
              <w:rPr>
                <w:rFonts w:eastAsia="Calibri"/>
                <w:sz w:val="18"/>
                <w:szCs w:val="18"/>
              </w:rPr>
              <w:t>{15635,</w:t>
            </w:r>
            <w:r w:rsidR="00F33491" w:rsidRPr="000456B4">
              <w:rPr>
                <w:rFonts w:eastAsia="Calibri"/>
                <w:sz w:val="18"/>
                <w:szCs w:val="18"/>
              </w:rPr>
              <w:t xml:space="preserve"> </w:t>
            </w:r>
            <w:r w:rsidRPr="000456B4">
              <w:rPr>
                <w:rFonts w:eastAsia="Calibri"/>
                <w:sz w:val="18"/>
                <w:szCs w:val="18"/>
              </w:rPr>
              <w:t>16450}</w:t>
            </w:r>
          </w:p>
        </w:tc>
      </w:tr>
      <w:tr w:rsidR="00C24107" w:rsidRPr="000456B4" w14:paraId="542E1126" w14:textId="77777777" w:rsidTr="00E66C3B">
        <w:trPr>
          <w:trHeight w:val="237"/>
          <w:jc w:val="center"/>
        </w:trPr>
        <w:tc>
          <w:tcPr>
            <w:tcW w:w="346" w:type="pct"/>
            <w:vMerge/>
            <w:shd w:val="clear" w:color="auto" w:fill="auto"/>
            <w:vAlign w:val="center"/>
          </w:tcPr>
          <w:p w14:paraId="0A2B8B02" w14:textId="77777777" w:rsidR="006E257D" w:rsidRPr="000456B4" w:rsidRDefault="006E257D" w:rsidP="00C24107">
            <w:pPr>
              <w:keepNext/>
              <w:spacing w:before="0"/>
              <w:jc w:val="center"/>
              <w:rPr>
                <w:rFonts w:eastAsia="Calibri"/>
                <w:b/>
                <w:bCs/>
                <w:sz w:val="18"/>
                <w:szCs w:val="18"/>
              </w:rPr>
            </w:pPr>
          </w:p>
        </w:tc>
        <w:tc>
          <w:tcPr>
            <w:tcW w:w="1894" w:type="pct"/>
            <w:gridSpan w:val="2"/>
            <w:shd w:val="clear" w:color="auto" w:fill="auto"/>
          </w:tcPr>
          <w:p w14:paraId="43809382" w14:textId="77777777" w:rsidR="006E257D" w:rsidRPr="000456B4" w:rsidRDefault="006E257D" w:rsidP="00C24107">
            <w:pPr>
              <w:keepNext/>
              <w:jc w:val="left"/>
              <w:rPr>
                <w:rFonts w:eastAsia="Calibri"/>
                <w:sz w:val="18"/>
                <w:szCs w:val="18"/>
              </w:rPr>
            </w:pPr>
            <w:r w:rsidRPr="000456B4">
              <w:rPr>
                <w:rFonts w:eastAsia="Calibri"/>
                <w:sz w:val="18"/>
                <w:szCs w:val="18"/>
              </w:rPr>
              <w:t>Max/</w:t>
            </w:r>
            <w:proofErr w:type="spellStart"/>
            <w:r w:rsidRPr="000456B4">
              <w:rPr>
                <w:rFonts w:eastAsia="Calibri"/>
                <w:sz w:val="18"/>
                <w:szCs w:val="18"/>
              </w:rPr>
              <w:t>min_display_mastering_luminance</w:t>
            </w:r>
            <w:proofErr w:type="spellEnd"/>
          </w:p>
        </w:tc>
        <w:tc>
          <w:tcPr>
            <w:tcW w:w="915" w:type="pct"/>
            <w:shd w:val="clear" w:color="auto" w:fill="auto"/>
          </w:tcPr>
          <w:p w14:paraId="36A7BC84" w14:textId="77777777" w:rsidR="006E257D" w:rsidRPr="000456B4" w:rsidRDefault="006E257D" w:rsidP="00C24107">
            <w:pPr>
              <w:keepNext/>
              <w:jc w:val="left"/>
              <w:rPr>
                <w:rFonts w:eastAsia="Calibri"/>
                <w:sz w:val="18"/>
                <w:szCs w:val="18"/>
              </w:rPr>
            </w:pPr>
            <w:r w:rsidRPr="000456B4">
              <w:rPr>
                <w:rFonts w:eastAsia="Calibri"/>
                <w:sz w:val="18"/>
                <w:szCs w:val="18"/>
              </w:rPr>
              <w:t>{1000000,</w:t>
            </w:r>
            <w:r w:rsidR="00F33491" w:rsidRPr="000456B4">
              <w:rPr>
                <w:rFonts w:eastAsia="Calibri"/>
                <w:sz w:val="18"/>
                <w:szCs w:val="18"/>
              </w:rPr>
              <w:t xml:space="preserve"> </w:t>
            </w:r>
            <w:r w:rsidRPr="000456B4">
              <w:rPr>
                <w:rFonts w:eastAsia="Calibri"/>
                <w:sz w:val="18"/>
                <w:szCs w:val="18"/>
              </w:rPr>
              <w:t>500}</w:t>
            </w:r>
          </w:p>
        </w:tc>
        <w:tc>
          <w:tcPr>
            <w:tcW w:w="922" w:type="pct"/>
            <w:shd w:val="clear" w:color="auto" w:fill="auto"/>
          </w:tcPr>
          <w:p w14:paraId="5BF7E912" w14:textId="77777777" w:rsidR="006E257D" w:rsidRPr="000456B4" w:rsidRDefault="006E257D" w:rsidP="00C24107">
            <w:pPr>
              <w:keepNext/>
              <w:jc w:val="left"/>
              <w:rPr>
                <w:rFonts w:eastAsia="Calibri"/>
                <w:sz w:val="18"/>
                <w:szCs w:val="18"/>
              </w:rPr>
            </w:pPr>
            <w:r w:rsidRPr="000456B4">
              <w:rPr>
                <w:rFonts w:eastAsia="Calibri"/>
                <w:sz w:val="18"/>
                <w:szCs w:val="18"/>
              </w:rPr>
              <w:t>{10000000,</w:t>
            </w:r>
            <w:r w:rsidR="00F33491" w:rsidRPr="000456B4">
              <w:rPr>
                <w:rFonts w:eastAsia="Calibri"/>
                <w:sz w:val="18"/>
                <w:szCs w:val="18"/>
              </w:rPr>
              <w:t xml:space="preserve"> </w:t>
            </w:r>
            <w:r w:rsidRPr="000456B4">
              <w:rPr>
                <w:rFonts w:eastAsia="Calibri"/>
                <w:sz w:val="18"/>
                <w:szCs w:val="18"/>
              </w:rPr>
              <w:t>5}</w:t>
            </w:r>
          </w:p>
        </w:tc>
        <w:tc>
          <w:tcPr>
            <w:tcW w:w="923" w:type="pct"/>
            <w:shd w:val="clear" w:color="auto" w:fill="auto"/>
          </w:tcPr>
          <w:p w14:paraId="50B53E91" w14:textId="77777777" w:rsidR="006E257D" w:rsidRPr="000456B4" w:rsidRDefault="006E257D" w:rsidP="00C24107">
            <w:pPr>
              <w:keepNext/>
              <w:jc w:val="left"/>
              <w:rPr>
                <w:rFonts w:eastAsia="Calibri"/>
                <w:sz w:val="18"/>
                <w:szCs w:val="18"/>
              </w:rPr>
            </w:pPr>
            <w:r w:rsidRPr="000456B4">
              <w:rPr>
                <w:rFonts w:eastAsia="Calibri"/>
                <w:sz w:val="18"/>
                <w:szCs w:val="18"/>
              </w:rPr>
              <w:t>{10000000,</w:t>
            </w:r>
            <w:r w:rsidR="00F33491" w:rsidRPr="000456B4">
              <w:rPr>
                <w:rFonts w:eastAsia="Calibri"/>
                <w:sz w:val="18"/>
                <w:szCs w:val="18"/>
              </w:rPr>
              <w:t xml:space="preserve"> </w:t>
            </w:r>
            <w:r w:rsidRPr="000456B4">
              <w:rPr>
                <w:rFonts w:eastAsia="Calibri"/>
                <w:sz w:val="18"/>
                <w:szCs w:val="18"/>
              </w:rPr>
              <w:t>5}</w:t>
            </w:r>
          </w:p>
        </w:tc>
      </w:tr>
      <w:tr w:rsidR="00C24107" w:rsidRPr="000456B4" w14:paraId="574FA5D9" w14:textId="77777777" w:rsidTr="00E66C3B">
        <w:trPr>
          <w:cantSplit/>
          <w:trHeight w:val="710"/>
          <w:jc w:val="center"/>
        </w:trPr>
        <w:tc>
          <w:tcPr>
            <w:tcW w:w="346" w:type="pct"/>
            <w:vMerge w:val="restart"/>
            <w:shd w:val="clear" w:color="auto" w:fill="auto"/>
            <w:textDirection w:val="btLr"/>
            <w:vAlign w:val="center"/>
          </w:tcPr>
          <w:p w14:paraId="0654BBCB" w14:textId="77777777" w:rsidR="006E257D" w:rsidRPr="000456B4" w:rsidRDefault="006E257D" w:rsidP="00C24107">
            <w:pPr>
              <w:keepNext/>
              <w:spacing w:before="0"/>
              <w:jc w:val="center"/>
              <w:rPr>
                <w:rFonts w:eastAsia="Calibri"/>
                <w:b/>
                <w:bCs/>
                <w:sz w:val="18"/>
                <w:szCs w:val="18"/>
              </w:rPr>
            </w:pPr>
            <w:r w:rsidRPr="000456B4">
              <w:rPr>
                <w:rFonts w:eastAsia="Calibri"/>
                <w:b/>
                <w:bCs/>
                <w:sz w:val="18"/>
                <w:szCs w:val="18"/>
              </w:rPr>
              <w:t>SMPTE MXF parameters</w:t>
            </w:r>
            <w:r w:rsidR="00DC64FC">
              <w:rPr>
                <w:rFonts w:eastAsia="Calibri"/>
                <w:b/>
                <w:bCs/>
                <w:sz w:val="18"/>
                <w:szCs w:val="18"/>
              </w:rPr>
              <w:t xml:space="preserve"> </w:t>
            </w:r>
            <w:ins w:id="665" w:author="Yasser Syed" w:date="2018-12-21T18:39:00Z">
              <w:r w:rsidR="00DC64FC">
                <w:rPr>
                  <w:rFonts w:eastAsia="Calibri"/>
                  <w:b/>
                  <w:bCs/>
                  <w:sz w:val="18"/>
                  <w:szCs w:val="18"/>
                </w:rPr>
                <w:t>--</w:t>
              </w:r>
            </w:ins>
            <w:ins w:id="666" w:author="Yasser Syed" w:date="2018-12-21T18:29:00Z">
              <w:r w:rsidR="00DC64FC">
                <w:rPr>
                  <w:b/>
                  <w:sz w:val="18"/>
                  <w:szCs w:val="18"/>
                </w:rPr>
                <w:t>ST 2067-21</w:t>
              </w:r>
            </w:ins>
            <w:ins w:id="667" w:author="Yasser Syed" w:date="2018-12-21T18:30:00Z">
              <w:r w:rsidR="00DC64FC">
                <w:rPr>
                  <w:b/>
                  <w:sz w:val="18"/>
                  <w:szCs w:val="18"/>
                </w:rPr>
                <w:t>:2019</w:t>
              </w:r>
            </w:ins>
          </w:p>
        </w:tc>
        <w:tc>
          <w:tcPr>
            <w:tcW w:w="1302" w:type="pct"/>
            <w:vMerge w:val="restart"/>
            <w:shd w:val="clear" w:color="auto" w:fill="auto"/>
          </w:tcPr>
          <w:p w14:paraId="7BB51E2E" w14:textId="77777777" w:rsidR="006E257D" w:rsidRPr="000456B4" w:rsidRDefault="006E257D" w:rsidP="00C24107">
            <w:pPr>
              <w:keepNext/>
              <w:jc w:val="left"/>
              <w:rPr>
                <w:rFonts w:eastAsia="Calibri"/>
                <w:sz w:val="18"/>
                <w:szCs w:val="18"/>
              </w:rPr>
            </w:pPr>
            <w:proofErr w:type="spellStart"/>
            <w:r w:rsidRPr="000456B4">
              <w:rPr>
                <w:rFonts w:eastAsia="Calibri"/>
                <w:sz w:val="18"/>
                <w:szCs w:val="18"/>
              </w:rPr>
              <w:t>MasteringDisplayPrimaries</w:t>
            </w:r>
            <w:proofErr w:type="spellEnd"/>
          </w:p>
        </w:tc>
        <w:tc>
          <w:tcPr>
            <w:tcW w:w="591" w:type="pct"/>
            <w:shd w:val="clear" w:color="auto" w:fill="auto"/>
          </w:tcPr>
          <w:p w14:paraId="6E53B6D4" w14:textId="77777777" w:rsidR="006E257D" w:rsidRPr="000456B4" w:rsidRDefault="006E257D" w:rsidP="00C24107">
            <w:pPr>
              <w:keepNext/>
              <w:jc w:val="left"/>
              <w:rPr>
                <w:rFonts w:eastAsia="Calibri"/>
                <w:sz w:val="18"/>
                <w:szCs w:val="18"/>
              </w:rPr>
            </w:pPr>
            <w:r w:rsidRPr="000456B4">
              <w:rPr>
                <w:rFonts w:eastAsia="Calibri"/>
                <w:sz w:val="18"/>
                <w:szCs w:val="18"/>
              </w:rPr>
              <w:t xml:space="preserve">Registration </w:t>
            </w:r>
            <w:r w:rsidR="0013053F">
              <w:rPr>
                <w:rFonts w:eastAsia="Calibri"/>
                <w:sz w:val="18"/>
                <w:szCs w:val="18"/>
              </w:rPr>
              <w:t>i</w:t>
            </w:r>
            <w:r w:rsidRPr="000456B4">
              <w:rPr>
                <w:rFonts w:eastAsia="Calibri"/>
                <w:sz w:val="18"/>
                <w:szCs w:val="18"/>
              </w:rPr>
              <w:t>dentifier</w:t>
            </w:r>
          </w:p>
        </w:tc>
        <w:tc>
          <w:tcPr>
            <w:tcW w:w="2760" w:type="pct"/>
            <w:gridSpan w:val="3"/>
            <w:shd w:val="clear" w:color="auto" w:fill="auto"/>
          </w:tcPr>
          <w:p w14:paraId="1C99E76B" w14:textId="77777777" w:rsidR="006E257D" w:rsidRPr="000456B4" w:rsidRDefault="006E257D" w:rsidP="00C24107">
            <w:pPr>
              <w:keepNext/>
              <w:jc w:val="left"/>
              <w:rPr>
                <w:rFonts w:eastAsia="Calibri"/>
                <w:sz w:val="18"/>
                <w:szCs w:val="18"/>
              </w:rPr>
            </w:pPr>
            <w:r w:rsidRPr="000456B4">
              <w:rPr>
                <w:rFonts w:eastAsia="Calibri"/>
                <w:sz w:val="18"/>
                <w:szCs w:val="18"/>
              </w:rPr>
              <w:t>060e2b34.0101010e.04200401.01010000</w:t>
            </w:r>
          </w:p>
        </w:tc>
      </w:tr>
      <w:tr w:rsidR="00C24107" w:rsidRPr="000456B4" w14:paraId="2863DC3F" w14:textId="77777777" w:rsidTr="00E66C3B">
        <w:trPr>
          <w:cantSplit/>
          <w:trHeight w:val="611"/>
          <w:jc w:val="center"/>
        </w:trPr>
        <w:tc>
          <w:tcPr>
            <w:tcW w:w="346" w:type="pct"/>
            <w:vMerge/>
            <w:shd w:val="clear" w:color="auto" w:fill="auto"/>
            <w:textDirection w:val="btLr"/>
            <w:vAlign w:val="center"/>
          </w:tcPr>
          <w:p w14:paraId="259A5598" w14:textId="77777777" w:rsidR="006E257D" w:rsidRPr="000456B4" w:rsidRDefault="006E257D" w:rsidP="00C24107">
            <w:pPr>
              <w:keepNext/>
              <w:spacing w:before="0"/>
              <w:jc w:val="center"/>
              <w:rPr>
                <w:rFonts w:eastAsia="Calibri"/>
                <w:b/>
                <w:bCs/>
                <w:sz w:val="18"/>
                <w:szCs w:val="18"/>
              </w:rPr>
            </w:pPr>
          </w:p>
        </w:tc>
        <w:tc>
          <w:tcPr>
            <w:tcW w:w="1302" w:type="pct"/>
            <w:vMerge/>
            <w:shd w:val="clear" w:color="auto" w:fill="auto"/>
          </w:tcPr>
          <w:p w14:paraId="2CD260F1" w14:textId="77777777" w:rsidR="006E257D" w:rsidRPr="000456B4" w:rsidRDefault="006E257D" w:rsidP="00C24107">
            <w:pPr>
              <w:keepNext/>
              <w:jc w:val="left"/>
              <w:rPr>
                <w:rFonts w:eastAsia="Calibri"/>
                <w:sz w:val="18"/>
                <w:szCs w:val="18"/>
              </w:rPr>
            </w:pPr>
          </w:p>
        </w:tc>
        <w:tc>
          <w:tcPr>
            <w:tcW w:w="591" w:type="pct"/>
            <w:shd w:val="clear" w:color="auto" w:fill="auto"/>
          </w:tcPr>
          <w:p w14:paraId="1DDDC449" w14:textId="77777777" w:rsidR="006E257D" w:rsidRPr="000456B4" w:rsidRDefault="006E257D" w:rsidP="00C24107">
            <w:pPr>
              <w:keepNext/>
              <w:jc w:val="left"/>
              <w:rPr>
                <w:rFonts w:eastAsia="Calibri"/>
                <w:sz w:val="18"/>
                <w:szCs w:val="18"/>
              </w:rPr>
            </w:pPr>
            <w:r w:rsidRPr="000456B4">
              <w:rPr>
                <w:rFonts w:eastAsia="Calibri"/>
                <w:sz w:val="18"/>
                <w:szCs w:val="18"/>
              </w:rPr>
              <w:t xml:space="preserve">Coded </w:t>
            </w:r>
            <w:r w:rsidR="0013053F">
              <w:rPr>
                <w:rFonts w:eastAsia="Calibri"/>
                <w:sz w:val="18"/>
                <w:szCs w:val="18"/>
              </w:rPr>
              <w:t>d</w:t>
            </w:r>
            <w:r w:rsidRPr="000456B4">
              <w:rPr>
                <w:rFonts w:eastAsia="Calibri"/>
                <w:sz w:val="18"/>
                <w:szCs w:val="18"/>
              </w:rPr>
              <w:t>ecimal</w:t>
            </w:r>
          </w:p>
        </w:tc>
        <w:tc>
          <w:tcPr>
            <w:tcW w:w="915" w:type="pct"/>
            <w:shd w:val="clear" w:color="auto" w:fill="auto"/>
          </w:tcPr>
          <w:p w14:paraId="5FBFE9FA" w14:textId="77777777" w:rsidR="006E257D" w:rsidRPr="000456B4" w:rsidRDefault="006E257D" w:rsidP="00C24107">
            <w:pPr>
              <w:keepNext/>
              <w:jc w:val="left"/>
              <w:rPr>
                <w:rFonts w:eastAsia="Calibri"/>
                <w:sz w:val="18"/>
                <w:szCs w:val="18"/>
              </w:rPr>
            </w:pPr>
            <w:r w:rsidRPr="000456B4">
              <w:rPr>
                <w:rFonts w:eastAsia="Calibri"/>
                <w:sz w:val="18"/>
                <w:szCs w:val="18"/>
              </w:rPr>
              <w:t>{32000,</w:t>
            </w:r>
            <w:r w:rsidR="00F33491" w:rsidRPr="000456B4">
              <w:rPr>
                <w:rFonts w:eastAsia="Calibri"/>
                <w:sz w:val="18"/>
                <w:szCs w:val="18"/>
              </w:rPr>
              <w:t xml:space="preserve"> </w:t>
            </w:r>
            <w:r w:rsidRPr="000456B4">
              <w:rPr>
                <w:rFonts w:eastAsia="Calibri"/>
                <w:sz w:val="18"/>
                <w:szCs w:val="18"/>
              </w:rPr>
              <w:t>16500}</w:t>
            </w:r>
            <w:r w:rsidRPr="000456B4">
              <w:rPr>
                <w:rFonts w:eastAsia="Calibri"/>
                <w:sz w:val="18"/>
                <w:szCs w:val="18"/>
              </w:rPr>
              <w:br/>
              <w:t>{15000,</w:t>
            </w:r>
            <w:r w:rsidR="00F33491" w:rsidRPr="000456B4">
              <w:rPr>
                <w:rFonts w:eastAsia="Calibri"/>
                <w:sz w:val="18"/>
                <w:szCs w:val="18"/>
              </w:rPr>
              <w:t xml:space="preserve"> </w:t>
            </w:r>
            <w:r w:rsidRPr="000456B4">
              <w:rPr>
                <w:rFonts w:eastAsia="Calibri"/>
                <w:sz w:val="18"/>
                <w:szCs w:val="18"/>
              </w:rPr>
              <w:t>30000}</w:t>
            </w:r>
            <w:r w:rsidRPr="000456B4">
              <w:rPr>
                <w:rFonts w:eastAsia="Calibri"/>
                <w:sz w:val="18"/>
                <w:szCs w:val="18"/>
              </w:rPr>
              <w:br/>
              <w:t>{7500,</w:t>
            </w:r>
            <w:r w:rsidR="00F33491" w:rsidRPr="000456B4">
              <w:rPr>
                <w:rFonts w:eastAsia="Calibri"/>
                <w:sz w:val="18"/>
                <w:szCs w:val="18"/>
              </w:rPr>
              <w:t xml:space="preserve"> </w:t>
            </w:r>
            <w:r w:rsidRPr="000456B4">
              <w:rPr>
                <w:rFonts w:eastAsia="Calibri"/>
                <w:sz w:val="18"/>
                <w:szCs w:val="18"/>
              </w:rPr>
              <w:t>3000}</w:t>
            </w:r>
          </w:p>
        </w:tc>
        <w:tc>
          <w:tcPr>
            <w:tcW w:w="922" w:type="pct"/>
            <w:shd w:val="clear" w:color="auto" w:fill="auto"/>
          </w:tcPr>
          <w:p w14:paraId="60800445" w14:textId="77777777" w:rsidR="006E257D" w:rsidRPr="000456B4" w:rsidRDefault="006E257D" w:rsidP="00C24107">
            <w:pPr>
              <w:keepNext/>
              <w:jc w:val="left"/>
              <w:rPr>
                <w:rFonts w:eastAsia="Calibri"/>
                <w:sz w:val="18"/>
                <w:szCs w:val="18"/>
              </w:rPr>
            </w:pPr>
            <w:r w:rsidRPr="000456B4">
              <w:rPr>
                <w:rFonts w:eastAsia="Calibri"/>
                <w:sz w:val="18"/>
                <w:szCs w:val="18"/>
              </w:rPr>
              <w:t>{35400,</w:t>
            </w:r>
            <w:r w:rsidR="00F33491" w:rsidRPr="000456B4">
              <w:rPr>
                <w:rFonts w:eastAsia="Calibri"/>
                <w:sz w:val="18"/>
                <w:szCs w:val="18"/>
              </w:rPr>
              <w:t xml:space="preserve"> </w:t>
            </w:r>
            <w:r w:rsidRPr="000456B4">
              <w:rPr>
                <w:rFonts w:eastAsia="Calibri"/>
                <w:sz w:val="18"/>
                <w:szCs w:val="18"/>
              </w:rPr>
              <w:t>14600}</w:t>
            </w:r>
            <w:r w:rsidRPr="000456B4">
              <w:rPr>
                <w:rFonts w:eastAsia="Calibri"/>
                <w:sz w:val="18"/>
                <w:szCs w:val="18"/>
              </w:rPr>
              <w:br/>
              <w:t>{8500,</w:t>
            </w:r>
            <w:r w:rsidR="00F33491" w:rsidRPr="000456B4">
              <w:rPr>
                <w:rFonts w:eastAsia="Calibri"/>
                <w:sz w:val="18"/>
                <w:szCs w:val="18"/>
              </w:rPr>
              <w:t xml:space="preserve"> </w:t>
            </w:r>
            <w:r w:rsidRPr="000456B4">
              <w:rPr>
                <w:rFonts w:eastAsia="Calibri"/>
                <w:sz w:val="18"/>
                <w:szCs w:val="18"/>
              </w:rPr>
              <w:t>39850}</w:t>
            </w:r>
            <w:r w:rsidRPr="000456B4">
              <w:rPr>
                <w:rFonts w:eastAsia="Calibri"/>
                <w:sz w:val="18"/>
                <w:szCs w:val="18"/>
              </w:rPr>
              <w:br/>
              <w:t>{6550,</w:t>
            </w:r>
            <w:r w:rsidR="00F33491" w:rsidRPr="000456B4">
              <w:rPr>
                <w:rFonts w:eastAsia="Calibri"/>
                <w:sz w:val="18"/>
                <w:szCs w:val="18"/>
              </w:rPr>
              <w:t xml:space="preserve"> </w:t>
            </w:r>
            <w:r w:rsidRPr="000456B4">
              <w:rPr>
                <w:rFonts w:eastAsia="Calibri"/>
                <w:sz w:val="18"/>
                <w:szCs w:val="18"/>
              </w:rPr>
              <w:t>2300}</w:t>
            </w:r>
          </w:p>
        </w:tc>
        <w:tc>
          <w:tcPr>
            <w:tcW w:w="923" w:type="pct"/>
            <w:shd w:val="clear" w:color="auto" w:fill="auto"/>
          </w:tcPr>
          <w:p w14:paraId="2A30ACD9" w14:textId="77777777" w:rsidR="006E257D" w:rsidRPr="000456B4" w:rsidRDefault="006E257D" w:rsidP="00C24107">
            <w:pPr>
              <w:keepNext/>
              <w:jc w:val="left"/>
              <w:rPr>
                <w:rFonts w:eastAsia="Calibri"/>
                <w:sz w:val="18"/>
                <w:szCs w:val="18"/>
              </w:rPr>
            </w:pPr>
            <w:r w:rsidRPr="000456B4">
              <w:rPr>
                <w:rFonts w:eastAsia="Calibri"/>
                <w:sz w:val="18"/>
                <w:szCs w:val="18"/>
              </w:rPr>
              <w:t>{34000,</w:t>
            </w:r>
            <w:r w:rsidR="00F33491" w:rsidRPr="000456B4">
              <w:rPr>
                <w:rFonts w:eastAsia="Calibri"/>
                <w:sz w:val="18"/>
                <w:szCs w:val="18"/>
              </w:rPr>
              <w:t xml:space="preserve"> </w:t>
            </w:r>
            <w:r w:rsidRPr="000456B4">
              <w:rPr>
                <w:rFonts w:eastAsia="Calibri"/>
                <w:sz w:val="18"/>
                <w:szCs w:val="18"/>
              </w:rPr>
              <w:t>16000}</w:t>
            </w:r>
            <w:r w:rsidRPr="000456B4">
              <w:rPr>
                <w:rFonts w:eastAsia="Calibri"/>
                <w:sz w:val="18"/>
                <w:szCs w:val="18"/>
              </w:rPr>
              <w:br/>
              <w:t>{13250,</w:t>
            </w:r>
            <w:r w:rsidR="00F33491" w:rsidRPr="000456B4">
              <w:rPr>
                <w:rFonts w:eastAsia="Calibri"/>
                <w:sz w:val="18"/>
                <w:szCs w:val="18"/>
              </w:rPr>
              <w:t xml:space="preserve"> </w:t>
            </w:r>
            <w:r w:rsidRPr="000456B4">
              <w:rPr>
                <w:rFonts w:eastAsia="Calibri"/>
                <w:sz w:val="18"/>
                <w:szCs w:val="18"/>
              </w:rPr>
              <w:t>34500}</w:t>
            </w:r>
            <w:r w:rsidRPr="000456B4">
              <w:rPr>
                <w:rFonts w:eastAsia="Calibri"/>
                <w:sz w:val="18"/>
                <w:szCs w:val="18"/>
              </w:rPr>
              <w:br/>
              <w:t>{7500,</w:t>
            </w:r>
            <w:r w:rsidR="00F33491" w:rsidRPr="000456B4">
              <w:rPr>
                <w:rFonts w:eastAsia="Calibri"/>
                <w:sz w:val="18"/>
                <w:szCs w:val="18"/>
              </w:rPr>
              <w:t xml:space="preserve"> </w:t>
            </w:r>
            <w:r w:rsidRPr="000456B4">
              <w:rPr>
                <w:rFonts w:eastAsia="Calibri"/>
                <w:sz w:val="18"/>
                <w:szCs w:val="18"/>
              </w:rPr>
              <w:t>3000}</w:t>
            </w:r>
          </w:p>
        </w:tc>
      </w:tr>
      <w:tr w:rsidR="00C24107" w:rsidRPr="000456B4" w14:paraId="034EE64A" w14:textId="77777777" w:rsidTr="00E66C3B">
        <w:trPr>
          <w:cantSplit/>
          <w:trHeight w:val="719"/>
          <w:jc w:val="center"/>
        </w:trPr>
        <w:tc>
          <w:tcPr>
            <w:tcW w:w="346" w:type="pct"/>
            <w:vMerge/>
            <w:shd w:val="clear" w:color="auto" w:fill="auto"/>
            <w:textDirection w:val="btLr"/>
            <w:vAlign w:val="center"/>
          </w:tcPr>
          <w:p w14:paraId="1A052771" w14:textId="77777777" w:rsidR="006E257D" w:rsidRPr="000456B4" w:rsidRDefault="006E257D" w:rsidP="00C24107">
            <w:pPr>
              <w:keepNext/>
              <w:spacing w:before="0"/>
              <w:jc w:val="center"/>
              <w:rPr>
                <w:rFonts w:eastAsia="Calibri"/>
                <w:b/>
                <w:bCs/>
                <w:sz w:val="18"/>
                <w:szCs w:val="18"/>
              </w:rPr>
            </w:pPr>
          </w:p>
        </w:tc>
        <w:tc>
          <w:tcPr>
            <w:tcW w:w="1302" w:type="pct"/>
            <w:vMerge w:val="restart"/>
            <w:shd w:val="clear" w:color="auto" w:fill="auto"/>
          </w:tcPr>
          <w:p w14:paraId="52C6E9A0" w14:textId="77777777" w:rsidR="006E257D" w:rsidRPr="000456B4" w:rsidRDefault="006E257D" w:rsidP="00C24107">
            <w:pPr>
              <w:keepNext/>
              <w:jc w:val="left"/>
              <w:rPr>
                <w:rFonts w:eastAsia="Calibri"/>
                <w:sz w:val="18"/>
                <w:szCs w:val="18"/>
              </w:rPr>
            </w:pPr>
            <w:proofErr w:type="spellStart"/>
            <w:r w:rsidRPr="000456B4">
              <w:rPr>
                <w:rFonts w:eastAsia="Calibri"/>
                <w:sz w:val="18"/>
                <w:szCs w:val="18"/>
              </w:rPr>
              <w:t>MasteringDisplayWhitePoint</w:t>
            </w:r>
            <w:proofErr w:type="spellEnd"/>
          </w:p>
          <w:p w14:paraId="33FD7538" w14:textId="77777777" w:rsidR="006E257D" w:rsidRPr="000456B4" w:rsidRDefault="006E257D" w:rsidP="00C24107">
            <w:pPr>
              <w:keepNext/>
              <w:jc w:val="left"/>
              <w:rPr>
                <w:rFonts w:eastAsia="Calibri"/>
                <w:sz w:val="18"/>
                <w:szCs w:val="18"/>
              </w:rPr>
            </w:pPr>
            <w:r w:rsidRPr="000456B4">
              <w:rPr>
                <w:rFonts w:eastAsia="Calibri"/>
                <w:sz w:val="18"/>
                <w:szCs w:val="18"/>
              </w:rPr>
              <w:t>Chromaticity</w:t>
            </w:r>
          </w:p>
        </w:tc>
        <w:tc>
          <w:tcPr>
            <w:tcW w:w="591" w:type="pct"/>
            <w:shd w:val="clear" w:color="auto" w:fill="auto"/>
          </w:tcPr>
          <w:p w14:paraId="1D86B3DF" w14:textId="77777777" w:rsidR="006E257D" w:rsidRPr="000456B4" w:rsidRDefault="006E257D" w:rsidP="00C24107">
            <w:pPr>
              <w:keepNext/>
              <w:jc w:val="left"/>
              <w:rPr>
                <w:rFonts w:eastAsia="Calibri"/>
                <w:sz w:val="18"/>
                <w:szCs w:val="18"/>
              </w:rPr>
            </w:pPr>
            <w:r w:rsidRPr="000456B4">
              <w:rPr>
                <w:rFonts w:eastAsia="Calibri"/>
                <w:sz w:val="18"/>
                <w:szCs w:val="18"/>
              </w:rPr>
              <w:t xml:space="preserve">Registration </w:t>
            </w:r>
            <w:r w:rsidR="0013053F">
              <w:rPr>
                <w:rFonts w:eastAsia="Calibri"/>
                <w:sz w:val="18"/>
                <w:szCs w:val="18"/>
              </w:rPr>
              <w:t>i</w:t>
            </w:r>
            <w:r w:rsidRPr="000456B4">
              <w:rPr>
                <w:rFonts w:eastAsia="Calibri"/>
                <w:sz w:val="18"/>
                <w:szCs w:val="18"/>
              </w:rPr>
              <w:t>dentifier</w:t>
            </w:r>
          </w:p>
        </w:tc>
        <w:tc>
          <w:tcPr>
            <w:tcW w:w="2760" w:type="pct"/>
            <w:gridSpan w:val="3"/>
            <w:shd w:val="clear" w:color="auto" w:fill="auto"/>
          </w:tcPr>
          <w:p w14:paraId="53AF3346" w14:textId="77777777" w:rsidR="006E257D" w:rsidRPr="000456B4" w:rsidRDefault="006E257D" w:rsidP="00C24107">
            <w:pPr>
              <w:keepNext/>
              <w:jc w:val="left"/>
              <w:rPr>
                <w:rFonts w:eastAsia="Calibri"/>
                <w:sz w:val="18"/>
                <w:szCs w:val="18"/>
              </w:rPr>
            </w:pPr>
            <w:r w:rsidRPr="000456B4">
              <w:rPr>
                <w:rFonts w:eastAsia="Calibri"/>
                <w:sz w:val="18"/>
                <w:szCs w:val="18"/>
              </w:rPr>
              <w:t>060e2b34.0101010e.04200401.01020000</w:t>
            </w:r>
          </w:p>
        </w:tc>
      </w:tr>
      <w:tr w:rsidR="00C24107" w:rsidRPr="000456B4" w14:paraId="63EB38DC" w14:textId="77777777" w:rsidTr="00E66C3B">
        <w:trPr>
          <w:cantSplit/>
          <w:trHeight w:val="449"/>
          <w:jc w:val="center"/>
        </w:trPr>
        <w:tc>
          <w:tcPr>
            <w:tcW w:w="346" w:type="pct"/>
            <w:vMerge/>
            <w:shd w:val="clear" w:color="auto" w:fill="auto"/>
            <w:textDirection w:val="btLr"/>
            <w:vAlign w:val="center"/>
          </w:tcPr>
          <w:p w14:paraId="04E560E8" w14:textId="77777777" w:rsidR="006E257D" w:rsidRPr="000456B4" w:rsidRDefault="006E257D" w:rsidP="00C24107">
            <w:pPr>
              <w:keepNext/>
              <w:spacing w:before="0"/>
              <w:jc w:val="center"/>
              <w:rPr>
                <w:rFonts w:eastAsia="Calibri"/>
                <w:b/>
                <w:bCs/>
                <w:sz w:val="18"/>
                <w:szCs w:val="18"/>
              </w:rPr>
            </w:pPr>
          </w:p>
        </w:tc>
        <w:tc>
          <w:tcPr>
            <w:tcW w:w="1302" w:type="pct"/>
            <w:vMerge/>
            <w:shd w:val="clear" w:color="auto" w:fill="auto"/>
          </w:tcPr>
          <w:p w14:paraId="6EC3445A" w14:textId="77777777" w:rsidR="006E257D" w:rsidRPr="000456B4" w:rsidRDefault="006E257D" w:rsidP="00C24107">
            <w:pPr>
              <w:keepNext/>
              <w:jc w:val="left"/>
              <w:rPr>
                <w:rFonts w:eastAsia="Calibri"/>
                <w:sz w:val="18"/>
                <w:szCs w:val="18"/>
              </w:rPr>
            </w:pPr>
          </w:p>
        </w:tc>
        <w:tc>
          <w:tcPr>
            <w:tcW w:w="591" w:type="pct"/>
            <w:shd w:val="clear" w:color="auto" w:fill="auto"/>
          </w:tcPr>
          <w:p w14:paraId="542217A3" w14:textId="77777777" w:rsidR="006E257D" w:rsidRPr="000456B4" w:rsidRDefault="006E257D" w:rsidP="00C24107">
            <w:pPr>
              <w:keepNext/>
              <w:jc w:val="left"/>
              <w:rPr>
                <w:rFonts w:eastAsia="Calibri"/>
                <w:sz w:val="18"/>
                <w:szCs w:val="18"/>
              </w:rPr>
            </w:pPr>
            <w:r w:rsidRPr="000456B4">
              <w:rPr>
                <w:rFonts w:eastAsia="Calibri"/>
                <w:sz w:val="18"/>
                <w:szCs w:val="18"/>
              </w:rPr>
              <w:t xml:space="preserve">Coded </w:t>
            </w:r>
            <w:r w:rsidR="0013053F">
              <w:rPr>
                <w:rFonts w:eastAsia="Calibri"/>
                <w:sz w:val="18"/>
                <w:szCs w:val="18"/>
              </w:rPr>
              <w:t>d</w:t>
            </w:r>
            <w:r w:rsidRPr="000456B4">
              <w:rPr>
                <w:rFonts w:eastAsia="Calibri"/>
                <w:sz w:val="18"/>
                <w:szCs w:val="18"/>
              </w:rPr>
              <w:t>ecimal</w:t>
            </w:r>
          </w:p>
        </w:tc>
        <w:tc>
          <w:tcPr>
            <w:tcW w:w="2760" w:type="pct"/>
            <w:gridSpan w:val="3"/>
            <w:shd w:val="clear" w:color="auto" w:fill="auto"/>
          </w:tcPr>
          <w:p w14:paraId="3AF1A8F3" w14:textId="77777777" w:rsidR="006E257D" w:rsidRPr="000456B4" w:rsidRDefault="006E257D" w:rsidP="00C24107">
            <w:pPr>
              <w:keepNext/>
              <w:jc w:val="left"/>
              <w:rPr>
                <w:rFonts w:eastAsia="Calibri"/>
                <w:sz w:val="18"/>
                <w:szCs w:val="18"/>
              </w:rPr>
            </w:pPr>
            <w:r w:rsidRPr="000456B4">
              <w:rPr>
                <w:rFonts w:eastAsia="Calibri"/>
                <w:sz w:val="18"/>
                <w:szCs w:val="18"/>
              </w:rPr>
              <w:t>{15635,</w:t>
            </w:r>
            <w:r w:rsidR="00F33491" w:rsidRPr="000456B4">
              <w:rPr>
                <w:rFonts w:eastAsia="Calibri"/>
                <w:sz w:val="18"/>
                <w:szCs w:val="18"/>
              </w:rPr>
              <w:t xml:space="preserve"> </w:t>
            </w:r>
            <w:r w:rsidRPr="000456B4">
              <w:rPr>
                <w:rFonts w:eastAsia="Calibri"/>
                <w:sz w:val="18"/>
                <w:szCs w:val="18"/>
              </w:rPr>
              <w:t>16450}</w:t>
            </w:r>
          </w:p>
        </w:tc>
      </w:tr>
      <w:tr w:rsidR="00C24107" w:rsidRPr="000456B4" w14:paraId="7F6CAF38" w14:textId="77777777" w:rsidTr="00E66C3B">
        <w:trPr>
          <w:cantSplit/>
          <w:trHeight w:val="701"/>
          <w:jc w:val="center"/>
        </w:trPr>
        <w:tc>
          <w:tcPr>
            <w:tcW w:w="346" w:type="pct"/>
            <w:vMerge/>
            <w:shd w:val="clear" w:color="auto" w:fill="auto"/>
            <w:textDirection w:val="btLr"/>
            <w:vAlign w:val="center"/>
          </w:tcPr>
          <w:p w14:paraId="51F12DCE" w14:textId="77777777" w:rsidR="006E257D" w:rsidRPr="000456B4" w:rsidRDefault="006E257D" w:rsidP="00C24107">
            <w:pPr>
              <w:keepNext/>
              <w:spacing w:before="0"/>
              <w:jc w:val="center"/>
              <w:rPr>
                <w:rFonts w:eastAsia="Calibri"/>
                <w:b/>
                <w:bCs/>
                <w:sz w:val="18"/>
                <w:szCs w:val="18"/>
              </w:rPr>
            </w:pPr>
          </w:p>
        </w:tc>
        <w:tc>
          <w:tcPr>
            <w:tcW w:w="1302" w:type="pct"/>
            <w:vMerge w:val="restart"/>
            <w:shd w:val="clear" w:color="auto" w:fill="auto"/>
          </w:tcPr>
          <w:p w14:paraId="2C772888" w14:textId="77777777" w:rsidR="006E257D" w:rsidRPr="000456B4" w:rsidRDefault="006E257D" w:rsidP="00C24107">
            <w:pPr>
              <w:keepNext/>
              <w:jc w:val="left"/>
              <w:rPr>
                <w:rFonts w:eastAsia="Calibri"/>
                <w:sz w:val="18"/>
                <w:szCs w:val="18"/>
              </w:rPr>
            </w:pPr>
            <w:proofErr w:type="spellStart"/>
            <w:r w:rsidRPr="000456B4">
              <w:rPr>
                <w:rFonts w:eastAsia="Calibri"/>
                <w:sz w:val="18"/>
                <w:szCs w:val="18"/>
              </w:rPr>
              <w:t>MasteringDisplayMaximum</w:t>
            </w:r>
            <w:proofErr w:type="spellEnd"/>
          </w:p>
          <w:p w14:paraId="725AA413" w14:textId="77777777" w:rsidR="006E257D" w:rsidRPr="000456B4" w:rsidRDefault="006E257D" w:rsidP="00C24107">
            <w:pPr>
              <w:keepNext/>
              <w:jc w:val="left"/>
              <w:rPr>
                <w:rFonts w:eastAsia="Calibri"/>
                <w:sz w:val="18"/>
                <w:szCs w:val="18"/>
              </w:rPr>
            </w:pPr>
            <w:r w:rsidRPr="000456B4">
              <w:rPr>
                <w:rFonts w:eastAsia="Calibri"/>
                <w:sz w:val="18"/>
                <w:szCs w:val="18"/>
              </w:rPr>
              <w:t>Luminance</w:t>
            </w:r>
          </w:p>
        </w:tc>
        <w:tc>
          <w:tcPr>
            <w:tcW w:w="591" w:type="pct"/>
            <w:shd w:val="clear" w:color="auto" w:fill="auto"/>
          </w:tcPr>
          <w:p w14:paraId="1A554F5C" w14:textId="77777777" w:rsidR="006E257D" w:rsidRPr="000456B4" w:rsidRDefault="006E257D" w:rsidP="00C24107">
            <w:pPr>
              <w:keepNext/>
              <w:jc w:val="left"/>
              <w:rPr>
                <w:rFonts w:eastAsia="Calibri"/>
                <w:sz w:val="18"/>
                <w:szCs w:val="18"/>
              </w:rPr>
            </w:pPr>
            <w:r w:rsidRPr="000456B4">
              <w:rPr>
                <w:rFonts w:eastAsia="Calibri"/>
                <w:sz w:val="18"/>
                <w:szCs w:val="18"/>
              </w:rPr>
              <w:t xml:space="preserve">Registration </w:t>
            </w:r>
            <w:r w:rsidR="0013053F">
              <w:rPr>
                <w:rFonts w:eastAsia="Calibri"/>
                <w:sz w:val="18"/>
                <w:szCs w:val="18"/>
              </w:rPr>
              <w:t>i</w:t>
            </w:r>
            <w:r w:rsidRPr="000456B4">
              <w:rPr>
                <w:rFonts w:eastAsia="Calibri"/>
                <w:sz w:val="18"/>
                <w:szCs w:val="18"/>
              </w:rPr>
              <w:t>dentifier</w:t>
            </w:r>
          </w:p>
        </w:tc>
        <w:tc>
          <w:tcPr>
            <w:tcW w:w="2760" w:type="pct"/>
            <w:gridSpan w:val="3"/>
            <w:shd w:val="clear" w:color="auto" w:fill="auto"/>
          </w:tcPr>
          <w:p w14:paraId="55D249F9" w14:textId="77777777" w:rsidR="006E257D" w:rsidRPr="000456B4" w:rsidRDefault="006E257D" w:rsidP="00C24107">
            <w:pPr>
              <w:keepNext/>
              <w:jc w:val="left"/>
              <w:rPr>
                <w:rFonts w:eastAsia="Calibri"/>
                <w:sz w:val="18"/>
                <w:szCs w:val="18"/>
              </w:rPr>
            </w:pPr>
            <w:r w:rsidRPr="000456B4">
              <w:rPr>
                <w:rFonts w:eastAsia="Calibri"/>
                <w:sz w:val="18"/>
                <w:szCs w:val="18"/>
              </w:rPr>
              <w:t>060e2b34.0101010e.04200401.01030000</w:t>
            </w:r>
          </w:p>
        </w:tc>
      </w:tr>
      <w:tr w:rsidR="00C24107" w:rsidRPr="000456B4" w14:paraId="274F585E" w14:textId="77777777" w:rsidTr="00E66C3B">
        <w:trPr>
          <w:cantSplit/>
          <w:trHeight w:val="530"/>
          <w:jc w:val="center"/>
        </w:trPr>
        <w:tc>
          <w:tcPr>
            <w:tcW w:w="346" w:type="pct"/>
            <w:vMerge/>
            <w:shd w:val="clear" w:color="auto" w:fill="auto"/>
            <w:textDirection w:val="btLr"/>
            <w:vAlign w:val="center"/>
          </w:tcPr>
          <w:p w14:paraId="078AE86A" w14:textId="77777777" w:rsidR="006E257D" w:rsidRPr="000456B4" w:rsidRDefault="006E257D" w:rsidP="00C24107">
            <w:pPr>
              <w:keepNext/>
              <w:spacing w:before="0"/>
              <w:jc w:val="center"/>
              <w:rPr>
                <w:rFonts w:eastAsia="Calibri"/>
                <w:b/>
                <w:bCs/>
                <w:sz w:val="18"/>
                <w:szCs w:val="18"/>
              </w:rPr>
            </w:pPr>
          </w:p>
        </w:tc>
        <w:tc>
          <w:tcPr>
            <w:tcW w:w="1302" w:type="pct"/>
            <w:vMerge/>
            <w:shd w:val="clear" w:color="auto" w:fill="auto"/>
          </w:tcPr>
          <w:p w14:paraId="7702E1BA" w14:textId="77777777" w:rsidR="006E257D" w:rsidRPr="000456B4" w:rsidRDefault="006E257D" w:rsidP="00C24107">
            <w:pPr>
              <w:keepNext/>
              <w:jc w:val="left"/>
              <w:rPr>
                <w:rFonts w:eastAsia="Calibri"/>
                <w:sz w:val="18"/>
                <w:szCs w:val="18"/>
              </w:rPr>
            </w:pPr>
          </w:p>
        </w:tc>
        <w:tc>
          <w:tcPr>
            <w:tcW w:w="591" w:type="pct"/>
            <w:shd w:val="clear" w:color="auto" w:fill="auto"/>
          </w:tcPr>
          <w:p w14:paraId="449A97C1" w14:textId="77777777" w:rsidR="006E257D" w:rsidRPr="000456B4" w:rsidRDefault="006E257D" w:rsidP="00C24107">
            <w:pPr>
              <w:keepNext/>
              <w:jc w:val="left"/>
              <w:rPr>
                <w:rFonts w:eastAsia="Calibri"/>
                <w:sz w:val="18"/>
                <w:szCs w:val="18"/>
              </w:rPr>
            </w:pPr>
            <w:r w:rsidRPr="000456B4">
              <w:rPr>
                <w:rFonts w:eastAsia="Calibri"/>
                <w:sz w:val="18"/>
                <w:szCs w:val="18"/>
              </w:rPr>
              <w:t xml:space="preserve">Coded </w:t>
            </w:r>
            <w:r w:rsidR="0013053F">
              <w:rPr>
                <w:rFonts w:eastAsia="Calibri"/>
                <w:sz w:val="18"/>
                <w:szCs w:val="18"/>
              </w:rPr>
              <w:t>d</w:t>
            </w:r>
            <w:r w:rsidRPr="000456B4">
              <w:rPr>
                <w:rFonts w:eastAsia="Calibri"/>
                <w:sz w:val="18"/>
                <w:szCs w:val="18"/>
              </w:rPr>
              <w:t>ecimal</w:t>
            </w:r>
          </w:p>
        </w:tc>
        <w:tc>
          <w:tcPr>
            <w:tcW w:w="915" w:type="pct"/>
            <w:shd w:val="clear" w:color="auto" w:fill="auto"/>
          </w:tcPr>
          <w:p w14:paraId="79BC9243" w14:textId="77777777" w:rsidR="006E257D" w:rsidRPr="000456B4" w:rsidRDefault="006E257D" w:rsidP="00C24107">
            <w:pPr>
              <w:keepNext/>
              <w:jc w:val="left"/>
              <w:rPr>
                <w:rFonts w:eastAsia="Calibri"/>
                <w:sz w:val="18"/>
                <w:szCs w:val="18"/>
              </w:rPr>
            </w:pPr>
            <w:r w:rsidRPr="000456B4">
              <w:rPr>
                <w:rFonts w:eastAsia="Calibri"/>
                <w:sz w:val="18"/>
                <w:szCs w:val="18"/>
              </w:rPr>
              <w:t>1000000</w:t>
            </w:r>
          </w:p>
        </w:tc>
        <w:tc>
          <w:tcPr>
            <w:tcW w:w="922" w:type="pct"/>
            <w:shd w:val="clear" w:color="auto" w:fill="auto"/>
          </w:tcPr>
          <w:p w14:paraId="52441BA9" w14:textId="77777777" w:rsidR="006E257D" w:rsidRPr="000456B4" w:rsidRDefault="006E257D" w:rsidP="00C24107">
            <w:pPr>
              <w:keepNext/>
              <w:jc w:val="left"/>
              <w:rPr>
                <w:rFonts w:eastAsia="Calibri"/>
                <w:sz w:val="18"/>
                <w:szCs w:val="18"/>
              </w:rPr>
            </w:pPr>
            <w:r w:rsidRPr="000456B4">
              <w:rPr>
                <w:rFonts w:eastAsia="Calibri"/>
                <w:sz w:val="18"/>
                <w:szCs w:val="18"/>
              </w:rPr>
              <w:t>10000000</w:t>
            </w:r>
          </w:p>
        </w:tc>
        <w:tc>
          <w:tcPr>
            <w:tcW w:w="923" w:type="pct"/>
            <w:shd w:val="clear" w:color="auto" w:fill="auto"/>
          </w:tcPr>
          <w:p w14:paraId="19E5FE09" w14:textId="77777777" w:rsidR="006E257D" w:rsidRPr="000456B4" w:rsidRDefault="006E257D" w:rsidP="00C24107">
            <w:pPr>
              <w:keepNext/>
              <w:jc w:val="left"/>
              <w:rPr>
                <w:rFonts w:eastAsia="Calibri"/>
                <w:sz w:val="18"/>
                <w:szCs w:val="18"/>
              </w:rPr>
            </w:pPr>
            <w:r w:rsidRPr="000456B4">
              <w:rPr>
                <w:rFonts w:eastAsia="Calibri"/>
                <w:sz w:val="18"/>
                <w:szCs w:val="18"/>
              </w:rPr>
              <w:t>10000000</w:t>
            </w:r>
          </w:p>
        </w:tc>
      </w:tr>
      <w:tr w:rsidR="00C24107" w:rsidRPr="000456B4" w14:paraId="361C987C" w14:textId="77777777" w:rsidTr="00E66C3B">
        <w:trPr>
          <w:cantSplit/>
          <w:trHeight w:val="53"/>
          <w:jc w:val="center"/>
        </w:trPr>
        <w:tc>
          <w:tcPr>
            <w:tcW w:w="346" w:type="pct"/>
            <w:vMerge/>
            <w:shd w:val="clear" w:color="auto" w:fill="auto"/>
            <w:textDirection w:val="btLr"/>
            <w:vAlign w:val="center"/>
          </w:tcPr>
          <w:p w14:paraId="29FDD15C" w14:textId="77777777" w:rsidR="006E257D" w:rsidRPr="000456B4" w:rsidRDefault="006E257D" w:rsidP="00C24107">
            <w:pPr>
              <w:keepNext/>
              <w:spacing w:before="0"/>
              <w:jc w:val="center"/>
              <w:rPr>
                <w:rFonts w:eastAsia="Calibri"/>
                <w:b/>
                <w:bCs/>
                <w:sz w:val="18"/>
                <w:szCs w:val="18"/>
              </w:rPr>
            </w:pPr>
          </w:p>
        </w:tc>
        <w:tc>
          <w:tcPr>
            <w:tcW w:w="1302" w:type="pct"/>
            <w:vMerge w:val="restart"/>
            <w:shd w:val="clear" w:color="auto" w:fill="auto"/>
          </w:tcPr>
          <w:p w14:paraId="09558DA4" w14:textId="77777777" w:rsidR="006E257D" w:rsidRPr="000456B4" w:rsidRDefault="006E257D" w:rsidP="00C24107">
            <w:pPr>
              <w:keepNext/>
              <w:jc w:val="left"/>
              <w:rPr>
                <w:rFonts w:eastAsia="Calibri"/>
                <w:sz w:val="18"/>
                <w:szCs w:val="18"/>
              </w:rPr>
            </w:pPr>
            <w:proofErr w:type="spellStart"/>
            <w:r w:rsidRPr="000456B4">
              <w:rPr>
                <w:rFonts w:eastAsia="Calibri"/>
                <w:sz w:val="18"/>
                <w:szCs w:val="18"/>
              </w:rPr>
              <w:t>MasteringDisplayMinimum</w:t>
            </w:r>
            <w:proofErr w:type="spellEnd"/>
          </w:p>
          <w:p w14:paraId="3227908A" w14:textId="77777777" w:rsidR="006E257D" w:rsidRPr="000456B4" w:rsidRDefault="006E257D" w:rsidP="00C24107">
            <w:pPr>
              <w:keepNext/>
              <w:jc w:val="left"/>
              <w:rPr>
                <w:rFonts w:eastAsia="Calibri"/>
                <w:sz w:val="18"/>
                <w:szCs w:val="18"/>
              </w:rPr>
            </w:pPr>
            <w:r w:rsidRPr="000456B4">
              <w:rPr>
                <w:rFonts w:eastAsia="Calibri"/>
                <w:sz w:val="18"/>
                <w:szCs w:val="18"/>
              </w:rPr>
              <w:t>Luminance</w:t>
            </w:r>
          </w:p>
        </w:tc>
        <w:tc>
          <w:tcPr>
            <w:tcW w:w="591" w:type="pct"/>
            <w:shd w:val="clear" w:color="auto" w:fill="auto"/>
          </w:tcPr>
          <w:p w14:paraId="32E0CE4F" w14:textId="77777777" w:rsidR="006E257D" w:rsidRPr="000456B4" w:rsidRDefault="006E257D" w:rsidP="00C24107">
            <w:pPr>
              <w:keepNext/>
              <w:jc w:val="left"/>
              <w:rPr>
                <w:rFonts w:eastAsia="Calibri"/>
                <w:sz w:val="18"/>
                <w:szCs w:val="18"/>
              </w:rPr>
            </w:pPr>
            <w:r w:rsidRPr="000456B4">
              <w:rPr>
                <w:rFonts w:eastAsia="Calibri"/>
                <w:sz w:val="18"/>
                <w:szCs w:val="18"/>
              </w:rPr>
              <w:t xml:space="preserve">Registration </w:t>
            </w:r>
            <w:r w:rsidR="0013053F">
              <w:rPr>
                <w:rFonts w:eastAsia="Calibri"/>
                <w:sz w:val="18"/>
                <w:szCs w:val="18"/>
              </w:rPr>
              <w:t>i</w:t>
            </w:r>
            <w:r w:rsidRPr="000456B4">
              <w:rPr>
                <w:rFonts w:eastAsia="Calibri"/>
                <w:sz w:val="18"/>
                <w:szCs w:val="18"/>
              </w:rPr>
              <w:t>dentifier</w:t>
            </w:r>
          </w:p>
        </w:tc>
        <w:tc>
          <w:tcPr>
            <w:tcW w:w="2760" w:type="pct"/>
            <w:gridSpan w:val="3"/>
            <w:shd w:val="clear" w:color="auto" w:fill="auto"/>
          </w:tcPr>
          <w:p w14:paraId="75576DCF" w14:textId="77777777" w:rsidR="006E257D" w:rsidRPr="000456B4" w:rsidRDefault="006E257D" w:rsidP="00C24107">
            <w:pPr>
              <w:keepNext/>
              <w:jc w:val="left"/>
              <w:rPr>
                <w:rFonts w:eastAsia="Calibri"/>
                <w:sz w:val="18"/>
                <w:szCs w:val="18"/>
              </w:rPr>
            </w:pPr>
            <w:r w:rsidRPr="000456B4">
              <w:rPr>
                <w:rFonts w:eastAsia="Calibri"/>
                <w:sz w:val="18"/>
                <w:szCs w:val="18"/>
              </w:rPr>
              <w:t>060e2b34.0101010e.04200401.01030000</w:t>
            </w:r>
          </w:p>
        </w:tc>
      </w:tr>
      <w:tr w:rsidR="00C24107" w:rsidRPr="000456B4" w14:paraId="1C5E85FF" w14:textId="77777777" w:rsidTr="00E66C3B">
        <w:trPr>
          <w:cantSplit/>
          <w:trHeight w:val="602"/>
          <w:jc w:val="center"/>
        </w:trPr>
        <w:tc>
          <w:tcPr>
            <w:tcW w:w="346" w:type="pct"/>
            <w:vMerge/>
            <w:shd w:val="clear" w:color="auto" w:fill="auto"/>
            <w:textDirection w:val="btLr"/>
            <w:vAlign w:val="center"/>
          </w:tcPr>
          <w:p w14:paraId="02129150" w14:textId="77777777" w:rsidR="006E257D" w:rsidRPr="000456B4" w:rsidRDefault="006E257D" w:rsidP="00C24107">
            <w:pPr>
              <w:keepNext/>
              <w:spacing w:before="0"/>
              <w:jc w:val="center"/>
              <w:rPr>
                <w:rFonts w:eastAsia="Calibri"/>
                <w:b/>
                <w:bCs/>
                <w:sz w:val="18"/>
                <w:szCs w:val="18"/>
              </w:rPr>
            </w:pPr>
          </w:p>
        </w:tc>
        <w:tc>
          <w:tcPr>
            <w:tcW w:w="1302" w:type="pct"/>
            <w:vMerge/>
            <w:shd w:val="clear" w:color="auto" w:fill="auto"/>
          </w:tcPr>
          <w:p w14:paraId="1D5D4963" w14:textId="77777777" w:rsidR="006E257D" w:rsidRPr="000456B4" w:rsidRDefault="006E257D" w:rsidP="00C24107">
            <w:pPr>
              <w:keepNext/>
              <w:jc w:val="left"/>
              <w:rPr>
                <w:rFonts w:eastAsia="Calibri"/>
                <w:sz w:val="18"/>
                <w:szCs w:val="18"/>
              </w:rPr>
            </w:pPr>
          </w:p>
        </w:tc>
        <w:tc>
          <w:tcPr>
            <w:tcW w:w="591" w:type="pct"/>
            <w:shd w:val="clear" w:color="auto" w:fill="auto"/>
          </w:tcPr>
          <w:p w14:paraId="1ED50B99" w14:textId="77777777" w:rsidR="006E257D" w:rsidRPr="000456B4" w:rsidRDefault="006E257D" w:rsidP="00C24107">
            <w:pPr>
              <w:keepNext/>
              <w:jc w:val="left"/>
              <w:rPr>
                <w:rFonts w:eastAsia="Calibri"/>
                <w:sz w:val="18"/>
                <w:szCs w:val="18"/>
              </w:rPr>
            </w:pPr>
            <w:r w:rsidRPr="000456B4">
              <w:rPr>
                <w:rFonts w:eastAsia="Calibri"/>
                <w:sz w:val="18"/>
                <w:szCs w:val="18"/>
              </w:rPr>
              <w:t xml:space="preserve">Coded </w:t>
            </w:r>
            <w:r w:rsidR="0013053F">
              <w:rPr>
                <w:rFonts w:eastAsia="Calibri"/>
                <w:sz w:val="18"/>
                <w:szCs w:val="18"/>
              </w:rPr>
              <w:t>d</w:t>
            </w:r>
            <w:r w:rsidRPr="000456B4">
              <w:rPr>
                <w:rFonts w:eastAsia="Calibri"/>
                <w:sz w:val="18"/>
                <w:szCs w:val="18"/>
              </w:rPr>
              <w:t>ecimal</w:t>
            </w:r>
          </w:p>
        </w:tc>
        <w:tc>
          <w:tcPr>
            <w:tcW w:w="915" w:type="pct"/>
            <w:shd w:val="clear" w:color="auto" w:fill="auto"/>
          </w:tcPr>
          <w:p w14:paraId="6E2AB2A3" w14:textId="77777777" w:rsidR="006E257D" w:rsidRPr="000456B4" w:rsidRDefault="006E257D" w:rsidP="00C24107">
            <w:pPr>
              <w:keepNext/>
              <w:jc w:val="left"/>
              <w:rPr>
                <w:rFonts w:eastAsia="Calibri"/>
                <w:sz w:val="18"/>
                <w:szCs w:val="18"/>
              </w:rPr>
            </w:pPr>
            <w:r w:rsidRPr="000456B4">
              <w:rPr>
                <w:rFonts w:eastAsia="Calibri"/>
                <w:sz w:val="18"/>
                <w:szCs w:val="18"/>
              </w:rPr>
              <w:t>500</w:t>
            </w:r>
          </w:p>
        </w:tc>
        <w:tc>
          <w:tcPr>
            <w:tcW w:w="922" w:type="pct"/>
            <w:shd w:val="clear" w:color="auto" w:fill="auto"/>
          </w:tcPr>
          <w:p w14:paraId="7714110C" w14:textId="77777777" w:rsidR="006E257D" w:rsidRPr="000456B4" w:rsidRDefault="006E257D" w:rsidP="00C24107">
            <w:pPr>
              <w:keepNext/>
              <w:jc w:val="left"/>
              <w:rPr>
                <w:rFonts w:eastAsia="Calibri"/>
                <w:sz w:val="18"/>
                <w:szCs w:val="18"/>
              </w:rPr>
            </w:pPr>
            <w:r w:rsidRPr="000456B4">
              <w:rPr>
                <w:rFonts w:eastAsia="Calibri"/>
                <w:sz w:val="18"/>
                <w:szCs w:val="18"/>
              </w:rPr>
              <w:t>5</w:t>
            </w:r>
          </w:p>
        </w:tc>
        <w:tc>
          <w:tcPr>
            <w:tcW w:w="923" w:type="pct"/>
            <w:shd w:val="clear" w:color="auto" w:fill="auto"/>
          </w:tcPr>
          <w:p w14:paraId="57DEE0AF" w14:textId="77777777" w:rsidR="006E257D" w:rsidRPr="000456B4" w:rsidRDefault="006E257D" w:rsidP="00C24107">
            <w:pPr>
              <w:keepNext/>
              <w:jc w:val="left"/>
              <w:rPr>
                <w:rFonts w:eastAsia="Calibri"/>
                <w:sz w:val="18"/>
                <w:szCs w:val="18"/>
              </w:rPr>
            </w:pPr>
            <w:r w:rsidRPr="000456B4">
              <w:rPr>
                <w:rFonts w:eastAsia="Calibri"/>
                <w:sz w:val="18"/>
                <w:szCs w:val="18"/>
              </w:rPr>
              <w:t>5</w:t>
            </w:r>
          </w:p>
        </w:tc>
      </w:tr>
    </w:tbl>
    <w:p w14:paraId="71475B1B" w14:textId="77777777" w:rsidR="007F1483" w:rsidRDefault="007F1483" w:rsidP="00AA46E7">
      <w:pPr>
        <w:rPr>
          <w:ins w:id="668" w:author="Yasser Syed" w:date="2018-12-22T19:32:00Z"/>
          <w:rFonts w:eastAsia="Calibri"/>
        </w:rPr>
      </w:pPr>
    </w:p>
    <w:p w14:paraId="597F01FC" w14:textId="77777777" w:rsidR="00A04F0D" w:rsidRDefault="00A04F0D" w:rsidP="00AA46E7">
      <w:pPr>
        <w:rPr>
          <w:ins w:id="669" w:author="Yasser Syed" w:date="2018-12-22T19:32:00Z"/>
          <w:rFonts w:eastAsia="Calibri"/>
        </w:rPr>
      </w:pPr>
    </w:p>
    <w:p w14:paraId="787BFF07" w14:textId="77777777" w:rsidR="00A04F0D" w:rsidRPr="00A02243" w:rsidRDefault="00A04F0D">
      <w:pPr>
        <w:pStyle w:val="Heading2"/>
        <w:tabs>
          <w:tab w:val="clear" w:pos="794"/>
          <w:tab w:val="clear" w:pos="1191"/>
          <w:tab w:val="clear" w:pos="1588"/>
          <w:tab w:val="clear" w:pos="1985"/>
          <w:tab w:val="left" w:pos="792"/>
          <w:tab w:val="left" w:pos="1195"/>
          <w:tab w:val="left" w:pos="1584"/>
          <w:tab w:val="left" w:pos="1987"/>
        </w:tabs>
        <w:rPr>
          <w:ins w:id="670" w:author="Yasser Syed" w:date="2018-12-22T19:32:00Z"/>
          <w:lang w:val="en-CA"/>
        </w:rPr>
        <w:pPrChange w:id="671" w:author="Yasser Syed" w:date="2018-12-22T19:33:00Z">
          <w:pPr>
            <w:pStyle w:val="Heading2"/>
            <w:numPr>
              <w:numId w:val="14"/>
            </w:numPr>
            <w:tabs>
              <w:tab w:val="clear" w:pos="794"/>
              <w:tab w:val="clear" w:pos="1191"/>
              <w:tab w:val="clear" w:pos="1588"/>
              <w:tab w:val="clear" w:pos="1985"/>
              <w:tab w:val="left" w:pos="792"/>
              <w:tab w:val="left" w:pos="1195"/>
              <w:tab w:val="left" w:pos="1584"/>
              <w:tab w:val="left" w:pos="1987"/>
              <w:tab w:val="left" w:pos="4853"/>
              <w:tab w:val="right" w:pos="9691"/>
            </w:tabs>
            <w:overflowPunct/>
            <w:autoSpaceDE/>
            <w:autoSpaceDN/>
            <w:adjustRightInd/>
            <w:ind w:left="720" w:hanging="720"/>
            <w:textAlignment w:val="auto"/>
          </w:pPr>
        </w:pPrChange>
      </w:pPr>
      <w:ins w:id="672" w:author="Yasser Syed" w:date="2018-12-22T19:32:00Z">
        <w:r w:rsidRPr="00AD1CEC">
          <w:rPr>
            <w:lang w:val="en-CA"/>
          </w:rPr>
          <w:t xml:space="preserve">Widely </w:t>
        </w:r>
        <w:r>
          <w:rPr>
            <w:lang w:val="en-CA"/>
          </w:rPr>
          <w:t>u</w:t>
        </w:r>
        <w:r w:rsidRPr="00AD1CEC">
          <w:rPr>
            <w:lang w:val="en-CA"/>
          </w:rPr>
          <w:t xml:space="preserve">sed </w:t>
        </w:r>
        <w:r>
          <w:rPr>
            <w:lang w:val="en-CA"/>
          </w:rPr>
          <w:t>v</w:t>
        </w:r>
        <w:r w:rsidRPr="00AD1CEC">
          <w:rPr>
            <w:lang w:val="en-CA"/>
          </w:rPr>
          <w:t>ideo/</w:t>
        </w:r>
        <w:r>
          <w:rPr>
            <w:lang w:val="en-CA"/>
          </w:rPr>
          <w:t>i</w:t>
        </w:r>
        <w:r w:rsidRPr="00AD1CEC">
          <w:rPr>
            <w:lang w:val="en-CA"/>
          </w:rPr>
          <w:t xml:space="preserve">mage </w:t>
        </w:r>
        <w:r>
          <w:rPr>
            <w:lang w:val="en-CA"/>
          </w:rPr>
          <w:t>c</w:t>
        </w:r>
        <w:r w:rsidRPr="00AD1CEC">
          <w:rPr>
            <w:lang w:val="en-CA"/>
          </w:rPr>
          <w:t xml:space="preserve">haracteristics in </w:t>
        </w:r>
        <w:r>
          <w:rPr>
            <w:lang w:val="en-CA"/>
          </w:rPr>
          <w:t>w</w:t>
        </w:r>
        <w:r w:rsidRPr="00AD1CEC">
          <w:rPr>
            <w:lang w:val="en-CA"/>
          </w:rPr>
          <w:t xml:space="preserve">orkflow </w:t>
        </w:r>
        <w:r>
          <w:rPr>
            <w:lang w:val="en-CA"/>
          </w:rPr>
          <w:t>d</w:t>
        </w:r>
        <w:r w:rsidRPr="00AD1CEC">
          <w:rPr>
            <w:lang w:val="en-CA"/>
          </w:rPr>
          <w:t xml:space="preserve">omains </w:t>
        </w:r>
      </w:ins>
    </w:p>
    <w:p w14:paraId="47F3B19E" w14:textId="77777777" w:rsidR="00A04F0D" w:rsidRPr="00AD1CEC" w:rsidRDefault="00A04F0D" w:rsidP="00A04F0D">
      <w:pPr>
        <w:rPr>
          <w:ins w:id="673" w:author="Yasser Syed" w:date="2018-12-22T19:32:00Z"/>
          <w:lang w:val="en-CA"/>
        </w:rPr>
      </w:pPr>
      <w:ins w:id="674" w:author="Yasser Syed" w:date="2018-12-22T19:32:00Z">
        <w:r w:rsidRPr="00AD1CEC">
          <w:rPr>
            <w:lang w:val="en-CA"/>
          </w:rPr>
          <w:t>Several video properties can be associated as video/image characteristics. These types of video properties can be converted as it moves through each domain (</w:t>
        </w:r>
        <w:r>
          <w:rPr>
            <w:lang w:val="en-CA"/>
          </w:rPr>
          <w:t>c</w:t>
        </w:r>
        <w:r w:rsidRPr="00AD1CEC">
          <w:rPr>
            <w:lang w:val="en-CA"/>
          </w:rPr>
          <w:t xml:space="preserve">apture, </w:t>
        </w:r>
        <w:r>
          <w:rPr>
            <w:lang w:val="en-CA"/>
          </w:rPr>
          <w:t>p</w:t>
        </w:r>
        <w:r w:rsidRPr="00AD1CEC">
          <w:rPr>
            <w:lang w:val="en-CA"/>
          </w:rPr>
          <w:t xml:space="preserve">roduction </w:t>
        </w:r>
        <w:r>
          <w:rPr>
            <w:lang w:val="en-CA"/>
          </w:rPr>
          <w:t>d</w:t>
        </w:r>
        <w:r w:rsidRPr="00AD1CEC">
          <w:rPr>
            <w:lang w:val="en-CA"/>
          </w:rPr>
          <w:t xml:space="preserve">istribution, </w:t>
        </w:r>
        <w:r>
          <w:rPr>
            <w:lang w:val="en-CA"/>
          </w:rPr>
          <w:t>s</w:t>
        </w:r>
        <w:r w:rsidRPr="00AD1CEC">
          <w:rPr>
            <w:lang w:val="en-CA"/>
          </w:rPr>
          <w:t xml:space="preserve">ervice </w:t>
        </w:r>
        <w:r>
          <w:rPr>
            <w:lang w:val="en-CA"/>
          </w:rPr>
          <w:t>d</w:t>
        </w:r>
        <w:r w:rsidRPr="00AD1CEC">
          <w:rPr>
            <w:lang w:val="en-CA"/>
          </w:rPr>
          <w:t xml:space="preserve">istribution) in the workflow. For distribution domains, bit depth, colour </w:t>
        </w:r>
        <w:r>
          <w:rPr>
            <w:lang w:val="en-CA"/>
          </w:rPr>
          <w:t>sampling structure</w:t>
        </w:r>
        <w:r w:rsidRPr="00AD1CEC">
          <w:rPr>
            <w:lang w:val="en-CA"/>
          </w:rPr>
          <w:t xml:space="preserve">, colour form, and compression </w:t>
        </w:r>
        <w:r>
          <w:rPr>
            <w:lang w:val="en-CA"/>
          </w:rPr>
          <w:t>format</w:t>
        </w:r>
        <w:r w:rsidRPr="00AD1CEC">
          <w:rPr>
            <w:lang w:val="en-CA"/>
          </w:rPr>
          <w:t xml:space="preserve"> can be discovered through </w:t>
        </w:r>
        <w:r>
          <w:rPr>
            <w:lang w:val="en-CA"/>
          </w:rPr>
          <w:t>the format</w:t>
        </w:r>
        <w:r w:rsidRPr="00AD1CEC">
          <w:rPr>
            <w:lang w:val="en-CA"/>
          </w:rPr>
          <w:t xml:space="preserve"> profile definition and </w:t>
        </w:r>
        <w:r>
          <w:rPr>
            <w:lang w:val="en-CA"/>
          </w:rPr>
          <w:t>bit</w:t>
        </w:r>
        <w:r w:rsidRPr="00AD1CEC">
          <w:rPr>
            <w:lang w:val="en-CA"/>
          </w:rPr>
          <w:t>stream syntax. The remainder of video properties in this description is not carried in any wrapper but can be identified through the system identifier tags which may be sent as out of stream information</w:t>
        </w:r>
      </w:ins>
    </w:p>
    <w:p w14:paraId="6AF1E0D3" w14:textId="77777777" w:rsidR="00A04F0D" w:rsidRPr="00AD1CEC" w:rsidRDefault="00A04F0D">
      <w:pPr>
        <w:pStyle w:val="Heading3"/>
        <w:rPr>
          <w:ins w:id="675" w:author="Yasser Syed" w:date="2018-12-22T19:32:00Z"/>
          <w:lang w:val="en-CA"/>
        </w:rPr>
        <w:pPrChange w:id="676" w:author="Yasser Syed" w:date="2018-12-22T19:34:00Z">
          <w:pPr>
            <w:pStyle w:val="Heading2"/>
            <w:numPr>
              <w:ilvl w:val="2"/>
              <w:numId w:val="14"/>
            </w:numPr>
            <w:tabs>
              <w:tab w:val="clear" w:pos="794"/>
              <w:tab w:val="clear" w:pos="1191"/>
              <w:tab w:val="clear" w:pos="1588"/>
              <w:tab w:val="clear" w:pos="1985"/>
              <w:tab w:val="left" w:pos="792"/>
              <w:tab w:val="left" w:pos="1195"/>
              <w:tab w:val="left" w:pos="1584"/>
              <w:tab w:val="left" w:pos="1987"/>
              <w:tab w:val="left" w:pos="4853"/>
              <w:tab w:val="right" w:pos="9691"/>
            </w:tabs>
            <w:overflowPunct/>
            <w:autoSpaceDE/>
            <w:autoSpaceDN/>
            <w:adjustRightInd/>
            <w:ind w:left="720" w:hanging="720"/>
            <w:textAlignment w:val="auto"/>
          </w:pPr>
        </w:pPrChange>
      </w:pPr>
      <w:ins w:id="677" w:author="Yasser Syed" w:date="2018-12-22T19:32:00Z">
        <w:r w:rsidRPr="00AD1CEC">
          <w:rPr>
            <w:lang w:val="en-CA"/>
          </w:rPr>
          <w:t>Video/</w:t>
        </w:r>
        <w:r>
          <w:rPr>
            <w:lang w:val="en-CA"/>
          </w:rPr>
          <w:t>i</w:t>
        </w:r>
        <w:r w:rsidRPr="00AD1CEC">
          <w:rPr>
            <w:lang w:val="en-CA"/>
          </w:rPr>
          <w:t xml:space="preserve">mage </w:t>
        </w:r>
        <w:r>
          <w:rPr>
            <w:lang w:val="en-CA"/>
          </w:rPr>
          <w:t>c</w:t>
        </w:r>
        <w:r w:rsidRPr="00AD1CEC">
          <w:rPr>
            <w:lang w:val="en-CA"/>
          </w:rPr>
          <w:t xml:space="preserve">haracteristics for </w:t>
        </w:r>
        <w:r>
          <w:rPr>
            <w:lang w:val="en-CA"/>
          </w:rPr>
          <w:t>c</w:t>
        </w:r>
        <w:r w:rsidRPr="00AD1CEC">
          <w:rPr>
            <w:lang w:val="en-CA"/>
          </w:rPr>
          <w:t xml:space="preserve">apture </w:t>
        </w:r>
        <w:r>
          <w:rPr>
            <w:lang w:val="en-CA"/>
          </w:rPr>
          <w:t>d</w:t>
        </w:r>
        <w:r w:rsidRPr="00AD1CEC">
          <w:rPr>
            <w:lang w:val="en-CA"/>
          </w:rPr>
          <w:t>omain</w:t>
        </w:r>
      </w:ins>
    </w:p>
    <w:p w14:paraId="5C4AE41B" w14:textId="77777777" w:rsidR="00A04F0D" w:rsidRPr="00AD1CEC" w:rsidRDefault="00A04F0D" w:rsidP="00A04F0D">
      <w:pPr>
        <w:rPr>
          <w:ins w:id="678" w:author="Yasser Syed" w:date="2018-12-22T19:32:00Z"/>
          <w:lang w:val="en-CA"/>
        </w:rPr>
      </w:pPr>
      <w:ins w:id="679" w:author="Yasser Syed" w:date="2018-12-22T19:32:00Z">
        <w:r w:rsidRPr="00AD1CEC">
          <w:rPr>
            <w:lang w:val="en-CA"/>
          </w:rPr>
          <w:t xml:space="preserve">In the capture domain content originates from camera capture from one or multiple cameras. The process in this domain are often in real-time and can include some real-time production processes (e.g. adding </w:t>
        </w:r>
        <w:r>
          <w:rPr>
            <w:lang w:val="en-CA"/>
          </w:rPr>
          <w:t>g</w:t>
        </w:r>
        <w:r w:rsidRPr="00AD1CEC">
          <w:rPr>
            <w:lang w:val="en-CA"/>
          </w:rPr>
          <w:t xml:space="preserve">raphics, </w:t>
        </w:r>
        <w:r>
          <w:rPr>
            <w:lang w:val="en-CA"/>
          </w:rPr>
          <w:t>c</w:t>
        </w:r>
        <w:r w:rsidRPr="00AD1CEC">
          <w:rPr>
            <w:lang w:val="en-CA"/>
          </w:rPr>
          <w:t xml:space="preserve">olour grading, </w:t>
        </w:r>
        <w:r>
          <w:rPr>
            <w:lang w:val="en-CA"/>
          </w:rPr>
          <w:t>s</w:t>
        </w:r>
        <w:r w:rsidRPr="00AD1CEC">
          <w:rPr>
            <w:lang w:val="en-CA"/>
          </w:rPr>
          <w:t>tatic/</w:t>
        </w:r>
        <w:r>
          <w:rPr>
            <w:lang w:val="en-CA"/>
          </w:rPr>
          <w:t>d</w:t>
        </w:r>
        <w:r w:rsidRPr="00AD1CEC">
          <w:rPr>
            <w:lang w:val="en-CA"/>
          </w:rPr>
          <w:t xml:space="preserve">ynamic LUTs for things like transfer curves changes (HLG to PQ), </w:t>
        </w:r>
        <w:r>
          <w:rPr>
            <w:lang w:val="en-CA"/>
          </w:rPr>
          <w:t>f</w:t>
        </w:r>
        <w:r w:rsidRPr="00AD1CEC">
          <w:rPr>
            <w:lang w:val="en-CA"/>
          </w:rPr>
          <w:t>ull/</w:t>
        </w:r>
        <w:r>
          <w:rPr>
            <w:lang w:val="en-CA"/>
          </w:rPr>
          <w:t>n</w:t>
        </w:r>
        <w:r w:rsidRPr="00AD1CEC">
          <w:rPr>
            <w:lang w:val="en-CA"/>
          </w:rPr>
          <w:t xml:space="preserve">arrow range scalability conversion). A </w:t>
        </w:r>
        <w:r w:rsidRPr="00AD1CEC">
          <w:rPr>
            <w:lang w:val="en-CA"/>
          </w:rPr>
          <w:lastRenderedPageBreak/>
          <w:t xml:space="preserve">real-time delivery through all the domains in the workflow to the viewer is generally a live event workflow. If production or service distribution is non </w:t>
        </w:r>
        <w:proofErr w:type="spellStart"/>
        <w:r w:rsidRPr="00AD1CEC">
          <w:rPr>
            <w:lang w:val="en-CA"/>
          </w:rPr>
          <w:t>realtime</w:t>
        </w:r>
        <w:proofErr w:type="spellEnd"/>
        <w:r w:rsidRPr="00AD1CEC">
          <w:rPr>
            <w:lang w:val="en-CA"/>
          </w:rPr>
          <w:t xml:space="preserve">, this may become a part of a </w:t>
        </w:r>
        <w:r>
          <w:rPr>
            <w:lang w:val="en-CA"/>
          </w:rPr>
          <w:t>t</w:t>
        </w:r>
        <w:r w:rsidRPr="00AD1CEC">
          <w:rPr>
            <w:lang w:val="en-CA"/>
          </w:rPr>
          <w:t xml:space="preserve">heatrical or scripted type of workflow. In the capture domain, content needs to be kept at a high information </w:t>
        </w:r>
        <w:proofErr w:type="gramStart"/>
        <w:r w:rsidRPr="00AD1CEC">
          <w:rPr>
            <w:lang w:val="en-CA"/>
          </w:rPr>
          <w:t>rate</w:t>
        </w:r>
        <w:proofErr w:type="gramEnd"/>
        <w:r w:rsidRPr="00AD1CEC">
          <w:rPr>
            <w:lang w:val="en-CA"/>
          </w:rPr>
          <w:t xml:space="preserve"> so it is stored/transmitted generally as editable images in a lossless or uncompressed format.</w:t>
        </w:r>
      </w:ins>
    </w:p>
    <w:p w14:paraId="401DB78D" w14:textId="77777777" w:rsidR="00A04F0D" w:rsidRPr="00AD1CEC" w:rsidRDefault="00A04F0D" w:rsidP="00A04F0D">
      <w:pPr>
        <w:rPr>
          <w:ins w:id="680" w:author="Yasser Syed" w:date="2018-12-22T19:32:00Z"/>
          <w:lang w:val="en-CA"/>
        </w:rPr>
      </w:pPr>
    </w:p>
    <w:p w14:paraId="4F176A99" w14:textId="77777777" w:rsidR="00A04F0D" w:rsidRPr="00AD1CEC" w:rsidRDefault="00A04F0D" w:rsidP="00A04F0D">
      <w:pPr>
        <w:rPr>
          <w:ins w:id="681" w:author="Yasser Syed" w:date="2018-12-22T19:32:00Z"/>
          <w:lang w:val="en-CA"/>
        </w:rPr>
      </w:pPr>
      <w:ins w:id="682" w:author="Yasser Syed" w:date="2018-12-22T19:32:00Z">
        <w:r w:rsidRPr="00AD1CEC">
          <w:rPr>
            <w:lang w:val="en-CA"/>
          </w:rPr>
          <w:t xml:space="preserve">AVC Class 100, or 100 Mb/s, is an example of a </w:t>
        </w:r>
        <w:r w:rsidRPr="00AD1CEC">
          <w:rPr>
            <w:b/>
            <w:lang w:val="en-CA"/>
          </w:rPr>
          <w:t>common</w:t>
        </w:r>
        <w:r w:rsidRPr="00AD1CEC">
          <w:rPr>
            <w:lang w:val="en-CA"/>
          </w:rPr>
          <w:t xml:space="preserve"> lossy compression level used for professional 709 capture. Corresponding uncompressed bit rate for 709 is about 3 Gb/s.</w:t>
        </w:r>
      </w:ins>
    </w:p>
    <w:p w14:paraId="50614945" w14:textId="77777777" w:rsidR="00A04F0D" w:rsidRPr="00AD1CEC" w:rsidRDefault="00A04F0D" w:rsidP="00A04F0D">
      <w:pPr>
        <w:rPr>
          <w:ins w:id="683" w:author="Yasser Syed" w:date="2018-12-22T19:32:00Z"/>
          <w:lang w:val="en-CA"/>
        </w:rPr>
      </w:pPr>
      <w:ins w:id="684" w:author="Yasser Syed" w:date="2018-12-22T19:32:00Z">
        <w:r w:rsidRPr="00AD1CEC">
          <w:rPr>
            <w:lang w:val="en-CA"/>
          </w:rPr>
          <w:t xml:space="preserve"> </w:t>
        </w:r>
      </w:ins>
    </w:p>
    <w:p w14:paraId="3F44C62A" w14:textId="77777777" w:rsidR="00A04F0D" w:rsidRPr="00AD1CEC" w:rsidRDefault="00A04F0D" w:rsidP="00A04F0D">
      <w:pPr>
        <w:rPr>
          <w:ins w:id="685" w:author="Yasser Syed" w:date="2018-12-22T19:32:00Z"/>
          <w:lang w:val="en-CA"/>
        </w:rPr>
      </w:pPr>
    </w:p>
    <w:p w14:paraId="4C731AE4" w14:textId="77777777" w:rsidR="00A04F0D" w:rsidRPr="00AD1CEC" w:rsidRDefault="00A04F0D" w:rsidP="00A04F0D">
      <w:pPr>
        <w:pStyle w:val="Caption"/>
        <w:keepNext/>
        <w:rPr>
          <w:ins w:id="686" w:author="Yasser Syed" w:date="2018-12-22T19:32:00Z"/>
          <w:lang w:val="en-CA"/>
        </w:rPr>
      </w:pPr>
      <w:ins w:id="687" w:author="Yasser Syed" w:date="2018-12-22T19:32:00Z">
        <w:r w:rsidRPr="00AD1CEC">
          <w:rPr>
            <w:lang w:val="en-CA"/>
          </w:rPr>
          <w:t xml:space="preserve">Table </w:t>
        </w:r>
        <w:r w:rsidRPr="00AD1CEC">
          <w:rPr>
            <w:lang w:val="en-CA"/>
          </w:rPr>
          <w:fldChar w:fldCharType="begin"/>
        </w:r>
        <w:r w:rsidRPr="00AD1CEC">
          <w:rPr>
            <w:lang w:val="en-CA"/>
          </w:rPr>
          <w:instrText xml:space="preserve"> SEQ Table \* ARABIC </w:instrText>
        </w:r>
        <w:r w:rsidRPr="00AD1CEC">
          <w:rPr>
            <w:lang w:val="en-CA"/>
          </w:rPr>
          <w:fldChar w:fldCharType="separate"/>
        </w:r>
        <w:r>
          <w:rPr>
            <w:noProof/>
            <w:lang w:val="en-CA"/>
          </w:rPr>
          <w:t>6</w:t>
        </w:r>
        <w:r w:rsidRPr="00AD1CEC">
          <w:rPr>
            <w:lang w:val="en-CA"/>
          </w:rPr>
          <w:fldChar w:fldCharType="end"/>
        </w:r>
        <w:r w:rsidRPr="00AD1CEC">
          <w:rPr>
            <w:lang w:val="en-CA"/>
          </w:rPr>
          <w:t>- Widely Used Video/Image Workflow Characteristics in the Capture Domain</w:t>
        </w:r>
      </w:ins>
    </w:p>
    <w:p w14:paraId="76DB6A4D" w14:textId="77777777" w:rsidR="00A04F0D" w:rsidRPr="00AD1CEC" w:rsidRDefault="00A04F0D" w:rsidP="00A04F0D">
      <w:pPr>
        <w:keepNext/>
        <w:rPr>
          <w:ins w:id="688" w:author="Yasser Syed" w:date="2018-12-22T19:32:00Z"/>
          <w:lang w:val="en-CA"/>
        </w:rPr>
      </w:pPr>
    </w:p>
    <w:tbl>
      <w:tblPr>
        <w:tblStyle w:val="TableGrid"/>
        <w:tblW w:w="0" w:type="auto"/>
        <w:tblLook w:val="04A0" w:firstRow="1" w:lastRow="0" w:firstColumn="1" w:lastColumn="0" w:noHBand="0" w:noVBand="1"/>
      </w:tblPr>
      <w:tblGrid>
        <w:gridCol w:w="4585"/>
        <w:gridCol w:w="4855"/>
      </w:tblGrid>
      <w:tr w:rsidR="00A04F0D" w:rsidRPr="00AD1CEC" w14:paraId="7BF3B83F" w14:textId="77777777" w:rsidTr="00A04F0D">
        <w:trPr>
          <w:ins w:id="689" w:author="Yasser Syed" w:date="2018-12-22T19:32:00Z"/>
        </w:trPr>
        <w:tc>
          <w:tcPr>
            <w:tcW w:w="9440" w:type="dxa"/>
            <w:gridSpan w:val="2"/>
            <w:shd w:val="clear" w:color="auto" w:fill="B4C6E7" w:themeFill="accent1" w:themeFillTint="66"/>
          </w:tcPr>
          <w:p w14:paraId="5A8A0521" w14:textId="77777777" w:rsidR="00A04F0D" w:rsidRPr="00AD1CEC" w:rsidRDefault="00A04F0D" w:rsidP="00A04F0D">
            <w:pPr>
              <w:keepNext/>
              <w:jc w:val="center"/>
              <w:rPr>
                <w:ins w:id="690" w:author="Yasser Syed" w:date="2018-12-22T19:32:00Z"/>
                <w:lang w:val="en-CA"/>
              </w:rPr>
            </w:pPr>
            <w:ins w:id="691" w:author="Yasser Syed" w:date="2018-12-22T19:32:00Z">
              <w:r w:rsidRPr="00AD1CEC">
                <w:rPr>
                  <w:sz w:val="28"/>
                  <w:lang w:val="en-CA"/>
                </w:rPr>
                <w:t>SDR/NCG</w:t>
              </w:r>
            </w:ins>
          </w:p>
        </w:tc>
      </w:tr>
      <w:tr w:rsidR="00A04F0D" w:rsidRPr="00AD1CEC" w14:paraId="7E4B95F3" w14:textId="77777777" w:rsidTr="00A04F0D">
        <w:trPr>
          <w:ins w:id="692" w:author="Yasser Syed" w:date="2018-12-22T19:32:00Z"/>
        </w:trPr>
        <w:tc>
          <w:tcPr>
            <w:tcW w:w="4585" w:type="dxa"/>
          </w:tcPr>
          <w:p w14:paraId="4FF0535B" w14:textId="77777777" w:rsidR="00A04F0D" w:rsidRPr="00AD1CEC" w:rsidRDefault="00A04F0D" w:rsidP="00A04F0D">
            <w:pPr>
              <w:keepNext/>
              <w:rPr>
                <w:ins w:id="693" w:author="Yasser Syed" w:date="2018-12-22T19:32:00Z"/>
                <w:lang w:val="en-CA"/>
              </w:rPr>
            </w:pPr>
            <w:ins w:id="694" w:author="Yasser Syed" w:date="2018-12-22T19:32:00Z">
              <w:r>
                <w:rPr>
                  <w:lang w:val="en-CA"/>
                </w:rPr>
                <w:t>Colour</w:t>
              </w:r>
              <w:r w:rsidRPr="00AD1CEC">
                <w:rPr>
                  <w:lang w:val="en-CA"/>
                </w:rPr>
                <w:t xml:space="preserve"> </w:t>
              </w:r>
              <w:r>
                <w:rPr>
                  <w:lang w:val="en-CA"/>
                </w:rPr>
                <w:t>sampling structure</w:t>
              </w:r>
            </w:ins>
          </w:p>
        </w:tc>
        <w:tc>
          <w:tcPr>
            <w:tcW w:w="4855" w:type="dxa"/>
          </w:tcPr>
          <w:p w14:paraId="51BA974F" w14:textId="77777777" w:rsidR="00A04F0D" w:rsidRPr="00AD1CEC" w:rsidRDefault="00A04F0D" w:rsidP="00A04F0D">
            <w:pPr>
              <w:keepNext/>
              <w:rPr>
                <w:ins w:id="695" w:author="Yasser Syed" w:date="2018-12-22T19:32:00Z"/>
                <w:lang w:val="en-CA"/>
              </w:rPr>
            </w:pPr>
            <w:ins w:id="696" w:author="Yasser Syed" w:date="2018-12-22T19:32:00Z">
              <w:r w:rsidRPr="00AD1CEC">
                <w:rPr>
                  <w:lang w:val="en-CA"/>
                </w:rPr>
                <w:t>4:4:4 [</w:t>
              </w:r>
              <w:proofErr w:type="spellStart"/>
              <w:r w:rsidRPr="00AD1CEC">
                <w:rPr>
                  <w:lang w:val="en-CA"/>
                </w:rPr>
                <w:t>Y’CbCr</w:t>
              </w:r>
              <w:proofErr w:type="spellEnd"/>
              <w:r w:rsidRPr="00AD1CEC">
                <w:rPr>
                  <w:lang w:val="en-CA"/>
                </w:rPr>
                <w:t>, R’G’B’], 4:2:2 [</w:t>
              </w:r>
              <w:proofErr w:type="spellStart"/>
              <w:r w:rsidRPr="00AD1CEC">
                <w:rPr>
                  <w:lang w:val="en-CA"/>
                </w:rPr>
                <w:t>Y’CbCr</w:t>
              </w:r>
              <w:proofErr w:type="spellEnd"/>
              <w:r w:rsidRPr="00AD1CEC">
                <w:rPr>
                  <w:lang w:val="en-CA"/>
                </w:rPr>
                <w:t>]</w:t>
              </w:r>
            </w:ins>
          </w:p>
        </w:tc>
      </w:tr>
      <w:tr w:rsidR="00A04F0D" w:rsidRPr="00AD1CEC" w14:paraId="17DB315A" w14:textId="77777777" w:rsidTr="00A04F0D">
        <w:trPr>
          <w:ins w:id="697" w:author="Yasser Syed" w:date="2018-12-22T19:32:00Z"/>
        </w:trPr>
        <w:tc>
          <w:tcPr>
            <w:tcW w:w="4585" w:type="dxa"/>
          </w:tcPr>
          <w:p w14:paraId="34C48CD4" w14:textId="77777777" w:rsidR="00A04F0D" w:rsidRPr="00AD1CEC" w:rsidRDefault="00A04F0D" w:rsidP="00A04F0D">
            <w:pPr>
              <w:keepNext/>
              <w:rPr>
                <w:ins w:id="698" w:author="Yasser Syed" w:date="2018-12-22T19:32:00Z"/>
                <w:lang w:val="en-CA"/>
              </w:rPr>
            </w:pPr>
            <w:ins w:id="699" w:author="Yasser Syed" w:date="2018-12-22T19:32:00Z">
              <w:r w:rsidRPr="00AD1CEC">
                <w:rPr>
                  <w:lang w:val="en-CA"/>
                </w:rPr>
                <w:t xml:space="preserve">Frame </w:t>
              </w:r>
              <w:r>
                <w:rPr>
                  <w:lang w:val="en-CA"/>
                </w:rPr>
                <w:t>s</w:t>
              </w:r>
              <w:r w:rsidRPr="00AD1CEC">
                <w:rPr>
                  <w:lang w:val="en-CA"/>
                </w:rPr>
                <w:t>tructure</w:t>
              </w:r>
            </w:ins>
          </w:p>
        </w:tc>
        <w:tc>
          <w:tcPr>
            <w:tcW w:w="4855" w:type="dxa"/>
          </w:tcPr>
          <w:p w14:paraId="735B7D1A" w14:textId="77777777" w:rsidR="00A04F0D" w:rsidRPr="00AD1CEC" w:rsidRDefault="00A04F0D" w:rsidP="00A04F0D">
            <w:pPr>
              <w:keepNext/>
              <w:rPr>
                <w:ins w:id="700" w:author="Yasser Syed" w:date="2018-12-22T19:32:00Z"/>
                <w:lang w:val="en-CA"/>
              </w:rPr>
            </w:pPr>
            <w:ins w:id="701" w:author="Yasser Syed" w:date="2018-12-22T19:32:00Z">
              <w:r w:rsidRPr="00AD1CEC">
                <w:rPr>
                  <w:lang w:val="en-CA"/>
                </w:rPr>
                <w:t xml:space="preserve">Interlaced, </w:t>
              </w:r>
              <w:r>
                <w:rPr>
                  <w:lang w:val="en-CA"/>
                </w:rPr>
                <w:t>p</w:t>
              </w:r>
              <w:r w:rsidRPr="00AD1CEC">
                <w:rPr>
                  <w:lang w:val="en-CA"/>
                </w:rPr>
                <w:t>rogressive</w:t>
              </w:r>
            </w:ins>
          </w:p>
        </w:tc>
      </w:tr>
      <w:tr w:rsidR="00A04F0D" w:rsidRPr="00AD1CEC" w14:paraId="342AF590" w14:textId="77777777" w:rsidTr="00A04F0D">
        <w:trPr>
          <w:ins w:id="702" w:author="Yasser Syed" w:date="2018-12-22T19:32:00Z"/>
        </w:trPr>
        <w:tc>
          <w:tcPr>
            <w:tcW w:w="4585" w:type="dxa"/>
          </w:tcPr>
          <w:p w14:paraId="4F011A8B" w14:textId="77777777" w:rsidR="00A04F0D" w:rsidRPr="00AD1CEC" w:rsidRDefault="00A04F0D" w:rsidP="00A04F0D">
            <w:pPr>
              <w:keepNext/>
              <w:rPr>
                <w:ins w:id="703" w:author="Yasser Syed" w:date="2018-12-22T19:32:00Z"/>
                <w:lang w:val="en-CA"/>
              </w:rPr>
            </w:pPr>
            <w:ins w:id="704" w:author="Yasser Syed" w:date="2018-12-22T19:32:00Z">
              <w:r w:rsidRPr="00AD1CEC">
                <w:rPr>
                  <w:lang w:val="en-CA"/>
                </w:rPr>
                <w:t xml:space="preserve">Bit </w:t>
              </w:r>
              <w:r>
                <w:rPr>
                  <w:lang w:val="en-CA"/>
                </w:rPr>
                <w:t>d</w:t>
              </w:r>
              <w:r w:rsidRPr="00AD1CEC">
                <w:rPr>
                  <w:lang w:val="en-CA"/>
                </w:rPr>
                <w:t>epth</w:t>
              </w:r>
            </w:ins>
          </w:p>
        </w:tc>
        <w:tc>
          <w:tcPr>
            <w:tcW w:w="4855" w:type="dxa"/>
          </w:tcPr>
          <w:p w14:paraId="78641FF5" w14:textId="77777777" w:rsidR="00A04F0D" w:rsidRPr="00AD1CEC" w:rsidRDefault="00A04F0D" w:rsidP="00A04F0D">
            <w:pPr>
              <w:keepNext/>
              <w:rPr>
                <w:ins w:id="705" w:author="Yasser Syed" w:date="2018-12-22T19:32:00Z"/>
                <w:lang w:val="en-CA"/>
              </w:rPr>
            </w:pPr>
            <w:ins w:id="706" w:author="Yasser Syed" w:date="2018-12-22T19:32:00Z">
              <w:r w:rsidRPr="00AD1CEC">
                <w:rPr>
                  <w:lang w:val="en-CA"/>
                </w:rPr>
                <w:t>10, 8</w:t>
              </w:r>
            </w:ins>
          </w:p>
        </w:tc>
      </w:tr>
      <w:tr w:rsidR="00A04F0D" w:rsidRPr="00AD1CEC" w14:paraId="45F783F4" w14:textId="77777777" w:rsidTr="00A04F0D">
        <w:trPr>
          <w:ins w:id="707" w:author="Yasser Syed" w:date="2018-12-22T19:32:00Z"/>
        </w:trPr>
        <w:tc>
          <w:tcPr>
            <w:tcW w:w="4585" w:type="dxa"/>
          </w:tcPr>
          <w:p w14:paraId="6F1B5D04" w14:textId="77777777" w:rsidR="00A04F0D" w:rsidRPr="00AD1CEC" w:rsidRDefault="00A04F0D" w:rsidP="00A04F0D">
            <w:pPr>
              <w:keepNext/>
              <w:rPr>
                <w:ins w:id="708" w:author="Yasser Syed" w:date="2018-12-22T19:32:00Z"/>
                <w:lang w:val="en-CA"/>
              </w:rPr>
            </w:pPr>
            <w:ins w:id="709" w:author="Yasser Syed" w:date="2018-12-22T19:32:00Z">
              <w:r w:rsidRPr="00AD1CEC">
                <w:rPr>
                  <w:lang w:val="en-CA"/>
                </w:rPr>
                <w:t xml:space="preserve">Compression </w:t>
              </w:r>
              <w:r>
                <w:rPr>
                  <w:lang w:val="en-CA"/>
                </w:rPr>
                <w:t>t</w:t>
              </w:r>
              <w:r w:rsidRPr="00AD1CEC">
                <w:rPr>
                  <w:lang w:val="en-CA"/>
                </w:rPr>
                <w:t>ype</w:t>
              </w:r>
            </w:ins>
          </w:p>
        </w:tc>
        <w:tc>
          <w:tcPr>
            <w:tcW w:w="4855" w:type="dxa"/>
          </w:tcPr>
          <w:p w14:paraId="07CC5C24" w14:textId="77777777" w:rsidR="00A04F0D" w:rsidRPr="00AD1CEC" w:rsidRDefault="00A04F0D" w:rsidP="00A04F0D">
            <w:pPr>
              <w:keepNext/>
              <w:rPr>
                <w:ins w:id="710" w:author="Yasser Syed" w:date="2018-12-22T19:32:00Z"/>
                <w:lang w:val="en-CA"/>
              </w:rPr>
            </w:pPr>
            <w:ins w:id="711" w:author="Yasser Syed" w:date="2018-12-22T19:32:00Z">
              <w:r w:rsidRPr="00AD1CEC">
                <w:rPr>
                  <w:lang w:val="en-CA"/>
                </w:rPr>
                <w:t xml:space="preserve">Lossless, </w:t>
              </w:r>
              <w:r>
                <w:rPr>
                  <w:lang w:val="en-CA"/>
                </w:rPr>
                <w:t>u</w:t>
              </w:r>
              <w:r w:rsidRPr="00AD1CEC">
                <w:rPr>
                  <w:lang w:val="en-CA"/>
                </w:rPr>
                <w:t>ncompressed</w:t>
              </w:r>
            </w:ins>
          </w:p>
        </w:tc>
      </w:tr>
      <w:tr w:rsidR="00A04F0D" w:rsidRPr="00AD1CEC" w14:paraId="623940C0" w14:textId="77777777" w:rsidTr="00A04F0D">
        <w:trPr>
          <w:ins w:id="712" w:author="Yasser Syed" w:date="2018-12-22T19:32:00Z"/>
        </w:trPr>
        <w:tc>
          <w:tcPr>
            <w:tcW w:w="4585" w:type="dxa"/>
          </w:tcPr>
          <w:p w14:paraId="438E0E4B" w14:textId="77777777" w:rsidR="00A04F0D" w:rsidRPr="00AD1CEC" w:rsidRDefault="00A04F0D" w:rsidP="00A04F0D">
            <w:pPr>
              <w:keepNext/>
              <w:rPr>
                <w:ins w:id="713" w:author="Yasser Syed" w:date="2018-12-22T19:32:00Z"/>
                <w:lang w:val="en-CA"/>
              </w:rPr>
            </w:pPr>
            <w:ins w:id="714" w:author="Yasser Syed" w:date="2018-12-22T19:32:00Z">
              <w:r w:rsidRPr="00AD1CEC">
                <w:rPr>
                  <w:lang w:val="en-CA"/>
                </w:rPr>
                <w:t xml:space="preserve">Compression </w:t>
              </w:r>
              <w:r>
                <w:rPr>
                  <w:lang w:val="en-CA"/>
                </w:rPr>
                <w:t>d</w:t>
              </w:r>
              <w:r w:rsidRPr="00AD1CEC">
                <w:rPr>
                  <w:lang w:val="en-CA"/>
                </w:rPr>
                <w:t>imension</w:t>
              </w:r>
            </w:ins>
          </w:p>
        </w:tc>
        <w:tc>
          <w:tcPr>
            <w:tcW w:w="4855" w:type="dxa"/>
          </w:tcPr>
          <w:p w14:paraId="3BC7273E" w14:textId="77777777" w:rsidR="00A04F0D" w:rsidRPr="00AD1CEC" w:rsidRDefault="00A04F0D" w:rsidP="00A04F0D">
            <w:pPr>
              <w:keepNext/>
              <w:rPr>
                <w:ins w:id="715" w:author="Yasser Syed" w:date="2018-12-22T19:32:00Z"/>
                <w:lang w:val="en-CA"/>
              </w:rPr>
            </w:pPr>
            <w:ins w:id="716" w:author="Yasser Syed" w:date="2018-12-22T19:32:00Z">
              <w:r w:rsidRPr="00AD1CEC">
                <w:rPr>
                  <w:lang w:val="en-CA"/>
                </w:rPr>
                <w:t>None</w:t>
              </w:r>
            </w:ins>
          </w:p>
        </w:tc>
      </w:tr>
      <w:tr w:rsidR="00A04F0D" w:rsidRPr="00AD1CEC" w14:paraId="49D258E0" w14:textId="77777777" w:rsidTr="00A04F0D">
        <w:trPr>
          <w:ins w:id="717" w:author="Yasser Syed" w:date="2018-12-22T19:32:00Z"/>
        </w:trPr>
        <w:tc>
          <w:tcPr>
            <w:tcW w:w="4585" w:type="dxa"/>
          </w:tcPr>
          <w:p w14:paraId="4975EDAD" w14:textId="77777777" w:rsidR="00A04F0D" w:rsidRPr="00AD1CEC" w:rsidRDefault="00A04F0D" w:rsidP="00A04F0D">
            <w:pPr>
              <w:keepNext/>
              <w:rPr>
                <w:ins w:id="718" w:author="Yasser Syed" w:date="2018-12-22T19:32:00Z"/>
                <w:lang w:val="en-CA"/>
              </w:rPr>
            </w:pPr>
            <w:ins w:id="719" w:author="Yasser Syed" w:date="2018-12-22T19:32:00Z">
              <w:r w:rsidRPr="00AD1CEC">
                <w:rPr>
                  <w:lang w:val="en-CA"/>
                </w:rPr>
                <w:t xml:space="preserve">Compression </w:t>
              </w:r>
              <w:r>
                <w:rPr>
                  <w:lang w:val="en-CA"/>
                </w:rPr>
                <w:t>format</w:t>
              </w:r>
            </w:ins>
          </w:p>
        </w:tc>
        <w:tc>
          <w:tcPr>
            <w:tcW w:w="4855" w:type="dxa"/>
          </w:tcPr>
          <w:p w14:paraId="4C2BDD37" w14:textId="77777777" w:rsidR="00A04F0D" w:rsidRPr="00AD1CEC" w:rsidRDefault="00A04F0D" w:rsidP="00A04F0D">
            <w:pPr>
              <w:keepNext/>
              <w:rPr>
                <w:ins w:id="720" w:author="Yasser Syed" w:date="2018-12-22T19:32:00Z"/>
                <w:lang w:val="en-CA"/>
              </w:rPr>
            </w:pPr>
            <w:ins w:id="721" w:author="Yasser Syed" w:date="2018-12-22T19:32:00Z">
              <w:r w:rsidRPr="00AD1CEC">
                <w:rPr>
                  <w:lang w:val="en-CA"/>
                </w:rPr>
                <w:t>None</w:t>
              </w:r>
            </w:ins>
          </w:p>
        </w:tc>
      </w:tr>
      <w:tr w:rsidR="00A04F0D" w:rsidRPr="00AD1CEC" w14:paraId="6A69FA35" w14:textId="77777777" w:rsidTr="00A04F0D">
        <w:trPr>
          <w:ins w:id="722" w:author="Yasser Syed" w:date="2018-12-22T19:32:00Z"/>
        </w:trPr>
        <w:tc>
          <w:tcPr>
            <w:tcW w:w="4585" w:type="dxa"/>
          </w:tcPr>
          <w:p w14:paraId="25A877AC" w14:textId="77777777" w:rsidR="00A04F0D" w:rsidRPr="00AD1CEC" w:rsidRDefault="00A04F0D" w:rsidP="00A04F0D">
            <w:pPr>
              <w:keepNext/>
              <w:rPr>
                <w:ins w:id="723" w:author="Yasser Syed" w:date="2018-12-22T19:32:00Z"/>
                <w:lang w:val="en-CA"/>
              </w:rPr>
            </w:pPr>
            <w:ins w:id="724" w:author="Yasser Syed" w:date="2018-12-22T19:32:00Z">
              <w:r>
                <w:rPr>
                  <w:lang w:val="en-CA"/>
                </w:rPr>
                <w:t xml:space="preserve"> File </w:t>
              </w:r>
              <w:r w:rsidRPr="00AD1CEC">
                <w:rPr>
                  <w:lang w:val="en-CA"/>
                </w:rPr>
                <w:t>Wrappers</w:t>
              </w:r>
            </w:ins>
          </w:p>
        </w:tc>
        <w:tc>
          <w:tcPr>
            <w:tcW w:w="4855" w:type="dxa"/>
          </w:tcPr>
          <w:p w14:paraId="4B03C359" w14:textId="77777777" w:rsidR="00A04F0D" w:rsidRPr="00AD1CEC" w:rsidRDefault="00A04F0D" w:rsidP="00A04F0D">
            <w:pPr>
              <w:keepNext/>
              <w:rPr>
                <w:ins w:id="725" w:author="Yasser Syed" w:date="2018-12-22T19:32:00Z"/>
                <w:lang w:val="en-CA"/>
              </w:rPr>
            </w:pPr>
            <w:ins w:id="726" w:author="Yasser Syed" w:date="2018-12-22T19:32:00Z">
              <w:r w:rsidRPr="00AD1CEC">
                <w:rPr>
                  <w:lang w:val="en-CA"/>
                </w:rPr>
                <w:t>None, MXF</w:t>
              </w:r>
            </w:ins>
          </w:p>
        </w:tc>
      </w:tr>
      <w:tr w:rsidR="00A04F0D" w:rsidRPr="00AD1CEC" w14:paraId="7E8B8C61" w14:textId="77777777" w:rsidTr="00A04F0D">
        <w:trPr>
          <w:ins w:id="727" w:author="Yasser Syed" w:date="2018-12-22T19:32:00Z"/>
        </w:trPr>
        <w:tc>
          <w:tcPr>
            <w:tcW w:w="4585" w:type="dxa"/>
          </w:tcPr>
          <w:p w14:paraId="7EB0AB07" w14:textId="77777777" w:rsidR="00A04F0D" w:rsidRPr="00AD1CEC" w:rsidRDefault="00A04F0D" w:rsidP="00A04F0D">
            <w:pPr>
              <w:keepNext/>
              <w:rPr>
                <w:ins w:id="728" w:author="Yasser Syed" w:date="2018-12-22T19:32:00Z"/>
                <w:lang w:val="en-CA"/>
              </w:rPr>
            </w:pPr>
            <w:ins w:id="729" w:author="Yasser Syed" w:date="2018-12-22T19:32:00Z">
              <w:r>
                <w:rPr>
                  <w:lang w:val="en-CA"/>
                </w:rPr>
                <w:t>Wireline Frame Digital Interface</w:t>
              </w:r>
            </w:ins>
          </w:p>
        </w:tc>
        <w:tc>
          <w:tcPr>
            <w:tcW w:w="4855" w:type="dxa"/>
          </w:tcPr>
          <w:p w14:paraId="5A9E1B56" w14:textId="77777777" w:rsidR="00A04F0D" w:rsidRPr="00AD1CEC" w:rsidRDefault="00A04F0D" w:rsidP="00A04F0D">
            <w:pPr>
              <w:keepNext/>
              <w:rPr>
                <w:ins w:id="730" w:author="Yasser Syed" w:date="2018-12-22T19:32:00Z"/>
                <w:lang w:val="en-CA"/>
              </w:rPr>
            </w:pPr>
            <w:ins w:id="731" w:author="Yasser Syed" w:date="2018-12-22T19:32:00Z">
              <w:r w:rsidRPr="00AD1CEC">
                <w:rPr>
                  <w:lang w:val="en-CA"/>
                </w:rPr>
                <w:t>SDI, HD-SDI, ST.2022 (IP/Mux), ST.2110 (IP/</w:t>
              </w:r>
              <w:proofErr w:type="spellStart"/>
              <w:r w:rsidRPr="00AD1CEC">
                <w:rPr>
                  <w:lang w:val="en-CA"/>
                </w:rPr>
                <w:t>UnMux</w:t>
              </w:r>
              <w:proofErr w:type="spellEnd"/>
              <w:r w:rsidRPr="00AD1CEC">
                <w:rPr>
                  <w:lang w:val="en-CA"/>
                </w:rPr>
                <w:t>)</w:t>
              </w:r>
            </w:ins>
          </w:p>
        </w:tc>
      </w:tr>
    </w:tbl>
    <w:p w14:paraId="4A9552C8" w14:textId="77777777" w:rsidR="00A04F0D" w:rsidRPr="00AD1CEC" w:rsidRDefault="00A04F0D" w:rsidP="00A04F0D">
      <w:pPr>
        <w:keepNext/>
        <w:rPr>
          <w:ins w:id="732" w:author="Yasser Syed" w:date="2018-12-22T19:32:00Z"/>
          <w:lang w:val="en-CA"/>
        </w:rPr>
      </w:pPr>
    </w:p>
    <w:tbl>
      <w:tblPr>
        <w:tblStyle w:val="TableGrid"/>
        <w:tblW w:w="0" w:type="auto"/>
        <w:tblLook w:val="04A0" w:firstRow="1" w:lastRow="0" w:firstColumn="1" w:lastColumn="0" w:noHBand="0" w:noVBand="1"/>
      </w:tblPr>
      <w:tblGrid>
        <w:gridCol w:w="4585"/>
        <w:gridCol w:w="4855"/>
      </w:tblGrid>
      <w:tr w:rsidR="00A04F0D" w:rsidRPr="00AD1CEC" w14:paraId="52DD6090" w14:textId="77777777" w:rsidTr="00A04F0D">
        <w:trPr>
          <w:ins w:id="733" w:author="Yasser Syed" w:date="2018-12-22T19:32:00Z"/>
        </w:trPr>
        <w:tc>
          <w:tcPr>
            <w:tcW w:w="9440" w:type="dxa"/>
            <w:gridSpan w:val="2"/>
            <w:shd w:val="clear" w:color="auto" w:fill="B4C6E7" w:themeFill="accent1" w:themeFillTint="66"/>
          </w:tcPr>
          <w:p w14:paraId="5D95B213" w14:textId="77777777" w:rsidR="00A04F0D" w:rsidRPr="00AD1CEC" w:rsidRDefault="00A04F0D" w:rsidP="00A04F0D">
            <w:pPr>
              <w:keepNext/>
              <w:jc w:val="center"/>
              <w:rPr>
                <w:ins w:id="734" w:author="Yasser Syed" w:date="2018-12-22T19:32:00Z"/>
                <w:sz w:val="28"/>
                <w:lang w:val="en-CA"/>
              </w:rPr>
            </w:pPr>
            <w:ins w:id="735" w:author="Yasser Syed" w:date="2018-12-22T19:32:00Z">
              <w:r w:rsidRPr="00AD1CEC">
                <w:rPr>
                  <w:sz w:val="28"/>
                  <w:lang w:val="en-CA"/>
                </w:rPr>
                <w:t xml:space="preserve"> HDR/WCG, SDR/WCG</w:t>
              </w:r>
            </w:ins>
          </w:p>
        </w:tc>
      </w:tr>
      <w:tr w:rsidR="00A04F0D" w:rsidRPr="00AD1CEC" w14:paraId="65C275A6" w14:textId="77777777" w:rsidTr="00A04F0D">
        <w:trPr>
          <w:ins w:id="736" w:author="Yasser Syed" w:date="2018-12-22T19:32:00Z"/>
        </w:trPr>
        <w:tc>
          <w:tcPr>
            <w:tcW w:w="4585" w:type="dxa"/>
          </w:tcPr>
          <w:p w14:paraId="11CE501A" w14:textId="77777777" w:rsidR="00A04F0D" w:rsidRPr="00AD1CEC" w:rsidRDefault="00A04F0D" w:rsidP="00A04F0D">
            <w:pPr>
              <w:keepNext/>
              <w:rPr>
                <w:ins w:id="737" w:author="Yasser Syed" w:date="2018-12-22T19:32:00Z"/>
                <w:lang w:val="en-CA"/>
              </w:rPr>
            </w:pPr>
            <w:ins w:id="738" w:author="Yasser Syed" w:date="2018-12-22T19:32:00Z">
              <w:r>
                <w:rPr>
                  <w:lang w:val="en-CA"/>
                </w:rPr>
                <w:t>Colour</w:t>
              </w:r>
              <w:r w:rsidRPr="00AD1CEC">
                <w:rPr>
                  <w:lang w:val="en-CA"/>
                </w:rPr>
                <w:t xml:space="preserve"> </w:t>
              </w:r>
              <w:r>
                <w:rPr>
                  <w:lang w:val="en-CA"/>
                </w:rPr>
                <w:t>sampling structure</w:t>
              </w:r>
            </w:ins>
          </w:p>
        </w:tc>
        <w:tc>
          <w:tcPr>
            <w:tcW w:w="4855" w:type="dxa"/>
          </w:tcPr>
          <w:p w14:paraId="32E3BC7A" w14:textId="77777777" w:rsidR="00A04F0D" w:rsidRPr="00AD1CEC" w:rsidRDefault="00A04F0D" w:rsidP="00A04F0D">
            <w:pPr>
              <w:keepNext/>
              <w:rPr>
                <w:ins w:id="739" w:author="Yasser Syed" w:date="2018-12-22T19:32:00Z"/>
                <w:lang w:val="en-CA"/>
              </w:rPr>
            </w:pPr>
            <w:ins w:id="740" w:author="Yasser Syed" w:date="2018-12-22T19:32:00Z">
              <w:r w:rsidRPr="00AD1CEC">
                <w:rPr>
                  <w:lang w:val="en-CA"/>
                </w:rPr>
                <w:t>4:4:4 [R’G’B’], 4:2:2 [</w:t>
              </w:r>
              <w:proofErr w:type="spellStart"/>
              <w:r w:rsidRPr="00AD1CEC">
                <w:rPr>
                  <w:lang w:val="en-CA"/>
                </w:rPr>
                <w:t>Y’CbCr</w:t>
              </w:r>
              <w:proofErr w:type="spellEnd"/>
              <w:r w:rsidRPr="00AD1CEC">
                <w:rPr>
                  <w:lang w:val="en-CA"/>
                </w:rPr>
                <w:t>], 4:4:4 [</w:t>
              </w:r>
              <w:proofErr w:type="spellStart"/>
              <w:r w:rsidRPr="00AD1CEC">
                <w:rPr>
                  <w:lang w:val="en-CA"/>
                </w:rPr>
                <w:t>Y’CbCr</w:t>
              </w:r>
              <w:proofErr w:type="spellEnd"/>
              <w:r w:rsidRPr="00AD1CEC">
                <w:rPr>
                  <w:lang w:val="en-CA"/>
                </w:rPr>
                <w:t>]</w:t>
              </w:r>
            </w:ins>
          </w:p>
        </w:tc>
      </w:tr>
      <w:tr w:rsidR="00A04F0D" w:rsidRPr="00AD1CEC" w14:paraId="3AA3BEC1" w14:textId="77777777" w:rsidTr="00A04F0D">
        <w:trPr>
          <w:trHeight w:val="64"/>
          <w:ins w:id="741" w:author="Yasser Syed" w:date="2018-12-22T19:32:00Z"/>
        </w:trPr>
        <w:tc>
          <w:tcPr>
            <w:tcW w:w="4585" w:type="dxa"/>
          </w:tcPr>
          <w:p w14:paraId="70285FA2" w14:textId="77777777" w:rsidR="00A04F0D" w:rsidRPr="00AD1CEC" w:rsidRDefault="00A04F0D" w:rsidP="00A04F0D">
            <w:pPr>
              <w:keepNext/>
              <w:rPr>
                <w:ins w:id="742" w:author="Yasser Syed" w:date="2018-12-22T19:32:00Z"/>
                <w:lang w:val="en-CA"/>
              </w:rPr>
            </w:pPr>
            <w:ins w:id="743" w:author="Yasser Syed" w:date="2018-12-22T19:32:00Z">
              <w:r w:rsidRPr="00AD1CEC">
                <w:rPr>
                  <w:lang w:val="en-CA"/>
                </w:rPr>
                <w:t xml:space="preserve">Frame </w:t>
              </w:r>
              <w:r>
                <w:rPr>
                  <w:lang w:val="en-CA"/>
                </w:rPr>
                <w:t>s</w:t>
              </w:r>
              <w:r w:rsidRPr="00AD1CEC">
                <w:rPr>
                  <w:lang w:val="en-CA"/>
                </w:rPr>
                <w:t>tructure</w:t>
              </w:r>
            </w:ins>
          </w:p>
        </w:tc>
        <w:tc>
          <w:tcPr>
            <w:tcW w:w="4855" w:type="dxa"/>
          </w:tcPr>
          <w:p w14:paraId="57E9AD21" w14:textId="77777777" w:rsidR="00A04F0D" w:rsidRPr="00AD1CEC" w:rsidRDefault="00A04F0D" w:rsidP="00A04F0D">
            <w:pPr>
              <w:keepNext/>
              <w:rPr>
                <w:ins w:id="744" w:author="Yasser Syed" w:date="2018-12-22T19:32:00Z"/>
                <w:lang w:val="en-CA"/>
              </w:rPr>
            </w:pPr>
            <w:ins w:id="745" w:author="Yasser Syed" w:date="2018-12-22T19:32:00Z">
              <w:r w:rsidRPr="00AD1CEC">
                <w:rPr>
                  <w:lang w:val="en-CA"/>
                </w:rPr>
                <w:t>Progressive</w:t>
              </w:r>
            </w:ins>
          </w:p>
        </w:tc>
      </w:tr>
      <w:tr w:rsidR="00A04F0D" w:rsidRPr="00AD1CEC" w14:paraId="140579E7" w14:textId="77777777" w:rsidTr="00A04F0D">
        <w:trPr>
          <w:ins w:id="746" w:author="Yasser Syed" w:date="2018-12-22T19:32:00Z"/>
        </w:trPr>
        <w:tc>
          <w:tcPr>
            <w:tcW w:w="4585" w:type="dxa"/>
          </w:tcPr>
          <w:p w14:paraId="36D9BDF1" w14:textId="77777777" w:rsidR="00A04F0D" w:rsidRPr="00AD1CEC" w:rsidRDefault="00A04F0D" w:rsidP="00A04F0D">
            <w:pPr>
              <w:keepNext/>
              <w:rPr>
                <w:ins w:id="747" w:author="Yasser Syed" w:date="2018-12-22T19:32:00Z"/>
                <w:lang w:val="en-CA"/>
              </w:rPr>
            </w:pPr>
            <w:ins w:id="748" w:author="Yasser Syed" w:date="2018-12-22T19:32:00Z">
              <w:r w:rsidRPr="00AD1CEC">
                <w:rPr>
                  <w:lang w:val="en-CA"/>
                </w:rPr>
                <w:t xml:space="preserve">Bit </w:t>
              </w:r>
              <w:r>
                <w:rPr>
                  <w:lang w:val="en-CA"/>
                </w:rPr>
                <w:t>d</w:t>
              </w:r>
              <w:r w:rsidRPr="00AD1CEC">
                <w:rPr>
                  <w:lang w:val="en-CA"/>
                </w:rPr>
                <w:t>epth</w:t>
              </w:r>
            </w:ins>
          </w:p>
        </w:tc>
        <w:tc>
          <w:tcPr>
            <w:tcW w:w="4855" w:type="dxa"/>
          </w:tcPr>
          <w:p w14:paraId="5A58997F" w14:textId="77777777" w:rsidR="00A04F0D" w:rsidRPr="00AD1CEC" w:rsidRDefault="00A04F0D" w:rsidP="00A04F0D">
            <w:pPr>
              <w:keepNext/>
              <w:rPr>
                <w:ins w:id="749" w:author="Yasser Syed" w:date="2018-12-22T19:32:00Z"/>
                <w:lang w:val="en-CA"/>
              </w:rPr>
            </w:pPr>
            <w:ins w:id="750" w:author="Yasser Syed" w:date="2018-12-22T19:32:00Z">
              <w:r w:rsidRPr="00AD1CEC">
                <w:rPr>
                  <w:lang w:val="en-CA"/>
                </w:rPr>
                <w:t>16, 12, 10</w:t>
              </w:r>
            </w:ins>
          </w:p>
        </w:tc>
      </w:tr>
      <w:tr w:rsidR="00A04F0D" w:rsidRPr="00AD1CEC" w14:paraId="47EA1664" w14:textId="77777777" w:rsidTr="00A04F0D">
        <w:trPr>
          <w:ins w:id="751" w:author="Yasser Syed" w:date="2018-12-22T19:32:00Z"/>
        </w:trPr>
        <w:tc>
          <w:tcPr>
            <w:tcW w:w="4585" w:type="dxa"/>
          </w:tcPr>
          <w:p w14:paraId="31224173" w14:textId="77777777" w:rsidR="00A04F0D" w:rsidRPr="00AD1CEC" w:rsidRDefault="00A04F0D" w:rsidP="00A04F0D">
            <w:pPr>
              <w:keepNext/>
              <w:rPr>
                <w:ins w:id="752" w:author="Yasser Syed" w:date="2018-12-22T19:32:00Z"/>
                <w:lang w:val="en-CA"/>
              </w:rPr>
            </w:pPr>
            <w:ins w:id="753" w:author="Yasser Syed" w:date="2018-12-22T19:32:00Z">
              <w:r w:rsidRPr="00AD1CEC">
                <w:rPr>
                  <w:lang w:val="en-CA"/>
                </w:rPr>
                <w:t xml:space="preserve">Compression </w:t>
              </w:r>
              <w:r>
                <w:rPr>
                  <w:lang w:val="en-CA"/>
                </w:rPr>
                <w:t>t</w:t>
              </w:r>
              <w:r w:rsidRPr="00AD1CEC">
                <w:rPr>
                  <w:lang w:val="en-CA"/>
                </w:rPr>
                <w:t>ype</w:t>
              </w:r>
            </w:ins>
          </w:p>
        </w:tc>
        <w:tc>
          <w:tcPr>
            <w:tcW w:w="4855" w:type="dxa"/>
          </w:tcPr>
          <w:p w14:paraId="0A35AAE7" w14:textId="77777777" w:rsidR="00A04F0D" w:rsidRPr="00AD1CEC" w:rsidRDefault="00A04F0D" w:rsidP="00A04F0D">
            <w:pPr>
              <w:keepNext/>
              <w:rPr>
                <w:ins w:id="754" w:author="Yasser Syed" w:date="2018-12-22T19:32:00Z"/>
                <w:lang w:val="en-CA"/>
              </w:rPr>
            </w:pPr>
            <w:ins w:id="755" w:author="Yasser Syed" w:date="2018-12-22T19:32:00Z">
              <w:r w:rsidRPr="00AD1CEC">
                <w:rPr>
                  <w:lang w:val="en-CA"/>
                </w:rPr>
                <w:t xml:space="preserve">Lossless, </w:t>
              </w:r>
              <w:r>
                <w:rPr>
                  <w:lang w:val="en-CA"/>
                </w:rPr>
                <w:t>u</w:t>
              </w:r>
              <w:r w:rsidRPr="00AD1CEC">
                <w:rPr>
                  <w:lang w:val="en-CA"/>
                </w:rPr>
                <w:t>ncompressed</w:t>
              </w:r>
            </w:ins>
          </w:p>
        </w:tc>
      </w:tr>
      <w:tr w:rsidR="00A04F0D" w:rsidRPr="00AD1CEC" w14:paraId="59120CC2" w14:textId="77777777" w:rsidTr="00A04F0D">
        <w:trPr>
          <w:ins w:id="756" w:author="Yasser Syed" w:date="2018-12-22T19:32:00Z"/>
        </w:trPr>
        <w:tc>
          <w:tcPr>
            <w:tcW w:w="4585" w:type="dxa"/>
          </w:tcPr>
          <w:p w14:paraId="7A69D630" w14:textId="77777777" w:rsidR="00A04F0D" w:rsidRPr="00AD1CEC" w:rsidRDefault="00A04F0D" w:rsidP="00A04F0D">
            <w:pPr>
              <w:keepNext/>
              <w:rPr>
                <w:ins w:id="757" w:author="Yasser Syed" w:date="2018-12-22T19:32:00Z"/>
                <w:lang w:val="en-CA"/>
              </w:rPr>
            </w:pPr>
            <w:ins w:id="758" w:author="Yasser Syed" w:date="2018-12-22T19:32:00Z">
              <w:r w:rsidRPr="00AD1CEC">
                <w:rPr>
                  <w:lang w:val="en-CA"/>
                </w:rPr>
                <w:t xml:space="preserve">Compression </w:t>
              </w:r>
              <w:r>
                <w:rPr>
                  <w:lang w:val="en-CA"/>
                </w:rPr>
                <w:t>d</w:t>
              </w:r>
              <w:r w:rsidRPr="00AD1CEC">
                <w:rPr>
                  <w:lang w:val="en-CA"/>
                </w:rPr>
                <w:t>imension</w:t>
              </w:r>
            </w:ins>
          </w:p>
        </w:tc>
        <w:tc>
          <w:tcPr>
            <w:tcW w:w="4855" w:type="dxa"/>
          </w:tcPr>
          <w:p w14:paraId="494AE3CD" w14:textId="77777777" w:rsidR="00A04F0D" w:rsidRPr="00AD1CEC" w:rsidRDefault="00A04F0D" w:rsidP="00A04F0D">
            <w:pPr>
              <w:keepNext/>
              <w:rPr>
                <w:ins w:id="759" w:author="Yasser Syed" w:date="2018-12-22T19:32:00Z"/>
                <w:lang w:val="en-CA"/>
              </w:rPr>
            </w:pPr>
            <w:ins w:id="760" w:author="Yasser Syed" w:date="2018-12-22T19:32:00Z">
              <w:r w:rsidRPr="00AD1CEC">
                <w:rPr>
                  <w:lang w:val="en-CA"/>
                </w:rPr>
                <w:t>None</w:t>
              </w:r>
            </w:ins>
          </w:p>
        </w:tc>
      </w:tr>
      <w:tr w:rsidR="00A04F0D" w:rsidRPr="00AD1CEC" w14:paraId="2F74537E" w14:textId="77777777" w:rsidTr="00A04F0D">
        <w:trPr>
          <w:ins w:id="761" w:author="Yasser Syed" w:date="2018-12-22T19:32:00Z"/>
        </w:trPr>
        <w:tc>
          <w:tcPr>
            <w:tcW w:w="4585" w:type="dxa"/>
          </w:tcPr>
          <w:p w14:paraId="24804DCA" w14:textId="77777777" w:rsidR="00A04F0D" w:rsidRPr="00AD1CEC" w:rsidRDefault="00A04F0D" w:rsidP="00A04F0D">
            <w:pPr>
              <w:keepNext/>
              <w:rPr>
                <w:ins w:id="762" w:author="Yasser Syed" w:date="2018-12-22T19:32:00Z"/>
                <w:lang w:val="en-CA"/>
              </w:rPr>
            </w:pPr>
            <w:ins w:id="763" w:author="Yasser Syed" w:date="2018-12-22T19:32:00Z">
              <w:r w:rsidRPr="00AD1CEC">
                <w:rPr>
                  <w:lang w:val="en-CA"/>
                </w:rPr>
                <w:t xml:space="preserve">Compression </w:t>
              </w:r>
              <w:r>
                <w:rPr>
                  <w:lang w:val="en-CA"/>
                </w:rPr>
                <w:t>format</w:t>
              </w:r>
            </w:ins>
          </w:p>
        </w:tc>
        <w:tc>
          <w:tcPr>
            <w:tcW w:w="4855" w:type="dxa"/>
          </w:tcPr>
          <w:p w14:paraId="6934F3A8" w14:textId="77777777" w:rsidR="00A04F0D" w:rsidRPr="00AD1CEC" w:rsidRDefault="00A04F0D" w:rsidP="00A04F0D">
            <w:pPr>
              <w:keepNext/>
              <w:rPr>
                <w:ins w:id="764" w:author="Yasser Syed" w:date="2018-12-22T19:32:00Z"/>
                <w:lang w:val="en-CA"/>
              </w:rPr>
            </w:pPr>
            <w:ins w:id="765" w:author="Yasser Syed" w:date="2018-12-22T19:32:00Z">
              <w:r w:rsidRPr="00AD1CEC">
                <w:rPr>
                  <w:lang w:val="en-CA"/>
                </w:rPr>
                <w:t>None</w:t>
              </w:r>
            </w:ins>
          </w:p>
        </w:tc>
      </w:tr>
      <w:tr w:rsidR="00A04F0D" w:rsidRPr="00AD1CEC" w14:paraId="3A71782A" w14:textId="77777777" w:rsidTr="00A04F0D">
        <w:trPr>
          <w:ins w:id="766" w:author="Yasser Syed" w:date="2018-12-22T19:32:00Z"/>
        </w:trPr>
        <w:tc>
          <w:tcPr>
            <w:tcW w:w="4585" w:type="dxa"/>
          </w:tcPr>
          <w:p w14:paraId="1CB3CBFD" w14:textId="77777777" w:rsidR="00A04F0D" w:rsidRPr="00AD1CEC" w:rsidRDefault="00A04F0D" w:rsidP="00A04F0D">
            <w:pPr>
              <w:rPr>
                <w:ins w:id="767" w:author="Yasser Syed" w:date="2018-12-22T19:32:00Z"/>
                <w:lang w:val="en-CA"/>
              </w:rPr>
            </w:pPr>
            <w:ins w:id="768" w:author="Yasser Syed" w:date="2018-12-22T19:32:00Z">
              <w:r>
                <w:rPr>
                  <w:lang w:val="en-CA"/>
                </w:rPr>
                <w:t>File Wrappers</w:t>
              </w:r>
            </w:ins>
          </w:p>
        </w:tc>
        <w:tc>
          <w:tcPr>
            <w:tcW w:w="4855" w:type="dxa"/>
          </w:tcPr>
          <w:p w14:paraId="38A559C4" w14:textId="77777777" w:rsidR="00A04F0D" w:rsidRPr="00AD1CEC" w:rsidRDefault="00A04F0D" w:rsidP="00A04F0D">
            <w:pPr>
              <w:rPr>
                <w:ins w:id="769" w:author="Yasser Syed" w:date="2018-12-22T19:32:00Z"/>
                <w:lang w:val="en-CA"/>
              </w:rPr>
            </w:pPr>
            <w:ins w:id="770" w:author="Yasser Syed" w:date="2018-12-22T19:32:00Z">
              <w:r w:rsidRPr="00AD1CEC">
                <w:rPr>
                  <w:lang w:val="en-CA"/>
                </w:rPr>
                <w:t>None, MXF</w:t>
              </w:r>
            </w:ins>
          </w:p>
        </w:tc>
      </w:tr>
      <w:tr w:rsidR="00A04F0D" w:rsidRPr="00AD1CEC" w14:paraId="05631E9C" w14:textId="77777777" w:rsidTr="00A04F0D">
        <w:trPr>
          <w:ins w:id="771" w:author="Yasser Syed" w:date="2018-12-22T19:32:00Z"/>
        </w:trPr>
        <w:tc>
          <w:tcPr>
            <w:tcW w:w="4585" w:type="dxa"/>
          </w:tcPr>
          <w:p w14:paraId="2E1BB36F" w14:textId="77777777" w:rsidR="00A04F0D" w:rsidRPr="00AD1CEC" w:rsidRDefault="00A04F0D" w:rsidP="00A04F0D">
            <w:pPr>
              <w:rPr>
                <w:ins w:id="772" w:author="Yasser Syed" w:date="2018-12-22T19:32:00Z"/>
                <w:lang w:val="en-CA"/>
              </w:rPr>
            </w:pPr>
            <w:ins w:id="773" w:author="Yasser Syed" w:date="2018-12-22T19:32:00Z">
              <w:r>
                <w:rPr>
                  <w:lang w:val="en-CA"/>
                </w:rPr>
                <w:t>Wireline Frame Digital Interface</w:t>
              </w:r>
            </w:ins>
          </w:p>
        </w:tc>
        <w:tc>
          <w:tcPr>
            <w:tcW w:w="4855" w:type="dxa"/>
          </w:tcPr>
          <w:p w14:paraId="77BF6A6F" w14:textId="77777777" w:rsidR="00A04F0D" w:rsidRPr="00AD1CEC" w:rsidRDefault="00A04F0D" w:rsidP="00A04F0D">
            <w:pPr>
              <w:rPr>
                <w:ins w:id="774" w:author="Yasser Syed" w:date="2018-12-22T19:32:00Z"/>
                <w:lang w:val="en-CA"/>
              </w:rPr>
            </w:pPr>
            <w:ins w:id="775" w:author="Yasser Syed" w:date="2018-12-22T19:32:00Z">
              <w:r w:rsidRPr="00AD1CEC">
                <w:rPr>
                  <w:lang w:val="en-CA"/>
                </w:rPr>
                <w:t>HD-SDI, ST.2022</w:t>
              </w:r>
              <w:r>
                <w:rPr>
                  <w:lang w:val="en-CA"/>
                </w:rPr>
                <w:t>-6</w:t>
              </w:r>
              <w:r w:rsidRPr="00AD1CEC">
                <w:rPr>
                  <w:lang w:val="en-CA"/>
                </w:rPr>
                <w:t xml:space="preserve"> (IP/Mux), ST.2110</w:t>
              </w:r>
              <w:r>
                <w:rPr>
                  <w:lang w:val="en-CA"/>
                </w:rPr>
                <w:t>-20</w:t>
              </w:r>
              <w:r w:rsidRPr="00AD1CEC">
                <w:rPr>
                  <w:lang w:val="en-CA"/>
                </w:rPr>
                <w:t xml:space="preserve"> (IP/</w:t>
              </w:r>
              <w:proofErr w:type="spellStart"/>
              <w:r w:rsidRPr="00AD1CEC">
                <w:rPr>
                  <w:lang w:val="en-CA"/>
                </w:rPr>
                <w:t>UnMux</w:t>
              </w:r>
              <w:proofErr w:type="spellEnd"/>
              <w:r w:rsidRPr="00AD1CEC">
                <w:rPr>
                  <w:lang w:val="en-CA"/>
                </w:rPr>
                <w:t>)</w:t>
              </w:r>
            </w:ins>
          </w:p>
        </w:tc>
      </w:tr>
    </w:tbl>
    <w:p w14:paraId="469A0AEE" w14:textId="77777777" w:rsidR="00A04F0D" w:rsidRPr="00AD1CEC" w:rsidRDefault="00A04F0D" w:rsidP="00A04F0D">
      <w:pPr>
        <w:rPr>
          <w:ins w:id="776" w:author="Yasser Syed" w:date="2018-12-22T19:32:00Z"/>
          <w:lang w:val="en-CA" w:eastAsia="ja-JP"/>
        </w:rPr>
      </w:pPr>
    </w:p>
    <w:p w14:paraId="1EA23883" w14:textId="77777777" w:rsidR="00A04F0D" w:rsidRPr="00AD1CEC" w:rsidRDefault="00A04F0D">
      <w:pPr>
        <w:pStyle w:val="Heading3"/>
        <w:rPr>
          <w:ins w:id="777" w:author="Yasser Syed" w:date="2018-12-22T19:32:00Z"/>
          <w:lang w:val="en-CA"/>
        </w:rPr>
        <w:pPrChange w:id="778" w:author="Yasser Syed" w:date="2018-12-22T19:34:00Z">
          <w:pPr>
            <w:pStyle w:val="Heading2"/>
            <w:numPr>
              <w:ilvl w:val="2"/>
              <w:numId w:val="14"/>
            </w:numPr>
            <w:tabs>
              <w:tab w:val="clear" w:pos="794"/>
              <w:tab w:val="clear" w:pos="1191"/>
              <w:tab w:val="clear" w:pos="1588"/>
              <w:tab w:val="clear" w:pos="1985"/>
              <w:tab w:val="left" w:pos="792"/>
              <w:tab w:val="left" w:pos="1195"/>
              <w:tab w:val="left" w:pos="1584"/>
              <w:tab w:val="left" w:pos="1987"/>
              <w:tab w:val="left" w:pos="4853"/>
              <w:tab w:val="right" w:pos="9691"/>
            </w:tabs>
            <w:overflowPunct/>
            <w:autoSpaceDE/>
            <w:autoSpaceDN/>
            <w:adjustRightInd/>
            <w:ind w:left="720" w:hanging="720"/>
            <w:textAlignment w:val="auto"/>
          </w:pPr>
        </w:pPrChange>
      </w:pPr>
      <w:ins w:id="779" w:author="Yasser Syed" w:date="2018-12-22T19:32:00Z">
        <w:r w:rsidRPr="00AD1CEC">
          <w:rPr>
            <w:lang w:val="en-CA"/>
          </w:rPr>
          <w:t>Video/</w:t>
        </w:r>
        <w:r>
          <w:rPr>
            <w:lang w:val="en-CA"/>
          </w:rPr>
          <w:t>i</w:t>
        </w:r>
        <w:r w:rsidRPr="00AD1CEC">
          <w:rPr>
            <w:lang w:val="en-CA"/>
          </w:rPr>
          <w:t xml:space="preserve">mage </w:t>
        </w:r>
        <w:r>
          <w:rPr>
            <w:lang w:val="en-CA"/>
          </w:rPr>
          <w:t>c</w:t>
        </w:r>
        <w:r w:rsidRPr="00AD1CEC">
          <w:rPr>
            <w:lang w:val="en-CA"/>
          </w:rPr>
          <w:t xml:space="preserve">haracteristics for </w:t>
        </w:r>
        <w:r>
          <w:rPr>
            <w:lang w:val="en-CA"/>
          </w:rPr>
          <w:t>p</w:t>
        </w:r>
        <w:r w:rsidRPr="00AD1CEC">
          <w:rPr>
            <w:lang w:val="en-CA"/>
          </w:rPr>
          <w:t xml:space="preserve">roduction </w:t>
        </w:r>
        <w:r>
          <w:rPr>
            <w:lang w:val="en-CA"/>
          </w:rPr>
          <w:t>d</w:t>
        </w:r>
        <w:r w:rsidRPr="00AD1CEC">
          <w:rPr>
            <w:lang w:val="en-CA"/>
          </w:rPr>
          <w:t>omain</w:t>
        </w:r>
      </w:ins>
    </w:p>
    <w:p w14:paraId="505EAA38" w14:textId="77777777" w:rsidR="00A04F0D" w:rsidRPr="00AD1CEC" w:rsidRDefault="00A04F0D" w:rsidP="00A04F0D">
      <w:pPr>
        <w:rPr>
          <w:ins w:id="780" w:author="Yasser Syed" w:date="2018-12-22T19:32:00Z"/>
          <w:lang w:val="en-CA"/>
        </w:rPr>
      </w:pPr>
      <w:ins w:id="781" w:author="Yasser Syed" w:date="2018-12-22T19:32:00Z">
        <w:r w:rsidRPr="00AD1CEC">
          <w:rPr>
            <w:lang w:val="en-CA"/>
          </w:rPr>
          <w:t>In the production domain, the video/image content can be mixed with other sources such as CGI content. It can also undergo colo</w:t>
        </w:r>
        <w:r>
          <w:rPr>
            <w:lang w:val="en-CA"/>
          </w:rPr>
          <w:t>u</w:t>
        </w:r>
        <w:r w:rsidRPr="00AD1CEC">
          <w:rPr>
            <w:lang w:val="en-CA"/>
          </w:rPr>
          <w:t>r</w:t>
        </w:r>
        <w:r>
          <w:rPr>
            <w:lang w:val="en-CA"/>
          </w:rPr>
          <w:t xml:space="preserve"> </w:t>
        </w:r>
        <w:r w:rsidRPr="00AD1CEC">
          <w:rPr>
            <w:lang w:val="en-CA"/>
          </w:rPr>
          <w:t xml:space="preserve">space, </w:t>
        </w:r>
        <w:r>
          <w:rPr>
            <w:lang w:val="en-CA"/>
          </w:rPr>
          <w:t>sampling structure</w:t>
        </w:r>
        <w:r w:rsidRPr="00AD1CEC">
          <w:rPr>
            <w:lang w:val="en-CA"/>
          </w:rPr>
          <w:t>, and bit-depth conversions as well as alterations of the content through colo</w:t>
        </w:r>
        <w:r>
          <w:rPr>
            <w:lang w:val="en-CA"/>
          </w:rPr>
          <w:t>u</w:t>
        </w:r>
        <w:r w:rsidRPr="00AD1CEC">
          <w:rPr>
            <w:lang w:val="en-CA"/>
          </w:rPr>
          <w:t>r</w:t>
        </w:r>
        <w:r>
          <w:rPr>
            <w:lang w:val="en-CA"/>
          </w:rPr>
          <w:t xml:space="preserve"> </w:t>
        </w:r>
        <w:r w:rsidRPr="00AD1CEC">
          <w:rPr>
            <w:lang w:val="en-CA"/>
          </w:rPr>
          <w:t xml:space="preserve">grading processes to provide an intended “look” to the content to the viewer. Content conversions may lose come of the information from the capture domain, but the content is still of a high quality, and editable. Content is more in an uncompressed or lightly compressed </w:t>
        </w:r>
        <w:commentRangeStart w:id="782"/>
        <w:r w:rsidRPr="00AD1CEC">
          <w:rPr>
            <w:lang w:val="en-CA"/>
          </w:rPr>
          <w:t>format</w:t>
        </w:r>
        <w:commentRangeEnd w:id="782"/>
        <w:r w:rsidRPr="00AD1CEC">
          <w:rPr>
            <w:rStyle w:val="CommentReference"/>
            <w:rFonts w:eastAsia="MS Mincho"/>
            <w:lang w:val="en-CA" w:eastAsia="ja-JP"/>
          </w:rPr>
          <w:commentReference w:id="782"/>
        </w:r>
        <w:r w:rsidRPr="00AD1CEC">
          <w:rPr>
            <w:lang w:val="en-CA"/>
          </w:rPr>
          <w:t>.</w:t>
        </w:r>
      </w:ins>
    </w:p>
    <w:p w14:paraId="5AB4FBC3" w14:textId="77777777" w:rsidR="00A04F0D" w:rsidRPr="00AD1CEC" w:rsidRDefault="00A04F0D" w:rsidP="00A04F0D">
      <w:pPr>
        <w:rPr>
          <w:ins w:id="783" w:author="Yasser Syed" w:date="2018-12-22T19:32:00Z"/>
          <w:lang w:val="en-CA"/>
        </w:rPr>
      </w:pPr>
    </w:p>
    <w:p w14:paraId="6C2B4460" w14:textId="77777777" w:rsidR="00A04F0D" w:rsidRPr="00AD1CEC" w:rsidRDefault="00A04F0D" w:rsidP="00A04F0D">
      <w:pPr>
        <w:pStyle w:val="Caption"/>
        <w:keepNext/>
        <w:rPr>
          <w:ins w:id="784" w:author="Yasser Syed" w:date="2018-12-22T19:32:00Z"/>
          <w:lang w:val="en-CA"/>
        </w:rPr>
      </w:pPr>
      <w:ins w:id="785" w:author="Yasser Syed" w:date="2018-12-22T19:32:00Z">
        <w:r w:rsidRPr="00AD1CEC">
          <w:rPr>
            <w:lang w:val="en-CA"/>
          </w:rPr>
          <w:lastRenderedPageBreak/>
          <w:t xml:space="preserve">Table </w:t>
        </w:r>
        <w:r w:rsidRPr="00AD1CEC">
          <w:rPr>
            <w:lang w:val="en-CA"/>
          </w:rPr>
          <w:fldChar w:fldCharType="begin"/>
        </w:r>
        <w:r w:rsidRPr="00AD1CEC">
          <w:rPr>
            <w:lang w:val="en-CA"/>
          </w:rPr>
          <w:instrText xml:space="preserve"> SEQ Table \* ARABIC </w:instrText>
        </w:r>
        <w:r w:rsidRPr="00AD1CEC">
          <w:rPr>
            <w:lang w:val="en-CA"/>
          </w:rPr>
          <w:fldChar w:fldCharType="separate"/>
        </w:r>
        <w:r>
          <w:rPr>
            <w:noProof/>
            <w:lang w:val="en-CA"/>
          </w:rPr>
          <w:t>7</w:t>
        </w:r>
        <w:r w:rsidRPr="00AD1CEC">
          <w:rPr>
            <w:lang w:val="en-CA"/>
          </w:rPr>
          <w:fldChar w:fldCharType="end"/>
        </w:r>
        <w:r w:rsidRPr="00AD1CEC">
          <w:rPr>
            <w:lang w:val="en-CA"/>
          </w:rPr>
          <w:t>- Widely Used Video/Image Workflow Characteristics in the Production Domain</w:t>
        </w:r>
      </w:ins>
    </w:p>
    <w:p w14:paraId="52EAFD3A" w14:textId="77777777" w:rsidR="00A04F0D" w:rsidRPr="00AD1CEC" w:rsidRDefault="00A04F0D" w:rsidP="00A04F0D">
      <w:pPr>
        <w:keepNext/>
        <w:rPr>
          <w:ins w:id="786" w:author="Yasser Syed" w:date="2018-12-22T19:32:00Z"/>
          <w:lang w:val="en-CA"/>
        </w:rPr>
      </w:pPr>
    </w:p>
    <w:tbl>
      <w:tblPr>
        <w:tblStyle w:val="TableGrid"/>
        <w:tblW w:w="0" w:type="auto"/>
        <w:tblLook w:val="04A0" w:firstRow="1" w:lastRow="0" w:firstColumn="1" w:lastColumn="0" w:noHBand="0" w:noVBand="1"/>
      </w:tblPr>
      <w:tblGrid>
        <w:gridCol w:w="4675"/>
        <w:gridCol w:w="4765"/>
      </w:tblGrid>
      <w:tr w:rsidR="00A04F0D" w:rsidRPr="00AD1CEC" w14:paraId="7F807B09" w14:textId="77777777" w:rsidTr="00A04F0D">
        <w:trPr>
          <w:ins w:id="787" w:author="Yasser Syed" w:date="2018-12-22T19:32:00Z"/>
        </w:trPr>
        <w:tc>
          <w:tcPr>
            <w:tcW w:w="9440" w:type="dxa"/>
            <w:gridSpan w:val="2"/>
            <w:shd w:val="clear" w:color="auto" w:fill="B4C6E7" w:themeFill="accent1" w:themeFillTint="66"/>
          </w:tcPr>
          <w:p w14:paraId="1C0178B5" w14:textId="77777777" w:rsidR="00A04F0D" w:rsidRPr="00AD1CEC" w:rsidRDefault="00A04F0D" w:rsidP="00A04F0D">
            <w:pPr>
              <w:keepNext/>
              <w:jc w:val="center"/>
              <w:rPr>
                <w:ins w:id="788" w:author="Yasser Syed" w:date="2018-12-22T19:32:00Z"/>
                <w:lang w:val="en-CA"/>
              </w:rPr>
            </w:pPr>
            <w:ins w:id="789" w:author="Yasser Syed" w:date="2018-12-22T19:32:00Z">
              <w:r w:rsidRPr="00AD1CEC">
                <w:rPr>
                  <w:sz w:val="28"/>
                  <w:lang w:val="en-CA"/>
                </w:rPr>
                <w:t>SDR/NCG</w:t>
              </w:r>
            </w:ins>
          </w:p>
        </w:tc>
      </w:tr>
      <w:tr w:rsidR="00A04F0D" w:rsidRPr="00AD1CEC" w14:paraId="04FF667C" w14:textId="77777777" w:rsidTr="00A04F0D">
        <w:trPr>
          <w:ins w:id="790" w:author="Yasser Syed" w:date="2018-12-22T19:32:00Z"/>
        </w:trPr>
        <w:tc>
          <w:tcPr>
            <w:tcW w:w="4675" w:type="dxa"/>
          </w:tcPr>
          <w:p w14:paraId="7EFD0CD0" w14:textId="77777777" w:rsidR="00A04F0D" w:rsidRPr="00AD1CEC" w:rsidRDefault="00A04F0D" w:rsidP="00A04F0D">
            <w:pPr>
              <w:keepNext/>
              <w:rPr>
                <w:ins w:id="791" w:author="Yasser Syed" w:date="2018-12-22T19:32:00Z"/>
                <w:lang w:val="en-CA"/>
              </w:rPr>
            </w:pPr>
            <w:ins w:id="792" w:author="Yasser Syed" w:date="2018-12-22T19:32:00Z">
              <w:r>
                <w:rPr>
                  <w:lang w:val="en-CA"/>
                </w:rPr>
                <w:t>Colour</w:t>
              </w:r>
              <w:r w:rsidRPr="00AD1CEC">
                <w:rPr>
                  <w:lang w:val="en-CA"/>
                </w:rPr>
                <w:t xml:space="preserve"> </w:t>
              </w:r>
              <w:r>
                <w:rPr>
                  <w:lang w:val="en-CA"/>
                </w:rPr>
                <w:t>sampling structure</w:t>
              </w:r>
            </w:ins>
          </w:p>
        </w:tc>
        <w:tc>
          <w:tcPr>
            <w:tcW w:w="4765" w:type="dxa"/>
          </w:tcPr>
          <w:p w14:paraId="4CE19434" w14:textId="77777777" w:rsidR="00A04F0D" w:rsidRPr="00AD1CEC" w:rsidRDefault="00A04F0D" w:rsidP="00A04F0D">
            <w:pPr>
              <w:keepNext/>
              <w:rPr>
                <w:ins w:id="793" w:author="Yasser Syed" w:date="2018-12-22T19:32:00Z"/>
                <w:lang w:val="en-CA"/>
              </w:rPr>
            </w:pPr>
            <w:ins w:id="794" w:author="Yasser Syed" w:date="2018-12-22T19:32:00Z">
              <w:r w:rsidRPr="00AD1CEC">
                <w:rPr>
                  <w:lang w:val="en-CA"/>
                </w:rPr>
                <w:t>4:4:4 [</w:t>
              </w:r>
              <w:proofErr w:type="spellStart"/>
              <w:r w:rsidRPr="00AD1CEC">
                <w:rPr>
                  <w:lang w:val="en-CA"/>
                </w:rPr>
                <w:t>Y’CbCr</w:t>
              </w:r>
              <w:proofErr w:type="spellEnd"/>
              <w:r w:rsidRPr="00AD1CEC">
                <w:rPr>
                  <w:lang w:val="en-CA"/>
                </w:rPr>
                <w:t>, R’G’B’], 4:2:2 [</w:t>
              </w:r>
              <w:proofErr w:type="spellStart"/>
              <w:r w:rsidRPr="00AD1CEC">
                <w:rPr>
                  <w:lang w:val="en-CA"/>
                </w:rPr>
                <w:t>Y’CbCr</w:t>
              </w:r>
              <w:proofErr w:type="spellEnd"/>
              <w:r w:rsidRPr="00AD1CEC">
                <w:rPr>
                  <w:lang w:val="en-CA"/>
                </w:rPr>
                <w:t>]</w:t>
              </w:r>
            </w:ins>
          </w:p>
        </w:tc>
      </w:tr>
      <w:tr w:rsidR="00A04F0D" w:rsidRPr="00AD1CEC" w14:paraId="2C2BF92C" w14:textId="77777777" w:rsidTr="00A04F0D">
        <w:trPr>
          <w:ins w:id="795" w:author="Yasser Syed" w:date="2018-12-22T19:32:00Z"/>
        </w:trPr>
        <w:tc>
          <w:tcPr>
            <w:tcW w:w="4675" w:type="dxa"/>
          </w:tcPr>
          <w:p w14:paraId="550B637C" w14:textId="77777777" w:rsidR="00A04F0D" w:rsidRPr="00AD1CEC" w:rsidRDefault="00A04F0D" w:rsidP="00A04F0D">
            <w:pPr>
              <w:keepNext/>
              <w:rPr>
                <w:ins w:id="796" w:author="Yasser Syed" w:date="2018-12-22T19:32:00Z"/>
                <w:lang w:val="en-CA"/>
              </w:rPr>
            </w:pPr>
            <w:ins w:id="797" w:author="Yasser Syed" w:date="2018-12-22T19:32:00Z">
              <w:r w:rsidRPr="00AD1CEC">
                <w:rPr>
                  <w:lang w:val="en-CA"/>
                </w:rPr>
                <w:t xml:space="preserve">Frame </w:t>
              </w:r>
              <w:r>
                <w:rPr>
                  <w:lang w:val="en-CA"/>
                </w:rPr>
                <w:t>s</w:t>
              </w:r>
              <w:r w:rsidRPr="00AD1CEC">
                <w:rPr>
                  <w:lang w:val="en-CA"/>
                </w:rPr>
                <w:t>tructure</w:t>
              </w:r>
            </w:ins>
          </w:p>
        </w:tc>
        <w:tc>
          <w:tcPr>
            <w:tcW w:w="4765" w:type="dxa"/>
          </w:tcPr>
          <w:p w14:paraId="30F46DFB" w14:textId="77777777" w:rsidR="00A04F0D" w:rsidRPr="00AD1CEC" w:rsidRDefault="00A04F0D" w:rsidP="00A04F0D">
            <w:pPr>
              <w:keepNext/>
              <w:rPr>
                <w:ins w:id="798" w:author="Yasser Syed" w:date="2018-12-22T19:32:00Z"/>
                <w:lang w:val="en-CA"/>
              </w:rPr>
            </w:pPr>
            <w:ins w:id="799" w:author="Yasser Syed" w:date="2018-12-22T19:32:00Z">
              <w:r w:rsidRPr="00AD1CEC">
                <w:rPr>
                  <w:lang w:val="en-CA"/>
                </w:rPr>
                <w:t xml:space="preserve">Interlaced, </w:t>
              </w:r>
              <w:r>
                <w:rPr>
                  <w:lang w:val="en-CA"/>
                </w:rPr>
                <w:t>p</w:t>
              </w:r>
              <w:r w:rsidRPr="00AD1CEC">
                <w:rPr>
                  <w:lang w:val="en-CA"/>
                </w:rPr>
                <w:t>rogressive</w:t>
              </w:r>
            </w:ins>
          </w:p>
        </w:tc>
      </w:tr>
      <w:tr w:rsidR="00A04F0D" w:rsidRPr="00AD1CEC" w14:paraId="2E94ADE0" w14:textId="77777777" w:rsidTr="00A04F0D">
        <w:trPr>
          <w:ins w:id="800" w:author="Yasser Syed" w:date="2018-12-22T19:32:00Z"/>
        </w:trPr>
        <w:tc>
          <w:tcPr>
            <w:tcW w:w="4675" w:type="dxa"/>
          </w:tcPr>
          <w:p w14:paraId="2E02CF4C" w14:textId="77777777" w:rsidR="00A04F0D" w:rsidRPr="00AD1CEC" w:rsidRDefault="00A04F0D" w:rsidP="00A04F0D">
            <w:pPr>
              <w:keepNext/>
              <w:rPr>
                <w:ins w:id="801" w:author="Yasser Syed" w:date="2018-12-22T19:32:00Z"/>
                <w:lang w:val="en-CA"/>
              </w:rPr>
            </w:pPr>
            <w:ins w:id="802" w:author="Yasser Syed" w:date="2018-12-22T19:32:00Z">
              <w:r w:rsidRPr="00AD1CEC">
                <w:rPr>
                  <w:lang w:val="en-CA"/>
                </w:rPr>
                <w:t xml:space="preserve">Bit </w:t>
              </w:r>
              <w:r>
                <w:rPr>
                  <w:lang w:val="en-CA"/>
                </w:rPr>
                <w:t>d</w:t>
              </w:r>
              <w:r w:rsidRPr="00AD1CEC">
                <w:rPr>
                  <w:lang w:val="en-CA"/>
                </w:rPr>
                <w:t>epth</w:t>
              </w:r>
            </w:ins>
          </w:p>
        </w:tc>
        <w:tc>
          <w:tcPr>
            <w:tcW w:w="4765" w:type="dxa"/>
          </w:tcPr>
          <w:p w14:paraId="3CD766EF" w14:textId="77777777" w:rsidR="00A04F0D" w:rsidRPr="00AD1CEC" w:rsidRDefault="00A04F0D" w:rsidP="00A04F0D">
            <w:pPr>
              <w:keepNext/>
              <w:rPr>
                <w:ins w:id="803" w:author="Yasser Syed" w:date="2018-12-22T19:32:00Z"/>
                <w:lang w:val="en-CA"/>
              </w:rPr>
            </w:pPr>
            <w:ins w:id="804" w:author="Yasser Syed" w:date="2018-12-22T19:32:00Z">
              <w:r w:rsidRPr="00AD1CEC">
                <w:rPr>
                  <w:lang w:val="en-CA"/>
                </w:rPr>
                <w:t>10, 8</w:t>
              </w:r>
            </w:ins>
          </w:p>
        </w:tc>
      </w:tr>
      <w:tr w:rsidR="00A04F0D" w:rsidRPr="00AD1CEC" w14:paraId="408A89B9" w14:textId="77777777" w:rsidTr="00A04F0D">
        <w:trPr>
          <w:ins w:id="805" w:author="Yasser Syed" w:date="2018-12-22T19:32:00Z"/>
        </w:trPr>
        <w:tc>
          <w:tcPr>
            <w:tcW w:w="4675" w:type="dxa"/>
          </w:tcPr>
          <w:p w14:paraId="18DF360E" w14:textId="77777777" w:rsidR="00A04F0D" w:rsidRPr="00AD1CEC" w:rsidRDefault="00A04F0D" w:rsidP="00A04F0D">
            <w:pPr>
              <w:keepNext/>
              <w:rPr>
                <w:ins w:id="806" w:author="Yasser Syed" w:date="2018-12-22T19:32:00Z"/>
                <w:lang w:val="en-CA"/>
              </w:rPr>
            </w:pPr>
            <w:ins w:id="807" w:author="Yasser Syed" w:date="2018-12-22T19:32:00Z">
              <w:r w:rsidRPr="00AD1CEC">
                <w:rPr>
                  <w:lang w:val="en-CA"/>
                </w:rPr>
                <w:t xml:space="preserve">Compression </w:t>
              </w:r>
              <w:r>
                <w:rPr>
                  <w:lang w:val="en-CA"/>
                </w:rPr>
                <w:t>t</w:t>
              </w:r>
              <w:r w:rsidRPr="00AD1CEC">
                <w:rPr>
                  <w:lang w:val="en-CA"/>
                </w:rPr>
                <w:t>ype</w:t>
              </w:r>
            </w:ins>
          </w:p>
        </w:tc>
        <w:tc>
          <w:tcPr>
            <w:tcW w:w="4765" w:type="dxa"/>
          </w:tcPr>
          <w:p w14:paraId="46297C18" w14:textId="77777777" w:rsidR="00A04F0D" w:rsidRPr="00AD1CEC" w:rsidRDefault="00A04F0D" w:rsidP="00A04F0D">
            <w:pPr>
              <w:keepNext/>
              <w:rPr>
                <w:ins w:id="808" w:author="Yasser Syed" w:date="2018-12-22T19:32:00Z"/>
                <w:lang w:val="en-CA"/>
              </w:rPr>
            </w:pPr>
            <w:ins w:id="809" w:author="Yasser Syed" w:date="2018-12-22T19:32:00Z">
              <w:r w:rsidRPr="00AD1CEC">
                <w:rPr>
                  <w:lang w:val="en-CA"/>
                </w:rPr>
                <w:t xml:space="preserve"> </w:t>
              </w:r>
              <w:r>
                <w:rPr>
                  <w:lang w:val="en-CA"/>
                </w:rPr>
                <w:t>u</w:t>
              </w:r>
              <w:r w:rsidRPr="00AD1CEC">
                <w:rPr>
                  <w:lang w:val="en-CA"/>
                </w:rPr>
                <w:t>ncompressed</w:t>
              </w:r>
              <w:r>
                <w:rPr>
                  <w:lang w:val="en-CA"/>
                </w:rPr>
                <w:t>, Lossless, compressed</w:t>
              </w:r>
            </w:ins>
          </w:p>
        </w:tc>
      </w:tr>
      <w:tr w:rsidR="00A04F0D" w:rsidRPr="00AD1CEC" w14:paraId="3B091A9B" w14:textId="77777777" w:rsidTr="00A04F0D">
        <w:trPr>
          <w:ins w:id="810" w:author="Yasser Syed" w:date="2018-12-22T19:32:00Z"/>
        </w:trPr>
        <w:tc>
          <w:tcPr>
            <w:tcW w:w="4675" w:type="dxa"/>
          </w:tcPr>
          <w:p w14:paraId="1DD2525B" w14:textId="59951655" w:rsidR="00A04F0D" w:rsidRPr="00AD1CEC" w:rsidRDefault="006D2591" w:rsidP="00A04F0D">
            <w:pPr>
              <w:keepNext/>
              <w:rPr>
                <w:ins w:id="811" w:author="Yasser Syed" w:date="2018-12-22T19:32:00Z"/>
                <w:lang w:val="en-CA"/>
              </w:rPr>
            </w:pPr>
            <w:ins w:id="812" w:author="Yasser Syed" w:date="2018-12-31T12:31:00Z">
              <w:r>
                <w:rPr>
                  <w:lang w:val="en-CA"/>
                </w:rPr>
                <w:t>Compression dimension</w:t>
              </w:r>
            </w:ins>
          </w:p>
        </w:tc>
        <w:tc>
          <w:tcPr>
            <w:tcW w:w="4765" w:type="dxa"/>
          </w:tcPr>
          <w:p w14:paraId="28AE1FDD" w14:textId="77777777" w:rsidR="00A04F0D" w:rsidRPr="00AD1CEC" w:rsidRDefault="00A04F0D" w:rsidP="00A04F0D">
            <w:pPr>
              <w:keepNext/>
              <w:rPr>
                <w:ins w:id="813" w:author="Yasser Syed" w:date="2018-12-22T19:32:00Z"/>
                <w:lang w:val="en-CA"/>
              </w:rPr>
            </w:pPr>
            <w:ins w:id="814" w:author="Yasser Syed" w:date="2018-12-22T19:32:00Z">
              <w:r w:rsidRPr="00AD1CEC">
                <w:rPr>
                  <w:lang w:val="en-CA"/>
                </w:rPr>
                <w:t>None</w:t>
              </w:r>
            </w:ins>
          </w:p>
        </w:tc>
      </w:tr>
      <w:tr w:rsidR="00A04F0D" w:rsidRPr="00AD1CEC" w14:paraId="578C6B39" w14:textId="77777777" w:rsidTr="00A04F0D">
        <w:trPr>
          <w:ins w:id="815" w:author="Yasser Syed" w:date="2018-12-22T19:32:00Z"/>
        </w:trPr>
        <w:tc>
          <w:tcPr>
            <w:tcW w:w="4675" w:type="dxa"/>
          </w:tcPr>
          <w:p w14:paraId="674E846C" w14:textId="77777777" w:rsidR="00A04F0D" w:rsidRPr="00AD1CEC" w:rsidRDefault="00A04F0D" w:rsidP="00A04F0D">
            <w:pPr>
              <w:keepNext/>
              <w:rPr>
                <w:ins w:id="816" w:author="Yasser Syed" w:date="2018-12-22T19:32:00Z"/>
                <w:lang w:val="en-CA"/>
              </w:rPr>
            </w:pPr>
            <w:ins w:id="817" w:author="Yasser Syed" w:date="2018-12-22T19:32:00Z">
              <w:r w:rsidRPr="00AD1CEC">
                <w:rPr>
                  <w:lang w:val="en-CA"/>
                </w:rPr>
                <w:t xml:space="preserve">Compression </w:t>
              </w:r>
              <w:r>
                <w:rPr>
                  <w:lang w:val="en-CA"/>
                </w:rPr>
                <w:t>format</w:t>
              </w:r>
            </w:ins>
          </w:p>
        </w:tc>
        <w:tc>
          <w:tcPr>
            <w:tcW w:w="4765" w:type="dxa"/>
          </w:tcPr>
          <w:p w14:paraId="4A3B1473" w14:textId="77777777" w:rsidR="00A04F0D" w:rsidRPr="00AD1CEC" w:rsidRDefault="00A04F0D" w:rsidP="00A04F0D">
            <w:pPr>
              <w:keepNext/>
              <w:rPr>
                <w:ins w:id="818" w:author="Yasser Syed" w:date="2018-12-22T19:32:00Z"/>
                <w:lang w:val="en-CA"/>
              </w:rPr>
            </w:pPr>
            <w:ins w:id="819" w:author="Yasser Syed" w:date="2018-12-22T19:32:00Z">
              <w:r w:rsidRPr="00AD1CEC">
                <w:rPr>
                  <w:lang w:val="en-CA"/>
                </w:rPr>
                <w:t>None</w:t>
              </w:r>
            </w:ins>
          </w:p>
        </w:tc>
      </w:tr>
      <w:tr w:rsidR="00A04F0D" w:rsidRPr="00AD1CEC" w14:paraId="7E360B55" w14:textId="77777777" w:rsidTr="00A04F0D">
        <w:trPr>
          <w:ins w:id="820" w:author="Yasser Syed" w:date="2018-12-22T19:32:00Z"/>
        </w:trPr>
        <w:tc>
          <w:tcPr>
            <w:tcW w:w="4675" w:type="dxa"/>
          </w:tcPr>
          <w:p w14:paraId="40FA55AE" w14:textId="77777777" w:rsidR="00A04F0D" w:rsidRPr="00AD1CEC" w:rsidRDefault="00A04F0D" w:rsidP="00A04F0D">
            <w:pPr>
              <w:keepNext/>
              <w:rPr>
                <w:ins w:id="821" w:author="Yasser Syed" w:date="2018-12-22T19:32:00Z"/>
                <w:lang w:val="en-CA"/>
              </w:rPr>
            </w:pPr>
            <w:ins w:id="822" w:author="Yasser Syed" w:date="2018-12-22T19:32:00Z">
              <w:r>
                <w:rPr>
                  <w:lang w:val="en-CA"/>
                </w:rPr>
                <w:t xml:space="preserve">File </w:t>
              </w:r>
              <w:r w:rsidRPr="00AD1CEC">
                <w:rPr>
                  <w:lang w:val="en-CA"/>
                </w:rPr>
                <w:t>Wrappers</w:t>
              </w:r>
            </w:ins>
          </w:p>
        </w:tc>
        <w:tc>
          <w:tcPr>
            <w:tcW w:w="4765" w:type="dxa"/>
          </w:tcPr>
          <w:p w14:paraId="5EB5C43C" w14:textId="77777777" w:rsidR="00A04F0D" w:rsidRPr="00AD1CEC" w:rsidRDefault="00A04F0D" w:rsidP="00A04F0D">
            <w:pPr>
              <w:keepNext/>
              <w:rPr>
                <w:ins w:id="823" w:author="Yasser Syed" w:date="2018-12-22T19:32:00Z"/>
                <w:lang w:val="en-CA"/>
              </w:rPr>
            </w:pPr>
            <w:ins w:id="824" w:author="Yasser Syed" w:date="2018-12-22T19:32:00Z">
              <w:r w:rsidRPr="00AD1CEC">
                <w:rPr>
                  <w:lang w:val="en-CA"/>
                </w:rPr>
                <w:t xml:space="preserve">None, MXF, </w:t>
              </w:r>
            </w:ins>
          </w:p>
        </w:tc>
      </w:tr>
      <w:tr w:rsidR="00A04F0D" w:rsidRPr="00AD1CEC" w14:paraId="34804CCA" w14:textId="77777777" w:rsidTr="00A04F0D">
        <w:trPr>
          <w:ins w:id="825" w:author="Yasser Syed" w:date="2018-12-22T19:32:00Z"/>
        </w:trPr>
        <w:tc>
          <w:tcPr>
            <w:tcW w:w="4675" w:type="dxa"/>
          </w:tcPr>
          <w:p w14:paraId="7A5DBE67" w14:textId="77777777" w:rsidR="00A04F0D" w:rsidRPr="00AD1CEC" w:rsidRDefault="00A04F0D" w:rsidP="00A04F0D">
            <w:pPr>
              <w:keepNext/>
              <w:rPr>
                <w:ins w:id="826" w:author="Yasser Syed" w:date="2018-12-22T19:32:00Z"/>
                <w:lang w:val="en-CA"/>
              </w:rPr>
            </w:pPr>
            <w:ins w:id="827" w:author="Yasser Syed" w:date="2018-12-22T19:32:00Z">
              <w:r>
                <w:rPr>
                  <w:lang w:val="en-CA"/>
                </w:rPr>
                <w:t>Wireline Frame Digital Interface</w:t>
              </w:r>
            </w:ins>
          </w:p>
        </w:tc>
        <w:tc>
          <w:tcPr>
            <w:tcW w:w="4765" w:type="dxa"/>
          </w:tcPr>
          <w:p w14:paraId="795E5F70" w14:textId="77777777" w:rsidR="00A04F0D" w:rsidRPr="00AD1CEC" w:rsidRDefault="00A04F0D" w:rsidP="00A04F0D">
            <w:pPr>
              <w:keepNext/>
              <w:rPr>
                <w:ins w:id="828" w:author="Yasser Syed" w:date="2018-12-22T19:32:00Z"/>
                <w:lang w:val="en-CA"/>
              </w:rPr>
            </w:pPr>
            <w:ins w:id="829" w:author="Yasser Syed" w:date="2018-12-22T19:32:00Z">
              <w:r w:rsidRPr="00AD1CEC">
                <w:rPr>
                  <w:lang w:val="en-CA"/>
                </w:rPr>
                <w:t>SDI, HD-SDI, ST.2022-6 (IP/Mux), ST.2110-10 (IP/</w:t>
              </w:r>
              <w:proofErr w:type="spellStart"/>
              <w:r w:rsidRPr="00AD1CEC">
                <w:rPr>
                  <w:lang w:val="en-CA"/>
                </w:rPr>
                <w:t>UnMux</w:t>
              </w:r>
              <w:proofErr w:type="spellEnd"/>
              <w:r w:rsidRPr="00AD1CEC">
                <w:rPr>
                  <w:lang w:val="en-CA"/>
                </w:rPr>
                <w:t>), Others</w:t>
              </w:r>
            </w:ins>
          </w:p>
        </w:tc>
      </w:tr>
    </w:tbl>
    <w:p w14:paraId="390EBA06" w14:textId="77777777" w:rsidR="00A04F0D" w:rsidRPr="00AD1CEC" w:rsidRDefault="00A04F0D" w:rsidP="00A04F0D">
      <w:pPr>
        <w:keepNext/>
        <w:rPr>
          <w:ins w:id="830" w:author="Yasser Syed" w:date="2018-12-22T19:32:00Z"/>
          <w:lang w:val="en-CA"/>
        </w:rPr>
      </w:pPr>
    </w:p>
    <w:tbl>
      <w:tblPr>
        <w:tblStyle w:val="TableGrid"/>
        <w:tblW w:w="0" w:type="auto"/>
        <w:tblLook w:val="04A0" w:firstRow="1" w:lastRow="0" w:firstColumn="1" w:lastColumn="0" w:noHBand="0" w:noVBand="1"/>
      </w:tblPr>
      <w:tblGrid>
        <w:gridCol w:w="4585"/>
        <w:gridCol w:w="4855"/>
      </w:tblGrid>
      <w:tr w:rsidR="00A04F0D" w:rsidRPr="00AD1CEC" w14:paraId="6ABF0360" w14:textId="77777777" w:rsidTr="00A04F0D">
        <w:trPr>
          <w:ins w:id="831" w:author="Yasser Syed" w:date="2018-12-22T19:32:00Z"/>
        </w:trPr>
        <w:tc>
          <w:tcPr>
            <w:tcW w:w="9440" w:type="dxa"/>
            <w:gridSpan w:val="2"/>
            <w:shd w:val="clear" w:color="auto" w:fill="B4C6E7" w:themeFill="accent1" w:themeFillTint="66"/>
          </w:tcPr>
          <w:p w14:paraId="05034D74" w14:textId="77777777" w:rsidR="00A04F0D" w:rsidRPr="00AD1CEC" w:rsidRDefault="00A04F0D" w:rsidP="00A04F0D">
            <w:pPr>
              <w:keepNext/>
              <w:jc w:val="center"/>
              <w:rPr>
                <w:ins w:id="832" w:author="Yasser Syed" w:date="2018-12-22T19:32:00Z"/>
                <w:lang w:val="en-CA"/>
              </w:rPr>
            </w:pPr>
            <w:ins w:id="833" w:author="Yasser Syed" w:date="2018-12-22T19:32:00Z">
              <w:r w:rsidRPr="00AD1CEC">
                <w:rPr>
                  <w:sz w:val="28"/>
                  <w:lang w:val="en-CA"/>
                </w:rPr>
                <w:t>HDR/WCG, SDR/WCG</w:t>
              </w:r>
            </w:ins>
          </w:p>
        </w:tc>
      </w:tr>
      <w:tr w:rsidR="00A04F0D" w:rsidRPr="00AD1CEC" w14:paraId="34D6F646" w14:textId="77777777" w:rsidTr="00A04F0D">
        <w:trPr>
          <w:ins w:id="834" w:author="Yasser Syed" w:date="2018-12-22T19:32:00Z"/>
        </w:trPr>
        <w:tc>
          <w:tcPr>
            <w:tcW w:w="4585" w:type="dxa"/>
          </w:tcPr>
          <w:p w14:paraId="3CF16878" w14:textId="77777777" w:rsidR="00A04F0D" w:rsidRPr="00AD1CEC" w:rsidRDefault="00A04F0D" w:rsidP="00A04F0D">
            <w:pPr>
              <w:keepNext/>
              <w:rPr>
                <w:ins w:id="835" w:author="Yasser Syed" w:date="2018-12-22T19:32:00Z"/>
                <w:lang w:val="en-CA"/>
              </w:rPr>
            </w:pPr>
            <w:ins w:id="836" w:author="Yasser Syed" w:date="2018-12-22T19:32:00Z">
              <w:r>
                <w:rPr>
                  <w:lang w:val="en-CA"/>
                </w:rPr>
                <w:t>Colour</w:t>
              </w:r>
              <w:r w:rsidRPr="00AD1CEC">
                <w:rPr>
                  <w:lang w:val="en-CA"/>
                </w:rPr>
                <w:t xml:space="preserve"> </w:t>
              </w:r>
              <w:r>
                <w:rPr>
                  <w:lang w:val="en-CA"/>
                </w:rPr>
                <w:t>sampling structure</w:t>
              </w:r>
            </w:ins>
          </w:p>
        </w:tc>
        <w:tc>
          <w:tcPr>
            <w:tcW w:w="4855" w:type="dxa"/>
          </w:tcPr>
          <w:p w14:paraId="1441A155" w14:textId="77777777" w:rsidR="00A04F0D" w:rsidRPr="00AD1CEC" w:rsidRDefault="00A04F0D" w:rsidP="00A04F0D">
            <w:pPr>
              <w:keepNext/>
              <w:rPr>
                <w:ins w:id="837" w:author="Yasser Syed" w:date="2018-12-22T19:32:00Z"/>
                <w:lang w:val="en-CA"/>
              </w:rPr>
            </w:pPr>
            <w:ins w:id="838" w:author="Yasser Syed" w:date="2018-12-22T19:32:00Z">
              <w:r w:rsidRPr="00AD1CEC">
                <w:rPr>
                  <w:lang w:val="en-CA"/>
                </w:rPr>
                <w:t>4:4:4 [R’G’B’], 4:2:2 [</w:t>
              </w:r>
              <w:proofErr w:type="spellStart"/>
              <w:r w:rsidRPr="00AD1CEC">
                <w:rPr>
                  <w:lang w:val="en-CA"/>
                </w:rPr>
                <w:t>Y’CbCr</w:t>
              </w:r>
              <w:proofErr w:type="spellEnd"/>
              <w:r w:rsidRPr="00AD1CEC">
                <w:rPr>
                  <w:lang w:val="en-CA"/>
                </w:rPr>
                <w:t>]</w:t>
              </w:r>
            </w:ins>
          </w:p>
        </w:tc>
      </w:tr>
      <w:tr w:rsidR="00A04F0D" w:rsidRPr="00AD1CEC" w14:paraId="36493E82" w14:textId="77777777" w:rsidTr="00A04F0D">
        <w:trPr>
          <w:ins w:id="839" w:author="Yasser Syed" w:date="2018-12-22T19:32:00Z"/>
        </w:trPr>
        <w:tc>
          <w:tcPr>
            <w:tcW w:w="4585" w:type="dxa"/>
          </w:tcPr>
          <w:p w14:paraId="35B29E57" w14:textId="77777777" w:rsidR="00A04F0D" w:rsidRPr="00AD1CEC" w:rsidRDefault="00A04F0D" w:rsidP="00A04F0D">
            <w:pPr>
              <w:keepNext/>
              <w:rPr>
                <w:ins w:id="840" w:author="Yasser Syed" w:date="2018-12-22T19:32:00Z"/>
                <w:lang w:val="en-CA"/>
              </w:rPr>
            </w:pPr>
            <w:ins w:id="841" w:author="Yasser Syed" w:date="2018-12-22T19:32:00Z">
              <w:r w:rsidRPr="00AD1CEC">
                <w:rPr>
                  <w:lang w:val="en-CA"/>
                </w:rPr>
                <w:t xml:space="preserve">Frame </w:t>
              </w:r>
              <w:r>
                <w:rPr>
                  <w:lang w:val="en-CA"/>
                </w:rPr>
                <w:t>s</w:t>
              </w:r>
              <w:r w:rsidRPr="00AD1CEC">
                <w:rPr>
                  <w:lang w:val="en-CA"/>
                </w:rPr>
                <w:t>tructure</w:t>
              </w:r>
            </w:ins>
          </w:p>
        </w:tc>
        <w:tc>
          <w:tcPr>
            <w:tcW w:w="4855" w:type="dxa"/>
          </w:tcPr>
          <w:p w14:paraId="20715150" w14:textId="77777777" w:rsidR="00A04F0D" w:rsidRPr="00AD1CEC" w:rsidRDefault="00A04F0D" w:rsidP="00A04F0D">
            <w:pPr>
              <w:keepNext/>
              <w:rPr>
                <w:ins w:id="842" w:author="Yasser Syed" w:date="2018-12-22T19:32:00Z"/>
                <w:lang w:val="en-CA"/>
              </w:rPr>
            </w:pPr>
            <w:ins w:id="843" w:author="Yasser Syed" w:date="2018-12-22T19:32:00Z">
              <w:r w:rsidRPr="00AD1CEC">
                <w:rPr>
                  <w:lang w:val="en-CA"/>
                </w:rPr>
                <w:t>Progressive</w:t>
              </w:r>
            </w:ins>
          </w:p>
        </w:tc>
      </w:tr>
      <w:tr w:rsidR="00A04F0D" w:rsidRPr="00AD1CEC" w14:paraId="00967884" w14:textId="77777777" w:rsidTr="00A04F0D">
        <w:trPr>
          <w:ins w:id="844" w:author="Yasser Syed" w:date="2018-12-22T19:32:00Z"/>
        </w:trPr>
        <w:tc>
          <w:tcPr>
            <w:tcW w:w="4585" w:type="dxa"/>
          </w:tcPr>
          <w:p w14:paraId="32EFCFE7" w14:textId="77777777" w:rsidR="00A04F0D" w:rsidRPr="00AD1CEC" w:rsidRDefault="00A04F0D" w:rsidP="00A04F0D">
            <w:pPr>
              <w:keepNext/>
              <w:rPr>
                <w:ins w:id="845" w:author="Yasser Syed" w:date="2018-12-22T19:32:00Z"/>
                <w:lang w:val="en-CA"/>
              </w:rPr>
            </w:pPr>
            <w:ins w:id="846" w:author="Yasser Syed" w:date="2018-12-22T19:32:00Z">
              <w:r w:rsidRPr="00AD1CEC">
                <w:rPr>
                  <w:lang w:val="en-CA"/>
                </w:rPr>
                <w:t xml:space="preserve">Bit </w:t>
              </w:r>
              <w:r>
                <w:rPr>
                  <w:lang w:val="en-CA"/>
                </w:rPr>
                <w:t>d</w:t>
              </w:r>
              <w:r w:rsidRPr="00AD1CEC">
                <w:rPr>
                  <w:lang w:val="en-CA"/>
                </w:rPr>
                <w:t>epth</w:t>
              </w:r>
            </w:ins>
          </w:p>
        </w:tc>
        <w:tc>
          <w:tcPr>
            <w:tcW w:w="4855" w:type="dxa"/>
          </w:tcPr>
          <w:p w14:paraId="3507A01E" w14:textId="77777777" w:rsidR="00A04F0D" w:rsidRPr="00AD1CEC" w:rsidRDefault="00A04F0D" w:rsidP="00A04F0D">
            <w:pPr>
              <w:keepNext/>
              <w:rPr>
                <w:ins w:id="847" w:author="Yasser Syed" w:date="2018-12-22T19:32:00Z"/>
                <w:lang w:val="en-CA"/>
              </w:rPr>
            </w:pPr>
            <w:ins w:id="848" w:author="Yasser Syed" w:date="2018-12-22T19:32:00Z">
              <w:r w:rsidRPr="00AD1CEC">
                <w:rPr>
                  <w:lang w:val="en-CA"/>
                </w:rPr>
                <w:t>12, 10</w:t>
              </w:r>
            </w:ins>
          </w:p>
        </w:tc>
      </w:tr>
      <w:tr w:rsidR="00A04F0D" w:rsidRPr="00AD1CEC" w14:paraId="3D535A2F" w14:textId="77777777" w:rsidTr="00A04F0D">
        <w:trPr>
          <w:ins w:id="849" w:author="Yasser Syed" w:date="2018-12-22T19:32:00Z"/>
        </w:trPr>
        <w:tc>
          <w:tcPr>
            <w:tcW w:w="4585" w:type="dxa"/>
          </w:tcPr>
          <w:p w14:paraId="279A1CB9" w14:textId="77777777" w:rsidR="00A04F0D" w:rsidRPr="00AD1CEC" w:rsidRDefault="00A04F0D" w:rsidP="00A04F0D">
            <w:pPr>
              <w:keepNext/>
              <w:rPr>
                <w:ins w:id="850" w:author="Yasser Syed" w:date="2018-12-22T19:32:00Z"/>
                <w:lang w:val="en-CA"/>
              </w:rPr>
            </w:pPr>
            <w:ins w:id="851" w:author="Yasser Syed" w:date="2018-12-22T19:32:00Z">
              <w:r w:rsidRPr="00AD1CEC">
                <w:rPr>
                  <w:lang w:val="en-CA"/>
                </w:rPr>
                <w:t xml:space="preserve">Compression </w:t>
              </w:r>
              <w:r>
                <w:rPr>
                  <w:lang w:val="en-CA"/>
                </w:rPr>
                <w:t>t</w:t>
              </w:r>
              <w:r w:rsidRPr="00AD1CEC">
                <w:rPr>
                  <w:lang w:val="en-CA"/>
                </w:rPr>
                <w:t>ype</w:t>
              </w:r>
            </w:ins>
          </w:p>
        </w:tc>
        <w:tc>
          <w:tcPr>
            <w:tcW w:w="4855" w:type="dxa"/>
          </w:tcPr>
          <w:p w14:paraId="5E4CA499" w14:textId="77777777" w:rsidR="00A04F0D" w:rsidRPr="00AD1CEC" w:rsidRDefault="00A04F0D" w:rsidP="00A04F0D">
            <w:pPr>
              <w:keepNext/>
              <w:rPr>
                <w:ins w:id="852" w:author="Yasser Syed" w:date="2018-12-22T19:32:00Z"/>
                <w:lang w:val="en-CA"/>
              </w:rPr>
            </w:pPr>
            <w:ins w:id="853" w:author="Yasser Syed" w:date="2018-12-22T19:32:00Z">
              <w:r w:rsidRPr="00AD1CEC">
                <w:rPr>
                  <w:lang w:val="en-CA"/>
                </w:rPr>
                <w:t xml:space="preserve">Lossless, </w:t>
              </w:r>
              <w:r>
                <w:rPr>
                  <w:lang w:val="en-CA"/>
                </w:rPr>
                <w:t>u</w:t>
              </w:r>
              <w:r w:rsidRPr="00AD1CEC">
                <w:rPr>
                  <w:lang w:val="en-CA"/>
                </w:rPr>
                <w:t>ncompressed</w:t>
              </w:r>
            </w:ins>
          </w:p>
        </w:tc>
      </w:tr>
      <w:tr w:rsidR="00A04F0D" w:rsidRPr="00AD1CEC" w14:paraId="52F66E4F" w14:textId="77777777" w:rsidTr="00A04F0D">
        <w:trPr>
          <w:ins w:id="854" w:author="Yasser Syed" w:date="2018-12-22T19:32:00Z"/>
        </w:trPr>
        <w:tc>
          <w:tcPr>
            <w:tcW w:w="4585" w:type="dxa"/>
          </w:tcPr>
          <w:p w14:paraId="41B7A214" w14:textId="77777777" w:rsidR="00A04F0D" w:rsidRPr="00AD1CEC" w:rsidRDefault="00A04F0D" w:rsidP="00A04F0D">
            <w:pPr>
              <w:keepNext/>
              <w:rPr>
                <w:ins w:id="855" w:author="Yasser Syed" w:date="2018-12-22T19:32:00Z"/>
                <w:lang w:val="en-CA"/>
              </w:rPr>
            </w:pPr>
            <w:ins w:id="856" w:author="Yasser Syed" w:date="2018-12-22T19:32:00Z">
              <w:r w:rsidRPr="00AD1CEC">
                <w:rPr>
                  <w:lang w:val="en-CA"/>
                </w:rPr>
                <w:t xml:space="preserve">Compression </w:t>
              </w:r>
              <w:r>
                <w:rPr>
                  <w:lang w:val="en-CA"/>
                </w:rPr>
                <w:t>d</w:t>
              </w:r>
              <w:r w:rsidRPr="00AD1CEC">
                <w:rPr>
                  <w:lang w:val="en-CA"/>
                </w:rPr>
                <w:t>imension</w:t>
              </w:r>
            </w:ins>
          </w:p>
        </w:tc>
        <w:tc>
          <w:tcPr>
            <w:tcW w:w="4855" w:type="dxa"/>
          </w:tcPr>
          <w:p w14:paraId="3CD1AD69" w14:textId="77777777" w:rsidR="00A04F0D" w:rsidRPr="00AD1CEC" w:rsidRDefault="00A04F0D" w:rsidP="00A04F0D">
            <w:pPr>
              <w:keepNext/>
              <w:rPr>
                <w:ins w:id="857" w:author="Yasser Syed" w:date="2018-12-22T19:32:00Z"/>
                <w:lang w:val="en-CA"/>
              </w:rPr>
            </w:pPr>
            <w:ins w:id="858" w:author="Yasser Syed" w:date="2018-12-22T19:32:00Z">
              <w:r w:rsidRPr="00AD1CEC">
                <w:rPr>
                  <w:lang w:val="en-CA"/>
                </w:rPr>
                <w:t xml:space="preserve">None, </w:t>
              </w:r>
              <w:r>
                <w:rPr>
                  <w:lang w:val="en-CA"/>
                </w:rPr>
                <w:t>s</w:t>
              </w:r>
              <w:r w:rsidRPr="00AD1CEC">
                <w:rPr>
                  <w:lang w:val="en-CA"/>
                </w:rPr>
                <w:t>patial</w:t>
              </w:r>
            </w:ins>
          </w:p>
        </w:tc>
      </w:tr>
      <w:tr w:rsidR="00A04F0D" w:rsidRPr="00AD1CEC" w14:paraId="27B774B3" w14:textId="77777777" w:rsidTr="00A04F0D">
        <w:trPr>
          <w:ins w:id="859" w:author="Yasser Syed" w:date="2018-12-22T19:32:00Z"/>
        </w:trPr>
        <w:tc>
          <w:tcPr>
            <w:tcW w:w="4585" w:type="dxa"/>
          </w:tcPr>
          <w:p w14:paraId="52F2AC62" w14:textId="77777777" w:rsidR="00A04F0D" w:rsidRPr="00AD1CEC" w:rsidRDefault="00A04F0D" w:rsidP="00A04F0D">
            <w:pPr>
              <w:keepNext/>
              <w:rPr>
                <w:ins w:id="860" w:author="Yasser Syed" w:date="2018-12-22T19:32:00Z"/>
                <w:lang w:val="en-CA"/>
              </w:rPr>
            </w:pPr>
            <w:ins w:id="861" w:author="Yasser Syed" w:date="2018-12-22T19:32:00Z">
              <w:r w:rsidRPr="00AD1CEC">
                <w:rPr>
                  <w:lang w:val="en-CA"/>
                </w:rPr>
                <w:t xml:space="preserve">Compression </w:t>
              </w:r>
              <w:r>
                <w:rPr>
                  <w:lang w:val="en-CA"/>
                </w:rPr>
                <w:t>format</w:t>
              </w:r>
            </w:ins>
          </w:p>
        </w:tc>
        <w:tc>
          <w:tcPr>
            <w:tcW w:w="4855" w:type="dxa"/>
          </w:tcPr>
          <w:p w14:paraId="42CC03B8" w14:textId="77777777" w:rsidR="00A04F0D" w:rsidRPr="00AD1CEC" w:rsidRDefault="00A04F0D" w:rsidP="00A04F0D">
            <w:pPr>
              <w:keepNext/>
              <w:rPr>
                <w:ins w:id="862" w:author="Yasser Syed" w:date="2018-12-22T19:32:00Z"/>
                <w:lang w:val="en-CA"/>
              </w:rPr>
            </w:pPr>
            <w:ins w:id="863" w:author="Yasser Syed" w:date="2018-12-22T19:32:00Z">
              <w:r w:rsidRPr="00AD1CEC">
                <w:rPr>
                  <w:lang w:val="en-CA"/>
                </w:rPr>
                <w:t>None, J2K</w:t>
              </w:r>
            </w:ins>
          </w:p>
        </w:tc>
      </w:tr>
      <w:tr w:rsidR="00A04F0D" w:rsidRPr="00AD1CEC" w14:paraId="2541DD77" w14:textId="77777777" w:rsidTr="00A04F0D">
        <w:trPr>
          <w:ins w:id="864" w:author="Yasser Syed" w:date="2018-12-22T19:32:00Z"/>
        </w:trPr>
        <w:tc>
          <w:tcPr>
            <w:tcW w:w="4585" w:type="dxa"/>
          </w:tcPr>
          <w:p w14:paraId="4404BC1C" w14:textId="77777777" w:rsidR="00A04F0D" w:rsidRPr="00AD1CEC" w:rsidRDefault="00A04F0D" w:rsidP="00A04F0D">
            <w:pPr>
              <w:rPr>
                <w:ins w:id="865" w:author="Yasser Syed" w:date="2018-12-22T19:32:00Z"/>
                <w:lang w:val="en-CA"/>
              </w:rPr>
            </w:pPr>
            <w:ins w:id="866" w:author="Yasser Syed" w:date="2018-12-22T19:32:00Z">
              <w:r>
                <w:rPr>
                  <w:lang w:val="en-CA"/>
                </w:rPr>
                <w:t xml:space="preserve">File </w:t>
              </w:r>
              <w:r w:rsidRPr="00AD1CEC">
                <w:rPr>
                  <w:lang w:val="en-CA"/>
                </w:rPr>
                <w:t>Wrappers</w:t>
              </w:r>
            </w:ins>
          </w:p>
        </w:tc>
        <w:tc>
          <w:tcPr>
            <w:tcW w:w="4855" w:type="dxa"/>
          </w:tcPr>
          <w:p w14:paraId="04B16A26" w14:textId="77777777" w:rsidR="00A04F0D" w:rsidRPr="00AD1CEC" w:rsidRDefault="00A04F0D" w:rsidP="00A04F0D">
            <w:pPr>
              <w:rPr>
                <w:ins w:id="867" w:author="Yasser Syed" w:date="2018-12-22T19:32:00Z"/>
                <w:lang w:val="en-CA"/>
              </w:rPr>
            </w:pPr>
            <w:ins w:id="868" w:author="Yasser Syed" w:date="2018-12-22T19:32:00Z">
              <w:r w:rsidRPr="00AD1CEC">
                <w:rPr>
                  <w:lang w:val="en-CA"/>
                </w:rPr>
                <w:t xml:space="preserve">None, MXF, </w:t>
              </w:r>
            </w:ins>
          </w:p>
        </w:tc>
      </w:tr>
      <w:tr w:rsidR="00A04F0D" w:rsidRPr="00AD1CEC" w14:paraId="5D71F598" w14:textId="77777777" w:rsidTr="00A04F0D">
        <w:trPr>
          <w:ins w:id="869" w:author="Yasser Syed" w:date="2018-12-22T19:32:00Z"/>
        </w:trPr>
        <w:tc>
          <w:tcPr>
            <w:tcW w:w="4585" w:type="dxa"/>
          </w:tcPr>
          <w:p w14:paraId="6AD9F7C4" w14:textId="77777777" w:rsidR="00A04F0D" w:rsidRPr="00AD1CEC" w:rsidRDefault="00A04F0D" w:rsidP="00A04F0D">
            <w:pPr>
              <w:rPr>
                <w:ins w:id="870" w:author="Yasser Syed" w:date="2018-12-22T19:32:00Z"/>
                <w:lang w:val="en-CA"/>
              </w:rPr>
            </w:pPr>
            <w:ins w:id="871" w:author="Yasser Syed" w:date="2018-12-22T19:32:00Z">
              <w:r>
                <w:rPr>
                  <w:lang w:val="en-CA"/>
                </w:rPr>
                <w:t>Wireline Frame Digital Interface</w:t>
              </w:r>
            </w:ins>
          </w:p>
        </w:tc>
        <w:tc>
          <w:tcPr>
            <w:tcW w:w="4855" w:type="dxa"/>
          </w:tcPr>
          <w:p w14:paraId="47031CBA" w14:textId="77777777" w:rsidR="00A04F0D" w:rsidRPr="00AD1CEC" w:rsidRDefault="00A04F0D" w:rsidP="00A04F0D">
            <w:pPr>
              <w:rPr>
                <w:ins w:id="872" w:author="Yasser Syed" w:date="2018-12-22T19:32:00Z"/>
                <w:lang w:val="en-CA"/>
              </w:rPr>
            </w:pPr>
            <w:ins w:id="873" w:author="Yasser Syed" w:date="2018-12-22T19:32:00Z">
              <w:r>
                <w:rPr>
                  <w:lang w:val="en-CA"/>
                </w:rPr>
                <w:t>HD-</w:t>
              </w:r>
              <w:r w:rsidRPr="00AD1CEC">
                <w:rPr>
                  <w:lang w:val="en-CA"/>
                </w:rPr>
                <w:t>SDI, ST</w:t>
              </w:r>
              <w:r>
                <w:rPr>
                  <w:lang w:val="en-CA"/>
                </w:rPr>
                <w:t xml:space="preserve"> </w:t>
              </w:r>
              <w:r w:rsidRPr="00AD1CEC">
                <w:rPr>
                  <w:lang w:val="en-CA"/>
                </w:rPr>
                <w:t>2022-6 (IP/Mux), ST.2110-20 (IP/</w:t>
              </w:r>
              <w:proofErr w:type="spellStart"/>
              <w:r w:rsidRPr="00AD1CEC">
                <w:rPr>
                  <w:lang w:val="en-CA"/>
                </w:rPr>
                <w:t>UnMux</w:t>
              </w:r>
              <w:proofErr w:type="spellEnd"/>
              <w:r w:rsidRPr="00AD1CEC">
                <w:rPr>
                  <w:lang w:val="en-CA"/>
                </w:rPr>
                <w:t>), Others</w:t>
              </w:r>
            </w:ins>
          </w:p>
        </w:tc>
      </w:tr>
    </w:tbl>
    <w:p w14:paraId="77E7A2E1" w14:textId="77777777" w:rsidR="00A04F0D" w:rsidRPr="00AD1CEC" w:rsidRDefault="00A04F0D">
      <w:pPr>
        <w:pStyle w:val="Heading3"/>
        <w:rPr>
          <w:ins w:id="874" w:author="Yasser Syed" w:date="2018-12-22T19:32:00Z"/>
          <w:lang w:val="en-CA"/>
        </w:rPr>
        <w:pPrChange w:id="875" w:author="Yasser Syed" w:date="2018-12-22T19:34:00Z">
          <w:pPr>
            <w:pStyle w:val="Heading2"/>
            <w:numPr>
              <w:ilvl w:val="2"/>
              <w:numId w:val="14"/>
            </w:numPr>
            <w:tabs>
              <w:tab w:val="clear" w:pos="794"/>
              <w:tab w:val="clear" w:pos="1191"/>
              <w:tab w:val="clear" w:pos="1588"/>
              <w:tab w:val="clear" w:pos="1985"/>
              <w:tab w:val="left" w:pos="792"/>
              <w:tab w:val="left" w:pos="1195"/>
              <w:tab w:val="left" w:pos="1584"/>
              <w:tab w:val="left" w:pos="1987"/>
              <w:tab w:val="left" w:pos="4853"/>
              <w:tab w:val="right" w:pos="9691"/>
            </w:tabs>
            <w:overflowPunct/>
            <w:autoSpaceDE/>
            <w:autoSpaceDN/>
            <w:adjustRightInd/>
            <w:ind w:left="720" w:hanging="720"/>
            <w:textAlignment w:val="auto"/>
          </w:pPr>
        </w:pPrChange>
      </w:pPr>
      <w:ins w:id="876" w:author="Yasser Syed" w:date="2018-12-22T19:32:00Z">
        <w:r w:rsidRPr="00AD1CEC">
          <w:rPr>
            <w:lang w:val="en-CA"/>
          </w:rPr>
          <w:t>Video/Image Characteristics for Production Distribution Domain</w:t>
        </w:r>
      </w:ins>
    </w:p>
    <w:p w14:paraId="0C6089B4" w14:textId="77777777" w:rsidR="00A04F0D" w:rsidRPr="00AD1CEC" w:rsidRDefault="00A04F0D" w:rsidP="00A04F0D">
      <w:pPr>
        <w:rPr>
          <w:ins w:id="877" w:author="Yasser Syed" w:date="2018-12-22T19:32:00Z"/>
          <w:lang w:val="en-CA"/>
        </w:rPr>
      </w:pPr>
      <w:ins w:id="878" w:author="Yasser Syed" w:date="2018-12-22T19:32:00Z">
        <w:r w:rsidRPr="00AD1CEC">
          <w:rPr>
            <w:lang w:val="en-CA"/>
          </w:rPr>
          <w:t>In the production distribution domain, is intended for distribution of content to other facilities or to act as a mezzanine or contribution feed (e.g. IMF, HEVC, J2K, AVC) to a service provider. Content is usually lightly compressed in a spatial dimension or both a spatial/temporal dimension.</w:t>
        </w:r>
      </w:ins>
    </w:p>
    <w:p w14:paraId="6E8F6A85" w14:textId="77777777" w:rsidR="00A04F0D" w:rsidRPr="00AD1CEC" w:rsidRDefault="00A04F0D" w:rsidP="00A04F0D">
      <w:pPr>
        <w:pStyle w:val="Caption"/>
        <w:keepNext/>
        <w:rPr>
          <w:ins w:id="879" w:author="Yasser Syed" w:date="2018-12-22T19:32:00Z"/>
          <w:lang w:val="en-CA"/>
        </w:rPr>
      </w:pPr>
      <w:ins w:id="880" w:author="Yasser Syed" w:date="2018-12-22T19:32:00Z">
        <w:r w:rsidRPr="00AD1CEC">
          <w:rPr>
            <w:lang w:val="en-CA"/>
          </w:rPr>
          <w:lastRenderedPageBreak/>
          <w:t xml:space="preserve">Table </w:t>
        </w:r>
        <w:r w:rsidRPr="00AD1CEC">
          <w:rPr>
            <w:lang w:val="en-CA"/>
          </w:rPr>
          <w:fldChar w:fldCharType="begin"/>
        </w:r>
        <w:r w:rsidRPr="00AD1CEC">
          <w:rPr>
            <w:lang w:val="en-CA"/>
          </w:rPr>
          <w:instrText xml:space="preserve"> SEQ Table \* ARABIC </w:instrText>
        </w:r>
        <w:r w:rsidRPr="00AD1CEC">
          <w:rPr>
            <w:lang w:val="en-CA"/>
          </w:rPr>
          <w:fldChar w:fldCharType="separate"/>
        </w:r>
        <w:r>
          <w:rPr>
            <w:noProof/>
            <w:lang w:val="en-CA"/>
          </w:rPr>
          <w:t>8</w:t>
        </w:r>
        <w:r w:rsidRPr="00AD1CEC">
          <w:rPr>
            <w:lang w:val="en-CA"/>
          </w:rPr>
          <w:fldChar w:fldCharType="end"/>
        </w:r>
        <w:r w:rsidRPr="00AD1CEC">
          <w:rPr>
            <w:lang w:val="en-CA"/>
          </w:rPr>
          <w:t>- Widely Used Video/Image Workflow Characteristics in the Production Distribution Domain</w:t>
        </w:r>
      </w:ins>
    </w:p>
    <w:p w14:paraId="0EF66FFF" w14:textId="77777777" w:rsidR="00A04F0D" w:rsidRPr="00AD1CEC" w:rsidRDefault="00A04F0D" w:rsidP="00A04F0D">
      <w:pPr>
        <w:keepNext/>
        <w:rPr>
          <w:ins w:id="881" w:author="Yasser Syed" w:date="2018-12-22T19:32:00Z"/>
          <w:lang w:val="en-CA"/>
        </w:rPr>
      </w:pPr>
    </w:p>
    <w:tbl>
      <w:tblPr>
        <w:tblStyle w:val="TableGrid"/>
        <w:tblW w:w="0" w:type="auto"/>
        <w:tblLook w:val="04A0" w:firstRow="1" w:lastRow="0" w:firstColumn="1" w:lastColumn="0" w:noHBand="0" w:noVBand="1"/>
      </w:tblPr>
      <w:tblGrid>
        <w:gridCol w:w="4495"/>
        <w:gridCol w:w="4945"/>
      </w:tblGrid>
      <w:tr w:rsidR="00A04F0D" w:rsidRPr="00AD1CEC" w14:paraId="0EB33111" w14:textId="77777777" w:rsidTr="00A04F0D">
        <w:trPr>
          <w:ins w:id="882" w:author="Yasser Syed" w:date="2018-12-22T19:32:00Z"/>
        </w:trPr>
        <w:tc>
          <w:tcPr>
            <w:tcW w:w="9440" w:type="dxa"/>
            <w:gridSpan w:val="2"/>
            <w:shd w:val="clear" w:color="auto" w:fill="B4C6E7" w:themeFill="accent1" w:themeFillTint="66"/>
          </w:tcPr>
          <w:p w14:paraId="1F3350E5" w14:textId="77777777" w:rsidR="00A04F0D" w:rsidRPr="00AD1CEC" w:rsidRDefault="00A04F0D" w:rsidP="00A04F0D">
            <w:pPr>
              <w:keepNext/>
              <w:jc w:val="center"/>
              <w:rPr>
                <w:ins w:id="883" w:author="Yasser Syed" w:date="2018-12-22T19:32:00Z"/>
                <w:lang w:val="en-CA"/>
              </w:rPr>
            </w:pPr>
            <w:ins w:id="884" w:author="Yasser Syed" w:date="2018-12-22T19:32:00Z">
              <w:r w:rsidRPr="00AD1CEC">
                <w:rPr>
                  <w:sz w:val="28"/>
                  <w:lang w:val="en-CA"/>
                </w:rPr>
                <w:t>SDR/NCG</w:t>
              </w:r>
            </w:ins>
          </w:p>
        </w:tc>
      </w:tr>
      <w:tr w:rsidR="00A04F0D" w:rsidRPr="00AD1CEC" w14:paraId="76BDF7C9" w14:textId="77777777" w:rsidTr="00A04F0D">
        <w:trPr>
          <w:ins w:id="885" w:author="Yasser Syed" w:date="2018-12-22T19:32:00Z"/>
        </w:trPr>
        <w:tc>
          <w:tcPr>
            <w:tcW w:w="4495" w:type="dxa"/>
          </w:tcPr>
          <w:p w14:paraId="0B6E24C8" w14:textId="77777777" w:rsidR="00A04F0D" w:rsidRPr="00AD1CEC" w:rsidRDefault="00A04F0D" w:rsidP="00A04F0D">
            <w:pPr>
              <w:keepNext/>
              <w:rPr>
                <w:ins w:id="886" w:author="Yasser Syed" w:date="2018-12-22T19:32:00Z"/>
                <w:lang w:val="en-CA"/>
              </w:rPr>
            </w:pPr>
            <w:ins w:id="887" w:author="Yasser Syed" w:date="2018-12-22T19:32:00Z">
              <w:r>
                <w:rPr>
                  <w:lang w:val="en-CA"/>
                </w:rPr>
                <w:t>Colour</w:t>
              </w:r>
              <w:r w:rsidRPr="00AD1CEC">
                <w:rPr>
                  <w:lang w:val="en-CA"/>
                </w:rPr>
                <w:t xml:space="preserve"> </w:t>
              </w:r>
              <w:r>
                <w:rPr>
                  <w:lang w:val="en-CA"/>
                </w:rPr>
                <w:t>sampling structure</w:t>
              </w:r>
            </w:ins>
          </w:p>
        </w:tc>
        <w:tc>
          <w:tcPr>
            <w:tcW w:w="4945" w:type="dxa"/>
          </w:tcPr>
          <w:p w14:paraId="1B85CAB3" w14:textId="77777777" w:rsidR="00A04F0D" w:rsidRPr="00AD1CEC" w:rsidRDefault="00A04F0D" w:rsidP="00A04F0D">
            <w:pPr>
              <w:keepNext/>
              <w:rPr>
                <w:ins w:id="888" w:author="Yasser Syed" w:date="2018-12-22T19:32:00Z"/>
                <w:lang w:val="en-CA"/>
              </w:rPr>
            </w:pPr>
            <w:ins w:id="889" w:author="Yasser Syed" w:date="2018-12-22T19:32:00Z">
              <w:r>
                <w:rPr>
                  <w:lang w:val="en-CA"/>
                </w:rPr>
                <w:t>4:2:2 [Y</w:t>
              </w:r>
              <m:oMath>
                <m:r>
                  <w:rPr>
                    <w:rFonts w:ascii="Cambria Math" w:hAnsi="Cambria Math"/>
                    <w:lang w:val="en-CA"/>
                  </w:rPr>
                  <m:t>'</m:t>
                </m:r>
              </m:oMath>
              <w:r>
                <w:rPr>
                  <w:lang w:val="en-CA"/>
                </w:rPr>
                <w:t>CbCr], 4:2:0 [Y</w:t>
              </w:r>
              <m:oMath>
                <m:r>
                  <w:rPr>
                    <w:rFonts w:ascii="Cambria Math" w:hAnsi="Cambria Math"/>
                    <w:lang w:val="en-CA"/>
                  </w:rPr>
                  <m:t>'</m:t>
                </m:r>
              </m:oMath>
              <w:r w:rsidRPr="00AD1CEC">
                <w:rPr>
                  <w:lang w:val="en-CA"/>
                </w:rPr>
                <w:t>CbCr]</w:t>
              </w:r>
            </w:ins>
          </w:p>
        </w:tc>
      </w:tr>
      <w:tr w:rsidR="00A04F0D" w:rsidRPr="00AD1CEC" w14:paraId="54B0374D" w14:textId="77777777" w:rsidTr="00A04F0D">
        <w:trPr>
          <w:ins w:id="890" w:author="Yasser Syed" w:date="2018-12-22T19:32:00Z"/>
        </w:trPr>
        <w:tc>
          <w:tcPr>
            <w:tcW w:w="4495" w:type="dxa"/>
          </w:tcPr>
          <w:p w14:paraId="70D7D426" w14:textId="77777777" w:rsidR="00A04F0D" w:rsidRPr="00AD1CEC" w:rsidRDefault="00A04F0D" w:rsidP="00A04F0D">
            <w:pPr>
              <w:keepNext/>
              <w:rPr>
                <w:ins w:id="891" w:author="Yasser Syed" w:date="2018-12-22T19:32:00Z"/>
                <w:lang w:val="en-CA"/>
              </w:rPr>
            </w:pPr>
            <w:ins w:id="892" w:author="Yasser Syed" w:date="2018-12-22T19:32:00Z">
              <w:r w:rsidRPr="00AD1CEC">
                <w:rPr>
                  <w:lang w:val="en-CA"/>
                </w:rPr>
                <w:t xml:space="preserve">Frame </w:t>
              </w:r>
              <w:r>
                <w:rPr>
                  <w:lang w:val="en-CA"/>
                </w:rPr>
                <w:t>s</w:t>
              </w:r>
              <w:r w:rsidRPr="00AD1CEC">
                <w:rPr>
                  <w:lang w:val="en-CA"/>
                </w:rPr>
                <w:t>tructure</w:t>
              </w:r>
            </w:ins>
          </w:p>
        </w:tc>
        <w:tc>
          <w:tcPr>
            <w:tcW w:w="4945" w:type="dxa"/>
          </w:tcPr>
          <w:p w14:paraId="22F2B902" w14:textId="77777777" w:rsidR="00A04F0D" w:rsidRPr="00AD1CEC" w:rsidRDefault="00A04F0D" w:rsidP="00A04F0D">
            <w:pPr>
              <w:keepNext/>
              <w:rPr>
                <w:ins w:id="893" w:author="Yasser Syed" w:date="2018-12-22T19:32:00Z"/>
                <w:lang w:val="en-CA"/>
              </w:rPr>
            </w:pPr>
            <w:ins w:id="894" w:author="Yasser Syed" w:date="2018-12-22T19:32:00Z">
              <w:r w:rsidRPr="00AD1CEC">
                <w:rPr>
                  <w:lang w:val="en-CA"/>
                </w:rPr>
                <w:t xml:space="preserve">Interlaced, </w:t>
              </w:r>
              <w:r>
                <w:rPr>
                  <w:lang w:val="en-CA"/>
                </w:rPr>
                <w:t>p</w:t>
              </w:r>
              <w:r w:rsidRPr="00AD1CEC">
                <w:rPr>
                  <w:lang w:val="en-CA"/>
                </w:rPr>
                <w:t>rogressive</w:t>
              </w:r>
            </w:ins>
          </w:p>
        </w:tc>
      </w:tr>
      <w:tr w:rsidR="00A04F0D" w:rsidRPr="00AD1CEC" w14:paraId="4D63AB4B" w14:textId="77777777" w:rsidTr="00A04F0D">
        <w:trPr>
          <w:ins w:id="895" w:author="Yasser Syed" w:date="2018-12-22T19:32:00Z"/>
        </w:trPr>
        <w:tc>
          <w:tcPr>
            <w:tcW w:w="4495" w:type="dxa"/>
          </w:tcPr>
          <w:p w14:paraId="074659F2" w14:textId="77777777" w:rsidR="00A04F0D" w:rsidRPr="00AD1CEC" w:rsidRDefault="00A04F0D" w:rsidP="00A04F0D">
            <w:pPr>
              <w:keepNext/>
              <w:rPr>
                <w:ins w:id="896" w:author="Yasser Syed" w:date="2018-12-22T19:32:00Z"/>
                <w:lang w:val="en-CA"/>
              </w:rPr>
            </w:pPr>
            <w:ins w:id="897" w:author="Yasser Syed" w:date="2018-12-22T19:32:00Z">
              <w:r w:rsidRPr="00AD1CEC">
                <w:rPr>
                  <w:lang w:val="en-CA"/>
                </w:rPr>
                <w:t xml:space="preserve">Bit </w:t>
              </w:r>
              <w:r>
                <w:rPr>
                  <w:lang w:val="en-CA"/>
                </w:rPr>
                <w:t>d</w:t>
              </w:r>
              <w:r w:rsidRPr="00AD1CEC">
                <w:rPr>
                  <w:lang w:val="en-CA"/>
                </w:rPr>
                <w:t>epth</w:t>
              </w:r>
            </w:ins>
          </w:p>
        </w:tc>
        <w:tc>
          <w:tcPr>
            <w:tcW w:w="4945" w:type="dxa"/>
          </w:tcPr>
          <w:p w14:paraId="30F54BA4" w14:textId="77777777" w:rsidR="00A04F0D" w:rsidRPr="00AD1CEC" w:rsidRDefault="00A04F0D" w:rsidP="00A04F0D">
            <w:pPr>
              <w:keepNext/>
              <w:rPr>
                <w:ins w:id="898" w:author="Yasser Syed" w:date="2018-12-22T19:32:00Z"/>
                <w:lang w:val="en-CA"/>
              </w:rPr>
            </w:pPr>
            <w:ins w:id="899" w:author="Yasser Syed" w:date="2018-12-22T19:32:00Z">
              <w:r w:rsidRPr="00AD1CEC">
                <w:rPr>
                  <w:lang w:val="en-CA"/>
                </w:rPr>
                <w:t>10, 8</w:t>
              </w:r>
            </w:ins>
          </w:p>
        </w:tc>
      </w:tr>
      <w:tr w:rsidR="00A04F0D" w:rsidRPr="00AD1CEC" w14:paraId="268B7EA6" w14:textId="77777777" w:rsidTr="00A04F0D">
        <w:trPr>
          <w:ins w:id="900" w:author="Yasser Syed" w:date="2018-12-22T19:32:00Z"/>
        </w:trPr>
        <w:tc>
          <w:tcPr>
            <w:tcW w:w="4495" w:type="dxa"/>
          </w:tcPr>
          <w:p w14:paraId="03AF387D" w14:textId="77777777" w:rsidR="00A04F0D" w:rsidRPr="00AD1CEC" w:rsidRDefault="00A04F0D" w:rsidP="00A04F0D">
            <w:pPr>
              <w:keepNext/>
              <w:rPr>
                <w:ins w:id="901" w:author="Yasser Syed" w:date="2018-12-22T19:32:00Z"/>
                <w:lang w:val="en-CA"/>
              </w:rPr>
            </w:pPr>
            <w:ins w:id="902" w:author="Yasser Syed" w:date="2018-12-22T19:32:00Z">
              <w:r w:rsidRPr="00AD1CEC">
                <w:rPr>
                  <w:lang w:val="en-CA"/>
                </w:rPr>
                <w:t xml:space="preserve">Compression </w:t>
              </w:r>
              <w:r>
                <w:rPr>
                  <w:lang w:val="en-CA"/>
                </w:rPr>
                <w:t>t</w:t>
              </w:r>
              <w:r w:rsidRPr="00AD1CEC">
                <w:rPr>
                  <w:lang w:val="en-CA"/>
                </w:rPr>
                <w:t>ype</w:t>
              </w:r>
            </w:ins>
          </w:p>
        </w:tc>
        <w:tc>
          <w:tcPr>
            <w:tcW w:w="4945" w:type="dxa"/>
          </w:tcPr>
          <w:p w14:paraId="7416B786" w14:textId="77777777" w:rsidR="00A04F0D" w:rsidRPr="00AD1CEC" w:rsidRDefault="00A04F0D" w:rsidP="00A04F0D">
            <w:pPr>
              <w:keepNext/>
              <w:rPr>
                <w:ins w:id="903" w:author="Yasser Syed" w:date="2018-12-22T19:32:00Z"/>
                <w:lang w:val="en-CA"/>
              </w:rPr>
            </w:pPr>
            <w:ins w:id="904" w:author="Yasser Syed" w:date="2018-12-22T19:32:00Z">
              <w:r w:rsidRPr="00AD1CEC">
                <w:rPr>
                  <w:lang w:val="en-CA"/>
                </w:rPr>
                <w:t xml:space="preserve">Lossless, </w:t>
              </w:r>
              <w:r>
                <w:rPr>
                  <w:lang w:val="en-CA"/>
                </w:rPr>
                <w:t>u</w:t>
              </w:r>
              <w:r w:rsidRPr="00AD1CEC">
                <w:rPr>
                  <w:lang w:val="en-CA"/>
                </w:rPr>
                <w:t>ncompressed</w:t>
              </w:r>
            </w:ins>
          </w:p>
        </w:tc>
      </w:tr>
      <w:tr w:rsidR="00A04F0D" w:rsidRPr="00AD1CEC" w14:paraId="464BF645" w14:textId="77777777" w:rsidTr="00A04F0D">
        <w:trPr>
          <w:ins w:id="905" w:author="Yasser Syed" w:date="2018-12-22T19:32:00Z"/>
        </w:trPr>
        <w:tc>
          <w:tcPr>
            <w:tcW w:w="4495" w:type="dxa"/>
          </w:tcPr>
          <w:p w14:paraId="50868098" w14:textId="77777777" w:rsidR="00A04F0D" w:rsidRPr="00AD1CEC" w:rsidRDefault="00A04F0D" w:rsidP="00A04F0D">
            <w:pPr>
              <w:keepNext/>
              <w:rPr>
                <w:ins w:id="906" w:author="Yasser Syed" w:date="2018-12-22T19:32:00Z"/>
                <w:lang w:val="en-CA"/>
              </w:rPr>
            </w:pPr>
            <w:ins w:id="907" w:author="Yasser Syed" w:date="2018-12-22T19:32:00Z">
              <w:r w:rsidRPr="00AD1CEC">
                <w:rPr>
                  <w:lang w:val="en-CA"/>
                </w:rPr>
                <w:t xml:space="preserve">Compression </w:t>
              </w:r>
              <w:r>
                <w:rPr>
                  <w:lang w:val="en-CA"/>
                </w:rPr>
                <w:t>d</w:t>
              </w:r>
              <w:r w:rsidRPr="00AD1CEC">
                <w:rPr>
                  <w:lang w:val="en-CA"/>
                </w:rPr>
                <w:t>imension</w:t>
              </w:r>
            </w:ins>
          </w:p>
        </w:tc>
        <w:tc>
          <w:tcPr>
            <w:tcW w:w="4945" w:type="dxa"/>
          </w:tcPr>
          <w:p w14:paraId="53001C56" w14:textId="77777777" w:rsidR="00A04F0D" w:rsidRPr="00AD1CEC" w:rsidRDefault="00A04F0D" w:rsidP="00A04F0D">
            <w:pPr>
              <w:keepNext/>
              <w:rPr>
                <w:ins w:id="908" w:author="Yasser Syed" w:date="2018-12-22T19:32:00Z"/>
                <w:lang w:val="en-CA"/>
              </w:rPr>
            </w:pPr>
            <w:ins w:id="909" w:author="Yasser Syed" w:date="2018-12-22T19:32:00Z">
              <w:r w:rsidRPr="00AD1CEC">
                <w:rPr>
                  <w:lang w:val="en-CA"/>
                </w:rPr>
                <w:t>None</w:t>
              </w:r>
            </w:ins>
          </w:p>
        </w:tc>
      </w:tr>
      <w:tr w:rsidR="00A04F0D" w:rsidRPr="00AD1CEC" w14:paraId="608754C5" w14:textId="77777777" w:rsidTr="00A04F0D">
        <w:trPr>
          <w:ins w:id="910" w:author="Yasser Syed" w:date="2018-12-22T19:32:00Z"/>
        </w:trPr>
        <w:tc>
          <w:tcPr>
            <w:tcW w:w="4495" w:type="dxa"/>
          </w:tcPr>
          <w:p w14:paraId="6B338589" w14:textId="77777777" w:rsidR="00A04F0D" w:rsidRPr="00AD1CEC" w:rsidRDefault="00A04F0D" w:rsidP="00A04F0D">
            <w:pPr>
              <w:keepNext/>
              <w:rPr>
                <w:ins w:id="911" w:author="Yasser Syed" w:date="2018-12-22T19:32:00Z"/>
                <w:lang w:val="en-CA"/>
              </w:rPr>
            </w:pPr>
            <w:ins w:id="912" w:author="Yasser Syed" w:date="2018-12-22T19:32:00Z">
              <w:r w:rsidRPr="00AD1CEC">
                <w:rPr>
                  <w:lang w:val="en-CA"/>
                </w:rPr>
                <w:t xml:space="preserve">Compression </w:t>
              </w:r>
              <w:r>
                <w:rPr>
                  <w:lang w:val="en-CA"/>
                </w:rPr>
                <w:t>format</w:t>
              </w:r>
            </w:ins>
          </w:p>
        </w:tc>
        <w:tc>
          <w:tcPr>
            <w:tcW w:w="4945" w:type="dxa"/>
          </w:tcPr>
          <w:p w14:paraId="3296DC1F" w14:textId="77777777" w:rsidR="00A04F0D" w:rsidRPr="00AD1CEC" w:rsidRDefault="00A04F0D" w:rsidP="00A04F0D">
            <w:pPr>
              <w:keepNext/>
              <w:rPr>
                <w:ins w:id="913" w:author="Yasser Syed" w:date="2018-12-22T19:32:00Z"/>
                <w:lang w:val="en-CA"/>
              </w:rPr>
            </w:pPr>
            <w:ins w:id="914" w:author="Yasser Syed" w:date="2018-12-22T19:32:00Z">
              <w:r w:rsidRPr="00AD1CEC">
                <w:rPr>
                  <w:lang w:val="en-CA"/>
                </w:rPr>
                <w:t>None, J2K, HEVC, AVC, MPEG-2</w:t>
              </w:r>
            </w:ins>
          </w:p>
        </w:tc>
      </w:tr>
      <w:tr w:rsidR="00A04F0D" w:rsidRPr="00AD1CEC" w14:paraId="2C1746AF" w14:textId="77777777" w:rsidTr="00A04F0D">
        <w:trPr>
          <w:ins w:id="915" w:author="Yasser Syed" w:date="2018-12-22T19:32:00Z"/>
        </w:trPr>
        <w:tc>
          <w:tcPr>
            <w:tcW w:w="4495" w:type="dxa"/>
          </w:tcPr>
          <w:p w14:paraId="42CBFCA8" w14:textId="77777777" w:rsidR="00A04F0D" w:rsidRPr="00AD1CEC" w:rsidRDefault="00A04F0D" w:rsidP="00A04F0D">
            <w:pPr>
              <w:keepNext/>
              <w:rPr>
                <w:ins w:id="916" w:author="Yasser Syed" w:date="2018-12-22T19:32:00Z"/>
                <w:lang w:val="en-CA"/>
              </w:rPr>
            </w:pPr>
            <w:ins w:id="917" w:author="Yasser Syed" w:date="2018-12-22T19:32:00Z">
              <w:r>
                <w:rPr>
                  <w:lang w:val="en-CA"/>
                </w:rPr>
                <w:t xml:space="preserve">File </w:t>
              </w:r>
              <w:r w:rsidRPr="00AD1CEC">
                <w:rPr>
                  <w:lang w:val="en-CA"/>
                </w:rPr>
                <w:t>Wrappers</w:t>
              </w:r>
            </w:ins>
          </w:p>
        </w:tc>
        <w:tc>
          <w:tcPr>
            <w:tcW w:w="4945" w:type="dxa"/>
          </w:tcPr>
          <w:p w14:paraId="26A892DF" w14:textId="77777777" w:rsidR="00A04F0D" w:rsidRPr="00AD1CEC" w:rsidRDefault="00A04F0D" w:rsidP="00A04F0D">
            <w:pPr>
              <w:keepNext/>
              <w:rPr>
                <w:ins w:id="918" w:author="Yasser Syed" w:date="2018-12-22T19:32:00Z"/>
                <w:lang w:val="en-CA"/>
              </w:rPr>
            </w:pPr>
            <w:ins w:id="919" w:author="Yasser Syed" w:date="2018-12-22T19:32:00Z">
              <w:r w:rsidRPr="00AD1CEC">
                <w:rPr>
                  <w:lang w:val="en-CA"/>
                </w:rPr>
                <w:t xml:space="preserve">MXF, MPEG2-TS, </w:t>
              </w:r>
              <w:r>
                <w:rPr>
                  <w:lang w:val="en-CA"/>
                </w:rPr>
                <w:t>ISOBMFF</w:t>
              </w:r>
            </w:ins>
          </w:p>
        </w:tc>
      </w:tr>
      <w:tr w:rsidR="00A04F0D" w:rsidRPr="00AD1CEC" w14:paraId="366BEFC2" w14:textId="77777777" w:rsidTr="00A04F0D">
        <w:trPr>
          <w:ins w:id="920" w:author="Yasser Syed" w:date="2018-12-22T19:32:00Z"/>
        </w:trPr>
        <w:tc>
          <w:tcPr>
            <w:tcW w:w="4495" w:type="dxa"/>
          </w:tcPr>
          <w:p w14:paraId="13FF80F7" w14:textId="77777777" w:rsidR="00A04F0D" w:rsidRPr="00AD1CEC" w:rsidRDefault="00A04F0D" w:rsidP="00A04F0D">
            <w:pPr>
              <w:keepNext/>
              <w:rPr>
                <w:ins w:id="921" w:author="Yasser Syed" w:date="2018-12-22T19:32:00Z"/>
                <w:lang w:val="en-CA"/>
              </w:rPr>
            </w:pPr>
            <w:ins w:id="922" w:author="Yasser Syed" w:date="2018-12-22T19:32:00Z">
              <w:r>
                <w:rPr>
                  <w:lang w:val="en-CA"/>
                </w:rPr>
                <w:t>Wireline Frame Digital Interface</w:t>
              </w:r>
            </w:ins>
          </w:p>
        </w:tc>
        <w:tc>
          <w:tcPr>
            <w:tcW w:w="4945" w:type="dxa"/>
          </w:tcPr>
          <w:p w14:paraId="4C0351F5" w14:textId="77777777" w:rsidR="00A04F0D" w:rsidRPr="00AD1CEC" w:rsidRDefault="00A04F0D" w:rsidP="00A04F0D">
            <w:pPr>
              <w:keepNext/>
              <w:rPr>
                <w:ins w:id="923" w:author="Yasser Syed" w:date="2018-12-22T19:32:00Z"/>
                <w:lang w:val="en-CA"/>
              </w:rPr>
            </w:pPr>
            <w:ins w:id="924" w:author="Yasser Syed" w:date="2018-12-22T19:32:00Z">
              <w:r w:rsidRPr="00AD1CEC">
                <w:rPr>
                  <w:lang w:val="en-CA"/>
                </w:rPr>
                <w:t>SDI, HD-SDI, ST.2022-6 (IP/MUX), ST</w:t>
              </w:r>
              <w:r>
                <w:rPr>
                  <w:lang w:val="en-CA"/>
                </w:rPr>
                <w:t xml:space="preserve"> </w:t>
              </w:r>
              <w:r w:rsidRPr="00AD1CEC">
                <w:rPr>
                  <w:lang w:val="en-CA"/>
                </w:rPr>
                <w:t>2110-20 (IP/</w:t>
              </w:r>
              <w:proofErr w:type="spellStart"/>
              <w:r w:rsidRPr="00AD1CEC">
                <w:rPr>
                  <w:lang w:val="en-CA"/>
                </w:rPr>
                <w:t>UnMux</w:t>
              </w:r>
              <w:proofErr w:type="spellEnd"/>
              <w:r w:rsidRPr="00AD1CEC">
                <w:rPr>
                  <w:lang w:val="en-CA"/>
                </w:rPr>
                <w:t>), others</w:t>
              </w:r>
            </w:ins>
          </w:p>
        </w:tc>
      </w:tr>
    </w:tbl>
    <w:p w14:paraId="65D9B174" w14:textId="77777777" w:rsidR="00A04F0D" w:rsidRPr="00AD1CEC" w:rsidRDefault="00A04F0D" w:rsidP="00A04F0D">
      <w:pPr>
        <w:keepNext/>
        <w:rPr>
          <w:ins w:id="925" w:author="Yasser Syed" w:date="2018-12-22T19:32:00Z"/>
          <w:lang w:val="en-CA"/>
        </w:rPr>
      </w:pPr>
    </w:p>
    <w:tbl>
      <w:tblPr>
        <w:tblStyle w:val="TableGrid"/>
        <w:tblW w:w="0" w:type="auto"/>
        <w:tblLook w:val="04A0" w:firstRow="1" w:lastRow="0" w:firstColumn="1" w:lastColumn="0" w:noHBand="0" w:noVBand="1"/>
      </w:tblPr>
      <w:tblGrid>
        <w:gridCol w:w="4495"/>
        <w:gridCol w:w="4945"/>
      </w:tblGrid>
      <w:tr w:rsidR="00A04F0D" w:rsidRPr="00AD1CEC" w14:paraId="31970AB3" w14:textId="77777777" w:rsidTr="00A04F0D">
        <w:trPr>
          <w:ins w:id="926" w:author="Yasser Syed" w:date="2018-12-22T19:32:00Z"/>
        </w:trPr>
        <w:tc>
          <w:tcPr>
            <w:tcW w:w="9440" w:type="dxa"/>
            <w:gridSpan w:val="2"/>
            <w:shd w:val="clear" w:color="auto" w:fill="B4C6E7" w:themeFill="accent1" w:themeFillTint="66"/>
          </w:tcPr>
          <w:p w14:paraId="6B799005" w14:textId="77777777" w:rsidR="00A04F0D" w:rsidRPr="00AD1CEC" w:rsidRDefault="00A04F0D" w:rsidP="00A04F0D">
            <w:pPr>
              <w:keepNext/>
              <w:jc w:val="center"/>
              <w:rPr>
                <w:ins w:id="927" w:author="Yasser Syed" w:date="2018-12-22T19:32:00Z"/>
                <w:lang w:val="en-CA"/>
              </w:rPr>
            </w:pPr>
            <w:ins w:id="928" w:author="Yasser Syed" w:date="2018-12-22T19:32:00Z">
              <w:r w:rsidRPr="00AD1CEC">
                <w:rPr>
                  <w:sz w:val="28"/>
                  <w:lang w:val="en-CA"/>
                </w:rPr>
                <w:t>HDR/WCG, SDR/WCG</w:t>
              </w:r>
            </w:ins>
          </w:p>
        </w:tc>
      </w:tr>
      <w:tr w:rsidR="00A04F0D" w:rsidRPr="00AD1CEC" w14:paraId="5899354D" w14:textId="77777777" w:rsidTr="00A04F0D">
        <w:trPr>
          <w:ins w:id="929" w:author="Yasser Syed" w:date="2018-12-22T19:32:00Z"/>
        </w:trPr>
        <w:tc>
          <w:tcPr>
            <w:tcW w:w="4495" w:type="dxa"/>
          </w:tcPr>
          <w:p w14:paraId="0A824AAD" w14:textId="77777777" w:rsidR="00A04F0D" w:rsidRPr="00AD1CEC" w:rsidRDefault="00A04F0D" w:rsidP="00A04F0D">
            <w:pPr>
              <w:keepNext/>
              <w:rPr>
                <w:ins w:id="930" w:author="Yasser Syed" w:date="2018-12-22T19:32:00Z"/>
                <w:lang w:val="en-CA"/>
              </w:rPr>
            </w:pPr>
            <w:ins w:id="931" w:author="Yasser Syed" w:date="2018-12-22T19:32:00Z">
              <w:r>
                <w:rPr>
                  <w:lang w:val="en-CA"/>
                </w:rPr>
                <w:t>Colour</w:t>
              </w:r>
              <w:r w:rsidRPr="00AD1CEC">
                <w:rPr>
                  <w:lang w:val="en-CA"/>
                </w:rPr>
                <w:t xml:space="preserve"> </w:t>
              </w:r>
              <w:r>
                <w:rPr>
                  <w:lang w:val="en-CA"/>
                </w:rPr>
                <w:t>sampling structure</w:t>
              </w:r>
            </w:ins>
          </w:p>
        </w:tc>
        <w:tc>
          <w:tcPr>
            <w:tcW w:w="4945" w:type="dxa"/>
          </w:tcPr>
          <w:p w14:paraId="43777390" w14:textId="77777777" w:rsidR="00A04F0D" w:rsidRPr="00AD1CEC" w:rsidRDefault="00A04F0D" w:rsidP="00A04F0D">
            <w:pPr>
              <w:keepNext/>
              <w:rPr>
                <w:ins w:id="932" w:author="Yasser Syed" w:date="2018-12-22T19:32:00Z"/>
                <w:lang w:val="en-CA"/>
              </w:rPr>
            </w:pPr>
            <w:ins w:id="933" w:author="Yasser Syed" w:date="2018-12-22T19:32:00Z">
              <w:r w:rsidRPr="00AD1CEC">
                <w:rPr>
                  <w:lang w:val="en-CA"/>
                </w:rPr>
                <w:t>4:2:2 [</w:t>
              </w:r>
              <w:proofErr w:type="spellStart"/>
              <w:r w:rsidRPr="00AD1CEC">
                <w:rPr>
                  <w:lang w:val="en-CA"/>
                </w:rPr>
                <w:t>Y’CbCr</w:t>
              </w:r>
              <w:proofErr w:type="spellEnd"/>
              <w:r w:rsidRPr="00AD1CEC">
                <w:rPr>
                  <w:lang w:val="en-CA"/>
                </w:rPr>
                <w:t>], 4:2:2 [</w:t>
              </w:r>
              <w:proofErr w:type="spellStart"/>
              <w:r w:rsidRPr="00AD1CEC">
                <w:rPr>
                  <w:lang w:val="en-CA"/>
                </w:rPr>
                <w:t>Y’CbCr</w:t>
              </w:r>
              <w:proofErr w:type="spellEnd"/>
              <w:r w:rsidRPr="00AD1CEC">
                <w:rPr>
                  <w:lang w:val="en-CA"/>
                </w:rPr>
                <w:t>]</w:t>
              </w:r>
            </w:ins>
          </w:p>
        </w:tc>
      </w:tr>
      <w:tr w:rsidR="00A04F0D" w:rsidRPr="00AD1CEC" w14:paraId="6C6F5DC4" w14:textId="77777777" w:rsidTr="00A04F0D">
        <w:trPr>
          <w:ins w:id="934" w:author="Yasser Syed" w:date="2018-12-22T19:32:00Z"/>
        </w:trPr>
        <w:tc>
          <w:tcPr>
            <w:tcW w:w="4495" w:type="dxa"/>
          </w:tcPr>
          <w:p w14:paraId="089EAA96" w14:textId="77777777" w:rsidR="00A04F0D" w:rsidRPr="00AD1CEC" w:rsidRDefault="00A04F0D" w:rsidP="00A04F0D">
            <w:pPr>
              <w:keepNext/>
              <w:rPr>
                <w:ins w:id="935" w:author="Yasser Syed" w:date="2018-12-22T19:32:00Z"/>
                <w:lang w:val="en-CA"/>
              </w:rPr>
            </w:pPr>
            <w:ins w:id="936" w:author="Yasser Syed" w:date="2018-12-22T19:32:00Z">
              <w:r w:rsidRPr="00AD1CEC">
                <w:rPr>
                  <w:lang w:val="en-CA"/>
                </w:rPr>
                <w:t xml:space="preserve">Frame </w:t>
              </w:r>
              <w:r>
                <w:rPr>
                  <w:lang w:val="en-CA"/>
                </w:rPr>
                <w:t>s</w:t>
              </w:r>
              <w:r w:rsidRPr="00AD1CEC">
                <w:rPr>
                  <w:lang w:val="en-CA"/>
                </w:rPr>
                <w:t>tructure</w:t>
              </w:r>
            </w:ins>
          </w:p>
        </w:tc>
        <w:tc>
          <w:tcPr>
            <w:tcW w:w="4945" w:type="dxa"/>
          </w:tcPr>
          <w:p w14:paraId="4A02E747" w14:textId="77777777" w:rsidR="00A04F0D" w:rsidRPr="00AD1CEC" w:rsidRDefault="00A04F0D" w:rsidP="00A04F0D">
            <w:pPr>
              <w:keepNext/>
              <w:rPr>
                <w:ins w:id="937" w:author="Yasser Syed" w:date="2018-12-22T19:32:00Z"/>
                <w:lang w:val="en-CA"/>
              </w:rPr>
            </w:pPr>
            <w:ins w:id="938" w:author="Yasser Syed" w:date="2018-12-22T19:32:00Z">
              <w:r w:rsidRPr="00AD1CEC">
                <w:rPr>
                  <w:lang w:val="en-CA"/>
                </w:rPr>
                <w:t>Progressive</w:t>
              </w:r>
            </w:ins>
          </w:p>
        </w:tc>
      </w:tr>
      <w:tr w:rsidR="00A04F0D" w:rsidRPr="00AD1CEC" w14:paraId="7568493B" w14:textId="77777777" w:rsidTr="00A04F0D">
        <w:trPr>
          <w:ins w:id="939" w:author="Yasser Syed" w:date="2018-12-22T19:32:00Z"/>
        </w:trPr>
        <w:tc>
          <w:tcPr>
            <w:tcW w:w="4495" w:type="dxa"/>
          </w:tcPr>
          <w:p w14:paraId="076D1348" w14:textId="77777777" w:rsidR="00A04F0D" w:rsidRPr="00AD1CEC" w:rsidRDefault="00A04F0D" w:rsidP="00A04F0D">
            <w:pPr>
              <w:keepNext/>
              <w:rPr>
                <w:ins w:id="940" w:author="Yasser Syed" w:date="2018-12-22T19:32:00Z"/>
                <w:lang w:val="en-CA"/>
              </w:rPr>
            </w:pPr>
            <w:ins w:id="941" w:author="Yasser Syed" w:date="2018-12-22T19:32:00Z">
              <w:r w:rsidRPr="00AD1CEC">
                <w:rPr>
                  <w:lang w:val="en-CA"/>
                </w:rPr>
                <w:t xml:space="preserve">Bit </w:t>
              </w:r>
              <w:r>
                <w:rPr>
                  <w:lang w:val="en-CA"/>
                </w:rPr>
                <w:t>d</w:t>
              </w:r>
              <w:r w:rsidRPr="00AD1CEC">
                <w:rPr>
                  <w:lang w:val="en-CA"/>
                </w:rPr>
                <w:t>epth</w:t>
              </w:r>
            </w:ins>
          </w:p>
        </w:tc>
        <w:tc>
          <w:tcPr>
            <w:tcW w:w="4945" w:type="dxa"/>
          </w:tcPr>
          <w:p w14:paraId="7E8953FF" w14:textId="77777777" w:rsidR="00A04F0D" w:rsidRPr="00AD1CEC" w:rsidRDefault="00A04F0D" w:rsidP="00A04F0D">
            <w:pPr>
              <w:keepNext/>
              <w:rPr>
                <w:ins w:id="942" w:author="Yasser Syed" w:date="2018-12-22T19:32:00Z"/>
                <w:lang w:val="en-CA"/>
              </w:rPr>
            </w:pPr>
            <w:ins w:id="943" w:author="Yasser Syed" w:date="2018-12-22T19:32:00Z">
              <w:r w:rsidRPr="00AD1CEC">
                <w:rPr>
                  <w:lang w:val="en-CA"/>
                </w:rPr>
                <w:t>16, 12, 10</w:t>
              </w:r>
            </w:ins>
          </w:p>
        </w:tc>
      </w:tr>
      <w:tr w:rsidR="00A04F0D" w:rsidRPr="00AD1CEC" w14:paraId="0BC4C0EA" w14:textId="77777777" w:rsidTr="00A04F0D">
        <w:trPr>
          <w:ins w:id="944" w:author="Yasser Syed" w:date="2018-12-22T19:32:00Z"/>
        </w:trPr>
        <w:tc>
          <w:tcPr>
            <w:tcW w:w="4495" w:type="dxa"/>
          </w:tcPr>
          <w:p w14:paraId="3CCE5658" w14:textId="77777777" w:rsidR="00A04F0D" w:rsidRPr="00AD1CEC" w:rsidRDefault="00A04F0D" w:rsidP="00A04F0D">
            <w:pPr>
              <w:keepNext/>
              <w:rPr>
                <w:ins w:id="945" w:author="Yasser Syed" w:date="2018-12-22T19:32:00Z"/>
                <w:lang w:val="en-CA"/>
              </w:rPr>
            </w:pPr>
            <w:ins w:id="946" w:author="Yasser Syed" w:date="2018-12-22T19:32:00Z">
              <w:r w:rsidRPr="00AD1CEC">
                <w:rPr>
                  <w:lang w:val="en-CA"/>
                </w:rPr>
                <w:t xml:space="preserve">Compression </w:t>
              </w:r>
              <w:r>
                <w:rPr>
                  <w:lang w:val="en-CA"/>
                </w:rPr>
                <w:t>t</w:t>
              </w:r>
              <w:r w:rsidRPr="00AD1CEC">
                <w:rPr>
                  <w:lang w:val="en-CA"/>
                </w:rPr>
                <w:t>ype</w:t>
              </w:r>
            </w:ins>
          </w:p>
        </w:tc>
        <w:tc>
          <w:tcPr>
            <w:tcW w:w="4945" w:type="dxa"/>
          </w:tcPr>
          <w:p w14:paraId="52D335D3" w14:textId="77777777" w:rsidR="00A04F0D" w:rsidRPr="00AD1CEC" w:rsidRDefault="00A04F0D" w:rsidP="00A04F0D">
            <w:pPr>
              <w:keepNext/>
              <w:rPr>
                <w:ins w:id="947" w:author="Yasser Syed" w:date="2018-12-22T19:32:00Z"/>
                <w:lang w:val="en-CA"/>
              </w:rPr>
            </w:pPr>
            <w:ins w:id="948" w:author="Yasser Syed" w:date="2018-12-22T19:32:00Z">
              <w:r w:rsidRPr="00AD1CEC">
                <w:rPr>
                  <w:lang w:val="en-CA"/>
                </w:rPr>
                <w:t xml:space="preserve">Lossless, </w:t>
              </w:r>
              <w:r>
                <w:rPr>
                  <w:lang w:val="en-CA"/>
                </w:rPr>
                <w:t>u</w:t>
              </w:r>
              <w:r w:rsidRPr="00AD1CEC">
                <w:rPr>
                  <w:lang w:val="en-CA"/>
                </w:rPr>
                <w:t>ncompressed</w:t>
              </w:r>
            </w:ins>
          </w:p>
        </w:tc>
      </w:tr>
      <w:tr w:rsidR="00A04F0D" w:rsidRPr="00AD1CEC" w14:paraId="534C4F22" w14:textId="77777777" w:rsidTr="00A04F0D">
        <w:trPr>
          <w:ins w:id="949" w:author="Yasser Syed" w:date="2018-12-22T19:32:00Z"/>
        </w:trPr>
        <w:tc>
          <w:tcPr>
            <w:tcW w:w="4495" w:type="dxa"/>
          </w:tcPr>
          <w:p w14:paraId="16297BA5" w14:textId="77777777" w:rsidR="00A04F0D" w:rsidRPr="00AD1CEC" w:rsidRDefault="00A04F0D" w:rsidP="00A04F0D">
            <w:pPr>
              <w:keepNext/>
              <w:rPr>
                <w:ins w:id="950" w:author="Yasser Syed" w:date="2018-12-22T19:32:00Z"/>
                <w:lang w:val="en-CA"/>
              </w:rPr>
            </w:pPr>
            <w:ins w:id="951" w:author="Yasser Syed" w:date="2018-12-22T19:32:00Z">
              <w:r w:rsidRPr="00AD1CEC">
                <w:rPr>
                  <w:lang w:val="en-CA"/>
                </w:rPr>
                <w:t xml:space="preserve">Compression </w:t>
              </w:r>
              <w:r>
                <w:rPr>
                  <w:lang w:val="en-CA"/>
                </w:rPr>
                <w:t>d</w:t>
              </w:r>
              <w:r w:rsidRPr="00AD1CEC">
                <w:rPr>
                  <w:lang w:val="en-CA"/>
                </w:rPr>
                <w:t>imension</w:t>
              </w:r>
            </w:ins>
          </w:p>
        </w:tc>
        <w:tc>
          <w:tcPr>
            <w:tcW w:w="4945" w:type="dxa"/>
          </w:tcPr>
          <w:p w14:paraId="507929FA" w14:textId="77777777" w:rsidR="00A04F0D" w:rsidRPr="00AD1CEC" w:rsidRDefault="00A04F0D" w:rsidP="00A04F0D">
            <w:pPr>
              <w:keepNext/>
              <w:rPr>
                <w:ins w:id="952" w:author="Yasser Syed" w:date="2018-12-22T19:32:00Z"/>
                <w:lang w:val="en-CA"/>
              </w:rPr>
            </w:pPr>
            <w:ins w:id="953" w:author="Yasser Syed" w:date="2018-12-22T19:32:00Z">
              <w:r w:rsidRPr="00AD1CEC">
                <w:rPr>
                  <w:lang w:val="en-CA"/>
                </w:rPr>
                <w:t xml:space="preserve">None, </w:t>
              </w:r>
              <w:r>
                <w:rPr>
                  <w:lang w:val="en-CA"/>
                </w:rPr>
                <w:t>s</w:t>
              </w:r>
              <w:r w:rsidRPr="00AD1CEC">
                <w:rPr>
                  <w:lang w:val="en-CA"/>
                </w:rPr>
                <w:t xml:space="preserve">patial, </w:t>
              </w:r>
              <w:r>
                <w:rPr>
                  <w:lang w:val="en-CA"/>
                </w:rPr>
                <w:t>s</w:t>
              </w:r>
              <w:r w:rsidRPr="00AD1CEC">
                <w:rPr>
                  <w:lang w:val="en-CA"/>
                </w:rPr>
                <w:t>patial/</w:t>
              </w:r>
              <w:r>
                <w:rPr>
                  <w:lang w:val="en-CA"/>
                </w:rPr>
                <w:t>t</w:t>
              </w:r>
              <w:r w:rsidRPr="00AD1CEC">
                <w:rPr>
                  <w:lang w:val="en-CA"/>
                </w:rPr>
                <w:t>em</w:t>
              </w:r>
              <w:r>
                <w:rPr>
                  <w:lang w:val="en-CA"/>
                </w:rPr>
                <w:t>poral</w:t>
              </w:r>
            </w:ins>
          </w:p>
        </w:tc>
      </w:tr>
      <w:tr w:rsidR="00A04F0D" w:rsidRPr="00AD1CEC" w14:paraId="083BD4D8" w14:textId="77777777" w:rsidTr="00A04F0D">
        <w:trPr>
          <w:ins w:id="954" w:author="Yasser Syed" w:date="2018-12-22T19:32:00Z"/>
        </w:trPr>
        <w:tc>
          <w:tcPr>
            <w:tcW w:w="4495" w:type="dxa"/>
          </w:tcPr>
          <w:p w14:paraId="3184BA19" w14:textId="77777777" w:rsidR="00A04F0D" w:rsidRPr="00AD1CEC" w:rsidRDefault="00A04F0D" w:rsidP="00A04F0D">
            <w:pPr>
              <w:keepNext/>
              <w:rPr>
                <w:ins w:id="955" w:author="Yasser Syed" w:date="2018-12-22T19:32:00Z"/>
                <w:lang w:val="en-CA"/>
              </w:rPr>
            </w:pPr>
            <w:ins w:id="956" w:author="Yasser Syed" w:date="2018-12-22T19:32:00Z">
              <w:r w:rsidRPr="00AD1CEC">
                <w:rPr>
                  <w:lang w:val="en-CA"/>
                </w:rPr>
                <w:t xml:space="preserve">Compression </w:t>
              </w:r>
              <w:r>
                <w:rPr>
                  <w:lang w:val="en-CA"/>
                </w:rPr>
                <w:t>format</w:t>
              </w:r>
            </w:ins>
          </w:p>
        </w:tc>
        <w:tc>
          <w:tcPr>
            <w:tcW w:w="4945" w:type="dxa"/>
          </w:tcPr>
          <w:p w14:paraId="4BE41664" w14:textId="77777777" w:rsidR="00A04F0D" w:rsidRPr="00AD1CEC" w:rsidRDefault="00A04F0D" w:rsidP="00A04F0D">
            <w:pPr>
              <w:keepNext/>
              <w:rPr>
                <w:ins w:id="957" w:author="Yasser Syed" w:date="2018-12-22T19:32:00Z"/>
                <w:lang w:val="en-CA"/>
              </w:rPr>
            </w:pPr>
            <w:ins w:id="958" w:author="Yasser Syed" w:date="2018-12-22T19:32:00Z">
              <w:r w:rsidRPr="00AD1CEC">
                <w:rPr>
                  <w:lang w:val="en-CA"/>
                </w:rPr>
                <w:t>None, J2K, HEVC, AVC, MPEG-2</w:t>
              </w:r>
            </w:ins>
          </w:p>
        </w:tc>
      </w:tr>
      <w:tr w:rsidR="00A04F0D" w:rsidRPr="00AD1CEC" w14:paraId="3E39CA6A" w14:textId="77777777" w:rsidTr="00A04F0D">
        <w:trPr>
          <w:ins w:id="959" w:author="Yasser Syed" w:date="2018-12-22T19:32:00Z"/>
        </w:trPr>
        <w:tc>
          <w:tcPr>
            <w:tcW w:w="4495" w:type="dxa"/>
          </w:tcPr>
          <w:p w14:paraId="7A612620" w14:textId="77777777" w:rsidR="00A04F0D" w:rsidRPr="00AD1CEC" w:rsidRDefault="00A04F0D" w:rsidP="00A04F0D">
            <w:pPr>
              <w:rPr>
                <w:ins w:id="960" w:author="Yasser Syed" w:date="2018-12-22T19:32:00Z"/>
                <w:lang w:val="en-CA"/>
              </w:rPr>
            </w:pPr>
            <w:ins w:id="961" w:author="Yasser Syed" w:date="2018-12-22T19:32:00Z">
              <w:r>
                <w:rPr>
                  <w:lang w:val="en-CA"/>
                </w:rPr>
                <w:t xml:space="preserve">File </w:t>
              </w:r>
              <w:r w:rsidRPr="00AD1CEC">
                <w:rPr>
                  <w:lang w:val="en-CA"/>
                </w:rPr>
                <w:t>Wrappers</w:t>
              </w:r>
            </w:ins>
          </w:p>
        </w:tc>
        <w:tc>
          <w:tcPr>
            <w:tcW w:w="4945" w:type="dxa"/>
          </w:tcPr>
          <w:p w14:paraId="7C009AA6" w14:textId="77777777" w:rsidR="00A04F0D" w:rsidRPr="00AD1CEC" w:rsidRDefault="00A04F0D" w:rsidP="00A04F0D">
            <w:pPr>
              <w:rPr>
                <w:ins w:id="962" w:author="Yasser Syed" w:date="2018-12-22T19:32:00Z"/>
                <w:lang w:val="en-CA"/>
              </w:rPr>
            </w:pPr>
            <w:ins w:id="963" w:author="Yasser Syed" w:date="2018-12-22T19:32:00Z">
              <w:r w:rsidRPr="00AD1CEC">
                <w:rPr>
                  <w:lang w:val="en-CA"/>
                </w:rPr>
                <w:t xml:space="preserve">MXF, MPEG2-TS, </w:t>
              </w:r>
              <w:r>
                <w:rPr>
                  <w:lang w:val="en-CA"/>
                </w:rPr>
                <w:t>ISOBMFF</w:t>
              </w:r>
            </w:ins>
          </w:p>
        </w:tc>
      </w:tr>
      <w:tr w:rsidR="00A04F0D" w:rsidRPr="00AD1CEC" w14:paraId="5CFE7C21" w14:textId="77777777" w:rsidTr="00A04F0D">
        <w:trPr>
          <w:ins w:id="964" w:author="Yasser Syed" w:date="2018-12-22T19:32:00Z"/>
        </w:trPr>
        <w:tc>
          <w:tcPr>
            <w:tcW w:w="4495" w:type="dxa"/>
          </w:tcPr>
          <w:p w14:paraId="4A1724F1" w14:textId="77777777" w:rsidR="00A04F0D" w:rsidRPr="00AD1CEC" w:rsidRDefault="00A04F0D" w:rsidP="00A04F0D">
            <w:pPr>
              <w:rPr>
                <w:ins w:id="965" w:author="Yasser Syed" w:date="2018-12-22T19:32:00Z"/>
                <w:lang w:val="en-CA"/>
              </w:rPr>
            </w:pPr>
            <w:ins w:id="966" w:author="Yasser Syed" w:date="2018-12-22T19:32:00Z">
              <w:r>
                <w:rPr>
                  <w:lang w:val="en-CA"/>
                </w:rPr>
                <w:t>Wireline Frame Digital Interface</w:t>
              </w:r>
            </w:ins>
          </w:p>
        </w:tc>
        <w:tc>
          <w:tcPr>
            <w:tcW w:w="4945" w:type="dxa"/>
          </w:tcPr>
          <w:p w14:paraId="74F1029F" w14:textId="77777777" w:rsidR="00A04F0D" w:rsidRPr="00AD1CEC" w:rsidRDefault="00A04F0D" w:rsidP="00A04F0D">
            <w:pPr>
              <w:rPr>
                <w:ins w:id="967" w:author="Yasser Syed" w:date="2018-12-22T19:32:00Z"/>
                <w:lang w:val="en-CA"/>
              </w:rPr>
            </w:pPr>
            <w:ins w:id="968" w:author="Yasser Syed" w:date="2018-12-22T19:32:00Z">
              <w:r w:rsidRPr="00AD1CEC">
                <w:rPr>
                  <w:lang w:val="en-CA"/>
                </w:rPr>
                <w:t>SDI, HD-SDI, ST.2022 (IP/MUX), ST.2110-20 (IP/</w:t>
              </w:r>
              <w:proofErr w:type="spellStart"/>
              <w:r w:rsidRPr="00AD1CEC">
                <w:rPr>
                  <w:lang w:val="en-CA"/>
                </w:rPr>
                <w:t>UnMux</w:t>
              </w:r>
              <w:proofErr w:type="spellEnd"/>
              <w:proofErr w:type="gramStart"/>
              <w:r w:rsidRPr="00AD1CEC">
                <w:rPr>
                  <w:lang w:val="en-CA"/>
                </w:rPr>
                <w:t>) ,</w:t>
              </w:r>
              <w:proofErr w:type="gramEnd"/>
              <w:r w:rsidRPr="00AD1CEC">
                <w:rPr>
                  <w:lang w:val="en-CA"/>
                </w:rPr>
                <w:t xml:space="preserve"> others</w:t>
              </w:r>
            </w:ins>
          </w:p>
        </w:tc>
      </w:tr>
    </w:tbl>
    <w:p w14:paraId="29ECED42" w14:textId="77777777" w:rsidR="00A04F0D" w:rsidRPr="00AD1CEC" w:rsidRDefault="00A04F0D">
      <w:pPr>
        <w:pStyle w:val="Heading3"/>
        <w:rPr>
          <w:ins w:id="969" w:author="Yasser Syed" w:date="2018-12-22T19:32:00Z"/>
          <w:lang w:val="en-CA"/>
        </w:rPr>
        <w:pPrChange w:id="970" w:author="Yasser Syed" w:date="2018-12-22T19:34:00Z">
          <w:pPr>
            <w:pStyle w:val="Heading2"/>
            <w:numPr>
              <w:ilvl w:val="2"/>
              <w:numId w:val="14"/>
            </w:numPr>
            <w:tabs>
              <w:tab w:val="clear" w:pos="794"/>
              <w:tab w:val="clear" w:pos="1191"/>
              <w:tab w:val="clear" w:pos="1588"/>
              <w:tab w:val="clear" w:pos="1985"/>
              <w:tab w:val="left" w:pos="792"/>
              <w:tab w:val="left" w:pos="1195"/>
              <w:tab w:val="left" w:pos="1584"/>
              <w:tab w:val="left" w:pos="1987"/>
              <w:tab w:val="left" w:pos="4853"/>
              <w:tab w:val="right" w:pos="9691"/>
            </w:tabs>
            <w:overflowPunct/>
            <w:autoSpaceDE/>
            <w:autoSpaceDN/>
            <w:adjustRightInd/>
            <w:ind w:left="720" w:hanging="720"/>
            <w:textAlignment w:val="auto"/>
          </w:pPr>
        </w:pPrChange>
      </w:pPr>
      <w:ins w:id="971" w:author="Yasser Syed" w:date="2018-12-22T19:32:00Z">
        <w:r w:rsidRPr="00AD1CEC">
          <w:rPr>
            <w:lang w:val="en-CA"/>
          </w:rPr>
          <w:t>Video/</w:t>
        </w:r>
        <w:r>
          <w:rPr>
            <w:lang w:val="en-CA"/>
          </w:rPr>
          <w:t>i</w:t>
        </w:r>
        <w:r w:rsidRPr="00AD1CEC">
          <w:rPr>
            <w:lang w:val="en-CA"/>
          </w:rPr>
          <w:t xml:space="preserve">mage </w:t>
        </w:r>
        <w:r>
          <w:rPr>
            <w:lang w:val="en-CA"/>
          </w:rPr>
          <w:t>c</w:t>
        </w:r>
        <w:r w:rsidRPr="00AD1CEC">
          <w:rPr>
            <w:lang w:val="en-CA"/>
          </w:rPr>
          <w:t xml:space="preserve">haracteristics for </w:t>
        </w:r>
        <w:r>
          <w:rPr>
            <w:lang w:val="en-CA"/>
          </w:rPr>
          <w:t>s</w:t>
        </w:r>
        <w:r w:rsidRPr="00AD1CEC">
          <w:rPr>
            <w:lang w:val="en-CA"/>
          </w:rPr>
          <w:t xml:space="preserve">ervice </w:t>
        </w:r>
        <w:r>
          <w:rPr>
            <w:lang w:val="en-CA"/>
          </w:rPr>
          <w:t>d</w:t>
        </w:r>
        <w:r w:rsidRPr="00AD1CEC">
          <w:rPr>
            <w:lang w:val="en-CA"/>
          </w:rPr>
          <w:t xml:space="preserve">istribution </w:t>
        </w:r>
        <w:r>
          <w:rPr>
            <w:lang w:val="en-CA"/>
          </w:rPr>
          <w:t>d</w:t>
        </w:r>
        <w:r w:rsidRPr="00AD1CEC">
          <w:rPr>
            <w:lang w:val="en-CA"/>
          </w:rPr>
          <w:t>omain</w:t>
        </w:r>
      </w:ins>
    </w:p>
    <w:p w14:paraId="0156CCB4" w14:textId="77777777" w:rsidR="00A04F0D" w:rsidRPr="00AD1CEC" w:rsidRDefault="00A04F0D" w:rsidP="00A04F0D">
      <w:pPr>
        <w:rPr>
          <w:ins w:id="972" w:author="Yasser Syed" w:date="2018-12-22T19:32:00Z"/>
          <w:lang w:val="en-CA"/>
        </w:rPr>
      </w:pPr>
      <w:ins w:id="973" w:author="Yasser Syed" w:date="2018-12-22T19:32:00Z">
        <w:r w:rsidRPr="00AD1CEC">
          <w:rPr>
            <w:lang w:val="en-CA"/>
          </w:rPr>
          <w:t>In the service distribution domain, the remaining conversion stage of the content is intended to be the final format that is consumed by the viewer’s player device. Video content may be reduced by further subsampling, bit depth, and traditional distribution video codec techniques.</w:t>
        </w:r>
      </w:ins>
    </w:p>
    <w:p w14:paraId="79F7D30E" w14:textId="77777777" w:rsidR="00A04F0D" w:rsidRPr="00AD1CEC" w:rsidRDefault="00A04F0D" w:rsidP="00A04F0D">
      <w:pPr>
        <w:pStyle w:val="Caption"/>
        <w:keepNext/>
        <w:rPr>
          <w:ins w:id="974" w:author="Yasser Syed" w:date="2018-12-22T19:32:00Z"/>
          <w:lang w:val="en-CA"/>
        </w:rPr>
      </w:pPr>
      <w:ins w:id="975" w:author="Yasser Syed" w:date="2018-12-22T19:32:00Z">
        <w:r w:rsidRPr="00AD1CEC">
          <w:rPr>
            <w:lang w:val="en-CA"/>
          </w:rPr>
          <w:lastRenderedPageBreak/>
          <w:t xml:space="preserve">Table </w:t>
        </w:r>
        <w:r w:rsidRPr="00AD1CEC">
          <w:rPr>
            <w:lang w:val="en-CA"/>
          </w:rPr>
          <w:fldChar w:fldCharType="begin"/>
        </w:r>
        <w:r w:rsidRPr="00AD1CEC">
          <w:rPr>
            <w:lang w:val="en-CA"/>
          </w:rPr>
          <w:instrText xml:space="preserve"> SEQ Table \* ARABIC </w:instrText>
        </w:r>
        <w:r w:rsidRPr="00AD1CEC">
          <w:rPr>
            <w:lang w:val="en-CA"/>
          </w:rPr>
          <w:fldChar w:fldCharType="separate"/>
        </w:r>
        <w:r>
          <w:rPr>
            <w:noProof/>
            <w:lang w:val="en-CA"/>
          </w:rPr>
          <w:t>9</w:t>
        </w:r>
        <w:r w:rsidRPr="00AD1CEC">
          <w:rPr>
            <w:lang w:val="en-CA"/>
          </w:rPr>
          <w:fldChar w:fldCharType="end"/>
        </w:r>
        <w:r w:rsidRPr="00AD1CEC">
          <w:rPr>
            <w:lang w:val="en-CA"/>
          </w:rPr>
          <w:t>- Widely Used Video/Image Workflow Characteristics in the Service Distribution Domain</w:t>
        </w:r>
      </w:ins>
    </w:p>
    <w:p w14:paraId="3368ACBC" w14:textId="77777777" w:rsidR="00A04F0D" w:rsidRPr="00AD1CEC" w:rsidRDefault="00A04F0D" w:rsidP="00A04F0D">
      <w:pPr>
        <w:keepNext/>
        <w:rPr>
          <w:ins w:id="976" w:author="Yasser Syed" w:date="2018-12-22T19:32:00Z"/>
          <w:lang w:val="en-CA"/>
        </w:rPr>
      </w:pPr>
    </w:p>
    <w:tbl>
      <w:tblPr>
        <w:tblStyle w:val="TableGrid"/>
        <w:tblW w:w="0" w:type="auto"/>
        <w:tblLook w:val="04A0" w:firstRow="1" w:lastRow="0" w:firstColumn="1" w:lastColumn="0" w:noHBand="0" w:noVBand="1"/>
      </w:tblPr>
      <w:tblGrid>
        <w:gridCol w:w="4495"/>
        <w:gridCol w:w="4945"/>
      </w:tblGrid>
      <w:tr w:rsidR="00A04F0D" w:rsidRPr="00AD1CEC" w14:paraId="0630DF9A" w14:textId="77777777" w:rsidTr="00A04F0D">
        <w:trPr>
          <w:ins w:id="977" w:author="Yasser Syed" w:date="2018-12-22T19:32:00Z"/>
        </w:trPr>
        <w:tc>
          <w:tcPr>
            <w:tcW w:w="9440" w:type="dxa"/>
            <w:gridSpan w:val="2"/>
            <w:shd w:val="clear" w:color="auto" w:fill="B4C6E7" w:themeFill="accent1" w:themeFillTint="66"/>
          </w:tcPr>
          <w:p w14:paraId="51B775D9" w14:textId="77777777" w:rsidR="00A04F0D" w:rsidRPr="00AD1CEC" w:rsidRDefault="00A04F0D" w:rsidP="00A04F0D">
            <w:pPr>
              <w:keepNext/>
              <w:jc w:val="center"/>
              <w:rPr>
                <w:ins w:id="978" w:author="Yasser Syed" w:date="2018-12-22T19:32:00Z"/>
                <w:lang w:val="en-CA"/>
              </w:rPr>
            </w:pPr>
            <w:ins w:id="979" w:author="Yasser Syed" w:date="2018-12-22T19:32:00Z">
              <w:r w:rsidRPr="00AD1CEC">
                <w:rPr>
                  <w:sz w:val="28"/>
                  <w:lang w:val="en-CA"/>
                </w:rPr>
                <w:t>SDR/NCG</w:t>
              </w:r>
            </w:ins>
          </w:p>
        </w:tc>
      </w:tr>
      <w:tr w:rsidR="00A04F0D" w:rsidRPr="00AD1CEC" w14:paraId="0B57A9C3" w14:textId="77777777" w:rsidTr="00A04F0D">
        <w:trPr>
          <w:ins w:id="980" w:author="Yasser Syed" w:date="2018-12-22T19:32:00Z"/>
        </w:trPr>
        <w:tc>
          <w:tcPr>
            <w:tcW w:w="4495" w:type="dxa"/>
          </w:tcPr>
          <w:p w14:paraId="1BFEBB4A" w14:textId="77777777" w:rsidR="00A04F0D" w:rsidRPr="00AD1CEC" w:rsidRDefault="00A04F0D" w:rsidP="00A04F0D">
            <w:pPr>
              <w:keepNext/>
              <w:rPr>
                <w:ins w:id="981" w:author="Yasser Syed" w:date="2018-12-22T19:32:00Z"/>
                <w:lang w:val="en-CA"/>
              </w:rPr>
            </w:pPr>
            <w:ins w:id="982" w:author="Yasser Syed" w:date="2018-12-22T19:32:00Z">
              <w:r>
                <w:rPr>
                  <w:lang w:val="en-CA"/>
                </w:rPr>
                <w:t>Colour</w:t>
              </w:r>
              <w:r w:rsidRPr="00AD1CEC">
                <w:rPr>
                  <w:lang w:val="en-CA"/>
                </w:rPr>
                <w:t xml:space="preserve"> </w:t>
              </w:r>
              <w:r>
                <w:rPr>
                  <w:lang w:val="en-CA"/>
                </w:rPr>
                <w:t>sampling structure</w:t>
              </w:r>
            </w:ins>
          </w:p>
        </w:tc>
        <w:tc>
          <w:tcPr>
            <w:tcW w:w="4945" w:type="dxa"/>
          </w:tcPr>
          <w:p w14:paraId="1663BD08" w14:textId="77777777" w:rsidR="00A04F0D" w:rsidRPr="00AD1CEC" w:rsidRDefault="00A04F0D" w:rsidP="00A04F0D">
            <w:pPr>
              <w:keepNext/>
              <w:rPr>
                <w:ins w:id="983" w:author="Yasser Syed" w:date="2018-12-22T19:32:00Z"/>
                <w:lang w:val="en-CA"/>
              </w:rPr>
            </w:pPr>
            <w:ins w:id="984" w:author="Yasser Syed" w:date="2018-12-22T19:32:00Z">
              <w:r w:rsidRPr="00AD1CEC">
                <w:rPr>
                  <w:lang w:val="en-CA"/>
                </w:rPr>
                <w:t>4:2:0 [</w:t>
              </w:r>
              <w:proofErr w:type="spellStart"/>
              <w:r w:rsidRPr="00AD1CEC">
                <w:rPr>
                  <w:lang w:val="en-CA"/>
                </w:rPr>
                <w:t>Y’CbCr</w:t>
              </w:r>
              <w:proofErr w:type="spellEnd"/>
              <w:r w:rsidRPr="00AD1CEC">
                <w:rPr>
                  <w:lang w:val="en-CA"/>
                </w:rPr>
                <w:t>]</w:t>
              </w:r>
            </w:ins>
          </w:p>
        </w:tc>
      </w:tr>
      <w:tr w:rsidR="00A04F0D" w:rsidRPr="00AD1CEC" w14:paraId="459BDFE3" w14:textId="77777777" w:rsidTr="00A04F0D">
        <w:trPr>
          <w:ins w:id="985" w:author="Yasser Syed" w:date="2018-12-22T19:32:00Z"/>
        </w:trPr>
        <w:tc>
          <w:tcPr>
            <w:tcW w:w="4495" w:type="dxa"/>
          </w:tcPr>
          <w:p w14:paraId="3D1846C0" w14:textId="77777777" w:rsidR="00A04F0D" w:rsidRPr="00AD1CEC" w:rsidRDefault="00A04F0D" w:rsidP="00A04F0D">
            <w:pPr>
              <w:keepNext/>
              <w:rPr>
                <w:ins w:id="986" w:author="Yasser Syed" w:date="2018-12-22T19:32:00Z"/>
                <w:lang w:val="en-CA"/>
              </w:rPr>
            </w:pPr>
            <w:ins w:id="987" w:author="Yasser Syed" w:date="2018-12-22T19:32:00Z">
              <w:r w:rsidRPr="00AD1CEC">
                <w:rPr>
                  <w:lang w:val="en-CA"/>
                </w:rPr>
                <w:t xml:space="preserve">Frame </w:t>
              </w:r>
              <w:r>
                <w:rPr>
                  <w:lang w:val="en-CA"/>
                </w:rPr>
                <w:t>s</w:t>
              </w:r>
              <w:r w:rsidRPr="00AD1CEC">
                <w:rPr>
                  <w:lang w:val="en-CA"/>
                </w:rPr>
                <w:t>tructure</w:t>
              </w:r>
            </w:ins>
          </w:p>
        </w:tc>
        <w:tc>
          <w:tcPr>
            <w:tcW w:w="4945" w:type="dxa"/>
          </w:tcPr>
          <w:p w14:paraId="675F1455" w14:textId="77777777" w:rsidR="00A04F0D" w:rsidRPr="00AD1CEC" w:rsidRDefault="00A04F0D" w:rsidP="00A04F0D">
            <w:pPr>
              <w:keepNext/>
              <w:rPr>
                <w:ins w:id="988" w:author="Yasser Syed" w:date="2018-12-22T19:32:00Z"/>
                <w:lang w:val="en-CA"/>
              </w:rPr>
            </w:pPr>
            <w:ins w:id="989" w:author="Yasser Syed" w:date="2018-12-22T19:32:00Z">
              <w:r w:rsidRPr="00AD1CEC">
                <w:rPr>
                  <w:lang w:val="en-CA"/>
                </w:rPr>
                <w:t xml:space="preserve">Interlaced, </w:t>
              </w:r>
              <w:r>
                <w:rPr>
                  <w:lang w:val="en-CA"/>
                </w:rPr>
                <w:t>p</w:t>
              </w:r>
              <w:r w:rsidRPr="00AD1CEC">
                <w:rPr>
                  <w:lang w:val="en-CA"/>
                </w:rPr>
                <w:t>rogressive</w:t>
              </w:r>
            </w:ins>
          </w:p>
        </w:tc>
      </w:tr>
      <w:tr w:rsidR="00A04F0D" w:rsidRPr="00AD1CEC" w14:paraId="3E51DF2F" w14:textId="77777777" w:rsidTr="00A04F0D">
        <w:trPr>
          <w:ins w:id="990" w:author="Yasser Syed" w:date="2018-12-22T19:32:00Z"/>
        </w:trPr>
        <w:tc>
          <w:tcPr>
            <w:tcW w:w="4495" w:type="dxa"/>
          </w:tcPr>
          <w:p w14:paraId="07E8ED99" w14:textId="77777777" w:rsidR="00A04F0D" w:rsidRPr="00AD1CEC" w:rsidRDefault="00A04F0D" w:rsidP="00A04F0D">
            <w:pPr>
              <w:keepNext/>
              <w:rPr>
                <w:ins w:id="991" w:author="Yasser Syed" w:date="2018-12-22T19:32:00Z"/>
                <w:lang w:val="en-CA"/>
              </w:rPr>
            </w:pPr>
            <w:ins w:id="992" w:author="Yasser Syed" w:date="2018-12-22T19:32:00Z">
              <w:r w:rsidRPr="00AD1CEC">
                <w:rPr>
                  <w:lang w:val="en-CA"/>
                </w:rPr>
                <w:t xml:space="preserve">Bit </w:t>
              </w:r>
              <w:r>
                <w:rPr>
                  <w:lang w:val="en-CA"/>
                </w:rPr>
                <w:t>d</w:t>
              </w:r>
              <w:r w:rsidRPr="00AD1CEC">
                <w:rPr>
                  <w:lang w:val="en-CA"/>
                </w:rPr>
                <w:t>epth</w:t>
              </w:r>
            </w:ins>
          </w:p>
        </w:tc>
        <w:tc>
          <w:tcPr>
            <w:tcW w:w="4945" w:type="dxa"/>
          </w:tcPr>
          <w:p w14:paraId="0DEFA9CD" w14:textId="77777777" w:rsidR="00A04F0D" w:rsidRPr="00AD1CEC" w:rsidRDefault="00A04F0D" w:rsidP="00A04F0D">
            <w:pPr>
              <w:keepNext/>
              <w:rPr>
                <w:ins w:id="993" w:author="Yasser Syed" w:date="2018-12-22T19:32:00Z"/>
                <w:lang w:val="en-CA"/>
              </w:rPr>
            </w:pPr>
            <w:ins w:id="994" w:author="Yasser Syed" w:date="2018-12-22T19:32:00Z">
              <w:r w:rsidRPr="00AD1CEC">
                <w:rPr>
                  <w:lang w:val="en-CA"/>
                </w:rPr>
                <w:t>10, 8</w:t>
              </w:r>
            </w:ins>
          </w:p>
        </w:tc>
      </w:tr>
      <w:tr w:rsidR="00A04F0D" w:rsidRPr="00AD1CEC" w14:paraId="07F0AEE0" w14:textId="77777777" w:rsidTr="00A04F0D">
        <w:trPr>
          <w:ins w:id="995" w:author="Yasser Syed" w:date="2018-12-22T19:32:00Z"/>
        </w:trPr>
        <w:tc>
          <w:tcPr>
            <w:tcW w:w="4495" w:type="dxa"/>
          </w:tcPr>
          <w:p w14:paraId="65EBF360" w14:textId="77777777" w:rsidR="00A04F0D" w:rsidRPr="00AD1CEC" w:rsidRDefault="00A04F0D" w:rsidP="00A04F0D">
            <w:pPr>
              <w:keepNext/>
              <w:rPr>
                <w:ins w:id="996" w:author="Yasser Syed" w:date="2018-12-22T19:32:00Z"/>
                <w:lang w:val="en-CA"/>
              </w:rPr>
            </w:pPr>
            <w:ins w:id="997" w:author="Yasser Syed" w:date="2018-12-22T19:32:00Z">
              <w:r w:rsidRPr="00AD1CEC">
                <w:rPr>
                  <w:lang w:val="en-CA"/>
                </w:rPr>
                <w:t xml:space="preserve">Compression </w:t>
              </w:r>
              <w:r>
                <w:rPr>
                  <w:lang w:val="en-CA"/>
                </w:rPr>
                <w:t>t</w:t>
              </w:r>
              <w:r w:rsidRPr="00AD1CEC">
                <w:rPr>
                  <w:lang w:val="en-CA"/>
                </w:rPr>
                <w:t>ype</w:t>
              </w:r>
            </w:ins>
          </w:p>
        </w:tc>
        <w:tc>
          <w:tcPr>
            <w:tcW w:w="4945" w:type="dxa"/>
          </w:tcPr>
          <w:p w14:paraId="27E499E5" w14:textId="77777777" w:rsidR="00A04F0D" w:rsidRPr="00AD1CEC" w:rsidRDefault="00A04F0D" w:rsidP="00A04F0D">
            <w:pPr>
              <w:keepNext/>
              <w:rPr>
                <w:ins w:id="998" w:author="Yasser Syed" w:date="2018-12-22T19:32:00Z"/>
                <w:lang w:val="en-CA"/>
              </w:rPr>
            </w:pPr>
            <w:ins w:id="999" w:author="Yasser Syed" w:date="2018-12-22T19:32:00Z">
              <w:r w:rsidRPr="00AD1CEC">
                <w:rPr>
                  <w:lang w:val="en-CA"/>
                </w:rPr>
                <w:t xml:space="preserve">Lossless, </w:t>
              </w:r>
              <w:r>
                <w:rPr>
                  <w:lang w:val="en-CA"/>
                </w:rPr>
                <w:t>u</w:t>
              </w:r>
              <w:r w:rsidRPr="00AD1CEC">
                <w:rPr>
                  <w:lang w:val="en-CA"/>
                </w:rPr>
                <w:t>ncompressed</w:t>
              </w:r>
            </w:ins>
          </w:p>
        </w:tc>
      </w:tr>
      <w:tr w:rsidR="00A04F0D" w:rsidRPr="00AD1CEC" w14:paraId="473B7D53" w14:textId="77777777" w:rsidTr="00A04F0D">
        <w:trPr>
          <w:ins w:id="1000" w:author="Yasser Syed" w:date="2018-12-22T19:32:00Z"/>
        </w:trPr>
        <w:tc>
          <w:tcPr>
            <w:tcW w:w="4495" w:type="dxa"/>
          </w:tcPr>
          <w:p w14:paraId="37718232" w14:textId="77777777" w:rsidR="00A04F0D" w:rsidRPr="00AD1CEC" w:rsidRDefault="00A04F0D" w:rsidP="00A04F0D">
            <w:pPr>
              <w:keepNext/>
              <w:rPr>
                <w:ins w:id="1001" w:author="Yasser Syed" w:date="2018-12-22T19:32:00Z"/>
                <w:lang w:val="en-CA"/>
              </w:rPr>
            </w:pPr>
            <w:ins w:id="1002" w:author="Yasser Syed" w:date="2018-12-22T19:32:00Z">
              <w:r w:rsidRPr="00AD1CEC">
                <w:rPr>
                  <w:lang w:val="en-CA"/>
                </w:rPr>
                <w:t xml:space="preserve">Compression </w:t>
              </w:r>
              <w:r>
                <w:rPr>
                  <w:lang w:val="en-CA"/>
                </w:rPr>
                <w:t>d</w:t>
              </w:r>
              <w:r w:rsidRPr="00AD1CEC">
                <w:rPr>
                  <w:lang w:val="en-CA"/>
                </w:rPr>
                <w:t>imension</w:t>
              </w:r>
            </w:ins>
          </w:p>
        </w:tc>
        <w:tc>
          <w:tcPr>
            <w:tcW w:w="4945" w:type="dxa"/>
          </w:tcPr>
          <w:p w14:paraId="189C8232" w14:textId="77777777" w:rsidR="00A04F0D" w:rsidRPr="00AD1CEC" w:rsidRDefault="00A04F0D" w:rsidP="00A04F0D">
            <w:pPr>
              <w:keepNext/>
              <w:rPr>
                <w:ins w:id="1003" w:author="Yasser Syed" w:date="2018-12-22T19:32:00Z"/>
                <w:lang w:val="en-CA"/>
              </w:rPr>
            </w:pPr>
            <w:ins w:id="1004" w:author="Yasser Syed" w:date="2018-12-22T19:32:00Z">
              <w:r w:rsidRPr="00AD1CEC">
                <w:rPr>
                  <w:lang w:val="en-CA"/>
                </w:rPr>
                <w:t>None</w:t>
              </w:r>
            </w:ins>
          </w:p>
        </w:tc>
      </w:tr>
      <w:tr w:rsidR="00A04F0D" w:rsidRPr="00AD1CEC" w14:paraId="18F465A9" w14:textId="77777777" w:rsidTr="00A04F0D">
        <w:trPr>
          <w:ins w:id="1005" w:author="Yasser Syed" w:date="2018-12-22T19:32:00Z"/>
        </w:trPr>
        <w:tc>
          <w:tcPr>
            <w:tcW w:w="4495" w:type="dxa"/>
          </w:tcPr>
          <w:p w14:paraId="5043A5BA" w14:textId="77777777" w:rsidR="00A04F0D" w:rsidRPr="00AD1CEC" w:rsidRDefault="00A04F0D" w:rsidP="00A04F0D">
            <w:pPr>
              <w:keepNext/>
              <w:rPr>
                <w:ins w:id="1006" w:author="Yasser Syed" w:date="2018-12-22T19:32:00Z"/>
                <w:lang w:val="en-CA"/>
              </w:rPr>
            </w:pPr>
            <w:ins w:id="1007" w:author="Yasser Syed" w:date="2018-12-22T19:32:00Z">
              <w:r w:rsidRPr="00AD1CEC">
                <w:rPr>
                  <w:lang w:val="en-CA"/>
                </w:rPr>
                <w:t xml:space="preserve">Compression </w:t>
              </w:r>
              <w:r>
                <w:rPr>
                  <w:lang w:val="en-CA"/>
                </w:rPr>
                <w:t>format</w:t>
              </w:r>
            </w:ins>
          </w:p>
        </w:tc>
        <w:tc>
          <w:tcPr>
            <w:tcW w:w="4945" w:type="dxa"/>
          </w:tcPr>
          <w:p w14:paraId="4E39C2D6" w14:textId="77777777" w:rsidR="00A04F0D" w:rsidRPr="00AD1CEC" w:rsidRDefault="00A04F0D" w:rsidP="00A04F0D">
            <w:pPr>
              <w:keepNext/>
              <w:rPr>
                <w:ins w:id="1008" w:author="Yasser Syed" w:date="2018-12-22T19:32:00Z"/>
                <w:lang w:val="en-CA"/>
              </w:rPr>
            </w:pPr>
            <w:ins w:id="1009" w:author="Yasser Syed" w:date="2018-12-22T19:32:00Z">
              <w:r w:rsidRPr="00AD1CEC">
                <w:rPr>
                  <w:lang w:val="en-CA"/>
                </w:rPr>
                <w:t>HEVC, AVC, MPEG-2, Others</w:t>
              </w:r>
            </w:ins>
          </w:p>
        </w:tc>
      </w:tr>
      <w:tr w:rsidR="00A04F0D" w:rsidRPr="00AD1CEC" w14:paraId="7B6AEFDC" w14:textId="77777777" w:rsidTr="00A04F0D">
        <w:trPr>
          <w:ins w:id="1010" w:author="Yasser Syed" w:date="2018-12-22T19:32:00Z"/>
        </w:trPr>
        <w:tc>
          <w:tcPr>
            <w:tcW w:w="4495" w:type="dxa"/>
          </w:tcPr>
          <w:p w14:paraId="72ECB6AB" w14:textId="77777777" w:rsidR="00A04F0D" w:rsidRPr="00AD1CEC" w:rsidRDefault="00A04F0D" w:rsidP="00A04F0D">
            <w:pPr>
              <w:keepNext/>
              <w:rPr>
                <w:ins w:id="1011" w:author="Yasser Syed" w:date="2018-12-22T19:32:00Z"/>
                <w:lang w:val="en-CA"/>
              </w:rPr>
            </w:pPr>
            <w:ins w:id="1012" w:author="Yasser Syed" w:date="2018-12-22T19:32:00Z">
              <w:r>
                <w:rPr>
                  <w:lang w:val="en-CA"/>
                </w:rPr>
                <w:t xml:space="preserve">File </w:t>
              </w:r>
              <w:r w:rsidRPr="00AD1CEC">
                <w:rPr>
                  <w:lang w:val="en-CA"/>
                </w:rPr>
                <w:t>Wrappers</w:t>
              </w:r>
            </w:ins>
          </w:p>
        </w:tc>
        <w:tc>
          <w:tcPr>
            <w:tcW w:w="4945" w:type="dxa"/>
          </w:tcPr>
          <w:p w14:paraId="7E28B9C0" w14:textId="77777777" w:rsidR="00A04F0D" w:rsidRPr="00AD1CEC" w:rsidRDefault="00A04F0D" w:rsidP="00A04F0D">
            <w:pPr>
              <w:keepNext/>
              <w:rPr>
                <w:ins w:id="1013" w:author="Yasser Syed" w:date="2018-12-22T19:32:00Z"/>
                <w:lang w:val="en-CA"/>
              </w:rPr>
            </w:pPr>
            <w:ins w:id="1014" w:author="Yasser Syed" w:date="2018-12-22T19:32:00Z">
              <w:r w:rsidRPr="00AD1CEC">
                <w:rPr>
                  <w:lang w:val="en-CA"/>
                </w:rPr>
                <w:t xml:space="preserve">MPEG2-TS, </w:t>
              </w:r>
              <w:r>
                <w:rPr>
                  <w:lang w:val="en-CA"/>
                </w:rPr>
                <w:t>ISOBMFF</w:t>
              </w:r>
            </w:ins>
          </w:p>
        </w:tc>
      </w:tr>
      <w:tr w:rsidR="00A04F0D" w:rsidRPr="00AD1CEC" w14:paraId="2099AE1F" w14:textId="77777777" w:rsidTr="00A04F0D">
        <w:trPr>
          <w:ins w:id="1015" w:author="Yasser Syed" w:date="2018-12-22T19:32:00Z"/>
        </w:trPr>
        <w:tc>
          <w:tcPr>
            <w:tcW w:w="4495" w:type="dxa"/>
          </w:tcPr>
          <w:p w14:paraId="5080C787" w14:textId="77777777" w:rsidR="00A04F0D" w:rsidRPr="00AD1CEC" w:rsidRDefault="00A04F0D" w:rsidP="00A04F0D">
            <w:pPr>
              <w:keepNext/>
              <w:rPr>
                <w:ins w:id="1016" w:author="Yasser Syed" w:date="2018-12-22T19:32:00Z"/>
                <w:lang w:val="en-CA"/>
              </w:rPr>
            </w:pPr>
            <w:ins w:id="1017" w:author="Yasser Syed" w:date="2018-12-22T19:32:00Z">
              <w:r>
                <w:rPr>
                  <w:lang w:val="en-CA"/>
                </w:rPr>
                <w:t>Wireline Frame Digital Interface</w:t>
              </w:r>
            </w:ins>
          </w:p>
        </w:tc>
        <w:tc>
          <w:tcPr>
            <w:tcW w:w="4945" w:type="dxa"/>
          </w:tcPr>
          <w:p w14:paraId="77736294" w14:textId="77777777" w:rsidR="00A04F0D" w:rsidRPr="00AD1CEC" w:rsidRDefault="00A04F0D" w:rsidP="00A04F0D">
            <w:pPr>
              <w:keepNext/>
              <w:rPr>
                <w:ins w:id="1018" w:author="Yasser Syed" w:date="2018-12-22T19:32:00Z"/>
                <w:lang w:val="en-CA"/>
              </w:rPr>
            </w:pPr>
          </w:p>
        </w:tc>
      </w:tr>
    </w:tbl>
    <w:p w14:paraId="42B99388" w14:textId="77777777" w:rsidR="00A04F0D" w:rsidRPr="00AD1CEC" w:rsidRDefault="00A04F0D" w:rsidP="00A04F0D">
      <w:pPr>
        <w:keepNext/>
        <w:rPr>
          <w:ins w:id="1019" w:author="Yasser Syed" w:date="2018-12-22T19:32:00Z"/>
          <w:lang w:val="en-CA"/>
        </w:rPr>
      </w:pPr>
    </w:p>
    <w:tbl>
      <w:tblPr>
        <w:tblStyle w:val="TableGrid"/>
        <w:tblW w:w="0" w:type="auto"/>
        <w:tblLook w:val="04A0" w:firstRow="1" w:lastRow="0" w:firstColumn="1" w:lastColumn="0" w:noHBand="0" w:noVBand="1"/>
      </w:tblPr>
      <w:tblGrid>
        <w:gridCol w:w="4405"/>
        <w:gridCol w:w="5035"/>
      </w:tblGrid>
      <w:tr w:rsidR="00A04F0D" w:rsidRPr="00AD1CEC" w14:paraId="7984A145" w14:textId="77777777" w:rsidTr="00A04F0D">
        <w:trPr>
          <w:ins w:id="1020" w:author="Yasser Syed" w:date="2018-12-22T19:32:00Z"/>
        </w:trPr>
        <w:tc>
          <w:tcPr>
            <w:tcW w:w="9440" w:type="dxa"/>
            <w:gridSpan w:val="2"/>
            <w:shd w:val="clear" w:color="auto" w:fill="B4C6E7" w:themeFill="accent1" w:themeFillTint="66"/>
          </w:tcPr>
          <w:p w14:paraId="645DB20E" w14:textId="77777777" w:rsidR="00A04F0D" w:rsidRPr="00AD1CEC" w:rsidRDefault="00A04F0D" w:rsidP="00A04F0D">
            <w:pPr>
              <w:keepNext/>
              <w:jc w:val="center"/>
              <w:rPr>
                <w:ins w:id="1021" w:author="Yasser Syed" w:date="2018-12-22T19:32:00Z"/>
                <w:lang w:val="en-CA"/>
              </w:rPr>
            </w:pPr>
            <w:ins w:id="1022" w:author="Yasser Syed" w:date="2018-12-22T19:32:00Z">
              <w:r w:rsidRPr="00AD1CEC">
                <w:rPr>
                  <w:sz w:val="28"/>
                  <w:lang w:val="en-CA"/>
                </w:rPr>
                <w:t>HDR/WCG, SDR/WCG</w:t>
              </w:r>
            </w:ins>
          </w:p>
        </w:tc>
      </w:tr>
      <w:tr w:rsidR="00A04F0D" w:rsidRPr="00AD1CEC" w14:paraId="02FEA012" w14:textId="77777777" w:rsidTr="00A04F0D">
        <w:trPr>
          <w:ins w:id="1023" w:author="Yasser Syed" w:date="2018-12-22T19:32:00Z"/>
        </w:trPr>
        <w:tc>
          <w:tcPr>
            <w:tcW w:w="4405" w:type="dxa"/>
          </w:tcPr>
          <w:p w14:paraId="702BBA44" w14:textId="77777777" w:rsidR="00A04F0D" w:rsidRPr="00AD1CEC" w:rsidRDefault="00A04F0D" w:rsidP="00A04F0D">
            <w:pPr>
              <w:keepNext/>
              <w:rPr>
                <w:ins w:id="1024" w:author="Yasser Syed" w:date="2018-12-22T19:32:00Z"/>
                <w:lang w:val="en-CA"/>
              </w:rPr>
            </w:pPr>
            <w:ins w:id="1025" w:author="Yasser Syed" w:date="2018-12-22T19:32:00Z">
              <w:r>
                <w:rPr>
                  <w:lang w:val="en-CA"/>
                </w:rPr>
                <w:t>Colour</w:t>
              </w:r>
              <w:r w:rsidRPr="00AD1CEC">
                <w:rPr>
                  <w:lang w:val="en-CA"/>
                </w:rPr>
                <w:t xml:space="preserve"> </w:t>
              </w:r>
              <w:r>
                <w:rPr>
                  <w:lang w:val="en-CA"/>
                </w:rPr>
                <w:t>sampling structure</w:t>
              </w:r>
            </w:ins>
          </w:p>
        </w:tc>
        <w:tc>
          <w:tcPr>
            <w:tcW w:w="5035" w:type="dxa"/>
          </w:tcPr>
          <w:p w14:paraId="5895B99D" w14:textId="77777777" w:rsidR="00A04F0D" w:rsidRPr="00AD1CEC" w:rsidRDefault="00A04F0D" w:rsidP="00A04F0D">
            <w:pPr>
              <w:keepNext/>
              <w:rPr>
                <w:ins w:id="1026" w:author="Yasser Syed" w:date="2018-12-22T19:32:00Z"/>
                <w:lang w:val="en-CA"/>
              </w:rPr>
            </w:pPr>
            <w:ins w:id="1027" w:author="Yasser Syed" w:date="2018-12-22T19:32:00Z">
              <w:r w:rsidRPr="00AD1CEC">
                <w:rPr>
                  <w:lang w:val="en-CA"/>
                </w:rPr>
                <w:t>4:2:0 [</w:t>
              </w:r>
              <w:proofErr w:type="spellStart"/>
              <w:r w:rsidRPr="00AD1CEC">
                <w:rPr>
                  <w:lang w:val="en-CA"/>
                </w:rPr>
                <w:t>Y’CbCr</w:t>
              </w:r>
              <w:proofErr w:type="spellEnd"/>
              <w:r w:rsidRPr="00AD1CEC">
                <w:rPr>
                  <w:lang w:val="en-CA"/>
                </w:rPr>
                <w:t>]</w:t>
              </w:r>
            </w:ins>
          </w:p>
        </w:tc>
      </w:tr>
      <w:tr w:rsidR="00A04F0D" w:rsidRPr="00AD1CEC" w14:paraId="1267DB8F" w14:textId="77777777" w:rsidTr="00A04F0D">
        <w:trPr>
          <w:ins w:id="1028" w:author="Yasser Syed" w:date="2018-12-22T19:32:00Z"/>
        </w:trPr>
        <w:tc>
          <w:tcPr>
            <w:tcW w:w="4405" w:type="dxa"/>
          </w:tcPr>
          <w:p w14:paraId="7D4F7275" w14:textId="77777777" w:rsidR="00A04F0D" w:rsidRPr="00AD1CEC" w:rsidRDefault="00A04F0D" w:rsidP="00A04F0D">
            <w:pPr>
              <w:keepNext/>
              <w:rPr>
                <w:ins w:id="1029" w:author="Yasser Syed" w:date="2018-12-22T19:32:00Z"/>
                <w:lang w:val="en-CA"/>
              </w:rPr>
            </w:pPr>
            <w:ins w:id="1030" w:author="Yasser Syed" w:date="2018-12-22T19:32:00Z">
              <w:r w:rsidRPr="00AD1CEC">
                <w:rPr>
                  <w:lang w:val="en-CA"/>
                </w:rPr>
                <w:t xml:space="preserve">Frame </w:t>
              </w:r>
              <w:r>
                <w:rPr>
                  <w:lang w:val="en-CA"/>
                </w:rPr>
                <w:t>s</w:t>
              </w:r>
              <w:r w:rsidRPr="00AD1CEC">
                <w:rPr>
                  <w:lang w:val="en-CA"/>
                </w:rPr>
                <w:t>tructure</w:t>
              </w:r>
            </w:ins>
          </w:p>
        </w:tc>
        <w:tc>
          <w:tcPr>
            <w:tcW w:w="5035" w:type="dxa"/>
          </w:tcPr>
          <w:p w14:paraId="6BE6DAE1" w14:textId="77777777" w:rsidR="00A04F0D" w:rsidRPr="00AD1CEC" w:rsidRDefault="00A04F0D" w:rsidP="00A04F0D">
            <w:pPr>
              <w:keepNext/>
              <w:rPr>
                <w:ins w:id="1031" w:author="Yasser Syed" w:date="2018-12-22T19:32:00Z"/>
                <w:lang w:val="en-CA"/>
              </w:rPr>
            </w:pPr>
            <w:ins w:id="1032" w:author="Yasser Syed" w:date="2018-12-22T19:32:00Z">
              <w:r w:rsidRPr="00AD1CEC">
                <w:rPr>
                  <w:lang w:val="en-CA"/>
                </w:rPr>
                <w:t>Progressive</w:t>
              </w:r>
            </w:ins>
          </w:p>
        </w:tc>
      </w:tr>
      <w:tr w:rsidR="00A04F0D" w:rsidRPr="00AD1CEC" w14:paraId="73A65844" w14:textId="77777777" w:rsidTr="00A04F0D">
        <w:trPr>
          <w:ins w:id="1033" w:author="Yasser Syed" w:date="2018-12-22T19:32:00Z"/>
        </w:trPr>
        <w:tc>
          <w:tcPr>
            <w:tcW w:w="4405" w:type="dxa"/>
          </w:tcPr>
          <w:p w14:paraId="355EAD21" w14:textId="77777777" w:rsidR="00A04F0D" w:rsidRPr="00AD1CEC" w:rsidRDefault="00A04F0D" w:rsidP="00A04F0D">
            <w:pPr>
              <w:keepNext/>
              <w:rPr>
                <w:ins w:id="1034" w:author="Yasser Syed" w:date="2018-12-22T19:32:00Z"/>
                <w:lang w:val="en-CA"/>
              </w:rPr>
            </w:pPr>
            <w:ins w:id="1035" w:author="Yasser Syed" w:date="2018-12-22T19:32:00Z">
              <w:r w:rsidRPr="00AD1CEC">
                <w:rPr>
                  <w:lang w:val="en-CA"/>
                </w:rPr>
                <w:t xml:space="preserve">Bit </w:t>
              </w:r>
              <w:r>
                <w:rPr>
                  <w:lang w:val="en-CA"/>
                </w:rPr>
                <w:t>d</w:t>
              </w:r>
              <w:r w:rsidRPr="00AD1CEC">
                <w:rPr>
                  <w:lang w:val="en-CA"/>
                </w:rPr>
                <w:t>epth</w:t>
              </w:r>
            </w:ins>
          </w:p>
        </w:tc>
        <w:tc>
          <w:tcPr>
            <w:tcW w:w="5035" w:type="dxa"/>
          </w:tcPr>
          <w:p w14:paraId="0C249CF7" w14:textId="77777777" w:rsidR="00A04F0D" w:rsidRPr="00AD1CEC" w:rsidRDefault="00A04F0D" w:rsidP="00A04F0D">
            <w:pPr>
              <w:keepNext/>
              <w:rPr>
                <w:ins w:id="1036" w:author="Yasser Syed" w:date="2018-12-22T19:32:00Z"/>
                <w:lang w:val="en-CA"/>
              </w:rPr>
            </w:pPr>
            <w:ins w:id="1037" w:author="Yasser Syed" w:date="2018-12-22T19:32:00Z">
              <w:r w:rsidRPr="00AD1CEC">
                <w:rPr>
                  <w:lang w:val="en-CA"/>
                </w:rPr>
                <w:t>10</w:t>
              </w:r>
            </w:ins>
          </w:p>
        </w:tc>
      </w:tr>
      <w:tr w:rsidR="00A04F0D" w:rsidRPr="00AD1CEC" w14:paraId="7517D607" w14:textId="77777777" w:rsidTr="00A04F0D">
        <w:trPr>
          <w:ins w:id="1038" w:author="Yasser Syed" w:date="2018-12-22T19:32:00Z"/>
        </w:trPr>
        <w:tc>
          <w:tcPr>
            <w:tcW w:w="4405" w:type="dxa"/>
          </w:tcPr>
          <w:p w14:paraId="4F950CCF" w14:textId="77777777" w:rsidR="00A04F0D" w:rsidRPr="00AD1CEC" w:rsidRDefault="00A04F0D" w:rsidP="00A04F0D">
            <w:pPr>
              <w:keepNext/>
              <w:rPr>
                <w:ins w:id="1039" w:author="Yasser Syed" w:date="2018-12-22T19:32:00Z"/>
                <w:lang w:val="en-CA"/>
              </w:rPr>
            </w:pPr>
            <w:ins w:id="1040" w:author="Yasser Syed" w:date="2018-12-22T19:32:00Z">
              <w:r w:rsidRPr="00AD1CEC">
                <w:rPr>
                  <w:lang w:val="en-CA"/>
                </w:rPr>
                <w:t xml:space="preserve">Compression </w:t>
              </w:r>
              <w:r>
                <w:rPr>
                  <w:lang w:val="en-CA"/>
                </w:rPr>
                <w:t>t</w:t>
              </w:r>
              <w:r w:rsidRPr="00AD1CEC">
                <w:rPr>
                  <w:lang w:val="en-CA"/>
                </w:rPr>
                <w:t>ype</w:t>
              </w:r>
            </w:ins>
          </w:p>
        </w:tc>
        <w:tc>
          <w:tcPr>
            <w:tcW w:w="5035" w:type="dxa"/>
          </w:tcPr>
          <w:p w14:paraId="24192E74" w14:textId="77777777" w:rsidR="00A04F0D" w:rsidRPr="00AD1CEC" w:rsidRDefault="00A04F0D" w:rsidP="00A04F0D">
            <w:pPr>
              <w:keepNext/>
              <w:rPr>
                <w:ins w:id="1041" w:author="Yasser Syed" w:date="2018-12-22T19:32:00Z"/>
                <w:lang w:val="en-CA"/>
              </w:rPr>
            </w:pPr>
            <w:ins w:id="1042" w:author="Yasser Syed" w:date="2018-12-22T19:32:00Z">
              <w:r w:rsidRPr="00AD1CEC">
                <w:rPr>
                  <w:lang w:val="en-CA"/>
                </w:rPr>
                <w:t xml:space="preserve">Lossless, </w:t>
              </w:r>
              <w:r>
                <w:rPr>
                  <w:lang w:val="en-CA"/>
                </w:rPr>
                <w:t>u</w:t>
              </w:r>
              <w:r w:rsidRPr="00AD1CEC">
                <w:rPr>
                  <w:lang w:val="en-CA"/>
                </w:rPr>
                <w:t>ncompressed</w:t>
              </w:r>
            </w:ins>
          </w:p>
        </w:tc>
      </w:tr>
      <w:tr w:rsidR="00A04F0D" w:rsidRPr="00AD1CEC" w14:paraId="3C6411BE" w14:textId="77777777" w:rsidTr="00A04F0D">
        <w:trPr>
          <w:ins w:id="1043" w:author="Yasser Syed" w:date="2018-12-22T19:32:00Z"/>
        </w:trPr>
        <w:tc>
          <w:tcPr>
            <w:tcW w:w="4405" w:type="dxa"/>
          </w:tcPr>
          <w:p w14:paraId="2E7ACC18" w14:textId="77777777" w:rsidR="00A04F0D" w:rsidRPr="00AD1CEC" w:rsidRDefault="00A04F0D" w:rsidP="00A04F0D">
            <w:pPr>
              <w:keepNext/>
              <w:rPr>
                <w:ins w:id="1044" w:author="Yasser Syed" w:date="2018-12-22T19:32:00Z"/>
                <w:lang w:val="en-CA"/>
              </w:rPr>
            </w:pPr>
            <w:ins w:id="1045" w:author="Yasser Syed" w:date="2018-12-22T19:32:00Z">
              <w:r w:rsidRPr="00AD1CEC">
                <w:rPr>
                  <w:lang w:val="en-CA"/>
                </w:rPr>
                <w:t xml:space="preserve">Compression </w:t>
              </w:r>
              <w:r>
                <w:rPr>
                  <w:lang w:val="en-CA"/>
                </w:rPr>
                <w:t>d</w:t>
              </w:r>
              <w:r w:rsidRPr="00AD1CEC">
                <w:rPr>
                  <w:lang w:val="en-CA"/>
                </w:rPr>
                <w:t>imension</w:t>
              </w:r>
            </w:ins>
          </w:p>
        </w:tc>
        <w:tc>
          <w:tcPr>
            <w:tcW w:w="5035" w:type="dxa"/>
          </w:tcPr>
          <w:p w14:paraId="37F490CE" w14:textId="77777777" w:rsidR="00A04F0D" w:rsidRPr="00AD1CEC" w:rsidRDefault="00A04F0D" w:rsidP="00A04F0D">
            <w:pPr>
              <w:keepNext/>
              <w:rPr>
                <w:ins w:id="1046" w:author="Yasser Syed" w:date="2018-12-22T19:32:00Z"/>
                <w:lang w:val="en-CA"/>
              </w:rPr>
            </w:pPr>
            <w:ins w:id="1047" w:author="Yasser Syed" w:date="2018-12-22T19:32:00Z">
              <w:r w:rsidRPr="00AD1CEC">
                <w:rPr>
                  <w:lang w:val="en-CA"/>
                </w:rPr>
                <w:t xml:space="preserve">Spatial, </w:t>
              </w:r>
              <w:r>
                <w:rPr>
                  <w:lang w:val="en-CA"/>
                </w:rPr>
                <w:t>s</w:t>
              </w:r>
              <w:r w:rsidRPr="00AD1CEC">
                <w:rPr>
                  <w:lang w:val="en-CA"/>
                </w:rPr>
                <w:t>patial/</w:t>
              </w:r>
              <w:r>
                <w:rPr>
                  <w:lang w:val="en-CA"/>
                </w:rPr>
                <w:t>t</w:t>
              </w:r>
              <w:r w:rsidRPr="00AD1CEC">
                <w:rPr>
                  <w:lang w:val="en-CA"/>
                </w:rPr>
                <w:t>emporal</w:t>
              </w:r>
            </w:ins>
          </w:p>
        </w:tc>
      </w:tr>
      <w:tr w:rsidR="00A04F0D" w:rsidRPr="00AD1CEC" w14:paraId="7C917783" w14:textId="77777777" w:rsidTr="00A04F0D">
        <w:trPr>
          <w:ins w:id="1048" w:author="Yasser Syed" w:date="2018-12-22T19:32:00Z"/>
        </w:trPr>
        <w:tc>
          <w:tcPr>
            <w:tcW w:w="4405" w:type="dxa"/>
          </w:tcPr>
          <w:p w14:paraId="660976DE" w14:textId="77777777" w:rsidR="00A04F0D" w:rsidRPr="00AD1CEC" w:rsidRDefault="00A04F0D" w:rsidP="00A04F0D">
            <w:pPr>
              <w:keepNext/>
              <w:rPr>
                <w:ins w:id="1049" w:author="Yasser Syed" w:date="2018-12-22T19:32:00Z"/>
                <w:lang w:val="en-CA"/>
              </w:rPr>
            </w:pPr>
            <w:ins w:id="1050" w:author="Yasser Syed" w:date="2018-12-22T19:32:00Z">
              <w:r w:rsidRPr="00AD1CEC">
                <w:rPr>
                  <w:lang w:val="en-CA"/>
                </w:rPr>
                <w:t xml:space="preserve">Compression </w:t>
              </w:r>
              <w:r>
                <w:rPr>
                  <w:lang w:val="en-CA"/>
                </w:rPr>
                <w:t>format</w:t>
              </w:r>
            </w:ins>
          </w:p>
        </w:tc>
        <w:tc>
          <w:tcPr>
            <w:tcW w:w="5035" w:type="dxa"/>
          </w:tcPr>
          <w:p w14:paraId="1422227B" w14:textId="77777777" w:rsidR="00A04F0D" w:rsidRPr="00AD1CEC" w:rsidRDefault="00A04F0D" w:rsidP="00A04F0D">
            <w:pPr>
              <w:keepNext/>
              <w:rPr>
                <w:ins w:id="1051" w:author="Yasser Syed" w:date="2018-12-22T19:32:00Z"/>
                <w:lang w:val="en-CA"/>
              </w:rPr>
            </w:pPr>
            <w:ins w:id="1052" w:author="Yasser Syed" w:date="2018-12-22T19:32:00Z">
              <w:r w:rsidRPr="00AD1CEC">
                <w:rPr>
                  <w:lang w:val="en-CA"/>
                </w:rPr>
                <w:t xml:space="preserve">HEVC, AVC, </w:t>
              </w:r>
              <w:r>
                <w:rPr>
                  <w:lang w:val="en-CA"/>
                </w:rPr>
                <w:t>o</w:t>
              </w:r>
              <w:r w:rsidRPr="00AD1CEC">
                <w:rPr>
                  <w:lang w:val="en-CA"/>
                </w:rPr>
                <w:t>thers</w:t>
              </w:r>
            </w:ins>
          </w:p>
        </w:tc>
      </w:tr>
      <w:tr w:rsidR="00A04F0D" w:rsidRPr="00AD1CEC" w14:paraId="635443E7" w14:textId="77777777" w:rsidTr="00A04F0D">
        <w:trPr>
          <w:ins w:id="1053" w:author="Yasser Syed" w:date="2018-12-22T19:32:00Z"/>
        </w:trPr>
        <w:tc>
          <w:tcPr>
            <w:tcW w:w="4405" w:type="dxa"/>
          </w:tcPr>
          <w:p w14:paraId="73A2CA95" w14:textId="77777777" w:rsidR="00A04F0D" w:rsidRPr="00AD1CEC" w:rsidRDefault="00A04F0D" w:rsidP="00A04F0D">
            <w:pPr>
              <w:rPr>
                <w:ins w:id="1054" w:author="Yasser Syed" w:date="2018-12-22T19:32:00Z"/>
                <w:lang w:val="en-CA"/>
              </w:rPr>
            </w:pPr>
            <w:ins w:id="1055" w:author="Yasser Syed" w:date="2018-12-22T19:32:00Z">
              <w:r>
                <w:rPr>
                  <w:lang w:val="en-CA"/>
                </w:rPr>
                <w:t xml:space="preserve">File </w:t>
              </w:r>
              <w:r w:rsidRPr="00AD1CEC">
                <w:rPr>
                  <w:lang w:val="en-CA"/>
                </w:rPr>
                <w:t>Wrappers</w:t>
              </w:r>
            </w:ins>
          </w:p>
        </w:tc>
        <w:tc>
          <w:tcPr>
            <w:tcW w:w="5035" w:type="dxa"/>
          </w:tcPr>
          <w:p w14:paraId="4742A8D8" w14:textId="77777777" w:rsidR="00A04F0D" w:rsidRPr="00AD1CEC" w:rsidRDefault="00A04F0D" w:rsidP="00A04F0D">
            <w:pPr>
              <w:rPr>
                <w:ins w:id="1056" w:author="Yasser Syed" w:date="2018-12-22T19:32:00Z"/>
                <w:lang w:val="en-CA"/>
              </w:rPr>
            </w:pPr>
            <w:ins w:id="1057" w:author="Yasser Syed" w:date="2018-12-22T19:32:00Z">
              <w:r w:rsidRPr="00AD1CEC">
                <w:rPr>
                  <w:lang w:val="en-CA"/>
                </w:rPr>
                <w:t xml:space="preserve">MPEG2-TS, </w:t>
              </w:r>
              <w:r>
                <w:rPr>
                  <w:lang w:val="en-CA"/>
                </w:rPr>
                <w:t>ISOBMFF</w:t>
              </w:r>
            </w:ins>
          </w:p>
        </w:tc>
      </w:tr>
      <w:tr w:rsidR="00A04F0D" w:rsidRPr="00AD1CEC" w14:paraId="6C7C3EE0" w14:textId="77777777" w:rsidTr="00A04F0D">
        <w:trPr>
          <w:ins w:id="1058" w:author="Yasser Syed" w:date="2018-12-22T19:32:00Z"/>
        </w:trPr>
        <w:tc>
          <w:tcPr>
            <w:tcW w:w="4405" w:type="dxa"/>
          </w:tcPr>
          <w:p w14:paraId="32BDE22A" w14:textId="77777777" w:rsidR="00A04F0D" w:rsidRPr="00AD1CEC" w:rsidRDefault="00A04F0D" w:rsidP="00A04F0D">
            <w:pPr>
              <w:rPr>
                <w:ins w:id="1059" w:author="Yasser Syed" w:date="2018-12-22T19:32:00Z"/>
                <w:lang w:val="en-CA"/>
              </w:rPr>
            </w:pPr>
            <w:ins w:id="1060" w:author="Yasser Syed" w:date="2018-12-22T19:32:00Z">
              <w:r>
                <w:rPr>
                  <w:lang w:val="en-CA"/>
                </w:rPr>
                <w:t>Wireline Frame Digital Interface</w:t>
              </w:r>
            </w:ins>
          </w:p>
        </w:tc>
        <w:tc>
          <w:tcPr>
            <w:tcW w:w="5035" w:type="dxa"/>
          </w:tcPr>
          <w:p w14:paraId="399A38A7" w14:textId="77777777" w:rsidR="00A04F0D" w:rsidRPr="00AD1CEC" w:rsidRDefault="00A04F0D" w:rsidP="00A04F0D">
            <w:pPr>
              <w:rPr>
                <w:ins w:id="1061" w:author="Yasser Syed" w:date="2018-12-22T19:32:00Z"/>
                <w:lang w:val="en-CA"/>
              </w:rPr>
            </w:pPr>
          </w:p>
        </w:tc>
      </w:tr>
    </w:tbl>
    <w:p w14:paraId="7584F9E7" w14:textId="77777777" w:rsidR="00A04F0D" w:rsidRPr="00AD1CEC" w:rsidRDefault="00A04F0D" w:rsidP="00A04F0D">
      <w:pPr>
        <w:keepNext/>
        <w:rPr>
          <w:ins w:id="1062" w:author="Yasser Syed" w:date="2018-12-22T19:32:00Z"/>
          <w:lang w:val="en-CA"/>
        </w:rPr>
      </w:pPr>
    </w:p>
    <w:p w14:paraId="09740DBB" w14:textId="77777777" w:rsidR="00A04F0D" w:rsidRDefault="00A04F0D" w:rsidP="00A04F0D">
      <w:pPr>
        <w:rPr>
          <w:ins w:id="1063" w:author="Yasser Syed" w:date="2018-12-22T19:32:00Z"/>
          <w:lang w:val="en-CA"/>
        </w:rPr>
      </w:pPr>
    </w:p>
    <w:p w14:paraId="443F6752" w14:textId="77777777" w:rsidR="00A04F0D" w:rsidRDefault="00A04F0D" w:rsidP="00A04F0D">
      <w:pPr>
        <w:rPr>
          <w:ins w:id="1064" w:author="Yasser Syed" w:date="2018-12-22T19:32:00Z"/>
          <w:lang w:val="en-CA"/>
        </w:rPr>
      </w:pPr>
    </w:p>
    <w:p w14:paraId="4F6B8AF5" w14:textId="77777777" w:rsidR="00A04F0D" w:rsidRDefault="00A04F0D" w:rsidP="00A04F0D">
      <w:pPr>
        <w:rPr>
          <w:ins w:id="1065" w:author="Yasser Syed" w:date="2018-12-22T19:32:00Z"/>
          <w:lang w:val="en-CA"/>
        </w:rPr>
      </w:pPr>
    </w:p>
    <w:p w14:paraId="6BBEAE7F" w14:textId="77777777" w:rsidR="00A04F0D" w:rsidRPr="000456B4" w:rsidRDefault="00A04F0D" w:rsidP="00AA46E7">
      <w:pPr>
        <w:rPr>
          <w:rFonts w:eastAsia="Calibri"/>
        </w:rPr>
      </w:pPr>
    </w:p>
    <w:p w14:paraId="0D3921A5" w14:textId="77777777" w:rsidR="006D49A0" w:rsidRPr="000456B4" w:rsidRDefault="00F33491" w:rsidP="00F33491">
      <w:pPr>
        <w:jc w:val="center"/>
        <w:rPr>
          <w:u w:val="single"/>
        </w:rPr>
      </w:pPr>
      <w:r w:rsidRPr="000456B4">
        <w:rPr>
          <w:u w:val="single"/>
        </w:rPr>
        <w:t>________________________</w:t>
      </w:r>
    </w:p>
    <w:p w14:paraId="63CC72CF" w14:textId="77777777" w:rsidR="00AA46E7" w:rsidRPr="000456B4" w:rsidRDefault="00AA46E7"/>
    <w:p w14:paraId="355D4E0F" w14:textId="77777777" w:rsidR="00D909B6" w:rsidRPr="000456B4" w:rsidRDefault="00D909B6"/>
    <w:sectPr w:rsidR="00D909B6" w:rsidRPr="000456B4" w:rsidSect="0077313F">
      <w:headerReference w:type="even" r:id="rId20"/>
      <w:headerReference w:type="default" r:id="rId21"/>
      <w:footerReference w:type="even" r:id="rId22"/>
      <w:footerReference w:type="default" r:id="rId23"/>
      <w:pgSz w:w="11907" w:h="16840" w:code="9"/>
      <w:pgMar w:top="1094" w:right="1094" w:bottom="1094" w:left="1094" w:header="475" w:footer="475"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782" w:author="Syed, Yasser" w:date="2018-04-12T19:50:00Z" w:initials="SY">
    <w:p w14:paraId="343AC190" w14:textId="77777777" w:rsidR="00B30E44" w:rsidRDefault="00B30E44" w:rsidP="00A04F0D">
      <w:pPr>
        <w:pStyle w:val="CommentText"/>
      </w:pPr>
      <w:r>
        <w:rPr>
          <w:rStyle w:val="CommentReference"/>
        </w:rPr>
        <w:annotationRef/>
      </w:r>
      <w:r>
        <w:t>Add baseband distribution of HDR/SDR/ ST 2082-10 2081-10, 2036-1</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43AC19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43AC190" w16cid:durableId="1E7A36F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E3B9B9" w14:textId="77777777" w:rsidR="00D71A95" w:rsidRDefault="00D71A95" w:rsidP="00D909B6">
      <w:pPr>
        <w:spacing w:before="0"/>
      </w:pPr>
      <w:r>
        <w:separator/>
      </w:r>
    </w:p>
  </w:endnote>
  <w:endnote w:type="continuationSeparator" w:id="0">
    <w:p w14:paraId="18E79907" w14:textId="77777777" w:rsidR="00D71A95" w:rsidRDefault="00D71A95" w:rsidP="00D909B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altName w:val="Times New Roman"/>
    <w:panose1 w:val="02020603050405020304"/>
    <w:charset w:val="00"/>
    <w:family w:val="auto"/>
    <w:pitch w:val="variable"/>
    <w:sig w:usb0="E00002FF" w:usb1="5000205A" w:usb2="00000000" w:usb3="00000000" w:csb0="0000019F" w:csb1="00000000"/>
  </w:font>
  <w:font w:name="C39T36Lfz">
    <w:altName w:val="Symbol"/>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ebkit-standard">
    <w:altName w:val="Cambria"/>
    <w:panose1 w:val="00000000000000000000"/>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CB3A1E" w14:textId="77777777" w:rsidR="00B30E44" w:rsidRDefault="00B30E44">
    <w:pPr>
      <w:pStyle w:val="Footer"/>
    </w:pPr>
    <w:r>
      <w:rPr>
        <w:b w:val="0"/>
      </w:rPr>
      <w:fldChar w:fldCharType="begin"/>
    </w:r>
    <w:r>
      <w:rPr>
        <w:b w:val="0"/>
      </w:rPr>
      <w:instrText>PAGE</w:instrText>
    </w:r>
    <w:r>
      <w:rPr>
        <w:b w:val="0"/>
      </w:rPr>
      <w:fldChar w:fldCharType="separate"/>
    </w:r>
    <w:r>
      <w:rPr>
        <w:b w:val="0"/>
        <w:noProof/>
      </w:rPr>
      <w:t>ii</w:t>
    </w:r>
    <w:r>
      <w:rPr>
        <w:b w:val="0"/>
      </w:rPr>
      <w:fldChar w:fldCharType="end"/>
    </w:r>
    <w:r>
      <w:rPr>
        <w:b w:val="0"/>
      </w:rPr>
      <w:tab/>
    </w:r>
    <w:r>
      <w:fldChar w:fldCharType="begin"/>
    </w:r>
    <w:r>
      <w:instrText>styleref foot</w:instrText>
    </w:r>
    <w:r>
      <w:fldChar w:fldCharType="separate"/>
    </w:r>
    <w:r>
      <w:rPr>
        <w:noProof/>
      </w:rPr>
      <w:t>Draft ITU-T H Suppl. XX (201x E)</w:t>
    </w:r>
    <w: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EAD829" w14:textId="711FF9C2" w:rsidR="00B30E44" w:rsidRDefault="00B30E44">
    <w:pPr>
      <w:pStyle w:val="Footer"/>
    </w:pPr>
    <w:r>
      <w:tab/>
    </w:r>
    <w:r>
      <w:tab/>
    </w:r>
    <w:r>
      <w:tab/>
    </w:r>
    <w:r>
      <w:fldChar w:fldCharType="begin"/>
    </w:r>
    <w:r>
      <w:instrText>styleref foot</w:instrText>
    </w:r>
    <w:r>
      <w:fldChar w:fldCharType="separate"/>
    </w:r>
    <w:r w:rsidR="00F029BA">
      <w:rPr>
        <w:noProof/>
      </w:rPr>
      <w:t>Draft ITU-T H Suppl. XX (201x E)</w:t>
    </w:r>
    <w:r>
      <w:fldChar w:fldCharType="end"/>
    </w:r>
    <w:r>
      <w:tab/>
    </w:r>
    <w:r>
      <w:rPr>
        <w:b w:val="0"/>
      </w:rPr>
      <w:fldChar w:fldCharType="begin"/>
    </w:r>
    <w:r>
      <w:rPr>
        <w:b w:val="0"/>
      </w:rPr>
      <w:instrText>PAGE</w:instrText>
    </w:r>
    <w:r>
      <w:rPr>
        <w:b w:val="0"/>
      </w:rPr>
      <w:fldChar w:fldCharType="separate"/>
    </w:r>
    <w:r>
      <w:rPr>
        <w:b w:val="0"/>
        <w:noProof/>
      </w:rPr>
      <w:t>i</w:t>
    </w:r>
    <w:r>
      <w:rPr>
        <w:b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26B7A9" w14:textId="329F3659" w:rsidR="00B30E44" w:rsidRDefault="00B30E44">
    <w:pPr>
      <w:pStyle w:val="Footer"/>
    </w:pPr>
    <w:r>
      <w:rPr>
        <w:b w:val="0"/>
      </w:rPr>
      <w:fldChar w:fldCharType="begin"/>
    </w:r>
    <w:r>
      <w:rPr>
        <w:b w:val="0"/>
      </w:rPr>
      <w:instrText>PAGE</w:instrText>
    </w:r>
    <w:r>
      <w:rPr>
        <w:b w:val="0"/>
      </w:rPr>
      <w:fldChar w:fldCharType="separate"/>
    </w:r>
    <w:r>
      <w:rPr>
        <w:b w:val="0"/>
        <w:noProof/>
      </w:rPr>
      <w:t>12</w:t>
    </w:r>
    <w:r>
      <w:rPr>
        <w:b w:val="0"/>
      </w:rPr>
      <w:fldChar w:fldCharType="end"/>
    </w:r>
    <w:r>
      <w:tab/>
    </w:r>
    <w:r>
      <w:fldChar w:fldCharType="begin"/>
    </w:r>
    <w:r>
      <w:instrText>styleref foot</w:instrText>
    </w:r>
    <w:r>
      <w:fldChar w:fldCharType="separate"/>
    </w:r>
    <w:r w:rsidR="00F029BA">
      <w:rPr>
        <w:noProof/>
      </w:rPr>
      <w:t>Draft ITU-T H Suppl. XX (201x E)</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791396" w14:textId="5E1E1572" w:rsidR="00B30E44" w:rsidRDefault="00B30E44">
    <w:pPr>
      <w:pStyle w:val="Footer"/>
    </w:pPr>
    <w:r>
      <w:tab/>
    </w:r>
    <w:r>
      <w:tab/>
    </w:r>
    <w:r>
      <w:tab/>
    </w:r>
    <w:r>
      <w:fldChar w:fldCharType="begin"/>
    </w:r>
    <w:r>
      <w:instrText>styleref foot</w:instrText>
    </w:r>
    <w:r>
      <w:fldChar w:fldCharType="separate"/>
    </w:r>
    <w:r w:rsidR="00F029BA">
      <w:rPr>
        <w:noProof/>
      </w:rPr>
      <w:t>Draft ITU-T H Suppl. XX (201x E)</w:t>
    </w:r>
    <w:r>
      <w:fldChar w:fldCharType="end"/>
    </w:r>
    <w:r>
      <w:tab/>
    </w:r>
    <w:r>
      <w:rPr>
        <w:b w:val="0"/>
      </w:rPr>
      <w:fldChar w:fldCharType="begin"/>
    </w:r>
    <w:r>
      <w:rPr>
        <w:b w:val="0"/>
      </w:rPr>
      <w:instrText>PAGE</w:instrText>
    </w:r>
    <w:r>
      <w:rPr>
        <w:b w:val="0"/>
      </w:rPr>
      <w:fldChar w:fldCharType="separate"/>
    </w:r>
    <w:r>
      <w:rPr>
        <w:b w:val="0"/>
        <w:noProof/>
      </w:rPr>
      <w:t>13</w:t>
    </w:r>
    <w:r>
      <w:rPr>
        <w:b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3EC949" w14:textId="77777777" w:rsidR="00D71A95" w:rsidRDefault="00D71A95">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p>
  </w:footnote>
  <w:footnote w:type="continuationSeparator" w:id="0">
    <w:p w14:paraId="014618C2" w14:textId="77777777" w:rsidR="00D71A95" w:rsidRDefault="00D71A95" w:rsidP="00D909B6">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4AD1AE" w14:textId="1341A040" w:rsidR="00B30E44" w:rsidRDefault="00B30E44">
    <w:pPr>
      <w:pStyle w:val="Header"/>
    </w:pPr>
    <w:r>
      <w:rPr>
        <w:b/>
      </w:rPr>
      <w:fldChar w:fldCharType="begin"/>
    </w:r>
    <w:r>
      <w:rPr>
        <w:b/>
      </w:rPr>
      <w:instrText>styleref head</w:instrText>
    </w:r>
    <w:r>
      <w:rPr>
        <w:b/>
      </w:rPr>
      <w:fldChar w:fldCharType="separate"/>
    </w:r>
    <w:r w:rsidR="00F029BA">
      <w:rPr>
        <w:b/>
        <w:noProof/>
      </w:rPr>
      <w:t>Draft ISO/IEC 23091-4 : 201x (E)</w:t>
    </w:r>
    <w:r>
      <w:rPr>
        <w: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A2BF72" w14:textId="68181C5D" w:rsidR="00B30E44" w:rsidRDefault="00B30E44">
    <w:pPr>
      <w:pStyle w:val="Header"/>
    </w:pPr>
    <w:r>
      <w:rPr>
        <w:b/>
      </w:rPr>
      <w:tab/>
    </w:r>
    <w:r>
      <w:rPr>
        <w:b/>
      </w:rPr>
      <w:tab/>
    </w:r>
    <w:r>
      <w:rPr>
        <w:b/>
      </w:rPr>
      <w:tab/>
    </w:r>
    <w:r>
      <w:rPr>
        <w:b/>
      </w:rPr>
      <w:fldChar w:fldCharType="begin"/>
    </w:r>
    <w:r>
      <w:rPr>
        <w:b/>
      </w:rPr>
      <w:instrText>styleref head</w:instrText>
    </w:r>
    <w:r>
      <w:rPr>
        <w:b/>
      </w:rPr>
      <w:fldChar w:fldCharType="separate"/>
    </w:r>
    <w:r w:rsidR="00F029BA">
      <w:rPr>
        <w:b/>
        <w:noProof/>
      </w:rPr>
      <w:t>Draft ISO/IEC 23091-4 : 201x (E)</w:t>
    </w:r>
    <w:r>
      <w:rPr>
        <w:b/>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A443C4"/>
    <w:multiLevelType w:val="multilevel"/>
    <w:tmpl w:val="8A6CBFB0"/>
    <w:lvl w:ilvl="0">
      <w:start w:val="3"/>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76A7394"/>
    <w:multiLevelType w:val="hybridMultilevel"/>
    <w:tmpl w:val="8970F7B4"/>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28E489A"/>
    <w:multiLevelType w:val="hybridMultilevel"/>
    <w:tmpl w:val="FC701A96"/>
    <w:lvl w:ilvl="0" w:tplc="71ECD35E">
      <w:start w:val="1"/>
      <w:numFmt w:val="bullet"/>
      <w:lvlText w:val="•"/>
      <w:lvlJc w:val="left"/>
      <w:pPr>
        <w:tabs>
          <w:tab w:val="num" w:pos="360"/>
        </w:tabs>
        <w:ind w:left="360" w:hanging="360"/>
      </w:pPr>
      <w:rPr>
        <w:rFonts w:ascii="Arial" w:hAnsi="Arial" w:hint="default"/>
      </w:rPr>
    </w:lvl>
    <w:lvl w:ilvl="1" w:tplc="772C31F0" w:tentative="1">
      <w:start w:val="1"/>
      <w:numFmt w:val="bullet"/>
      <w:lvlText w:val="•"/>
      <w:lvlJc w:val="left"/>
      <w:pPr>
        <w:tabs>
          <w:tab w:val="num" w:pos="1080"/>
        </w:tabs>
        <w:ind w:left="1080" w:hanging="360"/>
      </w:pPr>
      <w:rPr>
        <w:rFonts w:ascii="Arial" w:hAnsi="Arial" w:hint="default"/>
      </w:rPr>
    </w:lvl>
    <w:lvl w:ilvl="2" w:tplc="104ECA9E" w:tentative="1">
      <w:start w:val="1"/>
      <w:numFmt w:val="bullet"/>
      <w:lvlText w:val="•"/>
      <w:lvlJc w:val="left"/>
      <w:pPr>
        <w:tabs>
          <w:tab w:val="num" w:pos="1800"/>
        </w:tabs>
        <w:ind w:left="1800" w:hanging="360"/>
      </w:pPr>
      <w:rPr>
        <w:rFonts w:ascii="Arial" w:hAnsi="Arial" w:hint="default"/>
      </w:rPr>
    </w:lvl>
    <w:lvl w:ilvl="3" w:tplc="832E068A" w:tentative="1">
      <w:start w:val="1"/>
      <w:numFmt w:val="bullet"/>
      <w:lvlText w:val="•"/>
      <w:lvlJc w:val="left"/>
      <w:pPr>
        <w:tabs>
          <w:tab w:val="num" w:pos="2520"/>
        </w:tabs>
        <w:ind w:left="2520" w:hanging="360"/>
      </w:pPr>
      <w:rPr>
        <w:rFonts w:ascii="Arial" w:hAnsi="Arial" w:hint="default"/>
      </w:rPr>
    </w:lvl>
    <w:lvl w:ilvl="4" w:tplc="2368B738" w:tentative="1">
      <w:start w:val="1"/>
      <w:numFmt w:val="bullet"/>
      <w:lvlText w:val="•"/>
      <w:lvlJc w:val="left"/>
      <w:pPr>
        <w:tabs>
          <w:tab w:val="num" w:pos="3240"/>
        </w:tabs>
        <w:ind w:left="3240" w:hanging="360"/>
      </w:pPr>
      <w:rPr>
        <w:rFonts w:ascii="Arial" w:hAnsi="Arial" w:hint="default"/>
      </w:rPr>
    </w:lvl>
    <w:lvl w:ilvl="5" w:tplc="97B0BA50" w:tentative="1">
      <w:start w:val="1"/>
      <w:numFmt w:val="bullet"/>
      <w:lvlText w:val="•"/>
      <w:lvlJc w:val="left"/>
      <w:pPr>
        <w:tabs>
          <w:tab w:val="num" w:pos="3960"/>
        </w:tabs>
        <w:ind w:left="3960" w:hanging="360"/>
      </w:pPr>
      <w:rPr>
        <w:rFonts w:ascii="Arial" w:hAnsi="Arial" w:hint="default"/>
      </w:rPr>
    </w:lvl>
    <w:lvl w:ilvl="6" w:tplc="26B6883C" w:tentative="1">
      <w:start w:val="1"/>
      <w:numFmt w:val="bullet"/>
      <w:lvlText w:val="•"/>
      <w:lvlJc w:val="left"/>
      <w:pPr>
        <w:tabs>
          <w:tab w:val="num" w:pos="4680"/>
        </w:tabs>
        <w:ind w:left="4680" w:hanging="360"/>
      </w:pPr>
      <w:rPr>
        <w:rFonts w:ascii="Arial" w:hAnsi="Arial" w:hint="default"/>
      </w:rPr>
    </w:lvl>
    <w:lvl w:ilvl="7" w:tplc="C742ACEC" w:tentative="1">
      <w:start w:val="1"/>
      <w:numFmt w:val="bullet"/>
      <w:lvlText w:val="•"/>
      <w:lvlJc w:val="left"/>
      <w:pPr>
        <w:tabs>
          <w:tab w:val="num" w:pos="5400"/>
        </w:tabs>
        <w:ind w:left="5400" w:hanging="360"/>
      </w:pPr>
      <w:rPr>
        <w:rFonts w:ascii="Arial" w:hAnsi="Arial" w:hint="default"/>
      </w:rPr>
    </w:lvl>
    <w:lvl w:ilvl="8" w:tplc="8A66CF64"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229B421A"/>
    <w:multiLevelType w:val="hybridMultilevel"/>
    <w:tmpl w:val="596AC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747C8B"/>
    <w:multiLevelType w:val="hybridMultilevel"/>
    <w:tmpl w:val="650E2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D853E4"/>
    <w:multiLevelType w:val="hybridMultilevel"/>
    <w:tmpl w:val="44CE1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623752"/>
    <w:multiLevelType w:val="hybridMultilevel"/>
    <w:tmpl w:val="19F4E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AB7504"/>
    <w:multiLevelType w:val="hybridMultilevel"/>
    <w:tmpl w:val="EFE47D5E"/>
    <w:lvl w:ilvl="0" w:tplc="CB840610">
      <w:start w:val="12"/>
      <w:numFmt w:val="bullet"/>
      <w:lvlText w:val=""/>
      <w:lvlJc w:val="left"/>
      <w:pPr>
        <w:ind w:left="1154" w:hanging="360"/>
      </w:pPr>
      <w:rPr>
        <w:rFonts w:ascii="Wingdings" w:eastAsia="Times New Roman" w:hAnsi="Wingdings" w:cs="Times New Roman" w:hint="default"/>
      </w:rPr>
    </w:lvl>
    <w:lvl w:ilvl="1" w:tplc="04090003" w:tentative="1">
      <w:start w:val="1"/>
      <w:numFmt w:val="bullet"/>
      <w:lvlText w:val="o"/>
      <w:lvlJc w:val="left"/>
      <w:pPr>
        <w:ind w:left="1874" w:hanging="360"/>
      </w:pPr>
      <w:rPr>
        <w:rFonts w:ascii="Courier New" w:hAnsi="Courier New" w:cs="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8" w15:restartNumberingAfterBreak="0">
    <w:nsid w:val="43876421"/>
    <w:multiLevelType w:val="multilevel"/>
    <w:tmpl w:val="7A08F068"/>
    <w:lvl w:ilvl="0">
      <w:start w:val="1"/>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4E14111D"/>
    <w:multiLevelType w:val="hybridMultilevel"/>
    <w:tmpl w:val="64B85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E776B50"/>
    <w:multiLevelType w:val="hybridMultilevel"/>
    <w:tmpl w:val="E962180C"/>
    <w:lvl w:ilvl="0" w:tplc="06DEC818">
      <w:start w:val="12"/>
      <w:numFmt w:val="bullet"/>
      <w:lvlText w:val="–"/>
      <w:lvlJc w:val="left"/>
      <w:pPr>
        <w:ind w:left="1440" w:hanging="360"/>
      </w:pPr>
      <w:rPr>
        <w:rFonts w:ascii="Times New Roman" w:eastAsia="Times New Roman" w:hAnsi="Times New Roman" w:cs="Times New Roman" w:hint="default"/>
        <w:i w:val="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54230073"/>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607239D5"/>
    <w:multiLevelType w:val="hybridMultilevel"/>
    <w:tmpl w:val="B986E540"/>
    <w:lvl w:ilvl="0" w:tplc="744622F0">
      <w:start w:val="1"/>
      <w:numFmt w:val="bullet"/>
      <w:lvlText w:val="•"/>
      <w:lvlJc w:val="left"/>
      <w:pPr>
        <w:tabs>
          <w:tab w:val="num" w:pos="360"/>
        </w:tabs>
        <w:ind w:left="360" w:hanging="360"/>
      </w:pPr>
      <w:rPr>
        <w:rFonts w:ascii="Arial" w:hAnsi="Arial" w:hint="default"/>
      </w:rPr>
    </w:lvl>
    <w:lvl w:ilvl="1" w:tplc="B6B6F948" w:tentative="1">
      <w:start w:val="1"/>
      <w:numFmt w:val="bullet"/>
      <w:lvlText w:val="•"/>
      <w:lvlJc w:val="left"/>
      <w:pPr>
        <w:tabs>
          <w:tab w:val="num" w:pos="1080"/>
        </w:tabs>
        <w:ind w:left="1080" w:hanging="360"/>
      </w:pPr>
      <w:rPr>
        <w:rFonts w:ascii="Arial" w:hAnsi="Arial" w:hint="default"/>
      </w:rPr>
    </w:lvl>
    <w:lvl w:ilvl="2" w:tplc="D994948A" w:tentative="1">
      <w:start w:val="1"/>
      <w:numFmt w:val="bullet"/>
      <w:lvlText w:val="•"/>
      <w:lvlJc w:val="left"/>
      <w:pPr>
        <w:tabs>
          <w:tab w:val="num" w:pos="1800"/>
        </w:tabs>
        <w:ind w:left="1800" w:hanging="360"/>
      </w:pPr>
      <w:rPr>
        <w:rFonts w:ascii="Arial" w:hAnsi="Arial" w:hint="default"/>
      </w:rPr>
    </w:lvl>
    <w:lvl w:ilvl="3" w:tplc="1526C8E2" w:tentative="1">
      <w:start w:val="1"/>
      <w:numFmt w:val="bullet"/>
      <w:lvlText w:val="•"/>
      <w:lvlJc w:val="left"/>
      <w:pPr>
        <w:tabs>
          <w:tab w:val="num" w:pos="2520"/>
        </w:tabs>
        <w:ind w:left="2520" w:hanging="360"/>
      </w:pPr>
      <w:rPr>
        <w:rFonts w:ascii="Arial" w:hAnsi="Arial" w:hint="default"/>
      </w:rPr>
    </w:lvl>
    <w:lvl w:ilvl="4" w:tplc="0E842434" w:tentative="1">
      <w:start w:val="1"/>
      <w:numFmt w:val="bullet"/>
      <w:lvlText w:val="•"/>
      <w:lvlJc w:val="left"/>
      <w:pPr>
        <w:tabs>
          <w:tab w:val="num" w:pos="3240"/>
        </w:tabs>
        <w:ind w:left="3240" w:hanging="360"/>
      </w:pPr>
      <w:rPr>
        <w:rFonts w:ascii="Arial" w:hAnsi="Arial" w:hint="default"/>
      </w:rPr>
    </w:lvl>
    <w:lvl w:ilvl="5" w:tplc="5B066720" w:tentative="1">
      <w:start w:val="1"/>
      <w:numFmt w:val="bullet"/>
      <w:lvlText w:val="•"/>
      <w:lvlJc w:val="left"/>
      <w:pPr>
        <w:tabs>
          <w:tab w:val="num" w:pos="3960"/>
        </w:tabs>
        <w:ind w:left="3960" w:hanging="360"/>
      </w:pPr>
      <w:rPr>
        <w:rFonts w:ascii="Arial" w:hAnsi="Arial" w:hint="default"/>
      </w:rPr>
    </w:lvl>
    <w:lvl w:ilvl="6" w:tplc="B5307400" w:tentative="1">
      <w:start w:val="1"/>
      <w:numFmt w:val="bullet"/>
      <w:lvlText w:val="•"/>
      <w:lvlJc w:val="left"/>
      <w:pPr>
        <w:tabs>
          <w:tab w:val="num" w:pos="4680"/>
        </w:tabs>
        <w:ind w:left="4680" w:hanging="360"/>
      </w:pPr>
      <w:rPr>
        <w:rFonts w:ascii="Arial" w:hAnsi="Arial" w:hint="default"/>
      </w:rPr>
    </w:lvl>
    <w:lvl w:ilvl="7" w:tplc="84F65E88" w:tentative="1">
      <w:start w:val="1"/>
      <w:numFmt w:val="bullet"/>
      <w:lvlText w:val="•"/>
      <w:lvlJc w:val="left"/>
      <w:pPr>
        <w:tabs>
          <w:tab w:val="num" w:pos="5400"/>
        </w:tabs>
        <w:ind w:left="5400" w:hanging="360"/>
      </w:pPr>
      <w:rPr>
        <w:rFonts w:ascii="Arial" w:hAnsi="Arial" w:hint="default"/>
      </w:rPr>
    </w:lvl>
    <w:lvl w:ilvl="8" w:tplc="FE407648" w:tentative="1">
      <w:start w:val="1"/>
      <w:numFmt w:val="bullet"/>
      <w:lvlText w:val="•"/>
      <w:lvlJc w:val="left"/>
      <w:pPr>
        <w:tabs>
          <w:tab w:val="num" w:pos="6120"/>
        </w:tabs>
        <w:ind w:left="6120" w:hanging="360"/>
      </w:pPr>
      <w:rPr>
        <w:rFonts w:ascii="Arial" w:hAnsi="Arial" w:hint="default"/>
      </w:rPr>
    </w:lvl>
  </w:abstractNum>
  <w:abstractNum w:abstractNumId="13" w15:restartNumberingAfterBreak="0">
    <w:nsid w:val="77887F43"/>
    <w:multiLevelType w:val="hybridMultilevel"/>
    <w:tmpl w:val="1D780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0"/>
  </w:num>
  <w:num w:numId="3">
    <w:abstractNumId w:val="1"/>
  </w:num>
  <w:num w:numId="4">
    <w:abstractNumId w:val="9"/>
  </w:num>
  <w:num w:numId="5">
    <w:abstractNumId w:val="4"/>
  </w:num>
  <w:num w:numId="6">
    <w:abstractNumId w:val="5"/>
  </w:num>
  <w:num w:numId="7">
    <w:abstractNumId w:val="13"/>
  </w:num>
  <w:num w:numId="8">
    <w:abstractNumId w:val="3"/>
  </w:num>
  <w:num w:numId="9">
    <w:abstractNumId w:val="6"/>
  </w:num>
  <w:num w:numId="10">
    <w:abstractNumId w:val="12"/>
  </w:num>
  <w:num w:numId="11">
    <w:abstractNumId w:val="2"/>
  </w:num>
  <w:num w:numId="12">
    <w:abstractNumId w:val="7"/>
  </w:num>
  <w:num w:numId="13">
    <w:abstractNumId w:val="10"/>
  </w:num>
  <w:num w:numId="14">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Gary Sullivan">
    <w15:presenceInfo w15:providerId="None" w15:userId="Gary Sullivan"/>
  </w15:person>
  <w15:person w15:author="Syed, Yasser">
    <w15:presenceInfo w15:providerId="Windows Live" w15:userId="de56b650-f47a-47c5-a5c2-50177b242a5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intFractionalCharacterWidth/>
  <w:proofState w:spelling="clean" w:grammar="clean"/>
  <w:attachedTemplate r:id="rId1"/>
  <w:defaultTabStop w:val="720"/>
  <w:doNotHyphenateCaps/>
  <w:evenAndOddHeaders/>
  <w:drawingGridHorizontalSpacing w:val="120"/>
  <w:drawingGridVerticalSpacing w:val="120"/>
  <w:displayVerticalDrawingGridEvery w:val="0"/>
  <w:doNotUseMarginsForDrawingGridOrigin/>
  <w:doNotShadeFormData/>
  <w:characterSpacingControl w:val="doNotCompress"/>
  <w:footnotePr>
    <w:footnote w:id="-1"/>
    <w:footnote w:id="0"/>
  </w:footnotePr>
  <w:endnotePr>
    <w:endnote w:id="-1"/>
    <w:endnote w:id="0"/>
  </w:endnotePr>
  <w:compat>
    <w:spaceForUL/>
    <w:balanceSingleByteDoubleByteWidth/>
    <w:doNotLeaveBackslashAlone/>
    <w:ulTrailSpace/>
    <w:doNotExpandShiftReturn/>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009F"/>
    <w:rsid w:val="000456B4"/>
    <w:rsid w:val="000510AF"/>
    <w:rsid w:val="00062832"/>
    <w:rsid w:val="000758ED"/>
    <w:rsid w:val="0008681F"/>
    <w:rsid w:val="000A5145"/>
    <w:rsid w:val="000A7D12"/>
    <w:rsid w:val="000B27E9"/>
    <w:rsid w:val="000C25AC"/>
    <w:rsid w:val="000D2A45"/>
    <w:rsid w:val="000D71C9"/>
    <w:rsid w:val="000E1759"/>
    <w:rsid w:val="000F265D"/>
    <w:rsid w:val="000F5D13"/>
    <w:rsid w:val="0013053F"/>
    <w:rsid w:val="001411C8"/>
    <w:rsid w:val="001441D4"/>
    <w:rsid w:val="001769D9"/>
    <w:rsid w:val="00186B34"/>
    <w:rsid w:val="001C1B2B"/>
    <w:rsid w:val="001E20C3"/>
    <w:rsid w:val="001E7D1F"/>
    <w:rsid w:val="00205E4A"/>
    <w:rsid w:val="00206A1B"/>
    <w:rsid w:val="00216A87"/>
    <w:rsid w:val="00234648"/>
    <w:rsid w:val="002525D5"/>
    <w:rsid w:val="002526A2"/>
    <w:rsid w:val="0025527B"/>
    <w:rsid w:val="002B166D"/>
    <w:rsid w:val="002C261B"/>
    <w:rsid w:val="002D127D"/>
    <w:rsid w:val="002D175A"/>
    <w:rsid w:val="002D28BE"/>
    <w:rsid w:val="002D58E4"/>
    <w:rsid w:val="002E3C91"/>
    <w:rsid w:val="00306A07"/>
    <w:rsid w:val="00306FC1"/>
    <w:rsid w:val="0031173B"/>
    <w:rsid w:val="00311C3B"/>
    <w:rsid w:val="00331431"/>
    <w:rsid w:val="00333D26"/>
    <w:rsid w:val="00334FD2"/>
    <w:rsid w:val="00365687"/>
    <w:rsid w:val="00372C40"/>
    <w:rsid w:val="00376104"/>
    <w:rsid w:val="00376655"/>
    <w:rsid w:val="003932B0"/>
    <w:rsid w:val="003A776B"/>
    <w:rsid w:val="003C4D21"/>
    <w:rsid w:val="003E2F05"/>
    <w:rsid w:val="004375E3"/>
    <w:rsid w:val="004900E4"/>
    <w:rsid w:val="004946AC"/>
    <w:rsid w:val="004B0C8E"/>
    <w:rsid w:val="004B6C89"/>
    <w:rsid w:val="004D4CA5"/>
    <w:rsid w:val="00504293"/>
    <w:rsid w:val="00511D6D"/>
    <w:rsid w:val="00512607"/>
    <w:rsid w:val="0052009F"/>
    <w:rsid w:val="00531C85"/>
    <w:rsid w:val="005471D1"/>
    <w:rsid w:val="005627C3"/>
    <w:rsid w:val="00592104"/>
    <w:rsid w:val="005A68C6"/>
    <w:rsid w:val="005B569C"/>
    <w:rsid w:val="005F325F"/>
    <w:rsid w:val="00607AF4"/>
    <w:rsid w:val="006150AD"/>
    <w:rsid w:val="006220B6"/>
    <w:rsid w:val="00630A88"/>
    <w:rsid w:val="00631E67"/>
    <w:rsid w:val="006406E4"/>
    <w:rsid w:val="00642F67"/>
    <w:rsid w:val="00671361"/>
    <w:rsid w:val="0067333B"/>
    <w:rsid w:val="0068458F"/>
    <w:rsid w:val="006A072C"/>
    <w:rsid w:val="006A55EA"/>
    <w:rsid w:val="006A7AF4"/>
    <w:rsid w:val="006B0A1D"/>
    <w:rsid w:val="006D2591"/>
    <w:rsid w:val="006D49A0"/>
    <w:rsid w:val="006E257D"/>
    <w:rsid w:val="006E5D9F"/>
    <w:rsid w:val="00703668"/>
    <w:rsid w:val="00703D39"/>
    <w:rsid w:val="0071157C"/>
    <w:rsid w:val="00727AAA"/>
    <w:rsid w:val="0073196A"/>
    <w:rsid w:val="007576B9"/>
    <w:rsid w:val="00763EC7"/>
    <w:rsid w:val="0076458D"/>
    <w:rsid w:val="0077313F"/>
    <w:rsid w:val="007912A5"/>
    <w:rsid w:val="00795CA1"/>
    <w:rsid w:val="007A4B0C"/>
    <w:rsid w:val="007C46F3"/>
    <w:rsid w:val="007F1483"/>
    <w:rsid w:val="007F76B2"/>
    <w:rsid w:val="00803159"/>
    <w:rsid w:val="00813131"/>
    <w:rsid w:val="00814DD6"/>
    <w:rsid w:val="0083058A"/>
    <w:rsid w:val="008566FF"/>
    <w:rsid w:val="00872988"/>
    <w:rsid w:val="0088031B"/>
    <w:rsid w:val="008A454B"/>
    <w:rsid w:val="008D15AF"/>
    <w:rsid w:val="008E4BF5"/>
    <w:rsid w:val="00903E3F"/>
    <w:rsid w:val="009066BE"/>
    <w:rsid w:val="00920024"/>
    <w:rsid w:val="009363E5"/>
    <w:rsid w:val="009512B9"/>
    <w:rsid w:val="00970B0F"/>
    <w:rsid w:val="009813A7"/>
    <w:rsid w:val="009912D9"/>
    <w:rsid w:val="00995BA8"/>
    <w:rsid w:val="009B29C1"/>
    <w:rsid w:val="009E300F"/>
    <w:rsid w:val="009E571E"/>
    <w:rsid w:val="00A04F0D"/>
    <w:rsid w:val="00A10CF3"/>
    <w:rsid w:val="00A141E3"/>
    <w:rsid w:val="00A16A4C"/>
    <w:rsid w:val="00A32FAF"/>
    <w:rsid w:val="00A40D60"/>
    <w:rsid w:val="00A70062"/>
    <w:rsid w:val="00A803AF"/>
    <w:rsid w:val="00A95A19"/>
    <w:rsid w:val="00AA46E7"/>
    <w:rsid w:val="00AB106E"/>
    <w:rsid w:val="00AB1D3F"/>
    <w:rsid w:val="00AB717A"/>
    <w:rsid w:val="00AC4A1F"/>
    <w:rsid w:val="00AF7308"/>
    <w:rsid w:val="00B04CA5"/>
    <w:rsid w:val="00B11DFE"/>
    <w:rsid w:val="00B1620A"/>
    <w:rsid w:val="00B30148"/>
    <w:rsid w:val="00B30E44"/>
    <w:rsid w:val="00B35E6D"/>
    <w:rsid w:val="00B615A3"/>
    <w:rsid w:val="00B652E8"/>
    <w:rsid w:val="00B85DB2"/>
    <w:rsid w:val="00BA2E50"/>
    <w:rsid w:val="00BB7F33"/>
    <w:rsid w:val="00C00397"/>
    <w:rsid w:val="00C124A1"/>
    <w:rsid w:val="00C16ACF"/>
    <w:rsid w:val="00C2340F"/>
    <w:rsid w:val="00C24107"/>
    <w:rsid w:val="00C53780"/>
    <w:rsid w:val="00C57D20"/>
    <w:rsid w:val="00C668F8"/>
    <w:rsid w:val="00C91B9A"/>
    <w:rsid w:val="00CC462A"/>
    <w:rsid w:val="00CC50DD"/>
    <w:rsid w:val="00CD023A"/>
    <w:rsid w:val="00CD25E2"/>
    <w:rsid w:val="00CE2A7F"/>
    <w:rsid w:val="00D063A3"/>
    <w:rsid w:val="00D114C6"/>
    <w:rsid w:val="00D148F4"/>
    <w:rsid w:val="00D25F49"/>
    <w:rsid w:val="00D520E2"/>
    <w:rsid w:val="00D67217"/>
    <w:rsid w:val="00D71A95"/>
    <w:rsid w:val="00D861CF"/>
    <w:rsid w:val="00D909B6"/>
    <w:rsid w:val="00D972A4"/>
    <w:rsid w:val="00DA5469"/>
    <w:rsid w:val="00DB01BE"/>
    <w:rsid w:val="00DC64FC"/>
    <w:rsid w:val="00E30A6A"/>
    <w:rsid w:val="00E40262"/>
    <w:rsid w:val="00E51AF0"/>
    <w:rsid w:val="00E55AB2"/>
    <w:rsid w:val="00E63554"/>
    <w:rsid w:val="00E66C3B"/>
    <w:rsid w:val="00E7610C"/>
    <w:rsid w:val="00E81D90"/>
    <w:rsid w:val="00E93786"/>
    <w:rsid w:val="00EA6E62"/>
    <w:rsid w:val="00EB62A5"/>
    <w:rsid w:val="00EC4058"/>
    <w:rsid w:val="00ED7DEE"/>
    <w:rsid w:val="00F029BA"/>
    <w:rsid w:val="00F137A2"/>
    <w:rsid w:val="00F31BD7"/>
    <w:rsid w:val="00F33491"/>
    <w:rsid w:val="00F55608"/>
    <w:rsid w:val="00F65AE6"/>
    <w:rsid w:val="00F974CA"/>
    <w:rsid w:val="00FA3033"/>
    <w:rsid w:val="00FE1F3A"/>
    <w:rsid w:val="00FE5CFF"/>
  </w:rsids>
  <m:mathPr>
    <m:mathFont m:val="Cambria Math"/>
    <m:brkBin m:val="before"/>
    <m:brkBinSub m:val="--"/>
    <m:smallFrac m:val="0"/>
    <m:dispDef/>
    <m:lMargin m:val="0"/>
    <m:rMargin m:val="0"/>
    <m:defJc m:val="centerGroup"/>
    <m:wrapIndent m:val="1440"/>
    <m:intLim m:val="subSup"/>
    <m:naryLim m:val="undOvr"/>
  </m:mathPr>
  <w:themeFontLang w:val="en-US" w:bidi="mr-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E45630"/>
  <w15:chartTrackingRefBased/>
  <w15:docId w15:val="{89E60330-6045-4247-9413-6FA179B17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basedOn w:val="Normal"/>
    <w:next w:val="Normal"/>
    <w:qFormat/>
    <w:pPr>
      <w:keepNext/>
      <w:keepLines/>
      <w:numPr>
        <w:numId w:val="1"/>
      </w:numPr>
      <w:spacing w:before="480"/>
      <w:jc w:val="left"/>
      <w:outlineLvl w:val="0"/>
    </w:pPr>
    <w:rPr>
      <w:b/>
      <w:sz w:val="24"/>
    </w:rPr>
  </w:style>
  <w:style w:type="paragraph" w:styleId="Heading2">
    <w:name w:val="heading 2"/>
    <w:basedOn w:val="Normal"/>
    <w:next w:val="Normal"/>
    <w:qFormat/>
    <w:pPr>
      <w:keepNext/>
      <w:keepLines/>
      <w:numPr>
        <w:ilvl w:val="1"/>
        <w:numId w:val="1"/>
      </w:numPr>
      <w:spacing w:before="313"/>
      <w:outlineLvl w:val="1"/>
    </w:pPr>
    <w:rPr>
      <w:b/>
      <w:sz w:val="22"/>
    </w:rPr>
  </w:style>
  <w:style w:type="paragraph" w:styleId="Heading3">
    <w:name w:val="heading 3"/>
    <w:basedOn w:val="Normal"/>
    <w:next w:val="Normal"/>
    <w:qFormat/>
    <w:pPr>
      <w:keepNext/>
      <w:keepLines/>
      <w:numPr>
        <w:ilvl w:val="2"/>
        <w:numId w:val="1"/>
      </w:numPr>
      <w:spacing w:before="181"/>
      <w:outlineLvl w:val="2"/>
    </w:pPr>
    <w:rPr>
      <w:b/>
    </w:rPr>
  </w:style>
  <w:style w:type="paragraph" w:styleId="Heading4">
    <w:name w:val="heading 4"/>
    <w:basedOn w:val="Heading3"/>
    <w:next w:val="Normal"/>
    <w:qFormat/>
    <w:pPr>
      <w:numPr>
        <w:ilvl w:val="3"/>
      </w:numPr>
      <w:outlineLvl w:val="3"/>
    </w:pPr>
  </w:style>
  <w:style w:type="paragraph" w:styleId="Heading5">
    <w:name w:val="heading 5"/>
    <w:basedOn w:val="Heading3"/>
    <w:next w:val="Normal"/>
    <w:qFormat/>
    <w:pPr>
      <w:numPr>
        <w:ilvl w:val="4"/>
      </w:numPr>
      <w:tabs>
        <w:tab w:val="clear" w:pos="794"/>
        <w:tab w:val="left" w:pos="907"/>
      </w:tabs>
      <w:outlineLvl w:val="4"/>
    </w:pPr>
  </w:style>
  <w:style w:type="paragraph" w:styleId="Heading6">
    <w:name w:val="heading 6"/>
    <w:basedOn w:val="Heading3"/>
    <w:next w:val="Normal"/>
    <w:qFormat/>
    <w:pPr>
      <w:numPr>
        <w:ilvl w:val="5"/>
      </w:numPr>
      <w:outlineLvl w:val="5"/>
    </w:pPr>
  </w:style>
  <w:style w:type="paragraph" w:styleId="Heading7">
    <w:name w:val="heading 7"/>
    <w:basedOn w:val="Heading3"/>
    <w:next w:val="Normal"/>
    <w:qFormat/>
    <w:pPr>
      <w:numPr>
        <w:ilvl w:val="6"/>
      </w:numPr>
      <w:outlineLvl w:val="6"/>
    </w:pPr>
  </w:style>
  <w:style w:type="paragraph" w:styleId="Heading8">
    <w:name w:val="heading 8"/>
    <w:basedOn w:val="Heading9"/>
    <w:next w:val="Normal"/>
    <w:qFormat/>
    <w:pPr>
      <w:numPr>
        <w:ilvl w:val="7"/>
        <w:numId w:val="1"/>
      </w:numPr>
      <w:outlineLvl w:val="7"/>
    </w:pPr>
  </w:style>
  <w:style w:type="paragraph" w:styleId="Heading9">
    <w:name w:val="heading 9"/>
    <w:basedOn w:val="Heading1"/>
    <w:next w:val="Normal"/>
    <w:qFormat/>
    <w:rsid w:val="00C91B9A"/>
    <w:pPr>
      <w:numPr>
        <w:numId w:val="0"/>
      </w:numPr>
      <w:tabs>
        <w:tab w:val="clear" w:pos="794"/>
        <w:tab w:val="clear" w:pos="1191"/>
        <w:tab w:val="clear" w:pos="1588"/>
        <w:tab w:val="clear" w:pos="1985"/>
      </w:tabs>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rPr>
      <w:sz w:val="16"/>
    </w:rPr>
  </w:style>
  <w:style w:type="paragraph" w:styleId="CommentText">
    <w:name w:val="annotation text"/>
    <w:basedOn w:val="Normal"/>
    <w:link w:val="CommentTextChar"/>
    <w:uiPriority w:val="99"/>
  </w:style>
  <w:style w:type="paragraph" w:styleId="TOC8">
    <w:name w:val="toc 8"/>
    <w:basedOn w:val="Normal"/>
    <w:next w:val="Normal"/>
    <w:semiHidden/>
    <w:pPr>
      <w:tabs>
        <w:tab w:val="clear" w:pos="794"/>
        <w:tab w:val="clear" w:pos="1191"/>
        <w:tab w:val="clear" w:pos="1588"/>
        <w:tab w:val="clear" w:pos="1985"/>
        <w:tab w:val="left" w:pos="798"/>
        <w:tab w:val="left" w:pos="1195"/>
        <w:tab w:val="left" w:pos="1592"/>
        <w:tab w:val="left" w:pos="1989"/>
        <w:tab w:val="left" w:pos="7715"/>
        <w:tab w:val="right" w:leader="dot" w:pos="9729"/>
      </w:tabs>
      <w:spacing w:before="0"/>
      <w:ind w:left="6350"/>
    </w:pPr>
  </w:style>
  <w:style w:type="paragraph" w:styleId="TOC7">
    <w:name w:val="toc 7"/>
    <w:basedOn w:val="TOC3"/>
    <w:semiHidden/>
    <w:pPr>
      <w:tabs>
        <w:tab w:val="clear" w:pos="2045"/>
        <w:tab w:val="left" w:pos="6354"/>
        <w:tab w:val="right" w:leader="dot" w:pos="9729"/>
      </w:tabs>
      <w:ind w:left="6350" w:right="652" w:hanging="1247"/>
    </w:pPr>
  </w:style>
  <w:style w:type="paragraph" w:styleId="TOC3">
    <w:name w:val="toc 3"/>
    <w:basedOn w:val="Normal"/>
    <w:next w:val="Normal"/>
    <w:semiHidden/>
    <w:pPr>
      <w:tabs>
        <w:tab w:val="clear" w:pos="794"/>
        <w:tab w:val="clear" w:pos="1191"/>
        <w:tab w:val="clear" w:pos="1588"/>
        <w:tab w:val="clear" w:pos="1985"/>
        <w:tab w:val="left" w:pos="2045"/>
        <w:tab w:val="right" w:leader="dot" w:pos="9076"/>
        <w:tab w:val="right" w:pos="9729"/>
      </w:tabs>
      <w:spacing w:before="0"/>
      <w:ind w:left="2041" w:right="653" w:hanging="907"/>
    </w:pPr>
  </w:style>
  <w:style w:type="paragraph" w:styleId="TOC6">
    <w:name w:val="toc 6"/>
    <w:basedOn w:val="TOC3"/>
    <w:semiHidden/>
    <w:pPr>
      <w:tabs>
        <w:tab w:val="clear" w:pos="2045"/>
        <w:tab w:val="left" w:pos="5108"/>
        <w:tab w:val="left" w:leader="dot" w:pos="9076"/>
      </w:tabs>
      <w:ind w:left="5103" w:right="652" w:hanging="1134"/>
    </w:pPr>
  </w:style>
  <w:style w:type="paragraph" w:styleId="TOC5">
    <w:name w:val="toc 5"/>
    <w:basedOn w:val="TOC3"/>
    <w:semiHidden/>
    <w:pPr>
      <w:tabs>
        <w:tab w:val="clear" w:pos="2045"/>
        <w:tab w:val="left" w:pos="3973"/>
        <w:tab w:val="left" w:leader="dot" w:pos="9076"/>
      </w:tabs>
      <w:ind w:left="3969" w:right="652" w:hanging="1021"/>
    </w:pPr>
  </w:style>
  <w:style w:type="paragraph" w:styleId="TOC4">
    <w:name w:val="toc 4"/>
    <w:basedOn w:val="TOC3"/>
    <w:next w:val="TOC5"/>
    <w:semiHidden/>
    <w:pPr>
      <w:tabs>
        <w:tab w:val="left" w:pos="2952"/>
      </w:tabs>
      <w:ind w:left="2948"/>
    </w:pPr>
  </w:style>
  <w:style w:type="paragraph" w:styleId="TOC2">
    <w:name w:val="toc 2"/>
    <w:basedOn w:val="TOC1"/>
    <w:next w:val="TOC3"/>
    <w:semiHidden/>
    <w:pPr>
      <w:tabs>
        <w:tab w:val="left" w:pos="1138"/>
      </w:tabs>
      <w:spacing w:before="29"/>
      <w:ind w:left="1134"/>
    </w:pPr>
  </w:style>
  <w:style w:type="paragraph" w:styleId="TOC1">
    <w:name w:val="toc 1"/>
    <w:basedOn w:val="Normal"/>
    <w:next w:val="TOC2"/>
    <w:semiHidden/>
    <w:pPr>
      <w:tabs>
        <w:tab w:val="clear" w:pos="794"/>
        <w:tab w:val="clear" w:pos="1191"/>
        <w:tab w:val="clear" w:pos="1588"/>
        <w:tab w:val="clear" w:pos="1985"/>
        <w:tab w:val="left" w:pos="571"/>
        <w:tab w:val="right" w:leader="dot" w:pos="9076"/>
        <w:tab w:val="right" w:pos="9729"/>
      </w:tabs>
      <w:spacing w:before="86"/>
      <w:ind w:left="567" w:right="653" w:hanging="567"/>
    </w:pPr>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49"/>
    </w:pPr>
  </w:style>
  <w:style w:type="paragraph" w:styleId="Index3">
    <w:name w:val="index 3"/>
    <w:basedOn w:val="Normal"/>
    <w:next w:val="Normal"/>
    <w:semiHidden/>
    <w:pPr>
      <w:ind w:left="566"/>
    </w:pPr>
  </w:style>
  <w:style w:type="paragraph" w:styleId="Index2">
    <w:name w:val="index 2"/>
    <w:basedOn w:val="Normal"/>
    <w:next w:val="Normal"/>
    <w:semiHidden/>
    <w:pPr>
      <w:ind w:left="283"/>
    </w:pPr>
  </w:style>
  <w:style w:type="paragraph" w:styleId="Index1">
    <w:name w:val="index 1"/>
    <w:basedOn w:val="Normal"/>
    <w:next w:val="Normal"/>
    <w:semiHidden/>
    <w:pPr>
      <w:jc w:val="left"/>
    </w:pPr>
  </w:style>
  <w:style w:type="character" w:styleId="LineNumber">
    <w:name w:val="line number"/>
    <w:basedOn w:val="DefaultParagraphFont"/>
    <w:semiHidden/>
  </w:style>
  <w:style w:type="paragraph" w:styleId="IndexHeading">
    <w:name w:val="index heading"/>
    <w:basedOn w:val="Normal"/>
    <w:next w:val="Index1"/>
    <w:semiHidden/>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sz w:val="22"/>
    </w:rPr>
  </w:style>
  <w:style w:type="paragraph" w:styleId="Footer">
    <w:name w:val="footer"/>
    <w:basedOn w:val="Normal"/>
    <w:semiHidden/>
    <w:pPr>
      <w:tabs>
        <w:tab w:val="clear" w:pos="794"/>
        <w:tab w:val="clear" w:pos="1191"/>
        <w:tab w:val="clear" w:pos="1588"/>
        <w:tab w:val="clear" w:pos="1985"/>
        <w:tab w:val="left" w:pos="907"/>
        <w:tab w:val="center" w:pos="4849"/>
        <w:tab w:val="right" w:pos="8789"/>
        <w:tab w:val="right" w:pos="9725"/>
      </w:tabs>
      <w:jc w:val="left"/>
    </w:pPr>
    <w:rPr>
      <w:b/>
    </w:rPr>
  </w:style>
  <w:style w:type="paragraph" w:styleId="Header">
    <w:name w:val="header"/>
    <w:basedOn w:val="Normal"/>
    <w:semiHidden/>
    <w:pPr>
      <w:tabs>
        <w:tab w:val="clear" w:pos="794"/>
        <w:tab w:val="clear" w:pos="1191"/>
        <w:tab w:val="clear" w:pos="1588"/>
        <w:tab w:val="clear" w:pos="1985"/>
        <w:tab w:val="left" w:pos="907"/>
        <w:tab w:val="center" w:pos="4849"/>
        <w:tab w:val="right" w:pos="9725"/>
      </w:tabs>
    </w:pPr>
  </w:style>
  <w:style w:type="character" w:styleId="FootnoteReference">
    <w:name w:val="footnote reference"/>
    <w:semiHidden/>
    <w:rPr>
      <w:position w:val="6"/>
      <w:sz w:val="16"/>
    </w:rPr>
  </w:style>
  <w:style w:type="paragraph" w:styleId="FootnoteText">
    <w:name w:val="footnote text"/>
    <w:basedOn w:val="Normal"/>
    <w:semiHidden/>
    <w:pPr>
      <w:tabs>
        <w:tab w:val="left" w:pos="256"/>
      </w:tabs>
    </w:pPr>
    <w:rPr>
      <w:sz w:val="18"/>
    </w:rPr>
  </w:style>
  <w:style w:type="paragraph" w:styleId="NormalIndent">
    <w:name w:val="Normal Indent"/>
    <w:basedOn w:val="Normal"/>
    <w:semiHidden/>
    <w:pPr>
      <w:ind w:left="600"/>
    </w:pPr>
  </w:style>
  <w:style w:type="paragraph" w:customStyle="1" w:styleId="TableLegend">
    <w:name w:val="Table_Legend"/>
    <w:basedOn w:val="Normal"/>
    <w:next w:val="Normal"/>
    <w:pPr>
      <w:keepNext/>
      <w:tabs>
        <w:tab w:val="clear" w:pos="794"/>
        <w:tab w:val="clear" w:pos="1191"/>
        <w:tab w:val="clear" w:pos="1588"/>
        <w:tab w:val="clear" w:pos="1985"/>
        <w:tab w:val="left" w:pos="454"/>
      </w:tabs>
      <w:spacing w:before="86"/>
    </w:pPr>
    <w:rPr>
      <w:sz w:val="18"/>
    </w:rPr>
  </w:style>
  <w:style w:type="paragraph" w:customStyle="1" w:styleId="TableTitle">
    <w:name w:val="Table_Title"/>
    <w:basedOn w:val="Normal"/>
    <w:next w:val="Blanc"/>
    <w:pPr>
      <w:keepNext/>
      <w:spacing w:before="240" w:after="113"/>
      <w:jc w:val="center"/>
    </w:pPr>
    <w:rPr>
      <w:b/>
    </w:rPr>
  </w:style>
  <w:style w:type="paragraph" w:customStyle="1" w:styleId="Blanc">
    <w:name w:val="Blanc"/>
    <w:basedOn w:val="TableTitle"/>
    <w:next w:val="TableText"/>
    <w:pPr>
      <w:tabs>
        <w:tab w:val="clear" w:pos="794"/>
        <w:tab w:val="clear" w:pos="1191"/>
        <w:tab w:val="clear" w:pos="1588"/>
        <w:tab w:val="clear" w:pos="1985"/>
      </w:tabs>
      <w:spacing w:before="0" w:after="57" w:line="12" w:lineRule="exact"/>
    </w:pPr>
    <w:rPr>
      <w:b w:val="0"/>
      <w:sz w:val="8"/>
      <w:lang w:val="en-US"/>
    </w:rPr>
  </w:style>
  <w:style w:type="paragraph" w:customStyle="1" w:styleId="TableText">
    <w:name w:val="Table_Text"/>
    <w:basedOn w:val="TableLegend"/>
    <w:pPr>
      <w:keepNext w:val="0"/>
      <w:keepLines/>
      <w:tabs>
        <w:tab w:val="clear" w:pos="454"/>
      </w:tabs>
      <w:spacing w:before="100" w:after="100" w:line="190" w:lineRule="exact"/>
    </w:pPr>
  </w:style>
  <w:style w:type="paragraph" w:customStyle="1" w:styleId="enumlev1">
    <w:name w:val="enumlev1"/>
    <w:basedOn w:val="Normal"/>
    <w:pPr>
      <w:spacing w:before="86"/>
      <w:ind w:left="1191" w:hanging="397"/>
    </w:pPr>
  </w:style>
  <w:style w:type="paragraph" w:customStyle="1" w:styleId="enumlev2">
    <w:name w:val="enumlev2"/>
    <w:basedOn w:val="enumlev1"/>
    <w:pPr>
      <w:ind w:left="1588"/>
    </w:pPr>
  </w:style>
  <w:style w:type="paragraph" w:customStyle="1" w:styleId="enumlev3">
    <w:name w:val="enumlev3"/>
    <w:basedOn w:val="enumlev2"/>
    <w:pPr>
      <w:ind w:left="1985"/>
    </w:pPr>
  </w:style>
  <w:style w:type="paragraph" w:customStyle="1" w:styleId="heading1aftertitle">
    <w:name w:val="heading 1aftertitle"/>
    <w:basedOn w:val="Heading1"/>
    <w:next w:val="Normal"/>
    <w:pPr>
      <w:spacing w:before="1134"/>
      <w:outlineLvl w:val="9"/>
    </w:pPr>
  </w:style>
  <w:style w:type="paragraph" w:customStyle="1" w:styleId="Figure">
    <w:name w:val="Figure"/>
    <w:basedOn w:val="Normal"/>
    <w:next w:val="Normal"/>
    <w:pPr>
      <w:spacing w:before="240" w:after="480"/>
      <w:jc w:val="center"/>
    </w:pPr>
  </w:style>
  <w:style w:type="paragraph" w:customStyle="1" w:styleId="FigureLegend">
    <w:name w:val="Figure_Legend"/>
    <w:basedOn w:val="TableLegend"/>
    <w:next w:val="Normal"/>
  </w:style>
  <w:style w:type="paragraph" w:customStyle="1" w:styleId="Figure0">
    <w:name w:val="Figure_#"/>
    <w:basedOn w:val="Normal"/>
    <w:next w:val="FigureTitle"/>
    <w:pPr>
      <w:keepNext/>
      <w:tabs>
        <w:tab w:val="clear" w:pos="794"/>
        <w:tab w:val="clear" w:pos="1191"/>
        <w:tab w:val="clear" w:pos="1588"/>
        <w:tab w:val="clear" w:pos="1985"/>
      </w:tabs>
      <w:spacing w:before="567" w:after="113"/>
      <w:jc w:val="center"/>
    </w:pPr>
    <w:rPr>
      <w:lang w:val="en-US"/>
    </w:rPr>
  </w:style>
  <w:style w:type="paragraph" w:customStyle="1" w:styleId="FigureTitle">
    <w:name w:val="Figure_Title"/>
    <w:basedOn w:val="TableTitle"/>
    <w:next w:val="Normal"/>
    <w:pPr>
      <w:spacing w:after="720"/>
    </w:pPr>
  </w:style>
  <w:style w:type="paragraph" w:customStyle="1" w:styleId="AnnexRef">
    <w:name w:val="Annex_Ref"/>
    <w:basedOn w:val="Normal"/>
    <w:next w:val="AnnexTitle"/>
    <w:pPr>
      <w:spacing w:before="0"/>
      <w:jc w:val="center"/>
    </w:pPr>
  </w:style>
  <w:style w:type="paragraph" w:customStyle="1" w:styleId="AnnexTitle">
    <w:name w:val="Annex_Title"/>
    <w:basedOn w:val="Normal"/>
    <w:next w:val="Normal"/>
    <w:pPr>
      <w:spacing w:after="68"/>
      <w:jc w:val="center"/>
    </w:pPr>
    <w:rPr>
      <w:b/>
      <w:sz w:val="24"/>
    </w:rPr>
  </w:style>
  <w:style w:type="paragraph" w:customStyle="1" w:styleId="Fig">
    <w:name w:val="Fig"/>
    <w:basedOn w:val="Figure"/>
    <w:next w:val="Fig0"/>
    <w:pPr>
      <w:spacing w:before="136" w:after="0"/>
    </w:pPr>
    <w:rPr>
      <w:lang w:val="en-US"/>
    </w:rPr>
  </w:style>
  <w:style w:type="paragraph" w:customStyle="1" w:styleId="Fig0">
    <w:name w:val="Fig_#"/>
    <w:basedOn w:val="Fig"/>
    <w:next w:val="Normal"/>
    <w:pPr>
      <w:jc w:val="left"/>
    </w:pPr>
    <w:rPr>
      <w:color w:val="FF0000"/>
    </w:rPr>
  </w:style>
  <w:style w:type="paragraph" w:customStyle="1" w:styleId="SectionTitle">
    <w:name w:val="Section_Title"/>
    <w:basedOn w:val="Normal"/>
    <w:pPr>
      <w:tabs>
        <w:tab w:val="clear" w:pos="794"/>
        <w:tab w:val="clear" w:pos="1191"/>
        <w:tab w:val="clear" w:pos="1588"/>
        <w:tab w:val="clear" w:pos="1985"/>
      </w:tabs>
      <w:ind w:left="1418"/>
      <w:jc w:val="left"/>
    </w:pPr>
    <w:rPr>
      <w:rFonts w:ascii="Arial" w:hAnsi="Arial"/>
      <w:sz w:val="32"/>
      <w:lang w:val="en-US"/>
    </w:rPr>
  </w:style>
  <w:style w:type="paragraph" w:customStyle="1" w:styleId="CouvRecTitle">
    <w:name w:val="Couv Rec Title"/>
    <w:basedOn w:val="Normal"/>
    <w:pPr>
      <w:keepNext/>
      <w:keepLines/>
      <w:tabs>
        <w:tab w:val="clear" w:pos="794"/>
        <w:tab w:val="clear" w:pos="1191"/>
        <w:tab w:val="clear" w:pos="1588"/>
        <w:tab w:val="clear" w:pos="1985"/>
      </w:tabs>
      <w:spacing w:before="240"/>
      <w:ind w:left="1418"/>
      <w:jc w:val="left"/>
    </w:pPr>
    <w:rPr>
      <w:rFonts w:ascii="Arial" w:hAnsi="Arial"/>
      <w:b/>
      <w:sz w:val="36"/>
      <w:lang w:val="en-US"/>
    </w:rPr>
  </w:style>
  <w:style w:type="paragraph" w:customStyle="1" w:styleId="CouvRec">
    <w:name w:val="Couv Rec #"/>
    <w:basedOn w:val="Normal"/>
    <w:pPr>
      <w:tabs>
        <w:tab w:val="clear" w:pos="794"/>
        <w:tab w:val="clear" w:pos="1191"/>
        <w:tab w:val="clear" w:pos="1588"/>
        <w:tab w:val="clear" w:pos="1985"/>
      </w:tabs>
      <w:spacing w:before="6"/>
      <w:ind w:left="1418"/>
    </w:pPr>
    <w:rPr>
      <w:rFonts w:ascii="Arial" w:hAnsi="Arial"/>
      <w:sz w:val="32"/>
      <w:lang w:val="en-US"/>
    </w:rPr>
  </w:style>
  <w:style w:type="paragraph" w:customStyle="1" w:styleId="CouvNote">
    <w:name w:val="Couv Note"/>
    <w:basedOn w:val="Normal"/>
    <w:pPr>
      <w:tabs>
        <w:tab w:val="clear" w:pos="794"/>
        <w:tab w:val="clear" w:pos="1191"/>
        <w:tab w:val="clear" w:pos="1588"/>
        <w:tab w:val="clear" w:pos="1985"/>
        <w:tab w:val="left" w:pos="1134"/>
        <w:tab w:val="left" w:pos="1418"/>
      </w:tabs>
      <w:spacing w:before="200"/>
    </w:pPr>
    <w:rPr>
      <w:rFonts w:ascii="Arial" w:hAnsi="Arial"/>
      <w:lang w:val="en-US"/>
    </w:rPr>
  </w:style>
  <w:style w:type="paragraph" w:customStyle="1" w:styleId="Rec">
    <w:name w:val="Rec #"/>
    <w:basedOn w:val="Normal"/>
    <w:next w:val="headfoot"/>
    <w:pPr>
      <w:keepNext/>
      <w:keepLines/>
      <w:spacing w:before="720"/>
      <w:jc w:val="left"/>
    </w:pPr>
    <w:rPr>
      <w:b/>
    </w:rPr>
  </w:style>
  <w:style w:type="paragraph" w:customStyle="1" w:styleId="headfoot">
    <w:name w:val="head_foot"/>
    <w:basedOn w:val="Normal"/>
    <w:next w:val="Rec"/>
    <w:pPr>
      <w:tabs>
        <w:tab w:val="clear" w:pos="794"/>
        <w:tab w:val="clear" w:pos="1191"/>
        <w:tab w:val="clear" w:pos="1588"/>
        <w:tab w:val="clear" w:pos="1985"/>
      </w:tabs>
      <w:spacing w:before="0"/>
    </w:pPr>
    <w:rPr>
      <w:color w:val="FF0000"/>
      <w:sz w:val="8"/>
    </w:rPr>
  </w:style>
  <w:style w:type="paragraph" w:customStyle="1" w:styleId="SAP">
    <w:name w:val="SAP"/>
    <w:basedOn w:val="Normal"/>
    <w:pPr>
      <w:spacing w:before="960" w:after="240"/>
      <w:jc w:val="right"/>
    </w:pPr>
    <w:rPr>
      <w:rFonts w:ascii="C39T36Lfz" w:hAnsi="C39T36Lfz"/>
      <w:sz w:val="104"/>
    </w:rPr>
  </w:style>
  <w:style w:type="paragraph" w:customStyle="1" w:styleId="Equation">
    <w:name w:val="Equation"/>
    <w:basedOn w:val="Normal"/>
    <w:pPr>
      <w:tabs>
        <w:tab w:val="clear" w:pos="1191"/>
        <w:tab w:val="clear" w:pos="1985"/>
        <w:tab w:val="center" w:pos="4849"/>
        <w:tab w:val="right" w:pos="9696"/>
      </w:tabs>
      <w:spacing w:before="193" w:after="240"/>
      <w:jc w:val="left"/>
    </w:pPr>
    <w:rPr>
      <w:sz w:val="22"/>
    </w:rPr>
  </w:style>
  <w:style w:type="paragraph" w:customStyle="1" w:styleId="ASN1">
    <w:name w:val="ASN.1"/>
    <w:basedOn w:val="Normal"/>
    <w:next w:val="ASN1Continue"/>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sz w:val="18"/>
    </w:rPr>
  </w:style>
  <w:style w:type="paragraph" w:customStyle="1" w:styleId="ASN1Continue">
    <w:name w:val="ASN.1 Continue"/>
    <w:basedOn w:val="ASN1"/>
    <w:pPr>
      <w:spacing w:before="0"/>
    </w:pPr>
  </w:style>
  <w:style w:type="paragraph" w:customStyle="1" w:styleId="ASN1Italic">
    <w:name w:val="ASN.1 Italic"/>
    <w:basedOn w:val="ASN1"/>
    <w:pPr>
      <w:spacing w:before="0"/>
    </w:pPr>
    <w:rPr>
      <w:b w:val="0"/>
      <w:i/>
      <w:sz w:val="20"/>
    </w:rPr>
  </w:style>
  <w:style w:type="paragraph" w:customStyle="1" w:styleId="Note">
    <w:name w:val="Note"/>
    <w:basedOn w:val="Normal"/>
    <w:next w:val="Normal"/>
    <w:pPr>
      <w:tabs>
        <w:tab w:val="clear" w:pos="794"/>
      </w:tabs>
      <w:spacing w:before="60" w:line="199" w:lineRule="exact"/>
      <w:ind w:firstLine="794"/>
    </w:pPr>
    <w:rPr>
      <w:sz w:val="18"/>
    </w:rPr>
  </w:style>
  <w:style w:type="paragraph" w:customStyle="1" w:styleId="head">
    <w:name w:val="head"/>
    <w:basedOn w:val="headfoot"/>
    <w:next w:val="foot"/>
    <w:rPr>
      <w:color w:val="FFFFFF"/>
    </w:rPr>
  </w:style>
  <w:style w:type="paragraph" w:customStyle="1" w:styleId="foot">
    <w:name w:val="foot"/>
    <w:basedOn w:val="head"/>
    <w:next w:val="Heading1"/>
  </w:style>
  <w:style w:type="paragraph" w:customStyle="1" w:styleId="RecISO">
    <w:name w:val="Rec_ISO_#"/>
    <w:basedOn w:val="Rec"/>
    <w:pPr>
      <w:tabs>
        <w:tab w:val="clear" w:pos="794"/>
        <w:tab w:val="clear" w:pos="1191"/>
        <w:tab w:val="clear" w:pos="1588"/>
        <w:tab w:val="clear" w:pos="1985"/>
      </w:tabs>
    </w:pPr>
  </w:style>
  <w:style w:type="paragraph" w:customStyle="1" w:styleId="RecCCITT">
    <w:name w:val="Rec_CCITT_#"/>
    <w:basedOn w:val="RecISO"/>
    <w:pPr>
      <w:spacing w:before="0"/>
    </w:pPr>
  </w:style>
  <w:style w:type="paragraph" w:styleId="Title">
    <w:name w:val="Title"/>
    <w:basedOn w:val="Normal"/>
    <w:next w:val="heading1aftertitle"/>
    <w:qFormat/>
    <w:pPr>
      <w:spacing w:before="840" w:after="480"/>
      <w:jc w:val="center"/>
    </w:pPr>
    <w:rPr>
      <w:b/>
      <w:sz w:val="24"/>
    </w:rPr>
  </w:style>
  <w:style w:type="paragraph" w:customStyle="1" w:styleId="IndexTitle">
    <w:name w:val="Index_Title"/>
    <w:basedOn w:val="AnnexTitle"/>
  </w:style>
  <w:style w:type="paragraph" w:customStyle="1" w:styleId="Note1">
    <w:name w:val="Note 1"/>
    <w:basedOn w:val="Note"/>
    <w:pPr>
      <w:tabs>
        <w:tab w:val="clear" w:pos="1191"/>
        <w:tab w:val="clear" w:pos="1588"/>
        <w:tab w:val="clear" w:pos="1985"/>
      </w:tabs>
      <w:ind w:left="284" w:firstLine="0"/>
    </w:pPr>
  </w:style>
  <w:style w:type="paragraph" w:customStyle="1" w:styleId="Note2">
    <w:name w:val="Note 2"/>
    <w:basedOn w:val="Normal"/>
    <w:pPr>
      <w:tabs>
        <w:tab w:val="clear" w:pos="794"/>
        <w:tab w:val="clear" w:pos="1191"/>
        <w:tab w:val="clear" w:pos="1588"/>
        <w:tab w:val="clear" w:pos="1985"/>
      </w:tabs>
      <w:spacing w:before="60" w:line="199" w:lineRule="exact"/>
      <w:ind w:left="1077"/>
    </w:pPr>
    <w:rPr>
      <w:sz w:val="18"/>
    </w:rPr>
  </w:style>
  <w:style w:type="paragraph" w:customStyle="1" w:styleId="Note3">
    <w:name w:val="Note 3"/>
    <w:basedOn w:val="Note1"/>
    <w:pPr>
      <w:ind w:left="1474"/>
    </w:pPr>
  </w:style>
  <w:style w:type="character" w:styleId="PageNumber">
    <w:name w:val="page number"/>
    <w:basedOn w:val="DefaultParagraphFont"/>
    <w:semiHidden/>
  </w:style>
  <w:style w:type="paragraph" w:customStyle="1" w:styleId="Normalaftertitle">
    <w:name w:val="Normal after title"/>
    <w:basedOn w:val="Normal"/>
    <w:pPr>
      <w:spacing w:before="480"/>
    </w:pPr>
    <w:rPr>
      <w:rFonts w:ascii="Times" w:hAnsi="Times"/>
      <w:lang w:val="en-US"/>
    </w:rPr>
  </w:style>
  <w:style w:type="paragraph" w:customStyle="1" w:styleId="IndexTitle0">
    <w:name w:val="Index Title"/>
    <w:basedOn w:val="Normal"/>
    <w:pPr>
      <w:spacing w:before="0" w:after="68"/>
      <w:jc w:val="center"/>
    </w:pPr>
    <w:rPr>
      <w:b/>
      <w:sz w:val="24"/>
    </w:rPr>
  </w:style>
  <w:style w:type="paragraph" w:customStyle="1" w:styleId="Cov">
    <w:name w:val="Cov"/>
    <w:basedOn w:val="Normal"/>
    <w:pPr>
      <w:tabs>
        <w:tab w:val="clear" w:pos="794"/>
        <w:tab w:val="clear" w:pos="1191"/>
        <w:tab w:val="clear" w:pos="1588"/>
        <w:tab w:val="clear" w:pos="1985"/>
      </w:tabs>
      <w:spacing w:before="80" w:after="80"/>
      <w:ind w:left="57"/>
      <w:jc w:val="left"/>
    </w:pPr>
    <w:rPr>
      <w:sz w:val="24"/>
    </w:rPr>
  </w:style>
  <w:style w:type="paragraph" w:customStyle="1" w:styleId="ASN1Cont">
    <w:name w:val="ASN.1 Cont."/>
    <w:basedOn w:val="ASN1"/>
    <w:pPr>
      <w:spacing w:before="0"/>
    </w:pPr>
  </w:style>
  <w:style w:type="paragraph" w:customStyle="1" w:styleId="ASN1ital">
    <w:name w:val="ASN.1 ital"/>
    <w:basedOn w:val="ASN1"/>
    <w:pPr>
      <w:spacing w:before="0"/>
      <w:jc w:val="both"/>
    </w:pPr>
    <w:rPr>
      <w:b w:val="0"/>
      <w:i/>
      <w:sz w:val="20"/>
    </w:rPr>
  </w:style>
  <w:style w:type="paragraph" w:styleId="TOC9">
    <w:name w:val="toc 9"/>
    <w:basedOn w:val="Normal"/>
    <w:next w:val="Normal"/>
    <w:semiHidden/>
    <w:pPr>
      <w:tabs>
        <w:tab w:val="clear" w:pos="794"/>
        <w:tab w:val="clear" w:pos="1191"/>
        <w:tab w:val="clear" w:pos="1588"/>
        <w:tab w:val="clear" w:pos="1985"/>
        <w:tab w:val="right" w:leader="dot" w:pos="9729"/>
      </w:tabs>
      <w:ind w:left="1600"/>
    </w:pPr>
  </w:style>
  <w:style w:type="table" w:styleId="TableGrid">
    <w:name w:val="Table Grid"/>
    <w:basedOn w:val="TableNormal"/>
    <w:uiPriority w:val="39"/>
    <w:rsid w:val="00E55A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55AB2"/>
    <w:pPr>
      <w:tabs>
        <w:tab w:val="clear" w:pos="794"/>
        <w:tab w:val="clear" w:pos="1191"/>
        <w:tab w:val="clear" w:pos="1588"/>
        <w:tab w:val="clear" w:pos="1985"/>
        <w:tab w:val="left" w:pos="792"/>
        <w:tab w:val="left" w:pos="1195"/>
        <w:tab w:val="left" w:pos="1584"/>
        <w:tab w:val="left" w:pos="1987"/>
        <w:tab w:val="left" w:pos="4853"/>
        <w:tab w:val="right" w:pos="9691"/>
      </w:tabs>
      <w:overflowPunct/>
      <w:autoSpaceDE/>
      <w:autoSpaceDN/>
      <w:adjustRightInd/>
      <w:ind w:left="720"/>
      <w:contextualSpacing/>
      <w:textAlignment w:val="auto"/>
    </w:pPr>
    <w:rPr>
      <w:rFonts w:eastAsia="MS Mincho"/>
      <w:szCs w:val="24"/>
      <w:lang w:val="en-CA" w:eastAsia="ja-JP"/>
    </w:rPr>
  </w:style>
  <w:style w:type="table" w:customStyle="1" w:styleId="TableGrid1">
    <w:name w:val="Table Grid1"/>
    <w:basedOn w:val="TableNormal"/>
    <w:next w:val="TableGrid"/>
    <w:uiPriority w:val="39"/>
    <w:rsid w:val="00512607"/>
    <w:rPr>
      <w:rFonts w:ascii="Times New Roman" w:eastAsia="Yu Mincho" w:hAnsi="Times New Roman"/>
      <w:sz w:val="24"/>
      <w:szCs w:val="24"/>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6D49A0"/>
    <w:rPr>
      <w:rFonts w:ascii="Times New Roman" w:eastAsia="Yu Mincho" w:hAnsi="Times New Roman"/>
      <w:sz w:val="24"/>
      <w:szCs w:val="24"/>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11DFE"/>
    <w:pPr>
      <w:spacing w:before="0"/>
    </w:pPr>
    <w:rPr>
      <w:rFonts w:ascii="Segoe UI" w:hAnsi="Segoe UI" w:cs="Segoe UI"/>
      <w:sz w:val="18"/>
      <w:szCs w:val="18"/>
    </w:rPr>
  </w:style>
  <w:style w:type="character" w:customStyle="1" w:styleId="BalloonTextChar">
    <w:name w:val="Balloon Text Char"/>
    <w:link w:val="BalloonText"/>
    <w:uiPriority w:val="99"/>
    <w:semiHidden/>
    <w:rsid w:val="00B11DFE"/>
    <w:rPr>
      <w:rFonts w:ascii="Segoe UI" w:hAnsi="Segoe UI" w:cs="Segoe UI"/>
      <w:sz w:val="18"/>
      <w:szCs w:val="18"/>
      <w:lang w:val="en-GB"/>
    </w:rPr>
  </w:style>
  <w:style w:type="paragraph" w:styleId="NormalWeb">
    <w:name w:val="Normal (Web)"/>
    <w:basedOn w:val="Normal"/>
    <w:uiPriority w:val="99"/>
    <w:unhideWhenUsed/>
    <w:rsid w:val="007C46F3"/>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Theme="minorEastAsia"/>
      <w:sz w:val="24"/>
      <w:szCs w:val="24"/>
      <w:lang w:val="en-US"/>
    </w:rPr>
  </w:style>
  <w:style w:type="character" w:styleId="Hyperlink">
    <w:name w:val="Hyperlink"/>
    <w:uiPriority w:val="99"/>
    <w:rsid w:val="00814DD6"/>
    <w:rPr>
      <w:color w:val="0000FF"/>
      <w:u w:val="single"/>
    </w:rPr>
  </w:style>
  <w:style w:type="paragraph" w:styleId="Revision">
    <w:name w:val="Revision"/>
    <w:hidden/>
    <w:uiPriority w:val="99"/>
    <w:semiHidden/>
    <w:rsid w:val="0073196A"/>
    <w:rPr>
      <w:rFonts w:ascii="Times New Roman" w:hAnsi="Times New Roman"/>
      <w:lang w:val="en-GB"/>
    </w:rPr>
  </w:style>
  <w:style w:type="paragraph" w:styleId="Caption">
    <w:name w:val="caption"/>
    <w:basedOn w:val="Normal"/>
    <w:next w:val="Normal"/>
    <w:link w:val="CaptionChar"/>
    <w:qFormat/>
    <w:rsid w:val="00631E67"/>
    <w:pPr>
      <w:tabs>
        <w:tab w:val="clear" w:pos="794"/>
        <w:tab w:val="clear" w:pos="1191"/>
        <w:tab w:val="clear" w:pos="1588"/>
        <w:tab w:val="clear" w:pos="1985"/>
        <w:tab w:val="left" w:pos="792"/>
        <w:tab w:val="left" w:pos="1195"/>
        <w:tab w:val="left" w:pos="1584"/>
        <w:tab w:val="left" w:pos="1987"/>
        <w:tab w:val="left" w:pos="4853"/>
        <w:tab w:val="right" w:pos="9691"/>
      </w:tabs>
      <w:overflowPunct/>
      <w:autoSpaceDE/>
      <w:autoSpaceDN/>
      <w:adjustRightInd/>
      <w:spacing w:before="120" w:after="120"/>
      <w:jc w:val="center"/>
      <w:textAlignment w:val="auto"/>
    </w:pPr>
    <w:rPr>
      <w:rFonts w:eastAsia="SimSun"/>
      <w:b/>
      <w:bCs/>
      <w:szCs w:val="24"/>
      <w:lang w:val="fr-FR" w:eastAsia="ja-JP"/>
    </w:rPr>
  </w:style>
  <w:style w:type="character" w:customStyle="1" w:styleId="CaptionChar">
    <w:name w:val="Caption Char"/>
    <w:link w:val="Caption"/>
    <w:locked/>
    <w:rsid w:val="00631E67"/>
    <w:rPr>
      <w:rFonts w:ascii="Times New Roman" w:eastAsia="SimSun" w:hAnsi="Times New Roman"/>
      <w:b/>
      <w:bCs/>
      <w:szCs w:val="24"/>
      <w:lang w:val="fr-FR" w:eastAsia="ja-JP"/>
    </w:rPr>
  </w:style>
  <w:style w:type="character" w:customStyle="1" w:styleId="CommentTextChar">
    <w:name w:val="Comment Text Char"/>
    <w:link w:val="CommentText"/>
    <w:uiPriority w:val="99"/>
    <w:rsid w:val="00A04F0D"/>
    <w:rPr>
      <w:rFonts w:ascii="Times New Roman" w:hAnsi="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3706388">
      <w:bodyDiv w:val="1"/>
      <w:marLeft w:val="0"/>
      <w:marRight w:val="0"/>
      <w:marTop w:val="0"/>
      <w:marBottom w:val="0"/>
      <w:divBdr>
        <w:top w:val="none" w:sz="0" w:space="0" w:color="auto"/>
        <w:left w:val="none" w:sz="0" w:space="0" w:color="auto"/>
        <w:bottom w:val="none" w:sz="0" w:space="0" w:color="auto"/>
        <w:right w:val="none" w:sz="0" w:space="0" w:color="auto"/>
      </w:divBdr>
    </w:div>
    <w:div w:id="1018584919">
      <w:bodyDiv w:val="1"/>
      <w:marLeft w:val="0"/>
      <w:marRight w:val="0"/>
      <w:marTop w:val="0"/>
      <w:marBottom w:val="0"/>
      <w:divBdr>
        <w:top w:val="none" w:sz="0" w:space="0" w:color="auto"/>
        <w:left w:val="none" w:sz="0" w:space="0" w:color="auto"/>
        <w:bottom w:val="none" w:sz="0" w:space="0" w:color="auto"/>
        <w:right w:val="none" w:sz="0" w:space="0" w:color="auto"/>
      </w:divBdr>
    </w:div>
    <w:div w:id="2126925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lexismt@apple.com" TargetMode="External"/><Relationship Id="rId18" Type="http://schemas.microsoft.com/office/2011/relationships/commentsExtended" Target="commentsExtended.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mailto:borg@adobe.com" TargetMode="External"/><Relationship Id="rId17" Type="http://schemas.openxmlformats.org/officeDocument/2006/relationships/comments" Target="comments.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had.fogg@gmail.co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footer" Target="footer4.xml"/><Relationship Id="rId10" Type="http://schemas.openxmlformats.org/officeDocument/2006/relationships/hyperlink" Target="mailto:yasser_syed@comcast.com" TargetMode="Externa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garysull@miscrosoft.com" TargetMode="External"/><Relationship Id="rId22"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R:\TEMPLATE\WINNT32\COMPO\ISO_TS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1AB304-247B-482E-833E-E3ECD3B976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ISO_TSB.DOT</Template>
  <TotalTime>1</TotalTime>
  <Pages>13</Pages>
  <Words>2557</Words>
  <Characters>14581</Characters>
  <Application>Microsoft Office Word</Application>
  <DocSecurity>0</DocSecurity>
  <Lines>121</Lines>
  <Paragraphs>34</Paragraphs>
  <ScaleCrop>false</ScaleCrop>
  <HeadingPairs>
    <vt:vector size="4" baseType="variant">
      <vt:variant>
        <vt:lpstr>Title</vt:lpstr>
      </vt:variant>
      <vt:variant>
        <vt:i4>1</vt:i4>
      </vt:variant>
      <vt:variant>
        <vt:lpstr>Template for common text  ISO/UIT-T</vt:lpstr>
      </vt:variant>
      <vt:variant>
        <vt:i4>0</vt:i4>
      </vt:variant>
    </vt:vector>
  </HeadingPairs>
  <TitlesOfParts>
    <vt:vector size="1" baseType="lpstr">
      <vt:lpstr>Template for common text  ISO/UIT-T</vt:lpstr>
    </vt:vector>
  </TitlesOfParts>
  <Company>ITU</Company>
  <LinksUpToDate>false</LinksUpToDate>
  <CharactersWithSpaces>17104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for common text  ISO/UIT-T</dc:title>
  <dc:subject>1.12.95 (title blanc bef.et aft)</dc:subject>
  <dc:creator>Composition des Publications</dc:creator>
  <cp:keywords>WW2 le 5 août 1993/zr - 2.10.96: ww7/zr</cp:keywords>
  <dc:description>22.1.97 nouveau style: Note 1, 2 et 3 accessibles avec la fonction CTRL+n  et répondre 1, 2 ou 3_x000d_
Saisie :   31.01.97     PC_x000d_
Corr. BAT: 13.3.97/YA_x000d_
Corr. Ult. 3.4.97/YA_x000d_
Corr. 18.06.97/ ...._x000d_
Corr. Ult. 2.7.97/YA</dc:description>
  <cp:lastModifiedBy>Gary Sullivan</cp:lastModifiedBy>
  <cp:revision>3</cp:revision>
  <cp:lastPrinted>1997-07-02T21:02:00Z</cp:lastPrinted>
  <dcterms:created xsi:type="dcterms:W3CDTF">2019-01-01T21:04:00Z</dcterms:created>
  <dcterms:modified xsi:type="dcterms:W3CDTF">2019-01-13T19:39:00Z</dcterms:modified>
  <cp:category>Folios :   1  -  18</cp:category>
</cp:coreProperties>
</file>