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200380D9" w:rsidR="00E61DAC" w:rsidRPr="00C9691B" w:rsidRDefault="008A38F7" w:rsidP="00B8781E">
            <w:pPr>
              <w:tabs>
                <w:tab w:val="left" w:pos="7200"/>
              </w:tabs>
              <w:spacing w:before="0"/>
              <w:rPr>
                <w:b/>
                <w:szCs w:val="22"/>
              </w:rPr>
            </w:pPr>
            <w:r>
              <w:t>3</w:t>
            </w:r>
            <w:r w:rsidR="00B8781E">
              <w:t>3rd</w:t>
            </w:r>
            <w:r w:rsidRPr="00C34C35">
              <w:t xml:space="preserve"> Meeting: </w:t>
            </w:r>
            <w:r w:rsidR="00B8781E" w:rsidRPr="00B8781E">
              <w:t>Macao, CN, 6–12 Oct. 2018</w:t>
            </w:r>
          </w:p>
        </w:tc>
        <w:tc>
          <w:tcPr>
            <w:tcW w:w="3168" w:type="dxa"/>
          </w:tcPr>
          <w:p w14:paraId="01F31C6D" w14:textId="2F1D5336" w:rsidR="008A4B4C" w:rsidRPr="00A44B62" w:rsidRDefault="00E61DAC" w:rsidP="00B8781E">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B8781E">
              <w:t>G</w:t>
            </w:r>
            <w:r w:rsidR="008A38F7">
              <w:t>1005-v1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6EC90866" w:rsidR="00E61DAC" w:rsidRPr="008A38F7" w:rsidRDefault="00483459" w:rsidP="00B8781E">
            <w:pPr>
              <w:spacing w:before="60" w:after="60"/>
              <w:rPr>
                <w:b/>
                <w:szCs w:val="22"/>
              </w:rPr>
            </w:pPr>
            <w:r w:rsidRPr="008A38F7">
              <w:rPr>
                <w:b/>
              </w:rPr>
              <w:t>Additional</w:t>
            </w:r>
            <w:r w:rsidRPr="008A38F7" w:rsidDel="00C16EF5">
              <w:rPr>
                <w:b/>
              </w:rPr>
              <w:t xml:space="preserve"> </w:t>
            </w:r>
            <w:r w:rsidR="00480266" w:rsidRPr="008A38F7">
              <w:rPr>
                <w:b/>
              </w:rPr>
              <w:t>Supplemental Enhancement Information</w:t>
            </w:r>
            <w:r w:rsidRPr="008A38F7">
              <w:rPr>
                <w:b/>
              </w:rPr>
              <w:t xml:space="preserve"> </w:t>
            </w:r>
            <w:r w:rsidR="008A38F7" w:rsidRPr="008A38F7">
              <w:rPr>
                <w:b/>
              </w:rPr>
              <w:t xml:space="preserve">for HEVC </w:t>
            </w:r>
            <w:r w:rsidR="00480266" w:rsidRPr="008A38F7">
              <w:rPr>
                <w:b/>
              </w:rPr>
              <w:t>(</w:t>
            </w:r>
            <w:r w:rsidRPr="008A38F7">
              <w:rPr>
                <w:b/>
              </w:rPr>
              <w:t xml:space="preserve">Draft </w:t>
            </w:r>
            <w:r w:rsidR="00B8781E">
              <w:rPr>
                <w:b/>
              </w:rPr>
              <w:t>3</w:t>
            </w:r>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68B247BE" w:rsidR="00020364" w:rsidRPr="00A44B62" w:rsidRDefault="00CC74E2" w:rsidP="008A38F7">
            <w:pPr>
              <w:spacing w:before="0"/>
              <w:rPr>
                <w:szCs w:val="22"/>
              </w:rPr>
            </w:pPr>
            <w:r w:rsidRPr="00A44B62">
              <w:rPr>
                <w:szCs w:val="22"/>
              </w:rPr>
              <w:t>Jill Boyce</w:t>
            </w:r>
            <w:r w:rsidR="008A38F7">
              <w:rPr>
                <w:szCs w:val="22"/>
              </w:rPr>
              <w:br/>
            </w:r>
            <w:r w:rsidR="008A38F7">
              <w:rPr>
                <w:rFonts w:hint="eastAsia"/>
                <w:szCs w:val="22"/>
                <w:lang w:eastAsia="ko-KR"/>
              </w:rPr>
              <w:t>Hyun-Mook Oh</w:t>
            </w:r>
            <w:r w:rsidR="008A38F7">
              <w:rPr>
                <w:szCs w:val="22"/>
                <w:lang w:eastAsia="ko-KR"/>
              </w:rPr>
              <w:br/>
            </w:r>
            <w:r w:rsidRPr="00A44B62">
              <w:rPr>
                <w:szCs w:val="22"/>
              </w:rPr>
              <w:t>Gary J. Sullivan</w:t>
            </w:r>
            <w:r w:rsidR="008A38F7">
              <w:rPr>
                <w:szCs w:val="22"/>
              </w:rPr>
              <w:br/>
            </w:r>
            <w:r w:rsidRPr="00A44B62">
              <w:rPr>
                <w:szCs w:val="22"/>
              </w:rPr>
              <w:t>Alexis Tourapis</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3DE4FA18" w:rsidR="00E61DAC" w:rsidRPr="00A44B62" w:rsidRDefault="0049168D" w:rsidP="008A38F7">
            <w:pPr>
              <w:spacing w:before="0"/>
              <w:rPr>
                <w:szCs w:val="22"/>
              </w:rPr>
            </w:pPr>
            <w:hyperlink r:id="rId9" w:history="1">
              <w:r w:rsidR="008A38F7" w:rsidRPr="0084397B">
                <w:rPr>
                  <w:rStyle w:val="Hyperlink"/>
                </w:rPr>
                <w:t>jill.boyce@intel.com</w:t>
              </w:r>
            </w:hyperlink>
            <w:r w:rsidR="008A38F7">
              <w:br/>
            </w:r>
            <w:hyperlink r:id="rId10" w:history="1">
              <w:r w:rsidR="008A38F7" w:rsidRPr="0084397B">
                <w:rPr>
                  <w:rStyle w:val="Hyperlink"/>
                </w:rPr>
                <w:t>hyunmook.oh@lge.com</w:t>
              </w:r>
            </w:hyperlink>
            <w:r w:rsidR="008A38F7">
              <w:br/>
            </w:r>
            <w:hyperlink r:id="rId11" w:history="1">
              <w:r w:rsidR="008A38F7" w:rsidRPr="0084397B">
                <w:rPr>
                  <w:rStyle w:val="Hyperlink"/>
                </w:rPr>
                <w:t>garysull@microsoft.com</w:t>
              </w:r>
            </w:hyperlink>
            <w:r w:rsidR="008A38F7">
              <w:br/>
            </w:r>
            <w:hyperlink r:id="rId12" w:history="1">
              <w:r w:rsidR="008A38F7" w:rsidRPr="0084397B">
                <w:rPr>
                  <w:rStyle w:val="Hyperlink"/>
                </w:rPr>
                <w:t>atourapis@apple.com</w:t>
              </w:r>
            </w:hyperlink>
            <w:r w:rsidR="008A38F7">
              <w:br/>
            </w:r>
            <w:hyperlink r:id="rId13" w:history="1">
              <w:r w:rsidR="008A38F7" w:rsidRPr="0084397B">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4ECA0E1E"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8A38F7">
        <w:rPr>
          <w:szCs w:val="22"/>
        </w:rPr>
        <w:t>fisheye, SEI manifest, and SEI prefix</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 xml:space="preserve">to </w:t>
      </w:r>
      <w:r w:rsidR="009C0A58">
        <w:rPr>
          <w:szCs w:val="22"/>
        </w:rPr>
        <w:t xml:space="preserve">the </w:t>
      </w:r>
      <w:r w:rsidR="00B50D8F" w:rsidRPr="00A44B62">
        <w:rPr>
          <w:szCs w:val="22"/>
        </w:rPr>
        <w:t>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6ACCE69D" w14:textId="77777777" w:rsidR="00FE45DC" w:rsidRPr="00B31A35" w:rsidRDefault="00FE45DC" w:rsidP="00FE45DC">
      <w:pPr>
        <w:keepNext/>
        <w:keepLines/>
        <w:spacing w:before="360"/>
        <w:outlineLvl w:val="0"/>
        <w:rPr>
          <w:ins w:id="0" w:author="Ye-Kui Wang d00 (Macao changes)" w:date="2018-11-15T15:51:00Z"/>
          <w:i/>
          <w:noProof/>
          <w:sz w:val="24"/>
          <w:szCs w:val="24"/>
        </w:rPr>
      </w:pPr>
      <w:ins w:id="1" w:author="Ye-Kui Wang d00 (Macao changes)" w:date="2018-11-15T15:51:00Z">
        <w:r w:rsidRPr="00B31A35">
          <w:rPr>
            <w:i/>
            <w:noProof/>
            <w:sz w:val="24"/>
            <w:szCs w:val="24"/>
          </w:rPr>
          <w:t xml:space="preserve">In 3, replace the </w:t>
        </w:r>
        <w:r>
          <w:rPr>
            <w:i/>
            <w:noProof/>
            <w:sz w:val="24"/>
            <w:szCs w:val="24"/>
          </w:rPr>
          <w:t xml:space="preserve">definitions of </w:t>
        </w:r>
        <w:r w:rsidRPr="005A2788">
          <w:rPr>
            <w:i/>
            <w:noProof/>
            <w:sz w:val="24"/>
            <w:szCs w:val="24"/>
          </w:rPr>
          <w:t xml:space="preserve">tile, tile column, tile row, and tile scan </w:t>
        </w:r>
        <w:r>
          <w:rPr>
            <w:i/>
            <w:noProof/>
            <w:sz w:val="24"/>
            <w:szCs w:val="24"/>
          </w:rPr>
          <w:t xml:space="preserve">with the </w:t>
        </w:r>
        <w:r w:rsidRPr="00B31A35">
          <w:rPr>
            <w:bCs/>
            <w:i/>
            <w:noProof/>
            <w:sz w:val="24"/>
            <w:szCs w:val="24"/>
          </w:rPr>
          <w:t>following:</w:t>
        </w:r>
      </w:ins>
    </w:p>
    <w:p w14:paraId="0E4454BB" w14:textId="77777777" w:rsidR="003878E3" w:rsidRPr="00082B49" w:rsidRDefault="003878E3" w:rsidP="003878E3">
      <w:pPr>
        <w:tabs>
          <w:tab w:val="clear" w:pos="360"/>
          <w:tab w:val="clear" w:pos="720"/>
          <w:tab w:val="clear" w:pos="1080"/>
          <w:tab w:val="clear" w:pos="1440"/>
          <w:tab w:val="left" w:pos="1191"/>
          <w:tab w:val="left" w:pos="1588"/>
          <w:tab w:val="left" w:pos="1985"/>
        </w:tabs>
        <w:ind w:left="795"/>
        <w:jc w:val="both"/>
        <w:rPr>
          <w:ins w:id="2" w:author="Ye-Kui Wang d00 (Macao changes)" w:date="2018-12-23T22:40:00Z"/>
          <w:noProof/>
          <w:sz w:val="20"/>
        </w:rPr>
      </w:pPr>
      <w:ins w:id="3" w:author="Ye-Kui Wang d00 (Macao changes)" w:date="2018-12-23T22:40:00Z">
        <w:r w:rsidRPr="00082B49">
          <w:rPr>
            <w:b/>
            <w:bCs/>
            <w:noProof/>
            <w:sz w:val="20"/>
          </w:rPr>
          <w:t>tile</w:t>
        </w:r>
        <w:r w:rsidRPr="00082B49">
          <w:rPr>
            <w:noProof/>
            <w:sz w:val="20"/>
          </w:rPr>
          <w:t xml:space="preserve">: A rectangular region of </w:t>
        </w:r>
        <w:r w:rsidRPr="00082B49">
          <w:rPr>
            <w:i/>
            <w:noProof/>
            <w:sz w:val="20"/>
            <w:highlight w:val="yellow"/>
          </w:rPr>
          <w:t>CTUs</w:t>
        </w:r>
        <w:r w:rsidRPr="00082B49">
          <w:rPr>
            <w:noProof/>
            <w:sz w:val="20"/>
          </w:rPr>
          <w:t xml:space="preserve"> within a particular </w:t>
        </w:r>
        <w:r w:rsidRPr="00082B49">
          <w:rPr>
            <w:i/>
            <w:noProof/>
            <w:sz w:val="20"/>
          </w:rPr>
          <w:t xml:space="preserve">tile column </w:t>
        </w:r>
        <w:r w:rsidRPr="00082B49">
          <w:rPr>
            <w:noProof/>
            <w:sz w:val="20"/>
          </w:rPr>
          <w:t xml:space="preserve">and a particular </w:t>
        </w:r>
        <w:r w:rsidRPr="00082B49">
          <w:rPr>
            <w:i/>
            <w:noProof/>
            <w:sz w:val="20"/>
          </w:rPr>
          <w:t>tile row</w:t>
        </w:r>
        <w:r w:rsidRPr="00082B49">
          <w:rPr>
            <w:noProof/>
            <w:sz w:val="20"/>
          </w:rPr>
          <w:t xml:space="preserve"> in a </w:t>
        </w:r>
        <w:r w:rsidRPr="00082B49">
          <w:rPr>
            <w:i/>
            <w:noProof/>
            <w:sz w:val="20"/>
          </w:rPr>
          <w:t>picture</w:t>
        </w:r>
        <w:r w:rsidRPr="00082B49">
          <w:rPr>
            <w:noProof/>
            <w:sz w:val="20"/>
          </w:rPr>
          <w:t>.</w:t>
        </w:r>
      </w:ins>
    </w:p>
    <w:p w14:paraId="6E733B3C" w14:textId="77777777" w:rsidR="003878E3" w:rsidRPr="00082B49" w:rsidRDefault="003878E3" w:rsidP="003878E3">
      <w:pPr>
        <w:tabs>
          <w:tab w:val="clear" w:pos="360"/>
          <w:tab w:val="clear" w:pos="720"/>
          <w:tab w:val="clear" w:pos="1080"/>
          <w:tab w:val="clear" w:pos="1440"/>
          <w:tab w:val="left" w:pos="1191"/>
          <w:tab w:val="left" w:pos="1588"/>
          <w:tab w:val="left" w:pos="1985"/>
        </w:tabs>
        <w:ind w:left="795"/>
        <w:jc w:val="both"/>
        <w:rPr>
          <w:ins w:id="4" w:author="Ye-Kui Wang d00 (Macao changes)" w:date="2018-12-23T22:40:00Z"/>
          <w:noProof/>
          <w:sz w:val="20"/>
        </w:rPr>
      </w:pPr>
      <w:ins w:id="5" w:author="Ye-Kui Wang d00 (Macao changes)" w:date="2018-12-23T22:40:00Z">
        <w:r w:rsidRPr="00082B49">
          <w:rPr>
            <w:b/>
            <w:bCs/>
            <w:noProof/>
            <w:sz w:val="20"/>
          </w:rPr>
          <w:t>tile column</w:t>
        </w:r>
        <w:r w:rsidRPr="00082B49">
          <w:rPr>
            <w:noProof/>
            <w:sz w:val="20"/>
          </w:rPr>
          <w:t xml:space="preserve">: A rectangular region of </w:t>
        </w:r>
        <w:r w:rsidRPr="00082B49">
          <w:rPr>
            <w:i/>
            <w:noProof/>
            <w:sz w:val="20"/>
            <w:highlight w:val="yellow"/>
          </w:rPr>
          <w:t>CTUs</w:t>
        </w:r>
        <w:r w:rsidRPr="00082B49">
          <w:rPr>
            <w:noProof/>
            <w:sz w:val="20"/>
          </w:rPr>
          <w:t xml:space="preserve"> having a height equal to the height of the </w:t>
        </w:r>
        <w:r w:rsidRPr="00082B49">
          <w:rPr>
            <w:i/>
            <w:noProof/>
            <w:sz w:val="20"/>
          </w:rPr>
          <w:t>picture</w:t>
        </w:r>
        <w:r w:rsidRPr="00082B49">
          <w:rPr>
            <w:noProof/>
            <w:sz w:val="20"/>
          </w:rPr>
          <w:t xml:space="preserve"> and a width specified by </w:t>
        </w:r>
        <w:r w:rsidRPr="00082B49">
          <w:rPr>
            <w:i/>
            <w:noProof/>
            <w:sz w:val="20"/>
          </w:rPr>
          <w:t>syntax elements</w:t>
        </w:r>
        <w:r w:rsidRPr="00082B49">
          <w:rPr>
            <w:noProof/>
            <w:sz w:val="20"/>
          </w:rPr>
          <w:t xml:space="preserve"> in the </w:t>
        </w:r>
        <w:r w:rsidRPr="00082B49">
          <w:rPr>
            <w:i/>
            <w:noProof/>
            <w:sz w:val="20"/>
          </w:rPr>
          <w:t>picture parameter set</w:t>
        </w:r>
        <w:r w:rsidRPr="00082B49">
          <w:rPr>
            <w:noProof/>
            <w:sz w:val="20"/>
          </w:rPr>
          <w:t>.</w:t>
        </w:r>
      </w:ins>
    </w:p>
    <w:p w14:paraId="55B45A91" w14:textId="77777777" w:rsidR="003878E3" w:rsidRPr="00082B49" w:rsidRDefault="003878E3" w:rsidP="003878E3">
      <w:pPr>
        <w:tabs>
          <w:tab w:val="clear" w:pos="360"/>
          <w:tab w:val="clear" w:pos="720"/>
          <w:tab w:val="clear" w:pos="1080"/>
          <w:tab w:val="clear" w:pos="1440"/>
          <w:tab w:val="left" w:pos="1191"/>
          <w:tab w:val="left" w:pos="1588"/>
          <w:tab w:val="left" w:pos="1985"/>
        </w:tabs>
        <w:ind w:left="795"/>
        <w:jc w:val="both"/>
        <w:rPr>
          <w:ins w:id="6" w:author="Ye-Kui Wang d00 (Macao changes)" w:date="2018-12-23T22:40:00Z"/>
          <w:noProof/>
          <w:sz w:val="20"/>
        </w:rPr>
      </w:pPr>
      <w:ins w:id="7" w:author="Ye-Kui Wang d00 (Macao changes)" w:date="2018-12-23T22:40:00Z">
        <w:r w:rsidRPr="00082B49">
          <w:rPr>
            <w:b/>
            <w:bCs/>
            <w:noProof/>
            <w:sz w:val="20"/>
          </w:rPr>
          <w:t>tile row</w:t>
        </w:r>
        <w:r w:rsidRPr="00082B49">
          <w:rPr>
            <w:noProof/>
            <w:sz w:val="20"/>
          </w:rPr>
          <w:t xml:space="preserve">: A rectangular region of </w:t>
        </w:r>
        <w:r w:rsidRPr="00082B49">
          <w:rPr>
            <w:i/>
            <w:noProof/>
            <w:sz w:val="20"/>
            <w:highlight w:val="yellow"/>
          </w:rPr>
          <w:t>CTUs</w:t>
        </w:r>
        <w:r w:rsidRPr="00082B49">
          <w:rPr>
            <w:noProof/>
            <w:sz w:val="20"/>
          </w:rPr>
          <w:t xml:space="preserve"> having a height specified by </w:t>
        </w:r>
        <w:r w:rsidRPr="00082B49">
          <w:rPr>
            <w:i/>
            <w:noProof/>
            <w:sz w:val="20"/>
          </w:rPr>
          <w:t>syntax elements</w:t>
        </w:r>
        <w:r w:rsidRPr="00082B49">
          <w:rPr>
            <w:noProof/>
            <w:sz w:val="20"/>
          </w:rPr>
          <w:t xml:space="preserve"> in the </w:t>
        </w:r>
        <w:r w:rsidRPr="00082B49">
          <w:rPr>
            <w:i/>
            <w:noProof/>
            <w:sz w:val="20"/>
          </w:rPr>
          <w:t>picture parameter set</w:t>
        </w:r>
        <w:r w:rsidRPr="00082B49">
          <w:rPr>
            <w:noProof/>
            <w:sz w:val="20"/>
          </w:rPr>
          <w:t xml:space="preserve"> and a width equal to the width of the </w:t>
        </w:r>
        <w:r w:rsidRPr="00082B49">
          <w:rPr>
            <w:i/>
            <w:noProof/>
            <w:sz w:val="20"/>
          </w:rPr>
          <w:t>picture</w:t>
        </w:r>
        <w:r w:rsidRPr="00082B49">
          <w:rPr>
            <w:noProof/>
            <w:sz w:val="20"/>
          </w:rPr>
          <w:t>.</w:t>
        </w:r>
      </w:ins>
    </w:p>
    <w:p w14:paraId="03034A91" w14:textId="77777777" w:rsidR="003878E3" w:rsidRPr="00082B49" w:rsidRDefault="003878E3" w:rsidP="003878E3">
      <w:pPr>
        <w:tabs>
          <w:tab w:val="clear" w:pos="360"/>
          <w:tab w:val="clear" w:pos="720"/>
          <w:tab w:val="clear" w:pos="1080"/>
          <w:tab w:val="clear" w:pos="1440"/>
          <w:tab w:val="left" w:pos="1191"/>
          <w:tab w:val="left" w:pos="1588"/>
          <w:tab w:val="left" w:pos="1985"/>
        </w:tabs>
        <w:ind w:left="795"/>
        <w:jc w:val="both"/>
        <w:rPr>
          <w:ins w:id="8" w:author="Ye-Kui Wang d00 (Macao changes)" w:date="2018-12-23T22:40:00Z"/>
          <w:noProof/>
          <w:sz w:val="20"/>
        </w:rPr>
      </w:pPr>
      <w:ins w:id="9" w:author="Ye-Kui Wang d00 (Macao changes)" w:date="2018-12-23T22:40:00Z">
        <w:r w:rsidRPr="00082B49">
          <w:rPr>
            <w:b/>
            <w:noProof/>
            <w:sz w:val="20"/>
          </w:rPr>
          <w:t>tile scan</w:t>
        </w:r>
        <w:r w:rsidRPr="00082B49">
          <w:rPr>
            <w:noProof/>
            <w:sz w:val="20"/>
          </w:rPr>
          <w:t xml:space="preserve">: </w:t>
        </w:r>
        <w:r w:rsidRPr="00082B49">
          <w:rPr>
            <w:bCs/>
            <w:noProof/>
            <w:sz w:val="20"/>
          </w:rPr>
          <w:t xml:space="preserve">A specific sequential ordering of </w:t>
        </w:r>
        <w:r w:rsidRPr="00082B49">
          <w:rPr>
            <w:i/>
            <w:noProof/>
            <w:sz w:val="20"/>
            <w:highlight w:val="yellow"/>
          </w:rPr>
          <w:t>CTUs</w:t>
        </w:r>
        <w:r w:rsidRPr="00082B49">
          <w:rPr>
            <w:bCs/>
            <w:noProof/>
            <w:sz w:val="20"/>
          </w:rPr>
          <w:t xml:space="preserve"> </w:t>
        </w:r>
        <w:r w:rsidRPr="00082B49">
          <w:rPr>
            <w:bCs/>
            <w:i/>
            <w:noProof/>
            <w:sz w:val="20"/>
          </w:rPr>
          <w:t>partitioning</w:t>
        </w:r>
        <w:r w:rsidRPr="00082B49">
          <w:rPr>
            <w:bCs/>
            <w:noProof/>
            <w:sz w:val="20"/>
          </w:rPr>
          <w:t xml:space="preserve"> a </w:t>
        </w:r>
        <w:r w:rsidRPr="00082B49">
          <w:rPr>
            <w:bCs/>
            <w:i/>
            <w:noProof/>
            <w:sz w:val="20"/>
          </w:rPr>
          <w:t xml:space="preserve">picture </w:t>
        </w:r>
        <w:r w:rsidRPr="00082B49">
          <w:rPr>
            <w:noProof/>
            <w:sz w:val="20"/>
          </w:rPr>
          <w:t xml:space="preserve">in which the </w:t>
        </w:r>
        <w:r w:rsidRPr="00082B49">
          <w:rPr>
            <w:i/>
            <w:noProof/>
            <w:sz w:val="20"/>
            <w:highlight w:val="yellow"/>
          </w:rPr>
          <w:t>CTUs</w:t>
        </w:r>
        <w:r w:rsidRPr="00082B49">
          <w:rPr>
            <w:noProof/>
            <w:sz w:val="20"/>
          </w:rPr>
          <w:t xml:space="preserve"> are ordered consecutively in </w:t>
        </w:r>
        <w:r w:rsidRPr="00082B49">
          <w:rPr>
            <w:i/>
            <w:noProof/>
            <w:sz w:val="20"/>
            <w:highlight w:val="yellow"/>
          </w:rPr>
          <w:t>CTUs</w:t>
        </w:r>
        <w:r w:rsidRPr="00082B49">
          <w:rPr>
            <w:noProof/>
            <w:sz w:val="20"/>
          </w:rPr>
          <w:t xml:space="preserve"> </w:t>
        </w:r>
        <w:r w:rsidRPr="00082B49">
          <w:rPr>
            <w:i/>
            <w:noProof/>
            <w:sz w:val="20"/>
          </w:rPr>
          <w:t>raster scan</w:t>
        </w:r>
        <w:r w:rsidRPr="00082B49">
          <w:rPr>
            <w:noProof/>
            <w:sz w:val="20"/>
          </w:rPr>
          <w:t xml:space="preserve"> in a </w:t>
        </w:r>
        <w:r w:rsidRPr="00082B49">
          <w:rPr>
            <w:i/>
            <w:noProof/>
            <w:sz w:val="20"/>
          </w:rPr>
          <w:t>tile</w:t>
        </w:r>
        <w:r w:rsidRPr="00082B49">
          <w:rPr>
            <w:noProof/>
            <w:sz w:val="20"/>
          </w:rPr>
          <w:t xml:space="preserve"> whereas </w:t>
        </w:r>
        <w:r w:rsidRPr="00082B49">
          <w:rPr>
            <w:i/>
            <w:noProof/>
            <w:sz w:val="20"/>
          </w:rPr>
          <w:t>tiles</w:t>
        </w:r>
        <w:r w:rsidRPr="00082B49">
          <w:rPr>
            <w:noProof/>
            <w:sz w:val="20"/>
          </w:rPr>
          <w:t xml:space="preserve"> in a </w:t>
        </w:r>
        <w:r w:rsidRPr="00082B49">
          <w:rPr>
            <w:i/>
            <w:noProof/>
            <w:sz w:val="20"/>
          </w:rPr>
          <w:t>picture</w:t>
        </w:r>
        <w:r w:rsidRPr="00082B49">
          <w:rPr>
            <w:noProof/>
            <w:sz w:val="20"/>
          </w:rPr>
          <w:t xml:space="preserve"> are ordered consecutively in a </w:t>
        </w:r>
        <w:r w:rsidRPr="00082B49">
          <w:rPr>
            <w:i/>
            <w:noProof/>
            <w:sz w:val="20"/>
          </w:rPr>
          <w:t>raster scan</w:t>
        </w:r>
        <w:r w:rsidRPr="00082B49">
          <w:rPr>
            <w:noProof/>
            <w:sz w:val="20"/>
          </w:rPr>
          <w:t xml:space="preserve"> of the </w:t>
        </w:r>
        <w:r w:rsidRPr="00082B49">
          <w:rPr>
            <w:i/>
            <w:noProof/>
            <w:sz w:val="20"/>
          </w:rPr>
          <w:t>tiles</w:t>
        </w:r>
        <w:r w:rsidRPr="00082B49">
          <w:rPr>
            <w:noProof/>
            <w:sz w:val="20"/>
          </w:rPr>
          <w:t xml:space="preserve"> of the </w:t>
        </w:r>
        <w:r w:rsidRPr="00082B49">
          <w:rPr>
            <w:i/>
            <w:noProof/>
            <w:sz w:val="20"/>
          </w:rPr>
          <w:t>picture</w:t>
        </w:r>
        <w:r w:rsidRPr="00082B49">
          <w:rPr>
            <w:noProof/>
            <w:sz w:val="20"/>
          </w:rPr>
          <w:t>.</w:t>
        </w:r>
      </w:ins>
    </w:p>
    <w:p w14:paraId="22613188" w14:textId="34C3ACE3" w:rsidR="00082AE4" w:rsidRDefault="00082AE4" w:rsidP="00082AE4">
      <w:pPr>
        <w:keepNext/>
        <w:keepLines/>
        <w:spacing w:before="360"/>
        <w:outlineLvl w:val="0"/>
        <w:rPr>
          <w:ins w:id="10" w:author="Ye-Kui Wang d00 (Macao changes)" w:date="2018-11-15T15:41:00Z"/>
          <w:i/>
          <w:noProof/>
          <w:sz w:val="24"/>
        </w:rPr>
      </w:pPr>
      <w:ins w:id="11" w:author="Ye-Kui Wang d00 (Macao changes)" w:date="2018-11-15T15:41:00Z">
        <w:r w:rsidRPr="005347D2">
          <w:rPr>
            <w:i/>
            <w:noProof/>
            <w:sz w:val="24"/>
          </w:rPr>
          <w:t xml:space="preserve">In </w:t>
        </w:r>
        <w:r>
          <w:rPr>
            <w:i/>
            <w:noProof/>
            <w:sz w:val="24"/>
          </w:rPr>
          <w:t>5.8</w:t>
        </w:r>
        <w:r w:rsidRPr="005347D2">
          <w:rPr>
            <w:i/>
            <w:noProof/>
            <w:sz w:val="24"/>
          </w:rPr>
          <w:t xml:space="preserve">, </w:t>
        </w:r>
        <w:r>
          <w:rPr>
            <w:i/>
            <w:noProof/>
            <w:sz w:val="24"/>
          </w:rPr>
          <w:t xml:space="preserve">replace </w:t>
        </w:r>
      </w:ins>
      <w:ins w:id="12" w:author="Ye-Kui Wang d00 (Macao changes)" w:date="2018-12-23T22:48:00Z">
        <w:r w:rsidR="00FD734D">
          <w:rPr>
            <w:i/>
            <w:noProof/>
            <w:sz w:val="24"/>
          </w:rPr>
          <w:t>Equation</w:t>
        </w:r>
      </w:ins>
      <w:ins w:id="13" w:author="Ye-Kui Wang d00 (Macao changes)" w:date="2018-12-23T23:02:00Z">
        <w:r w:rsidR="00853431">
          <w:rPr>
            <w:i/>
            <w:noProof/>
            <w:sz w:val="24"/>
          </w:rPr>
          <w:t xml:space="preserve"> 5-20</w:t>
        </w:r>
      </w:ins>
      <w:ins w:id="14" w:author="Ye-Kui Wang d00 (Macao changes)" w:date="2018-11-15T15:41:00Z">
        <w:r w:rsidRPr="005347D2">
          <w:rPr>
            <w:i/>
            <w:noProof/>
            <w:sz w:val="24"/>
          </w:rPr>
          <w:t>:</w:t>
        </w:r>
      </w:ins>
    </w:p>
    <w:p w14:paraId="05B5EE40" w14:textId="4C7701F9" w:rsidR="00082AE4" w:rsidRPr="008076AC" w:rsidRDefault="00082AE4" w:rsidP="00082AE4">
      <w:pPr>
        <w:pStyle w:val="Equation"/>
        <w:ind w:left="567"/>
        <w:rPr>
          <w:ins w:id="15" w:author="Ye-Kui Wang d00 (Macao changes)" w:date="2018-11-15T15:41:00Z"/>
        </w:rPr>
      </w:pPr>
      <w:proofErr w:type="gramStart"/>
      <w:ins w:id="16" w:author="Ye-Kui Wang d00 (Macao changes)" w:date="2018-11-15T15:41:00Z">
        <w:r w:rsidRPr="008076AC">
          <w:t xml:space="preserve">Sqrt( </w:t>
        </w:r>
        <w:r w:rsidRPr="008076AC">
          <w:rPr>
            <w:iCs/>
          </w:rPr>
          <w:t>x</w:t>
        </w:r>
        <w:proofErr w:type="gramEnd"/>
        <w:r w:rsidRPr="008076AC">
          <w:t xml:space="preserve"> ) = </w:t>
        </w:r>
      </w:ins>
      <w:ins w:id="17" w:author="Ye-Kui Wang d00 (Macao changes)" w:date="2018-11-15T15:41:00Z">
        <w:r w:rsidRPr="008076AC">
          <w:rPr>
            <w:noProof/>
            <w:position w:val="-6"/>
          </w:rPr>
          <w:object w:dxaOrig="400" w:dyaOrig="340" w14:anchorId="17FEBB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5pt;height:15.65pt;mso-width-percent:0;mso-height-percent:0;mso-width-percent:0;mso-height-percent:0" o:ole="">
              <v:imagedata r:id="rId14" o:title=""/>
            </v:shape>
            <o:OLEObject Type="Embed" ProgID="Equation.3" ShapeID="_x0000_i1025" DrawAspect="Content" ObjectID="_1607111591" r:id="rId15"/>
          </w:object>
        </w:r>
      </w:ins>
      <w:ins w:id="18" w:author="Ye-Kui Wang d00 (Macao changes)" w:date="2018-12-23T22:46:00Z">
        <w:r w:rsidR="00FD734D" w:rsidRPr="00FD734D">
          <w:rPr>
            <w:noProof/>
          </w:rPr>
          <w:tab/>
        </w:r>
        <w:r w:rsidR="00FD734D" w:rsidRPr="00FD734D">
          <w:rPr>
            <w:noProof/>
          </w:rPr>
          <w:tab/>
          <w:t>(5</w:t>
        </w:r>
        <w:r w:rsidR="00FD734D">
          <w:rPr>
            <w:noProof/>
          </w:rPr>
          <w:t>-</w:t>
        </w:r>
        <w:r w:rsidR="00FD734D" w:rsidRPr="00FD734D">
          <w:rPr>
            <w:noProof/>
          </w:rPr>
          <w:t>20)</w:t>
        </w:r>
      </w:ins>
    </w:p>
    <w:p w14:paraId="2F81B770" w14:textId="77777777" w:rsidR="00082AE4" w:rsidRPr="005347D2" w:rsidRDefault="00082AE4" w:rsidP="00082AE4">
      <w:pPr>
        <w:keepNext/>
        <w:keepLines/>
        <w:spacing w:before="360"/>
        <w:outlineLvl w:val="1"/>
        <w:rPr>
          <w:ins w:id="19" w:author="Ye-Kui Wang d00 (Macao changes)" w:date="2018-11-15T15:41:00Z"/>
          <w:i/>
          <w:noProof/>
          <w:sz w:val="24"/>
        </w:rPr>
      </w:pPr>
      <w:ins w:id="20" w:author="Ye-Kui Wang d00 (Macao changes)" w:date="2018-11-15T15:41:00Z">
        <w:r w:rsidRPr="005347D2">
          <w:rPr>
            <w:i/>
            <w:noProof/>
            <w:sz w:val="24"/>
          </w:rPr>
          <w:t>with the following:</w:t>
        </w:r>
      </w:ins>
    </w:p>
    <w:p w14:paraId="1E670148" w14:textId="16CCF2F7" w:rsidR="00082AE4" w:rsidRPr="002337A5" w:rsidRDefault="00082AE4" w:rsidP="00082AE4">
      <w:pPr>
        <w:pStyle w:val="Equation"/>
        <w:ind w:left="567"/>
        <w:rPr>
          <w:ins w:id="21" w:author="Ye-Kui Wang d00 (Macao changes)" w:date="2018-11-15T15:41:00Z"/>
          <w:lang w:val="es-ES_tradnl"/>
        </w:rPr>
      </w:pPr>
      <w:proofErr w:type="gramStart"/>
      <w:ins w:id="22" w:author="Ye-Kui Wang d00 (Macao changes)" w:date="2018-11-15T15:41:00Z">
        <w:r w:rsidRPr="008076AC">
          <w:t xml:space="preserve">Sqrt( </w:t>
        </w:r>
        <w:r w:rsidRPr="008076AC">
          <w:rPr>
            <w:iCs/>
          </w:rPr>
          <w:t>x</w:t>
        </w:r>
        <w:proofErr w:type="gramEnd"/>
        <w:r w:rsidRPr="008076AC">
          <w:t xml:space="preserve"> )</w:t>
        </w:r>
      </w:ins>
      <w:ins w:id="23" w:author="Ye-Kui Wang d00 (Macao changes)" w:date="2018-12-23T22:47:00Z">
        <w:r w:rsidR="00FD734D">
          <w:tab/>
        </w:r>
      </w:ins>
      <w:ins w:id="24" w:author="Ye-Kui Wang d00 (Macao changes)" w:date="2018-11-15T15:41:00Z">
        <w:r w:rsidRPr="008076AC">
          <w:t xml:space="preserve">the </w:t>
        </w:r>
        <w:r>
          <w:t>square root of x</w:t>
        </w:r>
        <w:r w:rsidRPr="008076AC">
          <w:t>.</w:t>
        </w:r>
      </w:ins>
      <w:ins w:id="25" w:author="Ye-Kui Wang d00 (Macao changes)" w:date="2018-12-23T22:46:00Z">
        <w:r w:rsidR="00FD734D" w:rsidRPr="00FD734D">
          <w:t xml:space="preserve"> </w:t>
        </w:r>
        <w:r w:rsidR="00FD734D" w:rsidRPr="00FD734D">
          <w:tab/>
        </w:r>
        <w:r w:rsidR="00FD734D" w:rsidRPr="00FD734D">
          <w:tab/>
          <w:t>(5</w:t>
        </w:r>
      </w:ins>
      <w:ins w:id="26" w:author="Ye-Kui Wang d00 (Macao changes)" w:date="2018-12-23T22:47:00Z">
        <w:r w:rsidR="00FD734D">
          <w:t>-</w:t>
        </w:r>
      </w:ins>
      <w:ins w:id="27" w:author="Ye-Kui Wang d00 (Macao changes)" w:date="2018-12-23T22:46:00Z">
        <w:r w:rsidR="00FD734D" w:rsidRPr="00FD734D">
          <w:t>20)</w:t>
        </w:r>
      </w:ins>
    </w:p>
    <w:p w14:paraId="1F33E683" w14:textId="4C1AF61B" w:rsidR="00F03432" w:rsidRDefault="00F03432" w:rsidP="00F03432">
      <w:pPr>
        <w:keepNext/>
        <w:keepLines/>
        <w:spacing w:before="360"/>
        <w:outlineLvl w:val="0"/>
        <w:rPr>
          <w:i/>
          <w:noProof/>
          <w:sz w:val="24"/>
        </w:rPr>
      </w:pPr>
      <w:r>
        <w:rPr>
          <w:i/>
          <w:noProof/>
          <w:sz w:val="24"/>
        </w:rPr>
        <w:t>Rep</w:t>
      </w:r>
      <w:r w:rsidR="00415351">
        <w:rPr>
          <w:i/>
          <w:noProof/>
          <w:sz w:val="24"/>
        </w:rPr>
        <w:t>l</w:t>
      </w:r>
      <w:r>
        <w:rPr>
          <w:i/>
          <w:noProof/>
          <w:sz w:val="24"/>
        </w:rPr>
        <w:t xml:space="preserve">ace 7.3.3 with </w:t>
      </w:r>
      <w:r w:rsidRPr="00C9691B">
        <w:rPr>
          <w:i/>
          <w:noProof/>
          <w:sz w:val="24"/>
        </w:rPr>
        <w:t>the</w:t>
      </w:r>
      <w:r>
        <w:rPr>
          <w:i/>
          <w:noProof/>
          <w:sz w:val="24"/>
        </w:rPr>
        <w:t xml:space="preserve"> following</w:t>
      </w:r>
      <w:r w:rsidRPr="00C9691B">
        <w:rPr>
          <w:i/>
          <w:noProof/>
          <w:sz w:val="24"/>
        </w:rPr>
        <w:t>:</w:t>
      </w:r>
    </w:p>
    <w:p w14:paraId="1D5E3E91"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rFonts w:eastAsia="Malgun Gothic"/>
          <w:b/>
          <w:bCs/>
          <w:sz w:val="20"/>
          <w:lang w:val="en-GB"/>
        </w:rPr>
      </w:pPr>
      <w:r w:rsidRPr="00CC21CC">
        <w:rPr>
          <w:rFonts w:eastAsia="Malgun Gothic"/>
          <w:b/>
          <w:bCs/>
          <w:sz w:val="20"/>
          <w:lang w:val="en-GB"/>
        </w:rPr>
        <w:t>7.3.3 Profile, tier and level syntax</w:t>
      </w:r>
    </w:p>
    <w:p w14:paraId="43930935" w14:textId="77777777" w:rsidR="00CC21CC" w:rsidRPr="00CC21CC" w:rsidRDefault="00CC21CC" w:rsidP="00FD734D">
      <w:pPr>
        <w:keepNext/>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C21CC" w:rsidRPr="00CC21CC" w14:paraId="25B3817E" w14:textId="77777777" w:rsidTr="00C46DD5">
        <w:trPr>
          <w:cantSplit/>
          <w:jc w:val="center"/>
        </w:trPr>
        <w:tc>
          <w:tcPr>
            <w:tcW w:w="7920" w:type="dxa"/>
          </w:tcPr>
          <w:p w14:paraId="7AD5097F" w14:textId="77777777" w:rsidR="00CC21CC" w:rsidRPr="00CC21CC" w:rsidRDefault="00CC21CC" w:rsidP="00FD734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noProof/>
                <w:sz w:val="20"/>
                <w:lang w:val="en-GB"/>
              </w:rPr>
              <w:t>profile_tier_level( profilePresentFlag, maxNumSubLayersMinus1 ) {</w:t>
            </w:r>
          </w:p>
        </w:tc>
        <w:tc>
          <w:tcPr>
            <w:tcW w:w="1152" w:type="dxa"/>
          </w:tcPr>
          <w:p w14:paraId="59DA45C5" w14:textId="77777777" w:rsidR="00CC21CC" w:rsidRPr="00CC21CC" w:rsidRDefault="00CC21CC" w:rsidP="00FD734D">
            <w:pPr>
              <w:keepNext/>
              <w:tabs>
                <w:tab w:val="clear" w:pos="360"/>
                <w:tab w:val="clear" w:pos="720"/>
                <w:tab w:val="clear" w:pos="1080"/>
                <w:tab w:val="clear" w:pos="1440"/>
              </w:tabs>
              <w:spacing w:before="20" w:after="40"/>
              <w:jc w:val="both"/>
              <w:rPr>
                <w:rFonts w:eastAsia="Malgun Gothic"/>
                <w:b/>
                <w:noProof/>
                <w:sz w:val="20"/>
                <w:lang w:val="en-GB"/>
              </w:rPr>
            </w:pPr>
            <w:r w:rsidRPr="00CC21CC">
              <w:rPr>
                <w:rFonts w:eastAsia="Malgun Gothic"/>
                <w:b/>
                <w:noProof/>
                <w:sz w:val="20"/>
                <w:lang w:val="en-GB"/>
              </w:rPr>
              <w:t>Descriptor</w:t>
            </w:r>
          </w:p>
        </w:tc>
      </w:tr>
      <w:tr w:rsidR="00CC21CC" w:rsidRPr="00CC21CC" w14:paraId="382F1BF0" w14:textId="77777777" w:rsidTr="00C46DD5">
        <w:trPr>
          <w:cantSplit/>
          <w:jc w:val="center"/>
        </w:trPr>
        <w:tc>
          <w:tcPr>
            <w:tcW w:w="7920" w:type="dxa"/>
          </w:tcPr>
          <w:p w14:paraId="727B79F7" w14:textId="77777777" w:rsidR="00CC21CC" w:rsidRPr="00CC21CC" w:rsidRDefault="00CC21CC" w:rsidP="00FD734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r>
            <w:proofErr w:type="gramStart"/>
            <w:r w:rsidRPr="00CC21CC">
              <w:rPr>
                <w:rFonts w:eastAsia="Malgun Gothic"/>
                <w:sz w:val="20"/>
                <w:lang w:val="en-GB"/>
              </w:rPr>
              <w:t xml:space="preserve">if( </w:t>
            </w:r>
            <w:proofErr w:type="spellStart"/>
            <w:r w:rsidRPr="00CC21CC">
              <w:rPr>
                <w:rFonts w:eastAsia="Malgun Gothic"/>
                <w:sz w:val="20"/>
                <w:lang w:val="en-GB"/>
              </w:rPr>
              <w:t>profilePresentFlag</w:t>
            </w:r>
            <w:proofErr w:type="spellEnd"/>
            <w:proofErr w:type="gramEnd"/>
            <w:r w:rsidRPr="00CC21CC">
              <w:rPr>
                <w:rFonts w:eastAsia="Malgun Gothic"/>
                <w:sz w:val="20"/>
                <w:lang w:val="en-GB"/>
              </w:rPr>
              <w:t xml:space="preserve"> ) {</w:t>
            </w:r>
          </w:p>
        </w:tc>
        <w:tc>
          <w:tcPr>
            <w:tcW w:w="1152" w:type="dxa"/>
          </w:tcPr>
          <w:p w14:paraId="0602E59B" w14:textId="77777777" w:rsidR="00CC21CC" w:rsidRPr="00CC21CC" w:rsidRDefault="00CC21CC" w:rsidP="00FD734D">
            <w:pPr>
              <w:keepNext/>
              <w:tabs>
                <w:tab w:val="clear" w:pos="360"/>
                <w:tab w:val="clear" w:pos="720"/>
                <w:tab w:val="clear" w:pos="1080"/>
                <w:tab w:val="clear" w:pos="1440"/>
              </w:tabs>
              <w:spacing w:before="20" w:after="40"/>
              <w:jc w:val="center"/>
              <w:rPr>
                <w:rFonts w:eastAsia="Malgun Gothic"/>
                <w:b/>
                <w:noProof/>
                <w:sz w:val="20"/>
                <w:lang w:val="en-GB"/>
              </w:rPr>
            </w:pPr>
          </w:p>
        </w:tc>
      </w:tr>
      <w:tr w:rsidR="00CC21CC" w:rsidRPr="00CC21CC" w14:paraId="0D7CF5D4" w14:textId="77777777" w:rsidTr="00C46DD5">
        <w:trPr>
          <w:cantSplit/>
          <w:jc w:val="center"/>
        </w:trPr>
        <w:tc>
          <w:tcPr>
            <w:tcW w:w="7920" w:type="dxa"/>
          </w:tcPr>
          <w:p w14:paraId="024F9B9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general_profile_space</w:t>
            </w:r>
          </w:p>
        </w:tc>
        <w:tc>
          <w:tcPr>
            <w:tcW w:w="1152" w:type="dxa"/>
          </w:tcPr>
          <w:p w14:paraId="431165D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u(2)</w:t>
            </w:r>
          </w:p>
        </w:tc>
      </w:tr>
      <w:tr w:rsidR="00CC21CC" w:rsidRPr="00CC21CC" w14:paraId="1539D071" w14:textId="77777777" w:rsidTr="00C46DD5">
        <w:trPr>
          <w:cantSplit/>
          <w:jc w:val="center"/>
        </w:trPr>
        <w:tc>
          <w:tcPr>
            <w:tcW w:w="7920" w:type="dxa"/>
          </w:tcPr>
          <w:p w14:paraId="0DEF6EC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lastRenderedPageBreak/>
              <w:tab/>
            </w:r>
            <w:r w:rsidRPr="00CC21CC">
              <w:rPr>
                <w:rFonts w:eastAsia="Malgun Gothic"/>
                <w:noProof/>
                <w:sz w:val="20"/>
                <w:lang w:val="en-GB"/>
              </w:rPr>
              <w:tab/>
            </w:r>
            <w:r w:rsidRPr="00CC21CC">
              <w:rPr>
                <w:rFonts w:eastAsia="Malgun Gothic"/>
                <w:b/>
                <w:noProof/>
                <w:sz w:val="20"/>
                <w:lang w:val="en-GB"/>
              </w:rPr>
              <w:t>general_tier_flag</w:t>
            </w:r>
          </w:p>
        </w:tc>
        <w:tc>
          <w:tcPr>
            <w:tcW w:w="1152" w:type="dxa"/>
          </w:tcPr>
          <w:p w14:paraId="35799AF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41CC9708" w14:textId="77777777" w:rsidTr="00C46DD5">
        <w:trPr>
          <w:cantSplit/>
          <w:jc w:val="center"/>
        </w:trPr>
        <w:tc>
          <w:tcPr>
            <w:tcW w:w="7920" w:type="dxa"/>
          </w:tcPr>
          <w:p w14:paraId="65FE3E1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general_profile_idc</w:t>
            </w:r>
          </w:p>
        </w:tc>
        <w:tc>
          <w:tcPr>
            <w:tcW w:w="1152" w:type="dxa"/>
          </w:tcPr>
          <w:p w14:paraId="659FE2C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u(5)</w:t>
            </w:r>
          </w:p>
        </w:tc>
      </w:tr>
      <w:tr w:rsidR="00CC21CC" w:rsidRPr="00CC21CC" w14:paraId="23121F94" w14:textId="77777777" w:rsidTr="00C46DD5">
        <w:trPr>
          <w:cantSplit/>
          <w:jc w:val="center"/>
        </w:trPr>
        <w:tc>
          <w:tcPr>
            <w:tcW w:w="7920" w:type="dxa"/>
          </w:tcPr>
          <w:p w14:paraId="60CAEF7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t>for( j = 0; j &lt; 32; j++ )</w:t>
            </w:r>
          </w:p>
        </w:tc>
        <w:tc>
          <w:tcPr>
            <w:tcW w:w="1152" w:type="dxa"/>
          </w:tcPr>
          <w:p w14:paraId="64516EB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F5BB032" w14:textId="77777777" w:rsidTr="00C46DD5">
        <w:trPr>
          <w:cantSplit/>
          <w:jc w:val="center"/>
        </w:trPr>
        <w:tc>
          <w:tcPr>
            <w:tcW w:w="7920" w:type="dxa"/>
          </w:tcPr>
          <w:p w14:paraId="09523F3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general_profile_compatibility_flag</w:t>
            </w:r>
            <w:r w:rsidRPr="00CC21CC">
              <w:rPr>
                <w:rFonts w:eastAsia="Malgun Gothic"/>
                <w:bCs/>
                <w:noProof/>
                <w:sz w:val="20"/>
                <w:lang w:val="en-GB"/>
              </w:rPr>
              <w:t>[ j ]</w:t>
            </w:r>
          </w:p>
        </w:tc>
        <w:tc>
          <w:tcPr>
            <w:tcW w:w="1152" w:type="dxa"/>
          </w:tcPr>
          <w:p w14:paraId="335001A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00F720BA" w14:textId="77777777" w:rsidTr="00C46DD5">
        <w:trPr>
          <w:cantSplit/>
          <w:jc w:val="center"/>
        </w:trPr>
        <w:tc>
          <w:tcPr>
            <w:tcW w:w="7920" w:type="dxa"/>
          </w:tcPr>
          <w:p w14:paraId="1B8329C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general_progressive_source_flag</w:t>
            </w:r>
          </w:p>
        </w:tc>
        <w:tc>
          <w:tcPr>
            <w:tcW w:w="1152" w:type="dxa"/>
          </w:tcPr>
          <w:p w14:paraId="11E7B42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77791222" w14:textId="77777777" w:rsidTr="00C46DD5">
        <w:trPr>
          <w:cantSplit/>
          <w:jc w:val="center"/>
        </w:trPr>
        <w:tc>
          <w:tcPr>
            <w:tcW w:w="7920" w:type="dxa"/>
          </w:tcPr>
          <w:p w14:paraId="23AF29E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general_interlaced_source_flag</w:t>
            </w:r>
          </w:p>
        </w:tc>
        <w:tc>
          <w:tcPr>
            <w:tcW w:w="1152" w:type="dxa"/>
          </w:tcPr>
          <w:p w14:paraId="11E774D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07BAABAB" w14:textId="77777777" w:rsidTr="00C46DD5">
        <w:trPr>
          <w:cantSplit/>
          <w:jc w:val="center"/>
        </w:trPr>
        <w:tc>
          <w:tcPr>
            <w:tcW w:w="7920" w:type="dxa"/>
          </w:tcPr>
          <w:p w14:paraId="7AB99E3E"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general_non_packed_constraint_flag</w:t>
            </w:r>
          </w:p>
        </w:tc>
        <w:tc>
          <w:tcPr>
            <w:tcW w:w="1152" w:type="dxa"/>
          </w:tcPr>
          <w:p w14:paraId="3DF8AAB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1CC06F3C" w14:textId="77777777" w:rsidTr="00C46DD5">
        <w:trPr>
          <w:cantSplit/>
          <w:jc w:val="center"/>
        </w:trPr>
        <w:tc>
          <w:tcPr>
            <w:tcW w:w="7920" w:type="dxa"/>
          </w:tcPr>
          <w:p w14:paraId="1F58698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general_frame_only_constraint_flag</w:t>
            </w:r>
          </w:p>
        </w:tc>
        <w:tc>
          <w:tcPr>
            <w:tcW w:w="1152" w:type="dxa"/>
          </w:tcPr>
          <w:p w14:paraId="1DD558E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5B0EC8F8" w14:textId="77777777" w:rsidTr="00C46DD5">
        <w:trPr>
          <w:cantSplit/>
          <w:jc w:val="center"/>
        </w:trPr>
        <w:tc>
          <w:tcPr>
            <w:tcW w:w="7920" w:type="dxa"/>
          </w:tcPr>
          <w:p w14:paraId="1D78180E" w14:textId="13051FFA" w:rsidR="00CC21CC" w:rsidRPr="00CC21CC" w:rsidRDefault="00CC21CC" w:rsidP="0003125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noProof/>
                <w:sz w:val="20"/>
                <w:lang w:val="en-GB"/>
              </w:rPr>
              <w:tab/>
            </w:r>
            <w:r w:rsidRPr="00CC21CC">
              <w:rPr>
                <w:rFonts w:eastAsia="Malgun Gothic"/>
                <w:bCs/>
                <w:sz w:val="20"/>
                <w:lang w:val="en-GB"/>
              </w:rPr>
              <w:tab/>
              <w:t xml:space="preserve">if( </w:t>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4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[ 4 ]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5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[ 5 ]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6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[ 6 ]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7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[ 7 ]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8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[ 8 ]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9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10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xml:space="preserve">[ 10 ]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proofErr w:type="spellStart"/>
            <w:r w:rsidRPr="00CC21CC">
              <w:rPr>
                <w:rFonts w:eastAsia="Malgun Gothic"/>
                <w:bCs/>
                <w:sz w:val="20"/>
                <w:highlight w:val="yellow"/>
                <w:lang w:val="en-GB"/>
              </w:rPr>
              <w:t>general_profile_idc</w:t>
            </w:r>
            <w:proofErr w:type="spellEnd"/>
            <w:r w:rsidRPr="00CC21CC">
              <w:rPr>
                <w:rFonts w:eastAsia="Malgun Gothic"/>
                <w:bCs/>
                <w:sz w:val="20"/>
                <w:highlight w:val="yellow"/>
                <w:lang w:val="en-GB"/>
              </w:rPr>
              <w:t xml:space="preserve">  = =  11  | |  </w:t>
            </w:r>
            <w:proofErr w:type="spellStart"/>
            <w:r w:rsidRPr="00CC21CC">
              <w:rPr>
                <w:rFonts w:eastAsia="Malgun Gothic"/>
                <w:bCs/>
                <w:sz w:val="20"/>
                <w:highlight w:val="yellow"/>
                <w:lang w:val="en-GB"/>
              </w:rPr>
              <w:t>general_profile_compatibility_flag</w:t>
            </w:r>
            <w:proofErr w:type="spellEnd"/>
            <w:r w:rsidRPr="00CC21CC">
              <w:rPr>
                <w:rFonts w:eastAsia="Malgun Gothic"/>
                <w:bCs/>
                <w:sz w:val="20"/>
                <w:highlight w:val="yellow"/>
                <w:lang w:val="en-GB"/>
              </w:rPr>
              <w:t>[ 11 ]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233FA0F6"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FA4511D" w14:textId="77777777" w:rsidTr="00C46DD5">
        <w:trPr>
          <w:cantSplit/>
          <w:jc w:val="center"/>
        </w:trPr>
        <w:tc>
          <w:tcPr>
            <w:tcW w:w="7920" w:type="dxa"/>
          </w:tcPr>
          <w:p w14:paraId="6140B67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general_max_12bit_constraint_flag</w:t>
            </w:r>
          </w:p>
        </w:tc>
        <w:tc>
          <w:tcPr>
            <w:tcW w:w="1152" w:type="dxa"/>
          </w:tcPr>
          <w:p w14:paraId="0AA60F4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50437F13" w14:textId="77777777" w:rsidTr="00C46DD5">
        <w:trPr>
          <w:cantSplit/>
          <w:jc w:val="center"/>
        </w:trPr>
        <w:tc>
          <w:tcPr>
            <w:tcW w:w="7920" w:type="dxa"/>
          </w:tcPr>
          <w:p w14:paraId="7DC87BDB"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general_max_10bit_constraint_flag</w:t>
            </w:r>
          </w:p>
        </w:tc>
        <w:tc>
          <w:tcPr>
            <w:tcW w:w="1152" w:type="dxa"/>
          </w:tcPr>
          <w:p w14:paraId="0F4474DA"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4B0A1F3A" w14:textId="77777777" w:rsidTr="00C46DD5">
        <w:trPr>
          <w:cantSplit/>
          <w:jc w:val="center"/>
        </w:trPr>
        <w:tc>
          <w:tcPr>
            <w:tcW w:w="7920" w:type="dxa"/>
          </w:tcPr>
          <w:p w14:paraId="486ED85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general_max_8bit_constraint_flag</w:t>
            </w:r>
          </w:p>
        </w:tc>
        <w:tc>
          <w:tcPr>
            <w:tcW w:w="1152" w:type="dxa"/>
          </w:tcPr>
          <w:p w14:paraId="5F6F472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3C0E83A1" w14:textId="77777777" w:rsidTr="00C46DD5">
        <w:trPr>
          <w:cantSplit/>
          <w:jc w:val="center"/>
        </w:trPr>
        <w:tc>
          <w:tcPr>
            <w:tcW w:w="7920" w:type="dxa"/>
          </w:tcPr>
          <w:p w14:paraId="5E5CCF6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general_max_422chroma_constraint_flag</w:t>
            </w:r>
          </w:p>
        </w:tc>
        <w:tc>
          <w:tcPr>
            <w:tcW w:w="1152" w:type="dxa"/>
          </w:tcPr>
          <w:p w14:paraId="298DB2B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25D8EBD8" w14:textId="77777777" w:rsidTr="00C46DD5">
        <w:trPr>
          <w:cantSplit/>
          <w:jc w:val="center"/>
        </w:trPr>
        <w:tc>
          <w:tcPr>
            <w:tcW w:w="7920" w:type="dxa"/>
          </w:tcPr>
          <w:p w14:paraId="13DC8D3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general_max_420chroma_constraint_flag</w:t>
            </w:r>
          </w:p>
        </w:tc>
        <w:tc>
          <w:tcPr>
            <w:tcW w:w="1152" w:type="dxa"/>
          </w:tcPr>
          <w:p w14:paraId="0F21FC4E"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4867CFEA" w14:textId="77777777" w:rsidTr="00C46DD5">
        <w:trPr>
          <w:cantSplit/>
          <w:jc w:val="center"/>
        </w:trPr>
        <w:tc>
          <w:tcPr>
            <w:tcW w:w="7920" w:type="dxa"/>
          </w:tcPr>
          <w:p w14:paraId="0DDC771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general_max_monochrome_constraint_flag</w:t>
            </w:r>
            <w:proofErr w:type="spellEnd"/>
          </w:p>
        </w:tc>
        <w:tc>
          <w:tcPr>
            <w:tcW w:w="1152" w:type="dxa"/>
          </w:tcPr>
          <w:p w14:paraId="5DD17AF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7C9FAB5E" w14:textId="77777777" w:rsidTr="00C46DD5">
        <w:trPr>
          <w:cantSplit/>
          <w:jc w:val="center"/>
        </w:trPr>
        <w:tc>
          <w:tcPr>
            <w:tcW w:w="7920" w:type="dxa"/>
          </w:tcPr>
          <w:p w14:paraId="51A030F4"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general_intra_constraint_flag</w:t>
            </w:r>
            <w:proofErr w:type="spellEnd"/>
          </w:p>
        </w:tc>
        <w:tc>
          <w:tcPr>
            <w:tcW w:w="1152" w:type="dxa"/>
          </w:tcPr>
          <w:p w14:paraId="0982DE8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04E077EB" w14:textId="77777777" w:rsidTr="00C46DD5">
        <w:trPr>
          <w:cantSplit/>
          <w:jc w:val="center"/>
        </w:trPr>
        <w:tc>
          <w:tcPr>
            <w:tcW w:w="7920" w:type="dxa"/>
          </w:tcPr>
          <w:p w14:paraId="147E3C8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general_one_picture_only_constraint_flag</w:t>
            </w:r>
            <w:proofErr w:type="spellEnd"/>
          </w:p>
        </w:tc>
        <w:tc>
          <w:tcPr>
            <w:tcW w:w="1152" w:type="dxa"/>
          </w:tcPr>
          <w:p w14:paraId="49E5830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4F875FB6" w14:textId="77777777" w:rsidTr="00C46DD5">
        <w:trPr>
          <w:cantSplit/>
          <w:jc w:val="center"/>
        </w:trPr>
        <w:tc>
          <w:tcPr>
            <w:tcW w:w="7920" w:type="dxa"/>
          </w:tcPr>
          <w:p w14:paraId="326513B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general_lower_bit_rate_constraint_flag</w:t>
            </w:r>
            <w:proofErr w:type="spellEnd"/>
          </w:p>
        </w:tc>
        <w:tc>
          <w:tcPr>
            <w:tcW w:w="1152" w:type="dxa"/>
          </w:tcPr>
          <w:p w14:paraId="6AB226C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2E9E1B8B" w14:textId="77777777" w:rsidTr="00C46DD5">
        <w:trPr>
          <w:cantSplit/>
          <w:jc w:val="center"/>
        </w:trPr>
        <w:tc>
          <w:tcPr>
            <w:tcW w:w="7920" w:type="dxa"/>
          </w:tcPr>
          <w:p w14:paraId="176FAFC6" w14:textId="3CBE38B2"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xml:space="preserve">if( </w:t>
            </w:r>
            <w:proofErr w:type="spellStart"/>
            <w:r w:rsidRPr="00CC21CC">
              <w:rPr>
                <w:rFonts w:eastAsia="Malgun Gothic"/>
                <w:sz w:val="20"/>
                <w:lang w:val="en-GB"/>
              </w:rPr>
              <w:t>general_profile_idc</w:t>
            </w:r>
            <w:proofErr w:type="spellEnd"/>
            <w:r w:rsidRPr="00CC21CC">
              <w:rPr>
                <w:rFonts w:eastAsia="Malgun Gothic"/>
                <w:sz w:val="20"/>
                <w:lang w:val="en-GB"/>
              </w:rPr>
              <w:t xml:space="preserve">  = =  5 </w:t>
            </w:r>
            <w:r w:rsidR="00F369DE">
              <w:rPr>
                <w:rFonts w:eastAsia="Malgun Gothic"/>
                <w:sz w:val="20"/>
                <w:lang w:val="en-GB"/>
              </w:rPr>
              <w:t xml:space="preserve"> </w:t>
            </w:r>
            <w:r w:rsidRPr="00CC21CC">
              <w:rPr>
                <w:rFonts w:eastAsia="Malgun Gothic"/>
                <w:bCs/>
                <w:sz w:val="20"/>
                <w:lang w:val="en-GB"/>
              </w:rPr>
              <w:t xml:space="preserve">|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[ 5 ]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9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general_profile_idc</w:t>
            </w:r>
            <w:proofErr w:type="spellEnd"/>
            <w:r w:rsidRPr="00CC21CC">
              <w:rPr>
                <w:rFonts w:eastAsia="Malgun Gothic"/>
                <w:bCs/>
                <w:sz w:val="20"/>
                <w:lang w:val="en-GB"/>
              </w:rPr>
              <w:t xml:space="preserve">  = =  10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xml:space="preserve">[ 10 ]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proofErr w:type="spellStart"/>
            <w:r w:rsidRPr="00CC21CC">
              <w:rPr>
                <w:rFonts w:eastAsia="Malgun Gothic"/>
                <w:bCs/>
                <w:sz w:val="20"/>
                <w:highlight w:val="yellow"/>
                <w:lang w:val="en-GB"/>
              </w:rPr>
              <w:t>general_profile_idc</w:t>
            </w:r>
            <w:proofErr w:type="spellEnd"/>
            <w:r w:rsidRPr="00CC21CC">
              <w:rPr>
                <w:rFonts w:eastAsia="Malgun Gothic"/>
                <w:bCs/>
                <w:sz w:val="20"/>
                <w:highlight w:val="yellow"/>
                <w:lang w:val="en-GB"/>
              </w:rPr>
              <w:t xml:space="preserve">  = =  11  | |  </w:t>
            </w:r>
            <w:proofErr w:type="spellStart"/>
            <w:r w:rsidRPr="00CC21CC">
              <w:rPr>
                <w:rFonts w:eastAsia="Malgun Gothic"/>
                <w:bCs/>
                <w:sz w:val="20"/>
                <w:highlight w:val="yellow"/>
                <w:lang w:val="en-GB"/>
              </w:rPr>
              <w:t>general_profile_compatibility_flag</w:t>
            </w:r>
            <w:proofErr w:type="spellEnd"/>
            <w:r w:rsidRPr="00CC21CC">
              <w:rPr>
                <w:rFonts w:eastAsia="Malgun Gothic"/>
                <w:bCs/>
                <w:sz w:val="20"/>
                <w:highlight w:val="yellow"/>
                <w:lang w:val="en-GB"/>
              </w:rPr>
              <w:t>[ 11 ]</w:t>
            </w:r>
            <w:r w:rsidRPr="00CC21CC">
              <w:rPr>
                <w:rFonts w:eastAsia="Malgun Gothic"/>
                <w:bCs/>
                <w:sz w:val="20"/>
                <w:lang w:val="en-GB"/>
              </w:rPr>
              <w:t xml:space="preserve"> ) {</w:t>
            </w:r>
          </w:p>
        </w:tc>
        <w:tc>
          <w:tcPr>
            <w:tcW w:w="1152" w:type="dxa"/>
          </w:tcPr>
          <w:p w14:paraId="32B6EC9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p>
        </w:tc>
      </w:tr>
      <w:tr w:rsidR="00CC21CC" w:rsidRPr="00CC21CC" w14:paraId="5F366ED3" w14:textId="77777777" w:rsidTr="00C46DD5">
        <w:trPr>
          <w:cantSplit/>
          <w:jc w:val="center"/>
        </w:trPr>
        <w:tc>
          <w:tcPr>
            <w:tcW w:w="7920" w:type="dxa"/>
          </w:tcPr>
          <w:p w14:paraId="0293651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general_max_14bit_constraint_flag</w:t>
            </w:r>
          </w:p>
        </w:tc>
        <w:tc>
          <w:tcPr>
            <w:tcW w:w="1152" w:type="dxa"/>
          </w:tcPr>
          <w:p w14:paraId="6B98C7D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336A745F" w14:textId="77777777" w:rsidTr="00C46DD5">
        <w:trPr>
          <w:cantSplit/>
          <w:jc w:val="center"/>
        </w:trPr>
        <w:tc>
          <w:tcPr>
            <w:tcW w:w="7920" w:type="dxa"/>
          </w:tcPr>
          <w:p w14:paraId="4646739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general_reserved_zero_33bits</w:t>
            </w:r>
          </w:p>
        </w:tc>
        <w:tc>
          <w:tcPr>
            <w:tcW w:w="1152" w:type="dxa"/>
          </w:tcPr>
          <w:p w14:paraId="17CD20A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proofErr w:type="gramStart"/>
            <w:r w:rsidRPr="00CC21CC">
              <w:rPr>
                <w:rFonts w:eastAsia="Malgun Gothic"/>
                <w:sz w:val="20"/>
                <w:lang w:val="en-GB"/>
              </w:rPr>
              <w:t>u(</w:t>
            </w:r>
            <w:proofErr w:type="gramEnd"/>
            <w:r w:rsidRPr="00CC21CC">
              <w:rPr>
                <w:rFonts w:eastAsia="Malgun Gothic"/>
                <w:sz w:val="20"/>
                <w:lang w:val="en-GB"/>
              </w:rPr>
              <w:t>33)</w:t>
            </w:r>
          </w:p>
        </w:tc>
      </w:tr>
      <w:tr w:rsidR="00CC21CC" w:rsidRPr="00CC21CC" w14:paraId="78828D4A" w14:textId="77777777" w:rsidTr="00C46DD5">
        <w:trPr>
          <w:cantSplit/>
          <w:jc w:val="center"/>
        </w:trPr>
        <w:tc>
          <w:tcPr>
            <w:tcW w:w="7920" w:type="dxa"/>
          </w:tcPr>
          <w:p w14:paraId="15FF21D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lang w:val="en-GB"/>
              </w:rPr>
            </w:pPr>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else</w:t>
            </w:r>
          </w:p>
        </w:tc>
        <w:tc>
          <w:tcPr>
            <w:tcW w:w="1152" w:type="dxa"/>
          </w:tcPr>
          <w:p w14:paraId="77C26AA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p>
        </w:tc>
      </w:tr>
      <w:tr w:rsidR="00CC21CC" w:rsidRPr="00CC21CC" w14:paraId="0E9B4F93" w14:textId="77777777" w:rsidTr="00C46DD5">
        <w:trPr>
          <w:cantSplit/>
          <w:jc w:val="center"/>
        </w:trPr>
        <w:tc>
          <w:tcPr>
            <w:tcW w:w="7920" w:type="dxa"/>
          </w:tcPr>
          <w:p w14:paraId="43733D34"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sz w:val="20"/>
                <w:lang w:val="en-GB"/>
              </w:rPr>
              <w:tab/>
            </w:r>
            <w:r w:rsidRPr="00CC21CC">
              <w:rPr>
                <w:rFonts w:eastAsia="Malgun Gothic"/>
                <w:b/>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general_reserved_zero_34bits</w:t>
            </w:r>
          </w:p>
        </w:tc>
        <w:tc>
          <w:tcPr>
            <w:tcW w:w="1152" w:type="dxa"/>
          </w:tcPr>
          <w:p w14:paraId="36FFCE5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u(34)</w:t>
            </w:r>
          </w:p>
        </w:tc>
      </w:tr>
      <w:tr w:rsidR="00CC21CC" w:rsidRPr="00CC21CC" w14:paraId="44D83C51" w14:textId="77777777" w:rsidTr="00C46DD5">
        <w:trPr>
          <w:cantSplit/>
          <w:jc w:val="center"/>
        </w:trPr>
        <w:tc>
          <w:tcPr>
            <w:tcW w:w="7920" w:type="dxa"/>
          </w:tcPr>
          <w:p w14:paraId="774872D2"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Cs/>
                <w:noProof/>
                <w:sz w:val="20"/>
                <w:lang w:val="en-GB"/>
              </w:rPr>
              <w:tab/>
              <w:t xml:space="preserve">} else </w:t>
            </w:r>
            <w:proofErr w:type="gramStart"/>
            <w:r w:rsidRPr="00CC21CC">
              <w:rPr>
                <w:rFonts w:eastAsia="Malgun Gothic"/>
                <w:bCs/>
                <w:noProof/>
                <w:sz w:val="20"/>
                <w:lang w:val="en-GB"/>
              </w:rPr>
              <w:t>if</w:t>
            </w:r>
            <w:r w:rsidRPr="00CC21CC">
              <w:rPr>
                <w:rFonts w:eastAsia="Malgun Gothic"/>
                <w:bCs/>
                <w:sz w:val="20"/>
                <w:lang w:val="en-GB"/>
              </w:rPr>
              <w:t xml:space="preserve">( </w:t>
            </w:r>
            <w:proofErr w:type="spellStart"/>
            <w:r w:rsidRPr="00CC21CC">
              <w:rPr>
                <w:rFonts w:eastAsia="Malgun Gothic"/>
                <w:bCs/>
                <w:sz w:val="20"/>
                <w:lang w:val="en-GB"/>
              </w:rPr>
              <w:t>general</w:t>
            </w:r>
            <w:proofErr w:type="gramEnd"/>
            <w:r w:rsidRPr="00CC21CC">
              <w:rPr>
                <w:rFonts w:eastAsia="Malgun Gothic"/>
                <w:bCs/>
                <w:sz w:val="20"/>
                <w:lang w:val="en-GB"/>
              </w:rPr>
              <w:t>_profile_idc</w:t>
            </w:r>
            <w:proofErr w:type="spellEnd"/>
            <w:r w:rsidRPr="00CC21CC">
              <w:rPr>
                <w:rFonts w:eastAsia="Malgun Gothic"/>
                <w:bCs/>
                <w:sz w:val="20"/>
                <w:lang w:val="en-GB"/>
              </w:rPr>
              <w:t xml:space="preserve">  = =  2  | |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[ 2 ] ) {</w:t>
            </w:r>
          </w:p>
        </w:tc>
        <w:tc>
          <w:tcPr>
            <w:tcW w:w="1152" w:type="dxa"/>
          </w:tcPr>
          <w:p w14:paraId="3169D9E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6662A21" w14:textId="77777777" w:rsidTr="00C46DD5">
        <w:trPr>
          <w:cantSplit/>
          <w:jc w:val="center"/>
        </w:trPr>
        <w:tc>
          <w:tcPr>
            <w:tcW w:w="7920" w:type="dxa"/>
          </w:tcPr>
          <w:p w14:paraId="368ED661"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general_reserved_zero_7bits</w:t>
            </w:r>
          </w:p>
        </w:tc>
        <w:tc>
          <w:tcPr>
            <w:tcW w:w="1152" w:type="dxa"/>
          </w:tcPr>
          <w:p w14:paraId="20C310BF"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7)</w:t>
            </w:r>
          </w:p>
        </w:tc>
      </w:tr>
      <w:tr w:rsidR="00CC21CC" w:rsidRPr="00CC21CC" w14:paraId="497CD575" w14:textId="77777777" w:rsidTr="00C46DD5">
        <w:trPr>
          <w:cantSplit/>
          <w:jc w:val="center"/>
        </w:trPr>
        <w:tc>
          <w:tcPr>
            <w:tcW w:w="7920" w:type="dxa"/>
          </w:tcPr>
          <w:p w14:paraId="486B1D6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general_one_picture_only_constraint_flag</w:t>
            </w:r>
            <w:proofErr w:type="spellEnd"/>
          </w:p>
        </w:tc>
        <w:tc>
          <w:tcPr>
            <w:tcW w:w="1152" w:type="dxa"/>
          </w:tcPr>
          <w:p w14:paraId="505434DD"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1A6EA62E" w14:textId="77777777" w:rsidTr="00C46DD5">
        <w:trPr>
          <w:cantSplit/>
          <w:jc w:val="center"/>
        </w:trPr>
        <w:tc>
          <w:tcPr>
            <w:tcW w:w="7920" w:type="dxa"/>
          </w:tcPr>
          <w:p w14:paraId="5515B4CE"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general_reserved_zero_35bits</w:t>
            </w:r>
          </w:p>
        </w:tc>
        <w:tc>
          <w:tcPr>
            <w:tcW w:w="1152" w:type="dxa"/>
          </w:tcPr>
          <w:p w14:paraId="3CC631B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35)</w:t>
            </w:r>
          </w:p>
        </w:tc>
      </w:tr>
      <w:tr w:rsidR="00CC21CC" w:rsidRPr="00CC21CC" w14:paraId="5E47B99F" w14:textId="77777777" w:rsidTr="00C46DD5">
        <w:trPr>
          <w:cantSplit/>
          <w:jc w:val="center"/>
        </w:trPr>
        <w:tc>
          <w:tcPr>
            <w:tcW w:w="7920" w:type="dxa"/>
          </w:tcPr>
          <w:p w14:paraId="21EA04F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sz w:val="20"/>
                <w:lang w:val="en-GB"/>
              </w:rPr>
              <w:tab/>
            </w:r>
            <w:r w:rsidRPr="00CC21CC">
              <w:rPr>
                <w:rFonts w:eastAsia="Malgun Gothic"/>
                <w:sz w:val="20"/>
                <w:lang w:val="en-GB"/>
              </w:rPr>
              <w:tab/>
              <w:t>} else</w:t>
            </w:r>
          </w:p>
        </w:tc>
        <w:tc>
          <w:tcPr>
            <w:tcW w:w="1152" w:type="dxa"/>
          </w:tcPr>
          <w:p w14:paraId="29CDFBF5"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8BEB9FD" w14:textId="77777777" w:rsidTr="00C46DD5">
        <w:trPr>
          <w:cantSplit/>
          <w:jc w:val="center"/>
        </w:trPr>
        <w:tc>
          <w:tcPr>
            <w:tcW w:w="7920" w:type="dxa"/>
          </w:tcPr>
          <w:p w14:paraId="00A8FDE1"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general_reserved_zero_43bits</w:t>
            </w:r>
          </w:p>
        </w:tc>
        <w:tc>
          <w:tcPr>
            <w:tcW w:w="1152" w:type="dxa"/>
          </w:tcPr>
          <w:p w14:paraId="6E20508A"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u(43)</w:t>
            </w:r>
          </w:p>
        </w:tc>
      </w:tr>
      <w:tr w:rsidR="00CC21CC" w:rsidRPr="00CC21CC" w14:paraId="54D414B9" w14:textId="77777777" w:rsidTr="00C46DD5">
        <w:trPr>
          <w:cantSplit/>
          <w:jc w:val="center"/>
        </w:trPr>
        <w:tc>
          <w:tcPr>
            <w:tcW w:w="7920" w:type="dxa"/>
          </w:tcPr>
          <w:p w14:paraId="77F20E07" w14:textId="3A18BA19" w:rsidR="00CC21CC" w:rsidRPr="00CC21CC" w:rsidRDefault="00CC21CC" w:rsidP="005F274F">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Cs/>
                <w:noProof/>
                <w:sz w:val="20"/>
                <w:lang w:val="en-GB"/>
              </w:rPr>
              <w:tab/>
              <w:t>if( (</w:t>
            </w:r>
            <w:r w:rsidR="00F369DE">
              <w:rPr>
                <w:rFonts w:eastAsia="Malgun Gothic"/>
                <w:bCs/>
                <w:sz w:val="20"/>
                <w:lang w:val="en-GB"/>
              </w:rPr>
              <w:t xml:space="preserve"> </w:t>
            </w:r>
            <w:proofErr w:type="spellStart"/>
            <w:r w:rsidR="00F369DE" w:rsidRPr="00077FC1">
              <w:rPr>
                <w:rFonts w:eastAsia="Malgun Gothic"/>
                <w:bCs/>
                <w:sz w:val="20"/>
                <w:highlight w:val="yellow"/>
                <w:lang w:val="en-GB"/>
              </w:rPr>
              <w:t>general_profile_idc</w:t>
            </w:r>
            <w:proofErr w:type="spellEnd"/>
            <w:r w:rsidR="00F369DE" w:rsidRPr="00077FC1">
              <w:rPr>
                <w:rFonts w:eastAsia="Malgun Gothic"/>
                <w:bCs/>
                <w:sz w:val="20"/>
                <w:highlight w:val="yellow"/>
                <w:lang w:val="en-GB"/>
              </w:rPr>
              <w:t xml:space="preserve">  = =  1  | |</w:t>
            </w:r>
            <w:r w:rsidR="00F369DE" w:rsidRPr="00CC21CC">
              <w:rPr>
                <w:rFonts w:eastAsia="Malgun Gothic"/>
                <w:bCs/>
                <w:sz w:val="20"/>
                <w:lang w:val="en-GB"/>
              </w:rPr>
              <w:t xml:space="preserve">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[ 1 ]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 xml:space="preserve"> </w:t>
            </w:r>
            <w:proofErr w:type="spellStart"/>
            <w:r w:rsidR="00F369DE" w:rsidRPr="00077FC1">
              <w:rPr>
                <w:rFonts w:eastAsia="Malgun Gothic"/>
                <w:bCs/>
                <w:sz w:val="20"/>
                <w:highlight w:val="yellow"/>
                <w:lang w:val="en-GB"/>
              </w:rPr>
              <w:t>general_profile_idc</w:t>
            </w:r>
            <w:proofErr w:type="spellEnd"/>
            <w:r w:rsidR="00F369DE" w:rsidRPr="00077FC1">
              <w:rPr>
                <w:rFonts w:eastAsia="Malgun Gothic"/>
                <w:bCs/>
                <w:sz w:val="20"/>
                <w:highlight w:val="yellow"/>
                <w:lang w:val="en-GB"/>
              </w:rPr>
              <w:t xml:space="preserve">  = =  2  | |</w:t>
            </w:r>
            <w:r w:rsidR="00F369DE" w:rsidRPr="00CC21CC">
              <w:rPr>
                <w:rFonts w:eastAsia="Malgun Gothic"/>
                <w:bCs/>
                <w:sz w:val="20"/>
                <w:lang w:val="en-GB"/>
              </w:rPr>
              <w:t xml:space="preserve">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[ 2 ]</w:t>
            </w:r>
            <w:r w:rsidR="008F5542">
              <w:rPr>
                <w:rFonts w:eastAsia="Malgun Gothic"/>
                <w:bCs/>
                <w:sz w:val="20"/>
                <w:lang w:val="en-GB"/>
              </w:rPr>
              <w:t xml:space="preserve">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00F369DE" w:rsidRPr="00077FC1">
              <w:rPr>
                <w:rFonts w:eastAsia="Malgun Gothic"/>
                <w:bCs/>
                <w:sz w:val="20"/>
                <w:highlight w:val="yellow"/>
                <w:lang w:val="en-GB"/>
              </w:rPr>
              <w:t>general_profile_idc</w:t>
            </w:r>
            <w:proofErr w:type="spellEnd"/>
            <w:r w:rsidR="00F369DE" w:rsidRPr="00077FC1">
              <w:rPr>
                <w:rFonts w:eastAsia="Malgun Gothic"/>
                <w:bCs/>
                <w:sz w:val="20"/>
                <w:highlight w:val="yellow"/>
                <w:lang w:val="en-GB"/>
              </w:rPr>
              <w:t xml:space="preserve">  = =  3  | |</w:t>
            </w:r>
            <w:r w:rsidR="00F369DE" w:rsidRPr="00CC21CC">
              <w:rPr>
                <w:rFonts w:eastAsia="Malgun Gothic"/>
                <w:bCs/>
                <w:sz w:val="20"/>
                <w:lang w:val="en-GB"/>
              </w:rPr>
              <w:t xml:space="preserve">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[ 3 ]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 xml:space="preserve"> </w:t>
            </w:r>
            <w:proofErr w:type="spellStart"/>
            <w:r w:rsidR="00F369DE" w:rsidRPr="00077FC1">
              <w:rPr>
                <w:rFonts w:eastAsia="Malgun Gothic"/>
                <w:bCs/>
                <w:sz w:val="20"/>
                <w:highlight w:val="yellow"/>
                <w:lang w:val="en-GB"/>
              </w:rPr>
              <w:t>general_profile_idc</w:t>
            </w:r>
            <w:proofErr w:type="spellEnd"/>
            <w:r w:rsidR="00F369DE" w:rsidRPr="00077FC1">
              <w:rPr>
                <w:rFonts w:eastAsia="Malgun Gothic"/>
                <w:bCs/>
                <w:sz w:val="20"/>
                <w:highlight w:val="yellow"/>
                <w:lang w:val="en-GB"/>
              </w:rPr>
              <w:t xml:space="preserve">  = =  4  | |</w:t>
            </w:r>
            <w:r w:rsidR="00F369DE" w:rsidRPr="00CC21CC">
              <w:rPr>
                <w:rFonts w:eastAsia="Malgun Gothic"/>
                <w:bCs/>
                <w:sz w:val="20"/>
                <w:lang w:val="en-GB"/>
              </w:rPr>
              <w:t xml:space="preserve">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[ 4 ]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00F369DE" w:rsidRPr="00077FC1">
              <w:rPr>
                <w:rFonts w:eastAsia="Malgun Gothic"/>
                <w:bCs/>
                <w:sz w:val="20"/>
                <w:highlight w:val="yellow"/>
                <w:lang w:val="en-GB"/>
              </w:rPr>
              <w:t>general_profile_idc</w:t>
            </w:r>
            <w:proofErr w:type="spellEnd"/>
            <w:r w:rsidR="00F369DE" w:rsidRPr="00077FC1">
              <w:rPr>
                <w:rFonts w:eastAsia="Malgun Gothic"/>
                <w:bCs/>
                <w:sz w:val="20"/>
                <w:highlight w:val="yellow"/>
                <w:lang w:val="en-GB"/>
              </w:rPr>
              <w:t xml:space="preserve">  = =  5  | |</w:t>
            </w:r>
            <w:r w:rsidR="00F369DE" w:rsidRPr="00CC21CC">
              <w:rPr>
                <w:rFonts w:eastAsia="Malgun Gothic"/>
                <w:bCs/>
                <w:sz w:val="20"/>
                <w:lang w:val="en-GB"/>
              </w:rPr>
              <w:t xml:space="preserve">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[ 5 ]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 xml:space="preserve"> </w:t>
            </w:r>
            <w:proofErr w:type="spellStart"/>
            <w:r w:rsidR="00F369DE" w:rsidRPr="00077FC1">
              <w:rPr>
                <w:rFonts w:eastAsia="Malgun Gothic"/>
                <w:bCs/>
                <w:sz w:val="20"/>
                <w:highlight w:val="yellow"/>
                <w:lang w:val="en-GB"/>
              </w:rPr>
              <w:t>general_profile_idc</w:t>
            </w:r>
            <w:proofErr w:type="spellEnd"/>
            <w:r w:rsidR="00F369DE" w:rsidRPr="00077FC1">
              <w:rPr>
                <w:rFonts w:eastAsia="Malgun Gothic"/>
                <w:bCs/>
                <w:sz w:val="20"/>
                <w:highlight w:val="yellow"/>
                <w:lang w:val="en-GB"/>
              </w:rPr>
              <w:t xml:space="preserve">  = =  9  | |</w:t>
            </w:r>
            <w:r w:rsidR="00F369DE" w:rsidRPr="00CC21CC">
              <w:rPr>
                <w:rFonts w:eastAsia="Malgun Gothic"/>
                <w:bCs/>
                <w:sz w:val="20"/>
                <w:lang w:val="en-GB"/>
              </w:rPr>
              <w:t xml:space="preserve">  </w:t>
            </w:r>
            <w:proofErr w:type="spellStart"/>
            <w:r w:rsidRPr="00CC21CC">
              <w:rPr>
                <w:rFonts w:eastAsia="Malgun Gothic"/>
                <w:bCs/>
                <w:sz w:val="20"/>
                <w:lang w:val="en-GB"/>
              </w:rPr>
              <w:t>general_profile_compatibility_flag</w:t>
            </w:r>
            <w:proofErr w:type="spellEnd"/>
            <w:r w:rsidRPr="00CC21CC">
              <w:rPr>
                <w:rFonts w:eastAsia="Malgun Gothic"/>
                <w:bCs/>
                <w:sz w:val="20"/>
                <w:lang w:val="en-GB"/>
              </w:rPr>
              <w:t xml:space="preserve">[ 9 ]  </w:t>
            </w:r>
            <w:r w:rsidRPr="00CC21CC">
              <w:rPr>
                <w:rFonts w:eastAsia="Malgun Gothic"/>
                <w:bCs/>
                <w:sz w:val="20"/>
                <w:highlight w:val="yellow"/>
                <w:lang w:val="en-GB"/>
              </w:rPr>
              <w:t>| |</w:t>
            </w:r>
            <w:r w:rsidRPr="00CC21CC">
              <w:rPr>
                <w:rFonts w:eastAsia="Malgun Gothic"/>
                <w:bCs/>
                <w:sz w:val="20"/>
                <w:highlight w:val="yellow"/>
                <w:lang w:val="en-GB"/>
              </w:rPr>
              <w:br/>
            </w:r>
            <w:r w:rsidR="00F369DE">
              <w:rPr>
                <w:rFonts w:eastAsia="Malgun Gothic"/>
                <w:bCs/>
                <w:sz w:val="20"/>
                <w:lang w:val="en-GB"/>
              </w:rPr>
              <w:tab/>
            </w:r>
            <w:r w:rsidR="00F369DE">
              <w:rPr>
                <w:rFonts w:eastAsia="Malgun Gothic"/>
                <w:bCs/>
                <w:sz w:val="20"/>
                <w:lang w:val="en-GB"/>
              </w:rPr>
              <w:tab/>
            </w:r>
            <w:r w:rsidR="00F369DE">
              <w:rPr>
                <w:rFonts w:eastAsia="Malgun Gothic"/>
                <w:bCs/>
                <w:sz w:val="20"/>
                <w:lang w:val="en-GB"/>
              </w:rPr>
              <w:tab/>
              <w:t xml:space="preserve"> </w:t>
            </w:r>
            <w:proofErr w:type="spellStart"/>
            <w:r w:rsidR="00F369DE" w:rsidRPr="00077FC1">
              <w:rPr>
                <w:rFonts w:eastAsia="Malgun Gothic"/>
                <w:bCs/>
                <w:sz w:val="20"/>
                <w:highlight w:val="yellow"/>
                <w:lang w:val="en-GB"/>
              </w:rPr>
              <w:t>general_profile_idc</w:t>
            </w:r>
            <w:proofErr w:type="spellEnd"/>
            <w:r w:rsidR="00F369DE" w:rsidRPr="00077FC1">
              <w:rPr>
                <w:rFonts w:eastAsia="Malgun Gothic"/>
                <w:bCs/>
                <w:sz w:val="20"/>
                <w:highlight w:val="yellow"/>
                <w:lang w:val="en-GB"/>
              </w:rPr>
              <w:t xml:space="preserve">  = =  11  | |  </w:t>
            </w:r>
            <w:proofErr w:type="spellStart"/>
            <w:r w:rsidRPr="005F274F">
              <w:rPr>
                <w:rFonts w:eastAsia="Malgun Gothic"/>
                <w:bCs/>
                <w:sz w:val="20"/>
                <w:highlight w:val="yellow"/>
                <w:lang w:val="en-GB"/>
              </w:rPr>
              <w:t>g</w:t>
            </w:r>
            <w:r w:rsidRPr="00CC21CC">
              <w:rPr>
                <w:rFonts w:eastAsia="Malgun Gothic"/>
                <w:bCs/>
                <w:sz w:val="20"/>
                <w:highlight w:val="yellow"/>
                <w:lang w:val="en-GB"/>
              </w:rPr>
              <w:t>eneral_profile_compatibility_flag</w:t>
            </w:r>
            <w:proofErr w:type="spellEnd"/>
            <w:r w:rsidRPr="00CC21CC">
              <w:rPr>
                <w:rFonts w:eastAsia="Malgun Gothic"/>
                <w:bCs/>
                <w:sz w:val="20"/>
                <w:highlight w:val="yellow"/>
                <w:lang w:val="en-GB"/>
              </w:rPr>
              <w:t>[ 11 ]</w:t>
            </w:r>
            <w:r w:rsidRPr="00CC21CC">
              <w:rPr>
                <w:rFonts w:eastAsia="Malgun Gothic"/>
                <w:bCs/>
                <w:sz w:val="20"/>
                <w:lang w:val="en-GB"/>
              </w:rPr>
              <w:t xml:space="preserve"> </w:t>
            </w:r>
            <w:r w:rsidRPr="00CC21CC">
              <w:rPr>
                <w:rFonts w:eastAsia="Malgun Gothic"/>
                <w:bCs/>
                <w:noProof/>
                <w:sz w:val="20"/>
                <w:lang w:val="en-GB"/>
              </w:rPr>
              <w:t>)</w:t>
            </w:r>
            <w:r w:rsidRPr="00CC21CC">
              <w:rPr>
                <w:rFonts w:eastAsia="Malgun Gothic"/>
                <w:bCs/>
                <w:noProof/>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1C110AB2"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45971897" w14:textId="77777777" w:rsidTr="00C46DD5">
        <w:trPr>
          <w:cantSplit/>
          <w:jc w:val="center"/>
        </w:trPr>
        <w:tc>
          <w:tcPr>
            <w:tcW w:w="7920" w:type="dxa"/>
          </w:tcPr>
          <w:p w14:paraId="672BD0A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general_inbld_flag</w:t>
            </w:r>
          </w:p>
        </w:tc>
        <w:tc>
          <w:tcPr>
            <w:tcW w:w="1152" w:type="dxa"/>
          </w:tcPr>
          <w:p w14:paraId="16F1640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3F12A411" w14:textId="77777777" w:rsidTr="00C46DD5">
        <w:trPr>
          <w:cantSplit/>
          <w:jc w:val="center"/>
        </w:trPr>
        <w:tc>
          <w:tcPr>
            <w:tcW w:w="7920" w:type="dxa"/>
          </w:tcPr>
          <w:p w14:paraId="50972D99"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noProof/>
                <w:sz w:val="20"/>
                <w:lang w:val="en-GB"/>
              </w:rPr>
              <w:tab/>
              <w:t>else</w:t>
            </w:r>
          </w:p>
        </w:tc>
        <w:tc>
          <w:tcPr>
            <w:tcW w:w="1152" w:type="dxa"/>
          </w:tcPr>
          <w:p w14:paraId="52BD312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E62D627" w14:textId="77777777" w:rsidTr="00C46DD5">
        <w:trPr>
          <w:cantSplit/>
          <w:jc w:val="center"/>
        </w:trPr>
        <w:tc>
          <w:tcPr>
            <w:tcW w:w="7920" w:type="dxa"/>
          </w:tcPr>
          <w:p w14:paraId="492CFB4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noProof/>
                <w:sz w:val="20"/>
                <w:lang w:val="en-GB"/>
              </w:rPr>
              <w:tab/>
            </w:r>
            <w:r w:rsidRPr="00CC21CC">
              <w:rPr>
                <w:rFonts w:eastAsia="Malgun Gothic"/>
                <w:b/>
                <w:noProof/>
                <w:sz w:val="20"/>
                <w:lang w:val="en-GB"/>
              </w:rPr>
              <w:t>general_</w:t>
            </w:r>
            <w:r w:rsidRPr="00CC21CC">
              <w:rPr>
                <w:rFonts w:eastAsia="Malgun Gothic"/>
                <w:b/>
                <w:bCs/>
                <w:noProof/>
                <w:sz w:val="20"/>
                <w:lang w:val="en-GB"/>
              </w:rPr>
              <w:t>reserved_zero_bit</w:t>
            </w:r>
          </w:p>
        </w:tc>
        <w:tc>
          <w:tcPr>
            <w:tcW w:w="1152" w:type="dxa"/>
          </w:tcPr>
          <w:p w14:paraId="5DB11AED"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651FABFC" w14:textId="77777777" w:rsidTr="00C46DD5">
        <w:trPr>
          <w:cantSplit/>
          <w:jc w:val="center"/>
        </w:trPr>
        <w:tc>
          <w:tcPr>
            <w:tcW w:w="7920" w:type="dxa"/>
          </w:tcPr>
          <w:p w14:paraId="60BE912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Cs/>
                <w:sz w:val="20"/>
                <w:lang w:val="en-GB"/>
              </w:rPr>
              <w:lastRenderedPageBreak/>
              <w:tab/>
              <w:t>}</w:t>
            </w:r>
          </w:p>
        </w:tc>
        <w:tc>
          <w:tcPr>
            <w:tcW w:w="1152" w:type="dxa"/>
          </w:tcPr>
          <w:p w14:paraId="09D2555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2777ADF" w14:textId="77777777" w:rsidTr="00C46DD5">
        <w:trPr>
          <w:cantSplit/>
          <w:jc w:val="center"/>
        </w:trPr>
        <w:tc>
          <w:tcPr>
            <w:tcW w:w="7920" w:type="dxa"/>
          </w:tcPr>
          <w:p w14:paraId="0B15DF2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t>general_level_idc</w:t>
            </w:r>
          </w:p>
        </w:tc>
        <w:tc>
          <w:tcPr>
            <w:tcW w:w="1152" w:type="dxa"/>
          </w:tcPr>
          <w:p w14:paraId="611EB7A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u(8)</w:t>
            </w:r>
          </w:p>
        </w:tc>
      </w:tr>
      <w:tr w:rsidR="00CC21CC" w:rsidRPr="00CC21CC" w14:paraId="7E775551" w14:textId="77777777" w:rsidTr="00C46DD5">
        <w:trPr>
          <w:cantSplit/>
          <w:jc w:val="center"/>
        </w:trPr>
        <w:tc>
          <w:tcPr>
            <w:tcW w:w="7920" w:type="dxa"/>
          </w:tcPr>
          <w:p w14:paraId="6CB19F9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noProof/>
                <w:sz w:val="20"/>
                <w:lang w:val="en-GB"/>
              </w:rPr>
              <w:t>for( i = 0; i &lt; maxNumSubLayersMinus1; i++ ) {</w:t>
            </w:r>
          </w:p>
        </w:tc>
        <w:tc>
          <w:tcPr>
            <w:tcW w:w="1152" w:type="dxa"/>
          </w:tcPr>
          <w:p w14:paraId="75454BB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530AE2D7" w14:textId="77777777" w:rsidTr="00C46DD5">
        <w:trPr>
          <w:cantSplit/>
          <w:jc w:val="center"/>
        </w:trPr>
        <w:tc>
          <w:tcPr>
            <w:tcW w:w="7920" w:type="dxa"/>
          </w:tcPr>
          <w:p w14:paraId="4311058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sub_layer_profile_present_flag</w:t>
            </w:r>
            <w:r w:rsidRPr="00CC21CC">
              <w:rPr>
                <w:rFonts w:eastAsia="Malgun Gothic"/>
                <w:bCs/>
                <w:noProof/>
                <w:sz w:val="20"/>
                <w:lang w:val="en-GB"/>
              </w:rPr>
              <w:t>[ i ]</w:t>
            </w:r>
          </w:p>
        </w:tc>
        <w:tc>
          <w:tcPr>
            <w:tcW w:w="1152" w:type="dxa"/>
          </w:tcPr>
          <w:p w14:paraId="7F0DE4AE"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41EA4815" w14:textId="77777777" w:rsidTr="00C46DD5">
        <w:trPr>
          <w:cantSplit/>
          <w:jc w:val="center"/>
        </w:trPr>
        <w:tc>
          <w:tcPr>
            <w:tcW w:w="7920" w:type="dxa"/>
          </w:tcPr>
          <w:p w14:paraId="63AD473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sub_layer_level_present_flag</w:t>
            </w:r>
            <w:r w:rsidRPr="00CC21CC">
              <w:rPr>
                <w:rFonts w:eastAsia="Malgun Gothic"/>
                <w:bCs/>
                <w:noProof/>
                <w:sz w:val="20"/>
                <w:lang w:val="en-GB"/>
              </w:rPr>
              <w:t>[ i ]</w:t>
            </w:r>
          </w:p>
        </w:tc>
        <w:tc>
          <w:tcPr>
            <w:tcW w:w="1152" w:type="dxa"/>
          </w:tcPr>
          <w:p w14:paraId="0992058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12D67DFE" w14:textId="77777777" w:rsidTr="00C46DD5">
        <w:trPr>
          <w:cantSplit/>
          <w:jc w:val="center"/>
        </w:trPr>
        <w:tc>
          <w:tcPr>
            <w:tcW w:w="7920" w:type="dxa"/>
          </w:tcPr>
          <w:p w14:paraId="53DC3122"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t>}</w:t>
            </w:r>
          </w:p>
        </w:tc>
        <w:tc>
          <w:tcPr>
            <w:tcW w:w="1152" w:type="dxa"/>
          </w:tcPr>
          <w:p w14:paraId="4155C795"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4405607" w14:textId="77777777" w:rsidTr="00C46DD5">
        <w:trPr>
          <w:cantSplit/>
          <w:jc w:val="center"/>
        </w:trPr>
        <w:tc>
          <w:tcPr>
            <w:tcW w:w="7920" w:type="dxa"/>
          </w:tcPr>
          <w:p w14:paraId="49AC2B1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t>if( maxNumSubLayersMinus1 &gt; 0 )</w:t>
            </w:r>
          </w:p>
        </w:tc>
        <w:tc>
          <w:tcPr>
            <w:tcW w:w="1152" w:type="dxa"/>
          </w:tcPr>
          <w:p w14:paraId="6CFE564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29DEC93" w14:textId="77777777" w:rsidTr="00C46DD5">
        <w:trPr>
          <w:cantSplit/>
          <w:jc w:val="center"/>
        </w:trPr>
        <w:tc>
          <w:tcPr>
            <w:tcW w:w="7920" w:type="dxa"/>
          </w:tcPr>
          <w:p w14:paraId="633136F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r>
            <w:r w:rsidRPr="00CC21CC">
              <w:rPr>
                <w:rFonts w:eastAsia="Malgun Gothic"/>
                <w:noProof/>
                <w:sz w:val="20"/>
                <w:lang w:val="en-GB"/>
              </w:rPr>
              <w:tab/>
              <w:t>for( i = maxNumSubLayersMinus1; i &lt; 8; i++ )</w:t>
            </w:r>
          </w:p>
        </w:tc>
        <w:tc>
          <w:tcPr>
            <w:tcW w:w="1152" w:type="dxa"/>
          </w:tcPr>
          <w:p w14:paraId="72167546"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B6D17AD" w14:textId="77777777" w:rsidTr="00C46DD5">
        <w:trPr>
          <w:cantSplit/>
          <w:jc w:val="center"/>
        </w:trPr>
        <w:tc>
          <w:tcPr>
            <w:tcW w:w="7920" w:type="dxa"/>
          </w:tcPr>
          <w:p w14:paraId="5F899DD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reserved_zero_2bits</w:t>
            </w:r>
            <w:r w:rsidRPr="00CC21CC">
              <w:rPr>
                <w:rFonts w:eastAsia="Malgun Gothic"/>
                <w:bCs/>
                <w:noProof/>
                <w:sz w:val="20"/>
                <w:lang w:val="en-GB"/>
              </w:rPr>
              <w:t>[ i ]</w:t>
            </w:r>
          </w:p>
        </w:tc>
        <w:tc>
          <w:tcPr>
            <w:tcW w:w="1152" w:type="dxa"/>
          </w:tcPr>
          <w:p w14:paraId="3D792429"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u(2)</w:t>
            </w:r>
          </w:p>
        </w:tc>
      </w:tr>
      <w:tr w:rsidR="00CC21CC" w:rsidRPr="00CC21CC" w14:paraId="409226A8" w14:textId="77777777" w:rsidTr="00C46DD5">
        <w:trPr>
          <w:cantSplit/>
          <w:jc w:val="center"/>
        </w:trPr>
        <w:tc>
          <w:tcPr>
            <w:tcW w:w="7920" w:type="dxa"/>
          </w:tcPr>
          <w:p w14:paraId="53323F6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b/>
                <w:noProof/>
                <w:sz w:val="20"/>
                <w:lang w:val="en-GB"/>
              </w:rPr>
              <w:tab/>
            </w:r>
            <w:r w:rsidRPr="00CC21CC">
              <w:rPr>
                <w:rFonts w:eastAsia="Malgun Gothic"/>
                <w:noProof/>
                <w:sz w:val="20"/>
                <w:lang w:val="en-GB"/>
              </w:rPr>
              <w:t>for( i = 0; i &lt; maxNumSubLayersMinus1; i++ ) {</w:t>
            </w:r>
          </w:p>
        </w:tc>
        <w:tc>
          <w:tcPr>
            <w:tcW w:w="1152" w:type="dxa"/>
          </w:tcPr>
          <w:p w14:paraId="49B85B4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0FB826CD" w14:textId="77777777" w:rsidTr="00C46DD5">
        <w:trPr>
          <w:cantSplit/>
          <w:jc w:val="center"/>
        </w:trPr>
        <w:tc>
          <w:tcPr>
            <w:tcW w:w="7920" w:type="dxa"/>
          </w:tcPr>
          <w:p w14:paraId="41E1C489"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t>if( sub_layer_profile_present_flag[ i ] ) {</w:t>
            </w:r>
          </w:p>
        </w:tc>
        <w:tc>
          <w:tcPr>
            <w:tcW w:w="1152" w:type="dxa"/>
          </w:tcPr>
          <w:p w14:paraId="0D3D9CE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5B3ED1D9" w14:textId="77777777" w:rsidTr="00C46DD5">
        <w:trPr>
          <w:cantSplit/>
          <w:jc w:val="center"/>
        </w:trPr>
        <w:tc>
          <w:tcPr>
            <w:tcW w:w="7920" w:type="dxa"/>
          </w:tcPr>
          <w:p w14:paraId="26B54FC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sub_layer_profile_space</w:t>
            </w:r>
            <w:r w:rsidRPr="00CC21CC">
              <w:rPr>
                <w:rFonts w:eastAsia="Malgun Gothic"/>
                <w:bCs/>
                <w:noProof/>
                <w:sz w:val="20"/>
                <w:lang w:val="en-GB"/>
              </w:rPr>
              <w:t>[ i ]</w:t>
            </w:r>
          </w:p>
        </w:tc>
        <w:tc>
          <w:tcPr>
            <w:tcW w:w="1152" w:type="dxa"/>
          </w:tcPr>
          <w:p w14:paraId="14C16B51"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u(2)</w:t>
            </w:r>
          </w:p>
        </w:tc>
      </w:tr>
      <w:tr w:rsidR="00CC21CC" w:rsidRPr="00CC21CC" w14:paraId="2C191CBF" w14:textId="77777777" w:rsidTr="00C46DD5">
        <w:trPr>
          <w:cantSplit/>
          <w:jc w:val="center"/>
        </w:trPr>
        <w:tc>
          <w:tcPr>
            <w:tcW w:w="7920" w:type="dxa"/>
          </w:tcPr>
          <w:p w14:paraId="1405605B"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sub_layer_tier_flag</w:t>
            </w:r>
            <w:r w:rsidRPr="00CC21CC">
              <w:rPr>
                <w:rFonts w:eastAsia="Malgun Gothic"/>
                <w:bCs/>
                <w:noProof/>
                <w:sz w:val="20"/>
                <w:lang w:val="en-GB"/>
              </w:rPr>
              <w:t>[ i ]</w:t>
            </w:r>
          </w:p>
        </w:tc>
        <w:tc>
          <w:tcPr>
            <w:tcW w:w="1152" w:type="dxa"/>
          </w:tcPr>
          <w:p w14:paraId="2D4E3377"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72FD756A" w14:textId="77777777" w:rsidTr="00C46DD5">
        <w:trPr>
          <w:cantSplit/>
          <w:jc w:val="center"/>
        </w:trPr>
        <w:tc>
          <w:tcPr>
            <w:tcW w:w="7920" w:type="dxa"/>
          </w:tcPr>
          <w:p w14:paraId="5A708DEC"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sub_layer_profile_idc</w:t>
            </w:r>
            <w:r w:rsidRPr="00CC21CC">
              <w:rPr>
                <w:rFonts w:eastAsia="Malgun Gothic"/>
                <w:bCs/>
                <w:noProof/>
                <w:sz w:val="20"/>
                <w:lang w:val="en-GB"/>
              </w:rPr>
              <w:t>[ i ]</w:t>
            </w:r>
          </w:p>
        </w:tc>
        <w:tc>
          <w:tcPr>
            <w:tcW w:w="1152" w:type="dxa"/>
          </w:tcPr>
          <w:p w14:paraId="2B017BF7"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u(5)</w:t>
            </w:r>
          </w:p>
        </w:tc>
      </w:tr>
      <w:tr w:rsidR="00CC21CC" w:rsidRPr="00CC21CC" w14:paraId="642F1BAB" w14:textId="77777777" w:rsidTr="00C46DD5">
        <w:trPr>
          <w:cantSplit/>
          <w:jc w:val="center"/>
        </w:trPr>
        <w:tc>
          <w:tcPr>
            <w:tcW w:w="7920" w:type="dxa"/>
          </w:tcPr>
          <w:p w14:paraId="008E56AD"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t>for( j = 0; j &lt; 32; j++ )</w:t>
            </w:r>
          </w:p>
        </w:tc>
        <w:tc>
          <w:tcPr>
            <w:tcW w:w="1152" w:type="dxa"/>
          </w:tcPr>
          <w:p w14:paraId="6F9FE55D"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596FD4F" w14:textId="77777777" w:rsidTr="00C46DD5">
        <w:trPr>
          <w:cantSplit/>
          <w:jc w:val="center"/>
        </w:trPr>
        <w:tc>
          <w:tcPr>
            <w:tcW w:w="7920" w:type="dxa"/>
          </w:tcPr>
          <w:p w14:paraId="7E45504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sub_layer_profile_compatibility_flag</w:t>
            </w:r>
            <w:r w:rsidRPr="00CC21CC">
              <w:rPr>
                <w:rFonts w:eastAsia="Malgun Gothic"/>
                <w:bCs/>
                <w:noProof/>
                <w:sz w:val="20"/>
                <w:lang w:val="en-GB"/>
              </w:rPr>
              <w:t>[ i ][ j ]</w:t>
            </w:r>
          </w:p>
        </w:tc>
        <w:tc>
          <w:tcPr>
            <w:tcW w:w="1152" w:type="dxa"/>
          </w:tcPr>
          <w:p w14:paraId="44268A5D"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696EC593" w14:textId="77777777" w:rsidTr="00C46DD5">
        <w:trPr>
          <w:cantSplit/>
          <w:jc w:val="center"/>
        </w:trPr>
        <w:tc>
          <w:tcPr>
            <w:tcW w:w="7920" w:type="dxa"/>
          </w:tcPr>
          <w:p w14:paraId="5C808C46"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sub_layer_progressive_source_flag</w:t>
            </w:r>
            <w:r w:rsidRPr="00CC21CC">
              <w:rPr>
                <w:rFonts w:eastAsia="Malgun Gothic"/>
                <w:bCs/>
                <w:noProof/>
                <w:sz w:val="20"/>
                <w:lang w:val="en-GB"/>
              </w:rPr>
              <w:t>[ i ]</w:t>
            </w:r>
          </w:p>
        </w:tc>
        <w:tc>
          <w:tcPr>
            <w:tcW w:w="1152" w:type="dxa"/>
          </w:tcPr>
          <w:p w14:paraId="4A924BB2"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48432F52" w14:textId="77777777" w:rsidTr="00C46DD5">
        <w:trPr>
          <w:cantSplit/>
          <w:jc w:val="center"/>
        </w:trPr>
        <w:tc>
          <w:tcPr>
            <w:tcW w:w="7920" w:type="dxa"/>
          </w:tcPr>
          <w:p w14:paraId="599E9768"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sub_layer_interlaced_source_flag</w:t>
            </w:r>
            <w:r w:rsidRPr="00CC21CC">
              <w:rPr>
                <w:rFonts w:eastAsia="Malgun Gothic"/>
                <w:bCs/>
                <w:noProof/>
                <w:sz w:val="20"/>
                <w:lang w:val="en-GB"/>
              </w:rPr>
              <w:t>[ i ]</w:t>
            </w:r>
          </w:p>
        </w:tc>
        <w:tc>
          <w:tcPr>
            <w:tcW w:w="1152" w:type="dxa"/>
          </w:tcPr>
          <w:p w14:paraId="3423460D"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5B36E1FF" w14:textId="77777777" w:rsidTr="00C46DD5">
        <w:trPr>
          <w:cantSplit/>
          <w:jc w:val="center"/>
        </w:trPr>
        <w:tc>
          <w:tcPr>
            <w:tcW w:w="7920" w:type="dxa"/>
          </w:tcPr>
          <w:p w14:paraId="547B4B62"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sub_layer_non_packed_constraint_flag</w:t>
            </w:r>
            <w:r w:rsidRPr="00CC21CC">
              <w:rPr>
                <w:rFonts w:eastAsia="Malgun Gothic"/>
                <w:bCs/>
                <w:noProof/>
                <w:sz w:val="20"/>
                <w:lang w:val="en-GB"/>
              </w:rPr>
              <w:t>[ i ]</w:t>
            </w:r>
          </w:p>
        </w:tc>
        <w:tc>
          <w:tcPr>
            <w:tcW w:w="1152" w:type="dxa"/>
          </w:tcPr>
          <w:p w14:paraId="1907CC57"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68A02923" w14:textId="77777777" w:rsidTr="00C46DD5">
        <w:trPr>
          <w:cantSplit/>
          <w:jc w:val="center"/>
        </w:trPr>
        <w:tc>
          <w:tcPr>
            <w:tcW w:w="7920" w:type="dxa"/>
          </w:tcPr>
          <w:p w14:paraId="6388DC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sub_layer_frame_only_constraint_flag</w:t>
            </w:r>
            <w:r w:rsidRPr="00CC21CC">
              <w:rPr>
                <w:rFonts w:eastAsia="Malgun Gothic"/>
                <w:bCs/>
                <w:noProof/>
                <w:sz w:val="20"/>
                <w:lang w:val="en-GB"/>
              </w:rPr>
              <w:t>[ i ]</w:t>
            </w:r>
          </w:p>
        </w:tc>
        <w:tc>
          <w:tcPr>
            <w:tcW w:w="1152" w:type="dxa"/>
          </w:tcPr>
          <w:p w14:paraId="148FB85B"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5F1D9DAD" w14:textId="77777777" w:rsidTr="00C46DD5">
        <w:trPr>
          <w:cantSplit/>
          <w:jc w:val="center"/>
        </w:trPr>
        <w:tc>
          <w:tcPr>
            <w:tcW w:w="7920" w:type="dxa"/>
          </w:tcPr>
          <w:p w14:paraId="635718C0" w14:textId="77B61970" w:rsidR="00CC21CC" w:rsidRPr="00CC21CC" w:rsidRDefault="00CC21CC" w:rsidP="008F554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if( </w:t>
            </w:r>
            <w:proofErr w:type="spellStart"/>
            <w:r w:rsidRPr="00CC21CC">
              <w:rPr>
                <w:rFonts w:eastAsia="Malgun Gothic"/>
                <w:bCs/>
                <w:sz w:val="20"/>
                <w:lang w:val="en-GB"/>
              </w:rPr>
              <w:t>sub_layer_profile_idc</w:t>
            </w:r>
            <w:proofErr w:type="spellEnd"/>
            <w:r w:rsidRPr="00CC21CC">
              <w:rPr>
                <w:rFonts w:eastAsia="Malgun Gothic"/>
                <w:bCs/>
                <w:sz w:val="20"/>
                <w:lang w:val="en-GB"/>
              </w:rPr>
              <w:t>[ i ]  = =  4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i ][ 4 ]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sub_layer_profile_idc</w:t>
            </w:r>
            <w:proofErr w:type="spellEnd"/>
            <w:r w:rsidRPr="00CC21CC">
              <w:rPr>
                <w:rFonts w:eastAsia="Malgun Gothic"/>
                <w:bCs/>
                <w:sz w:val="20"/>
                <w:lang w:val="en-GB"/>
              </w:rPr>
              <w:t>[ i ]  = =  5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i ][ 5 ]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sub_layer_profile_idc</w:t>
            </w:r>
            <w:proofErr w:type="spellEnd"/>
            <w:r w:rsidRPr="00CC21CC">
              <w:rPr>
                <w:rFonts w:eastAsia="Malgun Gothic"/>
                <w:bCs/>
                <w:sz w:val="20"/>
                <w:lang w:val="en-GB"/>
              </w:rPr>
              <w:t>[ i ]  = =  6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i ][ 6 ]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sub_layer_profile_idc</w:t>
            </w:r>
            <w:proofErr w:type="spellEnd"/>
            <w:r w:rsidRPr="00CC21CC">
              <w:rPr>
                <w:rFonts w:eastAsia="Malgun Gothic"/>
                <w:bCs/>
                <w:sz w:val="20"/>
                <w:lang w:val="en-GB"/>
              </w:rPr>
              <w:t>[ i ]  = =  7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i ][ 7 ]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sub_layer_profile_idc</w:t>
            </w:r>
            <w:proofErr w:type="spellEnd"/>
            <w:r w:rsidRPr="00CC21CC">
              <w:rPr>
                <w:rFonts w:eastAsia="Malgun Gothic"/>
                <w:bCs/>
                <w:sz w:val="20"/>
                <w:lang w:val="en-GB"/>
              </w:rPr>
              <w:t>[ i ]  = =  8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i ][ 8 ]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sub_layer_profile_idc</w:t>
            </w:r>
            <w:proofErr w:type="spellEnd"/>
            <w:r w:rsidRPr="00CC21CC">
              <w:rPr>
                <w:rFonts w:eastAsia="Malgun Gothic"/>
                <w:bCs/>
                <w:sz w:val="20"/>
                <w:lang w:val="en-GB"/>
              </w:rPr>
              <w:t>[ i ]  = =  9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i ][ 9 ]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sub_layer_profile_idc</w:t>
            </w:r>
            <w:proofErr w:type="spellEnd"/>
            <w:r w:rsidRPr="00CC21CC">
              <w:rPr>
                <w:rFonts w:eastAsia="Malgun Gothic"/>
                <w:bCs/>
                <w:sz w:val="20"/>
                <w:lang w:val="en-GB"/>
              </w:rPr>
              <w:t>[ i ]  = =  10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xml:space="preserve">[ i ][ 10 ]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proofErr w:type="spellStart"/>
            <w:r w:rsidRPr="00CC21CC">
              <w:rPr>
                <w:rFonts w:eastAsia="Malgun Gothic"/>
                <w:bCs/>
                <w:sz w:val="20"/>
                <w:highlight w:val="yellow"/>
                <w:lang w:val="en-GB"/>
              </w:rPr>
              <w:t>sub_layer_profile_idc</w:t>
            </w:r>
            <w:proofErr w:type="spellEnd"/>
            <w:r w:rsidRPr="00CC21CC">
              <w:rPr>
                <w:rFonts w:eastAsia="Malgun Gothic"/>
                <w:bCs/>
                <w:sz w:val="20"/>
                <w:highlight w:val="yellow"/>
                <w:lang w:val="en-GB"/>
              </w:rPr>
              <w:t>[ i ]  = =  11  |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proofErr w:type="spellStart"/>
            <w:r w:rsidRPr="00CC21CC">
              <w:rPr>
                <w:rFonts w:eastAsia="Malgun Gothic"/>
                <w:bCs/>
                <w:sz w:val="20"/>
                <w:highlight w:val="yellow"/>
                <w:lang w:val="en-GB"/>
              </w:rPr>
              <w:t>sub_layer_profile_compatibility_flag</w:t>
            </w:r>
            <w:proofErr w:type="spellEnd"/>
            <w:r w:rsidRPr="00CC21CC">
              <w:rPr>
                <w:rFonts w:eastAsia="Malgun Gothic"/>
                <w:bCs/>
                <w:sz w:val="20"/>
                <w:highlight w:val="yellow"/>
                <w:lang w:val="en-GB"/>
              </w:rPr>
              <w:t>[ i ][ 11 ]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1F5D7351"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449DD881" w14:textId="77777777" w:rsidTr="00C46DD5">
        <w:trPr>
          <w:cantSplit/>
          <w:jc w:val="center"/>
        </w:trPr>
        <w:tc>
          <w:tcPr>
            <w:tcW w:w="7920" w:type="dxa"/>
          </w:tcPr>
          <w:p w14:paraId="0E36D8FB"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sub_layer_max_12bit_constraint_</w:t>
            </w:r>
            <w:proofErr w:type="gramStart"/>
            <w:r w:rsidRPr="00CC21CC">
              <w:rPr>
                <w:rFonts w:eastAsia="Malgun Gothic"/>
                <w:b/>
                <w:bCs/>
                <w:sz w:val="20"/>
                <w:lang w:val="en-GB"/>
              </w:rPr>
              <w:t>flag</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692ED492"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31C7E36B" w14:textId="77777777" w:rsidTr="00C46DD5">
        <w:trPr>
          <w:cantSplit/>
          <w:jc w:val="center"/>
        </w:trPr>
        <w:tc>
          <w:tcPr>
            <w:tcW w:w="7920" w:type="dxa"/>
          </w:tcPr>
          <w:p w14:paraId="7687A32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sub_layer_max_10bit_constraint_</w:t>
            </w:r>
            <w:proofErr w:type="gramStart"/>
            <w:r w:rsidRPr="00CC21CC">
              <w:rPr>
                <w:rFonts w:eastAsia="Malgun Gothic"/>
                <w:b/>
                <w:bCs/>
                <w:sz w:val="20"/>
                <w:lang w:val="en-GB"/>
              </w:rPr>
              <w:t>flag</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4C8BFF24"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723B813E" w14:textId="77777777" w:rsidTr="00C46DD5">
        <w:trPr>
          <w:cantSplit/>
          <w:jc w:val="center"/>
        </w:trPr>
        <w:tc>
          <w:tcPr>
            <w:tcW w:w="7920" w:type="dxa"/>
          </w:tcPr>
          <w:p w14:paraId="5C6C4374"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sub_layer_max_8bit_constraint_</w:t>
            </w:r>
            <w:proofErr w:type="gramStart"/>
            <w:r w:rsidRPr="00CC21CC">
              <w:rPr>
                <w:rFonts w:eastAsia="Malgun Gothic"/>
                <w:b/>
                <w:bCs/>
                <w:sz w:val="20"/>
                <w:lang w:val="en-GB"/>
              </w:rPr>
              <w:t>flag</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4064B333"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309FEB3B" w14:textId="77777777" w:rsidTr="00C46DD5">
        <w:trPr>
          <w:cantSplit/>
          <w:jc w:val="center"/>
        </w:trPr>
        <w:tc>
          <w:tcPr>
            <w:tcW w:w="7920" w:type="dxa"/>
          </w:tcPr>
          <w:p w14:paraId="6FDA1FEE"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sub_layer_max_422chroma_constraint_</w:t>
            </w:r>
            <w:proofErr w:type="gramStart"/>
            <w:r w:rsidRPr="00CC21CC">
              <w:rPr>
                <w:rFonts w:eastAsia="Malgun Gothic"/>
                <w:b/>
                <w:bCs/>
                <w:sz w:val="20"/>
                <w:lang w:val="en-GB"/>
              </w:rPr>
              <w:t>flag</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1E07E9C5"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7A4D4D80" w14:textId="77777777" w:rsidTr="00C46DD5">
        <w:trPr>
          <w:cantSplit/>
          <w:jc w:val="center"/>
        </w:trPr>
        <w:tc>
          <w:tcPr>
            <w:tcW w:w="7920" w:type="dxa"/>
          </w:tcPr>
          <w:p w14:paraId="021006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sub_layer_max_420chroma_constraint_</w:t>
            </w:r>
            <w:proofErr w:type="gramStart"/>
            <w:r w:rsidRPr="00CC21CC">
              <w:rPr>
                <w:rFonts w:eastAsia="Malgun Gothic"/>
                <w:b/>
                <w:bCs/>
                <w:sz w:val="20"/>
                <w:lang w:val="en-GB"/>
              </w:rPr>
              <w:t>flag</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3BE5CF45"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4C4A7EAE" w14:textId="77777777" w:rsidTr="00C46DD5">
        <w:trPr>
          <w:cantSplit/>
          <w:jc w:val="center"/>
        </w:trPr>
        <w:tc>
          <w:tcPr>
            <w:tcW w:w="7920" w:type="dxa"/>
          </w:tcPr>
          <w:p w14:paraId="02A32AA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sub_layer_max_monochrome_constraint_</w:t>
            </w:r>
            <w:proofErr w:type="gramStart"/>
            <w:r w:rsidRPr="00CC21CC">
              <w:rPr>
                <w:rFonts w:eastAsia="Malgun Gothic"/>
                <w:b/>
                <w:bCs/>
                <w:sz w:val="20"/>
                <w:lang w:val="en-GB"/>
              </w:rPr>
              <w:t>flag</w:t>
            </w:r>
            <w:proofErr w:type="spellEnd"/>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48A7112B"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232EC32C" w14:textId="77777777" w:rsidTr="00C46DD5">
        <w:trPr>
          <w:cantSplit/>
          <w:jc w:val="center"/>
        </w:trPr>
        <w:tc>
          <w:tcPr>
            <w:tcW w:w="7920" w:type="dxa"/>
          </w:tcPr>
          <w:p w14:paraId="60EAC4CE"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sub_layer_intra_constraint_</w:t>
            </w:r>
            <w:proofErr w:type="gramStart"/>
            <w:r w:rsidRPr="00CC21CC">
              <w:rPr>
                <w:rFonts w:eastAsia="Malgun Gothic"/>
                <w:b/>
                <w:bCs/>
                <w:sz w:val="20"/>
                <w:lang w:val="en-GB"/>
              </w:rPr>
              <w:t>flag</w:t>
            </w:r>
            <w:proofErr w:type="spellEnd"/>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298D0CBF"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78A334DD" w14:textId="77777777" w:rsidTr="00C46DD5">
        <w:trPr>
          <w:cantSplit/>
          <w:jc w:val="center"/>
        </w:trPr>
        <w:tc>
          <w:tcPr>
            <w:tcW w:w="7920" w:type="dxa"/>
          </w:tcPr>
          <w:p w14:paraId="540222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sub_layer_one_picture_only_constraint_</w:t>
            </w:r>
            <w:proofErr w:type="gramStart"/>
            <w:r w:rsidRPr="00CC21CC">
              <w:rPr>
                <w:rFonts w:eastAsia="Malgun Gothic"/>
                <w:b/>
                <w:bCs/>
                <w:sz w:val="20"/>
                <w:lang w:val="en-GB"/>
              </w:rPr>
              <w:t>flag</w:t>
            </w:r>
            <w:proofErr w:type="spellEnd"/>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710219C3"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37875F73" w14:textId="77777777" w:rsidTr="00C46DD5">
        <w:trPr>
          <w:cantSplit/>
          <w:jc w:val="center"/>
        </w:trPr>
        <w:tc>
          <w:tcPr>
            <w:tcW w:w="7920" w:type="dxa"/>
          </w:tcPr>
          <w:p w14:paraId="282FF933"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sub_layer_lower_bit_rate_constraint_</w:t>
            </w:r>
            <w:proofErr w:type="gramStart"/>
            <w:r w:rsidRPr="00CC21CC">
              <w:rPr>
                <w:rFonts w:eastAsia="Malgun Gothic"/>
                <w:b/>
                <w:bCs/>
                <w:sz w:val="20"/>
                <w:lang w:val="en-GB"/>
              </w:rPr>
              <w:t>flag</w:t>
            </w:r>
            <w:proofErr w:type="spellEnd"/>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5377D731"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36B07DB3" w14:textId="77777777" w:rsidTr="00C46DD5">
        <w:trPr>
          <w:cantSplit/>
          <w:jc w:val="center"/>
        </w:trPr>
        <w:tc>
          <w:tcPr>
            <w:tcW w:w="7920" w:type="dxa"/>
          </w:tcPr>
          <w:p w14:paraId="5F6580CA" w14:textId="1FFAD1C1" w:rsidR="00CC21CC" w:rsidRPr="00CC21CC" w:rsidRDefault="00CC21CC" w:rsidP="005F27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sz w:val="20"/>
                <w:lang w:val="en-GB"/>
              </w:rPr>
            </w:pPr>
            <w:r w:rsidRPr="00CC21CC">
              <w:rPr>
                <w:rFonts w:eastAsia="Malgun Gothic"/>
                <w:bCs/>
                <w:sz w:val="20"/>
                <w:lang w:val="en-GB"/>
              </w:rPr>
              <w:lastRenderedPageBreak/>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sz w:val="20"/>
                <w:lang w:val="en-GB"/>
              </w:rPr>
              <w:t xml:space="preserve">if( </w:t>
            </w:r>
            <w:proofErr w:type="spellStart"/>
            <w:r w:rsidRPr="00CC21CC">
              <w:rPr>
                <w:rFonts w:eastAsia="Malgun Gothic"/>
                <w:sz w:val="20"/>
                <w:lang w:val="en-GB"/>
              </w:rPr>
              <w:t>sub_layer_profile_idc</w:t>
            </w:r>
            <w:proofErr w:type="spellEnd"/>
            <w:r w:rsidRPr="00CC21CC">
              <w:rPr>
                <w:rFonts w:eastAsia="Malgun Gothic"/>
                <w:sz w:val="20"/>
                <w:lang w:val="en-GB"/>
              </w:rPr>
              <w:t xml:space="preserve">[ i ]  = =  5 </w:t>
            </w:r>
            <w:r w:rsidR="008F5542">
              <w:rPr>
                <w:rFonts w:eastAsia="Malgun Gothic"/>
                <w:sz w:val="20"/>
                <w:lang w:val="en-GB"/>
              </w:rPr>
              <w:t xml:space="preserve"> </w:t>
            </w:r>
            <w:r w:rsidRPr="00CC21CC">
              <w:rPr>
                <w:rFonts w:eastAsia="Malgun Gothic"/>
                <w:bCs/>
                <w:sz w:val="20"/>
                <w:lang w:val="en-GB"/>
              </w:rPr>
              <w:t>|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077FC1">
              <w:rPr>
                <w:rFonts w:eastAsia="Malgun Gothic"/>
                <w:bCs/>
                <w:sz w:val="20"/>
                <w:highlight w:val="yellow"/>
                <w:lang w:val="en-GB"/>
              </w:rPr>
              <w:t>[ </w:t>
            </w:r>
            <w:r w:rsidR="00AF7EB1" w:rsidRPr="006354BE">
              <w:rPr>
                <w:rFonts w:eastAsia="Malgun Gothic"/>
                <w:bCs/>
                <w:sz w:val="20"/>
                <w:highlight w:val="yellow"/>
                <w:lang w:val="en-GB"/>
              </w:rPr>
              <w:t>i</w:t>
            </w:r>
            <w:r w:rsidRPr="00077FC1">
              <w:rPr>
                <w:rFonts w:eastAsia="Malgun Gothic"/>
                <w:bCs/>
                <w:sz w:val="20"/>
                <w:highlight w:val="yellow"/>
                <w:lang w:val="en-GB"/>
              </w:rPr>
              <w:t> ]</w:t>
            </w:r>
            <w:r w:rsidRPr="00CC21CC">
              <w:rPr>
                <w:rFonts w:eastAsia="Malgun Gothic"/>
                <w:bCs/>
                <w:sz w:val="20"/>
                <w:lang w:val="en-GB"/>
              </w:rPr>
              <w:t xml:space="preserve">[ 5 ] </w:t>
            </w:r>
            <w:r w:rsidR="008F5542">
              <w:rPr>
                <w:rFonts w:eastAsia="Malgun Gothic"/>
                <w:bCs/>
                <w:sz w:val="20"/>
                <w:lang w:val="en-GB"/>
              </w:rPr>
              <w:t xml:space="preserve"> </w:t>
            </w:r>
            <w:r w:rsidR="008F5542" w:rsidRPr="008F5542">
              <w:rPr>
                <w:rFonts w:asciiTheme="minorEastAsia" w:eastAsiaTheme="minorEastAsia" w:hAnsiTheme="minorEastAsia" w:hint="eastAsia"/>
                <w:bCs/>
                <w:sz w:val="20"/>
                <w:highlight w:val="yellow"/>
                <w:lang w:val="en-GB" w:eastAsia="zh-CN"/>
              </w:rPr>
              <w:t>|</w:t>
            </w:r>
            <w:r w:rsidR="008F5542" w:rsidRPr="008F5542">
              <w:rPr>
                <w:rFonts w:eastAsia="Malgun Gothic"/>
                <w:bCs/>
                <w:sz w:val="20"/>
                <w:highlight w:val="yellow"/>
                <w:lang w:val="en-GB"/>
              </w:rPr>
              <w:t> </w:t>
            </w:r>
            <w:r w:rsidR="008F5542" w:rsidRPr="008F5542">
              <w:rPr>
                <w:rFonts w:asciiTheme="minorEastAsia" w:eastAsiaTheme="minorEastAsia" w:hAnsiTheme="minorEastAsia" w:hint="eastAsia"/>
                <w:bCs/>
                <w:sz w:val="20"/>
                <w:highlight w:val="yellow"/>
                <w:lang w:val="en-GB" w:eastAsia="zh-CN"/>
              </w:rPr>
              <w:t>|</w:t>
            </w:r>
            <w:r w:rsidR="008F5542" w:rsidRPr="008F5542">
              <w:rPr>
                <w:rFonts w:eastAsia="Malgun Gothic"/>
                <w:bCs/>
                <w:sz w:val="20"/>
                <w:highlight w:val="yellow"/>
                <w:lang w:val="en-GB"/>
              </w:rPr>
              <w:br/>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proofErr w:type="spellStart"/>
            <w:r w:rsidR="008F5542" w:rsidRPr="008F5542">
              <w:rPr>
                <w:rFonts w:eastAsia="Malgun Gothic"/>
                <w:bCs/>
                <w:sz w:val="20"/>
                <w:highlight w:val="yellow"/>
                <w:lang w:val="en-GB"/>
              </w:rPr>
              <w:t>sub_layer_profile_idc</w:t>
            </w:r>
            <w:proofErr w:type="spellEnd"/>
            <w:r w:rsidR="008F5542" w:rsidRPr="008F5542">
              <w:rPr>
                <w:rFonts w:eastAsia="Malgun Gothic"/>
                <w:bCs/>
                <w:sz w:val="20"/>
                <w:highlight w:val="yellow"/>
                <w:lang w:val="en-GB"/>
              </w:rPr>
              <w:t>[ i ]  = =  9  | |</w:t>
            </w:r>
            <w:r w:rsidR="008F5542" w:rsidRPr="008F5542">
              <w:rPr>
                <w:rFonts w:eastAsia="Malgun Gothic"/>
                <w:bCs/>
                <w:sz w:val="20"/>
                <w:highlight w:val="yellow"/>
                <w:lang w:val="en-GB"/>
              </w:rPr>
              <w:br/>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proofErr w:type="spellStart"/>
            <w:r w:rsidR="008F5542" w:rsidRPr="008F5542">
              <w:rPr>
                <w:rFonts w:eastAsia="Malgun Gothic"/>
                <w:bCs/>
                <w:sz w:val="20"/>
                <w:highlight w:val="yellow"/>
                <w:lang w:val="en-GB"/>
              </w:rPr>
              <w:t>sub_layer_profile_compatibility_flag</w:t>
            </w:r>
            <w:proofErr w:type="spellEnd"/>
            <w:r w:rsidR="008F5542" w:rsidRPr="008F5542">
              <w:rPr>
                <w:rFonts w:eastAsia="Malgun Gothic"/>
                <w:bCs/>
                <w:sz w:val="20"/>
                <w:highlight w:val="yellow"/>
                <w:lang w:val="en-GB"/>
              </w:rPr>
              <w:t>[ i ][ 9 ]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proofErr w:type="spellStart"/>
            <w:r w:rsidR="008F5542" w:rsidRPr="008F5542">
              <w:rPr>
                <w:rFonts w:eastAsia="Malgun Gothic"/>
                <w:bCs/>
                <w:sz w:val="20"/>
                <w:highlight w:val="yellow"/>
                <w:lang w:val="en-GB"/>
              </w:rPr>
              <w:t>sub_layer_profile_idc</w:t>
            </w:r>
            <w:proofErr w:type="spellEnd"/>
            <w:r w:rsidR="008F5542" w:rsidRPr="008F5542">
              <w:rPr>
                <w:rFonts w:eastAsia="Malgun Gothic"/>
                <w:bCs/>
                <w:sz w:val="20"/>
                <w:highlight w:val="yellow"/>
                <w:lang w:val="en-GB"/>
              </w:rPr>
              <w:t>[ i ]  = =  10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proofErr w:type="spellStart"/>
            <w:r w:rsidR="008F5542" w:rsidRPr="008F5542">
              <w:rPr>
                <w:rFonts w:eastAsia="Malgun Gothic"/>
                <w:bCs/>
                <w:sz w:val="20"/>
                <w:highlight w:val="yellow"/>
                <w:lang w:val="en-GB"/>
              </w:rPr>
              <w:t>sub_layer_profile_compatibility_flag</w:t>
            </w:r>
            <w:proofErr w:type="spellEnd"/>
            <w:r w:rsidR="008F5542" w:rsidRPr="008F5542">
              <w:rPr>
                <w:rFonts w:eastAsia="Malgun Gothic"/>
                <w:bCs/>
                <w:sz w:val="20"/>
                <w:highlight w:val="yellow"/>
                <w:lang w:val="en-GB"/>
              </w:rPr>
              <w:t>[ i ][ 10 ]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proofErr w:type="spellStart"/>
            <w:r w:rsidR="008F5542" w:rsidRPr="008F5542">
              <w:rPr>
                <w:rFonts w:eastAsia="Malgun Gothic"/>
                <w:bCs/>
                <w:sz w:val="20"/>
                <w:highlight w:val="yellow"/>
                <w:lang w:val="en-GB"/>
              </w:rPr>
              <w:t>sub_layer_profile_idc</w:t>
            </w:r>
            <w:proofErr w:type="spellEnd"/>
            <w:r w:rsidR="008F5542" w:rsidRPr="008F5542">
              <w:rPr>
                <w:rFonts w:eastAsia="Malgun Gothic"/>
                <w:bCs/>
                <w:sz w:val="20"/>
                <w:highlight w:val="yellow"/>
                <w:lang w:val="en-GB"/>
              </w:rPr>
              <w:t>[ i ]  = =  11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proofErr w:type="spellStart"/>
            <w:r w:rsidR="008F5542" w:rsidRPr="008F5542">
              <w:rPr>
                <w:rFonts w:eastAsia="Malgun Gothic"/>
                <w:bCs/>
                <w:sz w:val="20"/>
                <w:highlight w:val="yellow"/>
                <w:lang w:val="en-GB"/>
              </w:rPr>
              <w:t>sub_layer_profile_compatibility_flag</w:t>
            </w:r>
            <w:proofErr w:type="spellEnd"/>
            <w:r w:rsidR="008F5542" w:rsidRPr="008F5542">
              <w:rPr>
                <w:rFonts w:eastAsia="Malgun Gothic"/>
                <w:bCs/>
                <w:sz w:val="20"/>
                <w:highlight w:val="yellow"/>
                <w:lang w:val="en-GB"/>
              </w:rPr>
              <w:t>[ i ][ 11 ]</w:t>
            </w:r>
            <w:r w:rsidR="008F5542">
              <w:rPr>
                <w:rFonts w:eastAsia="Malgun Gothic"/>
                <w:bCs/>
                <w:sz w:val="20"/>
                <w:lang w:val="en-GB"/>
              </w:rPr>
              <w:t xml:space="preserve"> </w:t>
            </w:r>
            <w:r w:rsidRPr="00CC21CC">
              <w:rPr>
                <w:rFonts w:eastAsia="Malgun Gothic"/>
                <w:bCs/>
                <w:sz w:val="20"/>
                <w:lang w:val="en-GB"/>
              </w:rPr>
              <w:t>) {</w:t>
            </w:r>
          </w:p>
        </w:tc>
        <w:tc>
          <w:tcPr>
            <w:tcW w:w="1152" w:type="dxa"/>
          </w:tcPr>
          <w:p w14:paraId="540AA032"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p>
        </w:tc>
      </w:tr>
      <w:tr w:rsidR="00CC21CC" w:rsidRPr="00CC21CC" w14:paraId="34DB2B08" w14:textId="77777777" w:rsidTr="00C46DD5">
        <w:trPr>
          <w:cantSplit/>
          <w:jc w:val="center"/>
        </w:trPr>
        <w:tc>
          <w:tcPr>
            <w:tcW w:w="7920" w:type="dxa"/>
          </w:tcPr>
          <w:p w14:paraId="2BD30635" w14:textId="2705E896"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sub_layer_max_14bit_constraint_</w:t>
            </w:r>
            <w:proofErr w:type="gramStart"/>
            <w:r w:rsidRPr="00CC21CC">
              <w:rPr>
                <w:rFonts w:eastAsia="Malgun Gothic"/>
                <w:b/>
                <w:bCs/>
                <w:sz w:val="20"/>
                <w:lang w:val="en-GB"/>
              </w:rPr>
              <w:t>flag</w:t>
            </w:r>
            <w:r w:rsidR="00AF7EB1" w:rsidRPr="00CC21CC">
              <w:rPr>
                <w:rFonts w:eastAsia="Malgun Gothic"/>
                <w:bCs/>
                <w:sz w:val="20"/>
                <w:highlight w:val="yellow"/>
                <w:lang w:val="en-GB"/>
              </w:rPr>
              <w:t>[</w:t>
            </w:r>
            <w:proofErr w:type="gramEnd"/>
            <w:r w:rsidR="00AF7EB1" w:rsidRPr="00CC21CC">
              <w:rPr>
                <w:rFonts w:eastAsia="Malgun Gothic"/>
                <w:bCs/>
                <w:sz w:val="20"/>
                <w:highlight w:val="yellow"/>
                <w:lang w:val="en-GB"/>
              </w:rPr>
              <w:t> i ]</w:t>
            </w:r>
          </w:p>
        </w:tc>
        <w:tc>
          <w:tcPr>
            <w:tcW w:w="1152" w:type="dxa"/>
          </w:tcPr>
          <w:p w14:paraId="59A1F25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133D9C16" w14:textId="77777777" w:rsidTr="00C46DD5">
        <w:trPr>
          <w:cantSplit/>
          <w:jc w:val="center"/>
        </w:trPr>
        <w:tc>
          <w:tcPr>
            <w:tcW w:w="7920" w:type="dxa"/>
          </w:tcPr>
          <w:p w14:paraId="570E9E8F"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sub_layer_reserved_zero_33</w:t>
            </w:r>
            <w:proofErr w:type="gramStart"/>
            <w:r w:rsidRPr="00CC21CC">
              <w:rPr>
                <w:rFonts w:eastAsia="Malgun Gothic"/>
                <w:b/>
                <w:bCs/>
                <w:sz w:val="20"/>
                <w:lang w:val="en-GB"/>
              </w:rPr>
              <w:t>bits</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66E5A6D1"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proofErr w:type="gramStart"/>
            <w:r w:rsidRPr="00CC21CC">
              <w:rPr>
                <w:rFonts w:eastAsia="Malgun Gothic"/>
                <w:sz w:val="20"/>
                <w:lang w:val="en-GB"/>
              </w:rPr>
              <w:t>u(</w:t>
            </w:r>
            <w:proofErr w:type="gramEnd"/>
            <w:r w:rsidRPr="00CC21CC">
              <w:rPr>
                <w:rFonts w:eastAsia="Malgun Gothic"/>
                <w:sz w:val="20"/>
                <w:lang w:val="en-GB"/>
              </w:rPr>
              <w:t>33)</w:t>
            </w:r>
          </w:p>
        </w:tc>
      </w:tr>
      <w:tr w:rsidR="00CC21CC" w:rsidRPr="00CC21CC" w14:paraId="3095394C" w14:textId="77777777" w:rsidTr="00C46DD5">
        <w:trPr>
          <w:cantSplit/>
          <w:jc w:val="center"/>
        </w:trPr>
        <w:tc>
          <w:tcPr>
            <w:tcW w:w="7920" w:type="dxa"/>
          </w:tcPr>
          <w:p w14:paraId="3D99AAA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sz w:val="20"/>
                <w:lang w:val="en-GB"/>
              </w:rPr>
            </w:pP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else</w:t>
            </w:r>
          </w:p>
        </w:tc>
        <w:tc>
          <w:tcPr>
            <w:tcW w:w="1152" w:type="dxa"/>
          </w:tcPr>
          <w:p w14:paraId="4B344DB0"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p>
        </w:tc>
      </w:tr>
      <w:tr w:rsidR="00CC21CC" w:rsidRPr="00CC21CC" w14:paraId="25B6F321" w14:textId="77777777" w:rsidTr="00C46DD5">
        <w:trPr>
          <w:cantSplit/>
          <w:jc w:val="center"/>
        </w:trPr>
        <w:tc>
          <w:tcPr>
            <w:tcW w:w="7920" w:type="dxa"/>
          </w:tcPr>
          <w:p w14:paraId="67C3E2B6"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sub_layer_reserved_zero_34bits</w:t>
            </w:r>
            <w:r w:rsidRPr="00CC21CC">
              <w:rPr>
                <w:rFonts w:eastAsia="Malgun Gothic"/>
                <w:bCs/>
                <w:noProof/>
                <w:sz w:val="20"/>
                <w:lang w:val="en-GB"/>
              </w:rPr>
              <w:t>[ i ]</w:t>
            </w:r>
          </w:p>
        </w:tc>
        <w:tc>
          <w:tcPr>
            <w:tcW w:w="1152" w:type="dxa"/>
          </w:tcPr>
          <w:p w14:paraId="60DD529B"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u(34)</w:t>
            </w:r>
          </w:p>
        </w:tc>
      </w:tr>
      <w:tr w:rsidR="00CC21CC" w:rsidRPr="00CC21CC" w14:paraId="6D16FB30" w14:textId="77777777" w:rsidTr="00C46DD5">
        <w:trPr>
          <w:cantSplit/>
          <w:jc w:val="center"/>
        </w:trPr>
        <w:tc>
          <w:tcPr>
            <w:tcW w:w="7920" w:type="dxa"/>
          </w:tcPr>
          <w:p w14:paraId="769A0543"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noProof/>
                <w:sz w:val="20"/>
                <w:lang w:val="en-GB"/>
              </w:rPr>
              <w:tab/>
            </w:r>
            <w:r w:rsidRPr="00CC21CC">
              <w:rPr>
                <w:rFonts w:eastAsia="Malgun Gothic"/>
                <w:bCs/>
                <w:noProof/>
                <w:sz w:val="20"/>
                <w:lang w:val="en-GB"/>
              </w:rPr>
              <w:tab/>
            </w:r>
            <w:r w:rsidRPr="00CC21CC">
              <w:rPr>
                <w:rFonts w:eastAsia="Malgun Gothic"/>
                <w:bCs/>
                <w:noProof/>
                <w:sz w:val="20"/>
                <w:lang w:val="en-GB"/>
              </w:rPr>
              <w:tab/>
              <w:t>} else</w:t>
            </w:r>
            <w:r w:rsidRPr="00CC21CC">
              <w:rPr>
                <w:rFonts w:eastAsia="Malgun Gothic"/>
                <w:bCs/>
                <w:sz w:val="20"/>
                <w:lang w:val="en-GB"/>
              </w:rPr>
              <w:t xml:space="preserve"> </w:t>
            </w:r>
            <w:proofErr w:type="gramStart"/>
            <w:r w:rsidRPr="00CC21CC">
              <w:rPr>
                <w:rFonts w:eastAsia="Malgun Gothic"/>
                <w:bCs/>
                <w:sz w:val="20"/>
                <w:lang w:val="en-GB"/>
              </w:rPr>
              <w:t xml:space="preserve">if( </w:t>
            </w:r>
            <w:proofErr w:type="spellStart"/>
            <w:r w:rsidRPr="00CC21CC">
              <w:rPr>
                <w:rFonts w:eastAsia="Malgun Gothic"/>
                <w:bCs/>
                <w:sz w:val="20"/>
                <w:lang w:val="en-GB"/>
              </w:rPr>
              <w:t>sub</w:t>
            </w:r>
            <w:proofErr w:type="gramEnd"/>
            <w:r w:rsidRPr="00CC21CC">
              <w:rPr>
                <w:rFonts w:eastAsia="Malgun Gothic"/>
                <w:bCs/>
                <w:sz w:val="20"/>
                <w:lang w:val="en-GB"/>
              </w:rPr>
              <w:t>_layer_profile_idc</w:t>
            </w:r>
            <w:proofErr w:type="spellEnd"/>
            <w:r w:rsidRPr="00CC21CC">
              <w:rPr>
                <w:rFonts w:eastAsia="Malgun Gothic"/>
                <w:bCs/>
                <w:sz w:val="20"/>
                <w:lang w:val="en-GB"/>
              </w:rPr>
              <w:t>[ i ]  = =  2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proofErr w:type="spellStart"/>
            <w:r w:rsidRPr="00CC21CC">
              <w:rPr>
                <w:rFonts w:eastAsia="Malgun Gothic"/>
                <w:bCs/>
                <w:sz w:val="20"/>
                <w:lang w:val="en-GB"/>
              </w:rPr>
              <w:t>sub_layer_profile_compatibility_flag</w:t>
            </w:r>
            <w:proofErr w:type="spellEnd"/>
            <w:r w:rsidRPr="00CC21CC">
              <w:rPr>
                <w:rFonts w:eastAsia="Malgun Gothic"/>
                <w:bCs/>
                <w:sz w:val="20"/>
                <w:lang w:val="en-GB"/>
              </w:rPr>
              <w:t>[ i ][ 2 ] ) {</w:t>
            </w:r>
          </w:p>
        </w:tc>
        <w:tc>
          <w:tcPr>
            <w:tcW w:w="1152" w:type="dxa"/>
          </w:tcPr>
          <w:p w14:paraId="0DC8D81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42EA1568" w14:textId="77777777" w:rsidTr="00C46DD5">
        <w:trPr>
          <w:cantSplit/>
          <w:jc w:val="center"/>
        </w:trPr>
        <w:tc>
          <w:tcPr>
            <w:tcW w:w="7920" w:type="dxa"/>
          </w:tcPr>
          <w:p w14:paraId="25AF64EA"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sub_layer_reserved_zero_7</w:t>
            </w:r>
            <w:proofErr w:type="gramStart"/>
            <w:r w:rsidRPr="00CC21CC">
              <w:rPr>
                <w:rFonts w:eastAsia="Malgun Gothic"/>
                <w:b/>
                <w:bCs/>
                <w:sz w:val="20"/>
                <w:lang w:val="en-GB"/>
              </w:rPr>
              <w:t>bits</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54BF1DE1"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7)</w:t>
            </w:r>
          </w:p>
        </w:tc>
      </w:tr>
      <w:tr w:rsidR="00CC21CC" w:rsidRPr="00CC21CC" w14:paraId="7DEDC27F" w14:textId="77777777" w:rsidTr="00C46DD5">
        <w:trPr>
          <w:cantSplit/>
          <w:jc w:val="center"/>
        </w:trPr>
        <w:tc>
          <w:tcPr>
            <w:tcW w:w="7920" w:type="dxa"/>
          </w:tcPr>
          <w:p w14:paraId="29441A5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proofErr w:type="spellStart"/>
            <w:r w:rsidRPr="00CC21CC">
              <w:rPr>
                <w:rFonts w:eastAsia="Malgun Gothic"/>
                <w:b/>
                <w:bCs/>
                <w:sz w:val="20"/>
                <w:lang w:val="en-GB"/>
              </w:rPr>
              <w:t>sub_layer_one_picture_only_constraint_</w:t>
            </w:r>
            <w:proofErr w:type="gramStart"/>
            <w:r w:rsidRPr="00CC21CC">
              <w:rPr>
                <w:rFonts w:eastAsia="Malgun Gothic"/>
                <w:b/>
                <w:bCs/>
                <w:sz w:val="20"/>
                <w:lang w:val="en-GB"/>
              </w:rPr>
              <w:t>flag</w:t>
            </w:r>
            <w:proofErr w:type="spellEnd"/>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34B4249F"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1)</w:t>
            </w:r>
          </w:p>
        </w:tc>
      </w:tr>
      <w:tr w:rsidR="00CC21CC" w:rsidRPr="00CC21CC" w14:paraId="7C99D5C7" w14:textId="77777777" w:rsidTr="00C46DD5">
        <w:trPr>
          <w:cantSplit/>
          <w:jc w:val="center"/>
        </w:trPr>
        <w:tc>
          <w:tcPr>
            <w:tcW w:w="7920" w:type="dxa"/>
          </w:tcPr>
          <w:p w14:paraId="254B811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sub_layer_reserved_zero_35</w:t>
            </w:r>
            <w:proofErr w:type="gramStart"/>
            <w:r w:rsidRPr="00CC21CC">
              <w:rPr>
                <w:rFonts w:eastAsia="Malgun Gothic"/>
                <w:b/>
                <w:bCs/>
                <w:sz w:val="20"/>
                <w:lang w:val="en-GB"/>
              </w:rPr>
              <w:t>bits</w:t>
            </w:r>
            <w:r w:rsidRPr="00CC21CC">
              <w:rPr>
                <w:rFonts w:eastAsia="Malgun Gothic"/>
                <w:bCs/>
                <w:sz w:val="20"/>
                <w:lang w:val="en-GB"/>
              </w:rPr>
              <w:t>[</w:t>
            </w:r>
            <w:proofErr w:type="gramEnd"/>
            <w:r w:rsidRPr="00CC21CC">
              <w:rPr>
                <w:rFonts w:eastAsia="Malgun Gothic"/>
                <w:bCs/>
                <w:sz w:val="20"/>
                <w:lang w:val="en-GB"/>
              </w:rPr>
              <w:t> i ]</w:t>
            </w:r>
          </w:p>
        </w:tc>
        <w:tc>
          <w:tcPr>
            <w:tcW w:w="1152" w:type="dxa"/>
          </w:tcPr>
          <w:p w14:paraId="5CA337A0"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roofErr w:type="gramStart"/>
            <w:r w:rsidRPr="00CC21CC">
              <w:rPr>
                <w:rFonts w:eastAsia="Malgun Gothic"/>
                <w:sz w:val="20"/>
                <w:lang w:val="en-GB"/>
              </w:rPr>
              <w:t>u(</w:t>
            </w:r>
            <w:proofErr w:type="gramEnd"/>
            <w:r w:rsidRPr="00CC21CC">
              <w:rPr>
                <w:rFonts w:eastAsia="Malgun Gothic"/>
                <w:sz w:val="20"/>
                <w:lang w:val="en-GB"/>
              </w:rPr>
              <w:t>35)</w:t>
            </w:r>
          </w:p>
        </w:tc>
      </w:tr>
      <w:tr w:rsidR="00CC21CC" w:rsidRPr="00CC21CC" w14:paraId="4497A0BF" w14:textId="77777777" w:rsidTr="00C46DD5">
        <w:trPr>
          <w:cantSplit/>
          <w:jc w:val="center"/>
        </w:trPr>
        <w:tc>
          <w:tcPr>
            <w:tcW w:w="7920" w:type="dxa"/>
          </w:tcPr>
          <w:p w14:paraId="34AB3FA2"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else</w:t>
            </w:r>
          </w:p>
        </w:tc>
        <w:tc>
          <w:tcPr>
            <w:tcW w:w="1152" w:type="dxa"/>
          </w:tcPr>
          <w:p w14:paraId="28B50BEF"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05513CA" w14:textId="77777777" w:rsidTr="00C46DD5">
        <w:trPr>
          <w:cantSplit/>
          <w:jc w:val="center"/>
        </w:trPr>
        <w:tc>
          <w:tcPr>
            <w:tcW w:w="7920" w:type="dxa"/>
          </w:tcPr>
          <w:p w14:paraId="07FE9FD3"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sub_layer_reserved_zero_43bits</w:t>
            </w:r>
            <w:r w:rsidRPr="00CC21CC">
              <w:rPr>
                <w:rFonts w:eastAsia="Malgun Gothic"/>
                <w:bCs/>
                <w:noProof/>
                <w:sz w:val="20"/>
                <w:lang w:val="en-GB"/>
              </w:rPr>
              <w:t>[ i ]</w:t>
            </w:r>
          </w:p>
        </w:tc>
        <w:tc>
          <w:tcPr>
            <w:tcW w:w="1152" w:type="dxa"/>
          </w:tcPr>
          <w:p w14:paraId="4E460C5C"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u(43)</w:t>
            </w:r>
          </w:p>
        </w:tc>
      </w:tr>
      <w:tr w:rsidR="00CC21CC" w:rsidRPr="00CC21CC" w14:paraId="7F296777" w14:textId="77777777" w:rsidTr="00C46DD5">
        <w:trPr>
          <w:cantSplit/>
          <w:jc w:val="center"/>
        </w:trPr>
        <w:tc>
          <w:tcPr>
            <w:tcW w:w="7920" w:type="dxa"/>
          </w:tcPr>
          <w:p w14:paraId="0AE51B94" w14:textId="1628451E" w:rsidR="00CC21CC" w:rsidRPr="00CC21CC" w:rsidRDefault="00CC21CC" w:rsidP="005F27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noProof/>
                <w:sz w:val="20"/>
                <w:lang w:val="en-GB"/>
              </w:rPr>
              <w:tab/>
            </w:r>
            <w:r w:rsidRPr="00CC21CC">
              <w:rPr>
                <w:rFonts w:eastAsia="Malgun Gothic"/>
                <w:bCs/>
                <w:noProof/>
                <w:sz w:val="20"/>
                <w:lang w:val="en-GB"/>
              </w:rPr>
              <w:tab/>
            </w:r>
            <w:r w:rsidRPr="00CC21CC">
              <w:rPr>
                <w:rFonts w:eastAsia="Malgun Gothic"/>
                <w:bCs/>
                <w:noProof/>
                <w:sz w:val="20"/>
                <w:lang w:val="en-GB"/>
              </w:rPr>
              <w:tab/>
              <w:t>if( (</w:t>
            </w:r>
            <w:r w:rsidRPr="00CC21CC">
              <w:rPr>
                <w:rFonts w:eastAsia="Malgun Gothic"/>
                <w:bCs/>
                <w:sz w:val="20"/>
                <w:lang w:val="en-GB"/>
              </w:rPr>
              <w:t xml:space="preserve"> </w:t>
            </w:r>
            <w:proofErr w:type="spellStart"/>
            <w:r w:rsidRPr="00CC21CC">
              <w:rPr>
                <w:rFonts w:eastAsia="Malgun Gothic"/>
                <w:bCs/>
                <w:sz w:val="20"/>
                <w:highlight w:val="yellow"/>
                <w:lang w:val="en-GB"/>
              </w:rPr>
              <w:t>sub_layer_profile_idc</w:t>
            </w:r>
            <w:proofErr w:type="spellEnd"/>
            <w:r w:rsidRPr="00CC21CC">
              <w:rPr>
                <w:rFonts w:eastAsia="Malgun Gothic"/>
                <w:bCs/>
                <w:sz w:val="20"/>
                <w:highlight w:val="yellow"/>
                <w:lang w:val="en-GB"/>
              </w:rPr>
              <w:t>[ i ]  = =  1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Pr="00CC21CC">
              <w:rPr>
                <w:rFonts w:eastAsia="Malgun Gothic"/>
                <w:bCs/>
                <w:sz w:val="20"/>
                <w:lang w:val="en-GB"/>
              </w:rPr>
              <w:t>sub_layer_profile_compatibility_flag</w:t>
            </w:r>
            <w:proofErr w:type="spellEnd"/>
            <w:r w:rsidR="00AF7EB1" w:rsidRPr="00CC21CC">
              <w:rPr>
                <w:rFonts w:eastAsia="Malgun Gothic"/>
                <w:bCs/>
                <w:sz w:val="20"/>
                <w:highlight w:val="yellow"/>
                <w:lang w:val="en-GB"/>
              </w:rPr>
              <w:t>[ i ]</w:t>
            </w:r>
            <w:r w:rsidRPr="00CC21CC">
              <w:rPr>
                <w:rFonts w:eastAsia="Malgun Gothic"/>
                <w:bCs/>
                <w:sz w:val="20"/>
                <w:lang w:val="en-GB"/>
              </w:rPr>
              <w:t>[ 1 ]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proofErr w:type="spellStart"/>
            <w:r w:rsidR="00AF7EB1" w:rsidRPr="001F5B70">
              <w:rPr>
                <w:rFonts w:eastAsia="Malgun Gothic"/>
                <w:bCs/>
                <w:sz w:val="20"/>
                <w:highlight w:val="yellow"/>
                <w:lang w:val="en-GB"/>
              </w:rPr>
              <w:t>sub_layer_profile_idc</w:t>
            </w:r>
            <w:proofErr w:type="spellEnd"/>
            <w:r w:rsidR="00AF7EB1" w:rsidRPr="001F5B70">
              <w:rPr>
                <w:rFonts w:eastAsia="Malgun Gothic"/>
                <w:bCs/>
                <w:sz w:val="20"/>
                <w:highlight w:val="yellow"/>
                <w:lang w:val="en-GB"/>
              </w:rPr>
              <w:t>[ i ]  = =  2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Pr="00CC21CC">
              <w:rPr>
                <w:rFonts w:eastAsia="Malgun Gothic"/>
                <w:bCs/>
                <w:sz w:val="20"/>
                <w:lang w:val="en-GB"/>
              </w:rPr>
              <w:t>sub_layer_profile_compatibility_flag</w:t>
            </w:r>
            <w:proofErr w:type="spellEnd"/>
            <w:r w:rsidR="00AF7EB1" w:rsidRPr="00CC21CC">
              <w:rPr>
                <w:rFonts w:eastAsia="Malgun Gothic"/>
                <w:bCs/>
                <w:sz w:val="20"/>
                <w:highlight w:val="yellow"/>
                <w:lang w:val="en-GB"/>
              </w:rPr>
              <w:t>[ i ]</w:t>
            </w:r>
            <w:r w:rsidRPr="00CC21CC">
              <w:rPr>
                <w:rFonts w:eastAsia="Malgun Gothic"/>
                <w:bCs/>
                <w:sz w:val="20"/>
                <w:lang w:val="en-GB"/>
              </w:rPr>
              <w:t>[ 2 ]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proofErr w:type="spellStart"/>
            <w:r w:rsidR="00AF7EB1" w:rsidRPr="001F5B70">
              <w:rPr>
                <w:rFonts w:eastAsia="Malgun Gothic"/>
                <w:bCs/>
                <w:sz w:val="20"/>
                <w:highlight w:val="yellow"/>
                <w:lang w:val="en-GB"/>
              </w:rPr>
              <w:t>sub_layer_profile_idc</w:t>
            </w:r>
            <w:proofErr w:type="spellEnd"/>
            <w:r w:rsidR="00AF7EB1" w:rsidRPr="001F5B70">
              <w:rPr>
                <w:rFonts w:eastAsia="Malgun Gothic"/>
                <w:bCs/>
                <w:sz w:val="20"/>
                <w:highlight w:val="yellow"/>
                <w:lang w:val="en-GB"/>
              </w:rPr>
              <w:t xml:space="preserve">[ i ]  = =  </w:t>
            </w:r>
            <w:r w:rsidR="00AF7EB1">
              <w:rPr>
                <w:rFonts w:eastAsia="Malgun Gothic"/>
                <w:bCs/>
                <w:sz w:val="20"/>
                <w:highlight w:val="yellow"/>
                <w:lang w:val="en-GB"/>
              </w:rPr>
              <w:t>3</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Pr="00CC21CC">
              <w:rPr>
                <w:rFonts w:eastAsia="Malgun Gothic"/>
                <w:bCs/>
                <w:sz w:val="20"/>
                <w:lang w:val="en-GB"/>
              </w:rPr>
              <w:t>sub_layer_profile_compatibility_flag</w:t>
            </w:r>
            <w:proofErr w:type="spellEnd"/>
            <w:r w:rsidR="00AF7EB1" w:rsidRPr="00CC21CC">
              <w:rPr>
                <w:rFonts w:eastAsia="Malgun Gothic"/>
                <w:bCs/>
                <w:sz w:val="20"/>
                <w:highlight w:val="yellow"/>
                <w:lang w:val="en-GB"/>
              </w:rPr>
              <w:t>[ i ]</w:t>
            </w:r>
            <w:r w:rsidRPr="00CC21CC">
              <w:rPr>
                <w:rFonts w:eastAsia="Malgun Gothic"/>
                <w:bCs/>
                <w:sz w:val="20"/>
                <w:lang w:val="en-GB"/>
              </w:rPr>
              <w:t>[ 3 ]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proofErr w:type="spellStart"/>
            <w:r w:rsidR="00AF7EB1" w:rsidRPr="001F5B70">
              <w:rPr>
                <w:rFonts w:eastAsia="Malgun Gothic"/>
                <w:bCs/>
                <w:sz w:val="20"/>
                <w:highlight w:val="yellow"/>
                <w:lang w:val="en-GB"/>
              </w:rPr>
              <w:t>sub_layer_profile_idc</w:t>
            </w:r>
            <w:proofErr w:type="spellEnd"/>
            <w:r w:rsidR="00AF7EB1" w:rsidRPr="001F5B70">
              <w:rPr>
                <w:rFonts w:eastAsia="Malgun Gothic"/>
                <w:bCs/>
                <w:sz w:val="20"/>
                <w:highlight w:val="yellow"/>
                <w:lang w:val="en-GB"/>
              </w:rPr>
              <w:t xml:space="preserve">[ i ]  = =  </w:t>
            </w:r>
            <w:r w:rsidR="00AF7EB1">
              <w:rPr>
                <w:rFonts w:eastAsia="Malgun Gothic"/>
                <w:bCs/>
                <w:sz w:val="20"/>
                <w:highlight w:val="yellow"/>
                <w:lang w:val="en-GB"/>
              </w:rPr>
              <w:t>4</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Pr="00CC21CC">
              <w:rPr>
                <w:rFonts w:eastAsia="Malgun Gothic"/>
                <w:bCs/>
                <w:sz w:val="20"/>
                <w:lang w:val="en-GB"/>
              </w:rPr>
              <w:t>sub_layer_profile_compatibility_flag</w:t>
            </w:r>
            <w:proofErr w:type="spellEnd"/>
            <w:r w:rsidR="00AF7EB1" w:rsidRPr="00CC21CC">
              <w:rPr>
                <w:rFonts w:eastAsia="Malgun Gothic"/>
                <w:bCs/>
                <w:sz w:val="20"/>
                <w:highlight w:val="yellow"/>
                <w:lang w:val="en-GB"/>
              </w:rPr>
              <w:t>[ i ]</w:t>
            </w:r>
            <w:r w:rsidRPr="00CC21CC">
              <w:rPr>
                <w:rFonts w:eastAsia="Malgun Gothic"/>
                <w:bCs/>
                <w:sz w:val="20"/>
                <w:lang w:val="en-GB"/>
              </w:rPr>
              <w:t>[ 4 ]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proofErr w:type="spellStart"/>
            <w:r w:rsidR="00AF7EB1" w:rsidRPr="001F5B70">
              <w:rPr>
                <w:rFonts w:eastAsia="Malgun Gothic"/>
                <w:bCs/>
                <w:sz w:val="20"/>
                <w:highlight w:val="yellow"/>
                <w:lang w:val="en-GB"/>
              </w:rPr>
              <w:t>sub_layer_profile_idc</w:t>
            </w:r>
            <w:proofErr w:type="spellEnd"/>
            <w:r w:rsidR="00AF7EB1" w:rsidRPr="001F5B70">
              <w:rPr>
                <w:rFonts w:eastAsia="Malgun Gothic"/>
                <w:bCs/>
                <w:sz w:val="20"/>
                <w:highlight w:val="yellow"/>
                <w:lang w:val="en-GB"/>
              </w:rPr>
              <w:t xml:space="preserve">[ i ]  = =  </w:t>
            </w:r>
            <w:r w:rsidR="00AF7EB1">
              <w:rPr>
                <w:rFonts w:eastAsia="Malgun Gothic"/>
                <w:bCs/>
                <w:sz w:val="20"/>
                <w:highlight w:val="yellow"/>
                <w:lang w:val="en-GB"/>
              </w:rPr>
              <w:t>5</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Pr="00CC21CC">
              <w:rPr>
                <w:rFonts w:eastAsia="Malgun Gothic"/>
                <w:bCs/>
                <w:sz w:val="20"/>
                <w:lang w:val="en-GB"/>
              </w:rPr>
              <w:t>sub_layer_profile_compatibility_flag</w:t>
            </w:r>
            <w:proofErr w:type="spellEnd"/>
            <w:r w:rsidR="00AF7EB1" w:rsidRPr="00CC21CC">
              <w:rPr>
                <w:rFonts w:eastAsia="Malgun Gothic"/>
                <w:bCs/>
                <w:sz w:val="20"/>
                <w:highlight w:val="yellow"/>
                <w:lang w:val="en-GB"/>
              </w:rPr>
              <w:t>[ i ]</w:t>
            </w:r>
            <w:r w:rsidRPr="00CC21CC">
              <w:rPr>
                <w:rFonts w:eastAsia="Malgun Gothic"/>
                <w:bCs/>
                <w:sz w:val="20"/>
                <w:lang w:val="en-GB"/>
              </w:rPr>
              <w:t>[ 5 ]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proofErr w:type="spellStart"/>
            <w:r w:rsidR="00AF7EB1" w:rsidRPr="001F5B70">
              <w:rPr>
                <w:rFonts w:eastAsia="Malgun Gothic"/>
                <w:bCs/>
                <w:sz w:val="20"/>
                <w:highlight w:val="yellow"/>
                <w:lang w:val="en-GB"/>
              </w:rPr>
              <w:t>sub_layer_profile_idc</w:t>
            </w:r>
            <w:proofErr w:type="spellEnd"/>
            <w:r w:rsidR="00AF7EB1" w:rsidRPr="001F5B70">
              <w:rPr>
                <w:rFonts w:eastAsia="Malgun Gothic"/>
                <w:bCs/>
                <w:sz w:val="20"/>
                <w:highlight w:val="yellow"/>
                <w:lang w:val="en-GB"/>
              </w:rPr>
              <w:t xml:space="preserve">[ i ]  = =  </w:t>
            </w:r>
            <w:r w:rsidR="00AF7EB1">
              <w:rPr>
                <w:rFonts w:eastAsia="Malgun Gothic"/>
                <w:bCs/>
                <w:sz w:val="20"/>
                <w:highlight w:val="yellow"/>
                <w:lang w:val="en-GB"/>
              </w:rPr>
              <w:t>9</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w:t>
            </w:r>
            <w:proofErr w:type="spellStart"/>
            <w:r w:rsidRPr="00CC21CC">
              <w:rPr>
                <w:rFonts w:eastAsia="Malgun Gothic"/>
                <w:bCs/>
                <w:sz w:val="20"/>
                <w:lang w:val="en-GB"/>
              </w:rPr>
              <w:t>sub_layer_profile_compatibility_flag</w:t>
            </w:r>
            <w:proofErr w:type="spellEnd"/>
            <w:r w:rsidR="00AF7EB1" w:rsidRPr="00CC21CC">
              <w:rPr>
                <w:rFonts w:eastAsia="Malgun Gothic"/>
                <w:bCs/>
                <w:sz w:val="20"/>
                <w:highlight w:val="yellow"/>
                <w:lang w:val="en-GB"/>
              </w:rPr>
              <w:t>[ i ]</w:t>
            </w:r>
            <w:r w:rsidRPr="00CC21CC">
              <w:rPr>
                <w:rFonts w:eastAsia="Malgun Gothic"/>
                <w:bCs/>
                <w:sz w:val="20"/>
                <w:lang w:val="en-GB"/>
              </w:rPr>
              <w:t xml:space="preserve">[ 9 ]  </w:t>
            </w:r>
            <w:r w:rsidRPr="00CC21CC">
              <w:rPr>
                <w:rFonts w:eastAsia="Malgun Gothic"/>
                <w:bCs/>
                <w:sz w:val="20"/>
                <w:highlight w:val="yellow"/>
                <w:lang w:val="en-GB"/>
              </w:rPr>
              <w:t>| |</w:t>
            </w:r>
            <w:r w:rsidRPr="00CC21CC">
              <w:rPr>
                <w:rFonts w:eastAsia="Malgun Gothic"/>
                <w:bCs/>
                <w:sz w:val="20"/>
                <w:highlight w:val="yellow"/>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proofErr w:type="spellStart"/>
            <w:r w:rsidR="00AF7EB1" w:rsidRPr="001F5B70">
              <w:rPr>
                <w:rFonts w:eastAsia="Malgun Gothic"/>
                <w:bCs/>
                <w:sz w:val="20"/>
                <w:highlight w:val="yellow"/>
                <w:lang w:val="en-GB"/>
              </w:rPr>
              <w:t>sub_layer_profile_idc</w:t>
            </w:r>
            <w:proofErr w:type="spellEnd"/>
            <w:r w:rsidR="00AF7EB1" w:rsidRPr="001F5B70">
              <w:rPr>
                <w:rFonts w:eastAsia="Malgun Gothic"/>
                <w:bCs/>
                <w:sz w:val="20"/>
                <w:highlight w:val="yellow"/>
                <w:lang w:val="en-GB"/>
              </w:rPr>
              <w:t xml:space="preserve">[ i ]  = =  </w:t>
            </w:r>
            <w:r w:rsidR="00AF7EB1">
              <w:rPr>
                <w:rFonts w:eastAsia="Malgun Gothic"/>
                <w:bCs/>
                <w:sz w:val="20"/>
                <w:highlight w:val="yellow"/>
                <w:lang w:val="en-GB"/>
              </w:rPr>
              <w:t>11</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proofErr w:type="spellStart"/>
            <w:r w:rsidRPr="00CC21CC">
              <w:rPr>
                <w:rFonts w:eastAsia="Malgun Gothic"/>
                <w:bCs/>
                <w:sz w:val="20"/>
                <w:highlight w:val="yellow"/>
                <w:lang w:val="en-GB"/>
              </w:rPr>
              <w:t>sub_layer_profile_compatibility_flag</w:t>
            </w:r>
            <w:proofErr w:type="spellEnd"/>
            <w:r w:rsidR="00AF7EB1" w:rsidRPr="00CC21CC">
              <w:rPr>
                <w:rFonts w:eastAsia="Malgun Gothic"/>
                <w:bCs/>
                <w:sz w:val="20"/>
                <w:highlight w:val="yellow"/>
                <w:lang w:val="en-GB"/>
              </w:rPr>
              <w:t>[ i ]</w:t>
            </w:r>
            <w:r w:rsidRPr="00CC21CC">
              <w:rPr>
                <w:rFonts w:eastAsia="Malgun Gothic"/>
                <w:bCs/>
                <w:sz w:val="20"/>
                <w:highlight w:val="yellow"/>
                <w:lang w:val="en-GB"/>
              </w:rPr>
              <w:t>[ 11 ]</w:t>
            </w:r>
            <w:r w:rsidRPr="00CC21CC">
              <w:rPr>
                <w:rFonts w:eastAsia="Malgun Gothic"/>
                <w:bCs/>
                <w:sz w:val="20"/>
                <w:lang w:val="en-GB"/>
              </w:rPr>
              <w:t xml:space="preserve"> )</w:t>
            </w:r>
            <w:r w:rsidRPr="00CC21CC">
              <w:rPr>
                <w:rFonts w:eastAsia="Malgun Gothic"/>
                <w:bCs/>
                <w:noProof/>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125FC586"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18DF00D" w14:textId="77777777" w:rsidTr="00C46DD5">
        <w:trPr>
          <w:cantSplit/>
          <w:jc w:val="center"/>
        </w:trPr>
        <w:tc>
          <w:tcPr>
            <w:tcW w:w="7920" w:type="dxa"/>
          </w:tcPr>
          <w:p w14:paraId="72732C80"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noProof/>
                <w:sz w:val="20"/>
                <w:lang w:val="en-GB"/>
              </w:rPr>
              <w:tab/>
              <w:t>sub_layer_inbld_flag</w:t>
            </w:r>
            <w:r w:rsidRPr="00CC21CC">
              <w:rPr>
                <w:rFonts w:eastAsia="Malgun Gothic"/>
                <w:noProof/>
                <w:sz w:val="20"/>
                <w:lang w:val="en-GB"/>
              </w:rPr>
              <w:t>[ i ]</w:t>
            </w:r>
          </w:p>
        </w:tc>
        <w:tc>
          <w:tcPr>
            <w:tcW w:w="1152" w:type="dxa"/>
          </w:tcPr>
          <w:p w14:paraId="477F167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3F7DC24D" w14:textId="77777777" w:rsidTr="00C46DD5">
        <w:trPr>
          <w:cantSplit/>
          <w:jc w:val="center"/>
        </w:trPr>
        <w:tc>
          <w:tcPr>
            <w:tcW w:w="7920" w:type="dxa"/>
          </w:tcPr>
          <w:p w14:paraId="6D3F2997"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noProof/>
                <w:sz w:val="20"/>
                <w:lang w:val="en-GB"/>
              </w:rPr>
              <w:tab/>
            </w:r>
            <w:r w:rsidRPr="00CC21CC">
              <w:rPr>
                <w:rFonts w:eastAsia="Malgun Gothic"/>
                <w:bCs/>
                <w:noProof/>
                <w:sz w:val="20"/>
                <w:lang w:val="en-GB"/>
              </w:rPr>
              <w:tab/>
            </w:r>
            <w:r w:rsidRPr="00CC21CC">
              <w:rPr>
                <w:rFonts w:eastAsia="Malgun Gothic"/>
                <w:bCs/>
                <w:noProof/>
                <w:sz w:val="20"/>
                <w:lang w:val="en-GB"/>
              </w:rPr>
              <w:tab/>
              <w:t>else</w:t>
            </w:r>
          </w:p>
        </w:tc>
        <w:tc>
          <w:tcPr>
            <w:tcW w:w="1152" w:type="dxa"/>
          </w:tcPr>
          <w:p w14:paraId="2B2B8443"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764E94A" w14:textId="77777777" w:rsidTr="00C46DD5">
        <w:trPr>
          <w:cantSplit/>
          <w:jc w:val="center"/>
        </w:trPr>
        <w:tc>
          <w:tcPr>
            <w:tcW w:w="7920" w:type="dxa"/>
          </w:tcPr>
          <w:p w14:paraId="5693D42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noProof/>
                <w:sz w:val="20"/>
                <w:lang w:val="en-GB"/>
              </w:rPr>
              <w:t>sub_layer_</w:t>
            </w:r>
            <w:r w:rsidRPr="00CC21CC">
              <w:rPr>
                <w:rFonts w:eastAsia="Malgun Gothic"/>
                <w:b/>
                <w:bCs/>
                <w:noProof/>
                <w:sz w:val="20"/>
                <w:lang w:val="en-GB"/>
              </w:rPr>
              <w:t>reserved_zero_bit</w:t>
            </w:r>
            <w:r w:rsidRPr="00CC21CC">
              <w:rPr>
                <w:rFonts w:eastAsia="Malgun Gothic"/>
                <w:noProof/>
                <w:sz w:val="20"/>
                <w:lang w:val="en-GB"/>
              </w:rPr>
              <w:t>[ i ]</w:t>
            </w:r>
          </w:p>
        </w:tc>
        <w:tc>
          <w:tcPr>
            <w:tcW w:w="1152" w:type="dxa"/>
          </w:tcPr>
          <w:p w14:paraId="003E76EC"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35281EC1" w14:textId="77777777" w:rsidTr="00C46DD5">
        <w:trPr>
          <w:cantSplit/>
          <w:jc w:val="center"/>
        </w:trPr>
        <w:tc>
          <w:tcPr>
            <w:tcW w:w="7920" w:type="dxa"/>
          </w:tcPr>
          <w:p w14:paraId="7556A681"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Cs/>
                <w:noProof/>
                <w:sz w:val="20"/>
                <w:lang w:val="en-GB"/>
              </w:rPr>
              <w:tab/>
            </w:r>
            <w:r w:rsidRPr="00CC21CC">
              <w:rPr>
                <w:rFonts w:eastAsia="Malgun Gothic"/>
                <w:bCs/>
                <w:noProof/>
                <w:sz w:val="20"/>
                <w:lang w:val="en-GB"/>
              </w:rPr>
              <w:tab/>
              <w:t>}</w:t>
            </w:r>
          </w:p>
        </w:tc>
        <w:tc>
          <w:tcPr>
            <w:tcW w:w="1152" w:type="dxa"/>
          </w:tcPr>
          <w:p w14:paraId="183E9D60"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2D3FA6BD" w14:textId="77777777" w:rsidTr="00C46DD5">
        <w:trPr>
          <w:cantSplit/>
          <w:jc w:val="center"/>
        </w:trPr>
        <w:tc>
          <w:tcPr>
            <w:tcW w:w="7920" w:type="dxa"/>
          </w:tcPr>
          <w:p w14:paraId="5F309266"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t>if( sub_layer_level_present_flag[ i ] )</w:t>
            </w:r>
          </w:p>
        </w:tc>
        <w:tc>
          <w:tcPr>
            <w:tcW w:w="1152" w:type="dxa"/>
          </w:tcPr>
          <w:p w14:paraId="656D4D6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F5336F3" w14:textId="77777777" w:rsidTr="00C46DD5">
        <w:trPr>
          <w:cantSplit/>
          <w:jc w:val="center"/>
        </w:trPr>
        <w:tc>
          <w:tcPr>
            <w:tcW w:w="7920" w:type="dxa"/>
          </w:tcPr>
          <w:p w14:paraId="7DEC6238"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sub_layer_level_idc</w:t>
            </w:r>
            <w:r w:rsidRPr="00CC21CC">
              <w:rPr>
                <w:rFonts w:eastAsia="Malgun Gothic"/>
                <w:noProof/>
                <w:sz w:val="20"/>
                <w:lang w:val="en-GB"/>
              </w:rPr>
              <w:t>[ i ]</w:t>
            </w:r>
          </w:p>
        </w:tc>
        <w:tc>
          <w:tcPr>
            <w:tcW w:w="1152" w:type="dxa"/>
          </w:tcPr>
          <w:p w14:paraId="7080FC12"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u(8)</w:t>
            </w:r>
          </w:p>
        </w:tc>
      </w:tr>
      <w:tr w:rsidR="00CC21CC" w:rsidRPr="00CC21CC" w14:paraId="31B1BA1D" w14:textId="77777777" w:rsidTr="00C46DD5">
        <w:trPr>
          <w:cantSplit/>
          <w:jc w:val="center"/>
        </w:trPr>
        <w:tc>
          <w:tcPr>
            <w:tcW w:w="7920" w:type="dxa"/>
          </w:tcPr>
          <w:p w14:paraId="566FDE38"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t>}</w:t>
            </w:r>
          </w:p>
        </w:tc>
        <w:tc>
          <w:tcPr>
            <w:tcW w:w="1152" w:type="dxa"/>
          </w:tcPr>
          <w:p w14:paraId="1CACF14C"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269CBBA5" w14:textId="77777777" w:rsidTr="00C46DD5">
        <w:trPr>
          <w:cantSplit/>
          <w:jc w:val="center"/>
        </w:trPr>
        <w:tc>
          <w:tcPr>
            <w:tcW w:w="7920" w:type="dxa"/>
          </w:tcPr>
          <w:p w14:paraId="0A3DCBA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eastAsia="ko-KR"/>
              </w:rPr>
            </w:pPr>
            <w:r w:rsidRPr="00CC21CC">
              <w:rPr>
                <w:rFonts w:eastAsia="Malgun Gothic"/>
                <w:noProof/>
                <w:sz w:val="20"/>
                <w:lang w:val="en-GB"/>
              </w:rPr>
              <w:t>}</w:t>
            </w:r>
          </w:p>
        </w:tc>
        <w:tc>
          <w:tcPr>
            <w:tcW w:w="1152" w:type="dxa"/>
          </w:tcPr>
          <w:p w14:paraId="7FBA3C00"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eastAsia="ko-KR"/>
              </w:rPr>
            </w:pPr>
          </w:p>
        </w:tc>
      </w:tr>
    </w:tbl>
    <w:p w14:paraId="65D7754B" w14:textId="35ECBAC3" w:rsidR="00CC21CC" w:rsidRDefault="00CC21CC" w:rsidP="00CC21CC">
      <w:pPr>
        <w:tabs>
          <w:tab w:val="clear" w:pos="360"/>
          <w:tab w:val="clear" w:pos="720"/>
          <w:tab w:val="clear" w:pos="1080"/>
          <w:tab w:val="clear" w:pos="1440"/>
          <w:tab w:val="left" w:pos="794"/>
          <w:tab w:val="left" w:pos="1191"/>
          <w:tab w:val="left" w:pos="1588"/>
          <w:tab w:val="left" w:pos="1985"/>
        </w:tabs>
        <w:jc w:val="both"/>
        <w:rPr>
          <w:ins w:id="28" w:author="Ye-Kui Wang d00" w:date="2018-11-15T15:00:00Z"/>
          <w:rFonts w:eastAsia="Times New Roman"/>
          <w:sz w:val="20"/>
          <w:lang w:val="en-GB"/>
        </w:rPr>
      </w:pPr>
    </w:p>
    <w:p w14:paraId="1CF6014D" w14:textId="737094C1" w:rsidR="00B8781E" w:rsidRDefault="00B8781E" w:rsidP="00B8781E">
      <w:pPr>
        <w:keepNext/>
        <w:keepLines/>
        <w:spacing w:before="360"/>
        <w:outlineLvl w:val="0"/>
        <w:rPr>
          <w:ins w:id="29" w:author="Ye-Kui Wang d00" w:date="2018-11-15T15:01:00Z"/>
          <w:i/>
          <w:noProof/>
          <w:sz w:val="24"/>
        </w:rPr>
      </w:pPr>
      <w:ins w:id="30" w:author="Ye-Kui Wang d00" w:date="2018-11-15T15:01:00Z">
        <w:r>
          <w:rPr>
            <w:i/>
            <w:noProof/>
            <w:sz w:val="24"/>
          </w:rPr>
          <w:t xml:space="preserve">In </w:t>
        </w:r>
      </w:ins>
      <w:ins w:id="31" w:author="Ye-Kui Wang d00" w:date="2018-11-15T15:00:00Z">
        <w:r>
          <w:rPr>
            <w:i/>
            <w:noProof/>
            <w:sz w:val="24"/>
          </w:rPr>
          <w:t>7.3.</w:t>
        </w:r>
      </w:ins>
      <w:ins w:id="32" w:author="Ye-Kui Wang d00" w:date="2018-11-15T15:01:00Z">
        <w:r>
          <w:rPr>
            <w:i/>
            <w:noProof/>
            <w:sz w:val="24"/>
          </w:rPr>
          <w:t>8.1</w:t>
        </w:r>
      </w:ins>
      <w:ins w:id="33" w:author="Ye-Kui Wang d00" w:date="2018-11-15T15:00:00Z">
        <w:r>
          <w:rPr>
            <w:i/>
            <w:noProof/>
            <w:sz w:val="24"/>
          </w:rPr>
          <w:t>3</w:t>
        </w:r>
      </w:ins>
      <w:ins w:id="34" w:author="Ye-Kui Wang d00" w:date="2018-11-15T15:02:00Z">
        <w:r>
          <w:rPr>
            <w:i/>
            <w:noProof/>
            <w:sz w:val="24"/>
          </w:rPr>
          <w:t xml:space="preserve"> (Palette synt</w:t>
        </w:r>
      </w:ins>
      <w:ins w:id="35" w:author="Ye-Kui Wang d00" w:date="2018-12-23T22:22:00Z">
        <w:r w:rsidR="00090464">
          <w:rPr>
            <w:i/>
            <w:noProof/>
            <w:sz w:val="24"/>
          </w:rPr>
          <w:t>a</w:t>
        </w:r>
      </w:ins>
      <w:ins w:id="36" w:author="Ye-Kui Wang d00" w:date="2018-11-15T15:02:00Z">
        <w:r>
          <w:rPr>
            <w:i/>
            <w:noProof/>
            <w:sz w:val="24"/>
          </w:rPr>
          <w:t>x)</w:t>
        </w:r>
      </w:ins>
      <w:ins w:id="37" w:author="Ye-Kui Wang d00" w:date="2018-11-15T15:01:00Z">
        <w:r>
          <w:rPr>
            <w:i/>
            <w:noProof/>
            <w:sz w:val="24"/>
          </w:rPr>
          <w:t>,</w:t>
        </w:r>
      </w:ins>
      <w:ins w:id="38" w:author="Ye-Kui Wang d00" w:date="2018-11-15T15:00:00Z">
        <w:r>
          <w:rPr>
            <w:i/>
            <w:noProof/>
            <w:sz w:val="24"/>
          </w:rPr>
          <w:t xml:space="preserve"> </w:t>
        </w:r>
      </w:ins>
      <w:ins w:id="39" w:author="Ye-Kui Wang d00" w:date="2018-11-15T15:01:00Z">
        <w:r>
          <w:rPr>
            <w:i/>
            <w:noProof/>
            <w:sz w:val="24"/>
          </w:rPr>
          <w:t>replace the following row</w:t>
        </w:r>
      </w:ins>
      <w:ins w:id="40" w:author="Ye-Kui Wang d00" w:date="2018-11-15T15:06:00Z">
        <w:r w:rsidR="00727E86">
          <w:rPr>
            <w:i/>
            <w:noProof/>
            <w:sz w:val="24"/>
          </w:rPr>
          <w:t>s</w:t>
        </w:r>
      </w:ins>
      <w:ins w:id="41" w:author="Ye-Kui Wang d00" w:date="2018-11-15T15:01:00Z">
        <w:r>
          <w:rPr>
            <w:i/>
            <w:noProof/>
            <w:sz w:val="24"/>
          </w:rPr>
          <w:t>:</w:t>
        </w:r>
      </w:ins>
    </w:p>
    <w:p w14:paraId="33C71EA5" w14:textId="3CC2DDF0" w:rsidR="00B8781E" w:rsidRDefault="00B8781E" w:rsidP="00B8781E">
      <w:pPr>
        <w:tabs>
          <w:tab w:val="clear" w:pos="360"/>
          <w:tab w:val="clear" w:pos="720"/>
          <w:tab w:val="clear" w:pos="1080"/>
          <w:tab w:val="clear" w:pos="1440"/>
          <w:tab w:val="left" w:pos="794"/>
          <w:tab w:val="left" w:pos="1191"/>
          <w:tab w:val="left" w:pos="1588"/>
          <w:tab w:val="left" w:pos="1985"/>
        </w:tabs>
        <w:jc w:val="both"/>
        <w:rPr>
          <w:ins w:id="42" w:author="Ye-Kui Wang d00" w:date="2018-11-15T15:02: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B8781E" w:rsidRPr="009E05BE" w14:paraId="65FFDB9D" w14:textId="77777777" w:rsidTr="0060018D">
        <w:trPr>
          <w:cantSplit/>
          <w:trHeight w:val="206"/>
          <w:jc w:val="center"/>
          <w:ins w:id="43" w:author="Ye-Kui Wang d00" w:date="2018-11-15T15:02:00Z"/>
        </w:trPr>
        <w:tc>
          <w:tcPr>
            <w:tcW w:w="7917" w:type="dxa"/>
          </w:tcPr>
          <w:p w14:paraId="7A86CD53" w14:textId="77777777" w:rsidR="00B8781E" w:rsidRPr="009E05BE" w:rsidRDefault="00B8781E" w:rsidP="0060018D">
            <w:pPr>
              <w:keepNext/>
              <w:keepLines/>
              <w:tabs>
                <w:tab w:val="left" w:pos="216"/>
                <w:tab w:val="left" w:pos="432"/>
                <w:tab w:val="left" w:pos="648"/>
                <w:tab w:val="left" w:pos="864"/>
                <w:tab w:val="left" w:pos="1296"/>
                <w:tab w:val="left" w:pos="1512"/>
                <w:tab w:val="left" w:pos="1728"/>
                <w:tab w:val="left" w:pos="1944"/>
                <w:tab w:val="left" w:pos="2160"/>
              </w:tabs>
              <w:spacing w:before="20" w:after="40"/>
              <w:rPr>
                <w:ins w:id="44" w:author="Ye-Kui Wang d00" w:date="2018-11-15T15:02:00Z"/>
                <w:lang w:eastAsia="ko-KR"/>
              </w:rPr>
            </w:pPr>
            <w:ins w:id="45" w:author="Ye-Kui Wang d00" w:date="2018-11-15T15:02:00Z">
              <w:r w:rsidRPr="009E05BE">
                <w:rPr>
                  <w:lang w:eastAsia="ko-KR"/>
                </w:rPr>
                <w:tab/>
              </w:r>
              <w:r w:rsidRPr="009E05BE">
                <w:rPr>
                  <w:lang w:eastAsia="ko-KR"/>
                </w:rPr>
                <w:tab/>
                <w:t xml:space="preserve">if </w:t>
              </w:r>
              <w:proofErr w:type="gramStart"/>
              <w:r w:rsidRPr="009E05BE">
                <w:rPr>
                  <w:lang w:eastAsia="ko-KR"/>
                </w:rPr>
                <w:t>( !</w:t>
              </w:r>
              <w:proofErr w:type="spellStart"/>
              <w:r w:rsidRPr="009E05BE">
                <w:rPr>
                  <w:lang w:eastAsia="ko-KR"/>
                </w:rPr>
                <w:t>cu</w:t>
              </w:r>
              <w:proofErr w:type="gramEnd"/>
              <w:r w:rsidRPr="009E05BE">
                <w:rPr>
                  <w:lang w:eastAsia="ko-KR"/>
                </w:rPr>
                <w:t>_transquant_bypass_flag</w:t>
              </w:r>
              <w:proofErr w:type="spellEnd"/>
              <w:r w:rsidRPr="009E05BE">
                <w:rPr>
                  <w:lang w:eastAsia="ko-KR"/>
                </w:rPr>
                <w:t xml:space="preserve"> )</w:t>
              </w:r>
            </w:ins>
          </w:p>
        </w:tc>
        <w:tc>
          <w:tcPr>
            <w:tcW w:w="1152" w:type="dxa"/>
          </w:tcPr>
          <w:p w14:paraId="207FE84F" w14:textId="77777777" w:rsidR="00B8781E" w:rsidRPr="009E05BE" w:rsidRDefault="00B8781E" w:rsidP="0060018D">
            <w:pPr>
              <w:keepNext/>
              <w:keepLines/>
              <w:spacing w:before="20" w:after="40"/>
              <w:jc w:val="center"/>
              <w:rPr>
                <w:ins w:id="46" w:author="Ye-Kui Wang d00" w:date="2018-11-15T15:02:00Z"/>
                <w:bCs/>
              </w:rPr>
            </w:pPr>
          </w:p>
        </w:tc>
      </w:tr>
    </w:tbl>
    <w:p w14:paraId="1AC91648" w14:textId="1F63B4A8" w:rsidR="00B8781E" w:rsidRDefault="00B8781E" w:rsidP="00B8781E">
      <w:pPr>
        <w:tabs>
          <w:tab w:val="clear" w:pos="360"/>
          <w:tab w:val="clear" w:pos="720"/>
          <w:tab w:val="clear" w:pos="1080"/>
          <w:tab w:val="clear" w:pos="1440"/>
          <w:tab w:val="left" w:pos="794"/>
          <w:tab w:val="left" w:pos="1191"/>
          <w:tab w:val="left" w:pos="1588"/>
          <w:tab w:val="left" w:pos="1985"/>
        </w:tabs>
        <w:jc w:val="both"/>
        <w:rPr>
          <w:ins w:id="47" w:author="Ye-Kui Wang d00" w:date="2018-11-15T15:06: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727E86" w:rsidRPr="009E05BE" w14:paraId="146A1E05" w14:textId="77777777" w:rsidTr="0060018D">
        <w:trPr>
          <w:cantSplit/>
          <w:trHeight w:val="206"/>
          <w:jc w:val="center"/>
          <w:ins w:id="48" w:author="Ye-Kui Wang d00" w:date="2018-11-15T15:06:00Z"/>
        </w:trPr>
        <w:tc>
          <w:tcPr>
            <w:tcW w:w="7917" w:type="dxa"/>
          </w:tcPr>
          <w:p w14:paraId="7EA60916" w14:textId="77777777" w:rsidR="00727E86" w:rsidRPr="009E05BE" w:rsidRDefault="00727E86" w:rsidP="0060018D">
            <w:pPr>
              <w:pStyle w:val="tablesyntax"/>
              <w:spacing w:before="20" w:after="40"/>
              <w:rPr>
                <w:ins w:id="49" w:author="Ye-Kui Wang d00" w:date="2018-11-15T15:06:00Z"/>
                <w:color w:val="000000"/>
              </w:rPr>
            </w:pPr>
            <w:ins w:id="50" w:author="Ye-Kui Wang d00" w:date="2018-11-15T15:06:00Z">
              <w:r w:rsidRPr="009E05BE">
                <w:rPr>
                  <w:color w:val="000000"/>
                </w:rPr>
                <w:tab/>
              </w:r>
              <w:r w:rsidRPr="009E05BE">
                <w:rPr>
                  <w:color w:val="000000"/>
                </w:rPr>
                <w:tab/>
                <w:t xml:space="preserve">if </w:t>
              </w:r>
              <w:proofErr w:type="gramStart"/>
              <w:r w:rsidRPr="009E05BE">
                <w:rPr>
                  <w:color w:val="000000"/>
                </w:rPr>
                <w:t xml:space="preserve">( </w:t>
              </w:r>
              <w:proofErr w:type="spellStart"/>
              <w:r w:rsidRPr="009E05BE">
                <w:rPr>
                  <w:color w:val="000000"/>
                </w:rPr>
                <w:t>CopyAboveIndicesFlag</w:t>
              </w:r>
              <w:proofErr w:type="spellEnd"/>
              <w:proofErr w:type="gramEnd"/>
              <w:r w:rsidRPr="009E05BE">
                <w:rPr>
                  <w:color w:val="000000"/>
                </w:rPr>
                <w:t>[ </w:t>
              </w:r>
              <w:proofErr w:type="spellStart"/>
              <w:r w:rsidRPr="009E05BE">
                <w:rPr>
                  <w:color w:val="000000"/>
                </w:rPr>
                <w:t>xC</w:t>
              </w:r>
              <w:proofErr w:type="spellEnd"/>
              <w:r w:rsidRPr="009E05BE">
                <w:rPr>
                  <w:color w:val="000000"/>
                </w:rPr>
                <w:t> ][ </w:t>
              </w:r>
              <w:proofErr w:type="spellStart"/>
              <w:r w:rsidRPr="009E05BE">
                <w:rPr>
                  <w:color w:val="000000"/>
                </w:rPr>
                <w:t>yC</w:t>
              </w:r>
              <w:proofErr w:type="spellEnd"/>
              <w:r w:rsidRPr="009E05BE">
                <w:rPr>
                  <w:color w:val="000000"/>
                </w:rPr>
                <w:t> ]  = =  0 ) {</w:t>
              </w:r>
            </w:ins>
          </w:p>
        </w:tc>
        <w:tc>
          <w:tcPr>
            <w:tcW w:w="1152" w:type="dxa"/>
          </w:tcPr>
          <w:p w14:paraId="42B77E03" w14:textId="77777777" w:rsidR="00727E86" w:rsidRPr="009E05BE" w:rsidRDefault="00727E86" w:rsidP="0060018D">
            <w:pPr>
              <w:pStyle w:val="tableheading"/>
              <w:spacing w:before="20" w:after="40"/>
              <w:jc w:val="center"/>
              <w:rPr>
                <w:ins w:id="51" w:author="Ye-Kui Wang d00" w:date="2018-11-15T15:06:00Z"/>
                <w:b w:val="0"/>
                <w:color w:val="000000"/>
              </w:rPr>
            </w:pPr>
          </w:p>
        </w:tc>
      </w:tr>
    </w:tbl>
    <w:p w14:paraId="4F1656F0" w14:textId="51C44043" w:rsidR="00727E86" w:rsidRDefault="00727E86" w:rsidP="00B8781E">
      <w:pPr>
        <w:tabs>
          <w:tab w:val="clear" w:pos="360"/>
          <w:tab w:val="clear" w:pos="720"/>
          <w:tab w:val="clear" w:pos="1080"/>
          <w:tab w:val="clear" w:pos="1440"/>
          <w:tab w:val="left" w:pos="794"/>
          <w:tab w:val="left" w:pos="1191"/>
          <w:tab w:val="left" w:pos="1588"/>
          <w:tab w:val="left" w:pos="1985"/>
        </w:tabs>
        <w:jc w:val="both"/>
        <w:rPr>
          <w:ins w:id="52" w:author="Ye-Kui Wang d00" w:date="2018-11-15T15:06: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727E86" w:rsidRPr="009E05BE" w14:paraId="3AA58DBA" w14:textId="77777777" w:rsidTr="0060018D">
        <w:trPr>
          <w:cantSplit/>
          <w:trHeight w:val="206"/>
          <w:jc w:val="center"/>
          <w:ins w:id="53" w:author="Ye-Kui Wang d00" w:date="2018-11-15T15:06:00Z"/>
        </w:trPr>
        <w:tc>
          <w:tcPr>
            <w:tcW w:w="7917" w:type="dxa"/>
          </w:tcPr>
          <w:p w14:paraId="25274086" w14:textId="77777777" w:rsidR="00727E86" w:rsidRPr="009E05BE" w:rsidRDefault="00727E86" w:rsidP="0060018D">
            <w:pPr>
              <w:pStyle w:val="tablesyntax"/>
              <w:spacing w:before="20" w:after="40"/>
              <w:rPr>
                <w:ins w:id="54" w:author="Ye-Kui Wang d00" w:date="2018-11-15T15:06:00Z"/>
                <w:color w:val="000000"/>
              </w:rPr>
            </w:pPr>
            <w:ins w:id="55" w:author="Ye-Kui Wang d00" w:date="2018-11-15T15:06:00Z">
              <w:r w:rsidRPr="009E05BE">
                <w:rPr>
                  <w:color w:val="000000"/>
                </w:rPr>
                <w:lastRenderedPageBreak/>
                <w:tab/>
              </w:r>
              <w:r w:rsidRPr="009E05BE">
                <w:rPr>
                  <w:color w:val="000000"/>
                </w:rPr>
                <w:tab/>
              </w:r>
              <w:r w:rsidRPr="009E05BE">
                <w:rPr>
                  <w:color w:val="000000"/>
                </w:rPr>
                <w:tab/>
                <w:t xml:space="preserve">if </w:t>
              </w:r>
              <w:proofErr w:type="gramStart"/>
              <w:r w:rsidRPr="009E05BE">
                <w:rPr>
                  <w:color w:val="000000"/>
                </w:rPr>
                <w:t xml:space="preserve">( </w:t>
              </w:r>
              <w:proofErr w:type="spellStart"/>
              <w:r w:rsidRPr="009E05BE">
                <w:rPr>
                  <w:color w:val="000000"/>
                </w:rPr>
                <w:t>CopyAboveIndicesFlag</w:t>
              </w:r>
              <w:proofErr w:type="spellEnd"/>
              <w:proofErr w:type="gramEnd"/>
              <w:r w:rsidRPr="009E05BE">
                <w:rPr>
                  <w:color w:val="000000"/>
                </w:rPr>
                <w:t>[ </w:t>
              </w:r>
              <w:proofErr w:type="spellStart"/>
              <w:r w:rsidRPr="009E05BE">
                <w:rPr>
                  <w:color w:val="000000"/>
                </w:rPr>
                <w:t>xC</w:t>
              </w:r>
              <w:proofErr w:type="spellEnd"/>
              <w:r w:rsidRPr="009E05BE">
                <w:rPr>
                  <w:color w:val="000000"/>
                </w:rPr>
                <w:t> ][ </w:t>
              </w:r>
              <w:proofErr w:type="spellStart"/>
              <w:r w:rsidRPr="009E05BE">
                <w:rPr>
                  <w:color w:val="000000"/>
                </w:rPr>
                <w:t>yC</w:t>
              </w:r>
              <w:proofErr w:type="spellEnd"/>
              <w:r w:rsidRPr="009E05BE">
                <w:rPr>
                  <w:color w:val="000000"/>
                </w:rPr>
                <w:t> ]  = =  0 )</w:t>
              </w:r>
            </w:ins>
          </w:p>
        </w:tc>
        <w:tc>
          <w:tcPr>
            <w:tcW w:w="1152" w:type="dxa"/>
          </w:tcPr>
          <w:p w14:paraId="6DE30E39" w14:textId="77777777" w:rsidR="00727E86" w:rsidRPr="009E05BE" w:rsidRDefault="00727E86" w:rsidP="0060018D">
            <w:pPr>
              <w:pStyle w:val="tableheading"/>
              <w:spacing w:before="20" w:after="40"/>
              <w:jc w:val="center"/>
              <w:rPr>
                <w:ins w:id="56" w:author="Ye-Kui Wang d00" w:date="2018-11-15T15:06:00Z"/>
                <w:b w:val="0"/>
                <w:color w:val="000000"/>
              </w:rPr>
            </w:pPr>
          </w:p>
        </w:tc>
      </w:tr>
    </w:tbl>
    <w:p w14:paraId="70E2315D" w14:textId="77777777" w:rsidR="00727E86" w:rsidRPr="00CC21CC" w:rsidRDefault="00727E86" w:rsidP="00B8781E">
      <w:pPr>
        <w:tabs>
          <w:tab w:val="clear" w:pos="360"/>
          <w:tab w:val="clear" w:pos="720"/>
          <w:tab w:val="clear" w:pos="1080"/>
          <w:tab w:val="clear" w:pos="1440"/>
          <w:tab w:val="left" w:pos="794"/>
          <w:tab w:val="left" w:pos="1191"/>
          <w:tab w:val="left" w:pos="1588"/>
          <w:tab w:val="left" w:pos="1985"/>
        </w:tabs>
        <w:jc w:val="both"/>
        <w:rPr>
          <w:ins w:id="57" w:author="Ye-Kui Wang d00" w:date="2018-11-15T15:02:00Z"/>
          <w:rFonts w:eastAsia="Times New Roman"/>
          <w:sz w:val="20"/>
          <w:lang w:val="en-GB"/>
        </w:rPr>
      </w:pPr>
    </w:p>
    <w:p w14:paraId="692BEA61" w14:textId="5D9C0636" w:rsidR="00B8781E" w:rsidRPr="00A44B62" w:rsidRDefault="00B8781E" w:rsidP="00B8781E">
      <w:pPr>
        <w:keepNext/>
        <w:keepLines/>
        <w:spacing w:before="360"/>
        <w:outlineLvl w:val="1"/>
        <w:rPr>
          <w:ins w:id="58" w:author="Ye-Kui Wang d00" w:date="2018-11-15T15:02:00Z"/>
          <w:i/>
          <w:noProof/>
          <w:sz w:val="24"/>
        </w:rPr>
      </w:pPr>
      <w:ins w:id="59" w:author="Ye-Kui Wang d00" w:date="2018-11-15T15:02:00Z">
        <w:r w:rsidRPr="00A44B62">
          <w:rPr>
            <w:i/>
            <w:noProof/>
            <w:sz w:val="24"/>
          </w:rPr>
          <w:t>with the following</w:t>
        </w:r>
      </w:ins>
      <w:ins w:id="60" w:author="Ye-Kui Wang d00" w:date="2018-11-15T15:03:00Z">
        <w:r>
          <w:rPr>
            <w:i/>
            <w:noProof/>
            <w:sz w:val="24"/>
          </w:rPr>
          <w:t xml:space="preserve"> </w:t>
        </w:r>
      </w:ins>
      <w:ins w:id="61" w:author="Ye-Kui Wang d00" w:date="2018-11-15T15:07:00Z">
        <w:r w:rsidR="00727E86">
          <w:rPr>
            <w:i/>
            <w:noProof/>
            <w:sz w:val="24"/>
          </w:rPr>
          <w:t xml:space="preserve">rows, respectively </w:t>
        </w:r>
      </w:ins>
      <w:ins w:id="62" w:author="Ye-Kui Wang d00" w:date="2018-11-15T15:03:00Z">
        <w:r>
          <w:rPr>
            <w:i/>
            <w:noProof/>
            <w:sz w:val="24"/>
          </w:rPr>
          <w:t>(remov</w:t>
        </w:r>
      </w:ins>
      <w:ins w:id="63" w:author="Ye-Kui Wang d00" w:date="2018-12-23T22:53:00Z">
        <w:r w:rsidR="00537E58">
          <w:rPr>
            <w:i/>
            <w:noProof/>
            <w:sz w:val="24"/>
          </w:rPr>
          <w:t>ing</w:t>
        </w:r>
      </w:ins>
      <w:ins w:id="64" w:author="Ye-Kui Wang d00" w:date="2018-11-15T15:03:00Z">
        <w:r>
          <w:rPr>
            <w:i/>
            <w:noProof/>
            <w:sz w:val="24"/>
          </w:rPr>
          <w:t xml:space="preserve"> the space after "if")</w:t>
        </w:r>
      </w:ins>
      <w:ins w:id="65" w:author="Ye-Kui Wang d00" w:date="2018-11-15T15:02:00Z">
        <w:r w:rsidRPr="00A44B62">
          <w:rPr>
            <w:i/>
            <w:noProof/>
            <w:sz w:val="24"/>
          </w:rPr>
          <w:t>:</w:t>
        </w:r>
      </w:ins>
    </w:p>
    <w:p w14:paraId="4C21A817" w14:textId="77777777" w:rsidR="00B8781E" w:rsidRDefault="00B8781E" w:rsidP="00B8781E">
      <w:pPr>
        <w:tabs>
          <w:tab w:val="clear" w:pos="360"/>
          <w:tab w:val="clear" w:pos="720"/>
          <w:tab w:val="clear" w:pos="1080"/>
          <w:tab w:val="clear" w:pos="1440"/>
          <w:tab w:val="left" w:pos="794"/>
          <w:tab w:val="left" w:pos="1191"/>
          <w:tab w:val="left" w:pos="1588"/>
          <w:tab w:val="left" w:pos="1985"/>
        </w:tabs>
        <w:jc w:val="both"/>
        <w:rPr>
          <w:ins w:id="66" w:author="Ye-Kui Wang d00" w:date="2018-11-15T15:03: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B8781E" w:rsidRPr="009E05BE" w14:paraId="4C347F74" w14:textId="77777777" w:rsidTr="0060018D">
        <w:trPr>
          <w:cantSplit/>
          <w:trHeight w:val="206"/>
          <w:jc w:val="center"/>
          <w:ins w:id="67" w:author="Ye-Kui Wang d00" w:date="2018-11-15T15:03:00Z"/>
        </w:trPr>
        <w:tc>
          <w:tcPr>
            <w:tcW w:w="7917" w:type="dxa"/>
          </w:tcPr>
          <w:p w14:paraId="423A667A" w14:textId="1873CD75" w:rsidR="00B8781E" w:rsidRPr="009E05BE" w:rsidRDefault="00B8781E" w:rsidP="00727E86">
            <w:pPr>
              <w:keepNext/>
              <w:keepLines/>
              <w:tabs>
                <w:tab w:val="left" w:pos="216"/>
                <w:tab w:val="left" w:pos="432"/>
                <w:tab w:val="left" w:pos="648"/>
                <w:tab w:val="left" w:pos="864"/>
                <w:tab w:val="left" w:pos="1296"/>
                <w:tab w:val="left" w:pos="1512"/>
                <w:tab w:val="left" w:pos="1728"/>
                <w:tab w:val="left" w:pos="1944"/>
                <w:tab w:val="left" w:pos="2160"/>
              </w:tabs>
              <w:spacing w:before="20" w:after="40"/>
              <w:rPr>
                <w:ins w:id="68" w:author="Ye-Kui Wang d00" w:date="2018-11-15T15:03:00Z"/>
                <w:lang w:eastAsia="ko-KR"/>
              </w:rPr>
            </w:pPr>
            <w:ins w:id="69" w:author="Ye-Kui Wang d00" w:date="2018-11-15T15:03:00Z">
              <w:r w:rsidRPr="009E05BE">
                <w:rPr>
                  <w:lang w:eastAsia="ko-KR"/>
                </w:rPr>
                <w:tab/>
              </w:r>
              <w:r w:rsidRPr="009E05BE">
                <w:rPr>
                  <w:lang w:eastAsia="ko-KR"/>
                </w:rPr>
                <w:tab/>
              </w:r>
              <w:proofErr w:type="gramStart"/>
              <w:r w:rsidRPr="009E05BE">
                <w:rPr>
                  <w:lang w:eastAsia="ko-KR"/>
                </w:rPr>
                <w:t>if( !</w:t>
              </w:r>
              <w:proofErr w:type="spellStart"/>
              <w:proofErr w:type="gramEnd"/>
              <w:r w:rsidRPr="009E05BE">
                <w:rPr>
                  <w:lang w:eastAsia="ko-KR"/>
                </w:rPr>
                <w:t>cu_transquant_bypass_flag</w:t>
              </w:r>
              <w:proofErr w:type="spellEnd"/>
              <w:r w:rsidRPr="009E05BE">
                <w:rPr>
                  <w:lang w:eastAsia="ko-KR"/>
                </w:rPr>
                <w:t xml:space="preserve"> )</w:t>
              </w:r>
            </w:ins>
          </w:p>
        </w:tc>
        <w:tc>
          <w:tcPr>
            <w:tcW w:w="1152" w:type="dxa"/>
          </w:tcPr>
          <w:p w14:paraId="557A3448" w14:textId="77777777" w:rsidR="00B8781E" w:rsidRPr="009E05BE" w:rsidRDefault="00B8781E" w:rsidP="0060018D">
            <w:pPr>
              <w:keepNext/>
              <w:keepLines/>
              <w:spacing w:before="20" w:after="40"/>
              <w:jc w:val="center"/>
              <w:rPr>
                <w:ins w:id="70" w:author="Ye-Kui Wang d00" w:date="2018-11-15T15:03:00Z"/>
                <w:bCs/>
              </w:rPr>
            </w:pPr>
          </w:p>
        </w:tc>
      </w:tr>
    </w:tbl>
    <w:p w14:paraId="47C89874" w14:textId="77777777" w:rsidR="00727E86" w:rsidRDefault="00727E86" w:rsidP="00727E86">
      <w:pPr>
        <w:tabs>
          <w:tab w:val="clear" w:pos="360"/>
          <w:tab w:val="clear" w:pos="720"/>
          <w:tab w:val="clear" w:pos="1080"/>
          <w:tab w:val="clear" w:pos="1440"/>
          <w:tab w:val="left" w:pos="794"/>
          <w:tab w:val="left" w:pos="1191"/>
          <w:tab w:val="left" w:pos="1588"/>
          <w:tab w:val="left" w:pos="1985"/>
        </w:tabs>
        <w:jc w:val="both"/>
        <w:rPr>
          <w:ins w:id="71" w:author="Ye-Kui Wang d00" w:date="2018-11-15T15:07: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727E86" w:rsidRPr="009E05BE" w14:paraId="195D4C9B" w14:textId="77777777" w:rsidTr="0060018D">
        <w:trPr>
          <w:cantSplit/>
          <w:trHeight w:val="206"/>
          <w:jc w:val="center"/>
          <w:ins w:id="72" w:author="Ye-Kui Wang d00" w:date="2018-11-15T15:07:00Z"/>
        </w:trPr>
        <w:tc>
          <w:tcPr>
            <w:tcW w:w="7917" w:type="dxa"/>
          </w:tcPr>
          <w:p w14:paraId="758D74F3" w14:textId="47821F1F" w:rsidR="00727E86" w:rsidRPr="009E05BE" w:rsidRDefault="00727E86" w:rsidP="00727E86">
            <w:pPr>
              <w:pStyle w:val="tablesyntax"/>
              <w:spacing w:before="20" w:after="40"/>
              <w:rPr>
                <w:ins w:id="73" w:author="Ye-Kui Wang d00" w:date="2018-11-15T15:07:00Z"/>
                <w:color w:val="000000"/>
              </w:rPr>
            </w:pPr>
            <w:ins w:id="74" w:author="Ye-Kui Wang d00" w:date="2018-11-15T15:07:00Z">
              <w:r w:rsidRPr="009E05BE">
                <w:rPr>
                  <w:color w:val="000000"/>
                </w:rPr>
                <w:tab/>
              </w:r>
              <w:r w:rsidRPr="009E05BE">
                <w:rPr>
                  <w:color w:val="000000"/>
                </w:rPr>
                <w:tab/>
              </w:r>
              <w:proofErr w:type="gramStart"/>
              <w:r w:rsidRPr="009E05BE">
                <w:rPr>
                  <w:color w:val="000000"/>
                </w:rPr>
                <w:t xml:space="preserve">if( </w:t>
              </w:r>
              <w:proofErr w:type="spellStart"/>
              <w:r w:rsidRPr="009E05BE">
                <w:rPr>
                  <w:color w:val="000000"/>
                </w:rPr>
                <w:t>CopyAboveIndicesFlag</w:t>
              </w:r>
              <w:proofErr w:type="spellEnd"/>
              <w:proofErr w:type="gramEnd"/>
              <w:r w:rsidRPr="009E05BE">
                <w:rPr>
                  <w:color w:val="000000"/>
                </w:rPr>
                <w:t>[ </w:t>
              </w:r>
              <w:proofErr w:type="spellStart"/>
              <w:r w:rsidRPr="009E05BE">
                <w:rPr>
                  <w:color w:val="000000"/>
                </w:rPr>
                <w:t>xC</w:t>
              </w:r>
              <w:proofErr w:type="spellEnd"/>
              <w:r w:rsidRPr="009E05BE">
                <w:rPr>
                  <w:color w:val="000000"/>
                </w:rPr>
                <w:t> ][ </w:t>
              </w:r>
              <w:proofErr w:type="spellStart"/>
              <w:r w:rsidRPr="009E05BE">
                <w:rPr>
                  <w:color w:val="000000"/>
                </w:rPr>
                <w:t>yC</w:t>
              </w:r>
              <w:proofErr w:type="spellEnd"/>
              <w:r w:rsidRPr="009E05BE">
                <w:rPr>
                  <w:color w:val="000000"/>
                </w:rPr>
                <w:t> ]  = =  0 ) {</w:t>
              </w:r>
            </w:ins>
          </w:p>
        </w:tc>
        <w:tc>
          <w:tcPr>
            <w:tcW w:w="1152" w:type="dxa"/>
          </w:tcPr>
          <w:p w14:paraId="4ECC942C" w14:textId="77777777" w:rsidR="00727E86" w:rsidRPr="009E05BE" w:rsidRDefault="00727E86" w:rsidP="0060018D">
            <w:pPr>
              <w:pStyle w:val="tableheading"/>
              <w:spacing w:before="20" w:after="40"/>
              <w:jc w:val="center"/>
              <w:rPr>
                <w:ins w:id="75" w:author="Ye-Kui Wang d00" w:date="2018-11-15T15:07:00Z"/>
                <w:b w:val="0"/>
                <w:color w:val="000000"/>
              </w:rPr>
            </w:pPr>
          </w:p>
        </w:tc>
      </w:tr>
    </w:tbl>
    <w:p w14:paraId="2B508A03" w14:textId="77777777" w:rsidR="00727E86" w:rsidRDefault="00727E86" w:rsidP="00727E86">
      <w:pPr>
        <w:tabs>
          <w:tab w:val="clear" w:pos="360"/>
          <w:tab w:val="clear" w:pos="720"/>
          <w:tab w:val="clear" w:pos="1080"/>
          <w:tab w:val="clear" w:pos="1440"/>
          <w:tab w:val="left" w:pos="794"/>
          <w:tab w:val="left" w:pos="1191"/>
          <w:tab w:val="left" w:pos="1588"/>
          <w:tab w:val="left" w:pos="1985"/>
        </w:tabs>
        <w:jc w:val="both"/>
        <w:rPr>
          <w:ins w:id="76" w:author="Ye-Kui Wang d00" w:date="2018-11-15T15:07: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727E86" w:rsidRPr="009E05BE" w14:paraId="20F4E523" w14:textId="77777777" w:rsidTr="0060018D">
        <w:trPr>
          <w:cantSplit/>
          <w:trHeight w:val="206"/>
          <w:jc w:val="center"/>
          <w:ins w:id="77" w:author="Ye-Kui Wang d00" w:date="2018-11-15T15:07:00Z"/>
        </w:trPr>
        <w:tc>
          <w:tcPr>
            <w:tcW w:w="7917" w:type="dxa"/>
          </w:tcPr>
          <w:p w14:paraId="4BCB554E" w14:textId="2A9A4C97" w:rsidR="00727E86" w:rsidRPr="009E05BE" w:rsidRDefault="00727E86" w:rsidP="00727E86">
            <w:pPr>
              <w:pStyle w:val="tablesyntax"/>
              <w:spacing w:before="20" w:after="40"/>
              <w:rPr>
                <w:ins w:id="78" w:author="Ye-Kui Wang d00" w:date="2018-11-15T15:07:00Z"/>
                <w:color w:val="000000"/>
              </w:rPr>
            </w:pPr>
            <w:ins w:id="79" w:author="Ye-Kui Wang d00" w:date="2018-11-15T15:07:00Z">
              <w:r w:rsidRPr="009E05BE">
                <w:rPr>
                  <w:color w:val="000000"/>
                </w:rPr>
                <w:tab/>
              </w:r>
              <w:r w:rsidRPr="009E05BE">
                <w:rPr>
                  <w:color w:val="000000"/>
                </w:rPr>
                <w:tab/>
              </w:r>
              <w:r w:rsidRPr="009E05BE">
                <w:rPr>
                  <w:color w:val="000000"/>
                </w:rPr>
                <w:tab/>
              </w:r>
              <w:proofErr w:type="gramStart"/>
              <w:r w:rsidRPr="009E05BE">
                <w:rPr>
                  <w:color w:val="000000"/>
                </w:rPr>
                <w:t xml:space="preserve">if( </w:t>
              </w:r>
              <w:proofErr w:type="spellStart"/>
              <w:r w:rsidRPr="009E05BE">
                <w:rPr>
                  <w:color w:val="000000"/>
                </w:rPr>
                <w:t>CopyAboveIndicesFlag</w:t>
              </w:r>
              <w:proofErr w:type="spellEnd"/>
              <w:proofErr w:type="gramEnd"/>
              <w:r w:rsidRPr="009E05BE">
                <w:rPr>
                  <w:color w:val="000000"/>
                </w:rPr>
                <w:t>[ </w:t>
              </w:r>
              <w:proofErr w:type="spellStart"/>
              <w:r w:rsidRPr="009E05BE">
                <w:rPr>
                  <w:color w:val="000000"/>
                </w:rPr>
                <w:t>xC</w:t>
              </w:r>
              <w:proofErr w:type="spellEnd"/>
              <w:r w:rsidRPr="009E05BE">
                <w:rPr>
                  <w:color w:val="000000"/>
                </w:rPr>
                <w:t> ][ </w:t>
              </w:r>
              <w:proofErr w:type="spellStart"/>
              <w:r w:rsidRPr="009E05BE">
                <w:rPr>
                  <w:color w:val="000000"/>
                </w:rPr>
                <w:t>yC</w:t>
              </w:r>
              <w:proofErr w:type="spellEnd"/>
              <w:r w:rsidRPr="009E05BE">
                <w:rPr>
                  <w:color w:val="000000"/>
                </w:rPr>
                <w:t> ]  = =  0 )</w:t>
              </w:r>
            </w:ins>
          </w:p>
        </w:tc>
        <w:tc>
          <w:tcPr>
            <w:tcW w:w="1152" w:type="dxa"/>
          </w:tcPr>
          <w:p w14:paraId="52945E5D" w14:textId="77777777" w:rsidR="00727E86" w:rsidRPr="009E05BE" w:rsidRDefault="00727E86" w:rsidP="0060018D">
            <w:pPr>
              <w:pStyle w:val="tableheading"/>
              <w:spacing w:before="20" w:after="40"/>
              <w:jc w:val="center"/>
              <w:rPr>
                <w:ins w:id="80" w:author="Ye-Kui Wang d00" w:date="2018-11-15T15:07:00Z"/>
                <w:b w:val="0"/>
                <w:color w:val="000000"/>
              </w:rPr>
            </w:pPr>
          </w:p>
        </w:tc>
      </w:tr>
    </w:tbl>
    <w:p w14:paraId="73DE11DA" w14:textId="77777777" w:rsidR="00727E86" w:rsidRPr="00CC21CC" w:rsidRDefault="00727E86"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p>
    <w:p w14:paraId="2005772D" w14:textId="77777777" w:rsidR="00F9718A" w:rsidRPr="00B31A35" w:rsidRDefault="00F9718A" w:rsidP="00F9718A">
      <w:pPr>
        <w:keepNext/>
        <w:keepLines/>
        <w:spacing w:before="360"/>
        <w:outlineLvl w:val="0"/>
        <w:rPr>
          <w:ins w:id="81" w:author="Ye-Kui Wang d00 (Macao changes)" w:date="2018-11-15T15:52:00Z"/>
          <w:i/>
          <w:noProof/>
          <w:sz w:val="24"/>
          <w:szCs w:val="24"/>
        </w:rPr>
      </w:pPr>
      <w:ins w:id="82" w:author="Ye-Kui Wang d00 (Macao changes)" w:date="2018-11-15T15:52:00Z">
        <w:r w:rsidRPr="00B31A35">
          <w:rPr>
            <w:i/>
            <w:noProof/>
            <w:sz w:val="24"/>
            <w:szCs w:val="24"/>
          </w:rPr>
          <w:t xml:space="preserve">In 7.4.3.3.1, replace the semantics of </w:t>
        </w:r>
        <w:r w:rsidRPr="00B31A35">
          <w:rPr>
            <w:bCs/>
            <w:i/>
            <w:noProof/>
            <w:sz w:val="24"/>
            <w:szCs w:val="24"/>
          </w:rPr>
          <w:t>num_ref_idx_l0_default_active_minus1 and num_ref_idx_l1_default_active_minus1 with the following:</w:t>
        </w:r>
      </w:ins>
    </w:p>
    <w:p w14:paraId="0CB9C900" w14:textId="77777777" w:rsidR="00F9718A" w:rsidRPr="00B31A35" w:rsidRDefault="00F9718A" w:rsidP="00F9718A">
      <w:pPr>
        <w:tabs>
          <w:tab w:val="clear" w:pos="360"/>
          <w:tab w:val="clear" w:pos="720"/>
          <w:tab w:val="clear" w:pos="1080"/>
          <w:tab w:val="clear" w:pos="1440"/>
          <w:tab w:val="left" w:pos="794"/>
          <w:tab w:val="left" w:pos="1191"/>
          <w:tab w:val="left" w:pos="1588"/>
          <w:tab w:val="left" w:pos="1985"/>
        </w:tabs>
        <w:jc w:val="both"/>
        <w:rPr>
          <w:ins w:id="83" w:author="Ye-Kui Wang d00 (Macao changes)" w:date="2018-11-15T15:52:00Z"/>
          <w:noProof/>
          <w:sz w:val="20"/>
          <w:lang w:val="en-GB"/>
        </w:rPr>
      </w:pPr>
      <w:ins w:id="84" w:author="Ye-Kui Wang d00 (Macao changes)" w:date="2018-11-15T15:52:00Z">
        <w:r w:rsidRPr="00B31A35">
          <w:rPr>
            <w:b/>
            <w:bCs/>
            <w:noProof/>
            <w:sz w:val="20"/>
            <w:lang w:val="en-GB"/>
          </w:rPr>
          <w:t>num_ref_idx_l0_default_active_minus1</w:t>
        </w:r>
        <w:r w:rsidRPr="00B31A35">
          <w:rPr>
            <w:bCs/>
            <w:noProof/>
            <w:sz w:val="20"/>
            <w:lang w:val="en-GB"/>
          </w:rPr>
          <w:t xml:space="preserve"> </w:t>
        </w:r>
        <w:r w:rsidRPr="00B31A35">
          <w:rPr>
            <w:noProof/>
            <w:sz w:val="20"/>
            <w:lang w:val="en-GB"/>
          </w:rPr>
          <w:t xml:space="preserve">specifies the inferred value of num_ref_idx_l0_active_minus1 for P and B slices with num_ref_idx_active_override_flag equal to 0. The value of num_ref_idx_l0_default_active_minus1 shall be in the range of 0 to </w:t>
        </w:r>
        <w:r w:rsidRPr="00B31A35">
          <w:rPr>
            <w:noProof/>
            <w:sz w:val="20"/>
            <w:lang w:val="en-GB" w:eastAsia="ko-KR"/>
          </w:rPr>
          <w:t>14</w:t>
        </w:r>
        <w:r w:rsidRPr="00B31A35">
          <w:rPr>
            <w:noProof/>
            <w:sz w:val="20"/>
            <w:lang w:val="en-GB"/>
          </w:rPr>
          <w:t>, inclusive.</w:t>
        </w:r>
      </w:ins>
    </w:p>
    <w:p w14:paraId="4E60BBB2" w14:textId="77777777" w:rsidR="00F9718A" w:rsidRPr="00B31A35" w:rsidRDefault="00F9718A" w:rsidP="00F9718A">
      <w:pPr>
        <w:tabs>
          <w:tab w:val="clear" w:pos="360"/>
          <w:tab w:val="clear" w:pos="720"/>
          <w:tab w:val="clear" w:pos="1080"/>
          <w:tab w:val="clear" w:pos="1440"/>
          <w:tab w:val="left" w:pos="794"/>
          <w:tab w:val="left" w:pos="1191"/>
          <w:tab w:val="left" w:pos="1588"/>
          <w:tab w:val="left" w:pos="1985"/>
        </w:tabs>
        <w:jc w:val="both"/>
        <w:rPr>
          <w:ins w:id="85" w:author="Ye-Kui Wang d00 (Macao changes)" w:date="2018-11-15T15:52:00Z"/>
          <w:noProof/>
          <w:sz w:val="20"/>
          <w:lang w:val="en-GB"/>
        </w:rPr>
      </w:pPr>
      <w:ins w:id="86" w:author="Ye-Kui Wang d00 (Macao changes)" w:date="2018-11-15T15:52:00Z">
        <w:r w:rsidRPr="00B31A35">
          <w:rPr>
            <w:b/>
            <w:bCs/>
            <w:noProof/>
            <w:sz w:val="20"/>
            <w:lang w:val="en-GB"/>
          </w:rPr>
          <w:t>num_ref_idx_l1_default_active_minus1</w:t>
        </w:r>
        <w:r w:rsidRPr="00B31A35">
          <w:rPr>
            <w:bCs/>
            <w:noProof/>
            <w:sz w:val="20"/>
            <w:lang w:val="en-GB"/>
          </w:rPr>
          <w:t xml:space="preserve"> specifies the inferred value of num_ref_idx_l1_active_minus1 </w:t>
        </w:r>
        <w:r w:rsidRPr="00B31A35">
          <w:rPr>
            <w:noProof/>
            <w:sz w:val="20"/>
            <w:highlight w:val="yellow"/>
            <w:lang w:val="en-GB"/>
          </w:rPr>
          <w:t>for B slices</w:t>
        </w:r>
        <w:r w:rsidRPr="00B31A35">
          <w:rPr>
            <w:bCs/>
            <w:noProof/>
            <w:sz w:val="20"/>
            <w:lang w:val="en-GB"/>
          </w:rPr>
          <w:t xml:space="preserve"> with num_ref_idx_</w:t>
        </w:r>
        <w:r w:rsidRPr="00B31A35">
          <w:rPr>
            <w:noProof/>
            <w:sz w:val="20"/>
            <w:lang w:val="en-GB"/>
          </w:rPr>
          <w:t>active</w:t>
        </w:r>
        <w:r w:rsidRPr="00B31A35">
          <w:rPr>
            <w:bCs/>
            <w:noProof/>
            <w:sz w:val="20"/>
            <w:lang w:val="en-GB"/>
          </w:rPr>
          <w:t xml:space="preserve">_override_flag equal to 0. The value of num_ref_idx_l1_default_active_minus1 shall be in the range of 0 to </w:t>
        </w:r>
        <w:r w:rsidRPr="00B31A35">
          <w:rPr>
            <w:bCs/>
            <w:noProof/>
            <w:sz w:val="20"/>
            <w:lang w:val="en-GB" w:eastAsia="ko-KR"/>
          </w:rPr>
          <w:t>14</w:t>
        </w:r>
        <w:r w:rsidRPr="00B31A35">
          <w:rPr>
            <w:bCs/>
            <w:noProof/>
            <w:sz w:val="20"/>
            <w:lang w:val="en-GB"/>
          </w:rPr>
          <w:t>, inclusive</w:t>
        </w:r>
        <w:r w:rsidRPr="00B31A35">
          <w:rPr>
            <w:noProof/>
            <w:sz w:val="20"/>
            <w:lang w:val="en-GB"/>
          </w:rPr>
          <w:t>.</w:t>
        </w:r>
      </w:ins>
    </w:p>
    <w:p w14:paraId="1733B6F5" w14:textId="63C63EA2" w:rsidR="00786831" w:rsidRDefault="00786831" w:rsidP="00786831">
      <w:pPr>
        <w:keepNext/>
        <w:keepLines/>
        <w:spacing w:before="360"/>
        <w:outlineLvl w:val="0"/>
        <w:rPr>
          <w:i/>
          <w:noProof/>
          <w:sz w:val="24"/>
        </w:rPr>
      </w:pPr>
      <w:r>
        <w:rPr>
          <w:i/>
          <w:noProof/>
          <w:sz w:val="24"/>
        </w:rPr>
        <w:t>In 7.</w:t>
      </w:r>
      <w:r w:rsidR="006C42E6">
        <w:rPr>
          <w:i/>
          <w:noProof/>
          <w:sz w:val="24"/>
        </w:rPr>
        <w:t>4</w:t>
      </w:r>
      <w:r>
        <w:rPr>
          <w:i/>
          <w:noProof/>
          <w:sz w:val="24"/>
        </w:rPr>
        <w:t>.</w:t>
      </w:r>
      <w:r w:rsidR="006C42E6">
        <w:rPr>
          <w:i/>
          <w:noProof/>
          <w:sz w:val="24"/>
        </w:rPr>
        <w:t>4</w:t>
      </w:r>
      <w:r>
        <w:rPr>
          <w:i/>
          <w:noProof/>
          <w:sz w:val="24"/>
        </w:rPr>
        <w:t xml:space="preserve">, replace </w:t>
      </w:r>
      <w:r w:rsidRPr="00C9691B">
        <w:rPr>
          <w:i/>
          <w:noProof/>
          <w:sz w:val="24"/>
        </w:rPr>
        <w:t>the</w:t>
      </w:r>
      <w:r>
        <w:rPr>
          <w:i/>
          <w:noProof/>
          <w:sz w:val="24"/>
        </w:rPr>
        <w:t xml:space="preserve"> following</w:t>
      </w:r>
      <w:r w:rsidRPr="00C9691B">
        <w:rPr>
          <w:i/>
          <w:noProof/>
          <w:sz w:val="24"/>
        </w:rPr>
        <w:t xml:space="preserve"> </w:t>
      </w:r>
      <w:r>
        <w:rPr>
          <w:i/>
          <w:noProof/>
          <w:sz w:val="24"/>
        </w:rPr>
        <w:t xml:space="preserve">semantics of </w:t>
      </w:r>
      <w:r w:rsidRPr="00786831">
        <w:rPr>
          <w:i/>
          <w:noProof/>
          <w:sz w:val="24"/>
        </w:rPr>
        <w:t>general_non_packed_constraint_flag</w:t>
      </w:r>
      <w:r w:rsidRPr="00C9691B">
        <w:rPr>
          <w:i/>
          <w:noProof/>
          <w:sz w:val="24"/>
        </w:rPr>
        <w:t>:</w:t>
      </w:r>
    </w:p>
    <w:p w14:paraId="708E0137" w14:textId="77777777" w:rsidR="006B40AB" w:rsidRPr="003F3F11" w:rsidRDefault="006B40AB" w:rsidP="006B40AB">
      <w:pPr>
        <w:jc w:val="both"/>
        <w:rPr>
          <w:bCs/>
          <w:noProof/>
          <w:szCs w:val="22"/>
        </w:rPr>
      </w:pPr>
      <w:r w:rsidRPr="003F3F11">
        <w:rPr>
          <w:b/>
          <w:bCs/>
          <w:noProof/>
          <w:szCs w:val="22"/>
        </w:rPr>
        <w:t>general_non_packed_constraint_flag</w:t>
      </w:r>
      <w:r w:rsidRPr="003F3F11">
        <w:rPr>
          <w:bCs/>
          <w:noProof/>
          <w:szCs w:val="22"/>
        </w:rPr>
        <w:t xml:space="preserve"> equal to 1 specifies that there are no frame packing arrangement SEI messages,</w:t>
      </w:r>
      <w:r w:rsidRPr="003F3F11">
        <w:rPr>
          <w:bCs/>
          <w:szCs w:val="22"/>
        </w:rPr>
        <w:t xml:space="preserve"> segmented rectangular frame packing arrangement SEI messages</w:t>
      </w:r>
      <w:r w:rsidRPr="003F3F11">
        <w:rPr>
          <w:bCs/>
        </w:rPr>
        <w:t xml:space="preserve">, </w:t>
      </w:r>
      <w:r w:rsidRPr="003F3F11">
        <w:t xml:space="preserve">equirectangular </w:t>
      </w:r>
      <w:r w:rsidRPr="003F3F11">
        <w:rPr>
          <w:bCs/>
        </w:rPr>
        <w:t>projection SEI messages,</w:t>
      </w:r>
      <w:r w:rsidRPr="003F3F11">
        <w:rPr>
          <w:bCs/>
          <w:noProof/>
        </w:rPr>
        <w:t xml:space="preserve"> or cubemap </w:t>
      </w:r>
      <w:r w:rsidRPr="003F3F11">
        <w:rPr>
          <w:bCs/>
        </w:rPr>
        <w:t>projection SEI messages</w:t>
      </w:r>
      <w:r w:rsidRPr="003F3F11">
        <w:rPr>
          <w:bCs/>
          <w:noProof/>
          <w:szCs w:val="22"/>
        </w:rPr>
        <w:t xml:space="preserve"> present in the CVS. general_non_packed_constraint_flag equal to 0 indicates that there may or may not be one or more frame packing arrangement SEI messages</w:t>
      </w:r>
      <w:r w:rsidRPr="003F3F11">
        <w:rPr>
          <w:bCs/>
          <w:szCs w:val="22"/>
        </w:rPr>
        <w:t>, segmented rectangular frame packing arrangement SEI messages</w:t>
      </w:r>
      <w:r w:rsidRPr="003F3F11">
        <w:rPr>
          <w:bCs/>
        </w:rPr>
        <w:t xml:space="preserve">, </w:t>
      </w:r>
      <w:r w:rsidRPr="003F3F11">
        <w:t xml:space="preserve">equirectangular </w:t>
      </w:r>
      <w:r w:rsidRPr="003F3F11">
        <w:rPr>
          <w:bCs/>
        </w:rPr>
        <w:t>projection SEI messages,</w:t>
      </w:r>
      <w:r w:rsidRPr="003F3F11">
        <w:rPr>
          <w:bCs/>
          <w:noProof/>
        </w:rPr>
        <w:t xml:space="preserve"> or cubemap </w:t>
      </w:r>
      <w:r w:rsidRPr="003F3F11">
        <w:rPr>
          <w:bCs/>
        </w:rPr>
        <w:t>projection SEI messages</w:t>
      </w:r>
      <w:r w:rsidRPr="003F3F11">
        <w:rPr>
          <w:bCs/>
          <w:szCs w:val="22"/>
        </w:rPr>
        <w:t xml:space="preserve"> </w:t>
      </w:r>
      <w:r w:rsidRPr="003F3F11">
        <w:rPr>
          <w:bCs/>
          <w:noProof/>
          <w:szCs w:val="22"/>
        </w:rPr>
        <w:t>present in the CVS.</w:t>
      </w:r>
    </w:p>
    <w:p w14:paraId="12D197AA" w14:textId="547CEF69" w:rsidR="006B40AB" w:rsidRPr="003F3F11" w:rsidRDefault="006B40AB" w:rsidP="006B40AB">
      <w:pPr>
        <w:pStyle w:val="Note1"/>
        <w:rPr>
          <w:noProof/>
        </w:rPr>
      </w:pPr>
      <w:r w:rsidRPr="003F3F11">
        <w:rPr>
          <w:noProof/>
        </w:rPr>
        <w:t>NOTE </w:t>
      </w:r>
      <w:r>
        <w:rPr>
          <w:noProof/>
        </w:rPr>
        <w:t>2</w:t>
      </w:r>
      <w:r w:rsidRPr="003F3F11">
        <w:rPr>
          <w:noProof/>
        </w:rPr>
        <w:t xml:space="preserve"> – Decoders may ignore the value of general_non_packed_constraint_flag, as there are no decoding process requirements associated with the presence or interpretation of </w:t>
      </w:r>
      <w:r w:rsidRPr="003F3F11">
        <w:rPr>
          <w:bCs/>
          <w:noProof/>
          <w:szCs w:val="22"/>
        </w:rPr>
        <w:t>frame packing arrangement SEI messages</w:t>
      </w:r>
      <w:r w:rsidRPr="003F3F11">
        <w:rPr>
          <w:bCs/>
          <w:szCs w:val="22"/>
        </w:rPr>
        <w:t xml:space="preserve">, segmented rectangular frame packing arrangement SEI messages, equirectangular projection SEI messages, or </w:t>
      </w:r>
      <w:proofErr w:type="spellStart"/>
      <w:r w:rsidRPr="003F3F11">
        <w:rPr>
          <w:bCs/>
          <w:szCs w:val="22"/>
        </w:rPr>
        <w:t>cubemap</w:t>
      </w:r>
      <w:proofErr w:type="spellEnd"/>
      <w:r w:rsidRPr="003F3F11">
        <w:rPr>
          <w:bCs/>
          <w:szCs w:val="22"/>
        </w:rPr>
        <w:t xml:space="preserve"> projection SEI messages</w:t>
      </w:r>
      <w:r w:rsidRPr="003F3F11">
        <w:rPr>
          <w:noProof/>
        </w:rPr>
        <w:t>.</w:t>
      </w:r>
    </w:p>
    <w:p w14:paraId="5183969D" w14:textId="77777777" w:rsidR="00786831" w:rsidRPr="00A44B62" w:rsidRDefault="00786831" w:rsidP="00786831">
      <w:pPr>
        <w:keepNext/>
        <w:keepLines/>
        <w:spacing w:before="360"/>
        <w:outlineLvl w:val="1"/>
        <w:rPr>
          <w:i/>
          <w:noProof/>
          <w:sz w:val="24"/>
        </w:rPr>
      </w:pPr>
      <w:r w:rsidRPr="00A44B62">
        <w:rPr>
          <w:i/>
          <w:noProof/>
          <w:sz w:val="24"/>
        </w:rPr>
        <w:t>with the following:</w:t>
      </w:r>
    </w:p>
    <w:p w14:paraId="736F2CCD" w14:textId="77777777" w:rsidR="006B40AB" w:rsidRPr="00EC49BD" w:rsidRDefault="006B40AB" w:rsidP="006B40AB">
      <w:pPr>
        <w:tabs>
          <w:tab w:val="left" w:pos="794"/>
          <w:tab w:val="left" w:pos="1191"/>
          <w:tab w:val="left" w:pos="1588"/>
          <w:tab w:val="left" w:pos="1985"/>
        </w:tabs>
        <w:jc w:val="both"/>
        <w:rPr>
          <w:bCs/>
          <w:noProof/>
          <w:sz w:val="20"/>
          <w:szCs w:val="22"/>
          <w:lang w:val="en-GB"/>
        </w:rPr>
      </w:pPr>
      <w:r w:rsidRPr="00EC49BD">
        <w:rPr>
          <w:b/>
          <w:bCs/>
          <w:noProof/>
          <w:sz w:val="20"/>
          <w:szCs w:val="22"/>
          <w:lang w:val="en-GB"/>
        </w:rPr>
        <w:t>general_non_packed_constraint_flag</w:t>
      </w:r>
      <w:r w:rsidRPr="00EC49BD">
        <w:rPr>
          <w:bCs/>
          <w:noProof/>
          <w:sz w:val="20"/>
          <w:szCs w:val="22"/>
          <w:lang w:val="en-GB"/>
        </w:rPr>
        <w:t xml:space="preserve"> equal to 1 specifies that there are no frame packing arrangement SEI messages,</w:t>
      </w:r>
      <w:r w:rsidRPr="00EC49BD">
        <w:rPr>
          <w:bCs/>
          <w:sz w:val="20"/>
          <w:szCs w:val="22"/>
          <w:lang w:val="en-GB"/>
        </w:rPr>
        <w:t xml:space="preserve">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sidRPr="00D61E1F">
        <w:rPr>
          <w:bCs/>
          <w:sz w:val="20"/>
          <w:lang w:val="en-GB"/>
        </w:rPr>
        <w:t xml:space="preserve">, </w:t>
      </w:r>
      <w:r w:rsidRPr="00C24240">
        <w:rPr>
          <w:bCs/>
          <w:sz w:val="20"/>
          <w:highlight w:val="yellow"/>
          <w:lang w:val="en-GB"/>
        </w:rPr>
        <w:t xml:space="preserve">or </w:t>
      </w:r>
      <w:r w:rsidRPr="00C24240">
        <w:rPr>
          <w:sz w:val="20"/>
          <w:highlight w:val="yellow"/>
        </w:rPr>
        <w:t>fisheye</w:t>
      </w:r>
      <w:r w:rsidRPr="00C24240">
        <w:rPr>
          <w:sz w:val="20"/>
          <w:highlight w:val="yellow"/>
          <w:lang w:val="en-GB"/>
        </w:rPr>
        <w:t xml:space="preserve"> video information SEI messages</w:t>
      </w:r>
      <w:r w:rsidRPr="00EC49BD">
        <w:rPr>
          <w:bCs/>
          <w:noProof/>
          <w:sz w:val="20"/>
          <w:szCs w:val="22"/>
          <w:lang w:val="en-GB"/>
        </w:rPr>
        <w:t xml:space="preserve"> present in the CVS. general_non_packed_constraint_flag equal to 0 indicates that there may or may not be one or more frame packing arrangement SEI messages</w:t>
      </w:r>
      <w:r w:rsidRPr="00EC49BD">
        <w:rPr>
          <w:bCs/>
          <w:sz w:val="20"/>
          <w:szCs w:val="22"/>
          <w:lang w:val="en-GB"/>
        </w:rPr>
        <w:t>,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Pr>
          <w:bCs/>
          <w:sz w:val="20"/>
          <w:lang w:val="en-GB"/>
        </w:rPr>
        <w:t>,</w:t>
      </w:r>
      <w:r w:rsidRPr="00EC49BD">
        <w:rPr>
          <w:bCs/>
          <w:sz w:val="20"/>
          <w:szCs w:val="22"/>
          <w:lang w:val="en-GB"/>
        </w:rPr>
        <w:t xml:space="preserve"> </w:t>
      </w:r>
      <w:r w:rsidRPr="00C24240">
        <w:rPr>
          <w:bCs/>
          <w:sz w:val="20"/>
          <w:highlight w:val="yellow"/>
          <w:lang w:val="en-GB"/>
        </w:rPr>
        <w:t xml:space="preserve">or </w:t>
      </w:r>
      <w:r w:rsidRPr="00C24240">
        <w:rPr>
          <w:sz w:val="20"/>
          <w:highlight w:val="yellow"/>
        </w:rPr>
        <w:t>fisheye</w:t>
      </w:r>
      <w:r w:rsidRPr="00C24240">
        <w:rPr>
          <w:sz w:val="20"/>
          <w:highlight w:val="yellow"/>
          <w:lang w:val="en-GB"/>
        </w:rPr>
        <w:t xml:space="preserve"> video information SEI messages</w:t>
      </w:r>
      <w:r w:rsidRPr="00EC49BD">
        <w:rPr>
          <w:bCs/>
          <w:noProof/>
          <w:sz w:val="20"/>
          <w:szCs w:val="22"/>
          <w:lang w:val="en-GB"/>
        </w:rPr>
        <w:t xml:space="preserve"> present in the CVS.</w:t>
      </w:r>
    </w:p>
    <w:p w14:paraId="0B16A2EC" w14:textId="77777777" w:rsidR="006B40AB" w:rsidRPr="00EC49BD" w:rsidRDefault="006B40AB" w:rsidP="006B40AB">
      <w:pPr>
        <w:spacing w:before="60"/>
        <w:ind w:left="284"/>
        <w:jc w:val="both"/>
        <w:rPr>
          <w:noProof/>
          <w:sz w:val="18"/>
          <w:lang w:val="en-GB"/>
        </w:rPr>
      </w:pPr>
      <w:r w:rsidRPr="00EC49BD">
        <w:rPr>
          <w:noProof/>
          <w:sz w:val="18"/>
          <w:lang w:val="en-GB"/>
        </w:rPr>
        <w:t>NOTE </w:t>
      </w:r>
      <w:r>
        <w:rPr>
          <w:noProof/>
          <w:sz w:val="18"/>
          <w:lang w:val="en-GB"/>
        </w:rPr>
        <w:t>2</w:t>
      </w:r>
      <w:r w:rsidRPr="00EC49BD">
        <w:rPr>
          <w:noProof/>
          <w:sz w:val="18"/>
          <w:lang w:val="en-GB"/>
        </w:rPr>
        <w:t xml:space="preserve"> – Decoders may ignore the value of general_non_packed_constraint_flag, as there are no decoding process requirements associated with the presence or interpretation of </w:t>
      </w:r>
      <w:r w:rsidRPr="00EC49BD">
        <w:rPr>
          <w:bCs/>
          <w:noProof/>
          <w:sz w:val="18"/>
          <w:szCs w:val="22"/>
          <w:lang w:val="en-GB"/>
        </w:rPr>
        <w:t>frame packing arrangement SEI messages</w:t>
      </w:r>
      <w:r w:rsidRPr="00EC49BD">
        <w:rPr>
          <w:bCs/>
          <w:sz w:val="18"/>
          <w:szCs w:val="22"/>
          <w:lang w:val="en-GB"/>
        </w:rPr>
        <w:t xml:space="preserve">, segmented rectangular frame packing arrangement SEI messages, equirectangular projection SEI messages, </w:t>
      </w:r>
      <w:proofErr w:type="spellStart"/>
      <w:r w:rsidRPr="00EC49BD">
        <w:rPr>
          <w:bCs/>
          <w:sz w:val="18"/>
          <w:szCs w:val="22"/>
          <w:lang w:val="en-GB"/>
        </w:rPr>
        <w:t>cubemap</w:t>
      </w:r>
      <w:proofErr w:type="spellEnd"/>
      <w:r w:rsidRPr="00EC49BD">
        <w:rPr>
          <w:bCs/>
          <w:sz w:val="18"/>
          <w:szCs w:val="22"/>
          <w:lang w:val="en-GB"/>
        </w:rPr>
        <w:t xml:space="preserve"> projection SEI messages</w:t>
      </w:r>
      <w:r>
        <w:rPr>
          <w:bCs/>
          <w:sz w:val="18"/>
          <w:szCs w:val="22"/>
          <w:lang w:val="en-GB"/>
        </w:rPr>
        <w:t xml:space="preserve">, </w:t>
      </w:r>
      <w:r w:rsidRPr="00C24240">
        <w:rPr>
          <w:bCs/>
          <w:sz w:val="18"/>
          <w:szCs w:val="22"/>
          <w:highlight w:val="yellow"/>
          <w:lang w:val="en-GB"/>
        </w:rPr>
        <w:t>or fisheye video information SEI messages</w:t>
      </w:r>
      <w:r w:rsidRPr="00EC49BD">
        <w:rPr>
          <w:noProof/>
          <w:sz w:val="18"/>
          <w:lang w:val="en-GB"/>
        </w:rPr>
        <w:t>.</w:t>
      </w:r>
    </w:p>
    <w:p w14:paraId="6D0EF5F8" w14:textId="1C7E43D7" w:rsidR="004B5029" w:rsidRDefault="004B5029" w:rsidP="004B5029">
      <w:pPr>
        <w:keepNext/>
        <w:keepLines/>
        <w:spacing w:before="360"/>
        <w:outlineLvl w:val="0"/>
        <w:rPr>
          <w:i/>
          <w:noProof/>
          <w:sz w:val="24"/>
        </w:rPr>
      </w:pPr>
      <w:r>
        <w:rPr>
          <w:i/>
          <w:noProof/>
          <w:sz w:val="24"/>
        </w:rPr>
        <w:t xml:space="preserve">In 7.4.4, replace </w:t>
      </w:r>
      <w:r w:rsidRPr="00C9691B">
        <w:rPr>
          <w:i/>
          <w:noProof/>
          <w:sz w:val="24"/>
        </w:rPr>
        <w:t>the</w:t>
      </w:r>
      <w:r>
        <w:rPr>
          <w:i/>
          <w:noProof/>
          <w:sz w:val="24"/>
        </w:rPr>
        <w:t xml:space="preserve"> following</w:t>
      </w:r>
      <w:r w:rsidRPr="00C9691B">
        <w:rPr>
          <w:i/>
          <w:noProof/>
          <w:sz w:val="24"/>
        </w:rPr>
        <w:t xml:space="preserve"> </w:t>
      </w:r>
      <w:r>
        <w:rPr>
          <w:i/>
          <w:noProof/>
          <w:sz w:val="24"/>
        </w:rPr>
        <w:t xml:space="preserve">semantics of </w:t>
      </w:r>
      <w:r w:rsidRPr="004B5029">
        <w:rPr>
          <w:i/>
          <w:noProof/>
          <w:sz w:val="24"/>
        </w:rPr>
        <w:t>general_inbld_flag</w:t>
      </w:r>
      <w:r w:rsidRPr="00C9691B">
        <w:rPr>
          <w:i/>
          <w:noProof/>
          <w:sz w:val="24"/>
        </w:rPr>
        <w:t>:</w:t>
      </w:r>
    </w:p>
    <w:p w14:paraId="52D33112" w14:textId="77777777" w:rsidR="004B5029" w:rsidRPr="00EE0CD8" w:rsidRDefault="004B5029" w:rsidP="004B5029">
      <w:pPr>
        <w:jc w:val="both"/>
        <w:rPr>
          <w:bCs/>
          <w:noProof/>
          <w:sz w:val="20"/>
        </w:rPr>
      </w:pPr>
      <w:bookmarkStart w:id="87" w:name="_Hlk503202669"/>
      <w:proofErr w:type="spellStart"/>
      <w:r w:rsidRPr="00EE0CD8">
        <w:rPr>
          <w:b/>
          <w:bCs/>
          <w:sz w:val="20"/>
        </w:rPr>
        <w:t>general_inbld_flag</w:t>
      </w:r>
      <w:proofErr w:type="spellEnd"/>
      <w:r w:rsidRPr="00EE0CD8">
        <w:rPr>
          <w:bCs/>
          <w:sz w:val="20"/>
        </w:rPr>
        <w:t xml:space="preserve"> equal to 1 specifies that the INBLD capability as specified in </w:t>
      </w:r>
      <w:r w:rsidRPr="00EE0CD8">
        <w:rPr>
          <w:noProof/>
          <w:sz w:val="20"/>
        </w:rPr>
        <w:t>Annex</w:t>
      </w:r>
      <w:r>
        <w:rPr>
          <w:noProof/>
          <w:sz w:val="20"/>
        </w:rPr>
        <w:t xml:space="preserve"> F</w:t>
      </w:r>
      <w:r w:rsidRPr="00EE0CD8">
        <w:rPr>
          <w:bCs/>
          <w:sz w:val="20"/>
        </w:rPr>
        <w:t xml:space="preserve"> is required for decoding of the layer to which the </w:t>
      </w:r>
      <w:proofErr w:type="spellStart"/>
      <w:r w:rsidRPr="00EE0CD8">
        <w:rPr>
          <w:bCs/>
          <w:sz w:val="20"/>
        </w:rPr>
        <w:t>profile_tier_</w:t>
      </w:r>
      <w:proofErr w:type="gramStart"/>
      <w:r w:rsidRPr="00EE0CD8">
        <w:rPr>
          <w:bCs/>
          <w:sz w:val="20"/>
        </w:rPr>
        <w:t>level</w:t>
      </w:r>
      <w:proofErr w:type="spellEnd"/>
      <w:r w:rsidRPr="00EE0CD8">
        <w:rPr>
          <w:bCs/>
          <w:sz w:val="20"/>
        </w:rPr>
        <w:t>( )</w:t>
      </w:r>
      <w:proofErr w:type="gramEnd"/>
      <w:r w:rsidRPr="00EE0CD8">
        <w:rPr>
          <w:bCs/>
          <w:sz w:val="20"/>
        </w:rPr>
        <w:t xml:space="preserve"> syntax structure applies. </w:t>
      </w:r>
      <w:proofErr w:type="spellStart"/>
      <w:r w:rsidRPr="00EE0CD8">
        <w:rPr>
          <w:bCs/>
          <w:sz w:val="20"/>
        </w:rPr>
        <w:t>general_inbld_flag</w:t>
      </w:r>
      <w:proofErr w:type="spellEnd"/>
      <w:r w:rsidRPr="00EE0CD8">
        <w:rPr>
          <w:bCs/>
          <w:sz w:val="20"/>
        </w:rPr>
        <w:t xml:space="preserve"> equal to 0 specifies that the INBLD capability as specified in </w:t>
      </w:r>
      <w:r w:rsidRPr="00EE0CD8">
        <w:rPr>
          <w:noProof/>
          <w:sz w:val="20"/>
        </w:rPr>
        <w:t xml:space="preserve">Annex </w:t>
      </w:r>
      <w:r>
        <w:rPr>
          <w:noProof/>
          <w:sz w:val="20"/>
        </w:rPr>
        <w:t>F</w:t>
      </w:r>
      <w:r w:rsidRPr="00EE0CD8">
        <w:rPr>
          <w:bCs/>
          <w:sz w:val="20"/>
        </w:rPr>
        <w:t xml:space="preserve"> is not required for decoding of the layer to which the </w:t>
      </w:r>
      <w:proofErr w:type="spellStart"/>
      <w:r w:rsidRPr="00EE0CD8">
        <w:rPr>
          <w:bCs/>
          <w:sz w:val="20"/>
        </w:rPr>
        <w:t>profile_tier_</w:t>
      </w:r>
      <w:proofErr w:type="gramStart"/>
      <w:r w:rsidRPr="00EE0CD8">
        <w:rPr>
          <w:bCs/>
          <w:sz w:val="20"/>
        </w:rPr>
        <w:t>level</w:t>
      </w:r>
      <w:proofErr w:type="spellEnd"/>
      <w:r w:rsidRPr="00EE0CD8">
        <w:rPr>
          <w:bCs/>
          <w:sz w:val="20"/>
        </w:rPr>
        <w:t>( )</w:t>
      </w:r>
      <w:proofErr w:type="gramEnd"/>
      <w:r w:rsidRPr="00EE0CD8">
        <w:rPr>
          <w:bCs/>
          <w:sz w:val="20"/>
        </w:rPr>
        <w:t xml:space="preserve"> </w:t>
      </w:r>
      <w:r w:rsidRPr="00EE0CD8">
        <w:rPr>
          <w:bCs/>
          <w:sz w:val="20"/>
        </w:rPr>
        <w:lastRenderedPageBreak/>
        <w:t xml:space="preserve">syntax structure applies. When </w:t>
      </w:r>
      <w:proofErr w:type="spellStart"/>
      <w:r w:rsidRPr="00EE0CD8">
        <w:rPr>
          <w:bCs/>
          <w:sz w:val="20"/>
        </w:rPr>
        <w:t>profilePresentFlag</w:t>
      </w:r>
      <w:proofErr w:type="spellEnd"/>
      <w:r w:rsidRPr="00EE0CD8">
        <w:rPr>
          <w:bCs/>
          <w:sz w:val="20"/>
        </w:rPr>
        <w:t xml:space="preserve"> is equal to 1, </w:t>
      </w:r>
      <w:proofErr w:type="spellStart"/>
      <w:r w:rsidRPr="00EE0CD8">
        <w:rPr>
          <w:bCs/>
          <w:sz w:val="20"/>
        </w:rPr>
        <w:t>general_profile_idc</w:t>
      </w:r>
      <w:proofErr w:type="spellEnd"/>
      <w:r w:rsidRPr="00EE0CD8">
        <w:rPr>
          <w:bCs/>
          <w:sz w:val="20"/>
        </w:rPr>
        <w:t xml:space="preserve"> is not equal to 9 and is not in the range of 1 to 5, inclusive, and </w:t>
      </w:r>
      <w:proofErr w:type="spellStart"/>
      <w:r w:rsidRPr="00EE0CD8">
        <w:rPr>
          <w:bCs/>
          <w:sz w:val="20"/>
        </w:rPr>
        <w:t>general_profile_compatibility_flag</w:t>
      </w:r>
      <w:proofErr w:type="spellEnd"/>
      <w:r w:rsidRPr="00EE0CD8">
        <w:rPr>
          <w:bCs/>
          <w:sz w:val="20"/>
        </w:rPr>
        <w:t xml:space="preserve">[ 9 ] is not equal to 1 and </w:t>
      </w:r>
      <w:proofErr w:type="spellStart"/>
      <w:r w:rsidRPr="00EE0CD8">
        <w:rPr>
          <w:bCs/>
          <w:sz w:val="20"/>
        </w:rPr>
        <w:t>general_profile_compatibility_flag</w:t>
      </w:r>
      <w:proofErr w:type="spellEnd"/>
      <w:r w:rsidRPr="00EE0CD8">
        <w:rPr>
          <w:bCs/>
          <w:sz w:val="20"/>
        </w:rPr>
        <w:t xml:space="preserve">[ j ] is not equal to 1 for any value of j in the range of 1 to 5, inclusive, the value of </w:t>
      </w:r>
      <w:proofErr w:type="spellStart"/>
      <w:r w:rsidRPr="00EE0CD8">
        <w:rPr>
          <w:bCs/>
          <w:sz w:val="20"/>
        </w:rPr>
        <w:t>general_inbld_flag</w:t>
      </w:r>
      <w:proofErr w:type="spellEnd"/>
      <w:r w:rsidRPr="00EE0CD8">
        <w:rPr>
          <w:bCs/>
          <w:sz w:val="20"/>
        </w:rPr>
        <w:t xml:space="preserve"> is inferred to be equal to 0.</w:t>
      </w:r>
    </w:p>
    <w:bookmarkEnd w:id="87"/>
    <w:p w14:paraId="60685B45" w14:textId="77777777" w:rsidR="004B5029" w:rsidRPr="00A44B62" w:rsidRDefault="004B5029" w:rsidP="004B5029">
      <w:pPr>
        <w:keepNext/>
        <w:keepLines/>
        <w:spacing w:before="360"/>
        <w:outlineLvl w:val="1"/>
        <w:rPr>
          <w:i/>
          <w:noProof/>
          <w:sz w:val="24"/>
        </w:rPr>
      </w:pPr>
      <w:r w:rsidRPr="00A44B62">
        <w:rPr>
          <w:i/>
          <w:noProof/>
          <w:sz w:val="24"/>
        </w:rPr>
        <w:t>with the following:</w:t>
      </w:r>
    </w:p>
    <w:p w14:paraId="07575DA6" w14:textId="23A255ED"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bCs/>
          <w:noProof/>
          <w:sz w:val="20"/>
          <w:szCs w:val="22"/>
          <w:lang w:val="en-GB"/>
        </w:rPr>
      </w:pPr>
      <w:proofErr w:type="spellStart"/>
      <w:r w:rsidRPr="00CC21CC">
        <w:rPr>
          <w:rFonts w:eastAsia="Times New Roman"/>
          <w:b/>
          <w:bCs/>
          <w:sz w:val="20"/>
          <w:szCs w:val="22"/>
          <w:lang w:val="en-GB"/>
        </w:rPr>
        <w:t>general_inbld_flag</w:t>
      </w:r>
      <w:proofErr w:type="spellEnd"/>
      <w:r w:rsidRPr="00CC21CC">
        <w:rPr>
          <w:rFonts w:eastAsia="Times New Roman"/>
          <w:bCs/>
          <w:sz w:val="20"/>
          <w:szCs w:val="22"/>
          <w:lang w:val="en-GB"/>
        </w:rPr>
        <w:t xml:space="preserve"> equal to 1 specifies that the INBLD capability as specified in </w:t>
      </w:r>
      <w:r w:rsidRPr="00CC21CC">
        <w:rPr>
          <w:rFonts w:eastAsia="Times New Roman"/>
          <w:noProof/>
          <w:sz w:val="20"/>
          <w:lang w:val="en-GB"/>
        </w:rPr>
        <w:t>Annex F</w:t>
      </w:r>
      <w:r w:rsidRPr="00CC21CC">
        <w:rPr>
          <w:rFonts w:eastAsia="Times New Roman"/>
          <w:bCs/>
          <w:sz w:val="20"/>
          <w:szCs w:val="22"/>
          <w:lang w:val="en-GB"/>
        </w:rPr>
        <w:t xml:space="preserve"> is required for decoding of the layer to which the </w:t>
      </w:r>
      <w:proofErr w:type="spellStart"/>
      <w:r w:rsidRPr="00CC21CC">
        <w:rPr>
          <w:rFonts w:eastAsia="Times New Roman"/>
          <w:bCs/>
          <w:sz w:val="20"/>
          <w:szCs w:val="22"/>
          <w:lang w:val="en-GB"/>
        </w:rPr>
        <w:t>profile_tier_</w:t>
      </w:r>
      <w:proofErr w:type="gramStart"/>
      <w:r w:rsidRPr="00CC21CC">
        <w:rPr>
          <w:rFonts w:eastAsia="Times New Roman"/>
          <w:bCs/>
          <w:sz w:val="20"/>
          <w:szCs w:val="22"/>
          <w:lang w:val="en-GB"/>
        </w:rPr>
        <w:t>level</w:t>
      </w:r>
      <w:proofErr w:type="spellEnd"/>
      <w:r w:rsidRPr="00CC21CC">
        <w:rPr>
          <w:rFonts w:eastAsia="Times New Roman"/>
          <w:bCs/>
          <w:sz w:val="20"/>
          <w:szCs w:val="22"/>
          <w:lang w:val="en-GB"/>
        </w:rPr>
        <w:t>( )</w:t>
      </w:r>
      <w:proofErr w:type="gramEnd"/>
      <w:r w:rsidRPr="00CC21CC">
        <w:rPr>
          <w:rFonts w:eastAsia="Times New Roman"/>
          <w:bCs/>
          <w:sz w:val="20"/>
          <w:szCs w:val="22"/>
          <w:lang w:val="en-GB"/>
        </w:rPr>
        <w:t xml:space="preserve"> syntax structure applies. </w:t>
      </w:r>
      <w:proofErr w:type="spellStart"/>
      <w:r w:rsidRPr="00CC21CC">
        <w:rPr>
          <w:rFonts w:eastAsia="Times New Roman"/>
          <w:bCs/>
          <w:sz w:val="20"/>
          <w:szCs w:val="22"/>
          <w:lang w:val="en-GB"/>
        </w:rPr>
        <w:t>general_inbld_flag</w:t>
      </w:r>
      <w:proofErr w:type="spellEnd"/>
      <w:r w:rsidRPr="00CC21CC">
        <w:rPr>
          <w:rFonts w:eastAsia="Times New Roman"/>
          <w:bCs/>
          <w:sz w:val="20"/>
          <w:szCs w:val="22"/>
          <w:lang w:val="en-GB"/>
        </w:rPr>
        <w:t xml:space="preserve"> equal to 0 specifies that the INBLD capability as specified in </w:t>
      </w:r>
      <w:r w:rsidRPr="00CC21CC">
        <w:rPr>
          <w:rFonts w:eastAsia="Times New Roman"/>
          <w:noProof/>
          <w:sz w:val="20"/>
          <w:lang w:val="en-GB"/>
        </w:rPr>
        <w:t>Annex F</w:t>
      </w:r>
      <w:r w:rsidRPr="00CC21CC">
        <w:rPr>
          <w:rFonts w:eastAsia="Times New Roman"/>
          <w:bCs/>
          <w:sz w:val="20"/>
          <w:szCs w:val="22"/>
          <w:lang w:val="en-GB"/>
        </w:rPr>
        <w:t xml:space="preserve"> is not required for decoding of the layer to which the </w:t>
      </w:r>
      <w:proofErr w:type="spellStart"/>
      <w:r w:rsidRPr="00CC21CC">
        <w:rPr>
          <w:rFonts w:eastAsia="Times New Roman"/>
          <w:bCs/>
          <w:sz w:val="20"/>
          <w:szCs w:val="22"/>
          <w:lang w:val="en-GB"/>
        </w:rPr>
        <w:t>profile_tier_</w:t>
      </w:r>
      <w:proofErr w:type="gramStart"/>
      <w:r w:rsidRPr="00CC21CC">
        <w:rPr>
          <w:rFonts w:eastAsia="Times New Roman"/>
          <w:bCs/>
          <w:sz w:val="20"/>
          <w:szCs w:val="22"/>
          <w:lang w:val="en-GB"/>
        </w:rPr>
        <w:t>level</w:t>
      </w:r>
      <w:proofErr w:type="spellEnd"/>
      <w:r w:rsidRPr="00CC21CC">
        <w:rPr>
          <w:rFonts w:eastAsia="Times New Roman"/>
          <w:bCs/>
          <w:sz w:val="20"/>
          <w:szCs w:val="22"/>
          <w:lang w:val="en-GB"/>
        </w:rPr>
        <w:t>( )</w:t>
      </w:r>
      <w:proofErr w:type="gramEnd"/>
      <w:r w:rsidRPr="00CC21CC">
        <w:rPr>
          <w:rFonts w:eastAsia="Times New Roman"/>
          <w:bCs/>
          <w:sz w:val="20"/>
          <w:szCs w:val="22"/>
          <w:lang w:val="en-GB"/>
        </w:rPr>
        <w:t xml:space="preserve"> syntax structure applies. When </w:t>
      </w:r>
      <w:proofErr w:type="spellStart"/>
      <w:r w:rsidRPr="00CC21CC">
        <w:rPr>
          <w:rFonts w:eastAsia="Times New Roman"/>
          <w:bCs/>
          <w:sz w:val="20"/>
          <w:szCs w:val="22"/>
          <w:lang w:val="en-GB"/>
        </w:rPr>
        <w:t>profilePresentFlag</w:t>
      </w:r>
      <w:proofErr w:type="spellEnd"/>
      <w:r w:rsidRPr="00CC21CC">
        <w:rPr>
          <w:rFonts w:eastAsia="Times New Roman"/>
          <w:bCs/>
          <w:sz w:val="20"/>
          <w:szCs w:val="22"/>
          <w:lang w:val="en-GB"/>
        </w:rPr>
        <w:t xml:space="preserve"> is equal to 1, </w:t>
      </w:r>
      <w:proofErr w:type="spellStart"/>
      <w:r w:rsidRPr="00CC21CC">
        <w:rPr>
          <w:rFonts w:eastAsia="Times New Roman"/>
          <w:bCs/>
          <w:sz w:val="20"/>
          <w:szCs w:val="22"/>
          <w:lang w:val="en-GB"/>
        </w:rPr>
        <w:t>general_profile_idc</w:t>
      </w:r>
      <w:proofErr w:type="spellEnd"/>
      <w:r w:rsidRPr="00CC21CC">
        <w:rPr>
          <w:rFonts w:eastAsia="Times New Roman"/>
          <w:bCs/>
          <w:sz w:val="20"/>
          <w:szCs w:val="22"/>
          <w:lang w:val="en-GB"/>
        </w:rPr>
        <w:t xml:space="preserve"> is not equal to 9 </w:t>
      </w:r>
      <w:r w:rsidRPr="00CC21CC">
        <w:rPr>
          <w:rFonts w:eastAsia="Times New Roman"/>
          <w:bCs/>
          <w:sz w:val="20"/>
          <w:szCs w:val="22"/>
          <w:highlight w:val="yellow"/>
          <w:lang w:val="en-GB"/>
        </w:rPr>
        <w:t>or 11</w:t>
      </w:r>
      <w:r w:rsidRPr="00CC21CC">
        <w:rPr>
          <w:rFonts w:eastAsia="Times New Roman"/>
          <w:bCs/>
          <w:sz w:val="20"/>
          <w:szCs w:val="22"/>
          <w:lang w:val="en-GB"/>
        </w:rPr>
        <w:t xml:space="preserve"> and is not in the range of 1 to 5, inclusive, </w:t>
      </w:r>
      <w:proofErr w:type="spellStart"/>
      <w:r w:rsidRPr="00CC21CC">
        <w:rPr>
          <w:rFonts w:eastAsia="Times New Roman"/>
          <w:bCs/>
          <w:sz w:val="20"/>
          <w:szCs w:val="22"/>
          <w:lang w:val="en-GB"/>
        </w:rPr>
        <w:t>general_profile_compatibility_flag</w:t>
      </w:r>
      <w:proofErr w:type="spellEnd"/>
      <w:r w:rsidRPr="00CC21CC">
        <w:rPr>
          <w:rFonts w:eastAsia="Times New Roman"/>
          <w:bCs/>
          <w:sz w:val="20"/>
          <w:szCs w:val="22"/>
          <w:lang w:val="en-GB"/>
        </w:rPr>
        <w:t xml:space="preserve">[ 9 ] </w:t>
      </w:r>
      <w:r w:rsidRPr="00CC21CC">
        <w:rPr>
          <w:rFonts w:eastAsia="Times New Roman"/>
          <w:bCs/>
          <w:sz w:val="20"/>
          <w:szCs w:val="22"/>
          <w:highlight w:val="yellow"/>
          <w:lang w:val="en-GB"/>
        </w:rPr>
        <w:t xml:space="preserve">is not equal to 1, </w:t>
      </w:r>
      <w:proofErr w:type="spellStart"/>
      <w:r w:rsidRPr="00CC21CC">
        <w:rPr>
          <w:rFonts w:eastAsia="Times New Roman"/>
          <w:bCs/>
          <w:sz w:val="20"/>
          <w:szCs w:val="22"/>
          <w:highlight w:val="yellow"/>
          <w:lang w:val="en-GB"/>
        </w:rPr>
        <w:t>general_profile_compatibility_flag</w:t>
      </w:r>
      <w:proofErr w:type="spellEnd"/>
      <w:r w:rsidRPr="00CC21CC">
        <w:rPr>
          <w:rFonts w:eastAsia="Times New Roman"/>
          <w:bCs/>
          <w:sz w:val="20"/>
          <w:szCs w:val="22"/>
          <w:highlight w:val="yellow"/>
          <w:lang w:val="en-GB"/>
        </w:rPr>
        <w:t>[ 11 ] is</w:t>
      </w:r>
      <w:r w:rsidRPr="00CC21CC">
        <w:rPr>
          <w:rFonts w:eastAsia="Times New Roman"/>
          <w:bCs/>
          <w:sz w:val="20"/>
          <w:szCs w:val="22"/>
          <w:lang w:val="en-GB"/>
        </w:rPr>
        <w:t xml:space="preserve"> not equal to 1</w:t>
      </w:r>
      <w:r w:rsidRPr="00CC21CC">
        <w:rPr>
          <w:rFonts w:eastAsia="Times New Roman"/>
          <w:bCs/>
          <w:sz w:val="20"/>
          <w:szCs w:val="22"/>
          <w:highlight w:val="yellow"/>
          <w:lang w:val="en-GB"/>
        </w:rPr>
        <w:t>,</w:t>
      </w:r>
      <w:r w:rsidRPr="00CC21CC">
        <w:rPr>
          <w:rFonts w:eastAsia="Times New Roman"/>
          <w:bCs/>
          <w:sz w:val="20"/>
          <w:szCs w:val="22"/>
          <w:lang w:val="en-GB"/>
        </w:rPr>
        <w:t xml:space="preserve"> and </w:t>
      </w:r>
      <w:proofErr w:type="spellStart"/>
      <w:r w:rsidRPr="00CC21CC">
        <w:rPr>
          <w:rFonts w:eastAsia="Times New Roman"/>
          <w:bCs/>
          <w:sz w:val="20"/>
          <w:szCs w:val="22"/>
          <w:lang w:val="en-GB"/>
        </w:rPr>
        <w:t>general_profile_compatibility_flag</w:t>
      </w:r>
      <w:proofErr w:type="spellEnd"/>
      <w:r w:rsidRPr="00CC21CC">
        <w:rPr>
          <w:rFonts w:eastAsia="Times New Roman"/>
          <w:bCs/>
          <w:sz w:val="20"/>
          <w:szCs w:val="22"/>
          <w:lang w:val="en-GB"/>
        </w:rPr>
        <w:t xml:space="preserve">[ j ] is not equal to 1 for any value of j in the range of 1 to 5, inclusive, the value of </w:t>
      </w:r>
      <w:proofErr w:type="spellStart"/>
      <w:r w:rsidRPr="00CC21CC">
        <w:rPr>
          <w:rFonts w:eastAsia="Times New Roman"/>
          <w:bCs/>
          <w:sz w:val="20"/>
          <w:szCs w:val="22"/>
          <w:lang w:val="en-GB"/>
        </w:rPr>
        <w:t>general_inbld_flag</w:t>
      </w:r>
      <w:proofErr w:type="spellEnd"/>
      <w:r w:rsidRPr="00CC21CC">
        <w:rPr>
          <w:rFonts w:eastAsia="Times New Roman"/>
          <w:bCs/>
          <w:sz w:val="20"/>
          <w:szCs w:val="22"/>
          <w:lang w:val="en-GB"/>
        </w:rPr>
        <w:t xml:space="preserve"> is inferred to be equal to 0.</w:t>
      </w:r>
    </w:p>
    <w:p w14:paraId="629135EB" w14:textId="694E3DD7" w:rsidR="004425D2" w:rsidRDefault="004425D2" w:rsidP="004425D2">
      <w:pPr>
        <w:keepNext/>
        <w:keepLines/>
        <w:spacing w:before="360"/>
        <w:outlineLvl w:val="0"/>
        <w:rPr>
          <w:i/>
          <w:noProof/>
          <w:sz w:val="24"/>
        </w:rPr>
      </w:pPr>
      <w:r>
        <w:rPr>
          <w:i/>
          <w:noProof/>
          <w:sz w:val="24"/>
        </w:rPr>
        <w:t xml:space="preserve">In 7.4.4, replace </w:t>
      </w:r>
      <w:r w:rsidRPr="00C9691B">
        <w:rPr>
          <w:i/>
          <w:noProof/>
          <w:sz w:val="24"/>
        </w:rPr>
        <w:t>the</w:t>
      </w:r>
      <w:r>
        <w:rPr>
          <w:i/>
          <w:noProof/>
          <w:sz w:val="24"/>
        </w:rPr>
        <w:t xml:space="preserve"> following</w:t>
      </w:r>
      <w:r w:rsidRPr="00C9691B">
        <w:rPr>
          <w:i/>
          <w:noProof/>
          <w:sz w:val="24"/>
        </w:rPr>
        <w:t xml:space="preserve"> </w:t>
      </w:r>
      <w:r>
        <w:rPr>
          <w:i/>
          <w:noProof/>
          <w:sz w:val="24"/>
        </w:rPr>
        <w:t>paragraph</w:t>
      </w:r>
      <w:r w:rsidRPr="00C9691B">
        <w:rPr>
          <w:i/>
          <w:noProof/>
          <w:sz w:val="24"/>
        </w:rPr>
        <w:t>:</w:t>
      </w:r>
    </w:p>
    <w:p w14:paraId="5C641991" w14:textId="77777777" w:rsidR="004425D2" w:rsidRPr="004425D2" w:rsidRDefault="004425D2" w:rsidP="004425D2">
      <w:pPr>
        <w:tabs>
          <w:tab w:val="clear" w:pos="360"/>
          <w:tab w:val="clear" w:pos="720"/>
          <w:tab w:val="clear" w:pos="1080"/>
          <w:tab w:val="clear" w:pos="1440"/>
          <w:tab w:val="left" w:pos="794"/>
          <w:tab w:val="left" w:pos="1191"/>
          <w:tab w:val="left" w:pos="1588"/>
          <w:tab w:val="left" w:pos="1985"/>
        </w:tabs>
        <w:jc w:val="both"/>
        <w:rPr>
          <w:bCs/>
          <w:noProof/>
          <w:sz w:val="20"/>
          <w:szCs w:val="22"/>
          <w:lang w:val="en-GB"/>
        </w:rPr>
      </w:pPr>
      <w:r w:rsidRPr="004425D2">
        <w:rPr>
          <w:bCs/>
          <w:noProof/>
          <w:sz w:val="20"/>
          <w:szCs w:val="22"/>
          <w:lang w:val="en-GB"/>
        </w:rPr>
        <w:t xml:space="preserve">The semantics of the syntax elements </w:t>
      </w:r>
      <w:r w:rsidRPr="004425D2">
        <w:rPr>
          <w:b/>
          <w:bCs/>
          <w:noProof/>
          <w:sz w:val="20"/>
          <w:szCs w:val="22"/>
          <w:lang w:val="en-GB"/>
        </w:rPr>
        <w:t>sub_layer_profile_space</w:t>
      </w:r>
      <w:r w:rsidRPr="004425D2">
        <w:rPr>
          <w:bCs/>
          <w:noProof/>
          <w:sz w:val="20"/>
          <w:szCs w:val="22"/>
          <w:lang w:val="en-GB"/>
        </w:rPr>
        <w:t xml:space="preserve">[ i ], </w:t>
      </w:r>
      <w:r w:rsidRPr="004425D2">
        <w:rPr>
          <w:b/>
          <w:bCs/>
          <w:noProof/>
          <w:sz w:val="20"/>
          <w:szCs w:val="22"/>
          <w:lang w:val="en-GB"/>
        </w:rPr>
        <w:t>sub_layer_tier_flag</w:t>
      </w:r>
      <w:r w:rsidRPr="004425D2">
        <w:rPr>
          <w:bCs/>
          <w:noProof/>
          <w:sz w:val="20"/>
          <w:szCs w:val="22"/>
          <w:lang w:val="en-GB"/>
        </w:rPr>
        <w:t xml:space="preserve">[ i ], </w:t>
      </w:r>
      <w:r w:rsidRPr="004425D2">
        <w:rPr>
          <w:b/>
          <w:bCs/>
          <w:noProof/>
          <w:sz w:val="20"/>
          <w:szCs w:val="22"/>
          <w:lang w:val="en-GB"/>
        </w:rPr>
        <w:t>sub_layer_profile_idc</w:t>
      </w:r>
      <w:r w:rsidRPr="004425D2">
        <w:rPr>
          <w:bCs/>
          <w:noProof/>
          <w:sz w:val="20"/>
          <w:szCs w:val="22"/>
          <w:lang w:val="en-GB"/>
        </w:rPr>
        <w:t xml:space="preserve">[ i ], </w:t>
      </w:r>
      <w:r w:rsidRPr="004425D2">
        <w:rPr>
          <w:b/>
          <w:bCs/>
          <w:noProof/>
          <w:sz w:val="20"/>
          <w:szCs w:val="22"/>
          <w:lang w:val="en-GB"/>
        </w:rPr>
        <w:t>sub_layer_profile_compatibility_flag</w:t>
      </w:r>
      <w:r w:rsidRPr="004425D2">
        <w:rPr>
          <w:bCs/>
          <w:noProof/>
          <w:sz w:val="20"/>
          <w:szCs w:val="22"/>
          <w:lang w:val="en-GB"/>
        </w:rPr>
        <w:t xml:space="preserve">[ i ][ j ], </w:t>
      </w:r>
      <w:r w:rsidRPr="004425D2">
        <w:rPr>
          <w:b/>
          <w:bCs/>
          <w:noProof/>
          <w:sz w:val="20"/>
          <w:szCs w:val="22"/>
          <w:lang w:val="en-GB"/>
        </w:rPr>
        <w:t>sub_layer_progressive_source_flag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sub_layer_‌interlaced_‌source_‌flag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sub_layer_non_packed_</w:t>
      </w:r>
      <w:r w:rsidRPr="004425D2">
        <w:rPr>
          <w:b/>
          <w:bCs/>
          <w:sz w:val="20"/>
          <w:szCs w:val="22"/>
          <w:lang w:val="en-GB"/>
        </w:rPr>
        <w:t>‌</w:t>
      </w:r>
      <w:proofErr w:type="spellStart"/>
      <w:r w:rsidRPr="004425D2">
        <w:rPr>
          <w:b/>
          <w:bCs/>
          <w:noProof/>
          <w:sz w:val="20"/>
          <w:szCs w:val="22"/>
          <w:lang w:val="en-GB"/>
        </w:rPr>
        <w:t>constraint_flag</w:t>
      </w:r>
      <w:proofErr w:type="spellEnd"/>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sub_layer_frame_only_</w:t>
      </w:r>
      <w:r w:rsidRPr="004425D2">
        <w:rPr>
          <w:b/>
          <w:bCs/>
          <w:sz w:val="20"/>
          <w:szCs w:val="22"/>
          <w:lang w:val="en-GB"/>
        </w:rPr>
        <w:t>‌</w:t>
      </w:r>
      <w:proofErr w:type="spellStart"/>
      <w:r w:rsidRPr="004425D2">
        <w:rPr>
          <w:b/>
          <w:bCs/>
          <w:noProof/>
          <w:sz w:val="20"/>
          <w:szCs w:val="22"/>
          <w:lang w:val="en-GB"/>
        </w:rPr>
        <w:t>constraint_flag</w:t>
      </w:r>
      <w:proofErr w:type="spellEnd"/>
      <w:r w:rsidRPr="004425D2">
        <w:rPr>
          <w:bCs/>
          <w:noProof/>
          <w:sz w:val="20"/>
          <w:lang w:val="en-GB"/>
        </w:rPr>
        <w:t>[ i ]</w:t>
      </w:r>
      <w:r w:rsidRPr="004425D2">
        <w:rPr>
          <w:bCs/>
          <w:noProof/>
          <w:sz w:val="20"/>
          <w:szCs w:val="22"/>
          <w:lang w:val="en-GB"/>
        </w:rPr>
        <w:t xml:space="preserve">, </w:t>
      </w:r>
      <w:r w:rsidRPr="004425D2">
        <w:rPr>
          <w:b/>
          <w:bCs/>
          <w:sz w:val="20"/>
          <w:szCs w:val="22"/>
          <w:lang w:val="en-GB"/>
        </w:rPr>
        <w:t>sub_layer_max_12bit_‌constraint_flag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sub_layer_max_10bit_‌constraint_flag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sub_layer_max_8bit_‌constraint_flag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sub_layer_max_422chroma_‌constraint_flag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sub_layer_max_420chroma_‌constraint_‌flag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sub_layer_max_monochrome_‌</w:t>
      </w:r>
      <w:proofErr w:type="spellStart"/>
      <w:r w:rsidRPr="004425D2">
        <w:rPr>
          <w:b/>
          <w:bCs/>
          <w:sz w:val="20"/>
          <w:szCs w:val="22"/>
          <w:lang w:val="en-GB"/>
        </w:rPr>
        <w:t>constraint_flag</w:t>
      </w:r>
      <w:proofErr w:type="spellEnd"/>
      <w:r w:rsidRPr="004425D2">
        <w:rPr>
          <w:bCs/>
          <w:sz w:val="20"/>
          <w:lang w:val="en-GB"/>
        </w:rPr>
        <w:t>[ i ]</w:t>
      </w:r>
      <w:r w:rsidRPr="004425D2">
        <w:rPr>
          <w:bCs/>
          <w:sz w:val="20"/>
          <w:szCs w:val="22"/>
          <w:lang w:val="en-GB"/>
        </w:rPr>
        <w:t>,</w:t>
      </w:r>
      <w:r w:rsidRPr="004425D2">
        <w:rPr>
          <w:b/>
          <w:bCs/>
          <w:sz w:val="20"/>
          <w:szCs w:val="22"/>
          <w:lang w:val="en-GB"/>
        </w:rPr>
        <w:t xml:space="preserve"> sub_layer_intra_‌</w:t>
      </w:r>
      <w:proofErr w:type="spellStart"/>
      <w:r w:rsidRPr="004425D2">
        <w:rPr>
          <w:b/>
          <w:bCs/>
          <w:sz w:val="20"/>
          <w:szCs w:val="22"/>
          <w:lang w:val="en-GB"/>
        </w:rPr>
        <w:t>constraint_flag</w:t>
      </w:r>
      <w:proofErr w:type="spellEnd"/>
      <w:r w:rsidRPr="004425D2">
        <w:rPr>
          <w:bCs/>
          <w:sz w:val="20"/>
          <w:lang w:val="en-GB"/>
        </w:rPr>
        <w:t>[ i ]</w:t>
      </w:r>
      <w:r w:rsidRPr="004425D2">
        <w:rPr>
          <w:bCs/>
          <w:sz w:val="20"/>
          <w:szCs w:val="22"/>
          <w:lang w:val="en-GB"/>
        </w:rPr>
        <w:t>,</w:t>
      </w:r>
      <w:r w:rsidRPr="004425D2">
        <w:rPr>
          <w:b/>
          <w:bCs/>
          <w:sz w:val="20"/>
          <w:szCs w:val="22"/>
          <w:lang w:val="en-GB"/>
        </w:rPr>
        <w:t xml:space="preserve"> </w:t>
      </w:r>
      <w:r w:rsidRPr="004425D2">
        <w:rPr>
          <w:b/>
          <w:bCs/>
          <w:sz w:val="20"/>
          <w:lang w:val="en-GB"/>
        </w:rPr>
        <w:t>sub_layer_‌one_picture_‌only_</w:t>
      </w:r>
      <w:r w:rsidRPr="004425D2">
        <w:rPr>
          <w:b/>
          <w:bCs/>
          <w:sz w:val="20"/>
          <w:szCs w:val="22"/>
          <w:lang w:val="en-GB"/>
        </w:rPr>
        <w:t>‌</w:t>
      </w:r>
      <w:proofErr w:type="spellStart"/>
      <w:r w:rsidRPr="004425D2">
        <w:rPr>
          <w:b/>
          <w:bCs/>
          <w:sz w:val="20"/>
          <w:lang w:val="en-GB"/>
        </w:rPr>
        <w:t>constraint_flag</w:t>
      </w:r>
      <w:proofErr w:type="spellEnd"/>
      <w:r w:rsidRPr="004425D2">
        <w:rPr>
          <w:bCs/>
          <w:sz w:val="20"/>
          <w:lang w:val="en-GB"/>
        </w:rPr>
        <w:t xml:space="preserve">[ i ], </w:t>
      </w:r>
      <w:r w:rsidRPr="004425D2">
        <w:rPr>
          <w:b/>
          <w:bCs/>
          <w:sz w:val="20"/>
          <w:szCs w:val="22"/>
          <w:lang w:val="en-GB"/>
        </w:rPr>
        <w:t>sub_layer_lower_bit_rate_‌</w:t>
      </w:r>
      <w:proofErr w:type="spellStart"/>
      <w:r w:rsidRPr="004425D2">
        <w:rPr>
          <w:b/>
          <w:bCs/>
          <w:sz w:val="20"/>
          <w:szCs w:val="22"/>
          <w:lang w:val="en-GB"/>
        </w:rPr>
        <w:t>constraint_flag</w:t>
      </w:r>
      <w:proofErr w:type="spellEnd"/>
      <w:r w:rsidRPr="004425D2">
        <w:rPr>
          <w:bCs/>
          <w:sz w:val="20"/>
          <w:lang w:val="en-GB"/>
        </w:rPr>
        <w:t>[ i ]</w:t>
      </w:r>
      <w:r w:rsidRPr="004425D2">
        <w:rPr>
          <w:bCs/>
          <w:sz w:val="20"/>
          <w:szCs w:val="22"/>
          <w:lang w:val="en-GB"/>
        </w:rPr>
        <w:t>,</w:t>
      </w:r>
      <w:r w:rsidRPr="004425D2">
        <w:rPr>
          <w:b/>
          <w:bCs/>
          <w:sz w:val="20"/>
          <w:szCs w:val="22"/>
          <w:lang w:val="en-GB"/>
        </w:rPr>
        <w:t xml:space="preserve"> </w:t>
      </w:r>
      <w:r w:rsidRPr="004425D2">
        <w:rPr>
          <w:b/>
          <w:bCs/>
          <w:sz w:val="20"/>
          <w:lang w:val="en-GB"/>
        </w:rPr>
        <w:t>sub_layer_max_14bit_</w:t>
      </w:r>
      <w:r w:rsidRPr="004425D2">
        <w:rPr>
          <w:b/>
          <w:bCs/>
          <w:sz w:val="20"/>
          <w:szCs w:val="22"/>
          <w:lang w:val="en-GB"/>
        </w:rPr>
        <w:t>‌</w:t>
      </w:r>
      <w:r w:rsidRPr="004425D2">
        <w:rPr>
          <w:b/>
          <w:bCs/>
          <w:sz w:val="20"/>
          <w:lang w:val="en-GB"/>
        </w:rPr>
        <w:t>constraint_flag</w:t>
      </w:r>
      <w:r w:rsidRPr="004425D2">
        <w:rPr>
          <w:bCs/>
          <w:sz w:val="20"/>
          <w:szCs w:val="22"/>
          <w:lang w:val="en-GB"/>
        </w:rPr>
        <w:t>,</w:t>
      </w:r>
      <w:r w:rsidRPr="004425D2">
        <w:rPr>
          <w:b/>
          <w:bCs/>
          <w:sz w:val="20"/>
          <w:szCs w:val="22"/>
          <w:lang w:val="en-GB"/>
        </w:rPr>
        <w:t xml:space="preserve"> sub_layer_reserved_zero_33bits</w:t>
      </w:r>
      <w:r w:rsidRPr="004425D2">
        <w:rPr>
          <w:bCs/>
          <w:sz w:val="20"/>
          <w:szCs w:val="22"/>
          <w:lang w:val="en-GB"/>
        </w:rPr>
        <w:t xml:space="preserve">[ i ], </w:t>
      </w:r>
      <w:r w:rsidRPr="004425D2">
        <w:rPr>
          <w:b/>
          <w:bCs/>
          <w:sz w:val="20"/>
          <w:szCs w:val="22"/>
          <w:lang w:val="en-GB"/>
        </w:rPr>
        <w:t>sub_layer_reserved_zero_34bits</w:t>
      </w:r>
      <w:r w:rsidRPr="004425D2">
        <w:rPr>
          <w:bCs/>
          <w:sz w:val="20"/>
          <w:szCs w:val="22"/>
          <w:lang w:val="en-GB"/>
        </w:rPr>
        <w:t xml:space="preserve">[ i ], </w:t>
      </w:r>
      <w:r w:rsidRPr="004425D2">
        <w:rPr>
          <w:rFonts w:eastAsia="Malgun Gothic"/>
          <w:b/>
          <w:bCs/>
          <w:sz w:val="20"/>
          <w:szCs w:val="22"/>
          <w:lang w:val="en-GB"/>
        </w:rPr>
        <w:t>sub_layer_‌reserved_zero_7bits</w:t>
      </w:r>
      <w:r w:rsidRPr="004425D2">
        <w:rPr>
          <w:rFonts w:eastAsia="Malgun Gothic"/>
          <w:bCs/>
          <w:sz w:val="20"/>
          <w:szCs w:val="22"/>
          <w:lang w:val="en-GB"/>
        </w:rPr>
        <w:t>[ i ]</w:t>
      </w:r>
      <w:r w:rsidRPr="004425D2">
        <w:rPr>
          <w:rFonts w:eastAsia="Malgun Gothic"/>
          <w:b/>
          <w:bCs/>
          <w:sz w:val="20"/>
          <w:szCs w:val="22"/>
          <w:lang w:val="en-GB"/>
        </w:rPr>
        <w:t>, sub_layer_‌reserved_zero_35bits</w:t>
      </w:r>
      <w:r w:rsidRPr="004425D2">
        <w:rPr>
          <w:rFonts w:eastAsia="Malgun Gothic"/>
          <w:bCs/>
          <w:sz w:val="20"/>
          <w:szCs w:val="22"/>
          <w:lang w:val="en-GB"/>
        </w:rPr>
        <w:t xml:space="preserve">[ i ], </w:t>
      </w:r>
      <w:r w:rsidRPr="004425D2">
        <w:rPr>
          <w:b/>
          <w:bCs/>
          <w:noProof/>
          <w:sz w:val="20"/>
          <w:szCs w:val="22"/>
          <w:lang w:val="en-GB"/>
        </w:rPr>
        <w:t>sub_layer_reserved_zero_43bits</w:t>
      </w:r>
      <w:r w:rsidRPr="004425D2">
        <w:rPr>
          <w:bCs/>
          <w:noProof/>
          <w:sz w:val="20"/>
          <w:szCs w:val="22"/>
          <w:lang w:val="en-GB"/>
        </w:rPr>
        <w:t xml:space="preserve">[ i ], </w:t>
      </w:r>
      <w:r w:rsidRPr="004425D2">
        <w:rPr>
          <w:b/>
          <w:bCs/>
          <w:noProof/>
          <w:sz w:val="20"/>
          <w:szCs w:val="22"/>
          <w:lang w:val="en-GB"/>
        </w:rPr>
        <w:t>sub_layer_‌inbld_‌flag</w:t>
      </w:r>
      <w:r w:rsidRPr="004425D2">
        <w:rPr>
          <w:bCs/>
          <w:noProof/>
          <w:sz w:val="20"/>
          <w:szCs w:val="22"/>
          <w:lang w:val="en-GB"/>
        </w:rPr>
        <w:t xml:space="preserve">[ i ], </w:t>
      </w:r>
      <w:r w:rsidRPr="004425D2">
        <w:rPr>
          <w:b/>
          <w:noProof/>
          <w:sz w:val="20"/>
          <w:lang w:val="en-GB"/>
        </w:rPr>
        <w:t>sub_layer_</w:t>
      </w:r>
      <w:r w:rsidRPr="004425D2">
        <w:rPr>
          <w:b/>
          <w:bCs/>
          <w:noProof/>
          <w:sz w:val="20"/>
          <w:lang w:val="en-GB"/>
        </w:rPr>
        <w:t>reserved_zero_bit</w:t>
      </w:r>
      <w:r w:rsidRPr="004425D2">
        <w:rPr>
          <w:bCs/>
          <w:noProof/>
          <w:sz w:val="20"/>
          <w:szCs w:val="22"/>
          <w:lang w:val="en-GB"/>
        </w:rPr>
        <w:t xml:space="preserve">[ i ] and </w:t>
      </w:r>
      <w:r w:rsidRPr="004425D2">
        <w:rPr>
          <w:b/>
          <w:bCs/>
          <w:noProof/>
          <w:sz w:val="20"/>
          <w:szCs w:val="22"/>
          <w:lang w:val="en-GB"/>
        </w:rPr>
        <w:t>sub_layer_level_idc</w:t>
      </w:r>
      <w:r w:rsidRPr="004425D2">
        <w:rPr>
          <w:bCs/>
          <w:noProof/>
          <w:sz w:val="20"/>
          <w:szCs w:val="22"/>
          <w:lang w:val="en-GB"/>
        </w:rPr>
        <w:t>[ i ] are, apart from the specification of the inference of not present values, the same as the syntax elements general_profile_space, general_tier_flag, general_profile_idc, general_profile_compatibility_flag[ j ], general_progressive_source_flag, general_interlaced_‌source_‌flag, general_non_packed_</w:t>
      </w:r>
      <w:r w:rsidRPr="004425D2">
        <w:rPr>
          <w:b/>
          <w:bCs/>
          <w:sz w:val="20"/>
          <w:szCs w:val="22"/>
          <w:lang w:val="en-GB"/>
        </w:rPr>
        <w:t>‌</w:t>
      </w:r>
      <w:proofErr w:type="spellStart"/>
      <w:r w:rsidRPr="004425D2">
        <w:rPr>
          <w:bCs/>
          <w:noProof/>
          <w:sz w:val="20"/>
          <w:szCs w:val="22"/>
          <w:lang w:val="en-GB"/>
        </w:rPr>
        <w:t>constraint_flag</w:t>
      </w:r>
      <w:proofErr w:type="spellEnd"/>
      <w:r w:rsidRPr="004425D2">
        <w:rPr>
          <w:bCs/>
          <w:noProof/>
          <w:sz w:val="20"/>
          <w:szCs w:val="22"/>
          <w:lang w:val="en-GB"/>
        </w:rPr>
        <w:t>, general_frame_only_</w:t>
      </w:r>
      <w:r w:rsidRPr="004425D2">
        <w:rPr>
          <w:b/>
          <w:bCs/>
          <w:sz w:val="20"/>
          <w:szCs w:val="22"/>
          <w:lang w:val="en-GB"/>
        </w:rPr>
        <w:t>‌</w:t>
      </w:r>
      <w:proofErr w:type="spellStart"/>
      <w:r w:rsidRPr="004425D2">
        <w:rPr>
          <w:bCs/>
          <w:noProof/>
          <w:sz w:val="20"/>
          <w:szCs w:val="22"/>
          <w:lang w:val="en-GB"/>
        </w:rPr>
        <w:t>constraint_flag</w:t>
      </w:r>
      <w:proofErr w:type="spellEnd"/>
      <w:r w:rsidRPr="004425D2">
        <w:rPr>
          <w:bCs/>
          <w:noProof/>
          <w:sz w:val="20"/>
          <w:szCs w:val="22"/>
          <w:lang w:val="en-GB"/>
        </w:rPr>
        <w:t xml:space="preserve">, </w:t>
      </w:r>
      <w:r w:rsidRPr="004425D2">
        <w:rPr>
          <w:bCs/>
          <w:sz w:val="20"/>
          <w:szCs w:val="22"/>
          <w:lang w:val="en-GB"/>
        </w:rPr>
        <w:t>general_max_12bit_</w:t>
      </w:r>
      <w:r w:rsidRPr="004425D2">
        <w:rPr>
          <w:b/>
          <w:bCs/>
          <w:sz w:val="20"/>
          <w:szCs w:val="22"/>
          <w:lang w:val="en-GB"/>
        </w:rPr>
        <w:t>‌</w:t>
      </w:r>
      <w:r w:rsidRPr="004425D2">
        <w:rPr>
          <w:bCs/>
          <w:sz w:val="20"/>
          <w:szCs w:val="22"/>
          <w:lang w:val="en-GB"/>
        </w:rPr>
        <w:t>constraint_flag, general_max_10bit_</w:t>
      </w:r>
      <w:r w:rsidRPr="004425D2">
        <w:rPr>
          <w:b/>
          <w:bCs/>
          <w:sz w:val="20"/>
          <w:szCs w:val="22"/>
          <w:lang w:val="en-GB"/>
        </w:rPr>
        <w:t>‌</w:t>
      </w:r>
      <w:r w:rsidRPr="004425D2">
        <w:rPr>
          <w:bCs/>
          <w:sz w:val="20"/>
          <w:szCs w:val="22"/>
          <w:lang w:val="en-GB"/>
        </w:rPr>
        <w:t>constraint_flag, general_max_8bit_</w:t>
      </w:r>
      <w:r w:rsidRPr="004425D2">
        <w:rPr>
          <w:b/>
          <w:bCs/>
          <w:sz w:val="20"/>
          <w:szCs w:val="22"/>
          <w:lang w:val="en-GB"/>
        </w:rPr>
        <w:t>‌</w:t>
      </w:r>
      <w:r w:rsidRPr="004425D2">
        <w:rPr>
          <w:bCs/>
          <w:sz w:val="20"/>
          <w:szCs w:val="22"/>
          <w:lang w:val="en-GB"/>
        </w:rPr>
        <w:t>constraint_flag, general_max_422chroma_</w:t>
      </w:r>
      <w:r w:rsidRPr="004425D2">
        <w:rPr>
          <w:b/>
          <w:bCs/>
          <w:sz w:val="20"/>
          <w:szCs w:val="22"/>
          <w:lang w:val="en-GB"/>
        </w:rPr>
        <w:t>‌</w:t>
      </w:r>
      <w:r w:rsidRPr="004425D2">
        <w:rPr>
          <w:bCs/>
          <w:sz w:val="20"/>
          <w:szCs w:val="22"/>
          <w:lang w:val="en-GB"/>
        </w:rPr>
        <w:t>constraint_flag, general_max_420chroma_</w:t>
      </w:r>
      <w:r w:rsidRPr="004425D2">
        <w:rPr>
          <w:b/>
          <w:bCs/>
          <w:sz w:val="20"/>
          <w:szCs w:val="22"/>
          <w:lang w:val="en-GB"/>
        </w:rPr>
        <w:t>‌</w:t>
      </w:r>
      <w:r w:rsidRPr="004425D2">
        <w:rPr>
          <w:bCs/>
          <w:sz w:val="20"/>
          <w:szCs w:val="22"/>
          <w:lang w:val="en-GB"/>
        </w:rPr>
        <w:t>constraint_flag, general_max_monochrome_</w:t>
      </w:r>
      <w:r w:rsidRPr="004425D2">
        <w:rPr>
          <w:b/>
          <w:bCs/>
          <w:sz w:val="20"/>
          <w:szCs w:val="22"/>
          <w:lang w:val="en-GB"/>
        </w:rPr>
        <w:t>‌</w:t>
      </w:r>
      <w:proofErr w:type="spellStart"/>
      <w:r w:rsidRPr="004425D2">
        <w:rPr>
          <w:bCs/>
          <w:sz w:val="20"/>
          <w:szCs w:val="22"/>
          <w:lang w:val="en-GB"/>
        </w:rPr>
        <w:t>constraint_flag</w:t>
      </w:r>
      <w:proofErr w:type="spellEnd"/>
      <w:r w:rsidRPr="004425D2">
        <w:rPr>
          <w:bCs/>
          <w:sz w:val="20"/>
          <w:szCs w:val="22"/>
          <w:lang w:val="en-GB"/>
        </w:rPr>
        <w:t>, general_intra_</w:t>
      </w:r>
      <w:r w:rsidRPr="004425D2">
        <w:rPr>
          <w:b/>
          <w:bCs/>
          <w:sz w:val="20"/>
          <w:szCs w:val="22"/>
          <w:lang w:val="en-GB"/>
        </w:rPr>
        <w:t>‌</w:t>
      </w:r>
      <w:proofErr w:type="spellStart"/>
      <w:r w:rsidRPr="004425D2">
        <w:rPr>
          <w:bCs/>
          <w:sz w:val="20"/>
          <w:szCs w:val="22"/>
          <w:lang w:val="en-GB"/>
        </w:rPr>
        <w:t>constraint_flag</w:t>
      </w:r>
      <w:proofErr w:type="spellEnd"/>
      <w:r w:rsidRPr="004425D2">
        <w:rPr>
          <w:bCs/>
          <w:sz w:val="20"/>
          <w:szCs w:val="22"/>
          <w:lang w:val="en-GB"/>
        </w:rPr>
        <w:t>, general_one_picture_only_</w:t>
      </w:r>
      <w:r w:rsidRPr="004425D2">
        <w:rPr>
          <w:b/>
          <w:bCs/>
          <w:sz w:val="20"/>
          <w:szCs w:val="22"/>
          <w:lang w:val="en-GB"/>
        </w:rPr>
        <w:t>‌</w:t>
      </w:r>
      <w:proofErr w:type="spellStart"/>
      <w:r w:rsidRPr="004425D2">
        <w:rPr>
          <w:bCs/>
          <w:sz w:val="20"/>
          <w:szCs w:val="22"/>
          <w:lang w:val="en-GB"/>
        </w:rPr>
        <w:t>constraint_flag</w:t>
      </w:r>
      <w:proofErr w:type="spellEnd"/>
      <w:r w:rsidRPr="004425D2">
        <w:rPr>
          <w:bCs/>
          <w:sz w:val="20"/>
          <w:szCs w:val="22"/>
          <w:lang w:val="en-GB"/>
        </w:rPr>
        <w:t>, general_lower_bit_rate_</w:t>
      </w:r>
      <w:r w:rsidRPr="004425D2">
        <w:rPr>
          <w:b/>
          <w:bCs/>
          <w:sz w:val="20"/>
          <w:szCs w:val="22"/>
          <w:lang w:val="en-GB"/>
        </w:rPr>
        <w:t>‌</w:t>
      </w:r>
      <w:proofErr w:type="spellStart"/>
      <w:r w:rsidRPr="004425D2">
        <w:rPr>
          <w:bCs/>
          <w:sz w:val="20"/>
          <w:szCs w:val="22"/>
          <w:lang w:val="en-GB"/>
        </w:rPr>
        <w:t>constraint_flag</w:t>
      </w:r>
      <w:proofErr w:type="spellEnd"/>
      <w:r w:rsidRPr="004425D2">
        <w:rPr>
          <w:bCs/>
          <w:sz w:val="20"/>
          <w:szCs w:val="22"/>
          <w:lang w:val="en-GB"/>
        </w:rPr>
        <w:t>, general_max_14bit_</w:t>
      </w:r>
      <w:r w:rsidRPr="004425D2">
        <w:rPr>
          <w:b/>
          <w:bCs/>
          <w:sz w:val="20"/>
          <w:szCs w:val="22"/>
          <w:lang w:val="en-GB"/>
        </w:rPr>
        <w:t>‌</w:t>
      </w:r>
      <w:r w:rsidRPr="004425D2">
        <w:rPr>
          <w:bCs/>
          <w:sz w:val="20"/>
          <w:szCs w:val="22"/>
          <w:lang w:val="en-GB"/>
        </w:rPr>
        <w:t xml:space="preserve">constraint_flag, general_reserved_zero_33bits, general_reserved_zero_34bits, </w:t>
      </w:r>
      <w:r w:rsidRPr="004425D2">
        <w:rPr>
          <w:rFonts w:eastAsia="Malgun Gothic"/>
          <w:bCs/>
          <w:sz w:val="20"/>
          <w:szCs w:val="22"/>
          <w:lang w:val="en-GB"/>
        </w:rPr>
        <w:t xml:space="preserve">general_reserved_zero_7bits, general_‌reserved_‌zero_‌35bits, </w:t>
      </w:r>
      <w:r w:rsidRPr="004425D2">
        <w:rPr>
          <w:bCs/>
          <w:noProof/>
          <w:sz w:val="20"/>
          <w:szCs w:val="22"/>
          <w:lang w:val="en-GB"/>
        </w:rPr>
        <w:t xml:space="preserve">general_reserved_zero_43bits, general_inbld_flag, </w:t>
      </w:r>
      <w:proofErr w:type="spellStart"/>
      <w:r w:rsidRPr="004425D2">
        <w:rPr>
          <w:bCs/>
          <w:noProof/>
          <w:sz w:val="20"/>
          <w:szCs w:val="22"/>
          <w:lang w:val="en-GB"/>
        </w:rPr>
        <w:t>general_</w:t>
      </w:r>
      <w:r w:rsidRPr="004425D2">
        <w:rPr>
          <w:bCs/>
          <w:sz w:val="20"/>
          <w:szCs w:val="22"/>
          <w:lang w:val="en-GB"/>
        </w:rPr>
        <w:t>reserved_zero_bit</w:t>
      </w:r>
      <w:proofErr w:type="spellEnd"/>
      <w:r w:rsidRPr="004425D2">
        <w:rPr>
          <w:bCs/>
          <w:noProof/>
          <w:sz w:val="20"/>
          <w:szCs w:val="22"/>
          <w:lang w:val="en-GB"/>
        </w:rPr>
        <w:t xml:space="preserve"> and general_level_idc, respectively, but apply to the sub-layer representation with TemporalId equal to i.</w:t>
      </w:r>
    </w:p>
    <w:p w14:paraId="400E521B" w14:textId="77777777" w:rsidR="004425D2" w:rsidRPr="00A44B62" w:rsidRDefault="004425D2" w:rsidP="004425D2">
      <w:pPr>
        <w:keepNext/>
        <w:keepLines/>
        <w:spacing w:before="360"/>
        <w:outlineLvl w:val="1"/>
        <w:rPr>
          <w:i/>
          <w:noProof/>
          <w:sz w:val="24"/>
        </w:rPr>
      </w:pPr>
      <w:r w:rsidRPr="00A44B62">
        <w:rPr>
          <w:i/>
          <w:noProof/>
          <w:sz w:val="24"/>
        </w:rPr>
        <w:t>with the following:</w:t>
      </w:r>
    </w:p>
    <w:p w14:paraId="5D2B35D1" w14:textId="6CEE07AB" w:rsidR="003326CD" w:rsidRDefault="003326CD" w:rsidP="00022C77">
      <w:pPr>
        <w:tabs>
          <w:tab w:val="clear" w:pos="720"/>
          <w:tab w:val="clear" w:pos="1080"/>
          <w:tab w:val="clear" w:pos="1440"/>
          <w:tab w:val="left" w:pos="794"/>
          <w:tab w:val="left" w:pos="1191"/>
          <w:tab w:val="left" w:pos="1588"/>
          <w:tab w:val="left" w:pos="1985"/>
        </w:tabs>
        <w:jc w:val="both"/>
        <w:rPr>
          <w:bCs/>
          <w:noProof/>
          <w:sz w:val="20"/>
          <w:szCs w:val="22"/>
          <w:lang w:val="en-GB"/>
        </w:rPr>
      </w:pPr>
      <w:r w:rsidRPr="00087A53">
        <w:rPr>
          <w:bCs/>
          <w:noProof/>
          <w:sz w:val="20"/>
          <w:szCs w:val="22"/>
          <w:highlight w:val="yellow"/>
          <w:lang w:val="en-GB"/>
        </w:rPr>
        <w:t>Each</w:t>
      </w:r>
      <w:r w:rsidRPr="004425D2">
        <w:rPr>
          <w:bCs/>
          <w:noProof/>
          <w:sz w:val="20"/>
          <w:szCs w:val="22"/>
          <w:lang w:val="en-GB"/>
        </w:rPr>
        <w:t xml:space="preserve"> of the syntax elements</w:t>
      </w:r>
      <w:r w:rsidR="00022C77">
        <w:rPr>
          <w:bCs/>
          <w:noProof/>
          <w:sz w:val="20"/>
          <w:szCs w:val="22"/>
          <w:lang w:val="en-GB"/>
        </w:rPr>
        <w:br/>
      </w:r>
      <w:r w:rsidR="00022C77">
        <w:rPr>
          <w:b/>
          <w:bCs/>
          <w:noProof/>
          <w:sz w:val="20"/>
          <w:szCs w:val="22"/>
          <w:lang w:val="en-GB"/>
        </w:rPr>
        <w:tab/>
      </w:r>
      <w:r w:rsidRPr="004425D2">
        <w:rPr>
          <w:b/>
          <w:bCs/>
          <w:noProof/>
          <w:sz w:val="20"/>
          <w:szCs w:val="22"/>
          <w:lang w:val="en-GB"/>
        </w:rPr>
        <w:t>sub_layer_profile_space</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sub_layer_tier_flag</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sub_layer_profile_idc</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sub_layer_profile_compatibility_flag</w:t>
      </w:r>
      <w:r w:rsidRPr="004425D2">
        <w:rPr>
          <w:bCs/>
          <w:noProof/>
          <w:sz w:val="20"/>
          <w:szCs w:val="22"/>
          <w:lang w:val="en-GB"/>
        </w:rPr>
        <w:t>[ i ][ j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sub_layer_progressive_source_flag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sub_layer_interlaced_source_flag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sub_layer_non_packed_constraint_flag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sub_layer_frame_only_constraint_flag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sz w:val="20"/>
          <w:szCs w:val="22"/>
          <w:lang w:val="en-GB"/>
        </w:rPr>
        <w:t>sub_layer_max_12bit_constraint_flag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sub_layer_max_10bit_constraint_flag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sub_layer_max_8bit_constraint_flag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sub_layer_max_422chroma_constraint_flag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sub_layer_max_420chroma_constraint_flag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
          <w:bCs/>
          <w:sz w:val="20"/>
          <w:szCs w:val="22"/>
          <w:lang w:val="en-GB"/>
        </w:rPr>
        <w:tab/>
      </w:r>
      <w:proofErr w:type="spellStart"/>
      <w:r w:rsidRPr="004425D2">
        <w:rPr>
          <w:b/>
          <w:bCs/>
          <w:sz w:val="20"/>
          <w:szCs w:val="22"/>
          <w:lang w:val="en-GB"/>
        </w:rPr>
        <w:t>sub_layer_max_monochrome_constraint_flag</w:t>
      </w:r>
      <w:proofErr w:type="spellEnd"/>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proofErr w:type="spellStart"/>
      <w:r w:rsidRPr="004425D2">
        <w:rPr>
          <w:b/>
          <w:bCs/>
          <w:sz w:val="20"/>
          <w:szCs w:val="22"/>
          <w:lang w:val="en-GB"/>
        </w:rPr>
        <w:t>sub_layer_intra_constraint_flag</w:t>
      </w:r>
      <w:proofErr w:type="spellEnd"/>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proofErr w:type="spellStart"/>
      <w:r w:rsidRPr="004425D2">
        <w:rPr>
          <w:b/>
          <w:bCs/>
          <w:sz w:val="20"/>
          <w:lang w:val="en-GB"/>
        </w:rPr>
        <w:t>sub_layer_one_picture_only_constraint_flag</w:t>
      </w:r>
      <w:proofErr w:type="spellEnd"/>
      <w:r w:rsidRPr="004425D2">
        <w:rPr>
          <w:bCs/>
          <w:sz w:val="20"/>
          <w:lang w:val="en-GB"/>
        </w:rPr>
        <w:t>[ i ],</w:t>
      </w:r>
      <w:r w:rsidR="00022C77">
        <w:rPr>
          <w:bCs/>
          <w:sz w:val="20"/>
          <w:lang w:val="en-GB"/>
        </w:rPr>
        <w:br/>
      </w:r>
      <w:r w:rsidR="00022C77">
        <w:rPr>
          <w:bCs/>
          <w:sz w:val="20"/>
          <w:lang w:val="en-GB"/>
        </w:rPr>
        <w:tab/>
      </w:r>
      <w:proofErr w:type="spellStart"/>
      <w:r w:rsidRPr="004425D2">
        <w:rPr>
          <w:b/>
          <w:bCs/>
          <w:sz w:val="20"/>
          <w:szCs w:val="22"/>
          <w:lang w:val="en-GB"/>
        </w:rPr>
        <w:t>sub_layer_lower_bit_rate_constraint_flag</w:t>
      </w:r>
      <w:proofErr w:type="spellEnd"/>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lang w:val="en-GB"/>
        </w:rPr>
        <w:t>sub_layer_max_14bit_constraint_flag</w:t>
      </w:r>
      <w:r w:rsidR="00022C77" w:rsidRPr="00022C77">
        <w:rPr>
          <w:bCs/>
          <w:sz w:val="20"/>
          <w:highlight w:val="yellow"/>
          <w:lang w:val="en-GB"/>
        </w:rPr>
        <w:t>[ i ]</w:t>
      </w:r>
      <w:r w:rsidRPr="004425D2">
        <w:rPr>
          <w:bCs/>
          <w:sz w:val="20"/>
          <w:szCs w:val="22"/>
          <w:lang w:val="en-GB"/>
        </w:rPr>
        <w:t>,</w:t>
      </w:r>
      <w:r w:rsidR="00022C77">
        <w:rPr>
          <w:bCs/>
          <w:sz w:val="20"/>
          <w:szCs w:val="22"/>
          <w:lang w:val="en-GB"/>
        </w:rPr>
        <w:br/>
      </w:r>
      <w:r w:rsidR="00022C77">
        <w:rPr>
          <w:b/>
          <w:bCs/>
          <w:sz w:val="20"/>
          <w:szCs w:val="22"/>
          <w:lang w:val="en-GB"/>
        </w:rPr>
        <w:lastRenderedPageBreak/>
        <w:tab/>
      </w:r>
      <w:r w:rsidRPr="004425D2">
        <w:rPr>
          <w:b/>
          <w:bCs/>
          <w:sz w:val="20"/>
          <w:szCs w:val="22"/>
          <w:lang w:val="en-GB"/>
        </w:rPr>
        <w:t>sub_layer_reserved_zero_33bits</w:t>
      </w:r>
      <w:r w:rsidRPr="004425D2">
        <w:rPr>
          <w:bCs/>
          <w:sz w:val="20"/>
          <w:szCs w:val="22"/>
          <w:lang w:val="en-GB"/>
        </w:rPr>
        <w:t>[ i ],</w:t>
      </w:r>
      <w:r w:rsidR="00022C77">
        <w:rPr>
          <w:bCs/>
          <w:sz w:val="20"/>
          <w:szCs w:val="22"/>
          <w:lang w:val="en-GB"/>
        </w:rPr>
        <w:br/>
      </w:r>
      <w:r w:rsidR="00022C77">
        <w:rPr>
          <w:bCs/>
          <w:sz w:val="20"/>
          <w:szCs w:val="22"/>
          <w:lang w:val="en-GB"/>
        </w:rPr>
        <w:tab/>
      </w:r>
      <w:r w:rsidRPr="004425D2">
        <w:rPr>
          <w:b/>
          <w:bCs/>
          <w:sz w:val="20"/>
          <w:szCs w:val="22"/>
          <w:lang w:val="en-GB"/>
        </w:rPr>
        <w:t>sub_layer_reserved_zero_34bits</w:t>
      </w:r>
      <w:r w:rsidRPr="004425D2">
        <w:rPr>
          <w:bCs/>
          <w:sz w:val="20"/>
          <w:szCs w:val="22"/>
          <w:lang w:val="en-GB"/>
        </w:rPr>
        <w:t>[ i ],</w:t>
      </w:r>
      <w:r w:rsidR="00022C77">
        <w:rPr>
          <w:bCs/>
          <w:sz w:val="20"/>
          <w:szCs w:val="22"/>
          <w:lang w:val="en-GB"/>
        </w:rPr>
        <w:br/>
      </w:r>
      <w:r w:rsidR="00022C77">
        <w:rPr>
          <w:bCs/>
          <w:sz w:val="20"/>
          <w:szCs w:val="22"/>
          <w:lang w:val="en-GB"/>
        </w:rPr>
        <w:tab/>
      </w:r>
      <w:r w:rsidRPr="004425D2">
        <w:rPr>
          <w:rFonts w:eastAsia="Malgun Gothic"/>
          <w:b/>
          <w:bCs/>
          <w:sz w:val="20"/>
          <w:szCs w:val="22"/>
          <w:lang w:val="en-GB"/>
        </w:rPr>
        <w:t>sub_layer_reserved_zero_7bits</w:t>
      </w:r>
      <w:r w:rsidRPr="004425D2">
        <w:rPr>
          <w:rFonts w:eastAsia="Malgun Gothic"/>
          <w:bCs/>
          <w:sz w:val="20"/>
          <w:szCs w:val="22"/>
          <w:lang w:val="en-GB"/>
        </w:rPr>
        <w:t>[ i ]</w:t>
      </w:r>
      <w:r w:rsidRPr="004425D2">
        <w:rPr>
          <w:rFonts w:eastAsia="Malgun Gothic"/>
          <w:b/>
          <w:bCs/>
          <w:sz w:val="20"/>
          <w:szCs w:val="22"/>
          <w:lang w:val="en-GB"/>
        </w:rPr>
        <w:t>,</w:t>
      </w:r>
      <w:r w:rsidR="00022C77">
        <w:rPr>
          <w:rFonts w:eastAsia="Malgun Gothic"/>
          <w:b/>
          <w:bCs/>
          <w:sz w:val="20"/>
          <w:szCs w:val="22"/>
          <w:lang w:val="en-GB"/>
        </w:rPr>
        <w:br/>
      </w:r>
      <w:r w:rsidR="00022C77">
        <w:rPr>
          <w:rFonts w:eastAsia="Malgun Gothic"/>
          <w:b/>
          <w:bCs/>
          <w:sz w:val="20"/>
          <w:szCs w:val="22"/>
          <w:lang w:val="en-GB"/>
        </w:rPr>
        <w:tab/>
      </w:r>
      <w:r w:rsidRPr="004425D2">
        <w:rPr>
          <w:rFonts w:eastAsia="Malgun Gothic"/>
          <w:b/>
          <w:bCs/>
          <w:sz w:val="20"/>
          <w:szCs w:val="22"/>
          <w:lang w:val="en-GB"/>
        </w:rPr>
        <w:t>sub_layer_reserved_zero_35bits</w:t>
      </w:r>
      <w:r w:rsidRPr="004425D2">
        <w:rPr>
          <w:rFonts w:eastAsia="Malgun Gothic"/>
          <w:bCs/>
          <w:sz w:val="20"/>
          <w:szCs w:val="22"/>
          <w:lang w:val="en-GB"/>
        </w:rPr>
        <w:t>[ i ],</w:t>
      </w:r>
      <w:r w:rsidR="00022C77">
        <w:rPr>
          <w:rFonts w:eastAsia="Malgun Gothic"/>
          <w:bCs/>
          <w:sz w:val="20"/>
          <w:szCs w:val="22"/>
          <w:lang w:val="en-GB"/>
        </w:rPr>
        <w:br/>
      </w:r>
      <w:r w:rsidR="00022C77">
        <w:rPr>
          <w:rFonts w:eastAsia="Malgun Gothic"/>
          <w:bCs/>
          <w:sz w:val="20"/>
          <w:szCs w:val="22"/>
          <w:lang w:val="en-GB"/>
        </w:rPr>
        <w:tab/>
      </w:r>
      <w:r w:rsidRPr="004425D2">
        <w:rPr>
          <w:b/>
          <w:bCs/>
          <w:noProof/>
          <w:sz w:val="20"/>
          <w:szCs w:val="22"/>
          <w:lang w:val="en-GB"/>
        </w:rPr>
        <w:t>sub_layer_reserved_zero_43bits</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sub_layer_inbld_flag</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noProof/>
          <w:sz w:val="20"/>
          <w:lang w:val="en-GB"/>
        </w:rPr>
        <w:t>sub_layer_</w:t>
      </w:r>
      <w:r w:rsidRPr="004425D2">
        <w:rPr>
          <w:b/>
          <w:bCs/>
          <w:noProof/>
          <w:sz w:val="20"/>
          <w:lang w:val="en-GB"/>
        </w:rPr>
        <w:t>reserved_zero_bit</w:t>
      </w:r>
      <w:r w:rsidRPr="004425D2">
        <w:rPr>
          <w:bCs/>
          <w:noProof/>
          <w:sz w:val="20"/>
          <w:szCs w:val="22"/>
          <w:lang w:val="en-GB"/>
        </w:rPr>
        <w:t>[ i ]</w:t>
      </w:r>
      <w:r w:rsidR="0069685F">
        <w:rPr>
          <w:bCs/>
          <w:noProof/>
          <w:sz w:val="20"/>
          <w:szCs w:val="22"/>
          <w:lang w:val="en-GB"/>
        </w:rPr>
        <w:t>,</w:t>
      </w:r>
      <w:r w:rsidRPr="004425D2">
        <w:rPr>
          <w:bCs/>
          <w:noProof/>
          <w:sz w:val="20"/>
          <w:szCs w:val="22"/>
          <w:lang w:val="en-GB"/>
        </w:rPr>
        <w:t xml:space="preserve"> and</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sub_layer_level_idc</w:t>
      </w:r>
      <w:r w:rsidRPr="004425D2">
        <w:rPr>
          <w:bCs/>
          <w:noProof/>
          <w:sz w:val="20"/>
          <w:szCs w:val="22"/>
          <w:lang w:val="en-GB"/>
        </w:rPr>
        <w:t>[ i ]</w:t>
      </w:r>
      <w:r w:rsidR="00022C77">
        <w:rPr>
          <w:bCs/>
          <w:noProof/>
          <w:sz w:val="20"/>
          <w:szCs w:val="22"/>
          <w:lang w:val="en-GB"/>
        </w:rPr>
        <w:br/>
      </w:r>
      <w:r w:rsidRPr="00077FC1">
        <w:rPr>
          <w:rFonts w:eastAsia="Malgun Gothic"/>
          <w:sz w:val="20"/>
          <w:highlight w:val="yellow"/>
        </w:rPr>
        <w:t>is referred to as the i-</w:t>
      </w:r>
      <w:proofErr w:type="spellStart"/>
      <w:r w:rsidRPr="00077FC1">
        <w:rPr>
          <w:rFonts w:eastAsia="Malgun Gothic"/>
          <w:sz w:val="20"/>
          <w:highlight w:val="yellow"/>
        </w:rPr>
        <w:t>th</w:t>
      </w:r>
      <w:proofErr w:type="spellEnd"/>
      <w:r w:rsidRPr="00077FC1">
        <w:rPr>
          <w:rFonts w:eastAsia="Malgun Gothic"/>
          <w:sz w:val="20"/>
          <w:highlight w:val="yellow"/>
        </w:rPr>
        <w:t xml:space="preserve"> corresponding sub-layer syntax element of each of </w:t>
      </w:r>
      <w:r w:rsidRPr="00AF581D">
        <w:rPr>
          <w:bCs/>
          <w:noProof/>
          <w:sz w:val="20"/>
          <w:lang w:val="en-GB"/>
        </w:rPr>
        <w:t>the syntax elements</w:t>
      </w:r>
      <w:r w:rsidR="00022C77" w:rsidRPr="00AF581D">
        <w:rPr>
          <w:bCs/>
          <w:noProof/>
          <w:sz w:val="20"/>
          <w:lang w:val="en-GB"/>
        </w:rPr>
        <w:br/>
      </w:r>
      <w:r w:rsidR="00022C77">
        <w:rPr>
          <w:bCs/>
          <w:noProof/>
          <w:sz w:val="20"/>
          <w:szCs w:val="22"/>
          <w:lang w:val="en-GB"/>
        </w:rPr>
        <w:tab/>
      </w:r>
      <w:r w:rsidRPr="004425D2">
        <w:rPr>
          <w:bCs/>
          <w:noProof/>
          <w:sz w:val="20"/>
          <w:szCs w:val="22"/>
          <w:lang w:val="en-GB"/>
        </w:rPr>
        <w:t>general_profile_space,</w:t>
      </w:r>
      <w:r w:rsidR="00022C77">
        <w:rPr>
          <w:bCs/>
          <w:noProof/>
          <w:sz w:val="20"/>
          <w:szCs w:val="22"/>
          <w:lang w:val="en-GB"/>
        </w:rPr>
        <w:br/>
      </w:r>
      <w:r w:rsidR="00022C77">
        <w:rPr>
          <w:bCs/>
          <w:noProof/>
          <w:sz w:val="20"/>
          <w:szCs w:val="22"/>
          <w:lang w:val="en-GB"/>
        </w:rPr>
        <w:tab/>
      </w:r>
      <w:r w:rsidRPr="004425D2">
        <w:rPr>
          <w:bCs/>
          <w:noProof/>
          <w:sz w:val="20"/>
          <w:szCs w:val="22"/>
          <w:lang w:val="en-GB"/>
        </w:rPr>
        <w:t>general_tier_flag,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general_profile_idc,</w:t>
      </w:r>
      <w:r w:rsidR="00022C77">
        <w:rPr>
          <w:bCs/>
          <w:noProof/>
          <w:sz w:val="20"/>
          <w:szCs w:val="22"/>
          <w:lang w:val="en-GB"/>
        </w:rPr>
        <w:br/>
      </w:r>
      <w:r w:rsidR="00022C77">
        <w:rPr>
          <w:bCs/>
          <w:noProof/>
          <w:sz w:val="20"/>
          <w:szCs w:val="22"/>
          <w:lang w:val="en-GB"/>
        </w:rPr>
        <w:tab/>
      </w:r>
      <w:r w:rsidRPr="004425D2">
        <w:rPr>
          <w:bCs/>
          <w:noProof/>
          <w:sz w:val="20"/>
          <w:szCs w:val="22"/>
          <w:lang w:val="en-GB"/>
        </w:rPr>
        <w:t>general_profile_compatibility_flag[ j ],</w:t>
      </w:r>
      <w:r w:rsidR="00022C77">
        <w:rPr>
          <w:bCs/>
          <w:noProof/>
          <w:sz w:val="20"/>
          <w:szCs w:val="22"/>
          <w:lang w:val="en-GB"/>
        </w:rPr>
        <w:br/>
      </w:r>
      <w:r w:rsidR="00022C77">
        <w:rPr>
          <w:bCs/>
          <w:noProof/>
          <w:sz w:val="20"/>
          <w:szCs w:val="22"/>
          <w:lang w:val="en-GB"/>
        </w:rPr>
        <w:tab/>
      </w:r>
      <w:r w:rsidRPr="004425D2">
        <w:rPr>
          <w:bCs/>
          <w:noProof/>
          <w:sz w:val="20"/>
          <w:szCs w:val="22"/>
          <w:lang w:val="en-GB"/>
        </w:rPr>
        <w:t>general_progressive_source_flag,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general_interlaced_source_flag,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general_non_packed_constraint_flag,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general_frame_only_constraint_flag,</w:t>
      </w:r>
      <w:r w:rsidR="00022C77">
        <w:rPr>
          <w:bCs/>
          <w:noProof/>
          <w:sz w:val="20"/>
          <w:szCs w:val="22"/>
          <w:lang w:val="en-GB"/>
        </w:rPr>
        <w:br/>
      </w:r>
      <w:r w:rsidR="00022C77">
        <w:rPr>
          <w:bCs/>
          <w:noProof/>
          <w:sz w:val="20"/>
          <w:szCs w:val="22"/>
          <w:lang w:val="en-GB"/>
        </w:rPr>
        <w:tab/>
      </w:r>
      <w:r w:rsidRPr="004425D2">
        <w:rPr>
          <w:bCs/>
          <w:sz w:val="20"/>
          <w:szCs w:val="22"/>
          <w:lang w:val="en-GB"/>
        </w:rPr>
        <w:t>general_max_12bit_constraint_flag,</w:t>
      </w:r>
      <w:r w:rsidR="00022C77">
        <w:rPr>
          <w:bCs/>
          <w:sz w:val="20"/>
          <w:szCs w:val="22"/>
          <w:lang w:val="en-GB"/>
        </w:rPr>
        <w:br/>
      </w:r>
      <w:r w:rsidR="00022C77">
        <w:rPr>
          <w:bCs/>
          <w:sz w:val="20"/>
          <w:szCs w:val="22"/>
          <w:lang w:val="en-GB"/>
        </w:rPr>
        <w:tab/>
      </w:r>
      <w:r w:rsidRPr="004425D2">
        <w:rPr>
          <w:bCs/>
          <w:sz w:val="20"/>
          <w:szCs w:val="22"/>
          <w:lang w:val="en-GB"/>
        </w:rPr>
        <w:t>general_max_10bit_constraint_flag,</w:t>
      </w:r>
      <w:r w:rsidR="00022C77">
        <w:rPr>
          <w:bCs/>
          <w:sz w:val="20"/>
          <w:szCs w:val="22"/>
          <w:lang w:val="en-GB"/>
        </w:rPr>
        <w:br/>
      </w:r>
      <w:r w:rsidR="00022C77">
        <w:rPr>
          <w:bCs/>
          <w:sz w:val="20"/>
          <w:szCs w:val="22"/>
          <w:lang w:val="en-GB"/>
        </w:rPr>
        <w:tab/>
      </w:r>
      <w:r w:rsidRPr="004425D2">
        <w:rPr>
          <w:bCs/>
          <w:sz w:val="20"/>
          <w:szCs w:val="22"/>
          <w:lang w:val="en-GB"/>
        </w:rPr>
        <w:t>general_max_8bit_constraint_flag,</w:t>
      </w:r>
      <w:r w:rsidR="00022C77">
        <w:rPr>
          <w:bCs/>
          <w:sz w:val="20"/>
          <w:szCs w:val="22"/>
          <w:lang w:val="en-GB"/>
        </w:rPr>
        <w:br/>
      </w:r>
      <w:r w:rsidR="00022C77">
        <w:rPr>
          <w:bCs/>
          <w:sz w:val="20"/>
          <w:szCs w:val="22"/>
          <w:lang w:val="en-GB"/>
        </w:rPr>
        <w:tab/>
      </w:r>
      <w:r w:rsidRPr="004425D2">
        <w:rPr>
          <w:bCs/>
          <w:sz w:val="20"/>
          <w:szCs w:val="22"/>
          <w:lang w:val="en-GB"/>
        </w:rPr>
        <w:t>general_max_422chroma_constraint_flag,</w:t>
      </w:r>
      <w:r w:rsidR="00022C77">
        <w:rPr>
          <w:bCs/>
          <w:sz w:val="20"/>
          <w:szCs w:val="22"/>
          <w:lang w:val="en-GB"/>
        </w:rPr>
        <w:br/>
      </w:r>
      <w:r w:rsidR="00022C77">
        <w:rPr>
          <w:bCs/>
          <w:sz w:val="20"/>
          <w:szCs w:val="22"/>
          <w:lang w:val="en-GB"/>
        </w:rPr>
        <w:tab/>
      </w:r>
      <w:r w:rsidRPr="004425D2">
        <w:rPr>
          <w:bCs/>
          <w:sz w:val="20"/>
          <w:szCs w:val="22"/>
          <w:lang w:val="en-GB"/>
        </w:rPr>
        <w:t>general_max_420chroma_constraint_flag,</w:t>
      </w:r>
      <w:r w:rsidR="00022C77">
        <w:rPr>
          <w:bCs/>
          <w:sz w:val="20"/>
          <w:szCs w:val="22"/>
          <w:lang w:val="en-GB"/>
        </w:rPr>
        <w:br/>
      </w:r>
      <w:r w:rsidR="00022C77">
        <w:rPr>
          <w:bCs/>
          <w:sz w:val="20"/>
          <w:szCs w:val="22"/>
          <w:lang w:val="en-GB"/>
        </w:rPr>
        <w:tab/>
      </w:r>
      <w:proofErr w:type="spellStart"/>
      <w:r w:rsidRPr="004425D2">
        <w:rPr>
          <w:bCs/>
          <w:sz w:val="20"/>
          <w:szCs w:val="22"/>
          <w:lang w:val="en-GB"/>
        </w:rPr>
        <w:t>general_max_monochrome_constraint_flag</w:t>
      </w:r>
      <w:proofErr w:type="spellEnd"/>
      <w:r w:rsidRPr="004425D2">
        <w:rPr>
          <w:bCs/>
          <w:sz w:val="20"/>
          <w:szCs w:val="22"/>
          <w:lang w:val="en-GB"/>
        </w:rPr>
        <w:t>,</w:t>
      </w:r>
      <w:r w:rsidR="00022C77">
        <w:rPr>
          <w:bCs/>
          <w:sz w:val="20"/>
          <w:szCs w:val="22"/>
          <w:lang w:val="en-GB"/>
        </w:rPr>
        <w:br/>
      </w:r>
      <w:r w:rsidR="00022C77">
        <w:rPr>
          <w:bCs/>
          <w:sz w:val="20"/>
          <w:szCs w:val="22"/>
          <w:lang w:val="en-GB"/>
        </w:rPr>
        <w:tab/>
      </w:r>
      <w:proofErr w:type="spellStart"/>
      <w:r w:rsidRPr="004425D2">
        <w:rPr>
          <w:bCs/>
          <w:sz w:val="20"/>
          <w:szCs w:val="22"/>
          <w:lang w:val="en-GB"/>
        </w:rPr>
        <w:t>general_intra_constraint_flag</w:t>
      </w:r>
      <w:proofErr w:type="spellEnd"/>
      <w:r w:rsidRPr="004425D2">
        <w:rPr>
          <w:bCs/>
          <w:sz w:val="20"/>
          <w:szCs w:val="22"/>
          <w:lang w:val="en-GB"/>
        </w:rPr>
        <w:t>,</w:t>
      </w:r>
      <w:r w:rsidR="00022C77">
        <w:rPr>
          <w:bCs/>
          <w:sz w:val="20"/>
          <w:szCs w:val="22"/>
          <w:lang w:val="en-GB"/>
        </w:rPr>
        <w:br/>
      </w:r>
      <w:r w:rsidR="00022C77">
        <w:rPr>
          <w:bCs/>
          <w:sz w:val="20"/>
          <w:szCs w:val="22"/>
          <w:lang w:val="en-GB"/>
        </w:rPr>
        <w:tab/>
      </w:r>
      <w:proofErr w:type="spellStart"/>
      <w:r w:rsidRPr="004425D2">
        <w:rPr>
          <w:bCs/>
          <w:sz w:val="20"/>
          <w:szCs w:val="22"/>
          <w:lang w:val="en-GB"/>
        </w:rPr>
        <w:t>general_one_picture_only_constraint_flag</w:t>
      </w:r>
      <w:proofErr w:type="spellEnd"/>
      <w:r w:rsidRPr="004425D2">
        <w:rPr>
          <w:bCs/>
          <w:sz w:val="20"/>
          <w:szCs w:val="22"/>
          <w:lang w:val="en-GB"/>
        </w:rPr>
        <w:t>,</w:t>
      </w:r>
      <w:r w:rsidR="00022C77">
        <w:rPr>
          <w:bCs/>
          <w:sz w:val="20"/>
          <w:szCs w:val="22"/>
          <w:lang w:val="en-GB"/>
        </w:rPr>
        <w:br/>
      </w:r>
      <w:r w:rsidR="00022C77">
        <w:rPr>
          <w:bCs/>
          <w:sz w:val="20"/>
          <w:szCs w:val="22"/>
          <w:lang w:val="en-GB"/>
        </w:rPr>
        <w:tab/>
      </w:r>
      <w:proofErr w:type="spellStart"/>
      <w:r w:rsidRPr="004425D2">
        <w:rPr>
          <w:bCs/>
          <w:sz w:val="20"/>
          <w:szCs w:val="22"/>
          <w:lang w:val="en-GB"/>
        </w:rPr>
        <w:t>general_lower_bit_rate_constraint_flag</w:t>
      </w:r>
      <w:proofErr w:type="spellEnd"/>
      <w:r w:rsidRPr="004425D2">
        <w:rPr>
          <w:bCs/>
          <w:sz w:val="20"/>
          <w:szCs w:val="22"/>
          <w:lang w:val="en-GB"/>
        </w:rPr>
        <w:t>,</w:t>
      </w:r>
      <w:r w:rsidR="00022C77">
        <w:rPr>
          <w:bCs/>
          <w:sz w:val="20"/>
          <w:szCs w:val="22"/>
          <w:lang w:val="en-GB"/>
        </w:rPr>
        <w:br/>
      </w:r>
      <w:r w:rsidR="00022C77">
        <w:rPr>
          <w:bCs/>
          <w:sz w:val="20"/>
          <w:szCs w:val="22"/>
          <w:lang w:val="en-GB"/>
        </w:rPr>
        <w:tab/>
      </w:r>
      <w:r w:rsidRPr="004425D2">
        <w:rPr>
          <w:bCs/>
          <w:sz w:val="20"/>
          <w:szCs w:val="22"/>
          <w:lang w:val="en-GB"/>
        </w:rPr>
        <w:t>general_max_14bit_constraint_flag,</w:t>
      </w:r>
      <w:r w:rsidR="00022C77">
        <w:rPr>
          <w:bCs/>
          <w:sz w:val="20"/>
          <w:szCs w:val="22"/>
          <w:lang w:val="en-GB"/>
        </w:rPr>
        <w:br/>
      </w:r>
      <w:r w:rsidR="00022C77">
        <w:rPr>
          <w:bCs/>
          <w:sz w:val="20"/>
          <w:szCs w:val="22"/>
          <w:lang w:val="en-GB"/>
        </w:rPr>
        <w:tab/>
      </w:r>
      <w:r w:rsidRPr="004425D2">
        <w:rPr>
          <w:bCs/>
          <w:sz w:val="20"/>
          <w:szCs w:val="22"/>
          <w:lang w:val="en-GB"/>
        </w:rPr>
        <w:t>general_reserved_zero_33bits,</w:t>
      </w:r>
      <w:r w:rsidR="00022C77">
        <w:rPr>
          <w:bCs/>
          <w:sz w:val="20"/>
          <w:szCs w:val="22"/>
          <w:lang w:val="en-GB"/>
        </w:rPr>
        <w:br/>
      </w:r>
      <w:r w:rsidR="00022C77">
        <w:rPr>
          <w:bCs/>
          <w:sz w:val="20"/>
          <w:szCs w:val="22"/>
          <w:lang w:val="en-GB"/>
        </w:rPr>
        <w:tab/>
      </w:r>
      <w:r w:rsidRPr="004425D2">
        <w:rPr>
          <w:bCs/>
          <w:sz w:val="20"/>
          <w:szCs w:val="22"/>
          <w:lang w:val="en-GB"/>
        </w:rPr>
        <w:t>general_reserved_zero_34bits,</w:t>
      </w:r>
      <w:r w:rsidR="00022C77">
        <w:rPr>
          <w:bCs/>
          <w:sz w:val="20"/>
          <w:szCs w:val="22"/>
          <w:lang w:val="en-GB"/>
        </w:rPr>
        <w:br/>
      </w:r>
      <w:r w:rsidR="00022C77">
        <w:rPr>
          <w:bCs/>
          <w:sz w:val="20"/>
          <w:szCs w:val="22"/>
          <w:lang w:val="en-GB"/>
        </w:rPr>
        <w:tab/>
      </w:r>
      <w:r w:rsidRPr="004425D2">
        <w:rPr>
          <w:rFonts w:eastAsia="Malgun Gothic"/>
          <w:bCs/>
          <w:sz w:val="20"/>
          <w:szCs w:val="22"/>
          <w:lang w:val="en-GB"/>
        </w:rPr>
        <w:t>general_reserved_zero_7bits,</w:t>
      </w:r>
      <w:r w:rsidR="00022C77">
        <w:rPr>
          <w:rFonts w:eastAsia="Malgun Gothic"/>
          <w:bCs/>
          <w:sz w:val="20"/>
          <w:szCs w:val="22"/>
          <w:lang w:val="en-GB"/>
        </w:rPr>
        <w:br/>
      </w:r>
      <w:r w:rsidR="00022C77">
        <w:rPr>
          <w:rFonts w:eastAsia="Malgun Gothic"/>
          <w:bCs/>
          <w:sz w:val="20"/>
          <w:szCs w:val="22"/>
          <w:lang w:val="en-GB"/>
        </w:rPr>
        <w:tab/>
      </w:r>
      <w:r w:rsidRPr="004425D2">
        <w:rPr>
          <w:rFonts w:eastAsia="Malgun Gothic"/>
          <w:bCs/>
          <w:sz w:val="20"/>
          <w:szCs w:val="22"/>
          <w:lang w:val="en-GB"/>
        </w:rPr>
        <w:t>general_reserved_zero_35bits,</w:t>
      </w:r>
      <w:r w:rsidR="00022C77">
        <w:rPr>
          <w:rFonts w:eastAsia="Malgun Gothic"/>
          <w:bCs/>
          <w:sz w:val="20"/>
          <w:szCs w:val="22"/>
          <w:lang w:val="en-GB"/>
        </w:rPr>
        <w:br/>
      </w:r>
      <w:r w:rsidR="00022C77">
        <w:rPr>
          <w:rFonts w:eastAsia="Malgun Gothic"/>
          <w:bCs/>
          <w:sz w:val="20"/>
          <w:szCs w:val="22"/>
          <w:lang w:val="en-GB"/>
        </w:rPr>
        <w:tab/>
      </w:r>
      <w:r w:rsidRPr="004425D2">
        <w:rPr>
          <w:bCs/>
          <w:noProof/>
          <w:sz w:val="20"/>
          <w:szCs w:val="22"/>
          <w:lang w:val="en-GB"/>
        </w:rPr>
        <w:t>general_reserved_zero_43bits,</w:t>
      </w:r>
      <w:r w:rsidR="00022C77">
        <w:rPr>
          <w:bCs/>
          <w:noProof/>
          <w:sz w:val="20"/>
          <w:szCs w:val="22"/>
          <w:lang w:val="en-GB"/>
        </w:rPr>
        <w:br/>
      </w:r>
      <w:r w:rsidR="00022C77">
        <w:rPr>
          <w:bCs/>
          <w:noProof/>
          <w:sz w:val="20"/>
          <w:szCs w:val="22"/>
          <w:lang w:val="en-GB"/>
        </w:rPr>
        <w:tab/>
      </w:r>
      <w:r w:rsidRPr="004425D2">
        <w:rPr>
          <w:bCs/>
          <w:noProof/>
          <w:sz w:val="20"/>
          <w:szCs w:val="22"/>
          <w:lang w:val="en-GB"/>
        </w:rPr>
        <w:t>general_inbld_flag,</w:t>
      </w:r>
      <w:r w:rsidR="00022C77">
        <w:rPr>
          <w:bCs/>
          <w:noProof/>
          <w:sz w:val="20"/>
          <w:szCs w:val="22"/>
          <w:lang w:val="en-GB"/>
        </w:rPr>
        <w:br/>
      </w:r>
      <w:r w:rsidR="00022C77">
        <w:rPr>
          <w:bCs/>
          <w:noProof/>
          <w:sz w:val="20"/>
          <w:szCs w:val="22"/>
          <w:lang w:val="en-GB"/>
        </w:rPr>
        <w:tab/>
      </w:r>
      <w:proofErr w:type="spellStart"/>
      <w:r w:rsidRPr="004425D2">
        <w:rPr>
          <w:bCs/>
          <w:noProof/>
          <w:sz w:val="20"/>
          <w:szCs w:val="22"/>
          <w:lang w:val="en-GB"/>
        </w:rPr>
        <w:t>general_</w:t>
      </w:r>
      <w:r w:rsidRPr="004425D2">
        <w:rPr>
          <w:bCs/>
          <w:sz w:val="20"/>
          <w:szCs w:val="22"/>
          <w:lang w:val="en-GB"/>
        </w:rPr>
        <w:t>reserved_zero_bit</w:t>
      </w:r>
      <w:proofErr w:type="spellEnd"/>
      <w:r w:rsidR="0069685F">
        <w:rPr>
          <w:bCs/>
          <w:sz w:val="20"/>
          <w:szCs w:val="22"/>
          <w:lang w:val="en-GB"/>
        </w:rPr>
        <w:t>,</w:t>
      </w:r>
      <w:r w:rsidRPr="004425D2">
        <w:rPr>
          <w:bCs/>
          <w:noProof/>
          <w:sz w:val="20"/>
          <w:szCs w:val="22"/>
          <w:lang w:val="en-GB"/>
        </w:rPr>
        <w:t xml:space="preserve"> and</w:t>
      </w:r>
      <w:r w:rsidR="00022C77">
        <w:rPr>
          <w:bCs/>
          <w:noProof/>
          <w:sz w:val="20"/>
          <w:szCs w:val="22"/>
          <w:lang w:val="en-GB"/>
        </w:rPr>
        <w:br/>
      </w:r>
      <w:r w:rsidR="00022C77">
        <w:rPr>
          <w:bCs/>
          <w:noProof/>
          <w:sz w:val="20"/>
          <w:szCs w:val="22"/>
          <w:lang w:val="en-GB"/>
        </w:rPr>
        <w:tab/>
      </w:r>
      <w:r w:rsidRPr="004425D2">
        <w:rPr>
          <w:bCs/>
          <w:noProof/>
          <w:sz w:val="20"/>
          <w:szCs w:val="22"/>
          <w:lang w:val="en-GB"/>
        </w:rPr>
        <w:t>general_level_idc,</w:t>
      </w:r>
      <w:r w:rsidR="00022C77">
        <w:rPr>
          <w:bCs/>
          <w:noProof/>
          <w:sz w:val="20"/>
          <w:szCs w:val="22"/>
          <w:lang w:val="en-GB"/>
        </w:rPr>
        <w:br/>
      </w:r>
      <w:r w:rsidRPr="004425D2">
        <w:rPr>
          <w:bCs/>
          <w:noProof/>
          <w:sz w:val="20"/>
          <w:szCs w:val="22"/>
          <w:lang w:val="en-GB"/>
        </w:rPr>
        <w:t>respectively</w:t>
      </w:r>
      <w:r>
        <w:rPr>
          <w:bCs/>
          <w:noProof/>
          <w:sz w:val="20"/>
          <w:szCs w:val="22"/>
          <w:lang w:val="en-GB"/>
        </w:rPr>
        <w:t>.</w:t>
      </w:r>
    </w:p>
    <w:p w14:paraId="5DBC7EF9" w14:textId="5467C1E1" w:rsidR="003326CD" w:rsidRDefault="003326CD" w:rsidP="003326CD">
      <w:pPr>
        <w:tabs>
          <w:tab w:val="clear" w:pos="360"/>
          <w:tab w:val="clear" w:pos="720"/>
          <w:tab w:val="clear" w:pos="1080"/>
          <w:tab w:val="clear" w:pos="1440"/>
          <w:tab w:val="left" w:pos="794"/>
          <w:tab w:val="left" w:pos="1191"/>
          <w:tab w:val="left" w:pos="1588"/>
          <w:tab w:val="left" w:pos="1985"/>
        </w:tabs>
        <w:jc w:val="both"/>
        <w:rPr>
          <w:bCs/>
          <w:noProof/>
          <w:sz w:val="20"/>
          <w:szCs w:val="22"/>
          <w:lang w:val="en-GB"/>
        </w:rPr>
      </w:pPr>
      <w:r w:rsidRPr="00087A53">
        <w:rPr>
          <w:bCs/>
          <w:noProof/>
          <w:sz w:val="20"/>
          <w:szCs w:val="22"/>
          <w:highlight w:val="yellow"/>
          <w:lang w:val="en-GB"/>
        </w:rPr>
        <w:t>The semantics of a particular syntax element's i-th corresponding sub-layer syntax element, apart from the specification of the inference of not present value, is the same as the particular syntax element, but appl</w:t>
      </w:r>
      <w:r>
        <w:rPr>
          <w:bCs/>
          <w:noProof/>
          <w:sz w:val="20"/>
          <w:szCs w:val="22"/>
          <w:highlight w:val="yellow"/>
          <w:lang w:val="en-GB"/>
        </w:rPr>
        <w:t>i</w:t>
      </w:r>
      <w:r w:rsidR="0060287A">
        <w:rPr>
          <w:bCs/>
          <w:noProof/>
          <w:sz w:val="20"/>
          <w:szCs w:val="22"/>
          <w:highlight w:val="yellow"/>
          <w:lang w:val="en-GB"/>
        </w:rPr>
        <w:t>e</w:t>
      </w:r>
      <w:r>
        <w:rPr>
          <w:bCs/>
          <w:noProof/>
          <w:sz w:val="20"/>
          <w:szCs w:val="22"/>
          <w:highlight w:val="yellow"/>
          <w:lang w:val="en-GB"/>
        </w:rPr>
        <w:t>s</w:t>
      </w:r>
      <w:r w:rsidRPr="004425D2">
        <w:rPr>
          <w:bCs/>
          <w:noProof/>
          <w:sz w:val="20"/>
          <w:szCs w:val="22"/>
          <w:lang w:val="en-GB"/>
        </w:rPr>
        <w:t xml:space="preserve"> to the sub-layer representation with TemporalId equal to i.</w:t>
      </w:r>
    </w:p>
    <w:p w14:paraId="41FA4662" w14:textId="7A36B597" w:rsidR="00EB0B15" w:rsidRPr="00B31A35" w:rsidRDefault="00EB0B15" w:rsidP="00EB0B15">
      <w:pPr>
        <w:keepNext/>
        <w:keepLines/>
        <w:spacing w:before="360"/>
        <w:outlineLvl w:val="0"/>
        <w:rPr>
          <w:ins w:id="88" w:author="Ye-Kui Wang d00 (Macao changes)" w:date="2018-11-15T16:19:00Z"/>
          <w:i/>
          <w:noProof/>
          <w:sz w:val="24"/>
          <w:szCs w:val="24"/>
        </w:rPr>
      </w:pPr>
      <w:ins w:id="89" w:author="Ye-Kui Wang d00 (Macao changes)" w:date="2018-11-15T16:19:00Z">
        <w:r w:rsidRPr="00B31A35">
          <w:rPr>
            <w:i/>
            <w:noProof/>
            <w:sz w:val="24"/>
            <w:szCs w:val="24"/>
          </w:rPr>
          <w:t>In 7.</w:t>
        </w:r>
        <w:r>
          <w:rPr>
            <w:i/>
            <w:noProof/>
            <w:sz w:val="24"/>
            <w:szCs w:val="24"/>
          </w:rPr>
          <w:t>4.7.1</w:t>
        </w:r>
        <w:r w:rsidRPr="00B31A35">
          <w:rPr>
            <w:i/>
            <w:noProof/>
            <w:sz w:val="24"/>
            <w:szCs w:val="24"/>
          </w:rPr>
          <w:t xml:space="preserve">, replace the semantics of </w:t>
        </w:r>
        <w:r w:rsidRPr="00B31A35">
          <w:rPr>
            <w:bCs/>
            <w:i/>
            <w:noProof/>
            <w:sz w:val="24"/>
            <w:szCs w:val="24"/>
          </w:rPr>
          <w:t>delta_poc_msb_cycle_lt[ i ] with the following:</w:t>
        </w:r>
      </w:ins>
    </w:p>
    <w:p w14:paraId="396AF186" w14:textId="77777777" w:rsidR="00EB0B15" w:rsidRPr="0031656D" w:rsidRDefault="00EB0B15" w:rsidP="00EB0B15">
      <w:pPr>
        <w:tabs>
          <w:tab w:val="clear" w:pos="360"/>
          <w:tab w:val="clear" w:pos="720"/>
          <w:tab w:val="clear" w:pos="1080"/>
          <w:tab w:val="clear" w:pos="1440"/>
          <w:tab w:val="left" w:pos="794"/>
          <w:tab w:val="left" w:pos="1191"/>
          <w:tab w:val="left" w:pos="1588"/>
          <w:tab w:val="left" w:pos="1985"/>
        </w:tabs>
        <w:jc w:val="both"/>
        <w:rPr>
          <w:ins w:id="90" w:author="Ye-Kui Wang d00 (Macao changes)" w:date="2018-11-15T16:19:00Z"/>
          <w:noProof/>
          <w:sz w:val="20"/>
          <w:lang w:val="en-GB"/>
        </w:rPr>
      </w:pPr>
      <w:ins w:id="91" w:author="Ye-Kui Wang d00 (Macao changes)" w:date="2018-11-15T16:19:00Z">
        <w:r w:rsidRPr="0031656D">
          <w:rPr>
            <w:b/>
            <w:noProof/>
            <w:sz w:val="20"/>
            <w:lang w:val="en-GB"/>
          </w:rPr>
          <w:t>delta_poc_msb_cycle_lt</w:t>
        </w:r>
        <w:r w:rsidRPr="0031656D">
          <w:rPr>
            <w:noProof/>
            <w:sz w:val="20"/>
            <w:lang w:val="en-GB"/>
          </w:rPr>
          <w:t>[ i ]</w:t>
        </w:r>
        <w:r w:rsidRPr="0031656D">
          <w:rPr>
            <w:bCs/>
            <w:noProof/>
            <w:sz w:val="20"/>
            <w:lang w:val="en-GB"/>
          </w:rPr>
          <w:t xml:space="preserve"> is used to determine the value of the most significant bits of the picture order count value of the i-th entry in the long-term RPS of the current picture. </w:t>
        </w:r>
        <w:r w:rsidRPr="0031656D">
          <w:rPr>
            <w:bCs/>
            <w:noProof/>
            <w:sz w:val="20"/>
            <w:highlight w:val="yellow"/>
            <w:lang w:val="en-GB"/>
          </w:rPr>
          <w:t xml:space="preserve">The value of </w:t>
        </w:r>
        <w:r w:rsidRPr="0031656D">
          <w:rPr>
            <w:noProof/>
            <w:sz w:val="20"/>
            <w:highlight w:val="yellow"/>
            <w:lang w:val="en-GB"/>
          </w:rPr>
          <w:t>delta_poc_msb_cycle_lt[ i ]</w:t>
        </w:r>
        <w:r>
          <w:rPr>
            <w:noProof/>
            <w:sz w:val="20"/>
            <w:highlight w:val="yellow"/>
            <w:lang w:val="en-GB"/>
          </w:rPr>
          <w:t xml:space="preserve"> shall be in the range </w:t>
        </w:r>
        <w:r w:rsidRPr="006F4EA4">
          <w:rPr>
            <w:noProof/>
            <w:sz w:val="20"/>
            <w:highlight w:val="yellow"/>
            <w:lang w:val="en-GB"/>
          </w:rPr>
          <w:t>of 0 to 2</w:t>
        </w:r>
        <w:r w:rsidRPr="006F4EA4">
          <w:rPr>
            <w:noProof/>
            <w:sz w:val="20"/>
            <w:highlight w:val="yellow"/>
            <w:vertAlign w:val="superscript"/>
            <w:lang w:val="en-GB"/>
          </w:rPr>
          <w:t>(32 − log2_max_pic_order_cnt_lsb_minus4 − 4 )</w:t>
        </w:r>
        <w:r w:rsidRPr="006F4EA4">
          <w:rPr>
            <w:noProof/>
            <w:sz w:val="20"/>
            <w:highlight w:val="yellow"/>
            <w:lang w:val="en-GB"/>
          </w:rPr>
          <w:t>, inclusive</w:t>
        </w:r>
        <w:r w:rsidRPr="0031656D">
          <w:rPr>
            <w:bCs/>
            <w:noProof/>
            <w:sz w:val="20"/>
            <w:highlight w:val="yellow"/>
            <w:lang w:val="en-GB"/>
          </w:rPr>
          <w:t>.</w:t>
        </w:r>
        <w:r>
          <w:rPr>
            <w:bCs/>
            <w:noProof/>
            <w:sz w:val="20"/>
            <w:lang w:val="en-GB"/>
          </w:rPr>
          <w:t xml:space="preserve"> </w:t>
        </w:r>
        <w:r w:rsidRPr="0031656D">
          <w:rPr>
            <w:bCs/>
            <w:noProof/>
            <w:sz w:val="20"/>
            <w:lang w:val="en-GB"/>
          </w:rPr>
          <w:t>When delta_poc_msb_cycle_lt[ i ] is not present, it is inferred to be equal to 0.</w:t>
        </w:r>
      </w:ins>
    </w:p>
    <w:p w14:paraId="56C065F0" w14:textId="77777777" w:rsidR="00EB0B15" w:rsidRPr="0031656D" w:rsidRDefault="00EB0B15" w:rsidP="00EB0B15">
      <w:pPr>
        <w:tabs>
          <w:tab w:val="clear" w:pos="360"/>
          <w:tab w:val="clear" w:pos="720"/>
          <w:tab w:val="clear" w:pos="1080"/>
          <w:tab w:val="clear" w:pos="1440"/>
          <w:tab w:val="left" w:pos="794"/>
          <w:tab w:val="left" w:pos="1191"/>
          <w:tab w:val="left" w:pos="1588"/>
          <w:tab w:val="left" w:pos="1985"/>
        </w:tabs>
        <w:jc w:val="both"/>
        <w:rPr>
          <w:ins w:id="92" w:author="Ye-Kui Wang d00 (Macao changes)" w:date="2018-11-15T16:19:00Z"/>
          <w:noProof/>
          <w:sz w:val="20"/>
          <w:lang w:val="en-GB"/>
        </w:rPr>
      </w:pPr>
      <w:ins w:id="93" w:author="Ye-Kui Wang d00 (Macao changes)" w:date="2018-11-15T16:19:00Z">
        <w:r w:rsidRPr="0031656D">
          <w:rPr>
            <w:noProof/>
            <w:sz w:val="20"/>
            <w:lang w:val="en-GB"/>
          </w:rPr>
          <w:t>The variable Delta</w:t>
        </w:r>
        <w:r w:rsidRPr="0031656D">
          <w:rPr>
            <w:bCs/>
            <w:noProof/>
            <w:sz w:val="20"/>
            <w:lang w:val="en-GB"/>
          </w:rPr>
          <w:t>PocMsbCycleLt[ i ]</w:t>
        </w:r>
        <w:r w:rsidRPr="0031656D">
          <w:rPr>
            <w:noProof/>
            <w:sz w:val="20"/>
            <w:lang w:val="en-GB"/>
          </w:rPr>
          <w:t xml:space="preserve"> is derived as follows:</w:t>
        </w:r>
      </w:ins>
    </w:p>
    <w:p w14:paraId="2E13943C" w14:textId="77777777" w:rsidR="00EB0B15" w:rsidRPr="0031656D" w:rsidRDefault="00EB0B15" w:rsidP="00EB0B15">
      <w:pPr>
        <w:tabs>
          <w:tab w:val="clear" w:pos="360"/>
          <w:tab w:val="clear" w:pos="720"/>
          <w:tab w:val="clear" w:pos="1080"/>
          <w:tab w:val="clear" w:pos="1440"/>
          <w:tab w:val="left" w:pos="794"/>
          <w:tab w:val="left" w:pos="1170"/>
          <w:tab w:val="left" w:pos="1588"/>
          <w:tab w:val="left" w:pos="1890"/>
          <w:tab w:val="center" w:pos="4849"/>
          <w:tab w:val="right" w:pos="9696"/>
        </w:tabs>
        <w:spacing w:before="193" w:after="240"/>
        <w:ind w:left="794"/>
        <w:rPr>
          <w:ins w:id="94" w:author="Ye-Kui Wang d00 (Macao changes)" w:date="2018-11-15T16:19:00Z"/>
          <w:noProof/>
          <w:sz w:val="20"/>
          <w:lang w:val="en-GB"/>
        </w:rPr>
      </w:pPr>
      <w:ins w:id="95" w:author="Ye-Kui Wang d00 (Macao changes)" w:date="2018-11-15T16:19:00Z">
        <w:r w:rsidRPr="0031656D">
          <w:rPr>
            <w:noProof/>
            <w:sz w:val="20"/>
            <w:lang w:val="en-GB"/>
          </w:rPr>
          <w:t>if( i  = =  0  | |  i  = =  num_long_term_sps )</w:t>
        </w:r>
        <w:r w:rsidRPr="0031656D">
          <w:rPr>
            <w:noProof/>
            <w:sz w:val="20"/>
            <w:lang w:val="en-GB"/>
          </w:rPr>
          <w:br/>
        </w:r>
        <w:r w:rsidRPr="0031656D">
          <w:rPr>
            <w:noProof/>
            <w:sz w:val="20"/>
            <w:lang w:val="en-GB"/>
          </w:rPr>
          <w:tab/>
          <w:t>Delta</w:t>
        </w:r>
        <w:r w:rsidRPr="0031656D">
          <w:rPr>
            <w:bCs/>
            <w:noProof/>
            <w:sz w:val="20"/>
            <w:lang w:val="en-GB"/>
          </w:rPr>
          <w:t>PocMsbCycleLt[ i ]</w:t>
        </w:r>
        <w:r w:rsidRPr="0031656D">
          <w:rPr>
            <w:noProof/>
            <w:sz w:val="20"/>
            <w:lang w:val="en-GB"/>
          </w:rPr>
          <w:t xml:space="preserve"> = delta_poc_msb_cycle_lt[ i ]</w:t>
        </w:r>
        <w:r w:rsidRPr="0031656D">
          <w:rPr>
            <w:noProof/>
            <w:sz w:val="20"/>
            <w:lang w:val="en-GB"/>
          </w:rPr>
          <w:br/>
          <w:t>else</w:t>
        </w:r>
        <w:r w:rsidRPr="0031656D">
          <w:rPr>
            <w:noProof/>
            <w:sz w:val="20"/>
            <w:lang w:val="en-GB"/>
          </w:rPr>
          <w:tab/>
        </w:r>
        <w:r w:rsidRPr="0031656D">
          <w:rPr>
            <w:noProof/>
            <w:sz w:val="20"/>
            <w:lang w:val="en-GB"/>
          </w:rPr>
          <w:tab/>
        </w:r>
        <w:r w:rsidRPr="0031656D">
          <w:rPr>
            <w:noProof/>
            <w:sz w:val="20"/>
            <w:lang w:val="en-GB"/>
          </w:rPr>
          <w:tab/>
        </w:r>
        <w:r w:rsidRPr="0031656D">
          <w:rPr>
            <w:noProof/>
            <w:sz w:val="20"/>
            <w:lang w:val="en-GB"/>
          </w:rPr>
          <w:tab/>
        </w:r>
        <w:r w:rsidRPr="0031656D">
          <w:rPr>
            <w:noProof/>
            <w:sz w:val="20"/>
            <w:lang w:val="en-GB"/>
          </w:rPr>
          <w:tab/>
          <w:t>(</w:t>
        </w:r>
        <w:r>
          <w:rPr>
            <w:noProof/>
            <w:sz w:val="20"/>
            <w:lang w:val="en-GB"/>
          </w:rPr>
          <w:t>7-52</w:t>
        </w:r>
        <w:r w:rsidRPr="0031656D">
          <w:rPr>
            <w:noProof/>
            <w:sz w:val="20"/>
            <w:lang w:val="en-GB"/>
          </w:rPr>
          <w:t>)</w:t>
        </w:r>
        <w:r w:rsidRPr="0031656D">
          <w:rPr>
            <w:noProof/>
            <w:sz w:val="20"/>
            <w:lang w:val="en-GB"/>
          </w:rPr>
          <w:br/>
        </w:r>
        <w:r w:rsidRPr="0031656D">
          <w:rPr>
            <w:noProof/>
            <w:sz w:val="20"/>
            <w:lang w:val="en-GB"/>
          </w:rPr>
          <w:tab/>
          <w:t>Delta</w:t>
        </w:r>
        <w:r w:rsidRPr="0031656D">
          <w:rPr>
            <w:bCs/>
            <w:noProof/>
            <w:sz w:val="20"/>
            <w:lang w:val="en-GB"/>
          </w:rPr>
          <w:t>PocMsbCycleLt[ i ]</w:t>
        </w:r>
        <w:r w:rsidRPr="0031656D">
          <w:rPr>
            <w:noProof/>
            <w:sz w:val="20"/>
            <w:lang w:val="en-GB"/>
          </w:rPr>
          <w:t xml:space="preserve"> = delta_poc_msb_cycle_lt[ i ] + Delta</w:t>
        </w:r>
        <w:r w:rsidRPr="0031656D">
          <w:rPr>
            <w:bCs/>
            <w:noProof/>
            <w:sz w:val="20"/>
            <w:lang w:val="en-GB"/>
          </w:rPr>
          <w:t>PocMsbCycleLt</w:t>
        </w:r>
        <w:r w:rsidRPr="0031656D">
          <w:rPr>
            <w:noProof/>
            <w:sz w:val="20"/>
            <w:lang w:val="en-GB"/>
          </w:rPr>
          <w:t>[ i − 1 ]</w:t>
        </w:r>
      </w:ins>
    </w:p>
    <w:p w14:paraId="2B5B9C8B" w14:textId="77777777" w:rsidR="00F9718A" w:rsidRPr="00B31A35" w:rsidRDefault="00F9718A" w:rsidP="00F9718A">
      <w:pPr>
        <w:keepNext/>
        <w:keepLines/>
        <w:spacing w:before="360"/>
        <w:outlineLvl w:val="0"/>
        <w:rPr>
          <w:ins w:id="96" w:author="Ye-Kui Wang d00 (Macao changes)" w:date="2018-11-15T15:53:00Z"/>
          <w:i/>
          <w:noProof/>
          <w:sz w:val="24"/>
          <w:szCs w:val="24"/>
        </w:rPr>
      </w:pPr>
      <w:ins w:id="97" w:author="Ye-Kui Wang d00 (Macao changes)" w:date="2018-11-15T15:53:00Z">
        <w:r w:rsidRPr="0031656D">
          <w:rPr>
            <w:i/>
            <w:noProof/>
            <w:sz w:val="24"/>
          </w:rPr>
          <w:t>In 7.</w:t>
        </w:r>
        <w:r>
          <w:rPr>
            <w:i/>
            <w:noProof/>
            <w:sz w:val="24"/>
          </w:rPr>
          <w:t>4.8</w:t>
        </w:r>
        <w:r w:rsidRPr="0031656D">
          <w:rPr>
            <w:i/>
            <w:noProof/>
            <w:sz w:val="24"/>
          </w:rPr>
          <w:t>, replace the semantics of</w:t>
        </w:r>
        <w:r w:rsidRPr="00B31A35">
          <w:rPr>
            <w:i/>
            <w:noProof/>
            <w:sz w:val="24"/>
            <w:szCs w:val="24"/>
          </w:rPr>
          <w:t xml:space="preserve"> </w:t>
        </w:r>
        <w:r w:rsidRPr="00B31A35">
          <w:rPr>
            <w:bCs/>
            <w:i/>
            <w:noProof/>
            <w:sz w:val="24"/>
            <w:szCs w:val="24"/>
          </w:rPr>
          <w:t>delta_poc_s0_minus1[ i ] with the following:</w:t>
        </w:r>
      </w:ins>
    </w:p>
    <w:p w14:paraId="749151DE" w14:textId="77777777" w:rsidR="00F9718A" w:rsidRPr="00CD0BA5" w:rsidRDefault="00F9718A" w:rsidP="00F9718A">
      <w:pPr>
        <w:tabs>
          <w:tab w:val="clear" w:pos="360"/>
          <w:tab w:val="clear" w:pos="720"/>
          <w:tab w:val="clear" w:pos="1080"/>
          <w:tab w:val="clear" w:pos="1440"/>
          <w:tab w:val="left" w:pos="794"/>
          <w:tab w:val="left" w:pos="1191"/>
          <w:tab w:val="left" w:pos="1588"/>
          <w:tab w:val="left" w:pos="1985"/>
        </w:tabs>
        <w:jc w:val="both"/>
        <w:rPr>
          <w:ins w:id="98" w:author="Ye-Kui Wang d00 (Macao changes)" w:date="2018-11-15T15:53:00Z"/>
          <w:noProof/>
          <w:sz w:val="20"/>
          <w:lang w:val="en-GB"/>
        </w:rPr>
      </w:pPr>
      <w:ins w:id="99" w:author="Ye-Kui Wang d00 (Macao changes)" w:date="2018-11-15T15:53:00Z">
        <w:r w:rsidRPr="00CD0BA5">
          <w:rPr>
            <w:b/>
            <w:bCs/>
            <w:noProof/>
            <w:sz w:val="20"/>
            <w:lang w:val="en-GB"/>
          </w:rPr>
          <w:t>delta_poc_s0_minus1</w:t>
        </w:r>
        <w:r w:rsidRPr="00CD0BA5">
          <w:rPr>
            <w:bCs/>
            <w:noProof/>
            <w:sz w:val="20"/>
            <w:lang w:val="en-GB"/>
          </w:rPr>
          <w:t>[ i ]</w:t>
        </w:r>
        <w:r w:rsidRPr="00CD0BA5">
          <w:rPr>
            <w:noProof/>
            <w:sz w:val="20"/>
            <w:lang w:val="en-GB"/>
          </w:rPr>
          <w:t xml:space="preserve"> plus 1, when i is equal to 0, specifies the difference between the picture order count values of the current picture and </w:t>
        </w:r>
        <w:r w:rsidRPr="00CD0BA5">
          <w:rPr>
            <w:noProof/>
            <w:sz w:val="20"/>
            <w:highlight w:val="yellow"/>
            <w:lang w:val="en-GB"/>
          </w:rPr>
          <w:t>the</w:t>
        </w:r>
        <w:r>
          <w:rPr>
            <w:noProof/>
            <w:sz w:val="20"/>
            <w:lang w:val="en-GB"/>
          </w:rPr>
          <w:t xml:space="preserve"> </w:t>
        </w:r>
        <w:r w:rsidRPr="00CD0BA5">
          <w:rPr>
            <w:noProof/>
            <w:sz w:val="20"/>
            <w:lang w:val="en-GB"/>
          </w:rPr>
          <w:t xml:space="preserve">i-th entry in </w:t>
        </w:r>
        <w:r w:rsidRPr="00CD0BA5">
          <w:rPr>
            <w:bCs/>
            <w:noProof/>
            <w:sz w:val="20"/>
            <w:lang w:val="en-GB"/>
          </w:rPr>
          <w:t xml:space="preserve">the </w:t>
        </w:r>
        <w:r w:rsidRPr="00CD0BA5">
          <w:rPr>
            <w:noProof/>
            <w:sz w:val="20"/>
            <w:lang w:val="en-GB"/>
          </w:rPr>
          <w:t>stRpsIdx-th</w:t>
        </w:r>
        <w:r w:rsidRPr="00CD0BA5">
          <w:rPr>
            <w:bCs/>
            <w:noProof/>
            <w:sz w:val="20"/>
            <w:lang w:val="en-GB"/>
          </w:rPr>
          <w:t xml:space="preserve"> </w:t>
        </w:r>
        <w:r w:rsidRPr="00CD0BA5">
          <w:rPr>
            <w:noProof/>
            <w:sz w:val="20"/>
            <w:szCs w:val="22"/>
            <w:lang w:val="en-GB"/>
          </w:rPr>
          <w:t xml:space="preserve">candidate short-term RPS </w:t>
        </w:r>
        <w:r w:rsidRPr="00CD0BA5">
          <w:rPr>
            <w:noProof/>
            <w:sz w:val="20"/>
            <w:lang w:val="en-GB"/>
          </w:rPr>
          <w:t xml:space="preserve">that has picture order count value less than that of the current picture, or, when i is greater than 0, specifies the difference between the picture order count values of the ( i − 1 )-th entry and the i-th entry in </w:t>
        </w:r>
        <w:r w:rsidRPr="00CD0BA5">
          <w:rPr>
            <w:bCs/>
            <w:noProof/>
            <w:sz w:val="20"/>
            <w:lang w:val="en-GB"/>
          </w:rPr>
          <w:t xml:space="preserve">the </w:t>
        </w:r>
        <w:r w:rsidRPr="00CD0BA5">
          <w:rPr>
            <w:noProof/>
            <w:sz w:val="20"/>
            <w:lang w:val="en-GB"/>
          </w:rPr>
          <w:t>stRpsIdx-th</w:t>
        </w:r>
        <w:r w:rsidRPr="00CD0BA5">
          <w:rPr>
            <w:bCs/>
            <w:noProof/>
            <w:sz w:val="20"/>
            <w:lang w:val="en-GB"/>
          </w:rPr>
          <w:t xml:space="preserve"> </w:t>
        </w:r>
        <w:r w:rsidRPr="00CD0BA5">
          <w:rPr>
            <w:noProof/>
            <w:sz w:val="20"/>
            <w:szCs w:val="22"/>
            <w:lang w:val="en-GB"/>
          </w:rPr>
          <w:t xml:space="preserve">candidate short-term RPS </w:t>
        </w:r>
        <w:r w:rsidRPr="00CD0BA5">
          <w:rPr>
            <w:noProof/>
            <w:sz w:val="20"/>
            <w:lang w:val="en-GB"/>
          </w:rPr>
          <w:t xml:space="preserve">that have picture </w:t>
        </w:r>
        <w:r w:rsidRPr="00CD0BA5">
          <w:rPr>
            <w:noProof/>
            <w:sz w:val="20"/>
            <w:lang w:val="en-GB"/>
          </w:rPr>
          <w:lastRenderedPageBreak/>
          <w:t xml:space="preserve">order count values less than </w:t>
        </w:r>
        <w:r w:rsidRPr="00CD0BA5">
          <w:rPr>
            <w:noProof/>
            <w:sz w:val="20"/>
            <w:szCs w:val="22"/>
            <w:lang w:val="en-GB"/>
          </w:rPr>
          <w:t xml:space="preserve">the picture order count value of </w:t>
        </w:r>
        <w:r w:rsidRPr="00CD0BA5">
          <w:rPr>
            <w:noProof/>
            <w:sz w:val="20"/>
            <w:lang w:val="en-GB"/>
          </w:rPr>
          <w:t>the current picture. The value of delta_poc_s0_minus1</w:t>
        </w:r>
        <w:r w:rsidRPr="00CD0BA5">
          <w:rPr>
            <w:noProof/>
            <w:sz w:val="20"/>
            <w:lang w:val="en-GB" w:eastAsia="ko-KR"/>
          </w:rPr>
          <w:t>[ i ]</w:t>
        </w:r>
        <w:r w:rsidRPr="00CD0BA5">
          <w:rPr>
            <w:noProof/>
            <w:sz w:val="20"/>
            <w:lang w:val="en-GB"/>
          </w:rPr>
          <w:t xml:space="preserve"> </w:t>
        </w:r>
        <w:r w:rsidRPr="00CD0BA5">
          <w:rPr>
            <w:noProof/>
            <w:sz w:val="20"/>
            <w:lang w:val="en-GB" w:eastAsia="ko-KR"/>
          </w:rPr>
          <w:t xml:space="preserve">shall be in the range of 0 to </w:t>
        </w:r>
        <w:r w:rsidRPr="00CD0BA5">
          <w:rPr>
            <w:noProof/>
            <w:sz w:val="20"/>
            <w:lang w:val="en-GB"/>
          </w:rPr>
          <w:t>2</w:t>
        </w:r>
        <w:r w:rsidRPr="00CD0BA5">
          <w:rPr>
            <w:noProof/>
            <w:sz w:val="20"/>
            <w:vertAlign w:val="superscript"/>
            <w:lang w:val="en-GB"/>
          </w:rPr>
          <w:t>15</w:t>
        </w:r>
        <w:r w:rsidRPr="00CD0BA5">
          <w:rPr>
            <w:noProof/>
            <w:sz w:val="20"/>
            <w:lang w:val="en-GB"/>
          </w:rPr>
          <w:t> − 1</w:t>
        </w:r>
        <w:r w:rsidRPr="00CD0BA5">
          <w:rPr>
            <w:noProof/>
            <w:sz w:val="20"/>
            <w:lang w:val="en-GB" w:eastAsia="ko-KR"/>
          </w:rPr>
          <w:t>, inclusive</w:t>
        </w:r>
        <w:r w:rsidRPr="00CD0BA5">
          <w:rPr>
            <w:noProof/>
            <w:sz w:val="20"/>
            <w:lang w:val="en-GB"/>
          </w:rPr>
          <w:t>.</w:t>
        </w:r>
      </w:ins>
    </w:p>
    <w:p w14:paraId="29BADB8F" w14:textId="24417B2A" w:rsidR="005D72BF" w:rsidRDefault="005D72BF" w:rsidP="005D72BF">
      <w:pPr>
        <w:keepNext/>
        <w:keepLines/>
        <w:spacing w:before="360"/>
        <w:outlineLvl w:val="0"/>
        <w:rPr>
          <w:i/>
          <w:noProof/>
          <w:sz w:val="24"/>
        </w:rPr>
      </w:pPr>
      <w:r>
        <w:rPr>
          <w:i/>
          <w:noProof/>
          <w:sz w:val="24"/>
        </w:rPr>
        <w:t xml:space="preserve">In 7.4.9.14, replace </w:t>
      </w:r>
      <w:r w:rsidRPr="00C9691B">
        <w:rPr>
          <w:i/>
          <w:noProof/>
          <w:sz w:val="24"/>
        </w:rPr>
        <w:t>the</w:t>
      </w:r>
      <w:r>
        <w:rPr>
          <w:i/>
          <w:noProof/>
          <w:sz w:val="24"/>
        </w:rPr>
        <w:t xml:space="preserve"> following</w:t>
      </w:r>
      <w:r w:rsidR="00977AB8">
        <w:rPr>
          <w:i/>
          <w:noProof/>
          <w:sz w:val="24"/>
        </w:rPr>
        <w:t xml:space="preserve"> paragraphs</w:t>
      </w:r>
      <w:r w:rsidRPr="00C9691B">
        <w:rPr>
          <w:i/>
          <w:noProof/>
          <w:sz w:val="24"/>
        </w:rPr>
        <w:t>:</w:t>
      </w:r>
    </w:p>
    <w:p w14:paraId="3721BF13"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proofErr w:type="spellStart"/>
      <w:r>
        <w:rPr>
          <w:b/>
          <w:sz w:val="20"/>
          <w:lang w:val="en-GB" w:eastAsia="ko-KR"/>
        </w:rPr>
        <w:t>cu_qp_delta_abs</w:t>
      </w:r>
      <w:proofErr w:type="spellEnd"/>
      <w:r>
        <w:rPr>
          <w:sz w:val="20"/>
          <w:lang w:val="en-GB" w:eastAsia="ko-KR"/>
        </w:rPr>
        <w:t xml:space="preserve"> specifies the absolute value of the difference </w:t>
      </w:r>
      <w:proofErr w:type="spellStart"/>
      <w:r>
        <w:rPr>
          <w:sz w:val="20"/>
          <w:lang w:val="en-GB" w:eastAsia="ko-KR"/>
        </w:rPr>
        <w:t>CuQpDeltaVal</w:t>
      </w:r>
      <w:proofErr w:type="spellEnd"/>
      <w:r>
        <w:rPr>
          <w:sz w:val="20"/>
          <w:lang w:val="en-GB" w:eastAsia="ko-KR"/>
        </w:rPr>
        <w:t xml:space="preserve"> between the luma quantization parameter of the current coding unit and its prediction.</w:t>
      </w:r>
    </w:p>
    <w:p w14:paraId="24AC0363" w14:textId="77777777" w:rsidR="005D72BF" w:rsidRDefault="005D72BF" w:rsidP="005D72BF">
      <w:pPr>
        <w:tabs>
          <w:tab w:val="left" w:pos="794"/>
          <w:tab w:val="left" w:pos="1588"/>
          <w:tab w:val="left" w:pos="1890"/>
          <w:tab w:val="center" w:pos="4849"/>
          <w:tab w:val="right" w:pos="9696"/>
        </w:tabs>
        <w:jc w:val="both"/>
        <w:rPr>
          <w:sz w:val="20"/>
          <w:lang w:val="en-GB" w:eastAsia="ko-KR"/>
        </w:rPr>
      </w:pPr>
      <w:proofErr w:type="spellStart"/>
      <w:r>
        <w:rPr>
          <w:b/>
          <w:sz w:val="20"/>
          <w:lang w:val="en-GB" w:eastAsia="ko-KR"/>
        </w:rPr>
        <w:t>cu_qp_delta_sign_flag</w:t>
      </w:r>
      <w:proofErr w:type="spellEnd"/>
      <w:r>
        <w:rPr>
          <w:sz w:val="20"/>
          <w:lang w:val="en-GB" w:eastAsia="ko-KR"/>
        </w:rPr>
        <w:t xml:space="preserve"> specifies the sign of </w:t>
      </w:r>
      <w:proofErr w:type="spellStart"/>
      <w:r>
        <w:rPr>
          <w:sz w:val="20"/>
          <w:lang w:val="en-GB" w:eastAsia="ko-KR"/>
        </w:rPr>
        <w:t>CuQpDeltaVal</w:t>
      </w:r>
      <w:proofErr w:type="spellEnd"/>
      <w:r>
        <w:rPr>
          <w:sz w:val="20"/>
          <w:lang w:val="en-GB" w:eastAsia="ko-KR"/>
        </w:rPr>
        <w:t xml:space="preserve"> as follows:</w:t>
      </w:r>
    </w:p>
    <w:p w14:paraId="760AAB61" w14:textId="77777777" w:rsidR="005D72BF" w:rsidRPr="005D72BF" w:rsidRDefault="005D72BF" w:rsidP="005D72BF">
      <w:pPr>
        <w:numPr>
          <w:ilvl w:val="0"/>
          <w:numId w:val="56"/>
        </w:numPr>
        <w:tabs>
          <w:tab w:val="clear" w:pos="360"/>
          <w:tab w:val="clear" w:pos="720"/>
          <w:tab w:val="clear" w:pos="1080"/>
          <w:tab w:val="clear" w:pos="1440"/>
          <w:tab w:val="left" w:pos="794"/>
          <w:tab w:val="left" w:pos="1588"/>
          <w:tab w:val="left" w:pos="1985"/>
        </w:tabs>
        <w:jc w:val="both"/>
        <w:rPr>
          <w:sz w:val="20"/>
          <w:lang w:val="en-GB" w:eastAsia="ko-KR"/>
        </w:rPr>
      </w:pPr>
      <w:r w:rsidRPr="005D72BF">
        <w:rPr>
          <w:sz w:val="20"/>
          <w:lang w:val="en-GB" w:eastAsia="ko-KR"/>
        </w:rPr>
        <w:t xml:space="preserve">If </w:t>
      </w:r>
      <w:proofErr w:type="spellStart"/>
      <w:r w:rsidRPr="005D72BF">
        <w:rPr>
          <w:sz w:val="20"/>
          <w:lang w:val="en-GB" w:eastAsia="ko-KR"/>
        </w:rPr>
        <w:t>cu_qp_delta_sign_flag</w:t>
      </w:r>
      <w:proofErr w:type="spellEnd"/>
      <w:r w:rsidRPr="005D72BF">
        <w:rPr>
          <w:sz w:val="20"/>
          <w:lang w:val="en-GB" w:eastAsia="ko-KR"/>
        </w:rPr>
        <w:t xml:space="preserve"> is equal to 0, the corresponding </w:t>
      </w:r>
      <w:proofErr w:type="spellStart"/>
      <w:r w:rsidRPr="005D72BF">
        <w:rPr>
          <w:sz w:val="20"/>
          <w:lang w:val="en-GB" w:eastAsia="ko-KR"/>
        </w:rPr>
        <w:t>CuQpDeltaVal</w:t>
      </w:r>
      <w:proofErr w:type="spellEnd"/>
      <w:r w:rsidRPr="005D72BF">
        <w:rPr>
          <w:sz w:val="20"/>
          <w:lang w:val="en-GB" w:eastAsia="ko-KR"/>
        </w:rPr>
        <w:t xml:space="preserve"> has a positive value.</w:t>
      </w:r>
    </w:p>
    <w:p w14:paraId="125D8DD8" w14:textId="77777777" w:rsidR="005D72BF" w:rsidRPr="005D72BF" w:rsidRDefault="005D72BF" w:rsidP="005D72BF">
      <w:pPr>
        <w:numPr>
          <w:ilvl w:val="0"/>
          <w:numId w:val="56"/>
        </w:numPr>
        <w:tabs>
          <w:tab w:val="clear" w:pos="360"/>
          <w:tab w:val="clear" w:pos="720"/>
          <w:tab w:val="clear" w:pos="1080"/>
          <w:tab w:val="clear" w:pos="1440"/>
          <w:tab w:val="left" w:pos="794"/>
          <w:tab w:val="left" w:pos="1588"/>
          <w:tab w:val="left" w:pos="1985"/>
        </w:tabs>
        <w:jc w:val="both"/>
        <w:rPr>
          <w:sz w:val="20"/>
          <w:lang w:val="en-GB" w:eastAsia="ko-KR"/>
        </w:rPr>
      </w:pPr>
      <w:r w:rsidRPr="005D72BF">
        <w:rPr>
          <w:sz w:val="20"/>
          <w:lang w:val="en-GB" w:eastAsia="ko-KR"/>
        </w:rPr>
        <w:t>Otherwise (</w:t>
      </w:r>
      <w:proofErr w:type="spellStart"/>
      <w:r w:rsidRPr="005D72BF">
        <w:rPr>
          <w:sz w:val="20"/>
          <w:lang w:val="en-GB" w:eastAsia="ko-KR"/>
        </w:rPr>
        <w:t>cu_qp_delta_sign_flag</w:t>
      </w:r>
      <w:proofErr w:type="spellEnd"/>
      <w:r w:rsidRPr="005D72BF">
        <w:rPr>
          <w:sz w:val="20"/>
          <w:lang w:val="en-GB" w:eastAsia="ko-KR"/>
        </w:rPr>
        <w:t xml:space="preserve"> is equal to 1), the corresponding </w:t>
      </w:r>
      <w:proofErr w:type="spellStart"/>
      <w:r w:rsidRPr="005D72BF">
        <w:rPr>
          <w:sz w:val="20"/>
          <w:lang w:val="en-GB" w:eastAsia="ko-KR"/>
        </w:rPr>
        <w:t>CuQpDeltaVal</w:t>
      </w:r>
      <w:proofErr w:type="spellEnd"/>
      <w:r w:rsidRPr="005D72BF">
        <w:rPr>
          <w:sz w:val="20"/>
          <w:lang w:val="en-GB" w:eastAsia="ko-KR"/>
        </w:rPr>
        <w:t xml:space="preserve"> has a negative value.</w:t>
      </w:r>
    </w:p>
    <w:p w14:paraId="2A1756A3" w14:textId="77777777"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 xml:space="preserve">When </w:t>
      </w:r>
      <w:proofErr w:type="spellStart"/>
      <w:r>
        <w:rPr>
          <w:sz w:val="20"/>
          <w:lang w:val="en-GB" w:eastAsia="ko-KR"/>
        </w:rPr>
        <w:t>cu_qp_delta_sign_flag</w:t>
      </w:r>
      <w:proofErr w:type="spellEnd"/>
      <w:r>
        <w:rPr>
          <w:sz w:val="20"/>
          <w:lang w:val="en-GB" w:eastAsia="ko-KR"/>
        </w:rPr>
        <w:t xml:space="preserve"> is not present, it is inferred to be equal to 0.</w:t>
      </w:r>
    </w:p>
    <w:p w14:paraId="5C636369" w14:textId="77777777"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 xml:space="preserve">When </w:t>
      </w:r>
      <w:proofErr w:type="spellStart"/>
      <w:r>
        <w:rPr>
          <w:sz w:val="20"/>
          <w:lang w:val="en-GB" w:eastAsia="ko-KR"/>
        </w:rPr>
        <w:t>cu_qp_delta_abs</w:t>
      </w:r>
      <w:proofErr w:type="spellEnd"/>
      <w:r>
        <w:rPr>
          <w:sz w:val="20"/>
          <w:lang w:val="en-GB" w:eastAsia="ko-KR"/>
        </w:rPr>
        <w:t xml:space="preserve"> is present, the variables </w:t>
      </w:r>
      <w:proofErr w:type="spellStart"/>
      <w:r>
        <w:rPr>
          <w:sz w:val="20"/>
          <w:lang w:val="en-GB" w:eastAsia="ko-KR"/>
        </w:rPr>
        <w:t>IsCuQpDeltaCoded</w:t>
      </w:r>
      <w:proofErr w:type="spellEnd"/>
      <w:r>
        <w:rPr>
          <w:sz w:val="20"/>
          <w:lang w:val="en-GB" w:eastAsia="ko-KR"/>
        </w:rPr>
        <w:t xml:space="preserve"> and </w:t>
      </w:r>
      <w:proofErr w:type="spellStart"/>
      <w:r>
        <w:rPr>
          <w:sz w:val="20"/>
          <w:lang w:val="en-GB" w:eastAsia="ko-KR"/>
        </w:rPr>
        <w:t>CuQpDeltaVal</w:t>
      </w:r>
      <w:proofErr w:type="spellEnd"/>
      <w:r>
        <w:rPr>
          <w:sz w:val="20"/>
          <w:lang w:val="en-GB" w:eastAsia="ko-KR"/>
        </w:rPr>
        <w:t xml:space="preserve"> are derived as follows:</w:t>
      </w:r>
    </w:p>
    <w:p w14:paraId="6BE995D3" w14:textId="77777777" w:rsidR="005D72BF" w:rsidRDefault="005D72BF" w:rsidP="005D72BF">
      <w:pPr>
        <w:tabs>
          <w:tab w:val="left" w:pos="794"/>
          <w:tab w:val="left" w:pos="1588"/>
          <w:tab w:val="center" w:pos="4849"/>
          <w:tab w:val="right" w:pos="9696"/>
        </w:tabs>
        <w:ind w:firstLine="1620"/>
        <w:jc w:val="both"/>
        <w:rPr>
          <w:sz w:val="20"/>
          <w:lang w:val="en-GB"/>
        </w:rPr>
      </w:pPr>
      <w:proofErr w:type="spellStart"/>
      <w:r>
        <w:rPr>
          <w:sz w:val="20"/>
          <w:lang w:val="en-GB"/>
        </w:rPr>
        <w:t>IsCuQpDeltaCoded</w:t>
      </w:r>
      <w:proofErr w:type="spellEnd"/>
      <w:r>
        <w:rPr>
          <w:sz w:val="20"/>
          <w:lang w:val="en-GB"/>
        </w:rPr>
        <w:t xml:space="preserve"> = 1</w:t>
      </w:r>
      <w:r>
        <w:rPr>
          <w:sz w:val="20"/>
          <w:lang w:val="en-GB"/>
        </w:rPr>
        <w:tab/>
      </w:r>
      <w:r>
        <w:rPr>
          <w:sz w:val="20"/>
          <w:lang w:val="en-GB"/>
        </w:rPr>
        <w:tab/>
        <w:t>(7-87)</w:t>
      </w:r>
    </w:p>
    <w:p w14:paraId="7B25A1F4" w14:textId="77777777" w:rsidR="005D72BF" w:rsidRDefault="005D72BF" w:rsidP="005D72BF">
      <w:pPr>
        <w:tabs>
          <w:tab w:val="left" w:pos="794"/>
          <w:tab w:val="left" w:pos="1588"/>
          <w:tab w:val="left" w:pos="1890"/>
          <w:tab w:val="center" w:pos="4849"/>
          <w:tab w:val="right" w:pos="9696"/>
        </w:tabs>
        <w:ind w:firstLine="1620"/>
        <w:jc w:val="both"/>
        <w:rPr>
          <w:sz w:val="20"/>
          <w:lang w:val="en-GB" w:eastAsia="ko-KR"/>
        </w:rPr>
      </w:pPr>
      <w:proofErr w:type="spellStart"/>
      <w:r>
        <w:rPr>
          <w:sz w:val="20"/>
          <w:lang w:val="en-GB" w:eastAsia="ko-KR"/>
        </w:rPr>
        <w:t>CuQpDeltaVal</w:t>
      </w:r>
      <w:proofErr w:type="spellEnd"/>
      <w:r>
        <w:rPr>
          <w:sz w:val="20"/>
          <w:lang w:val="en-GB" w:eastAsia="ko-KR"/>
        </w:rPr>
        <w:t xml:space="preserve"> = </w:t>
      </w:r>
      <w:proofErr w:type="spellStart"/>
      <w:r>
        <w:rPr>
          <w:sz w:val="20"/>
          <w:lang w:val="en-GB" w:eastAsia="ko-KR"/>
        </w:rPr>
        <w:t>cu_qp_delta_abs</w:t>
      </w:r>
      <w:proofErr w:type="spellEnd"/>
      <w:r>
        <w:rPr>
          <w:sz w:val="20"/>
          <w:lang w:val="en-GB" w:eastAsia="ko-KR"/>
        </w:rPr>
        <w:t xml:space="preserve"> * </w:t>
      </w:r>
      <w:proofErr w:type="gramStart"/>
      <w:r>
        <w:rPr>
          <w:sz w:val="20"/>
          <w:lang w:val="en-GB" w:eastAsia="ko-KR"/>
        </w:rPr>
        <w:t>( 1</w:t>
      </w:r>
      <w:proofErr w:type="gramEnd"/>
      <w:r>
        <w:rPr>
          <w:sz w:val="20"/>
          <w:lang w:val="en-GB" w:eastAsia="ko-KR"/>
        </w:rPr>
        <w:t xml:space="preserve"> − 2 * </w:t>
      </w:r>
      <w:proofErr w:type="spellStart"/>
      <w:r>
        <w:rPr>
          <w:sz w:val="20"/>
          <w:lang w:val="en-GB" w:eastAsia="ko-KR"/>
        </w:rPr>
        <w:t>cu_qp_delta_sign_flag</w:t>
      </w:r>
      <w:proofErr w:type="spellEnd"/>
      <w:r>
        <w:rPr>
          <w:sz w:val="20"/>
          <w:lang w:val="en-GB" w:eastAsia="ko-KR"/>
        </w:rPr>
        <w:t xml:space="preserve"> )</w:t>
      </w:r>
      <w:r>
        <w:rPr>
          <w:sz w:val="20"/>
          <w:lang w:val="en-GB" w:eastAsia="ko-KR"/>
        </w:rPr>
        <w:tab/>
      </w:r>
      <w:r>
        <w:rPr>
          <w:sz w:val="20"/>
          <w:lang w:val="en-GB"/>
        </w:rPr>
        <w:t>(7-88)</w:t>
      </w:r>
    </w:p>
    <w:p w14:paraId="6DC319D4"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r>
        <w:rPr>
          <w:sz w:val="20"/>
          <w:lang w:val="en-GB" w:eastAsia="ko-KR"/>
        </w:rPr>
        <w:t xml:space="preserve">The value of </w:t>
      </w:r>
      <w:proofErr w:type="spellStart"/>
      <w:r>
        <w:rPr>
          <w:sz w:val="20"/>
          <w:lang w:val="en-GB" w:eastAsia="ko-KR"/>
        </w:rPr>
        <w:t>CuQpDeltaVal</w:t>
      </w:r>
      <w:proofErr w:type="spellEnd"/>
      <w:r>
        <w:rPr>
          <w:sz w:val="20"/>
          <w:lang w:val="en-GB" w:eastAsia="ko-KR"/>
        </w:rPr>
        <w:t xml:space="preserve"> shall be in the range of −( 26 + </w:t>
      </w:r>
      <w:proofErr w:type="spellStart"/>
      <w:r>
        <w:rPr>
          <w:sz w:val="20"/>
          <w:lang w:val="en-GB" w:eastAsia="ko-KR"/>
        </w:rPr>
        <w:t>QpBdOffsetY</w:t>
      </w:r>
      <w:proofErr w:type="spellEnd"/>
      <w:r>
        <w:rPr>
          <w:sz w:val="20"/>
          <w:lang w:val="en-GB" w:eastAsia="ko-KR"/>
        </w:rPr>
        <w:t xml:space="preserve"> / </w:t>
      </w:r>
      <w:proofErr w:type="gramStart"/>
      <w:r>
        <w:rPr>
          <w:sz w:val="20"/>
          <w:lang w:val="en-GB" w:eastAsia="ko-KR"/>
        </w:rPr>
        <w:t>2 )</w:t>
      </w:r>
      <w:proofErr w:type="gramEnd"/>
      <w:r>
        <w:rPr>
          <w:sz w:val="20"/>
          <w:lang w:val="en-GB" w:eastAsia="ko-KR"/>
        </w:rPr>
        <w:t xml:space="preserve"> to +( 25 + </w:t>
      </w:r>
      <w:proofErr w:type="spellStart"/>
      <w:r>
        <w:rPr>
          <w:sz w:val="20"/>
          <w:lang w:val="en-GB" w:eastAsia="ko-KR"/>
        </w:rPr>
        <w:t>QpBdOffsetY</w:t>
      </w:r>
      <w:proofErr w:type="spellEnd"/>
      <w:r>
        <w:rPr>
          <w:sz w:val="20"/>
          <w:lang w:val="en-GB" w:eastAsia="ko-KR"/>
        </w:rPr>
        <w:t xml:space="preserve"> / 2 ), inclusive.</w:t>
      </w:r>
    </w:p>
    <w:p w14:paraId="1A8DF0AB" w14:textId="77777777" w:rsidR="005D72BF" w:rsidRPr="00A44B62" w:rsidRDefault="005D72BF" w:rsidP="005D72BF">
      <w:pPr>
        <w:keepNext/>
        <w:keepLines/>
        <w:spacing w:before="360"/>
        <w:outlineLvl w:val="1"/>
        <w:rPr>
          <w:i/>
          <w:noProof/>
          <w:sz w:val="24"/>
        </w:rPr>
      </w:pPr>
      <w:r w:rsidRPr="00A44B62">
        <w:rPr>
          <w:i/>
          <w:noProof/>
          <w:sz w:val="24"/>
        </w:rPr>
        <w:t>with the following:</w:t>
      </w:r>
    </w:p>
    <w:p w14:paraId="124E7D9F"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proofErr w:type="spellStart"/>
      <w:r>
        <w:rPr>
          <w:b/>
          <w:sz w:val="20"/>
          <w:lang w:val="en-GB" w:eastAsia="ko-KR"/>
        </w:rPr>
        <w:t>cu_qp_delta_abs</w:t>
      </w:r>
      <w:proofErr w:type="spellEnd"/>
      <w:r>
        <w:rPr>
          <w:sz w:val="20"/>
          <w:lang w:val="en-GB" w:eastAsia="ko-KR"/>
        </w:rPr>
        <w:t xml:space="preserve"> specifies the absolute value of the difference </w:t>
      </w:r>
      <w:proofErr w:type="spellStart"/>
      <w:r>
        <w:rPr>
          <w:sz w:val="20"/>
          <w:lang w:val="en-GB" w:eastAsia="ko-KR"/>
        </w:rPr>
        <w:t>CuQpDeltaVal</w:t>
      </w:r>
      <w:proofErr w:type="spellEnd"/>
      <w:r>
        <w:rPr>
          <w:sz w:val="20"/>
          <w:lang w:val="en-GB" w:eastAsia="ko-KR"/>
        </w:rPr>
        <w:t xml:space="preserve"> between the luma quantization parameter of the current coding unit and its prediction.</w:t>
      </w:r>
    </w:p>
    <w:p w14:paraId="6835F3FB"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r>
        <w:rPr>
          <w:sz w:val="20"/>
          <w:highlight w:val="yellow"/>
          <w:lang w:val="en-GB" w:eastAsia="ko-KR"/>
        </w:rPr>
        <w:t xml:space="preserve">When </w:t>
      </w:r>
      <w:proofErr w:type="spellStart"/>
      <w:r>
        <w:rPr>
          <w:sz w:val="20"/>
          <w:highlight w:val="yellow"/>
          <w:lang w:val="en-GB" w:eastAsia="ko-KR"/>
        </w:rPr>
        <w:t>cu_qp_delta_abs</w:t>
      </w:r>
      <w:proofErr w:type="spellEnd"/>
      <w:r>
        <w:rPr>
          <w:sz w:val="20"/>
          <w:highlight w:val="yellow"/>
          <w:lang w:val="en-GB" w:eastAsia="ko-KR"/>
        </w:rPr>
        <w:t xml:space="preserve"> is present, the variable </w:t>
      </w:r>
      <w:proofErr w:type="spellStart"/>
      <w:r>
        <w:rPr>
          <w:sz w:val="20"/>
          <w:highlight w:val="yellow"/>
          <w:lang w:val="en-GB"/>
        </w:rPr>
        <w:t>IsCuQpDeltaCoded</w:t>
      </w:r>
      <w:proofErr w:type="spellEnd"/>
      <w:r>
        <w:rPr>
          <w:sz w:val="20"/>
          <w:highlight w:val="yellow"/>
          <w:lang w:val="en-GB"/>
        </w:rPr>
        <w:t xml:space="preserve"> is set equal to 1.</w:t>
      </w:r>
    </w:p>
    <w:p w14:paraId="27CC7BFC" w14:textId="48413742" w:rsidR="00732875" w:rsidRDefault="005D72BF" w:rsidP="005D72BF">
      <w:pPr>
        <w:tabs>
          <w:tab w:val="left" w:pos="794"/>
          <w:tab w:val="left" w:pos="1588"/>
          <w:tab w:val="left" w:pos="1890"/>
          <w:tab w:val="center" w:pos="4849"/>
          <w:tab w:val="right" w:pos="9696"/>
        </w:tabs>
        <w:jc w:val="both"/>
        <w:rPr>
          <w:sz w:val="20"/>
          <w:lang w:val="en-GB" w:eastAsia="ko-KR"/>
        </w:rPr>
      </w:pPr>
      <w:proofErr w:type="spellStart"/>
      <w:r>
        <w:rPr>
          <w:b/>
          <w:sz w:val="20"/>
          <w:lang w:val="en-GB" w:eastAsia="ko-KR"/>
        </w:rPr>
        <w:t>cu_qp_delta_sign_flag</w:t>
      </w:r>
      <w:proofErr w:type="spellEnd"/>
      <w:r>
        <w:rPr>
          <w:sz w:val="20"/>
          <w:highlight w:val="yellow"/>
          <w:lang w:val="en-GB" w:eastAsia="ko-KR"/>
        </w:rPr>
        <w:t>, when present</w:t>
      </w:r>
      <w:r>
        <w:rPr>
          <w:sz w:val="20"/>
          <w:lang w:val="en-GB" w:eastAsia="ko-KR"/>
        </w:rPr>
        <w:t xml:space="preserve">, specifies the </w:t>
      </w:r>
      <w:r w:rsidR="00732875" w:rsidRPr="00077FC1">
        <w:rPr>
          <w:sz w:val="20"/>
          <w:highlight w:val="yellow"/>
          <w:lang w:val="en-GB" w:eastAsia="ko-KR"/>
        </w:rPr>
        <w:t>value</w:t>
      </w:r>
      <w:r>
        <w:rPr>
          <w:sz w:val="20"/>
          <w:lang w:val="en-GB" w:eastAsia="ko-KR"/>
        </w:rPr>
        <w:t xml:space="preserve"> of </w:t>
      </w:r>
      <w:proofErr w:type="spellStart"/>
      <w:r>
        <w:rPr>
          <w:sz w:val="20"/>
          <w:lang w:val="en-GB" w:eastAsia="ko-KR"/>
        </w:rPr>
        <w:t>CuQpDeltaVal</w:t>
      </w:r>
      <w:proofErr w:type="spellEnd"/>
      <w:r>
        <w:rPr>
          <w:sz w:val="20"/>
          <w:lang w:val="en-GB" w:eastAsia="ko-KR"/>
        </w:rPr>
        <w:t xml:space="preserve"> as follows.</w:t>
      </w:r>
    </w:p>
    <w:p w14:paraId="78DDDF5D" w14:textId="08F1C063"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 xml:space="preserve">When </w:t>
      </w:r>
      <w:proofErr w:type="spellStart"/>
      <w:r>
        <w:rPr>
          <w:sz w:val="20"/>
          <w:lang w:val="en-GB" w:eastAsia="ko-KR"/>
        </w:rPr>
        <w:t>cu_qp_delta_sign_flag</w:t>
      </w:r>
      <w:proofErr w:type="spellEnd"/>
      <w:r>
        <w:rPr>
          <w:sz w:val="20"/>
          <w:lang w:val="en-GB" w:eastAsia="ko-KR"/>
        </w:rPr>
        <w:t xml:space="preserve"> is not present, it is inferred to be equal to 0.</w:t>
      </w:r>
    </w:p>
    <w:p w14:paraId="72CEE44C" w14:textId="77777777"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 xml:space="preserve">The variable </w:t>
      </w:r>
      <w:proofErr w:type="spellStart"/>
      <w:r>
        <w:rPr>
          <w:sz w:val="20"/>
          <w:lang w:val="en-GB" w:eastAsia="ko-KR"/>
        </w:rPr>
        <w:t>CuQpDeltaVal</w:t>
      </w:r>
      <w:proofErr w:type="spellEnd"/>
      <w:r>
        <w:rPr>
          <w:sz w:val="20"/>
          <w:lang w:val="en-GB" w:eastAsia="ko-KR"/>
        </w:rPr>
        <w:t xml:space="preserve"> </w:t>
      </w:r>
      <w:r w:rsidRPr="00077FC1">
        <w:rPr>
          <w:sz w:val="20"/>
          <w:highlight w:val="yellow"/>
          <w:lang w:val="en-GB" w:eastAsia="ko-KR"/>
        </w:rPr>
        <w:t>is set</w:t>
      </w:r>
      <w:r>
        <w:rPr>
          <w:sz w:val="20"/>
          <w:lang w:val="en-GB" w:eastAsia="ko-KR"/>
        </w:rPr>
        <w:t xml:space="preserve"> as follows:</w:t>
      </w:r>
    </w:p>
    <w:p w14:paraId="06193F02" w14:textId="77777777" w:rsidR="005D72BF" w:rsidRDefault="005D72BF" w:rsidP="005D72BF">
      <w:pPr>
        <w:tabs>
          <w:tab w:val="left" w:pos="794"/>
          <w:tab w:val="left" w:pos="1588"/>
          <w:tab w:val="left" w:pos="1890"/>
          <w:tab w:val="center" w:pos="4849"/>
          <w:tab w:val="right" w:pos="9696"/>
        </w:tabs>
        <w:ind w:firstLine="1620"/>
        <w:jc w:val="both"/>
        <w:rPr>
          <w:sz w:val="20"/>
          <w:lang w:val="en-GB" w:eastAsia="ko-KR"/>
        </w:rPr>
      </w:pPr>
      <w:proofErr w:type="spellStart"/>
      <w:r>
        <w:rPr>
          <w:sz w:val="20"/>
          <w:lang w:val="en-GB" w:eastAsia="ko-KR"/>
        </w:rPr>
        <w:t>CuQpDeltaVal</w:t>
      </w:r>
      <w:proofErr w:type="spellEnd"/>
      <w:r>
        <w:rPr>
          <w:sz w:val="20"/>
          <w:lang w:val="en-GB" w:eastAsia="ko-KR"/>
        </w:rPr>
        <w:t xml:space="preserve"> = </w:t>
      </w:r>
      <w:proofErr w:type="spellStart"/>
      <w:r>
        <w:rPr>
          <w:sz w:val="20"/>
          <w:lang w:val="en-GB" w:eastAsia="ko-KR"/>
        </w:rPr>
        <w:t>cu_qp_delta_abs</w:t>
      </w:r>
      <w:proofErr w:type="spellEnd"/>
      <w:r>
        <w:rPr>
          <w:sz w:val="20"/>
          <w:lang w:val="en-GB" w:eastAsia="ko-KR"/>
        </w:rPr>
        <w:t xml:space="preserve"> * </w:t>
      </w:r>
      <w:proofErr w:type="gramStart"/>
      <w:r>
        <w:rPr>
          <w:sz w:val="20"/>
          <w:lang w:val="en-GB" w:eastAsia="ko-KR"/>
        </w:rPr>
        <w:t>( 1</w:t>
      </w:r>
      <w:proofErr w:type="gramEnd"/>
      <w:r>
        <w:rPr>
          <w:sz w:val="20"/>
          <w:lang w:val="en-GB" w:eastAsia="ko-KR"/>
        </w:rPr>
        <w:t xml:space="preserve"> − 2 * </w:t>
      </w:r>
      <w:proofErr w:type="spellStart"/>
      <w:r>
        <w:rPr>
          <w:sz w:val="20"/>
          <w:lang w:val="en-GB" w:eastAsia="ko-KR"/>
        </w:rPr>
        <w:t>cu_qp_delta_sign_flag</w:t>
      </w:r>
      <w:proofErr w:type="spellEnd"/>
      <w:r>
        <w:rPr>
          <w:sz w:val="20"/>
          <w:lang w:val="en-GB" w:eastAsia="ko-KR"/>
        </w:rPr>
        <w:t xml:space="preserve"> )</w:t>
      </w:r>
      <w:r>
        <w:rPr>
          <w:sz w:val="20"/>
          <w:lang w:val="en-GB" w:eastAsia="ko-KR"/>
        </w:rPr>
        <w:tab/>
      </w:r>
      <w:r>
        <w:rPr>
          <w:sz w:val="20"/>
          <w:lang w:val="en-GB"/>
        </w:rPr>
        <w:t>(7-87)</w:t>
      </w:r>
    </w:p>
    <w:p w14:paraId="1192EBE6"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r>
        <w:rPr>
          <w:sz w:val="20"/>
          <w:lang w:val="en-GB" w:eastAsia="ko-KR"/>
        </w:rPr>
        <w:t xml:space="preserve">The value of </w:t>
      </w:r>
      <w:proofErr w:type="spellStart"/>
      <w:r>
        <w:rPr>
          <w:sz w:val="20"/>
          <w:lang w:val="en-GB" w:eastAsia="ko-KR"/>
        </w:rPr>
        <w:t>CuQpDeltaVal</w:t>
      </w:r>
      <w:proofErr w:type="spellEnd"/>
      <w:r>
        <w:rPr>
          <w:sz w:val="20"/>
          <w:lang w:val="en-GB" w:eastAsia="ko-KR"/>
        </w:rPr>
        <w:t xml:space="preserve"> shall be in the range of −( 26 + </w:t>
      </w:r>
      <w:proofErr w:type="spellStart"/>
      <w:r>
        <w:rPr>
          <w:sz w:val="20"/>
          <w:lang w:val="en-GB" w:eastAsia="ko-KR"/>
        </w:rPr>
        <w:t>QpBdOffsetY</w:t>
      </w:r>
      <w:proofErr w:type="spellEnd"/>
      <w:r>
        <w:rPr>
          <w:sz w:val="20"/>
          <w:lang w:val="en-GB" w:eastAsia="ko-KR"/>
        </w:rPr>
        <w:t xml:space="preserve"> / </w:t>
      </w:r>
      <w:proofErr w:type="gramStart"/>
      <w:r>
        <w:rPr>
          <w:sz w:val="20"/>
          <w:lang w:val="en-GB" w:eastAsia="ko-KR"/>
        </w:rPr>
        <w:t>2 )</w:t>
      </w:r>
      <w:proofErr w:type="gramEnd"/>
      <w:r>
        <w:rPr>
          <w:sz w:val="20"/>
          <w:lang w:val="en-GB" w:eastAsia="ko-KR"/>
        </w:rPr>
        <w:t xml:space="preserve"> to +( 25 + </w:t>
      </w:r>
      <w:proofErr w:type="spellStart"/>
      <w:r>
        <w:rPr>
          <w:sz w:val="20"/>
          <w:lang w:val="en-GB" w:eastAsia="ko-KR"/>
        </w:rPr>
        <w:t>QpBdOffsetY</w:t>
      </w:r>
      <w:proofErr w:type="spellEnd"/>
      <w:r>
        <w:rPr>
          <w:sz w:val="20"/>
          <w:lang w:val="en-GB" w:eastAsia="ko-KR"/>
        </w:rPr>
        <w:t xml:space="preserve"> / 2 ), inclusive.</w:t>
      </w:r>
    </w:p>
    <w:p w14:paraId="4148D708" w14:textId="6DF6C243" w:rsidR="005D72BF" w:rsidRPr="00A44B62" w:rsidRDefault="005D72BF" w:rsidP="005D72BF">
      <w:pPr>
        <w:keepNext/>
        <w:keepLines/>
        <w:spacing w:before="360"/>
        <w:outlineLvl w:val="1"/>
        <w:rPr>
          <w:i/>
          <w:noProof/>
          <w:sz w:val="24"/>
        </w:rPr>
      </w:pPr>
      <w:r>
        <w:rPr>
          <w:i/>
          <w:noProof/>
          <w:sz w:val="24"/>
        </w:rPr>
        <w:t>And renumber the Equations 7-89</w:t>
      </w:r>
      <w:r w:rsidR="005F7F3D">
        <w:rPr>
          <w:i/>
          <w:noProof/>
          <w:sz w:val="24"/>
        </w:rPr>
        <w:t xml:space="preserve"> and 7-90</w:t>
      </w:r>
      <w:r>
        <w:rPr>
          <w:i/>
          <w:noProof/>
          <w:sz w:val="24"/>
        </w:rPr>
        <w:t xml:space="preserve"> </w:t>
      </w:r>
      <w:r w:rsidR="00B53E7F">
        <w:rPr>
          <w:i/>
          <w:noProof/>
          <w:sz w:val="24"/>
        </w:rPr>
        <w:t xml:space="preserve">in 7.4.9.15 </w:t>
      </w:r>
      <w:r>
        <w:rPr>
          <w:i/>
          <w:noProof/>
          <w:sz w:val="24"/>
        </w:rPr>
        <w:t>to</w:t>
      </w:r>
      <w:r w:rsidR="005F7F3D" w:rsidRPr="005F7F3D">
        <w:rPr>
          <w:i/>
          <w:noProof/>
          <w:sz w:val="24"/>
        </w:rPr>
        <w:t xml:space="preserve"> </w:t>
      </w:r>
      <w:r w:rsidR="00B53E7F">
        <w:rPr>
          <w:i/>
          <w:noProof/>
          <w:sz w:val="24"/>
        </w:rPr>
        <w:t xml:space="preserve">be </w:t>
      </w:r>
      <w:r w:rsidR="005F7F3D">
        <w:rPr>
          <w:i/>
          <w:noProof/>
          <w:sz w:val="24"/>
        </w:rPr>
        <w:t>Equations 7-88 and 7-89, respectively</w:t>
      </w:r>
      <w:r>
        <w:rPr>
          <w:i/>
          <w:noProof/>
          <w:sz w:val="24"/>
        </w:rPr>
        <w:t>.</w:t>
      </w:r>
    </w:p>
    <w:p w14:paraId="270C25F4" w14:textId="52149217" w:rsidR="00082AE4" w:rsidRDefault="00082AE4" w:rsidP="00082AE4">
      <w:pPr>
        <w:keepNext/>
        <w:keepLines/>
        <w:spacing w:before="360"/>
        <w:outlineLvl w:val="0"/>
        <w:rPr>
          <w:ins w:id="100" w:author="Ye-Kui Wang d00 (Macao changes)" w:date="2018-11-15T15:35:00Z"/>
          <w:i/>
          <w:noProof/>
          <w:sz w:val="24"/>
        </w:rPr>
      </w:pPr>
      <w:ins w:id="101" w:author="Ye-Kui Wang d00 (Macao changes)" w:date="2018-11-15T15:36:00Z">
        <w:r w:rsidRPr="00082AE4">
          <w:rPr>
            <w:i/>
            <w:noProof/>
            <w:sz w:val="24"/>
          </w:rPr>
          <w:t xml:space="preserve">In 8.4.4.2.5 (Specification of intra prediction mode INTRA_DC), </w:t>
        </w:r>
      </w:ins>
      <w:ins w:id="102" w:author="Ye-Kui Wang d00 (Macao changes)" w:date="2018-12-23T23:03:00Z">
        <w:r w:rsidR="00853431">
          <w:rPr>
            <w:i/>
            <w:noProof/>
            <w:sz w:val="24"/>
          </w:rPr>
          <w:t>replace</w:t>
        </w:r>
      </w:ins>
      <w:ins w:id="103" w:author="Ye-Kui Wang d00 (Macao changes)" w:date="2018-11-15T15:36:00Z">
        <w:r w:rsidRPr="00082AE4">
          <w:rPr>
            <w:i/>
            <w:noProof/>
            <w:sz w:val="24"/>
          </w:rPr>
          <w:t xml:space="preserve"> Equation 8-47</w:t>
        </w:r>
      </w:ins>
      <w:ins w:id="104" w:author="Ye-Kui Wang d00 (Macao changes)" w:date="2018-11-15T15:35:00Z">
        <w:r w:rsidRPr="00C9691B">
          <w:rPr>
            <w:i/>
            <w:noProof/>
            <w:sz w:val="24"/>
          </w:rPr>
          <w:t>:</w:t>
        </w:r>
      </w:ins>
    </w:p>
    <w:p w14:paraId="724C97F0" w14:textId="77777777" w:rsidR="00082AE4" w:rsidRPr="003F3F11" w:rsidRDefault="00082AE4" w:rsidP="00082AE4">
      <w:pPr>
        <w:pStyle w:val="Equation"/>
        <w:tabs>
          <w:tab w:val="clear" w:pos="794"/>
          <w:tab w:val="clear" w:pos="1588"/>
          <w:tab w:val="left" w:pos="1134"/>
        </w:tabs>
        <w:ind w:left="1498"/>
        <w:rPr>
          <w:ins w:id="105" w:author="Ye-Kui Wang d00 (Macao changes)" w:date="2018-11-15T15:36:00Z"/>
          <w:noProof/>
          <w:lang w:eastAsia="ko-KR"/>
        </w:rPr>
      </w:pPr>
      <w:ins w:id="106" w:author="Ye-Kui Wang d00 (Macao changes)" w:date="2018-11-15T15:36:00Z">
        <w:r w:rsidRPr="003F3F11">
          <w:rPr>
            <w:noProof/>
            <w:lang w:eastAsia="ko-KR"/>
          </w:rPr>
          <w:t xml:space="preserve">dcVal = </w:t>
        </w:r>
      </w:ins>
      <w:ins w:id="107" w:author="Ye-Kui Wang d00 (Macao changes)" w:date="2018-11-15T15:36:00Z">
        <w:r w:rsidRPr="00311CE8">
          <w:rPr>
            <w:noProof/>
            <w:position w:val="-32"/>
            <w:lang w:eastAsia="ko-KR"/>
          </w:rPr>
          <w:object w:dxaOrig="4280" w:dyaOrig="740" w14:anchorId="512AE031">
            <v:shape id="_x0000_i1026" type="#_x0000_t75" style="width:217.55pt;height:37.25pt" o:ole="">
              <v:imagedata r:id="rId16" o:title=""/>
            </v:shape>
            <o:OLEObject Type="Embed" ProgID="Equation.3" ShapeID="_x0000_i1026" DrawAspect="Content" ObjectID="_1607111592" r:id="rId17"/>
          </w:object>
        </w:r>
      </w:ins>
      <w:ins w:id="108" w:author="Ye-Kui Wang d00 (Macao changes)" w:date="2018-11-15T15:36:00Z">
        <w:r w:rsidRPr="003F3F11">
          <w:rPr>
            <w:noProof/>
            <w:lang w:eastAsia="ko-KR"/>
          </w:rPr>
          <w:tab/>
          <w:t>(</w:t>
        </w:r>
        <w:r>
          <w:rPr>
            <w:noProof/>
            <w:lang w:eastAsia="ko-KR"/>
          </w:rPr>
          <w:t>8-47</w:t>
        </w:r>
        <w:r w:rsidRPr="003F3F11">
          <w:rPr>
            <w:noProof/>
            <w:lang w:eastAsia="ko-KR"/>
          </w:rPr>
          <w:t>)</w:t>
        </w:r>
      </w:ins>
    </w:p>
    <w:p w14:paraId="7F6DC799" w14:textId="0C18D542" w:rsidR="00082AE4" w:rsidRPr="008C62DA" w:rsidRDefault="00853431">
      <w:pPr>
        <w:keepNext/>
        <w:keepLines/>
        <w:spacing w:before="360"/>
        <w:outlineLvl w:val="0"/>
        <w:rPr>
          <w:ins w:id="109" w:author="Ye-Kui Wang d00 (Macao changes)" w:date="2018-11-15T15:36:00Z"/>
          <w:i/>
          <w:sz w:val="24"/>
          <w:szCs w:val="24"/>
        </w:rPr>
        <w:pPrChange w:id="110" w:author="Ye-Kui Wang d00" w:date="2018-12-23T22:23:00Z">
          <w:pPr>
            <w:spacing w:before="120" w:after="120"/>
            <w:ind w:left="360"/>
            <w:jc w:val="both"/>
          </w:pPr>
        </w:pPrChange>
      </w:pPr>
      <w:ins w:id="111" w:author="Ye-Kui Wang d00 (Macao changes)" w:date="2018-12-23T23:03:00Z">
        <w:r>
          <w:rPr>
            <w:i/>
            <w:sz w:val="24"/>
            <w:szCs w:val="24"/>
          </w:rPr>
          <w:t>with</w:t>
        </w:r>
      </w:ins>
      <w:ins w:id="112" w:author="Ye-Kui Wang d00 (Macao changes)" w:date="2018-12-23T22:30:00Z">
        <w:r w:rsidR="003878E3">
          <w:rPr>
            <w:i/>
            <w:sz w:val="24"/>
            <w:szCs w:val="24"/>
          </w:rPr>
          <w:t xml:space="preserve"> (replacing </w:t>
        </w:r>
      </w:ins>
      <w:ins w:id="113" w:author="Ye-Kui Wang d00 (Macao changes)" w:date="2018-12-23T22:31:00Z">
        <w:r w:rsidR="003878E3" w:rsidRPr="008C62DA">
          <w:rPr>
            <w:i/>
            <w:sz w:val="24"/>
            <w:szCs w:val="24"/>
          </w:rPr>
          <w:t>"k − 1"</w:t>
        </w:r>
        <w:r w:rsidR="003878E3">
          <w:rPr>
            <w:i/>
            <w:sz w:val="24"/>
            <w:szCs w:val="24"/>
          </w:rPr>
          <w:t xml:space="preserve"> with </w:t>
        </w:r>
        <w:r w:rsidR="003878E3" w:rsidRPr="008C62DA">
          <w:rPr>
            <w:i/>
            <w:sz w:val="24"/>
            <w:szCs w:val="24"/>
          </w:rPr>
          <w:t>"k + 1"</w:t>
        </w:r>
        <w:r w:rsidR="003878E3">
          <w:rPr>
            <w:i/>
            <w:sz w:val="24"/>
            <w:szCs w:val="24"/>
          </w:rPr>
          <w:t>)</w:t>
        </w:r>
      </w:ins>
    </w:p>
    <w:p w14:paraId="318F2AB3" w14:textId="77777777" w:rsidR="00082AE4" w:rsidRPr="003F3F11" w:rsidRDefault="00082AE4" w:rsidP="00082AE4">
      <w:pPr>
        <w:pStyle w:val="Equation"/>
        <w:tabs>
          <w:tab w:val="clear" w:pos="794"/>
          <w:tab w:val="clear" w:pos="1588"/>
          <w:tab w:val="left" w:pos="1134"/>
        </w:tabs>
        <w:ind w:left="1498"/>
        <w:rPr>
          <w:ins w:id="114" w:author="Ye-Kui Wang d00 (Macao changes)" w:date="2018-11-15T15:36:00Z"/>
          <w:noProof/>
          <w:lang w:eastAsia="ko-KR"/>
        </w:rPr>
      </w:pPr>
      <w:ins w:id="115" w:author="Ye-Kui Wang d00 (Macao changes)" w:date="2018-11-15T15:36:00Z">
        <w:r w:rsidRPr="003F3F11">
          <w:rPr>
            <w:noProof/>
            <w:lang w:eastAsia="ko-KR"/>
          </w:rPr>
          <w:t xml:space="preserve">dcVal = </w:t>
        </w:r>
      </w:ins>
      <w:ins w:id="116" w:author="Ye-Kui Wang d00 (Macao changes)" w:date="2018-11-15T15:36:00Z">
        <w:r w:rsidRPr="009D457B">
          <w:rPr>
            <w:noProof/>
            <w:position w:val="-34"/>
            <w:lang w:eastAsia="ko-KR"/>
          </w:rPr>
          <w:object w:dxaOrig="5100" w:dyaOrig="800" w14:anchorId="74E78E57">
            <v:shape id="_x0000_i1027" type="#_x0000_t75" style="width:224.45pt;height:35.35pt" o:ole="">
              <v:imagedata r:id="rId18" o:title=""/>
            </v:shape>
            <o:OLEObject Type="Embed" ProgID="Equation.3" ShapeID="_x0000_i1027" DrawAspect="Content" ObjectID="_1607111593" r:id="rId19"/>
          </w:object>
        </w:r>
      </w:ins>
      <w:ins w:id="117" w:author="Ye-Kui Wang d00 (Macao changes)" w:date="2018-11-15T15:36:00Z">
        <w:r w:rsidRPr="003F3F11">
          <w:rPr>
            <w:noProof/>
            <w:lang w:eastAsia="ko-KR"/>
          </w:rPr>
          <w:tab/>
          <w:t>(</w:t>
        </w:r>
        <w:r>
          <w:rPr>
            <w:noProof/>
            <w:lang w:eastAsia="ko-KR"/>
          </w:rPr>
          <w:t>8-47</w:t>
        </w:r>
        <w:r w:rsidRPr="003F3F11">
          <w:rPr>
            <w:noProof/>
            <w:lang w:eastAsia="ko-KR"/>
          </w:rPr>
          <w:t>)</w:t>
        </w:r>
      </w:ins>
    </w:p>
    <w:p w14:paraId="5E2DEFAC" w14:textId="59E17130" w:rsidR="00022673" w:rsidRDefault="00022673" w:rsidP="00022673">
      <w:pPr>
        <w:keepNext/>
        <w:keepLines/>
        <w:spacing w:before="360"/>
        <w:outlineLvl w:val="0"/>
        <w:rPr>
          <w:ins w:id="118" w:author="Ye-Kui Wang d00 (Macao changes)" w:date="2018-11-15T16:02:00Z"/>
          <w:i/>
          <w:noProof/>
          <w:sz w:val="24"/>
        </w:rPr>
      </w:pPr>
      <w:ins w:id="119" w:author="Ye-Kui Wang d00 (Macao changes)" w:date="2018-11-15T16:02:00Z">
        <w:r w:rsidRPr="00082AE4">
          <w:rPr>
            <w:i/>
            <w:noProof/>
            <w:sz w:val="24"/>
          </w:rPr>
          <w:t xml:space="preserve">In </w:t>
        </w:r>
        <w:r w:rsidRPr="00022673">
          <w:rPr>
            <w:i/>
            <w:noProof/>
            <w:sz w:val="24"/>
          </w:rPr>
          <w:t>9.3.4.2.1</w:t>
        </w:r>
        <w:r>
          <w:rPr>
            <w:i/>
            <w:noProof/>
            <w:sz w:val="24"/>
          </w:rPr>
          <w:t xml:space="preserve"> (</w:t>
        </w:r>
        <w:r w:rsidRPr="00022673">
          <w:rPr>
            <w:i/>
            <w:noProof/>
            <w:sz w:val="24"/>
          </w:rPr>
          <w:t>General</w:t>
        </w:r>
      </w:ins>
      <w:ins w:id="120" w:author="Ye-Kui Wang d00 (Macao changes)" w:date="2018-11-15T16:03:00Z">
        <w:r>
          <w:rPr>
            <w:i/>
            <w:noProof/>
            <w:sz w:val="24"/>
          </w:rPr>
          <w:t>), Table 9-48, replace the following two rows</w:t>
        </w:r>
      </w:ins>
      <w:ins w:id="121" w:author="Ye-Kui Wang d00 (Macao changes)" w:date="2018-11-15T16:02:00Z">
        <w:r w:rsidRPr="00C9691B">
          <w:rPr>
            <w:i/>
            <w:noProof/>
            <w:sz w:val="24"/>
          </w:rPr>
          <w:t>:</w:t>
        </w:r>
      </w:ins>
    </w:p>
    <w:p w14:paraId="67C8CC2C" w14:textId="77777777" w:rsidR="00022673" w:rsidRPr="00CC21CC" w:rsidRDefault="00022673">
      <w:pPr>
        <w:keepNext/>
        <w:tabs>
          <w:tab w:val="clear" w:pos="360"/>
          <w:tab w:val="clear" w:pos="720"/>
          <w:tab w:val="clear" w:pos="1080"/>
          <w:tab w:val="clear" w:pos="1440"/>
          <w:tab w:val="left" w:pos="794"/>
          <w:tab w:val="left" w:pos="1191"/>
          <w:tab w:val="left" w:pos="1588"/>
          <w:tab w:val="left" w:pos="1985"/>
        </w:tabs>
        <w:jc w:val="both"/>
        <w:rPr>
          <w:ins w:id="122" w:author="Ye-Kui Wang d00 (Macao changes)" w:date="2018-11-15T16:04:00Z"/>
          <w:rFonts w:eastAsia="Times New Roman"/>
          <w:sz w:val="20"/>
          <w:lang w:val="en-GB"/>
        </w:rPr>
        <w:pPrChange w:id="123" w:author="Ye-Kui Wang d00 (Macao changes)" w:date="2018-12-23T22:27:00Z">
          <w:pPr>
            <w:tabs>
              <w:tab w:val="clear" w:pos="360"/>
              <w:tab w:val="clear" w:pos="720"/>
              <w:tab w:val="clear" w:pos="1080"/>
              <w:tab w:val="clear" w:pos="1440"/>
              <w:tab w:val="left" w:pos="794"/>
              <w:tab w:val="left" w:pos="1191"/>
              <w:tab w:val="left" w:pos="1588"/>
              <w:tab w:val="left" w:pos="1985"/>
            </w:tabs>
            <w:jc w:val="both"/>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727"/>
        <w:gridCol w:w="1437"/>
        <w:gridCol w:w="1008"/>
        <w:gridCol w:w="1008"/>
        <w:gridCol w:w="1008"/>
        <w:gridCol w:w="1008"/>
        <w:gridCol w:w="1008"/>
      </w:tblGrid>
      <w:tr w:rsidR="00022673" w:rsidRPr="003F3F11" w14:paraId="6825B693" w14:textId="77777777" w:rsidTr="00090464">
        <w:trPr>
          <w:cantSplit/>
          <w:jc w:val="center"/>
          <w:ins w:id="124" w:author="Ye-Kui Wang d00 (Macao changes)" w:date="2018-11-15T16:05:00Z"/>
        </w:trPr>
        <w:tc>
          <w:tcPr>
            <w:tcW w:w="2727" w:type="dxa"/>
          </w:tcPr>
          <w:p w14:paraId="0A3AF3B0" w14:textId="77777777" w:rsidR="00022673" w:rsidRPr="003F3F11" w:rsidRDefault="00022673">
            <w:pPr>
              <w:keepNext/>
              <w:keepLines/>
              <w:rPr>
                <w:ins w:id="125" w:author="Ye-Kui Wang d00 (Macao changes)" w:date="2018-11-15T16:05:00Z"/>
                <w:noProof/>
                <w:sz w:val="16"/>
                <w:szCs w:val="16"/>
                <w:lang w:eastAsia="ko-KR"/>
              </w:rPr>
              <w:pPrChange w:id="126" w:author="Ye-Kui Wang d00 (Macao changes)" w:date="2018-12-23T22:27:00Z">
                <w:pPr>
                  <w:keepLines/>
                </w:pPr>
              </w:pPrChange>
            </w:pPr>
            <w:ins w:id="127" w:author="Ye-Kui Wang d00 (Macao changes)" w:date="2018-11-15T16:05:00Z">
              <w:r w:rsidRPr="003F3F11">
                <w:rPr>
                  <w:noProof/>
                  <w:sz w:val="16"/>
                  <w:szCs w:val="16"/>
                  <w:lang w:eastAsia="ko-KR"/>
                </w:rPr>
                <w:t>last_sig_coeff_x_suffix</w:t>
              </w:r>
            </w:ins>
          </w:p>
        </w:tc>
        <w:tc>
          <w:tcPr>
            <w:tcW w:w="1437" w:type="dxa"/>
            <w:vAlign w:val="center"/>
          </w:tcPr>
          <w:p w14:paraId="12A3577E" w14:textId="77777777" w:rsidR="00022673" w:rsidRPr="003F3F11" w:rsidRDefault="00022673">
            <w:pPr>
              <w:keepNext/>
              <w:keepLines/>
              <w:jc w:val="center"/>
              <w:rPr>
                <w:ins w:id="128" w:author="Ye-Kui Wang d00 (Macao changes)" w:date="2018-11-15T16:05:00Z"/>
                <w:noProof/>
                <w:sz w:val="16"/>
                <w:szCs w:val="16"/>
              </w:rPr>
              <w:pPrChange w:id="129" w:author="Ye-Kui Wang d00 (Macao changes)" w:date="2018-12-23T22:27:00Z">
                <w:pPr>
                  <w:keepLines/>
                  <w:jc w:val="center"/>
                </w:pPr>
              </w:pPrChange>
            </w:pPr>
            <w:ins w:id="130" w:author="Ye-Kui Wang d00 (Macao changes)" w:date="2018-11-15T16:05:00Z">
              <w:r w:rsidRPr="003F3F11">
                <w:rPr>
                  <w:rFonts w:eastAsia="PMingLiU"/>
                  <w:noProof/>
                  <w:sz w:val="16"/>
                  <w:szCs w:val="16"/>
                  <w:lang w:eastAsia="zh-TW"/>
                </w:rPr>
                <w:t>bypass</w:t>
              </w:r>
            </w:ins>
          </w:p>
        </w:tc>
        <w:tc>
          <w:tcPr>
            <w:tcW w:w="1008" w:type="dxa"/>
            <w:vAlign w:val="center"/>
          </w:tcPr>
          <w:p w14:paraId="1F604B3A" w14:textId="77777777" w:rsidR="00022673" w:rsidRPr="003F3F11" w:rsidRDefault="00022673">
            <w:pPr>
              <w:keepNext/>
              <w:keepLines/>
              <w:jc w:val="center"/>
              <w:rPr>
                <w:ins w:id="131" w:author="Ye-Kui Wang d00 (Macao changes)" w:date="2018-11-15T16:05:00Z"/>
                <w:noProof/>
                <w:sz w:val="16"/>
                <w:szCs w:val="16"/>
              </w:rPr>
              <w:pPrChange w:id="132" w:author="Ye-Kui Wang d00 (Macao changes)" w:date="2018-12-23T22:27:00Z">
                <w:pPr>
                  <w:keepLines/>
                  <w:jc w:val="center"/>
                </w:pPr>
              </w:pPrChange>
            </w:pPr>
            <w:ins w:id="133" w:author="Ye-Kui Wang d00 (Macao changes)" w:date="2018-11-15T16:05:00Z">
              <w:r w:rsidRPr="003F3F11">
                <w:rPr>
                  <w:rFonts w:eastAsia="PMingLiU"/>
                  <w:noProof/>
                  <w:sz w:val="16"/>
                  <w:szCs w:val="16"/>
                  <w:lang w:eastAsia="zh-TW"/>
                </w:rPr>
                <w:t>bypass</w:t>
              </w:r>
            </w:ins>
          </w:p>
        </w:tc>
        <w:tc>
          <w:tcPr>
            <w:tcW w:w="1008" w:type="dxa"/>
            <w:vAlign w:val="center"/>
          </w:tcPr>
          <w:p w14:paraId="4C32AA5D" w14:textId="77777777" w:rsidR="00022673" w:rsidRPr="003F3F11" w:rsidRDefault="00022673">
            <w:pPr>
              <w:keepNext/>
              <w:keepLines/>
              <w:jc w:val="center"/>
              <w:rPr>
                <w:ins w:id="134" w:author="Ye-Kui Wang d00 (Macao changes)" w:date="2018-11-15T16:05:00Z"/>
                <w:noProof/>
                <w:sz w:val="16"/>
                <w:szCs w:val="16"/>
              </w:rPr>
              <w:pPrChange w:id="135" w:author="Ye-Kui Wang d00 (Macao changes)" w:date="2018-12-23T22:27:00Z">
                <w:pPr>
                  <w:keepLines/>
                  <w:jc w:val="center"/>
                </w:pPr>
              </w:pPrChange>
            </w:pPr>
            <w:ins w:id="136" w:author="Ye-Kui Wang d00 (Macao changes)" w:date="2018-11-15T16:05:00Z">
              <w:r w:rsidRPr="003F3F11">
                <w:rPr>
                  <w:rFonts w:eastAsia="PMingLiU"/>
                  <w:noProof/>
                  <w:sz w:val="16"/>
                  <w:szCs w:val="16"/>
                  <w:lang w:eastAsia="zh-TW"/>
                </w:rPr>
                <w:t>bypass</w:t>
              </w:r>
            </w:ins>
          </w:p>
        </w:tc>
        <w:tc>
          <w:tcPr>
            <w:tcW w:w="1008" w:type="dxa"/>
            <w:vAlign w:val="center"/>
          </w:tcPr>
          <w:p w14:paraId="4EBE97C3" w14:textId="77777777" w:rsidR="00022673" w:rsidRPr="003F3F11" w:rsidRDefault="00022673">
            <w:pPr>
              <w:keepNext/>
              <w:keepLines/>
              <w:jc w:val="center"/>
              <w:rPr>
                <w:ins w:id="137" w:author="Ye-Kui Wang d00 (Macao changes)" w:date="2018-11-15T16:05:00Z"/>
                <w:noProof/>
                <w:sz w:val="16"/>
                <w:szCs w:val="16"/>
              </w:rPr>
              <w:pPrChange w:id="138" w:author="Ye-Kui Wang d00 (Macao changes)" w:date="2018-12-23T22:27:00Z">
                <w:pPr>
                  <w:keepLines/>
                  <w:jc w:val="center"/>
                </w:pPr>
              </w:pPrChange>
            </w:pPr>
            <w:ins w:id="139" w:author="Ye-Kui Wang d00 (Macao changes)" w:date="2018-11-15T16:05:00Z">
              <w:r w:rsidRPr="003F3F11">
                <w:rPr>
                  <w:rFonts w:eastAsia="PMingLiU"/>
                  <w:noProof/>
                  <w:sz w:val="16"/>
                  <w:szCs w:val="16"/>
                  <w:lang w:eastAsia="zh-TW"/>
                </w:rPr>
                <w:t>bypass</w:t>
              </w:r>
            </w:ins>
          </w:p>
        </w:tc>
        <w:tc>
          <w:tcPr>
            <w:tcW w:w="1008" w:type="dxa"/>
            <w:vAlign w:val="center"/>
          </w:tcPr>
          <w:p w14:paraId="00D0F5DA" w14:textId="77777777" w:rsidR="00022673" w:rsidRPr="003F3F11" w:rsidRDefault="00022673">
            <w:pPr>
              <w:keepNext/>
              <w:keepLines/>
              <w:jc w:val="center"/>
              <w:rPr>
                <w:ins w:id="140" w:author="Ye-Kui Wang d00 (Macao changes)" w:date="2018-11-15T16:05:00Z"/>
                <w:noProof/>
                <w:sz w:val="16"/>
                <w:szCs w:val="16"/>
              </w:rPr>
              <w:pPrChange w:id="141" w:author="Ye-Kui Wang d00 (Macao changes)" w:date="2018-12-23T22:27:00Z">
                <w:pPr>
                  <w:keepLines/>
                  <w:jc w:val="center"/>
                </w:pPr>
              </w:pPrChange>
            </w:pPr>
            <w:ins w:id="142" w:author="Ye-Kui Wang d00 (Macao changes)" w:date="2018-11-15T16:05:00Z">
              <w:r w:rsidRPr="003F3F11">
                <w:rPr>
                  <w:rFonts w:eastAsia="PMingLiU"/>
                  <w:noProof/>
                  <w:sz w:val="16"/>
                  <w:szCs w:val="16"/>
                  <w:lang w:eastAsia="zh-TW"/>
                </w:rPr>
                <w:t>bypass</w:t>
              </w:r>
            </w:ins>
          </w:p>
        </w:tc>
        <w:tc>
          <w:tcPr>
            <w:tcW w:w="1008" w:type="dxa"/>
            <w:vAlign w:val="center"/>
          </w:tcPr>
          <w:p w14:paraId="6B744FC9" w14:textId="77777777" w:rsidR="00022673" w:rsidRPr="003F3F11" w:rsidRDefault="00022673">
            <w:pPr>
              <w:keepNext/>
              <w:keepLines/>
              <w:jc w:val="center"/>
              <w:rPr>
                <w:ins w:id="143" w:author="Ye-Kui Wang d00 (Macao changes)" w:date="2018-11-15T16:05:00Z"/>
                <w:noProof/>
                <w:sz w:val="16"/>
                <w:szCs w:val="16"/>
              </w:rPr>
              <w:pPrChange w:id="144" w:author="Ye-Kui Wang d00 (Macao changes)" w:date="2018-12-23T22:27:00Z">
                <w:pPr>
                  <w:keepLines/>
                  <w:jc w:val="center"/>
                </w:pPr>
              </w:pPrChange>
            </w:pPr>
            <w:ins w:id="145" w:author="Ye-Kui Wang d00 (Macao changes)" w:date="2018-11-15T16:05:00Z">
              <w:r w:rsidRPr="003F3F11">
                <w:rPr>
                  <w:rFonts w:eastAsia="PMingLiU"/>
                  <w:noProof/>
                  <w:sz w:val="16"/>
                  <w:szCs w:val="16"/>
                  <w:lang w:eastAsia="zh-TW"/>
                </w:rPr>
                <w:t>bypass</w:t>
              </w:r>
            </w:ins>
          </w:p>
        </w:tc>
      </w:tr>
      <w:tr w:rsidR="00022673" w:rsidRPr="003F3F11" w14:paraId="5D8BDD08" w14:textId="77777777" w:rsidTr="00090464">
        <w:trPr>
          <w:cantSplit/>
          <w:jc w:val="center"/>
          <w:ins w:id="146" w:author="Ye-Kui Wang d00 (Macao changes)" w:date="2018-11-15T16:05:00Z"/>
        </w:trPr>
        <w:tc>
          <w:tcPr>
            <w:tcW w:w="2727" w:type="dxa"/>
          </w:tcPr>
          <w:p w14:paraId="09DA01A5" w14:textId="77777777" w:rsidR="00022673" w:rsidRPr="003F3F11" w:rsidRDefault="00022673" w:rsidP="00090464">
            <w:pPr>
              <w:keepLines/>
              <w:rPr>
                <w:ins w:id="147" w:author="Ye-Kui Wang d00 (Macao changes)" w:date="2018-11-15T16:05:00Z"/>
                <w:noProof/>
                <w:sz w:val="16"/>
                <w:szCs w:val="16"/>
                <w:lang w:eastAsia="ko-KR"/>
              </w:rPr>
            </w:pPr>
            <w:ins w:id="148" w:author="Ye-Kui Wang d00 (Macao changes)" w:date="2018-11-15T16:05:00Z">
              <w:r w:rsidRPr="003F3F11">
                <w:rPr>
                  <w:noProof/>
                  <w:sz w:val="16"/>
                  <w:szCs w:val="16"/>
                  <w:lang w:eastAsia="ko-KR"/>
                </w:rPr>
                <w:t>last_sig_coeff_y_suffix</w:t>
              </w:r>
            </w:ins>
          </w:p>
        </w:tc>
        <w:tc>
          <w:tcPr>
            <w:tcW w:w="1437" w:type="dxa"/>
            <w:vAlign w:val="center"/>
          </w:tcPr>
          <w:p w14:paraId="0B7DBB0F" w14:textId="77777777" w:rsidR="00022673" w:rsidRPr="003F3F11" w:rsidRDefault="00022673" w:rsidP="00090464">
            <w:pPr>
              <w:keepLines/>
              <w:jc w:val="center"/>
              <w:rPr>
                <w:ins w:id="149" w:author="Ye-Kui Wang d00 (Macao changes)" w:date="2018-11-15T16:05:00Z"/>
                <w:noProof/>
                <w:sz w:val="16"/>
                <w:szCs w:val="16"/>
              </w:rPr>
            </w:pPr>
            <w:ins w:id="150" w:author="Ye-Kui Wang d00 (Macao changes)" w:date="2018-11-15T16:05:00Z">
              <w:r w:rsidRPr="003F3F11">
                <w:rPr>
                  <w:rFonts w:eastAsia="PMingLiU"/>
                  <w:noProof/>
                  <w:sz w:val="16"/>
                  <w:szCs w:val="16"/>
                  <w:lang w:eastAsia="zh-TW"/>
                </w:rPr>
                <w:t>bypass</w:t>
              </w:r>
            </w:ins>
          </w:p>
        </w:tc>
        <w:tc>
          <w:tcPr>
            <w:tcW w:w="1008" w:type="dxa"/>
            <w:vAlign w:val="center"/>
          </w:tcPr>
          <w:p w14:paraId="717DF70D" w14:textId="77777777" w:rsidR="00022673" w:rsidRPr="003F3F11" w:rsidRDefault="00022673" w:rsidP="00090464">
            <w:pPr>
              <w:keepLines/>
              <w:jc w:val="center"/>
              <w:rPr>
                <w:ins w:id="151" w:author="Ye-Kui Wang d00 (Macao changes)" w:date="2018-11-15T16:05:00Z"/>
                <w:noProof/>
                <w:sz w:val="16"/>
                <w:szCs w:val="16"/>
              </w:rPr>
            </w:pPr>
            <w:ins w:id="152" w:author="Ye-Kui Wang d00 (Macao changes)" w:date="2018-11-15T16:05:00Z">
              <w:r w:rsidRPr="003F3F11">
                <w:rPr>
                  <w:rFonts w:eastAsia="PMingLiU"/>
                  <w:noProof/>
                  <w:sz w:val="16"/>
                  <w:szCs w:val="16"/>
                  <w:lang w:eastAsia="zh-TW"/>
                </w:rPr>
                <w:t>bypass</w:t>
              </w:r>
            </w:ins>
          </w:p>
        </w:tc>
        <w:tc>
          <w:tcPr>
            <w:tcW w:w="1008" w:type="dxa"/>
            <w:vAlign w:val="center"/>
          </w:tcPr>
          <w:p w14:paraId="087BAE4E" w14:textId="77777777" w:rsidR="00022673" w:rsidRPr="003F3F11" w:rsidRDefault="00022673" w:rsidP="00090464">
            <w:pPr>
              <w:keepLines/>
              <w:jc w:val="center"/>
              <w:rPr>
                <w:ins w:id="153" w:author="Ye-Kui Wang d00 (Macao changes)" w:date="2018-11-15T16:05:00Z"/>
                <w:noProof/>
                <w:sz w:val="16"/>
                <w:szCs w:val="16"/>
              </w:rPr>
            </w:pPr>
            <w:ins w:id="154" w:author="Ye-Kui Wang d00 (Macao changes)" w:date="2018-11-15T16:05:00Z">
              <w:r w:rsidRPr="003F3F11">
                <w:rPr>
                  <w:rFonts w:eastAsia="PMingLiU"/>
                  <w:noProof/>
                  <w:sz w:val="16"/>
                  <w:szCs w:val="16"/>
                  <w:lang w:eastAsia="zh-TW"/>
                </w:rPr>
                <w:t>bypass</w:t>
              </w:r>
            </w:ins>
          </w:p>
        </w:tc>
        <w:tc>
          <w:tcPr>
            <w:tcW w:w="1008" w:type="dxa"/>
            <w:vAlign w:val="center"/>
          </w:tcPr>
          <w:p w14:paraId="0BDA8E20" w14:textId="77777777" w:rsidR="00022673" w:rsidRPr="003F3F11" w:rsidRDefault="00022673" w:rsidP="00090464">
            <w:pPr>
              <w:keepLines/>
              <w:jc w:val="center"/>
              <w:rPr>
                <w:ins w:id="155" w:author="Ye-Kui Wang d00 (Macao changes)" w:date="2018-11-15T16:05:00Z"/>
                <w:noProof/>
                <w:sz w:val="16"/>
                <w:szCs w:val="16"/>
              </w:rPr>
            </w:pPr>
            <w:ins w:id="156" w:author="Ye-Kui Wang d00 (Macao changes)" w:date="2018-11-15T16:05:00Z">
              <w:r w:rsidRPr="003F3F11">
                <w:rPr>
                  <w:rFonts w:eastAsia="PMingLiU"/>
                  <w:noProof/>
                  <w:sz w:val="16"/>
                  <w:szCs w:val="16"/>
                  <w:lang w:eastAsia="zh-TW"/>
                </w:rPr>
                <w:t>bypass</w:t>
              </w:r>
            </w:ins>
          </w:p>
        </w:tc>
        <w:tc>
          <w:tcPr>
            <w:tcW w:w="1008" w:type="dxa"/>
            <w:vAlign w:val="center"/>
          </w:tcPr>
          <w:p w14:paraId="5A8B2668" w14:textId="77777777" w:rsidR="00022673" w:rsidRPr="003F3F11" w:rsidRDefault="00022673" w:rsidP="00090464">
            <w:pPr>
              <w:keepLines/>
              <w:jc w:val="center"/>
              <w:rPr>
                <w:ins w:id="157" w:author="Ye-Kui Wang d00 (Macao changes)" w:date="2018-11-15T16:05:00Z"/>
                <w:noProof/>
                <w:sz w:val="16"/>
                <w:szCs w:val="16"/>
              </w:rPr>
            </w:pPr>
            <w:ins w:id="158" w:author="Ye-Kui Wang d00 (Macao changes)" w:date="2018-11-15T16:05:00Z">
              <w:r w:rsidRPr="003F3F11">
                <w:rPr>
                  <w:rFonts w:eastAsia="PMingLiU"/>
                  <w:noProof/>
                  <w:sz w:val="16"/>
                  <w:szCs w:val="16"/>
                  <w:lang w:eastAsia="zh-TW"/>
                </w:rPr>
                <w:t>bypass</w:t>
              </w:r>
            </w:ins>
          </w:p>
        </w:tc>
        <w:tc>
          <w:tcPr>
            <w:tcW w:w="1008" w:type="dxa"/>
            <w:vAlign w:val="center"/>
          </w:tcPr>
          <w:p w14:paraId="274D5A3F" w14:textId="77777777" w:rsidR="00022673" w:rsidRPr="003F3F11" w:rsidRDefault="00022673" w:rsidP="00090464">
            <w:pPr>
              <w:keepLines/>
              <w:jc w:val="center"/>
              <w:rPr>
                <w:ins w:id="159" w:author="Ye-Kui Wang d00 (Macao changes)" w:date="2018-11-15T16:05:00Z"/>
                <w:noProof/>
                <w:sz w:val="16"/>
                <w:szCs w:val="16"/>
              </w:rPr>
            </w:pPr>
            <w:ins w:id="160" w:author="Ye-Kui Wang d00 (Macao changes)" w:date="2018-11-15T16:05:00Z">
              <w:r w:rsidRPr="003F3F11">
                <w:rPr>
                  <w:rFonts w:eastAsia="PMingLiU"/>
                  <w:noProof/>
                  <w:sz w:val="16"/>
                  <w:szCs w:val="16"/>
                  <w:lang w:eastAsia="zh-TW"/>
                </w:rPr>
                <w:t>bypass</w:t>
              </w:r>
            </w:ins>
          </w:p>
        </w:tc>
      </w:tr>
    </w:tbl>
    <w:p w14:paraId="5AC2E5B1" w14:textId="77777777" w:rsidR="00022673" w:rsidRPr="00CC21CC" w:rsidRDefault="00022673" w:rsidP="00022673">
      <w:pPr>
        <w:tabs>
          <w:tab w:val="clear" w:pos="360"/>
          <w:tab w:val="clear" w:pos="720"/>
          <w:tab w:val="clear" w:pos="1080"/>
          <w:tab w:val="clear" w:pos="1440"/>
          <w:tab w:val="left" w:pos="794"/>
          <w:tab w:val="left" w:pos="1191"/>
          <w:tab w:val="left" w:pos="1588"/>
          <w:tab w:val="left" w:pos="1985"/>
        </w:tabs>
        <w:jc w:val="both"/>
        <w:rPr>
          <w:ins w:id="161" w:author="Ye-Kui Wang d00 (Macao changes)" w:date="2018-11-15T16:04:00Z"/>
          <w:rFonts w:eastAsia="Times New Roman"/>
          <w:sz w:val="20"/>
          <w:lang w:val="en-GB"/>
        </w:rPr>
      </w:pPr>
    </w:p>
    <w:p w14:paraId="0AB8FC8B" w14:textId="77777777" w:rsidR="00022673" w:rsidRPr="00A44B62" w:rsidRDefault="00022673" w:rsidP="00090464">
      <w:pPr>
        <w:keepNext/>
        <w:keepLines/>
        <w:spacing w:before="360"/>
        <w:outlineLvl w:val="1"/>
        <w:rPr>
          <w:ins w:id="162" w:author="Ye-Kui Wang d00 (Macao changes)" w:date="2018-11-15T16:03:00Z"/>
          <w:i/>
          <w:noProof/>
          <w:sz w:val="24"/>
        </w:rPr>
      </w:pPr>
      <w:ins w:id="163" w:author="Ye-Kui Wang d00 (Macao changes)" w:date="2018-11-15T16:03:00Z">
        <w:r w:rsidRPr="00A44B62">
          <w:rPr>
            <w:i/>
            <w:noProof/>
            <w:sz w:val="24"/>
          </w:rPr>
          <w:lastRenderedPageBreak/>
          <w:t>with the following:</w:t>
        </w:r>
      </w:ins>
    </w:p>
    <w:p w14:paraId="7BCA9293" w14:textId="77777777" w:rsidR="00022673" w:rsidRPr="00CC21CC" w:rsidRDefault="00022673">
      <w:pPr>
        <w:keepNext/>
        <w:tabs>
          <w:tab w:val="clear" w:pos="360"/>
          <w:tab w:val="clear" w:pos="720"/>
          <w:tab w:val="clear" w:pos="1080"/>
          <w:tab w:val="clear" w:pos="1440"/>
          <w:tab w:val="left" w:pos="794"/>
          <w:tab w:val="left" w:pos="1191"/>
          <w:tab w:val="left" w:pos="1588"/>
          <w:tab w:val="left" w:pos="1985"/>
        </w:tabs>
        <w:jc w:val="both"/>
        <w:rPr>
          <w:ins w:id="164" w:author="Ye-Kui Wang d00 (Macao changes)" w:date="2018-11-15T16:04:00Z"/>
          <w:rFonts w:eastAsia="Times New Roman"/>
          <w:sz w:val="20"/>
          <w:lang w:val="en-GB"/>
        </w:rPr>
        <w:pPrChange w:id="165" w:author="Ye-Kui Wang d00 (Macao changes)" w:date="2018-12-23T22:27:00Z">
          <w:pPr>
            <w:tabs>
              <w:tab w:val="clear" w:pos="360"/>
              <w:tab w:val="clear" w:pos="720"/>
              <w:tab w:val="clear" w:pos="1080"/>
              <w:tab w:val="clear" w:pos="1440"/>
              <w:tab w:val="left" w:pos="794"/>
              <w:tab w:val="left" w:pos="1191"/>
              <w:tab w:val="left" w:pos="1588"/>
              <w:tab w:val="left" w:pos="1985"/>
            </w:tabs>
            <w:jc w:val="both"/>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727"/>
        <w:gridCol w:w="1437"/>
        <w:gridCol w:w="1008"/>
        <w:gridCol w:w="1008"/>
        <w:gridCol w:w="1008"/>
        <w:gridCol w:w="1008"/>
        <w:gridCol w:w="1008"/>
      </w:tblGrid>
      <w:tr w:rsidR="00022673" w:rsidRPr="003F3F11" w14:paraId="475BECF7" w14:textId="77777777" w:rsidTr="00090464">
        <w:trPr>
          <w:cantSplit/>
          <w:jc w:val="center"/>
          <w:ins w:id="166" w:author="Ye-Kui Wang d00 (Macao changes)" w:date="2018-11-15T16:05:00Z"/>
        </w:trPr>
        <w:tc>
          <w:tcPr>
            <w:tcW w:w="2727" w:type="dxa"/>
          </w:tcPr>
          <w:p w14:paraId="7275F6A4" w14:textId="77777777" w:rsidR="00022673" w:rsidRPr="003F3F11" w:rsidRDefault="00022673">
            <w:pPr>
              <w:keepNext/>
              <w:keepLines/>
              <w:rPr>
                <w:ins w:id="167" w:author="Ye-Kui Wang d00 (Macao changes)" w:date="2018-11-15T16:05:00Z"/>
                <w:noProof/>
                <w:sz w:val="16"/>
                <w:szCs w:val="16"/>
                <w:lang w:eastAsia="ko-KR"/>
              </w:rPr>
              <w:pPrChange w:id="168" w:author="Ye-Kui Wang d00 (Macao changes)" w:date="2018-12-23T22:27:00Z">
                <w:pPr>
                  <w:keepLines/>
                </w:pPr>
              </w:pPrChange>
            </w:pPr>
            <w:ins w:id="169" w:author="Ye-Kui Wang d00 (Macao changes)" w:date="2018-11-15T16:05:00Z">
              <w:r w:rsidRPr="003F3F11">
                <w:rPr>
                  <w:noProof/>
                  <w:sz w:val="16"/>
                  <w:szCs w:val="16"/>
                  <w:lang w:eastAsia="ko-KR"/>
                </w:rPr>
                <w:t>last_sig_coeff_x_suffix</w:t>
              </w:r>
            </w:ins>
          </w:p>
        </w:tc>
        <w:tc>
          <w:tcPr>
            <w:tcW w:w="1437" w:type="dxa"/>
            <w:vAlign w:val="center"/>
          </w:tcPr>
          <w:p w14:paraId="3283F5C1" w14:textId="77777777" w:rsidR="00022673" w:rsidRPr="003F3F11" w:rsidRDefault="00022673">
            <w:pPr>
              <w:keepNext/>
              <w:keepLines/>
              <w:jc w:val="center"/>
              <w:rPr>
                <w:ins w:id="170" w:author="Ye-Kui Wang d00 (Macao changes)" w:date="2018-11-15T16:05:00Z"/>
                <w:noProof/>
                <w:sz w:val="16"/>
                <w:szCs w:val="16"/>
              </w:rPr>
              <w:pPrChange w:id="171" w:author="Ye-Kui Wang d00 (Macao changes)" w:date="2018-12-23T22:27:00Z">
                <w:pPr>
                  <w:keepLines/>
                  <w:jc w:val="center"/>
                </w:pPr>
              </w:pPrChange>
            </w:pPr>
            <w:ins w:id="172" w:author="Ye-Kui Wang d00 (Macao changes)" w:date="2018-11-15T16:05:00Z">
              <w:r w:rsidRPr="003F3F11">
                <w:rPr>
                  <w:rFonts w:eastAsia="PMingLiU"/>
                  <w:noProof/>
                  <w:sz w:val="16"/>
                  <w:szCs w:val="16"/>
                  <w:lang w:eastAsia="zh-TW"/>
                </w:rPr>
                <w:t>bypass</w:t>
              </w:r>
            </w:ins>
          </w:p>
        </w:tc>
        <w:tc>
          <w:tcPr>
            <w:tcW w:w="1008" w:type="dxa"/>
            <w:vAlign w:val="center"/>
          </w:tcPr>
          <w:p w14:paraId="0B77B07A" w14:textId="77777777" w:rsidR="00022673" w:rsidRPr="003F3F11" w:rsidRDefault="00022673">
            <w:pPr>
              <w:keepNext/>
              <w:keepLines/>
              <w:jc w:val="center"/>
              <w:rPr>
                <w:ins w:id="173" w:author="Ye-Kui Wang d00 (Macao changes)" w:date="2018-11-15T16:05:00Z"/>
                <w:noProof/>
                <w:sz w:val="16"/>
                <w:szCs w:val="16"/>
              </w:rPr>
              <w:pPrChange w:id="174" w:author="Ye-Kui Wang d00 (Macao changes)" w:date="2018-12-23T22:27:00Z">
                <w:pPr>
                  <w:keepLines/>
                  <w:jc w:val="center"/>
                </w:pPr>
              </w:pPrChange>
            </w:pPr>
            <w:ins w:id="175" w:author="Ye-Kui Wang d00 (Macao changes)" w:date="2018-11-15T16:05:00Z">
              <w:r w:rsidRPr="003F3F11">
                <w:rPr>
                  <w:rFonts w:eastAsia="PMingLiU"/>
                  <w:noProof/>
                  <w:sz w:val="16"/>
                  <w:szCs w:val="16"/>
                  <w:lang w:eastAsia="zh-TW"/>
                </w:rPr>
                <w:t>bypass</w:t>
              </w:r>
            </w:ins>
          </w:p>
        </w:tc>
        <w:tc>
          <w:tcPr>
            <w:tcW w:w="1008" w:type="dxa"/>
            <w:vAlign w:val="center"/>
          </w:tcPr>
          <w:p w14:paraId="09B9F71D" w14:textId="77777777" w:rsidR="00022673" w:rsidRPr="003F3F11" w:rsidRDefault="00022673">
            <w:pPr>
              <w:keepNext/>
              <w:keepLines/>
              <w:jc w:val="center"/>
              <w:rPr>
                <w:ins w:id="176" w:author="Ye-Kui Wang d00 (Macao changes)" w:date="2018-11-15T16:05:00Z"/>
                <w:noProof/>
                <w:sz w:val="16"/>
                <w:szCs w:val="16"/>
              </w:rPr>
              <w:pPrChange w:id="177" w:author="Ye-Kui Wang d00 (Macao changes)" w:date="2018-12-23T22:27:00Z">
                <w:pPr>
                  <w:keepLines/>
                  <w:jc w:val="center"/>
                </w:pPr>
              </w:pPrChange>
            </w:pPr>
            <w:ins w:id="178" w:author="Ye-Kui Wang d00 (Macao changes)" w:date="2018-11-15T16:05:00Z">
              <w:r w:rsidRPr="003F3F11">
                <w:rPr>
                  <w:rFonts w:eastAsia="PMingLiU"/>
                  <w:noProof/>
                  <w:sz w:val="16"/>
                  <w:szCs w:val="16"/>
                  <w:lang w:eastAsia="zh-TW"/>
                </w:rPr>
                <w:t>bypass</w:t>
              </w:r>
            </w:ins>
          </w:p>
        </w:tc>
        <w:tc>
          <w:tcPr>
            <w:tcW w:w="1008" w:type="dxa"/>
            <w:vAlign w:val="center"/>
          </w:tcPr>
          <w:p w14:paraId="3E49CF41" w14:textId="04875856" w:rsidR="00022673" w:rsidRPr="00022673" w:rsidRDefault="00022673">
            <w:pPr>
              <w:keepNext/>
              <w:keepLines/>
              <w:jc w:val="center"/>
              <w:rPr>
                <w:ins w:id="179" w:author="Ye-Kui Wang d00 (Macao changes)" w:date="2018-11-15T16:05:00Z"/>
                <w:noProof/>
                <w:sz w:val="16"/>
                <w:szCs w:val="16"/>
                <w:highlight w:val="yellow"/>
              </w:rPr>
              <w:pPrChange w:id="180" w:author="Ye-Kui Wang d00 (Macao changes)" w:date="2018-12-23T22:27:00Z">
                <w:pPr>
                  <w:keepLines/>
                  <w:jc w:val="center"/>
                </w:pPr>
              </w:pPrChange>
            </w:pPr>
            <w:ins w:id="181" w:author="Ye-Kui Wang d00 (Macao changes)" w:date="2018-11-15T16:05:00Z">
              <w:r w:rsidRPr="00022673">
                <w:rPr>
                  <w:rFonts w:eastAsia="PMingLiU"/>
                  <w:noProof/>
                  <w:sz w:val="16"/>
                  <w:szCs w:val="16"/>
                  <w:highlight w:val="yellow"/>
                  <w:lang w:eastAsia="zh-TW"/>
                </w:rPr>
                <w:t>na</w:t>
              </w:r>
            </w:ins>
          </w:p>
        </w:tc>
        <w:tc>
          <w:tcPr>
            <w:tcW w:w="1008" w:type="dxa"/>
            <w:vAlign w:val="center"/>
          </w:tcPr>
          <w:p w14:paraId="30A0C189" w14:textId="479D888A" w:rsidR="00022673" w:rsidRPr="00022673" w:rsidRDefault="00022673">
            <w:pPr>
              <w:keepNext/>
              <w:keepLines/>
              <w:jc w:val="center"/>
              <w:rPr>
                <w:ins w:id="182" w:author="Ye-Kui Wang d00 (Macao changes)" w:date="2018-11-15T16:05:00Z"/>
                <w:noProof/>
                <w:sz w:val="16"/>
                <w:szCs w:val="16"/>
                <w:highlight w:val="yellow"/>
              </w:rPr>
              <w:pPrChange w:id="183" w:author="Ye-Kui Wang d00 (Macao changes)" w:date="2018-12-23T22:27:00Z">
                <w:pPr>
                  <w:keepLines/>
                  <w:jc w:val="center"/>
                </w:pPr>
              </w:pPrChange>
            </w:pPr>
            <w:ins w:id="184" w:author="Ye-Kui Wang d00 (Macao changes)" w:date="2018-11-15T16:05:00Z">
              <w:r w:rsidRPr="00022673">
                <w:rPr>
                  <w:rFonts w:eastAsia="PMingLiU"/>
                  <w:noProof/>
                  <w:sz w:val="16"/>
                  <w:szCs w:val="16"/>
                  <w:highlight w:val="yellow"/>
                  <w:lang w:eastAsia="zh-TW"/>
                </w:rPr>
                <w:t>na</w:t>
              </w:r>
            </w:ins>
          </w:p>
        </w:tc>
        <w:tc>
          <w:tcPr>
            <w:tcW w:w="1008" w:type="dxa"/>
            <w:vAlign w:val="center"/>
          </w:tcPr>
          <w:p w14:paraId="222D8534" w14:textId="1919B71A" w:rsidR="00022673" w:rsidRPr="00022673" w:rsidRDefault="00022673">
            <w:pPr>
              <w:keepNext/>
              <w:keepLines/>
              <w:jc w:val="center"/>
              <w:rPr>
                <w:ins w:id="185" w:author="Ye-Kui Wang d00 (Macao changes)" w:date="2018-11-15T16:05:00Z"/>
                <w:noProof/>
                <w:sz w:val="16"/>
                <w:szCs w:val="16"/>
                <w:highlight w:val="yellow"/>
              </w:rPr>
              <w:pPrChange w:id="186" w:author="Ye-Kui Wang d00 (Macao changes)" w:date="2018-12-23T22:27:00Z">
                <w:pPr>
                  <w:keepLines/>
                  <w:jc w:val="center"/>
                </w:pPr>
              </w:pPrChange>
            </w:pPr>
            <w:ins w:id="187" w:author="Ye-Kui Wang d00 (Macao changes)" w:date="2018-11-15T16:06:00Z">
              <w:r w:rsidRPr="00022673">
                <w:rPr>
                  <w:rFonts w:eastAsia="PMingLiU"/>
                  <w:noProof/>
                  <w:sz w:val="16"/>
                  <w:szCs w:val="16"/>
                  <w:highlight w:val="yellow"/>
                  <w:lang w:eastAsia="zh-TW"/>
                </w:rPr>
                <w:t>na</w:t>
              </w:r>
            </w:ins>
          </w:p>
        </w:tc>
      </w:tr>
      <w:tr w:rsidR="00022673" w:rsidRPr="003F3F11" w14:paraId="450A7A93" w14:textId="77777777" w:rsidTr="00090464">
        <w:trPr>
          <w:cantSplit/>
          <w:jc w:val="center"/>
          <w:ins w:id="188" w:author="Ye-Kui Wang d00 (Macao changes)" w:date="2018-11-15T16:05:00Z"/>
        </w:trPr>
        <w:tc>
          <w:tcPr>
            <w:tcW w:w="2727" w:type="dxa"/>
          </w:tcPr>
          <w:p w14:paraId="2C9E87BD" w14:textId="77777777" w:rsidR="00022673" w:rsidRPr="003F3F11" w:rsidRDefault="00022673" w:rsidP="00022673">
            <w:pPr>
              <w:keepLines/>
              <w:rPr>
                <w:ins w:id="189" w:author="Ye-Kui Wang d00 (Macao changes)" w:date="2018-11-15T16:05:00Z"/>
                <w:noProof/>
                <w:sz w:val="16"/>
                <w:szCs w:val="16"/>
                <w:lang w:eastAsia="ko-KR"/>
              </w:rPr>
            </w:pPr>
            <w:ins w:id="190" w:author="Ye-Kui Wang d00 (Macao changes)" w:date="2018-11-15T16:05:00Z">
              <w:r w:rsidRPr="003F3F11">
                <w:rPr>
                  <w:noProof/>
                  <w:sz w:val="16"/>
                  <w:szCs w:val="16"/>
                  <w:lang w:eastAsia="ko-KR"/>
                </w:rPr>
                <w:t>last_sig_coeff_y_suffix</w:t>
              </w:r>
            </w:ins>
          </w:p>
        </w:tc>
        <w:tc>
          <w:tcPr>
            <w:tcW w:w="1437" w:type="dxa"/>
            <w:vAlign w:val="center"/>
          </w:tcPr>
          <w:p w14:paraId="58CA267D" w14:textId="77777777" w:rsidR="00022673" w:rsidRPr="003F3F11" w:rsidRDefault="00022673" w:rsidP="00022673">
            <w:pPr>
              <w:keepLines/>
              <w:jc w:val="center"/>
              <w:rPr>
                <w:ins w:id="191" w:author="Ye-Kui Wang d00 (Macao changes)" w:date="2018-11-15T16:05:00Z"/>
                <w:noProof/>
                <w:sz w:val="16"/>
                <w:szCs w:val="16"/>
              </w:rPr>
            </w:pPr>
            <w:ins w:id="192" w:author="Ye-Kui Wang d00 (Macao changes)" w:date="2018-11-15T16:05:00Z">
              <w:r w:rsidRPr="003F3F11">
                <w:rPr>
                  <w:rFonts w:eastAsia="PMingLiU"/>
                  <w:noProof/>
                  <w:sz w:val="16"/>
                  <w:szCs w:val="16"/>
                  <w:lang w:eastAsia="zh-TW"/>
                </w:rPr>
                <w:t>bypass</w:t>
              </w:r>
            </w:ins>
          </w:p>
        </w:tc>
        <w:tc>
          <w:tcPr>
            <w:tcW w:w="1008" w:type="dxa"/>
            <w:vAlign w:val="center"/>
          </w:tcPr>
          <w:p w14:paraId="5E337887" w14:textId="77777777" w:rsidR="00022673" w:rsidRPr="003F3F11" w:rsidRDefault="00022673" w:rsidP="00022673">
            <w:pPr>
              <w:keepLines/>
              <w:jc w:val="center"/>
              <w:rPr>
                <w:ins w:id="193" w:author="Ye-Kui Wang d00 (Macao changes)" w:date="2018-11-15T16:05:00Z"/>
                <w:noProof/>
                <w:sz w:val="16"/>
                <w:szCs w:val="16"/>
              </w:rPr>
            </w:pPr>
            <w:ins w:id="194" w:author="Ye-Kui Wang d00 (Macao changes)" w:date="2018-11-15T16:05:00Z">
              <w:r w:rsidRPr="003F3F11">
                <w:rPr>
                  <w:rFonts w:eastAsia="PMingLiU"/>
                  <w:noProof/>
                  <w:sz w:val="16"/>
                  <w:szCs w:val="16"/>
                  <w:lang w:eastAsia="zh-TW"/>
                </w:rPr>
                <w:t>bypass</w:t>
              </w:r>
            </w:ins>
          </w:p>
        </w:tc>
        <w:tc>
          <w:tcPr>
            <w:tcW w:w="1008" w:type="dxa"/>
            <w:vAlign w:val="center"/>
          </w:tcPr>
          <w:p w14:paraId="77A3BB31" w14:textId="77777777" w:rsidR="00022673" w:rsidRPr="003F3F11" w:rsidRDefault="00022673" w:rsidP="00022673">
            <w:pPr>
              <w:keepLines/>
              <w:jc w:val="center"/>
              <w:rPr>
                <w:ins w:id="195" w:author="Ye-Kui Wang d00 (Macao changes)" w:date="2018-11-15T16:05:00Z"/>
                <w:noProof/>
                <w:sz w:val="16"/>
                <w:szCs w:val="16"/>
              </w:rPr>
            </w:pPr>
            <w:ins w:id="196" w:author="Ye-Kui Wang d00 (Macao changes)" w:date="2018-11-15T16:05:00Z">
              <w:r w:rsidRPr="003F3F11">
                <w:rPr>
                  <w:rFonts w:eastAsia="PMingLiU"/>
                  <w:noProof/>
                  <w:sz w:val="16"/>
                  <w:szCs w:val="16"/>
                  <w:lang w:eastAsia="zh-TW"/>
                </w:rPr>
                <w:t>bypass</w:t>
              </w:r>
            </w:ins>
          </w:p>
        </w:tc>
        <w:tc>
          <w:tcPr>
            <w:tcW w:w="1008" w:type="dxa"/>
            <w:vAlign w:val="center"/>
          </w:tcPr>
          <w:p w14:paraId="5F513312" w14:textId="592BBB6A" w:rsidR="00022673" w:rsidRPr="003F3F11" w:rsidRDefault="00022673" w:rsidP="00022673">
            <w:pPr>
              <w:keepLines/>
              <w:jc w:val="center"/>
              <w:rPr>
                <w:ins w:id="197" w:author="Ye-Kui Wang d00 (Macao changes)" w:date="2018-11-15T16:05:00Z"/>
                <w:noProof/>
                <w:sz w:val="16"/>
                <w:szCs w:val="16"/>
              </w:rPr>
            </w:pPr>
            <w:ins w:id="198" w:author="Ye-Kui Wang d00 (Macao changes)" w:date="2018-11-15T16:06:00Z">
              <w:r w:rsidRPr="00022673">
                <w:rPr>
                  <w:rFonts w:eastAsia="PMingLiU"/>
                  <w:noProof/>
                  <w:sz w:val="16"/>
                  <w:szCs w:val="16"/>
                  <w:highlight w:val="yellow"/>
                  <w:lang w:eastAsia="zh-TW"/>
                </w:rPr>
                <w:t>na</w:t>
              </w:r>
            </w:ins>
          </w:p>
        </w:tc>
        <w:tc>
          <w:tcPr>
            <w:tcW w:w="1008" w:type="dxa"/>
            <w:vAlign w:val="center"/>
          </w:tcPr>
          <w:p w14:paraId="49212583" w14:textId="0C5B2A0A" w:rsidR="00022673" w:rsidRPr="003F3F11" w:rsidRDefault="00022673" w:rsidP="00022673">
            <w:pPr>
              <w:keepLines/>
              <w:jc w:val="center"/>
              <w:rPr>
                <w:ins w:id="199" w:author="Ye-Kui Wang d00 (Macao changes)" w:date="2018-11-15T16:05:00Z"/>
                <w:noProof/>
                <w:sz w:val="16"/>
                <w:szCs w:val="16"/>
              </w:rPr>
            </w:pPr>
            <w:ins w:id="200" w:author="Ye-Kui Wang d00 (Macao changes)" w:date="2018-11-15T16:06:00Z">
              <w:r w:rsidRPr="00022673">
                <w:rPr>
                  <w:rFonts w:eastAsia="PMingLiU"/>
                  <w:noProof/>
                  <w:sz w:val="16"/>
                  <w:szCs w:val="16"/>
                  <w:highlight w:val="yellow"/>
                  <w:lang w:eastAsia="zh-TW"/>
                </w:rPr>
                <w:t>na</w:t>
              </w:r>
            </w:ins>
          </w:p>
        </w:tc>
        <w:tc>
          <w:tcPr>
            <w:tcW w:w="1008" w:type="dxa"/>
            <w:vAlign w:val="center"/>
          </w:tcPr>
          <w:p w14:paraId="17A8E29E" w14:textId="61FA097F" w:rsidR="00022673" w:rsidRPr="003F3F11" w:rsidRDefault="00022673" w:rsidP="00022673">
            <w:pPr>
              <w:keepLines/>
              <w:jc w:val="center"/>
              <w:rPr>
                <w:ins w:id="201" w:author="Ye-Kui Wang d00 (Macao changes)" w:date="2018-11-15T16:05:00Z"/>
                <w:noProof/>
                <w:sz w:val="16"/>
                <w:szCs w:val="16"/>
              </w:rPr>
            </w:pPr>
            <w:ins w:id="202" w:author="Ye-Kui Wang d00 (Macao changes)" w:date="2018-11-15T16:06:00Z">
              <w:r w:rsidRPr="00022673">
                <w:rPr>
                  <w:rFonts w:eastAsia="PMingLiU"/>
                  <w:noProof/>
                  <w:sz w:val="16"/>
                  <w:szCs w:val="16"/>
                  <w:highlight w:val="yellow"/>
                  <w:lang w:eastAsia="zh-TW"/>
                </w:rPr>
                <w:t>na</w:t>
              </w:r>
            </w:ins>
          </w:p>
        </w:tc>
      </w:tr>
    </w:tbl>
    <w:p w14:paraId="561D6BE2" w14:textId="77777777" w:rsidR="00022673" w:rsidRPr="00CC21CC" w:rsidRDefault="00022673" w:rsidP="00022673">
      <w:pPr>
        <w:tabs>
          <w:tab w:val="clear" w:pos="360"/>
          <w:tab w:val="clear" w:pos="720"/>
          <w:tab w:val="clear" w:pos="1080"/>
          <w:tab w:val="clear" w:pos="1440"/>
          <w:tab w:val="left" w:pos="794"/>
          <w:tab w:val="left" w:pos="1191"/>
          <w:tab w:val="left" w:pos="1588"/>
          <w:tab w:val="left" w:pos="1985"/>
        </w:tabs>
        <w:jc w:val="both"/>
        <w:rPr>
          <w:ins w:id="203" w:author="Ye-Kui Wang d00 (Macao changes)" w:date="2018-11-15T16:04:00Z"/>
          <w:rFonts w:eastAsia="Times New Roman"/>
          <w:sz w:val="20"/>
          <w:lang w:val="en-GB"/>
        </w:rPr>
      </w:pPr>
    </w:p>
    <w:p w14:paraId="7329226F" w14:textId="224EF7B0" w:rsidR="003326CD" w:rsidRDefault="003326CD" w:rsidP="003326CD">
      <w:pPr>
        <w:keepNext/>
        <w:keepLines/>
        <w:spacing w:before="360"/>
        <w:outlineLvl w:val="0"/>
        <w:rPr>
          <w:i/>
          <w:noProof/>
          <w:sz w:val="24"/>
        </w:rPr>
      </w:pPr>
      <w:r>
        <w:rPr>
          <w:i/>
          <w:noProof/>
          <w:sz w:val="24"/>
        </w:rPr>
        <w:t xml:space="preserve">In A.3.5, replace </w:t>
      </w:r>
      <w:r w:rsidRPr="00C9691B">
        <w:rPr>
          <w:i/>
          <w:noProof/>
          <w:sz w:val="24"/>
        </w:rPr>
        <w:t>the</w:t>
      </w:r>
      <w:r>
        <w:rPr>
          <w:i/>
          <w:noProof/>
          <w:sz w:val="24"/>
        </w:rPr>
        <w:t xml:space="preserve"> following paragraphs</w:t>
      </w:r>
      <w:r w:rsidRPr="00C9691B">
        <w:rPr>
          <w:i/>
          <w:noProof/>
          <w:sz w:val="24"/>
        </w:rPr>
        <w:t>:</w:t>
      </w:r>
    </w:p>
    <w:p w14:paraId="459CDC68" w14:textId="203E5120" w:rsidR="003326CD" w:rsidRPr="003326CD"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3326CD">
        <w:rPr>
          <w:sz w:val="20"/>
          <w:lang w:val="en-GB"/>
        </w:rPr>
        <w:t xml:space="preserve">Conformance of a bitstream to the format range extensions profiles is indicated by </w:t>
      </w:r>
      <w:proofErr w:type="spellStart"/>
      <w:r w:rsidRPr="003326CD">
        <w:rPr>
          <w:sz w:val="20"/>
          <w:lang w:val="en-GB"/>
        </w:rPr>
        <w:t>general_profile_idc</w:t>
      </w:r>
      <w:proofErr w:type="spellEnd"/>
      <w:r w:rsidRPr="003326CD">
        <w:rPr>
          <w:sz w:val="20"/>
          <w:lang w:val="en-GB"/>
        </w:rPr>
        <w:t xml:space="preserve"> being equal to 4 or </w:t>
      </w:r>
      <w:proofErr w:type="spellStart"/>
      <w:r w:rsidRPr="003326CD">
        <w:rPr>
          <w:sz w:val="20"/>
          <w:lang w:val="en-GB"/>
        </w:rPr>
        <w:t>general_profile_compatibility_flag</w:t>
      </w:r>
      <w:proofErr w:type="spellEnd"/>
      <w:r w:rsidRPr="003326CD">
        <w:rPr>
          <w:sz w:val="20"/>
          <w:lang w:val="en-GB"/>
        </w:rPr>
        <w:t>[ 4 ] being equal to 1 with the additional indications specified in Table A.</w:t>
      </w:r>
      <w:r w:rsidRPr="003326CD">
        <w:rPr>
          <w:noProof/>
          <w:sz w:val="20"/>
          <w:lang w:val="en-GB"/>
        </w:rPr>
        <w:t>2</w:t>
      </w:r>
      <w:r w:rsidRPr="003326CD">
        <w:rPr>
          <w:sz w:val="20"/>
          <w:lang w:val="en-GB"/>
        </w:rPr>
        <w:t xml:space="preserve">. </w:t>
      </w:r>
      <w:r w:rsidRPr="003326CD">
        <w:rPr>
          <w:noProof/>
          <w:sz w:val="20"/>
          <w:lang w:val="en-GB"/>
        </w:rPr>
        <w:t>Conformance of a sub-layer representation</w:t>
      </w:r>
      <w:r w:rsidRPr="003326CD">
        <w:rPr>
          <w:bCs/>
          <w:noProof/>
          <w:sz w:val="20"/>
          <w:szCs w:val="22"/>
          <w:lang w:val="en-GB"/>
        </w:rPr>
        <w:t xml:space="preserve"> with TemporalId equal to i</w:t>
      </w:r>
      <w:r w:rsidRPr="003326CD">
        <w:rPr>
          <w:noProof/>
          <w:sz w:val="20"/>
          <w:lang w:val="en-GB"/>
        </w:rPr>
        <w:t xml:space="preserve"> to the </w:t>
      </w:r>
      <w:r w:rsidRPr="003326CD">
        <w:rPr>
          <w:sz w:val="20"/>
          <w:lang w:val="en-GB"/>
        </w:rPr>
        <w:t xml:space="preserve">format range extensions profiles </w:t>
      </w:r>
      <w:r w:rsidRPr="003326CD">
        <w:rPr>
          <w:noProof/>
          <w:sz w:val="20"/>
          <w:lang w:val="en-GB"/>
        </w:rPr>
        <w:t>is indicated by sub_layer_profile_idc[ i ] being equal to 4 or sub_layer_profile_compatibility_flag[ i ][ 4 ] being equal to 1</w:t>
      </w:r>
      <w:r w:rsidRPr="003326CD">
        <w:rPr>
          <w:sz w:val="20"/>
          <w:lang w:val="en-GB"/>
        </w:rPr>
        <w:t xml:space="preserve"> with the additional indications specified in Table A.</w:t>
      </w:r>
      <w:r w:rsidRPr="003326CD">
        <w:rPr>
          <w:noProof/>
          <w:sz w:val="20"/>
          <w:lang w:val="en-GB"/>
        </w:rPr>
        <w:t>2</w:t>
      </w:r>
      <w:r w:rsidRPr="003326CD">
        <w:rPr>
          <w:sz w:val="20"/>
          <w:lang w:val="en-GB"/>
        </w:rPr>
        <w:t>, with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general_intra_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general_one_picture_only_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xml:space="preserve"> and general_lower_bit_rate_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xml:space="preserve"> replaced by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sub_layer_intra_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sub_layer_one_picture_only_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and sub_layer_lower_bit_rate_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respectively</w:t>
      </w:r>
      <w:r w:rsidRPr="003326CD">
        <w:rPr>
          <w:noProof/>
          <w:sz w:val="20"/>
          <w:lang w:val="en-GB"/>
        </w:rPr>
        <w:t>.</w:t>
      </w:r>
    </w:p>
    <w:p w14:paraId="2DC04CDC" w14:textId="77777777" w:rsidR="003326CD" w:rsidRPr="003326CD"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3326CD">
        <w:rPr>
          <w:sz w:val="20"/>
          <w:lang w:val="en-GB"/>
        </w:rPr>
        <w:t>All other combinations of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general_intra_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general_one_picture_only_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xml:space="preserve"> and general_lower_bit_rate_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xml:space="preserve"> with </w:t>
      </w:r>
      <w:proofErr w:type="spellStart"/>
      <w:r w:rsidRPr="003326CD">
        <w:rPr>
          <w:sz w:val="20"/>
          <w:lang w:val="en-GB"/>
        </w:rPr>
        <w:t>general_profile_idc</w:t>
      </w:r>
      <w:proofErr w:type="spellEnd"/>
      <w:r w:rsidRPr="003326CD">
        <w:rPr>
          <w:sz w:val="20"/>
          <w:lang w:val="en-GB"/>
        </w:rPr>
        <w:t xml:space="preserve"> equal to 4 or </w:t>
      </w:r>
      <w:proofErr w:type="spellStart"/>
      <w:r w:rsidRPr="003326CD">
        <w:rPr>
          <w:sz w:val="20"/>
          <w:lang w:val="en-GB"/>
        </w:rPr>
        <w:t>general_profile_compatibility_flag</w:t>
      </w:r>
      <w:proofErr w:type="spellEnd"/>
      <w:r w:rsidRPr="003326CD">
        <w:rPr>
          <w:sz w:val="20"/>
          <w:lang w:val="en-GB"/>
        </w:rPr>
        <w:t>[ 4 ] equal to 1 are reserved for future use by ITU-T | ISO/IEC. All other combinations of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sub_layer_intra_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sub_layer_one_picture_only_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and sub_‌layer_‌lower_bit_rate_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xml:space="preserve">[ i ] with </w:t>
      </w:r>
      <w:proofErr w:type="spellStart"/>
      <w:r w:rsidRPr="003326CD">
        <w:rPr>
          <w:sz w:val="20"/>
          <w:lang w:val="en-GB"/>
        </w:rPr>
        <w:t>sub_layer_profile_idc</w:t>
      </w:r>
      <w:proofErr w:type="spellEnd"/>
      <w:r w:rsidRPr="003326CD">
        <w:rPr>
          <w:sz w:val="20"/>
          <w:lang w:val="en-GB"/>
        </w:rPr>
        <w:t>[ i ] equal to 4 or sub_layer_‌profile_‌</w:t>
      </w:r>
      <w:proofErr w:type="spellStart"/>
      <w:r w:rsidRPr="003326CD">
        <w:rPr>
          <w:sz w:val="20"/>
          <w:lang w:val="en-GB"/>
        </w:rPr>
        <w:t>compatibility_flag</w:t>
      </w:r>
      <w:proofErr w:type="spellEnd"/>
      <w:r w:rsidRPr="003326CD">
        <w:rPr>
          <w:sz w:val="20"/>
          <w:lang w:val="en-GB"/>
        </w:rPr>
        <w:t>[ i ][ 4 ] equal to 1 are reserved for future use by ITU-T | ISO/IEC. Such combinations shall not be present in bitstreams conforming to this Specification. However, decoders conforming to the format range extensions profiles shall allow other combinations as specified below in this clause to occur in the bitstream.</w:t>
      </w:r>
    </w:p>
    <w:p w14:paraId="066FEBF6" w14:textId="77777777" w:rsidR="003326CD" w:rsidRPr="00A44B62" w:rsidRDefault="003326CD" w:rsidP="003326CD">
      <w:pPr>
        <w:keepNext/>
        <w:keepLines/>
        <w:spacing w:before="360"/>
        <w:outlineLvl w:val="1"/>
        <w:rPr>
          <w:i/>
          <w:noProof/>
          <w:sz w:val="24"/>
        </w:rPr>
      </w:pPr>
      <w:r w:rsidRPr="00A44B62">
        <w:rPr>
          <w:i/>
          <w:noProof/>
          <w:sz w:val="24"/>
        </w:rPr>
        <w:t>with the following:</w:t>
      </w:r>
    </w:p>
    <w:p w14:paraId="26B0E4BB" w14:textId="77777777" w:rsidR="003326CD" w:rsidRPr="00087A53"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 xml:space="preserve">Conformance of a bitstream to the format range extensions profiles is indicated by </w:t>
      </w:r>
      <w:proofErr w:type="spellStart"/>
      <w:r w:rsidRPr="00087A53">
        <w:rPr>
          <w:sz w:val="20"/>
          <w:lang w:val="en-GB"/>
        </w:rPr>
        <w:t>general_profile_idc</w:t>
      </w:r>
      <w:proofErr w:type="spellEnd"/>
      <w:r w:rsidRPr="00087A53">
        <w:rPr>
          <w:sz w:val="20"/>
          <w:lang w:val="en-GB"/>
        </w:rPr>
        <w:t xml:space="preserve"> being equal to 4 or </w:t>
      </w:r>
      <w:proofErr w:type="spellStart"/>
      <w:r w:rsidRPr="00087A53">
        <w:rPr>
          <w:sz w:val="20"/>
          <w:lang w:val="en-GB"/>
        </w:rPr>
        <w:t>general_profile_compatibility_flag</w:t>
      </w:r>
      <w:proofErr w:type="spellEnd"/>
      <w:r w:rsidRPr="00087A53">
        <w:rPr>
          <w:sz w:val="20"/>
          <w:lang w:val="en-GB"/>
        </w:rPr>
        <w:t xml:space="preserve">[ 4 ] being equal to 1 with the additional indications specified in Table A.2. Conformance of a sub-layer representation with </w:t>
      </w:r>
      <w:proofErr w:type="spellStart"/>
      <w:r w:rsidRPr="00087A53">
        <w:rPr>
          <w:sz w:val="20"/>
          <w:lang w:val="en-GB"/>
        </w:rPr>
        <w:t>TemporalId</w:t>
      </w:r>
      <w:proofErr w:type="spellEnd"/>
      <w:r w:rsidRPr="00087A53">
        <w:rPr>
          <w:sz w:val="20"/>
          <w:lang w:val="en-GB"/>
        </w:rPr>
        <w:t xml:space="preserve"> equal to i to the format range extensions profiles is indicated by </w:t>
      </w:r>
      <w:proofErr w:type="spellStart"/>
      <w:r w:rsidRPr="00087A53">
        <w:rPr>
          <w:sz w:val="20"/>
          <w:lang w:val="en-GB"/>
        </w:rPr>
        <w:t>sub_layer_profile_idc</w:t>
      </w:r>
      <w:proofErr w:type="spellEnd"/>
      <w:r w:rsidRPr="00087A53">
        <w:rPr>
          <w:sz w:val="20"/>
          <w:lang w:val="en-GB"/>
        </w:rPr>
        <w:t xml:space="preserve">[ i ] being equal to 4 or </w:t>
      </w:r>
      <w:proofErr w:type="spellStart"/>
      <w:r w:rsidRPr="00087A53">
        <w:rPr>
          <w:sz w:val="20"/>
          <w:lang w:val="en-GB"/>
        </w:rPr>
        <w:t>sub_layer_profile_compatibility_flag</w:t>
      </w:r>
      <w:proofErr w:type="spellEnd"/>
      <w:r w:rsidRPr="00087A53">
        <w:rPr>
          <w:sz w:val="20"/>
          <w:lang w:val="en-GB"/>
        </w:rPr>
        <w:t xml:space="preserve">[ i ][ 4 ] being equal to 1 with the additional indications specified in Table A.2, with </w:t>
      </w:r>
      <w:r w:rsidRPr="003326CD">
        <w:rPr>
          <w:sz w:val="20"/>
          <w:highlight w:val="yellow"/>
          <w:lang w:val="en-GB"/>
        </w:rPr>
        <w:t>each of the syntax elements in Table A.2 being replaced by its i-</w:t>
      </w:r>
      <w:proofErr w:type="spellStart"/>
      <w:r w:rsidRPr="003326CD">
        <w:rPr>
          <w:sz w:val="20"/>
          <w:highlight w:val="yellow"/>
          <w:lang w:val="en-GB"/>
        </w:rPr>
        <w:t>th</w:t>
      </w:r>
      <w:proofErr w:type="spellEnd"/>
      <w:r w:rsidRPr="003326CD">
        <w:rPr>
          <w:sz w:val="20"/>
          <w:highlight w:val="yellow"/>
          <w:lang w:val="en-GB"/>
        </w:rPr>
        <w:t xml:space="preserve"> corresponding sub-layer syntax element</w:t>
      </w:r>
      <w:r w:rsidRPr="00087A53">
        <w:rPr>
          <w:sz w:val="20"/>
          <w:lang w:val="en-GB"/>
        </w:rPr>
        <w:t>.</w:t>
      </w:r>
    </w:p>
    <w:p w14:paraId="6B439739" w14:textId="77777777" w:rsidR="003326CD" w:rsidRPr="00087A53"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 xml:space="preserve">All other combinations of </w:t>
      </w:r>
      <w:r w:rsidRPr="003326CD">
        <w:rPr>
          <w:sz w:val="20"/>
          <w:highlight w:val="yellow"/>
          <w:lang w:val="en-GB"/>
        </w:rPr>
        <w:t>the syntax elements in Table A.2</w:t>
      </w:r>
      <w:r w:rsidRPr="00087A53">
        <w:rPr>
          <w:sz w:val="20"/>
          <w:lang w:val="en-GB"/>
        </w:rPr>
        <w:t xml:space="preserve"> with </w:t>
      </w:r>
      <w:proofErr w:type="spellStart"/>
      <w:r w:rsidRPr="00087A53">
        <w:rPr>
          <w:sz w:val="20"/>
          <w:lang w:val="en-GB"/>
        </w:rPr>
        <w:t>general_profile_idc</w:t>
      </w:r>
      <w:proofErr w:type="spellEnd"/>
      <w:r w:rsidRPr="00087A53">
        <w:rPr>
          <w:sz w:val="20"/>
          <w:lang w:val="en-GB"/>
        </w:rPr>
        <w:t xml:space="preserve"> equal to 4 or </w:t>
      </w:r>
      <w:proofErr w:type="spellStart"/>
      <w:r w:rsidRPr="00087A53">
        <w:rPr>
          <w:sz w:val="20"/>
          <w:lang w:val="en-GB"/>
        </w:rPr>
        <w:t>general_profile_compatibility_flag</w:t>
      </w:r>
      <w:proofErr w:type="spellEnd"/>
      <w:r w:rsidRPr="00087A53">
        <w:rPr>
          <w:sz w:val="20"/>
          <w:lang w:val="en-GB"/>
        </w:rPr>
        <w:t xml:space="preserve">[ 4 ] equal to 1 are reserved for future use by ITU-T | ISO/IEC. All other combinations of </w:t>
      </w:r>
      <w:r w:rsidRPr="003326CD">
        <w:rPr>
          <w:sz w:val="20"/>
          <w:highlight w:val="yellow"/>
          <w:lang w:val="en-GB"/>
        </w:rPr>
        <w:t>the i-</w:t>
      </w:r>
      <w:proofErr w:type="spellStart"/>
      <w:r w:rsidRPr="003326CD">
        <w:rPr>
          <w:sz w:val="20"/>
          <w:highlight w:val="yellow"/>
          <w:lang w:val="en-GB"/>
        </w:rPr>
        <w:t>th</w:t>
      </w:r>
      <w:proofErr w:type="spellEnd"/>
      <w:r w:rsidRPr="003326CD">
        <w:rPr>
          <w:sz w:val="20"/>
          <w:highlight w:val="yellow"/>
          <w:lang w:val="en-GB"/>
        </w:rPr>
        <w:t xml:space="preserve"> corresponding sub-layer syntax elements of the syntax elements in Table A.2</w:t>
      </w:r>
      <w:r w:rsidRPr="00087A53">
        <w:rPr>
          <w:sz w:val="20"/>
          <w:lang w:val="en-GB"/>
        </w:rPr>
        <w:t xml:space="preserve"> with </w:t>
      </w:r>
      <w:proofErr w:type="spellStart"/>
      <w:r w:rsidRPr="00087A53">
        <w:rPr>
          <w:sz w:val="20"/>
          <w:lang w:val="en-GB"/>
        </w:rPr>
        <w:t>sub_layer_profile_idc</w:t>
      </w:r>
      <w:proofErr w:type="spellEnd"/>
      <w:r w:rsidRPr="00087A53">
        <w:rPr>
          <w:sz w:val="20"/>
          <w:lang w:val="en-GB"/>
        </w:rPr>
        <w:t xml:space="preserve">[ i ] equal to 4 or </w:t>
      </w:r>
      <w:proofErr w:type="spellStart"/>
      <w:r w:rsidRPr="00087A53">
        <w:rPr>
          <w:sz w:val="20"/>
          <w:lang w:val="en-GB"/>
        </w:rPr>
        <w:t>sub_layer_profile_compatibility_flag</w:t>
      </w:r>
      <w:proofErr w:type="spellEnd"/>
      <w:r w:rsidRPr="00087A53">
        <w:rPr>
          <w:sz w:val="20"/>
          <w:lang w:val="en-GB"/>
        </w:rPr>
        <w:t>[ i ][ 4 ] equal to 1 are reserved for future use by ITU-T | ISO/IEC. Such combinations shall not be present in bitstreams conforming to this document. However, decoders conforming to the format range extensions profiles shall allow other combinations as specified below in this subclause to occur in the bitstream.</w:t>
      </w:r>
    </w:p>
    <w:p w14:paraId="4606A22E" w14:textId="6559D81B" w:rsidR="003326CD" w:rsidRDefault="003326CD" w:rsidP="003326CD">
      <w:pPr>
        <w:keepNext/>
        <w:keepLines/>
        <w:spacing w:before="360"/>
        <w:outlineLvl w:val="0"/>
        <w:rPr>
          <w:i/>
          <w:noProof/>
          <w:sz w:val="24"/>
        </w:rPr>
      </w:pPr>
      <w:r>
        <w:rPr>
          <w:i/>
          <w:noProof/>
          <w:sz w:val="24"/>
        </w:rPr>
        <w:t xml:space="preserve">In A.3.5, replace </w:t>
      </w:r>
      <w:r w:rsidRPr="00C9691B">
        <w:rPr>
          <w:i/>
          <w:noProof/>
          <w:sz w:val="24"/>
        </w:rPr>
        <w:t>the</w:t>
      </w:r>
      <w:r>
        <w:rPr>
          <w:i/>
          <w:noProof/>
          <w:sz w:val="24"/>
        </w:rPr>
        <w:t xml:space="preserve"> following bullet item</w:t>
      </w:r>
      <w:r w:rsidRPr="00C9691B">
        <w:rPr>
          <w:i/>
          <w:noProof/>
          <w:sz w:val="24"/>
        </w:rPr>
        <w:t>:</w:t>
      </w:r>
    </w:p>
    <w:p w14:paraId="21E42359" w14:textId="078421CD" w:rsidR="003326CD" w:rsidRPr="003326CD" w:rsidRDefault="003326CD" w:rsidP="003326CD">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3326CD">
        <w:rPr>
          <w:sz w:val="20"/>
          <w:lang w:val="en-GB"/>
        </w:rPr>
        <w:t>–</w:t>
      </w:r>
      <w:r w:rsidRPr="003326CD">
        <w:rPr>
          <w:sz w:val="20"/>
          <w:lang w:val="en-GB"/>
        </w:rPr>
        <w:tab/>
      </w:r>
      <w:proofErr w:type="spellStart"/>
      <w:r w:rsidRPr="003326CD">
        <w:rPr>
          <w:sz w:val="20"/>
          <w:lang w:val="en-GB"/>
        </w:rPr>
        <w:t>sub_layer_profile_idc</w:t>
      </w:r>
      <w:proofErr w:type="spellEnd"/>
      <w:r w:rsidRPr="003326CD">
        <w:rPr>
          <w:sz w:val="20"/>
          <w:lang w:val="en-GB"/>
        </w:rPr>
        <w:t xml:space="preserve">[ i ] is equal to 4 or </w:t>
      </w:r>
      <w:proofErr w:type="spellStart"/>
      <w:r w:rsidRPr="003326CD">
        <w:rPr>
          <w:sz w:val="20"/>
          <w:lang w:val="en-GB"/>
        </w:rPr>
        <w:t>sub_layer_profile_compatibility_flag</w:t>
      </w:r>
      <w:proofErr w:type="spellEnd"/>
      <w:r w:rsidRPr="003326CD">
        <w:rPr>
          <w:sz w:val="20"/>
          <w:lang w:val="en-GB"/>
        </w:rPr>
        <w:t xml:space="preserve">[ i ][ 4 ] is equal to 1 for the </w:t>
      </w:r>
      <w:r w:rsidRPr="003326CD">
        <w:rPr>
          <w:noProof/>
          <w:sz w:val="20"/>
          <w:lang w:val="en-GB"/>
        </w:rPr>
        <w:t>sub-layer representation,</w:t>
      </w:r>
      <w:r w:rsidRPr="003326CD">
        <w:rPr>
          <w:sz w:val="20"/>
          <w:lang w:val="en-GB"/>
        </w:rPr>
        <w:t xml:space="preserve"> and the value of each constraint flag listed in Table A.</w:t>
      </w:r>
      <w:r w:rsidRPr="003326CD">
        <w:rPr>
          <w:noProof/>
          <w:sz w:val="20"/>
          <w:lang w:val="en-GB"/>
        </w:rPr>
        <w:t>2</w:t>
      </w:r>
      <w:r w:rsidRPr="003326CD">
        <w:rPr>
          <w:sz w:val="20"/>
          <w:lang w:val="en-GB"/>
        </w:rPr>
        <w:t xml:space="preserve"> is greater than or equal to the value(s) specified in the row of Table A.</w:t>
      </w:r>
      <w:r w:rsidRPr="003326CD">
        <w:rPr>
          <w:noProof/>
          <w:sz w:val="20"/>
          <w:lang w:val="en-GB"/>
        </w:rPr>
        <w:t>2</w:t>
      </w:r>
      <w:r w:rsidRPr="003326CD">
        <w:rPr>
          <w:sz w:val="20"/>
          <w:lang w:val="en-GB"/>
        </w:rPr>
        <w:t xml:space="preserve"> for the format range extensions profile for which the decoder conformance is evaluated, with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 xml:space="preserve">constraint_flag, </w:t>
      </w:r>
      <w:r w:rsidRPr="003326CD">
        <w:rPr>
          <w:sz w:val="20"/>
          <w:lang w:val="en-GB"/>
        </w:rPr>
        <w:lastRenderedPageBreak/>
        <w:t>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general_intra_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general_one_‌picture_‌only_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xml:space="preserve"> and general_lower_bit_rate_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xml:space="preserve"> replaced by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sub_layer_intra_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sub_layer_one_picture_only_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and sub_layer_lower_bit_rate_</w:t>
      </w:r>
      <w:r w:rsidRPr="003326CD">
        <w:rPr>
          <w:b/>
          <w:bCs/>
          <w:sz w:val="20"/>
          <w:szCs w:val="22"/>
          <w:lang w:val="en-GB"/>
        </w:rPr>
        <w:t>‌</w:t>
      </w:r>
      <w:proofErr w:type="spellStart"/>
      <w:r w:rsidRPr="003326CD">
        <w:rPr>
          <w:sz w:val="20"/>
          <w:lang w:val="en-GB"/>
        </w:rPr>
        <w:t>constraint_flag</w:t>
      </w:r>
      <w:proofErr w:type="spellEnd"/>
      <w:r w:rsidRPr="003326CD">
        <w:rPr>
          <w:sz w:val="20"/>
          <w:lang w:val="en-GB"/>
        </w:rPr>
        <w:t>[ i ], respectively.</w:t>
      </w:r>
    </w:p>
    <w:p w14:paraId="5BA8919E" w14:textId="77777777" w:rsidR="003326CD" w:rsidRPr="00A44B62" w:rsidRDefault="003326CD" w:rsidP="003326CD">
      <w:pPr>
        <w:keepNext/>
        <w:keepLines/>
        <w:spacing w:before="360"/>
        <w:outlineLvl w:val="1"/>
        <w:rPr>
          <w:i/>
          <w:noProof/>
          <w:sz w:val="24"/>
        </w:rPr>
      </w:pPr>
      <w:r w:rsidRPr="00A44B62">
        <w:rPr>
          <w:i/>
          <w:noProof/>
          <w:sz w:val="24"/>
        </w:rPr>
        <w:t>with the following:</w:t>
      </w:r>
    </w:p>
    <w:p w14:paraId="4FB3CB34" w14:textId="3D6E4E89" w:rsidR="003326CD" w:rsidRPr="00087A53" w:rsidRDefault="0069685F" w:rsidP="003326CD">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3326CD">
        <w:rPr>
          <w:sz w:val="20"/>
          <w:lang w:val="en-GB"/>
        </w:rPr>
        <w:t>–</w:t>
      </w:r>
      <w:r w:rsidR="003326CD" w:rsidRPr="00087A53">
        <w:rPr>
          <w:sz w:val="20"/>
          <w:lang w:val="en-GB"/>
        </w:rPr>
        <w:tab/>
      </w:r>
      <w:proofErr w:type="spellStart"/>
      <w:r w:rsidR="003326CD" w:rsidRPr="00087A53">
        <w:rPr>
          <w:sz w:val="20"/>
          <w:lang w:val="en-GB"/>
        </w:rPr>
        <w:t>sub_layer_profile_idc</w:t>
      </w:r>
      <w:proofErr w:type="spellEnd"/>
      <w:r w:rsidR="003326CD" w:rsidRPr="00087A53">
        <w:rPr>
          <w:sz w:val="20"/>
          <w:lang w:val="en-GB"/>
        </w:rPr>
        <w:t xml:space="preserve">[ i ] is equal to 4 or </w:t>
      </w:r>
      <w:proofErr w:type="spellStart"/>
      <w:r w:rsidR="003326CD" w:rsidRPr="00087A53">
        <w:rPr>
          <w:sz w:val="20"/>
          <w:lang w:val="en-GB"/>
        </w:rPr>
        <w:t>sub_layer_profile_compatibility_flag</w:t>
      </w:r>
      <w:proofErr w:type="spellEnd"/>
      <w:r w:rsidR="003326CD" w:rsidRPr="00087A53">
        <w:rPr>
          <w:sz w:val="20"/>
          <w:lang w:val="en-GB"/>
        </w:rPr>
        <w:t xml:space="preserve">[ i ][ 4 ] is equal to 1 for the sub-layer representation, and the value of each constraint flag listed in Table A.2 is greater than or equal to the value(s) specified in the row of Table A.2 for the format range extensions profile for which the decoder conformance is evaluated, with </w:t>
      </w:r>
      <w:r w:rsidR="003326CD" w:rsidRPr="003326CD">
        <w:rPr>
          <w:sz w:val="20"/>
          <w:highlight w:val="yellow"/>
          <w:lang w:val="en-GB"/>
        </w:rPr>
        <w:t>each of the syntax elements in Table A.2 being replaced by its i-</w:t>
      </w:r>
      <w:proofErr w:type="spellStart"/>
      <w:r w:rsidR="003326CD" w:rsidRPr="003326CD">
        <w:rPr>
          <w:sz w:val="20"/>
          <w:highlight w:val="yellow"/>
          <w:lang w:val="en-GB"/>
        </w:rPr>
        <w:t>th</w:t>
      </w:r>
      <w:proofErr w:type="spellEnd"/>
      <w:r w:rsidR="003326CD" w:rsidRPr="003326CD">
        <w:rPr>
          <w:sz w:val="20"/>
          <w:highlight w:val="yellow"/>
          <w:lang w:val="en-GB"/>
        </w:rPr>
        <w:t xml:space="preserve"> corresponding sub-layer syntax element</w:t>
      </w:r>
      <w:r w:rsidR="003326CD" w:rsidRPr="00087A53">
        <w:rPr>
          <w:sz w:val="20"/>
          <w:lang w:val="en-GB"/>
        </w:rPr>
        <w:t>.</w:t>
      </w:r>
    </w:p>
    <w:p w14:paraId="7427AF2B" w14:textId="53698BFC" w:rsidR="00653213" w:rsidRDefault="00653213" w:rsidP="00653213">
      <w:pPr>
        <w:keepNext/>
        <w:keepLines/>
        <w:spacing w:before="360"/>
        <w:outlineLvl w:val="0"/>
        <w:rPr>
          <w:i/>
          <w:noProof/>
          <w:sz w:val="24"/>
        </w:rPr>
      </w:pPr>
      <w:r>
        <w:rPr>
          <w:i/>
          <w:noProof/>
          <w:sz w:val="24"/>
        </w:rPr>
        <w:t xml:space="preserve">In A.3.6, replace </w:t>
      </w:r>
      <w:r w:rsidRPr="00C9691B">
        <w:rPr>
          <w:i/>
          <w:noProof/>
          <w:sz w:val="24"/>
        </w:rPr>
        <w:t>the</w:t>
      </w:r>
      <w:r>
        <w:rPr>
          <w:i/>
          <w:noProof/>
          <w:sz w:val="24"/>
        </w:rPr>
        <w:t xml:space="preserve"> following paragraph</w:t>
      </w:r>
      <w:r w:rsidR="0069685F">
        <w:rPr>
          <w:i/>
          <w:noProof/>
          <w:sz w:val="24"/>
        </w:rPr>
        <w:t>s</w:t>
      </w:r>
      <w:r w:rsidRPr="00C9691B">
        <w:rPr>
          <w:i/>
          <w:noProof/>
          <w:sz w:val="24"/>
        </w:rPr>
        <w:t>:</w:t>
      </w:r>
    </w:p>
    <w:p w14:paraId="1F21B955" w14:textId="77777777" w:rsidR="00653213" w:rsidRPr="00653213" w:rsidRDefault="00653213" w:rsidP="00653213">
      <w:pPr>
        <w:keepNext/>
        <w:tabs>
          <w:tab w:val="clear" w:pos="360"/>
          <w:tab w:val="clear" w:pos="720"/>
          <w:tab w:val="clear" w:pos="1080"/>
          <w:tab w:val="clear" w:pos="1440"/>
          <w:tab w:val="left" w:pos="794"/>
          <w:tab w:val="left" w:pos="1191"/>
          <w:tab w:val="left" w:pos="1588"/>
          <w:tab w:val="left" w:pos="1985"/>
        </w:tabs>
        <w:jc w:val="both"/>
        <w:rPr>
          <w:sz w:val="20"/>
          <w:lang w:val="en-GB"/>
        </w:rPr>
      </w:pPr>
      <w:r w:rsidRPr="00653213">
        <w:rPr>
          <w:sz w:val="20"/>
          <w:lang w:val="en-GB"/>
        </w:rPr>
        <w:t>The following profiles, collectively referred to as the high throughput profiles, are specified in this clause:</w:t>
      </w:r>
    </w:p>
    <w:p w14:paraId="6BCFA7C0" w14:textId="77777777" w:rsidR="00653213" w:rsidRPr="00653213" w:rsidRDefault="00653213" w:rsidP="00653213">
      <w:pPr>
        <w:numPr>
          <w:ilvl w:val="0"/>
          <w:numId w:val="57"/>
        </w:numPr>
        <w:tabs>
          <w:tab w:val="clear" w:pos="720"/>
          <w:tab w:val="clear" w:pos="1080"/>
          <w:tab w:val="clear" w:pos="1440"/>
          <w:tab w:val="left" w:pos="794"/>
          <w:tab w:val="left" w:pos="1191"/>
          <w:tab w:val="left" w:pos="1588"/>
          <w:tab w:val="left" w:pos="1985"/>
        </w:tabs>
        <w:jc w:val="both"/>
        <w:rPr>
          <w:sz w:val="20"/>
          <w:lang w:val="en-GB"/>
        </w:rPr>
      </w:pPr>
      <w:r w:rsidRPr="00653213">
        <w:rPr>
          <w:sz w:val="20"/>
          <w:lang w:val="en-GB"/>
        </w:rPr>
        <w:t>The High Throughput 4:4:4, High Throughput 4:4:4 10 and High Throughput 4:4:4 14 profiles</w:t>
      </w:r>
    </w:p>
    <w:p w14:paraId="18636198" w14:textId="77777777" w:rsidR="00653213" w:rsidRPr="00653213" w:rsidRDefault="00653213" w:rsidP="00653213">
      <w:pPr>
        <w:numPr>
          <w:ilvl w:val="0"/>
          <w:numId w:val="57"/>
        </w:numPr>
        <w:tabs>
          <w:tab w:val="clear" w:pos="720"/>
          <w:tab w:val="clear" w:pos="1080"/>
          <w:tab w:val="clear" w:pos="1440"/>
          <w:tab w:val="left" w:pos="794"/>
          <w:tab w:val="left" w:pos="1191"/>
          <w:tab w:val="left" w:pos="1588"/>
          <w:tab w:val="left" w:pos="1985"/>
        </w:tabs>
        <w:jc w:val="both"/>
        <w:rPr>
          <w:sz w:val="20"/>
          <w:lang w:val="en-GB"/>
        </w:rPr>
      </w:pPr>
      <w:r w:rsidRPr="00653213">
        <w:rPr>
          <w:sz w:val="20"/>
          <w:lang w:val="en-GB"/>
        </w:rPr>
        <w:t>The High Throughput 4:4:4 16 Intra profile</w:t>
      </w:r>
    </w:p>
    <w:p w14:paraId="37A3CCFA" w14:textId="66008BAE" w:rsidR="00653213" w:rsidRPr="00653213" w:rsidRDefault="00653213" w:rsidP="00653213">
      <w:pPr>
        <w:tabs>
          <w:tab w:val="clear" w:pos="360"/>
          <w:tab w:val="clear" w:pos="720"/>
          <w:tab w:val="clear" w:pos="1080"/>
          <w:tab w:val="clear" w:pos="1440"/>
        </w:tabs>
        <w:spacing w:before="60"/>
        <w:ind w:left="806"/>
        <w:jc w:val="both"/>
        <w:rPr>
          <w:sz w:val="18"/>
          <w:lang w:val="en-GB"/>
        </w:rPr>
      </w:pPr>
      <w:r w:rsidRPr="00653213">
        <w:rPr>
          <w:sz w:val="18"/>
          <w:lang w:val="en-GB"/>
        </w:rPr>
        <w:t>NOTE </w:t>
      </w:r>
      <w:r>
        <w:rPr>
          <w:sz w:val="18"/>
          <w:lang w:val="en-GB"/>
        </w:rPr>
        <w:t>1</w:t>
      </w:r>
      <w:r w:rsidRPr="00653213">
        <w:rPr>
          <w:sz w:val="18"/>
          <w:lang w:val="en-GB"/>
        </w:rPr>
        <w:t> – For purposes of this terminology, the screen content coding extensions profiles specified in clause</w:t>
      </w:r>
      <w:r>
        <w:rPr>
          <w:sz w:val="18"/>
          <w:lang w:val="en-GB"/>
        </w:rPr>
        <w:t xml:space="preserve"> A.3.7</w:t>
      </w:r>
      <w:r w:rsidRPr="00653213">
        <w:rPr>
          <w:sz w:val="18"/>
          <w:lang w:val="en-GB"/>
        </w:rPr>
        <w:t xml:space="preserve"> are not included in the set of profiles that are collectively referred to as the high throughput profiles, although the names of some of the screen content coding extensions profiles include the term "High Throughput".</w:t>
      </w:r>
    </w:p>
    <w:p w14:paraId="4A038B89" w14:textId="77777777" w:rsidR="00653213" w:rsidRPr="00A44B62" w:rsidRDefault="00653213" w:rsidP="00653213">
      <w:pPr>
        <w:keepNext/>
        <w:keepLines/>
        <w:spacing w:before="360"/>
        <w:outlineLvl w:val="1"/>
        <w:rPr>
          <w:i/>
          <w:noProof/>
          <w:sz w:val="24"/>
        </w:rPr>
      </w:pPr>
      <w:r w:rsidRPr="00A44B62">
        <w:rPr>
          <w:i/>
          <w:noProof/>
          <w:sz w:val="24"/>
        </w:rPr>
        <w:t>with the following:</w:t>
      </w:r>
    </w:p>
    <w:p w14:paraId="6F23281B" w14:textId="77777777" w:rsidR="00CC21CC" w:rsidRPr="00CC21CC" w:rsidRDefault="00CC21CC" w:rsidP="00CC21CC">
      <w:pPr>
        <w:keepNext/>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following profiles, collectively referred to as the high throughput profiles, are specified in this clause:</w:t>
      </w:r>
    </w:p>
    <w:p w14:paraId="32C68840"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High Throughput 4:4:4, High Throughput 4:4:4 10 and High Throughput 4:4:4 14 profiles</w:t>
      </w:r>
    </w:p>
    <w:p w14:paraId="0565BD38"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High Throughput 4:4:4 16 Intra profile</w:t>
      </w:r>
    </w:p>
    <w:p w14:paraId="2B18C923" w14:textId="6C206443" w:rsidR="00CC21CC" w:rsidRPr="00CC21CC" w:rsidRDefault="00CC21CC" w:rsidP="00CC21CC">
      <w:pPr>
        <w:tabs>
          <w:tab w:val="clear" w:pos="360"/>
          <w:tab w:val="clear" w:pos="720"/>
          <w:tab w:val="clear" w:pos="1080"/>
          <w:tab w:val="clear" w:pos="1440"/>
        </w:tabs>
        <w:spacing w:before="60"/>
        <w:ind w:left="806"/>
        <w:jc w:val="both"/>
        <w:rPr>
          <w:rFonts w:eastAsia="Times New Roman"/>
          <w:sz w:val="18"/>
          <w:lang w:val="en-GB"/>
        </w:rPr>
      </w:pPr>
      <w:r w:rsidRPr="00CC21CC">
        <w:rPr>
          <w:rFonts w:eastAsia="Times New Roman"/>
          <w:sz w:val="18"/>
          <w:lang w:val="en-GB"/>
        </w:rPr>
        <w:t>NOTE </w:t>
      </w:r>
      <w:r w:rsidRPr="00CC21CC">
        <w:rPr>
          <w:rFonts w:eastAsia="Times New Roman"/>
          <w:noProof/>
          <w:sz w:val="18"/>
          <w:lang w:val="en-GB"/>
        </w:rPr>
        <w:t>1</w:t>
      </w:r>
      <w:r w:rsidRPr="00CC21CC">
        <w:rPr>
          <w:rFonts w:eastAsia="Times New Roman"/>
          <w:sz w:val="18"/>
          <w:lang w:val="en-GB"/>
        </w:rPr>
        <w:t xml:space="preserve"> – For purposes of this terminology, the </w:t>
      </w:r>
      <w:r w:rsidRPr="00CC21CC">
        <w:rPr>
          <w:rFonts w:eastAsia="Times New Roman"/>
          <w:sz w:val="18"/>
          <w:highlight w:val="yellow"/>
          <w:lang w:val="en-GB"/>
        </w:rPr>
        <w:t>high throughput</w:t>
      </w:r>
      <w:r w:rsidRPr="00CC21CC">
        <w:rPr>
          <w:rFonts w:eastAsia="Times New Roman"/>
          <w:sz w:val="18"/>
          <w:lang w:val="en-GB"/>
        </w:rPr>
        <w:t xml:space="preserve"> screen content coding extensions profiles specified in clause </w:t>
      </w:r>
      <w:r w:rsidRPr="00CC21CC">
        <w:rPr>
          <w:rFonts w:eastAsia="Times New Roman"/>
          <w:sz w:val="18"/>
          <w:highlight w:val="yellow"/>
          <w:lang w:val="en-GB"/>
        </w:rPr>
        <w:t>A.3.8</w:t>
      </w:r>
      <w:r w:rsidRPr="00CC21CC">
        <w:rPr>
          <w:rFonts w:eastAsia="Times New Roman"/>
          <w:sz w:val="18"/>
          <w:lang w:val="en-GB"/>
        </w:rPr>
        <w:t xml:space="preserve"> are not included in the set of profiles that are collectively referred to as the high throughput profiles, although the names of some of the </w:t>
      </w:r>
      <w:r w:rsidRPr="00CC21CC">
        <w:rPr>
          <w:rFonts w:eastAsia="Times New Roman"/>
          <w:sz w:val="18"/>
          <w:highlight w:val="yellow"/>
          <w:lang w:val="en-GB"/>
        </w:rPr>
        <w:t>high throughput</w:t>
      </w:r>
      <w:r w:rsidRPr="00CC21CC">
        <w:rPr>
          <w:rFonts w:eastAsia="Times New Roman"/>
          <w:sz w:val="18"/>
          <w:lang w:val="en-GB"/>
        </w:rPr>
        <w:t xml:space="preserve"> screen content coding extensions profiles include the term "High Throughput".</w:t>
      </w:r>
    </w:p>
    <w:p w14:paraId="16F57A87" w14:textId="110573CC" w:rsidR="00A16E86" w:rsidRDefault="00A16E86" w:rsidP="00A16E86">
      <w:pPr>
        <w:keepNext/>
        <w:keepLines/>
        <w:spacing w:before="360"/>
        <w:outlineLvl w:val="0"/>
        <w:rPr>
          <w:i/>
          <w:noProof/>
          <w:sz w:val="24"/>
        </w:rPr>
      </w:pPr>
      <w:r>
        <w:rPr>
          <w:i/>
          <w:noProof/>
          <w:sz w:val="24"/>
        </w:rPr>
        <w:t xml:space="preserve">In A.3.6, replace </w:t>
      </w:r>
      <w:r w:rsidRPr="00C9691B">
        <w:rPr>
          <w:i/>
          <w:noProof/>
          <w:sz w:val="24"/>
        </w:rPr>
        <w:t>the</w:t>
      </w:r>
      <w:r>
        <w:rPr>
          <w:i/>
          <w:noProof/>
          <w:sz w:val="24"/>
        </w:rPr>
        <w:t xml:space="preserve"> following paragraphs</w:t>
      </w:r>
      <w:r w:rsidRPr="00C9691B">
        <w:rPr>
          <w:i/>
          <w:noProof/>
          <w:sz w:val="24"/>
        </w:rPr>
        <w:t>:</w:t>
      </w:r>
    </w:p>
    <w:p w14:paraId="56F00894" w14:textId="77777777" w:rsidR="00D2152A" w:rsidRPr="00A16E86" w:rsidRDefault="00D2152A" w:rsidP="00D2152A">
      <w:pPr>
        <w:tabs>
          <w:tab w:val="clear" w:pos="360"/>
          <w:tab w:val="clear" w:pos="720"/>
          <w:tab w:val="clear" w:pos="1080"/>
          <w:tab w:val="clear" w:pos="1440"/>
          <w:tab w:val="left" w:pos="794"/>
          <w:tab w:val="left" w:pos="1191"/>
          <w:tab w:val="left" w:pos="1588"/>
          <w:tab w:val="left" w:pos="1985"/>
        </w:tabs>
        <w:jc w:val="both"/>
        <w:rPr>
          <w:sz w:val="20"/>
          <w:lang w:val="en-GB"/>
        </w:rPr>
      </w:pPr>
      <w:r w:rsidRPr="00A16E86">
        <w:rPr>
          <w:sz w:val="20"/>
          <w:lang w:val="en-GB"/>
        </w:rPr>
        <w:t xml:space="preserve">Conformance of a bitstream to the high throughput profiles is indicated by </w:t>
      </w:r>
      <w:proofErr w:type="spellStart"/>
      <w:r w:rsidRPr="00A16E86">
        <w:rPr>
          <w:sz w:val="20"/>
          <w:lang w:val="en-GB"/>
        </w:rPr>
        <w:t>general_profile_idc</w:t>
      </w:r>
      <w:proofErr w:type="spellEnd"/>
      <w:r w:rsidRPr="00A16E86">
        <w:rPr>
          <w:sz w:val="20"/>
          <w:lang w:val="en-GB"/>
        </w:rPr>
        <w:t xml:space="preserve"> being equal to 5 or </w:t>
      </w:r>
      <w:proofErr w:type="spellStart"/>
      <w:r w:rsidRPr="00A16E86">
        <w:rPr>
          <w:sz w:val="20"/>
          <w:lang w:val="en-GB"/>
        </w:rPr>
        <w:t>general_profile_compatibility_</w:t>
      </w:r>
      <w:proofErr w:type="gramStart"/>
      <w:r w:rsidRPr="00A16E86">
        <w:rPr>
          <w:sz w:val="20"/>
          <w:lang w:val="en-GB"/>
        </w:rPr>
        <w:t>flag</w:t>
      </w:r>
      <w:proofErr w:type="spellEnd"/>
      <w:r w:rsidRPr="00A16E86">
        <w:rPr>
          <w:sz w:val="20"/>
          <w:lang w:val="en-GB"/>
        </w:rPr>
        <w:t>[</w:t>
      </w:r>
      <w:proofErr w:type="gramEnd"/>
      <w:r w:rsidRPr="00A16E86">
        <w:rPr>
          <w:sz w:val="20"/>
          <w:lang w:val="en-GB"/>
        </w:rPr>
        <w:t> 5 ] being equal to 1 with the additional indications specified in Table A.</w:t>
      </w:r>
      <w:r w:rsidRPr="00A16E86">
        <w:rPr>
          <w:noProof/>
          <w:sz w:val="20"/>
          <w:lang w:val="en-GB"/>
        </w:rPr>
        <w:t>3</w:t>
      </w:r>
      <w:r w:rsidRPr="00A16E86">
        <w:rPr>
          <w:sz w:val="20"/>
          <w:lang w:val="en-GB"/>
        </w:rPr>
        <w:t xml:space="preserve">. Conformance of a sub-layer representation with </w:t>
      </w:r>
      <w:r w:rsidRPr="00A16E86">
        <w:rPr>
          <w:bCs/>
          <w:noProof/>
          <w:sz w:val="20"/>
          <w:szCs w:val="22"/>
          <w:lang w:val="en-GB"/>
        </w:rPr>
        <w:t>TemporalId equal to i</w:t>
      </w:r>
      <w:r w:rsidRPr="00A16E86">
        <w:rPr>
          <w:noProof/>
          <w:sz w:val="20"/>
          <w:lang w:val="en-GB"/>
        </w:rPr>
        <w:t xml:space="preserve"> </w:t>
      </w:r>
      <w:r w:rsidRPr="00A16E86">
        <w:rPr>
          <w:sz w:val="20"/>
          <w:lang w:val="en-GB"/>
        </w:rPr>
        <w:t xml:space="preserve">to the high throughput profiles is indicated by </w:t>
      </w:r>
      <w:proofErr w:type="spellStart"/>
      <w:r w:rsidRPr="00A16E86">
        <w:rPr>
          <w:sz w:val="20"/>
          <w:lang w:val="en-GB"/>
        </w:rPr>
        <w:t>sub_layer_profile_idc</w:t>
      </w:r>
      <w:proofErr w:type="spellEnd"/>
      <w:r w:rsidRPr="00A16E86">
        <w:rPr>
          <w:sz w:val="20"/>
          <w:lang w:val="en-GB"/>
        </w:rPr>
        <w:t xml:space="preserve">[ i ] being equal to 5 or </w:t>
      </w:r>
      <w:proofErr w:type="spellStart"/>
      <w:r w:rsidRPr="00A16E86">
        <w:rPr>
          <w:sz w:val="20"/>
          <w:lang w:val="en-GB"/>
        </w:rPr>
        <w:t>sub_layer_profile_compatibility_flag</w:t>
      </w:r>
      <w:proofErr w:type="spellEnd"/>
      <w:r w:rsidRPr="00A16E86">
        <w:rPr>
          <w:sz w:val="20"/>
          <w:lang w:val="en-GB"/>
        </w:rPr>
        <w:t>[ i ][ 5 ] being equal to 1 with the additional indications specified in Table A.</w:t>
      </w:r>
      <w:r w:rsidRPr="00A16E86">
        <w:rPr>
          <w:noProof/>
          <w:sz w:val="20"/>
          <w:lang w:val="en-GB"/>
        </w:rPr>
        <w:t>3</w:t>
      </w:r>
      <w:r w:rsidRPr="00A16E86">
        <w:rPr>
          <w:sz w:val="20"/>
          <w:lang w:val="en-GB"/>
        </w:rPr>
        <w:t>, with general_max_12bit_</w:t>
      </w:r>
      <w:r w:rsidRPr="00A16E86">
        <w:rPr>
          <w:b/>
          <w:bCs/>
          <w:sz w:val="20"/>
          <w:szCs w:val="22"/>
          <w:lang w:val="en-GB"/>
        </w:rPr>
        <w:t>‌</w:t>
      </w:r>
      <w:r w:rsidRPr="00A16E86">
        <w:rPr>
          <w:sz w:val="20"/>
          <w:lang w:val="en-GB"/>
        </w:rPr>
        <w:t>constraint_flag, general_max_10bit_</w:t>
      </w:r>
      <w:r w:rsidRPr="00A16E86">
        <w:rPr>
          <w:b/>
          <w:bCs/>
          <w:sz w:val="20"/>
          <w:szCs w:val="22"/>
          <w:lang w:val="en-GB"/>
        </w:rPr>
        <w:t>‌</w:t>
      </w:r>
      <w:r w:rsidRPr="00A16E86">
        <w:rPr>
          <w:sz w:val="20"/>
          <w:lang w:val="en-GB"/>
        </w:rPr>
        <w:t>constraint_flag, general_max_8bit_</w:t>
      </w:r>
      <w:r w:rsidRPr="00A16E86">
        <w:rPr>
          <w:b/>
          <w:bCs/>
          <w:sz w:val="20"/>
          <w:szCs w:val="22"/>
          <w:lang w:val="en-GB"/>
        </w:rPr>
        <w:t>‌</w:t>
      </w:r>
      <w:r w:rsidRPr="00A16E86">
        <w:rPr>
          <w:sz w:val="20"/>
          <w:lang w:val="en-GB"/>
        </w:rPr>
        <w:t>constraint_flag, general_max_422chroma_</w:t>
      </w:r>
      <w:r w:rsidRPr="00A16E86">
        <w:rPr>
          <w:b/>
          <w:bCs/>
          <w:sz w:val="20"/>
          <w:szCs w:val="22"/>
          <w:lang w:val="en-GB"/>
        </w:rPr>
        <w:t>‌</w:t>
      </w:r>
      <w:r w:rsidRPr="00A16E86">
        <w:rPr>
          <w:sz w:val="20"/>
          <w:lang w:val="en-GB"/>
        </w:rPr>
        <w:t>constraint_flag, general_max_420chroma_</w:t>
      </w:r>
      <w:r w:rsidRPr="00A16E86">
        <w:rPr>
          <w:b/>
          <w:bCs/>
          <w:sz w:val="20"/>
          <w:szCs w:val="22"/>
          <w:lang w:val="en-GB"/>
        </w:rPr>
        <w:t>‌</w:t>
      </w:r>
      <w:r w:rsidRPr="00A16E86">
        <w:rPr>
          <w:sz w:val="20"/>
          <w:lang w:val="en-GB"/>
        </w:rPr>
        <w:t>constraint_flag, general_max_monochrome_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general_intra_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general_one_picture_only_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xml:space="preserve"> and general_lower_bit_rate_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xml:space="preserve"> being replaced by sub_layer_max_12bit_</w:t>
      </w:r>
      <w:r w:rsidRPr="00A16E86">
        <w:rPr>
          <w:b/>
          <w:bCs/>
          <w:sz w:val="20"/>
          <w:szCs w:val="22"/>
          <w:lang w:val="en-GB"/>
        </w:rPr>
        <w:t>‌</w:t>
      </w:r>
      <w:r w:rsidRPr="00A16E86">
        <w:rPr>
          <w:sz w:val="20"/>
          <w:lang w:val="en-GB"/>
        </w:rPr>
        <w:t>constraint_flag[ i ], sub_layer_max_10bit_</w:t>
      </w:r>
      <w:r w:rsidRPr="00A16E86">
        <w:rPr>
          <w:b/>
          <w:bCs/>
          <w:sz w:val="20"/>
          <w:szCs w:val="22"/>
          <w:lang w:val="en-GB"/>
        </w:rPr>
        <w:t>‌</w:t>
      </w:r>
      <w:r w:rsidRPr="00A16E86">
        <w:rPr>
          <w:sz w:val="20"/>
          <w:lang w:val="en-GB"/>
        </w:rPr>
        <w:t>constraint_flag[ i ], sub_layer_max_8bit_</w:t>
      </w:r>
      <w:r w:rsidRPr="00A16E86">
        <w:rPr>
          <w:b/>
          <w:bCs/>
          <w:sz w:val="20"/>
          <w:szCs w:val="22"/>
          <w:lang w:val="en-GB"/>
        </w:rPr>
        <w:t>‌</w:t>
      </w:r>
      <w:r w:rsidRPr="00A16E86">
        <w:rPr>
          <w:sz w:val="20"/>
          <w:lang w:val="en-GB"/>
        </w:rPr>
        <w:t>constraint_flag[ i ], sub_layer_max_422chroma_</w:t>
      </w:r>
      <w:r w:rsidRPr="00A16E86">
        <w:rPr>
          <w:b/>
          <w:bCs/>
          <w:sz w:val="20"/>
          <w:szCs w:val="22"/>
          <w:lang w:val="en-GB"/>
        </w:rPr>
        <w:t>‌</w:t>
      </w:r>
      <w:r w:rsidRPr="00A16E86">
        <w:rPr>
          <w:sz w:val="20"/>
          <w:lang w:val="en-GB"/>
        </w:rPr>
        <w:t>constraint_flag[ i ], sub_layer_max_420chroma_</w:t>
      </w:r>
      <w:r w:rsidRPr="00A16E86">
        <w:rPr>
          <w:b/>
          <w:bCs/>
          <w:sz w:val="20"/>
          <w:szCs w:val="22"/>
          <w:lang w:val="en-GB"/>
        </w:rPr>
        <w:t>‌</w:t>
      </w:r>
      <w:r w:rsidRPr="00A16E86">
        <w:rPr>
          <w:sz w:val="20"/>
          <w:lang w:val="en-GB"/>
        </w:rPr>
        <w:t>constraint_flag[ i ], sub_layer_max_monochrome_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i ], sub_layer_intra_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i ], sub_layer_one_picture_only_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i ] and sub_layer_lower_bit_rate_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i ], respectively.</w:t>
      </w:r>
    </w:p>
    <w:p w14:paraId="5185EFAE" w14:textId="77777777" w:rsidR="00D2152A" w:rsidRPr="00A16E86" w:rsidRDefault="00D2152A" w:rsidP="00D2152A">
      <w:pPr>
        <w:tabs>
          <w:tab w:val="clear" w:pos="360"/>
          <w:tab w:val="clear" w:pos="720"/>
          <w:tab w:val="clear" w:pos="1080"/>
          <w:tab w:val="clear" w:pos="1440"/>
          <w:tab w:val="left" w:pos="794"/>
          <w:tab w:val="left" w:pos="1191"/>
          <w:tab w:val="left" w:pos="1588"/>
          <w:tab w:val="left" w:pos="1985"/>
        </w:tabs>
        <w:jc w:val="both"/>
        <w:rPr>
          <w:sz w:val="20"/>
          <w:lang w:val="en-GB"/>
        </w:rPr>
      </w:pPr>
      <w:r w:rsidRPr="00A16E86">
        <w:rPr>
          <w:sz w:val="20"/>
          <w:lang w:val="en-GB"/>
        </w:rPr>
        <w:t>All other combinations of general_max_12bit_</w:t>
      </w:r>
      <w:r w:rsidRPr="00A16E86">
        <w:rPr>
          <w:b/>
          <w:bCs/>
          <w:sz w:val="20"/>
          <w:szCs w:val="22"/>
          <w:lang w:val="en-GB"/>
        </w:rPr>
        <w:t>‌</w:t>
      </w:r>
      <w:r w:rsidRPr="00A16E86">
        <w:rPr>
          <w:sz w:val="20"/>
          <w:lang w:val="en-GB"/>
        </w:rPr>
        <w:t>constraint_flag, general_max_10bit_</w:t>
      </w:r>
      <w:r w:rsidRPr="00A16E86">
        <w:rPr>
          <w:b/>
          <w:bCs/>
          <w:sz w:val="20"/>
          <w:szCs w:val="22"/>
          <w:lang w:val="en-GB"/>
        </w:rPr>
        <w:t>‌</w:t>
      </w:r>
      <w:r w:rsidRPr="00A16E86">
        <w:rPr>
          <w:sz w:val="20"/>
          <w:lang w:val="en-GB"/>
        </w:rPr>
        <w:t>constraint_flag, general_max_8bit_</w:t>
      </w:r>
      <w:r w:rsidRPr="00A16E86">
        <w:rPr>
          <w:b/>
          <w:bCs/>
          <w:sz w:val="20"/>
          <w:szCs w:val="22"/>
          <w:lang w:val="en-GB"/>
        </w:rPr>
        <w:t>‌</w:t>
      </w:r>
      <w:r w:rsidRPr="00A16E86">
        <w:rPr>
          <w:sz w:val="20"/>
          <w:lang w:val="en-GB"/>
        </w:rPr>
        <w:t>constraint_flag, general_max_422chroma_</w:t>
      </w:r>
      <w:r w:rsidRPr="00A16E86">
        <w:rPr>
          <w:b/>
          <w:bCs/>
          <w:sz w:val="20"/>
          <w:szCs w:val="22"/>
          <w:lang w:val="en-GB"/>
        </w:rPr>
        <w:t>‌</w:t>
      </w:r>
      <w:r w:rsidRPr="00A16E86">
        <w:rPr>
          <w:sz w:val="20"/>
          <w:lang w:val="en-GB"/>
        </w:rPr>
        <w:t>constraint_flag, general_max_420chroma_</w:t>
      </w:r>
      <w:r w:rsidRPr="00A16E86">
        <w:rPr>
          <w:b/>
          <w:bCs/>
          <w:sz w:val="20"/>
          <w:szCs w:val="22"/>
          <w:lang w:val="en-GB"/>
        </w:rPr>
        <w:t>‌</w:t>
      </w:r>
      <w:r w:rsidRPr="00A16E86">
        <w:rPr>
          <w:sz w:val="20"/>
          <w:lang w:val="en-GB"/>
        </w:rPr>
        <w:t>constraint_flag, general_max_‌monochrome_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general_intra_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general_one_picture_only_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xml:space="preserve"> and general_lower_bit_rate_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xml:space="preserve"> with </w:t>
      </w:r>
      <w:proofErr w:type="spellStart"/>
      <w:r w:rsidRPr="00A16E86">
        <w:rPr>
          <w:sz w:val="20"/>
          <w:lang w:val="en-GB"/>
        </w:rPr>
        <w:t>general_profile_idc</w:t>
      </w:r>
      <w:proofErr w:type="spellEnd"/>
      <w:r w:rsidRPr="00A16E86">
        <w:rPr>
          <w:sz w:val="20"/>
          <w:lang w:val="en-GB"/>
        </w:rPr>
        <w:t xml:space="preserve"> equal to 5 or </w:t>
      </w:r>
      <w:proofErr w:type="spellStart"/>
      <w:r w:rsidRPr="00A16E86">
        <w:rPr>
          <w:sz w:val="20"/>
          <w:lang w:val="en-GB"/>
        </w:rPr>
        <w:t>general_profile_compatibility_flag</w:t>
      </w:r>
      <w:proofErr w:type="spellEnd"/>
      <w:r w:rsidRPr="00A16E86">
        <w:rPr>
          <w:sz w:val="20"/>
          <w:lang w:val="en-GB"/>
        </w:rPr>
        <w:t>[ 5 ] equal to 1 are reserved for future use by ITU-T | ISO/IEC. All other combinations of sub_layer_max_12bit_</w:t>
      </w:r>
      <w:r w:rsidRPr="00A16E86">
        <w:rPr>
          <w:b/>
          <w:bCs/>
          <w:sz w:val="20"/>
          <w:szCs w:val="22"/>
          <w:lang w:val="en-GB"/>
        </w:rPr>
        <w:t>‌</w:t>
      </w:r>
      <w:r w:rsidRPr="00A16E86">
        <w:rPr>
          <w:sz w:val="20"/>
          <w:lang w:val="en-GB"/>
        </w:rPr>
        <w:t>constraint_flag[ i ], sub_layer_max_10bit_</w:t>
      </w:r>
      <w:r w:rsidRPr="00A16E86">
        <w:rPr>
          <w:b/>
          <w:bCs/>
          <w:sz w:val="20"/>
          <w:szCs w:val="22"/>
          <w:lang w:val="en-GB"/>
        </w:rPr>
        <w:t>‌</w:t>
      </w:r>
      <w:r w:rsidRPr="00A16E86">
        <w:rPr>
          <w:sz w:val="20"/>
          <w:lang w:val="en-GB"/>
        </w:rPr>
        <w:t xml:space="preserve">constraint_flag[ i ], </w:t>
      </w:r>
      <w:r w:rsidRPr="00A16E86">
        <w:rPr>
          <w:sz w:val="20"/>
          <w:lang w:val="en-GB"/>
        </w:rPr>
        <w:lastRenderedPageBreak/>
        <w:t>sub_layer_max_8bit_</w:t>
      </w:r>
      <w:r w:rsidRPr="00A16E86">
        <w:rPr>
          <w:b/>
          <w:bCs/>
          <w:sz w:val="20"/>
          <w:szCs w:val="22"/>
          <w:lang w:val="en-GB"/>
        </w:rPr>
        <w:t>‌</w:t>
      </w:r>
      <w:r w:rsidRPr="00A16E86">
        <w:rPr>
          <w:sz w:val="20"/>
          <w:lang w:val="en-GB"/>
        </w:rPr>
        <w:t>constraint_flag[ i ], sub_layer_‌max_422chroma_</w:t>
      </w:r>
      <w:r w:rsidRPr="00A16E86">
        <w:rPr>
          <w:b/>
          <w:bCs/>
          <w:sz w:val="20"/>
          <w:szCs w:val="22"/>
          <w:lang w:val="en-GB"/>
        </w:rPr>
        <w:t>‌</w:t>
      </w:r>
      <w:r w:rsidRPr="00A16E86">
        <w:rPr>
          <w:sz w:val="20"/>
          <w:lang w:val="en-GB"/>
        </w:rPr>
        <w:t>constraint_flag[ i ], sub_layer_max_420chroma_</w:t>
      </w:r>
      <w:r w:rsidRPr="00A16E86">
        <w:rPr>
          <w:b/>
          <w:bCs/>
          <w:sz w:val="20"/>
          <w:szCs w:val="22"/>
          <w:lang w:val="en-GB"/>
        </w:rPr>
        <w:t>‌</w:t>
      </w:r>
      <w:r w:rsidRPr="00A16E86">
        <w:rPr>
          <w:sz w:val="20"/>
          <w:lang w:val="en-GB"/>
        </w:rPr>
        <w:t>constraint_flag[ i ], sub_layer_max_monochrome_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i ], sub_layer_intra_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i ], sub_layer_one_picture_only_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i ] and sub_layer_‌lower_bit_rate_</w:t>
      </w:r>
      <w:r w:rsidRPr="00A16E86">
        <w:rPr>
          <w:b/>
          <w:bCs/>
          <w:sz w:val="20"/>
          <w:szCs w:val="22"/>
          <w:lang w:val="en-GB"/>
        </w:rPr>
        <w:t>‌</w:t>
      </w:r>
      <w:proofErr w:type="spellStart"/>
      <w:r w:rsidRPr="00A16E86">
        <w:rPr>
          <w:sz w:val="20"/>
          <w:lang w:val="en-GB"/>
        </w:rPr>
        <w:t>constraint_flag</w:t>
      </w:r>
      <w:proofErr w:type="spellEnd"/>
      <w:r w:rsidRPr="00A16E86">
        <w:rPr>
          <w:sz w:val="20"/>
          <w:lang w:val="en-GB"/>
        </w:rPr>
        <w:t xml:space="preserve">[ i ], with </w:t>
      </w:r>
      <w:proofErr w:type="spellStart"/>
      <w:r w:rsidRPr="00A16E86">
        <w:rPr>
          <w:sz w:val="20"/>
          <w:lang w:val="en-GB"/>
        </w:rPr>
        <w:t>sub_layer_profile_idc</w:t>
      </w:r>
      <w:proofErr w:type="spellEnd"/>
      <w:r w:rsidRPr="00A16E86">
        <w:rPr>
          <w:sz w:val="20"/>
          <w:lang w:val="en-GB"/>
        </w:rPr>
        <w:t xml:space="preserve">[ i ] equal to 5 or </w:t>
      </w:r>
      <w:proofErr w:type="spellStart"/>
      <w:r w:rsidRPr="00A16E86">
        <w:rPr>
          <w:sz w:val="20"/>
          <w:lang w:val="en-GB"/>
        </w:rPr>
        <w:t>sub_layer_profile_‌compatibility_‌flag</w:t>
      </w:r>
      <w:proofErr w:type="spellEnd"/>
      <w:r w:rsidRPr="00A16E86">
        <w:rPr>
          <w:sz w:val="20"/>
          <w:lang w:val="en-GB"/>
        </w:rPr>
        <w:t>[ i ][ 5 ] equal to 1 are reserved for future use by ITU-T | ISO/IEC. Such combinations shall not be present in bitstreams conforming to this Specification. However, decoders conforming to the format range extensions profiles shall allow other combinations as specified below in this clause to occur in the bitstream.</w:t>
      </w:r>
    </w:p>
    <w:p w14:paraId="50035A21" w14:textId="77777777" w:rsidR="00A16E86" w:rsidRPr="00A44B62" w:rsidRDefault="00A16E86" w:rsidP="00A16E86">
      <w:pPr>
        <w:keepNext/>
        <w:keepLines/>
        <w:spacing w:before="360"/>
        <w:outlineLvl w:val="1"/>
        <w:rPr>
          <w:i/>
          <w:noProof/>
          <w:sz w:val="24"/>
        </w:rPr>
      </w:pPr>
      <w:r w:rsidRPr="00A44B62">
        <w:rPr>
          <w:i/>
          <w:noProof/>
          <w:sz w:val="24"/>
        </w:rPr>
        <w:t>with the following:</w:t>
      </w:r>
    </w:p>
    <w:p w14:paraId="3A31B704" w14:textId="77777777" w:rsidR="00F82272" w:rsidRPr="00087A53" w:rsidRDefault="00F82272" w:rsidP="00F82272">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 xml:space="preserve">Conformance of a bitstream to the high throughput profiles is indicated by </w:t>
      </w:r>
      <w:proofErr w:type="spellStart"/>
      <w:r w:rsidRPr="00087A53">
        <w:rPr>
          <w:sz w:val="20"/>
          <w:lang w:val="en-GB"/>
        </w:rPr>
        <w:t>general_profile_idc</w:t>
      </w:r>
      <w:proofErr w:type="spellEnd"/>
      <w:r w:rsidRPr="00087A53">
        <w:rPr>
          <w:sz w:val="20"/>
          <w:lang w:val="en-GB"/>
        </w:rPr>
        <w:t xml:space="preserve"> being equal to 5 or </w:t>
      </w:r>
      <w:proofErr w:type="spellStart"/>
      <w:r w:rsidRPr="00087A53">
        <w:rPr>
          <w:sz w:val="20"/>
          <w:lang w:val="en-GB"/>
        </w:rPr>
        <w:t>general_profile_compatibility_</w:t>
      </w:r>
      <w:proofErr w:type="gramStart"/>
      <w:r w:rsidRPr="00087A53">
        <w:rPr>
          <w:sz w:val="20"/>
          <w:lang w:val="en-GB"/>
        </w:rPr>
        <w:t>flag</w:t>
      </w:r>
      <w:proofErr w:type="spellEnd"/>
      <w:r w:rsidRPr="00087A53">
        <w:rPr>
          <w:sz w:val="20"/>
          <w:lang w:val="en-GB"/>
        </w:rPr>
        <w:t>[</w:t>
      </w:r>
      <w:proofErr w:type="gramEnd"/>
      <w:r w:rsidRPr="00087A53">
        <w:rPr>
          <w:sz w:val="20"/>
          <w:lang w:val="en-GB"/>
        </w:rPr>
        <w:t xml:space="preserve"> 5 ] being equal to 1 with the additional indications specified in Table A.3. Conformance of a sub-layer representation with </w:t>
      </w:r>
      <w:proofErr w:type="spellStart"/>
      <w:r w:rsidRPr="00087A53">
        <w:rPr>
          <w:sz w:val="20"/>
          <w:lang w:val="en-GB"/>
        </w:rPr>
        <w:t>TemporalId</w:t>
      </w:r>
      <w:proofErr w:type="spellEnd"/>
      <w:r w:rsidRPr="00087A53">
        <w:rPr>
          <w:sz w:val="20"/>
          <w:lang w:val="en-GB"/>
        </w:rPr>
        <w:t xml:space="preserve"> equal to i to the high throughput profiles is indicated by </w:t>
      </w:r>
      <w:proofErr w:type="spellStart"/>
      <w:r w:rsidRPr="00087A53">
        <w:rPr>
          <w:sz w:val="20"/>
          <w:lang w:val="en-GB"/>
        </w:rPr>
        <w:t>sub_layer_profile_idc</w:t>
      </w:r>
      <w:proofErr w:type="spellEnd"/>
      <w:r w:rsidRPr="00087A53">
        <w:rPr>
          <w:sz w:val="20"/>
          <w:lang w:val="en-GB"/>
        </w:rPr>
        <w:t xml:space="preserve">[ i ] being equal to 5 or </w:t>
      </w:r>
      <w:proofErr w:type="spellStart"/>
      <w:r w:rsidRPr="00087A53">
        <w:rPr>
          <w:sz w:val="20"/>
          <w:lang w:val="en-GB"/>
        </w:rPr>
        <w:t>sub_layer_profile_compatibility_flag</w:t>
      </w:r>
      <w:proofErr w:type="spellEnd"/>
      <w:r w:rsidRPr="00087A53">
        <w:rPr>
          <w:sz w:val="20"/>
          <w:lang w:val="en-GB"/>
        </w:rPr>
        <w:t xml:space="preserve">[ i ][ 5 ] being equal to 1 with the additional indications specified in Table A.3, with </w:t>
      </w:r>
      <w:r w:rsidRPr="00087A53">
        <w:rPr>
          <w:sz w:val="20"/>
          <w:highlight w:val="yellow"/>
          <w:lang w:val="en-GB"/>
        </w:rPr>
        <w:t>each of the syntax elements in Table A.3 being replaced by its i-</w:t>
      </w:r>
      <w:proofErr w:type="spellStart"/>
      <w:r w:rsidRPr="00087A53">
        <w:rPr>
          <w:sz w:val="20"/>
          <w:highlight w:val="yellow"/>
          <w:lang w:val="en-GB"/>
        </w:rPr>
        <w:t>th</w:t>
      </w:r>
      <w:proofErr w:type="spellEnd"/>
      <w:r w:rsidRPr="00087A53">
        <w:rPr>
          <w:sz w:val="20"/>
          <w:highlight w:val="yellow"/>
          <w:lang w:val="en-GB"/>
        </w:rPr>
        <w:t xml:space="preserve"> corresponding sub-layer syntax element</w:t>
      </w:r>
      <w:r w:rsidRPr="00087A53">
        <w:rPr>
          <w:sz w:val="20"/>
          <w:lang w:val="en-GB"/>
        </w:rPr>
        <w:t>.</w:t>
      </w:r>
    </w:p>
    <w:p w14:paraId="2046E334" w14:textId="77777777" w:rsidR="00F82272" w:rsidRPr="00087A53" w:rsidRDefault="00F82272" w:rsidP="00F82272">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 xml:space="preserve">All other combinations of </w:t>
      </w:r>
      <w:r w:rsidRPr="00087A53">
        <w:rPr>
          <w:sz w:val="20"/>
          <w:highlight w:val="yellow"/>
          <w:lang w:val="en-GB"/>
        </w:rPr>
        <w:t>the syntax elements in Table A.3</w:t>
      </w:r>
      <w:r w:rsidRPr="00087A53">
        <w:rPr>
          <w:sz w:val="20"/>
          <w:lang w:val="en-GB"/>
        </w:rPr>
        <w:t xml:space="preserve"> with </w:t>
      </w:r>
      <w:proofErr w:type="spellStart"/>
      <w:r w:rsidRPr="00087A53">
        <w:rPr>
          <w:sz w:val="20"/>
          <w:lang w:val="en-GB"/>
        </w:rPr>
        <w:t>general_profile_idc</w:t>
      </w:r>
      <w:proofErr w:type="spellEnd"/>
      <w:r w:rsidRPr="00087A53">
        <w:rPr>
          <w:sz w:val="20"/>
          <w:lang w:val="en-GB"/>
        </w:rPr>
        <w:t xml:space="preserve"> equal to 5 or </w:t>
      </w:r>
      <w:proofErr w:type="spellStart"/>
      <w:r w:rsidRPr="00087A53">
        <w:rPr>
          <w:sz w:val="20"/>
          <w:lang w:val="en-GB"/>
        </w:rPr>
        <w:t>general_profile_compatibility_flag</w:t>
      </w:r>
      <w:proofErr w:type="spellEnd"/>
      <w:r w:rsidRPr="00087A53">
        <w:rPr>
          <w:sz w:val="20"/>
          <w:lang w:val="en-GB"/>
        </w:rPr>
        <w:t xml:space="preserve">[ 5 ] equal to 1 are reserved for future use by ITU-T | ISO/IEC. All other combinations of </w:t>
      </w:r>
      <w:r w:rsidRPr="00087A53">
        <w:rPr>
          <w:sz w:val="20"/>
          <w:highlight w:val="yellow"/>
          <w:lang w:val="en-GB"/>
        </w:rPr>
        <w:t>the i-</w:t>
      </w:r>
      <w:proofErr w:type="spellStart"/>
      <w:r w:rsidRPr="00087A53">
        <w:rPr>
          <w:sz w:val="20"/>
          <w:highlight w:val="yellow"/>
          <w:lang w:val="en-GB"/>
        </w:rPr>
        <w:t>th</w:t>
      </w:r>
      <w:proofErr w:type="spellEnd"/>
      <w:r w:rsidRPr="00087A53">
        <w:rPr>
          <w:sz w:val="20"/>
          <w:highlight w:val="yellow"/>
          <w:lang w:val="en-GB"/>
        </w:rPr>
        <w:t xml:space="preserve"> corresponding sub-layer syntax elements of the syntax elements in Table A.3</w:t>
      </w:r>
      <w:r w:rsidRPr="00087A53">
        <w:rPr>
          <w:sz w:val="20"/>
          <w:lang w:val="en-GB"/>
        </w:rPr>
        <w:t xml:space="preserve"> with </w:t>
      </w:r>
      <w:proofErr w:type="spellStart"/>
      <w:r w:rsidRPr="00087A53">
        <w:rPr>
          <w:sz w:val="20"/>
          <w:lang w:val="en-GB"/>
        </w:rPr>
        <w:t>sub_layer_profile_idc</w:t>
      </w:r>
      <w:proofErr w:type="spellEnd"/>
      <w:r w:rsidRPr="00087A53">
        <w:rPr>
          <w:sz w:val="20"/>
          <w:lang w:val="en-GB"/>
        </w:rPr>
        <w:t xml:space="preserve">[ i ] equal to 5 or </w:t>
      </w:r>
      <w:proofErr w:type="spellStart"/>
      <w:r w:rsidRPr="00087A53">
        <w:rPr>
          <w:sz w:val="20"/>
          <w:lang w:val="en-GB"/>
        </w:rPr>
        <w:t>sub_layer_profile_compatibility_flag</w:t>
      </w:r>
      <w:proofErr w:type="spellEnd"/>
      <w:r w:rsidRPr="00087A53">
        <w:rPr>
          <w:sz w:val="20"/>
          <w:lang w:val="en-GB"/>
        </w:rPr>
        <w:t>[ i ][ 5 ] equal to 1 are reserved for future use by ITU-T | ISO/IEC. Such combinations shall not be present in bitstreams conforming to this document. However, decoders conforming to the format range extensions profiles shall allow other combinations as specified below in this subclause to occur in the bitstream.</w:t>
      </w:r>
    </w:p>
    <w:p w14:paraId="080CC138" w14:textId="43440017" w:rsidR="00FD5F96" w:rsidRDefault="00FD5F96" w:rsidP="00FD5F96">
      <w:pPr>
        <w:keepNext/>
        <w:keepLines/>
        <w:spacing w:before="360"/>
        <w:outlineLvl w:val="0"/>
        <w:rPr>
          <w:i/>
          <w:noProof/>
          <w:sz w:val="24"/>
        </w:rPr>
      </w:pPr>
      <w:r>
        <w:rPr>
          <w:i/>
          <w:noProof/>
          <w:sz w:val="24"/>
        </w:rPr>
        <w:t xml:space="preserve">In A.3.6, replace </w:t>
      </w:r>
      <w:r w:rsidRPr="00C9691B">
        <w:rPr>
          <w:i/>
          <w:noProof/>
          <w:sz w:val="24"/>
        </w:rPr>
        <w:t>the</w:t>
      </w:r>
      <w:r>
        <w:rPr>
          <w:i/>
          <w:noProof/>
          <w:sz w:val="24"/>
        </w:rPr>
        <w:t xml:space="preserve"> following bullet item</w:t>
      </w:r>
      <w:r w:rsidRPr="00C9691B">
        <w:rPr>
          <w:i/>
          <w:noProof/>
          <w:sz w:val="24"/>
        </w:rPr>
        <w:t>:</w:t>
      </w:r>
    </w:p>
    <w:p w14:paraId="7F676FAB" w14:textId="53502D4D" w:rsidR="000763D2" w:rsidRPr="000763D2" w:rsidRDefault="000763D2" w:rsidP="000763D2">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0763D2">
        <w:rPr>
          <w:sz w:val="20"/>
          <w:lang w:val="en-GB"/>
        </w:rPr>
        <w:t>–</w:t>
      </w:r>
      <w:r w:rsidRPr="000763D2">
        <w:rPr>
          <w:sz w:val="20"/>
          <w:lang w:val="en-GB"/>
        </w:rPr>
        <w:tab/>
      </w:r>
      <w:proofErr w:type="spellStart"/>
      <w:r w:rsidRPr="000763D2">
        <w:rPr>
          <w:sz w:val="20"/>
          <w:lang w:val="en-GB"/>
        </w:rPr>
        <w:t>sub_layer_profile_idc</w:t>
      </w:r>
      <w:proofErr w:type="spellEnd"/>
      <w:r w:rsidRPr="000763D2">
        <w:rPr>
          <w:sz w:val="20"/>
          <w:lang w:val="en-GB"/>
        </w:rPr>
        <w:t xml:space="preserve">[ i ] is equal to 5 or </w:t>
      </w:r>
      <w:proofErr w:type="spellStart"/>
      <w:r w:rsidRPr="000763D2">
        <w:rPr>
          <w:sz w:val="20"/>
          <w:lang w:val="en-GB"/>
        </w:rPr>
        <w:t>sub_layer_profile_compatibility_flag</w:t>
      </w:r>
      <w:proofErr w:type="spellEnd"/>
      <w:r w:rsidRPr="000763D2">
        <w:rPr>
          <w:sz w:val="20"/>
          <w:lang w:val="en-GB"/>
        </w:rPr>
        <w:t>[ i ][ 5 ] is equal to 1 for the sub-layer representation, and the value of each constraint flag listed in Table A.</w:t>
      </w:r>
      <w:r w:rsidRPr="000763D2">
        <w:rPr>
          <w:noProof/>
          <w:sz w:val="20"/>
          <w:lang w:val="en-GB"/>
        </w:rPr>
        <w:t>3</w:t>
      </w:r>
      <w:r w:rsidRPr="000763D2">
        <w:rPr>
          <w:sz w:val="20"/>
          <w:lang w:val="en-GB"/>
        </w:rPr>
        <w:t xml:space="preserve"> is greater than or equal to the value(s) specified in the row of Table A.</w:t>
      </w:r>
      <w:r w:rsidRPr="000763D2">
        <w:rPr>
          <w:noProof/>
          <w:sz w:val="20"/>
          <w:lang w:val="en-GB"/>
        </w:rPr>
        <w:t>3</w:t>
      </w:r>
      <w:r w:rsidRPr="000763D2">
        <w:rPr>
          <w:sz w:val="20"/>
          <w:lang w:val="en-GB"/>
        </w:rPr>
        <w:t xml:space="preserve"> for the high throughput profile for which the decoder conformance is evaluated, with general_max_14bit_</w:t>
      </w:r>
      <w:r w:rsidRPr="000763D2">
        <w:rPr>
          <w:b/>
          <w:bCs/>
          <w:sz w:val="20"/>
          <w:szCs w:val="22"/>
          <w:lang w:val="en-GB"/>
        </w:rPr>
        <w:t>‌</w:t>
      </w:r>
      <w:r w:rsidRPr="000763D2">
        <w:rPr>
          <w:sz w:val="20"/>
          <w:lang w:val="en-GB"/>
        </w:rPr>
        <w:t>constraint_flag, general_max_12bit_</w:t>
      </w:r>
      <w:r w:rsidRPr="000763D2">
        <w:rPr>
          <w:b/>
          <w:bCs/>
          <w:sz w:val="20"/>
          <w:szCs w:val="22"/>
          <w:lang w:val="en-GB"/>
        </w:rPr>
        <w:t>‌</w:t>
      </w:r>
      <w:r w:rsidRPr="000763D2">
        <w:rPr>
          <w:sz w:val="20"/>
          <w:lang w:val="en-GB"/>
        </w:rPr>
        <w:t>constraint_flag, general_max_10bit_</w:t>
      </w:r>
      <w:r w:rsidRPr="000763D2">
        <w:rPr>
          <w:b/>
          <w:bCs/>
          <w:sz w:val="20"/>
          <w:szCs w:val="22"/>
          <w:lang w:val="en-GB"/>
        </w:rPr>
        <w:t>‌</w:t>
      </w:r>
      <w:r w:rsidRPr="000763D2">
        <w:rPr>
          <w:sz w:val="20"/>
          <w:lang w:val="en-GB"/>
        </w:rPr>
        <w:t>constraint_flag, general_max_8bit_</w:t>
      </w:r>
      <w:r w:rsidRPr="000763D2">
        <w:rPr>
          <w:b/>
          <w:bCs/>
          <w:sz w:val="20"/>
          <w:szCs w:val="22"/>
          <w:lang w:val="en-GB"/>
        </w:rPr>
        <w:t>‌</w:t>
      </w:r>
      <w:r w:rsidRPr="000763D2">
        <w:rPr>
          <w:sz w:val="20"/>
          <w:lang w:val="en-GB"/>
        </w:rPr>
        <w:t>constraint_flag, general_max_422chroma_</w:t>
      </w:r>
      <w:r w:rsidRPr="000763D2">
        <w:rPr>
          <w:b/>
          <w:bCs/>
          <w:sz w:val="20"/>
          <w:szCs w:val="22"/>
          <w:lang w:val="en-GB"/>
        </w:rPr>
        <w:t>‌</w:t>
      </w:r>
      <w:r w:rsidRPr="000763D2">
        <w:rPr>
          <w:sz w:val="20"/>
          <w:lang w:val="en-GB"/>
        </w:rPr>
        <w:t>constraint_flag, general_max_420chroma_</w:t>
      </w:r>
      <w:r w:rsidRPr="000763D2">
        <w:rPr>
          <w:b/>
          <w:bCs/>
          <w:sz w:val="20"/>
          <w:szCs w:val="22"/>
          <w:lang w:val="en-GB"/>
        </w:rPr>
        <w:t>‌</w:t>
      </w:r>
      <w:r w:rsidRPr="000763D2">
        <w:rPr>
          <w:sz w:val="20"/>
          <w:lang w:val="en-GB"/>
        </w:rPr>
        <w:t>constraint_flag, general_max_monochrome_</w:t>
      </w:r>
      <w:r w:rsidRPr="000763D2">
        <w:rPr>
          <w:b/>
          <w:bCs/>
          <w:sz w:val="20"/>
          <w:szCs w:val="22"/>
          <w:lang w:val="en-GB"/>
        </w:rPr>
        <w:t>‌</w:t>
      </w:r>
      <w:proofErr w:type="spellStart"/>
      <w:r w:rsidRPr="000763D2">
        <w:rPr>
          <w:sz w:val="20"/>
          <w:lang w:val="en-GB"/>
        </w:rPr>
        <w:t>constraint_flag</w:t>
      </w:r>
      <w:proofErr w:type="spellEnd"/>
      <w:r w:rsidRPr="000763D2">
        <w:rPr>
          <w:sz w:val="20"/>
          <w:lang w:val="en-GB"/>
        </w:rPr>
        <w:t>, general_intra_</w:t>
      </w:r>
      <w:r w:rsidRPr="000763D2">
        <w:rPr>
          <w:b/>
          <w:bCs/>
          <w:sz w:val="20"/>
          <w:szCs w:val="22"/>
          <w:lang w:val="en-GB"/>
        </w:rPr>
        <w:t>‌</w:t>
      </w:r>
      <w:proofErr w:type="spellStart"/>
      <w:r w:rsidRPr="000763D2">
        <w:rPr>
          <w:sz w:val="20"/>
          <w:lang w:val="en-GB"/>
        </w:rPr>
        <w:t>constraint_flag</w:t>
      </w:r>
      <w:proofErr w:type="spellEnd"/>
      <w:r w:rsidRPr="000763D2">
        <w:rPr>
          <w:sz w:val="20"/>
          <w:lang w:val="en-GB"/>
        </w:rPr>
        <w:t>, general_one_picture_only_</w:t>
      </w:r>
      <w:r w:rsidRPr="000763D2">
        <w:rPr>
          <w:b/>
          <w:bCs/>
          <w:sz w:val="20"/>
          <w:szCs w:val="22"/>
          <w:lang w:val="en-GB"/>
        </w:rPr>
        <w:t>‌</w:t>
      </w:r>
      <w:proofErr w:type="spellStart"/>
      <w:r w:rsidRPr="000763D2">
        <w:rPr>
          <w:sz w:val="20"/>
          <w:lang w:val="en-GB"/>
        </w:rPr>
        <w:t>constraint_flag</w:t>
      </w:r>
      <w:proofErr w:type="spellEnd"/>
      <w:r w:rsidRPr="000763D2">
        <w:rPr>
          <w:sz w:val="20"/>
          <w:lang w:val="en-GB"/>
        </w:rPr>
        <w:t xml:space="preserve"> and general_lower_bit_rate_</w:t>
      </w:r>
      <w:r w:rsidRPr="000763D2">
        <w:rPr>
          <w:b/>
          <w:bCs/>
          <w:sz w:val="20"/>
          <w:szCs w:val="22"/>
          <w:lang w:val="en-GB"/>
        </w:rPr>
        <w:t>‌</w:t>
      </w:r>
      <w:proofErr w:type="spellStart"/>
      <w:r w:rsidRPr="000763D2">
        <w:rPr>
          <w:sz w:val="20"/>
          <w:lang w:val="en-GB"/>
        </w:rPr>
        <w:t>constraint_flag</w:t>
      </w:r>
      <w:proofErr w:type="spellEnd"/>
      <w:r w:rsidRPr="000763D2">
        <w:rPr>
          <w:sz w:val="20"/>
          <w:lang w:val="en-GB"/>
        </w:rPr>
        <w:t xml:space="preserve"> being replaced by sub_layer_max_14bit_</w:t>
      </w:r>
      <w:r w:rsidRPr="000763D2">
        <w:rPr>
          <w:b/>
          <w:bCs/>
          <w:sz w:val="20"/>
          <w:szCs w:val="22"/>
          <w:lang w:val="en-GB"/>
        </w:rPr>
        <w:t>‌</w:t>
      </w:r>
      <w:r w:rsidRPr="000763D2">
        <w:rPr>
          <w:sz w:val="20"/>
          <w:lang w:val="en-GB"/>
        </w:rPr>
        <w:t>constraint_flag[ i ], sub_layer_max_12bit_</w:t>
      </w:r>
      <w:r w:rsidRPr="000763D2">
        <w:rPr>
          <w:b/>
          <w:bCs/>
          <w:sz w:val="20"/>
          <w:szCs w:val="22"/>
          <w:lang w:val="en-GB"/>
        </w:rPr>
        <w:t>‌</w:t>
      </w:r>
      <w:r w:rsidRPr="000763D2">
        <w:rPr>
          <w:sz w:val="20"/>
          <w:lang w:val="en-GB"/>
        </w:rPr>
        <w:t>constraint_flag[ i ], sub_layer_‌max_10bit_</w:t>
      </w:r>
      <w:r w:rsidRPr="000763D2">
        <w:rPr>
          <w:b/>
          <w:bCs/>
          <w:sz w:val="20"/>
          <w:szCs w:val="22"/>
          <w:lang w:val="en-GB"/>
        </w:rPr>
        <w:t>‌</w:t>
      </w:r>
      <w:r w:rsidRPr="000763D2">
        <w:rPr>
          <w:sz w:val="20"/>
          <w:lang w:val="en-GB"/>
        </w:rPr>
        <w:t>constraint_flag[ i ], sub_layer_max_8bit_</w:t>
      </w:r>
      <w:r w:rsidRPr="000763D2">
        <w:rPr>
          <w:b/>
          <w:bCs/>
          <w:sz w:val="20"/>
          <w:szCs w:val="22"/>
          <w:lang w:val="en-GB"/>
        </w:rPr>
        <w:t>‌</w:t>
      </w:r>
      <w:r w:rsidRPr="000763D2">
        <w:rPr>
          <w:sz w:val="20"/>
          <w:lang w:val="en-GB"/>
        </w:rPr>
        <w:t>constraint_flag[ i ], sub_layer_max_422chroma_</w:t>
      </w:r>
      <w:r w:rsidRPr="000763D2">
        <w:rPr>
          <w:b/>
          <w:bCs/>
          <w:sz w:val="20"/>
          <w:szCs w:val="22"/>
          <w:lang w:val="en-GB"/>
        </w:rPr>
        <w:t>‌</w:t>
      </w:r>
      <w:r w:rsidRPr="000763D2">
        <w:rPr>
          <w:sz w:val="20"/>
          <w:lang w:val="en-GB"/>
        </w:rPr>
        <w:t>constraint_flag[ i ], sub_layer_max_420chroma_</w:t>
      </w:r>
      <w:r w:rsidRPr="000763D2">
        <w:rPr>
          <w:b/>
          <w:bCs/>
          <w:sz w:val="20"/>
          <w:szCs w:val="22"/>
          <w:lang w:val="en-GB"/>
        </w:rPr>
        <w:t>‌</w:t>
      </w:r>
      <w:r w:rsidRPr="000763D2">
        <w:rPr>
          <w:sz w:val="20"/>
          <w:lang w:val="en-GB"/>
        </w:rPr>
        <w:t xml:space="preserve">constraint_flag[ i ], </w:t>
      </w:r>
      <w:proofErr w:type="spellStart"/>
      <w:r w:rsidRPr="000763D2">
        <w:rPr>
          <w:sz w:val="20"/>
          <w:lang w:val="en-GB"/>
        </w:rPr>
        <w:t>sub_layer_max_monochrome_</w:t>
      </w:r>
      <w:r w:rsidRPr="000763D2">
        <w:rPr>
          <w:b/>
          <w:bCs/>
          <w:sz w:val="20"/>
          <w:szCs w:val="22"/>
          <w:lang w:val="en-GB"/>
        </w:rPr>
        <w:t>‌</w:t>
      </w:r>
      <w:r w:rsidRPr="000763D2">
        <w:rPr>
          <w:sz w:val="20"/>
          <w:lang w:val="en-GB"/>
        </w:rPr>
        <w:t>constraint_‌flag</w:t>
      </w:r>
      <w:proofErr w:type="spellEnd"/>
      <w:r w:rsidRPr="000763D2">
        <w:rPr>
          <w:sz w:val="20"/>
          <w:lang w:val="en-GB"/>
        </w:rPr>
        <w:t>[ i ], sub_layer_intra_</w:t>
      </w:r>
      <w:r w:rsidRPr="000763D2">
        <w:rPr>
          <w:b/>
          <w:bCs/>
          <w:sz w:val="20"/>
          <w:szCs w:val="22"/>
          <w:lang w:val="en-GB"/>
        </w:rPr>
        <w:t>‌</w:t>
      </w:r>
      <w:proofErr w:type="spellStart"/>
      <w:r w:rsidRPr="000763D2">
        <w:rPr>
          <w:sz w:val="20"/>
          <w:lang w:val="en-GB"/>
        </w:rPr>
        <w:t>constraint_flag</w:t>
      </w:r>
      <w:proofErr w:type="spellEnd"/>
      <w:r w:rsidRPr="000763D2">
        <w:rPr>
          <w:sz w:val="20"/>
          <w:lang w:val="en-GB"/>
        </w:rPr>
        <w:t>[ i ], sub_layer_one_picture_only_</w:t>
      </w:r>
      <w:r w:rsidRPr="000763D2">
        <w:rPr>
          <w:b/>
          <w:bCs/>
          <w:sz w:val="20"/>
          <w:szCs w:val="22"/>
          <w:lang w:val="en-GB"/>
        </w:rPr>
        <w:t>‌</w:t>
      </w:r>
      <w:proofErr w:type="spellStart"/>
      <w:r w:rsidRPr="000763D2">
        <w:rPr>
          <w:sz w:val="20"/>
          <w:lang w:val="en-GB"/>
        </w:rPr>
        <w:t>constraint_flag</w:t>
      </w:r>
      <w:proofErr w:type="spellEnd"/>
      <w:r w:rsidRPr="000763D2">
        <w:rPr>
          <w:sz w:val="20"/>
          <w:lang w:val="en-GB"/>
        </w:rPr>
        <w:t>[ i ], and sub_layer_‌lower_bit_rate_</w:t>
      </w:r>
      <w:r w:rsidRPr="000763D2">
        <w:rPr>
          <w:b/>
          <w:bCs/>
          <w:sz w:val="20"/>
          <w:szCs w:val="22"/>
          <w:lang w:val="en-GB"/>
        </w:rPr>
        <w:t>‌</w:t>
      </w:r>
      <w:proofErr w:type="spellStart"/>
      <w:r w:rsidRPr="000763D2">
        <w:rPr>
          <w:sz w:val="20"/>
          <w:lang w:val="en-GB"/>
        </w:rPr>
        <w:t>constraint_flag</w:t>
      </w:r>
      <w:proofErr w:type="spellEnd"/>
      <w:r w:rsidRPr="000763D2">
        <w:rPr>
          <w:sz w:val="20"/>
          <w:lang w:val="en-GB"/>
        </w:rPr>
        <w:t>[ i ], respectively.</w:t>
      </w:r>
    </w:p>
    <w:p w14:paraId="4CA0E667" w14:textId="77777777" w:rsidR="00FD5F96" w:rsidRPr="00A44B62" w:rsidRDefault="00FD5F96" w:rsidP="00FD5F96">
      <w:pPr>
        <w:keepNext/>
        <w:keepLines/>
        <w:spacing w:before="360"/>
        <w:outlineLvl w:val="1"/>
        <w:rPr>
          <w:i/>
          <w:noProof/>
          <w:sz w:val="24"/>
        </w:rPr>
      </w:pPr>
      <w:r w:rsidRPr="00A44B62">
        <w:rPr>
          <w:i/>
          <w:noProof/>
          <w:sz w:val="24"/>
        </w:rPr>
        <w:t>with the following:</w:t>
      </w:r>
    </w:p>
    <w:p w14:paraId="07FA7E2B" w14:textId="77777777" w:rsidR="000763D2" w:rsidRPr="00087A53" w:rsidRDefault="000763D2" w:rsidP="000763D2">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087A53">
        <w:rPr>
          <w:sz w:val="20"/>
          <w:lang w:val="en-GB"/>
        </w:rPr>
        <w:t>—</w:t>
      </w:r>
      <w:r w:rsidRPr="00087A53">
        <w:rPr>
          <w:sz w:val="20"/>
          <w:lang w:val="en-GB"/>
        </w:rPr>
        <w:tab/>
      </w:r>
      <w:proofErr w:type="spellStart"/>
      <w:r w:rsidRPr="00087A53">
        <w:rPr>
          <w:sz w:val="20"/>
          <w:lang w:val="en-GB"/>
        </w:rPr>
        <w:t>sub_layer_profile_idc</w:t>
      </w:r>
      <w:proofErr w:type="spellEnd"/>
      <w:r w:rsidRPr="00087A53">
        <w:rPr>
          <w:sz w:val="20"/>
          <w:lang w:val="en-GB"/>
        </w:rPr>
        <w:t xml:space="preserve">[ i ] is equal to 5 or </w:t>
      </w:r>
      <w:proofErr w:type="spellStart"/>
      <w:r w:rsidRPr="00087A53">
        <w:rPr>
          <w:sz w:val="20"/>
          <w:lang w:val="en-GB"/>
        </w:rPr>
        <w:t>sub_layer_profile_compatibility_flag</w:t>
      </w:r>
      <w:proofErr w:type="spellEnd"/>
      <w:r w:rsidRPr="00087A53">
        <w:rPr>
          <w:sz w:val="20"/>
          <w:lang w:val="en-GB"/>
        </w:rPr>
        <w:t xml:space="preserve">[ i ][ 5 ] is equal to 1 for the sub-layer representation, and the value of each constraint flag listed in Table A.3 is greater than or equal to the value(s) specified in the row of Table A.3 for the high throughput profile for which the decoder conformance is evaluated, with </w:t>
      </w:r>
      <w:r w:rsidRPr="00087A53">
        <w:rPr>
          <w:sz w:val="20"/>
          <w:highlight w:val="yellow"/>
          <w:lang w:val="en-GB"/>
        </w:rPr>
        <w:t>each of the syntax elements in Table A.3 being replaced by its i-</w:t>
      </w:r>
      <w:proofErr w:type="spellStart"/>
      <w:r w:rsidRPr="00087A53">
        <w:rPr>
          <w:sz w:val="20"/>
          <w:highlight w:val="yellow"/>
          <w:lang w:val="en-GB"/>
        </w:rPr>
        <w:t>th</w:t>
      </w:r>
      <w:proofErr w:type="spellEnd"/>
      <w:r w:rsidRPr="00087A53">
        <w:rPr>
          <w:sz w:val="20"/>
          <w:highlight w:val="yellow"/>
          <w:lang w:val="en-GB"/>
        </w:rPr>
        <w:t xml:space="preserve"> corresponding sub-layer syntax element</w:t>
      </w:r>
      <w:r w:rsidRPr="00087A53">
        <w:rPr>
          <w:sz w:val="20"/>
          <w:lang w:val="en-GB"/>
        </w:rPr>
        <w:t>.</w:t>
      </w:r>
    </w:p>
    <w:p w14:paraId="12D64306" w14:textId="1C7D739F" w:rsidR="00D73CA4" w:rsidRPr="00C9691B" w:rsidRDefault="00D73CA4" w:rsidP="00D73CA4">
      <w:pPr>
        <w:keepNext/>
        <w:keepLines/>
        <w:spacing w:before="360"/>
        <w:outlineLvl w:val="0"/>
        <w:rPr>
          <w:i/>
          <w:noProof/>
          <w:sz w:val="24"/>
        </w:rPr>
      </w:pPr>
      <w:r w:rsidRPr="00C9691B">
        <w:rPr>
          <w:i/>
          <w:noProof/>
          <w:sz w:val="24"/>
        </w:rPr>
        <w:t xml:space="preserve">Replace </w:t>
      </w:r>
      <w:r>
        <w:rPr>
          <w:i/>
          <w:noProof/>
          <w:sz w:val="24"/>
        </w:rPr>
        <w:t>A</w:t>
      </w:r>
      <w:r w:rsidRPr="00C9691B">
        <w:rPr>
          <w:i/>
          <w:noProof/>
          <w:sz w:val="24"/>
        </w:rPr>
        <w:t>.</w:t>
      </w:r>
      <w:r>
        <w:rPr>
          <w:i/>
          <w:noProof/>
          <w:sz w:val="24"/>
        </w:rPr>
        <w:t>3.7</w:t>
      </w:r>
      <w:r w:rsidRPr="00C9691B">
        <w:rPr>
          <w:i/>
          <w:noProof/>
          <w:sz w:val="24"/>
        </w:rPr>
        <w:t xml:space="preserve"> with the following:</w:t>
      </w:r>
    </w:p>
    <w:p w14:paraId="6147FA75"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rFonts w:eastAsia="Malgun Gothic"/>
          <w:b/>
          <w:bCs/>
          <w:sz w:val="20"/>
          <w:lang w:val="en-GB"/>
        </w:rPr>
      </w:pPr>
      <w:r w:rsidRPr="00CC21CC">
        <w:rPr>
          <w:rFonts w:eastAsia="Malgun Gothic"/>
          <w:b/>
          <w:bCs/>
          <w:sz w:val="20"/>
          <w:lang w:val="en-GB"/>
        </w:rPr>
        <w:t>A.3.7 Screen content coding extensions profiles</w:t>
      </w:r>
    </w:p>
    <w:p w14:paraId="21603A9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r w:rsidRPr="00CC21CC">
        <w:rPr>
          <w:rFonts w:eastAsia="Times New Roman"/>
          <w:sz w:val="20"/>
          <w:lang w:val="en-GB"/>
        </w:rPr>
        <w:t>The following profiles, collectively referred to as the screen content coding extensions profiles, are specified in this clause:</w:t>
      </w:r>
    </w:p>
    <w:p w14:paraId="03B37AE9"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Screen-Extended Main and Screen-Extended Main 10 profiles</w:t>
      </w:r>
    </w:p>
    <w:p w14:paraId="177EF2E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Screen-Extended Main 4:4:4 and Screen-Extended Main 4:4:4 10 profiles</w:t>
      </w:r>
    </w:p>
    <w:p w14:paraId="7C390225" w14:textId="61C85385" w:rsidR="00CC21CC" w:rsidRPr="00CC21CC" w:rsidRDefault="00CC21CC" w:rsidP="00CC21CC">
      <w:pPr>
        <w:tabs>
          <w:tab w:val="clear" w:pos="360"/>
          <w:tab w:val="clear" w:pos="720"/>
          <w:tab w:val="clear" w:pos="1080"/>
          <w:tab w:val="clear" w:pos="1440"/>
        </w:tabs>
        <w:spacing w:before="60"/>
        <w:ind w:left="806"/>
        <w:jc w:val="both"/>
        <w:rPr>
          <w:rFonts w:eastAsia="Times New Roman"/>
          <w:sz w:val="18"/>
          <w:lang w:val="en-GB"/>
        </w:rPr>
      </w:pPr>
      <w:r w:rsidRPr="00CC21CC">
        <w:rPr>
          <w:rFonts w:eastAsia="Times New Roman"/>
          <w:sz w:val="18"/>
          <w:highlight w:val="yellow"/>
          <w:lang w:val="en-GB"/>
        </w:rPr>
        <w:t xml:space="preserve">NOTE – For purposes of this terminology, the high throughput screen content coding extensions profiles specified in clause A.3.8 are not included in the set of profiles that are collectively referred to as the screen content coding extensions </w:t>
      </w:r>
      <w:r w:rsidRPr="00CC21CC">
        <w:rPr>
          <w:rFonts w:eastAsia="Times New Roman"/>
          <w:sz w:val="18"/>
          <w:highlight w:val="yellow"/>
          <w:lang w:val="en-GB"/>
        </w:rPr>
        <w:lastRenderedPageBreak/>
        <w:t>profiles, although the names of some of the high throughput screen content coding extensions profiles include the term "Screen-Extended".</w:t>
      </w:r>
    </w:p>
    <w:p w14:paraId="3214462B"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Bitstreams conforming to the screen content coding extensions profiles shall obey the following constraints:</w:t>
      </w:r>
    </w:p>
    <w:p w14:paraId="4ED4BBDB" w14:textId="1EF85E46"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constraints specified in </w:t>
      </w:r>
      <w:r w:rsidRPr="00CC21CC">
        <w:rPr>
          <w:rFonts w:eastAsia="Times New Roman"/>
          <w:sz w:val="20"/>
        </w:rPr>
        <w:t>Table A.</w:t>
      </w:r>
      <w:r w:rsidRPr="00CC21CC">
        <w:rPr>
          <w:rFonts w:eastAsia="Times New Roman"/>
          <w:noProof/>
          <w:sz w:val="20"/>
        </w:rPr>
        <w:t>4</w:t>
      </w:r>
      <w:r w:rsidRPr="00CC21CC">
        <w:rPr>
          <w:rFonts w:eastAsia="Times New Roman"/>
          <w:sz w:val="20"/>
          <w:lang w:val="en-GB"/>
        </w:rPr>
        <w:t xml:space="preserve"> shall apply, in which entries marked with "</w:t>
      </w:r>
      <w:r w:rsidRPr="00CC21CC">
        <w:rPr>
          <w:rFonts w:eastAsia="Times New Roman"/>
          <w:sz w:val="20"/>
          <w:lang w:val="en-GB" w:eastAsia="ko-KR"/>
        </w:rPr>
        <w:t>–" indicate that the table entry does not impose a profile-specific constraint on the corresponding syntax element</w:t>
      </w:r>
      <w:r w:rsidRPr="00CC21CC">
        <w:rPr>
          <w:rFonts w:eastAsia="Times New Roman"/>
          <w:sz w:val="20"/>
          <w:lang w:val="en-GB"/>
        </w:rPr>
        <w:t>.</w:t>
      </w:r>
    </w:p>
    <w:p w14:paraId="5237B166"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Active VPSs shall have </w:t>
      </w:r>
      <w:proofErr w:type="spellStart"/>
      <w:r w:rsidRPr="00CC21CC">
        <w:rPr>
          <w:rFonts w:eastAsia="Times New Roman"/>
          <w:sz w:val="20"/>
          <w:lang w:val="en-GB"/>
        </w:rPr>
        <w:t>vps_base_layer_internal_flag</w:t>
      </w:r>
      <w:proofErr w:type="spellEnd"/>
      <w:r w:rsidRPr="00CC21CC">
        <w:rPr>
          <w:rFonts w:eastAsia="Times New Roman"/>
          <w:sz w:val="20"/>
          <w:lang w:val="en-GB"/>
        </w:rPr>
        <w:t xml:space="preserve"> and </w:t>
      </w:r>
      <w:proofErr w:type="spellStart"/>
      <w:r w:rsidRPr="00CC21CC">
        <w:rPr>
          <w:rFonts w:eastAsia="Times New Roman"/>
          <w:sz w:val="20"/>
          <w:lang w:val="en-GB"/>
        </w:rPr>
        <w:t>vps_base_layer_available_flag</w:t>
      </w:r>
      <w:proofErr w:type="spellEnd"/>
      <w:r w:rsidRPr="00CC21CC">
        <w:rPr>
          <w:rFonts w:eastAsia="Times New Roman"/>
          <w:sz w:val="20"/>
          <w:lang w:val="en-GB"/>
        </w:rPr>
        <w:t xml:space="preserve"> both equal to 1 only.</w:t>
      </w:r>
    </w:p>
    <w:p w14:paraId="3D9D8506"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Active SPSs for the base layer shall have </w:t>
      </w:r>
      <w:proofErr w:type="spellStart"/>
      <w:r w:rsidRPr="00CC21CC">
        <w:rPr>
          <w:rFonts w:eastAsia="Times New Roman"/>
          <w:sz w:val="20"/>
          <w:lang w:val="en-GB"/>
        </w:rPr>
        <w:t>separate_colour_plane_flag</w:t>
      </w:r>
      <w:proofErr w:type="spellEnd"/>
      <w:r w:rsidRPr="00CC21CC">
        <w:rPr>
          <w:rFonts w:eastAsia="Times New Roman"/>
          <w:sz w:val="20"/>
          <w:lang w:val="en-GB"/>
        </w:rPr>
        <w:t>, when present, equal to 0 only.</w:t>
      </w:r>
    </w:p>
    <w:p w14:paraId="5F051164"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CtbLog2SizeY derived according to active SPSs for the base layer shall be in the range of 4 to 6, inclusive.</w:t>
      </w:r>
    </w:p>
    <w:p w14:paraId="60791DD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When an active SPS for the base layer has </w:t>
      </w:r>
      <w:proofErr w:type="spellStart"/>
      <w:r w:rsidRPr="00CC21CC">
        <w:rPr>
          <w:rFonts w:eastAsia="Times New Roman"/>
          <w:sz w:val="20"/>
          <w:lang w:val="en-GB"/>
        </w:rPr>
        <w:t>palette_mode_enabled_flag</w:t>
      </w:r>
      <w:proofErr w:type="spellEnd"/>
      <w:r w:rsidRPr="00CC21CC">
        <w:rPr>
          <w:rFonts w:eastAsia="Times New Roman"/>
          <w:sz w:val="20"/>
          <w:lang w:val="en-GB"/>
        </w:rPr>
        <w:t xml:space="preserve"> equal to 1, </w:t>
      </w:r>
      <w:proofErr w:type="spellStart"/>
      <w:r w:rsidRPr="00CC21CC">
        <w:rPr>
          <w:rFonts w:eastAsia="Times New Roman"/>
          <w:sz w:val="20"/>
          <w:lang w:val="en-GB"/>
        </w:rPr>
        <w:t>palette_max_size</w:t>
      </w:r>
      <w:proofErr w:type="spellEnd"/>
      <w:r w:rsidRPr="00CC21CC">
        <w:rPr>
          <w:rFonts w:eastAsia="Times New Roman"/>
          <w:sz w:val="20"/>
          <w:lang w:val="en-GB"/>
        </w:rPr>
        <w:t xml:space="preserve"> shall be less than or equal to 64 and </w:t>
      </w:r>
      <w:proofErr w:type="spellStart"/>
      <w:r w:rsidRPr="00CC21CC">
        <w:rPr>
          <w:rFonts w:eastAsia="Times New Roman"/>
          <w:sz w:val="20"/>
          <w:lang w:val="en-GB"/>
        </w:rPr>
        <w:t>PaletteMaxPredictorSize</w:t>
      </w:r>
      <w:proofErr w:type="spellEnd"/>
      <w:r w:rsidRPr="00CC21CC">
        <w:rPr>
          <w:rFonts w:eastAsia="Times New Roman"/>
          <w:sz w:val="20"/>
          <w:lang w:val="en-GB"/>
        </w:rPr>
        <w:t xml:space="preserve"> shall be less than or equal to 128.</w:t>
      </w:r>
    </w:p>
    <w:p w14:paraId="217AAC4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In bitstreams conforming to </w:t>
      </w:r>
      <w:r w:rsidRPr="00CC21CC">
        <w:rPr>
          <w:rFonts w:eastAsia="Times New Roman"/>
          <w:sz w:val="20"/>
          <w:highlight w:val="yellow"/>
          <w:lang w:val="en-GB"/>
        </w:rPr>
        <w:t>the Screen-Extended Main, Screen-Extended Main 10, Screen-Extended Main 4:4:4, or Screen-Extended Main 4:4:4 10</w:t>
      </w:r>
      <w:r w:rsidRPr="00CC21CC">
        <w:rPr>
          <w:rFonts w:eastAsia="Times New Roman"/>
          <w:sz w:val="20"/>
          <w:lang w:val="en-GB"/>
        </w:rPr>
        <w:t xml:space="preserve">, active SPSs for the base layer shall have </w:t>
      </w:r>
      <w:proofErr w:type="spellStart"/>
      <w:r w:rsidRPr="00CC21CC">
        <w:rPr>
          <w:rFonts w:eastAsia="Times New Roman"/>
          <w:sz w:val="20"/>
          <w:lang w:val="en-GB"/>
        </w:rPr>
        <w:t>extended_precision_processing_flag</w:t>
      </w:r>
      <w:proofErr w:type="spellEnd"/>
      <w:r w:rsidRPr="00CC21CC">
        <w:rPr>
          <w:rFonts w:eastAsia="Times New Roman"/>
          <w:sz w:val="20"/>
          <w:lang w:val="en-GB"/>
        </w:rPr>
        <w:t xml:space="preserve">, and </w:t>
      </w:r>
      <w:proofErr w:type="spellStart"/>
      <w:r w:rsidRPr="00CC21CC">
        <w:rPr>
          <w:rFonts w:eastAsia="Times New Roman"/>
          <w:sz w:val="20"/>
          <w:lang w:val="en-GB"/>
        </w:rPr>
        <w:t>cabac_bypass_alignment_enabled_flag</w:t>
      </w:r>
      <w:proofErr w:type="spellEnd"/>
      <w:r w:rsidRPr="00CC21CC">
        <w:rPr>
          <w:rFonts w:eastAsia="Times New Roman"/>
          <w:sz w:val="20"/>
          <w:lang w:val="en-GB"/>
        </w:rPr>
        <w:t>, when present, equal to 0 only.</w:t>
      </w:r>
    </w:p>
    <w:p w14:paraId="7A2F09B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highlight w:val="yellow"/>
          <w:lang w:val="en-GB"/>
        </w:rPr>
      </w:pPr>
      <w:r w:rsidRPr="00CC21CC">
        <w:rPr>
          <w:rFonts w:eastAsia="Times New Roman"/>
          <w:sz w:val="20"/>
          <w:lang w:val="en-GB"/>
        </w:rPr>
        <w:t>–</w:t>
      </w:r>
      <w:r w:rsidRPr="00CC21CC">
        <w:rPr>
          <w:rFonts w:eastAsia="Times New Roman"/>
          <w:sz w:val="20"/>
          <w:lang w:val="en-GB"/>
        </w:rPr>
        <w:tab/>
        <w:t xml:space="preserve">In bitstreams conforming to the Screen-Extended Main or Screen-Extended Main 10 profiles, when an active PPS for the base layer has </w:t>
      </w:r>
      <w:proofErr w:type="spellStart"/>
      <w:r w:rsidRPr="00CC21CC">
        <w:rPr>
          <w:rFonts w:eastAsia="Times New Roman"/>
          <w:sz w:val="20"/>
          <w:lang w:val="en-GB"/>
        </w:rPr>
        <w:t>tiles_enabled_flag</w:t>
      </w:r>
      <w:proofErr w:type="spellEnd"/>
      <w:r w:rsidRPr="00CC21CC">
        <w:rPr>
          <w:rFonts w:eastAsia="Times New Roman"/>
          <w:sz w:val="20"/>
          <w:lang w:val="en-GB"/>
        </w:rPr>
        <w:t xml:space="preserve"> equal to 1, it shall have </w:t>
      </w:r>
      <w:proofErr w:type="spellStart"/>
      <w:r w:rsidRPr="00CC21CC">
        <w:rPr>
          <w:rFonts w:eastAsia="Times New Roman"/>
          <w:sz w:val="20"/>
          <w:highlight w:val="yellow"/>
          <w:lang w:val="en-GB"/>
        </w:rPr>
        <w:t>entropy_coding_sync_enabled_flag</w:t>
      </w:r>
      <w:proofErr w:type="spellEnd"/>
      <w:r w:rsidRPr="00CC21CC">
        <w:rPr>
          <w:rFonts w:eastAsia="Times New Roman"/>
          <w:sz w:val="20"/>
          <w:highlight w:val="yellow"/>
          <w:lang w:val="en-GB"/>
        </w:rPr>
        <w:t xml:space="preserve"> equal to 0.</w:t>
      </w:r>
    </w:p>
    <w:p w14:paraId="79946B9F"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highlight w:val="yellow"/>
          <w:lang w:val="en-GB"/>
        </w:rPr>
        <w:t>–</w:t>
      </w:r>
      <w:r w:rsidRPr="00CC21CC">
        <w:rPr>
          <w:rFonts w:eastAsia="Times New Roman"/>
          <w:sz w:val="20"/>
          <w:highlight w:val="yellow"/>
          <w:lang w:val="en-GB"/>
        </w:rPr>
        <w:tab/>
        <w:t xml:space="preserve">When an active PPS for the base layer has </w:t>
      </w:r>
      <w:proofErr w:type="spellStart"/>
      <w:r w:rsidRPr="00CC21CC">
        <w:rPr>
          <w:rFonts w:eastAsia="Times New Roman"/>
          <w:sz w:val="20"/>
          <w:highlight w:val="yellow"/>
          <w:lang w:val="en-GB"/>
        </w:rPr>
        <w:t>tiles_enabled_flag</w:t>
      </w:r>
      <w:proofErr w:type="spellEnd"/>
      <w:r w:rsidRPr="00CC21CC">
        <w:rPr>
          <w:rFonts w:eastAsia="Times New Roman"/>
          <w:sz w:val="20"/>
          <w:highlight w:val="yellow"/>
          <w:lang w:val="en-GB"/>
        </w:rPr>
        <w:t xml:space="preserve"> equal to 1</w:t>
      </w:r>
      <w:r w:rsidRPr="00CC21CC">
        <w:rPr>
          <w:rFonts w:eastAsia="Times New Roman"/>
          <w:sz w:val="20"/>
          <w:lang w:val="en-GB"/>
        </w:rPr>
        <w:t xml:space="preserve">, </w:t>
      </w:r>
      <w:proofErr w:type="spellStart"/>
      <w:r w:rsidRPr="00CC21CC">
        <w:rPr>
          <w:rFonts w:eastAsia="Times New Roman"/>
          <w:sz w:val="20"/>
          <w:lang w:val="en-GB"/>
        </w:rPr>
        <w:t>ColumnWidthInLumaSamples</w:t>
      </w:r>
      <w:proofErr w:type="spellEnd"/>
      <w:r w:rsidRPr="00CC21CC">
        <w:rPr>
          <w:rFonts w:eastAsia="Times New Roman"/>
          <w:sz w:val="20"/>
          <w:lang w:val="en-GB"/>
        </w:rPr>
        <w:t xml:space="preserve">[ i ] shall be greater than or equal to 256 for all values of i in the range of 0 to num_tile_columns_minus1, inclusive, and </w:t>
      </w:r>
      <w:proofErr w:type="spellStart"/>
      <w:r w:rsidRPr="00CC21CC">
        <w:rPr>
          <w:rFonts w:eastAsia="Times New Roman"/>
          <w:sz w:val="20"/>
          <w:lang w:val="en-GB"/>
        </w:rPr>
        <w:t>RowHeightInLumaSamples</w:t>
      </w:r>
      <w:proofErr w:type="spellEnd"/>
      <w:r w:rsidRPr="00CC21CC">
        <w:rPr>
          <w:rFonts w:eastAsia="Times New Roman"/>
          <w:sz w:val="20"/>
          <w:lang w:val="en-GB"/>
        </w:rPr>
        <w:t>[ j ] shall be greater than or equal to 64 for all values of j in the range of 0 to num_tile_rows_minus1, inclusive.</w:t>
      </w:r>
    </w:p>
    <w:p w14:paraId="4DF1B12A" w14:textId="35D4AC4B"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number of times </w:t>
      </w:r>
      <w:proofErr w:type="spellStart"/>
      <w:r w:rsidRPr="00CC21CC">
        <w:rPr>
          <w:rFonts w:eastAsia="Times New Roman"/>
          <w:sz w:val="20"/>
          <w:lang w:val="en-GB"/>
        </w:rPr>
        <w:t>read_</w:t>
      </w:r>
      <w:proofErr w:type="gramStart"/>
      <w:r w:rsidRPr="00CC21CC">
        <w:rPr>
          <w:rFonts w:eastAsia="Times New Roman"/>
          <w:sz w:val="20"/>
          <w:lang w:val="en-GB"/>
        </w:rPr>
        <w:t>bits</w:t>
      </w:r>
      <w:proofErr w:type="spellEnd"/>
      <w:r w:rsidRPr="00CC21CC">
        <w:rPr>
          <w:rFonts w:eastAsia="Times New Roman"/>
          <w:sz w:val="20"/>
          <w:lang w:val="en-GB"/>
        </w:rPr>
        <w:t>( 1</w:t>
      </w:r>
      <w:proofErr w:type="gramEnd"/>
      <w:r w:rsidRPr="00CC21CC">
        <w:rPr>
          <w:rFonts w:eastAsia="Times New Roman"/>
          <w:sz w:val="20"/>
          <w:lang w:val="en-GB"/>
        </w:rPr>
        <w:t xml:space="preserve"> ) is called in clauses 9.3.4.3.3 and 9.3.4.3.4 when parsing </w:t>
      </w:r>
      <w:proofErr w:type="spellStart"/>
      <w:r w:rsidRPr="00CC21CC">
        <w:rPr>
          <w:rFonts w:eastAsia="Times New Roman"/>
          <w:sz w:val="20"/>
          <w:lang w:val="en-GB"/>
        </w:rPr>
        <w:t>coding_tree_unit</w:t>
      </w:r>
      <w:proofErr w:type="spellEnd"/>
      <w:r w:rsidRPr="00CC21CC">
        <w:rPr>
          <w:rFonts w:eastAsia="Times New Roman"/>
          <w:sz w:val="20"/>
          <w:lang w:val="en-GB"/>
        </w:rPr>
        <w:t xml:space="preserve">( ) data for any CTU shall be less than or equal to 5 * </w:t>
      </w:r>
      <w:proofErr w:type="spellStart"/>
      <w:r w:rsidRPr="00CC21CC">
        <w:rPr>
          <w:rFonts w:eastAsia="Times New Roman"/>
          <w:sz w:val="20"/>
          <w:lang w:val="en-GB"/>
        </w:rPr>
        <w:t>RawCtuBits</w:t>
      </w:r>
      <w:proofErr w:type="spellEnd"/>
      <w:r w:rsidRPr="00CC21CC">
        <w:rPr>
          <w:rFonts w:eastAsia="Times New Roman"/>
          <w:sz w:val="20"/>
          <w:lang w:val="en-GB"/>
        </w:rPr>
        <w:t xml:space="preserve"> / 3.</w:t>
      </w:r>
    </w:p>
    <w:p w14:paraId="4C26829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r>
      <w:proofErr w:type="spellStart"/>
      <w:r w:rsidRPr="00CC21CC">
        <w:rPr>
          <w:rFonts w:eastAsia="Times New Roman"/>
          <w:sz w:val="20"/>
          <w:lang w:val="en-GB"/>
        </w:rPr>
        <w:t>general_level_idc</w:t>
      </w:r>
      <w:proofErr w:type="spellEnd"/>
      <w:r w:rsidRPr="00CC21CC">
        <w:rPr>
          <w:rFonts w:eastAsia="Times New Roman"/>
          <w:sz w:val="20"/>
          <w:lang w:val="en-GB"/>
        </w:rPr>
        <w:t xml:space="preserve"> and </w:t>
      </w:r>
      <w:proofErr w:type="spellStart"/>
      <w:r w:rsidRPr="00CC21CC">
        <w:rPr>
          <w:rFonts w:eastAsia="Times New Roman"/>
          <w:sz w:val="20"/>
          <w:lang w:val="en-GB"/>
        </w:rPr>
        <w:t>sub_layer_level_</w:t>
      </w:r>
      <w:proofErr w:type="gramStart"/>
      <w:r w:rsidRPr="00CC21CC">
        <w:rPr>
          <w:rFonts w:eastAsia="Times New Roman"/>
          <w:sz w:val="20"/>
          <w:lang w:val="en-GB"/>
        </w:rPr>
        <w:t>idc</w:t>
      </w:r>
      <w:proofErr w:type="spellEnd"/>
      <w:r w:rsidRPr="00CC21CC">
        <w:rPr>
          <w:rFonts w:eastAsia="Times New Roman"/>
          <w:sz w:val="20"/>
          <w:lang w:val="en-GB"/>
        </w:rPr>
        <w:t>[</w:t>
      </w:r>
      <w:proofErr w:type="gramEnd"/>
      <w:r w:rsidRPr="00CC21CC">
        <w:rPr>
          <w:rFonts w:eastAsia="Times New Roman"/>
          <w:sz w:val="20"/>
          <w:lang w:val="en-GB"/>
        </w:rPr>
        <w:t> i ] for all values of i in active SPSs for the base layer shall not be equal to 255 (which indicates level 8.5).</w:t>
      </w:r>
    </w:p>
    <w:p w14:paraId="7C6C5E4C" w14:textId="621B84B4"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tier and level constraints specified for the Screen-Extended Main, Screen-Extended Main 10, Screen-Extended Main 4:4:4 or Screen-Extended Main 4:4:4 10 profiles in clause A.4, as applicable, shall be fulfilled.</w:t>
      </w:r>
    </w:p>
    <w:p w14:paraId="646A9772" w14:textId="350943E2"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bookmarkStart w:id="204" w:name="_Ref428281052"/>
      <w:bookmarkStart w:id="205" w:name="_Toc452007892"/>
      <w:bookmarkStart w:id="206" w:name="_Toc462913606"/>
      <w:r w:rsidRPr="00CC21CC">
        <w:rPr>
          <w:rFonts w:eastAsia="Malgun Gothic"/>
          <w:b/>
          <w:bCs/>
          <w:sz w:val="20"/>
        </w:rPr>
        <w:lastRenderedPageBreak/>
        <w:t>Table A.</w:t>
      </w:r>
      <w:r w:rsidRPr="00CC21CC">
        <w:rPr>
          <w:rFonts w:eastAsia="Malgun Gothic"/>
          <w:b/>
          <w:bCs/>
          <w:noProof/>
          <w:sz w:val="20"/>
        </w:rPr>
        <w:t>4</w:t>
      </w:r>
      <w:bookmarkEnd w:id="204"/>
      <w:r w:rsidRPr="00CC21CC">
        <w:rPr>
          <w:rFonts w:eastAsia="Malgun Gothic"/>
          <w:b/>
          <w:bCs/>
          <w:sz w:val="20"/>
        </w:rPr>
        <w:t xml:space="preserve"> – Allowed values for syntax elements in the screen content coding extensions profiles</w:t>
      </w:r>
      <w:bookmarkEnd w:id="205"/>
      <w:bookmarkEnd w:id="206"/>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CC21CC" w:rsidRPr="00CC21CC" w14:paraId="5466EEDF" w14:textId="77777777" w:rsidTr="00C46DD5">
        <w:trPr>
          <w:cantSplit/>
          <w:trHeight w:val="4464"/>
          <w:jc w:val="center"/>
        </w:trPr>
        <w:tc>
          <w:tcPr>
            <w:tcW w:w="3744" w:type="dxa"/>
            <w:textDirection w:val="tbRl"/>
            <w:vAlign w:val="center"/>
            <w:hideMark/>
          </w:tcPr>
          <w:p w14:paraId="6840EAC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constraint is specified</w:t>
            </w:r>
          </w:p>
        </w:tc>
        <w:tc>
          <w:tcPr>
            <w:tcW w:w="1008" w:type="dxa"/>
            <w:textDirection w:val="tbRl"/>
            <w:vAlign w:val="center"/>
            <w:hideMark/>
          </w:tcPr>
          <w:p w14:paraId="1D7B792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chroma_format_idc</w:t>
            </w:r>
          </w:p>
        </w:tc>
        <w:tc>
          <w:tcPr>
            <w:tcW w:w="792" w:type="dxa"/>
            <w:textDirection w:val="tbRl"/>
            <w:vAlign w:val="center"/>
          </w:tcPr>
          <w:p w14:paraId="24E3DB7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 xml:space="preserve">bit_depth_luma_minus8 </w:t>
            </w:r>
            <w:r w:rsidRPr="00CC21CC">
              <w:rPr>
                <w:rFonts w:eastAsia="Times New Roman"/>
                <w:bCs/>
                <w:sz w:val="20"/>
                <w:lang w:val="en-GB" w:eastAsia="ko-KR"/>
              </w:rPr>
              <w:t>and</w:t>
            </w:r>
            <w:r w:rsidRPr="00CC21CC">
              <w:rPr>
                <w:rFonts w:eastAsia="Times New Roman"/>
                <w:b/>
                <w:bCs/>
                <w:sz w:val="20"/>
                <w:lang w:val="en-GB" w:eastAsia="ko-KR"/>
              </w:rPr>
              <w:t xml:space="preserve"> bit_depth_chroma_minus8</w:t>
            </w:r>
          </w:p>
        </w:tc>
      </w:tr>
      <w:tr w:rsidR="00CC21CC" w:rsidRPr="00CC21CC" w14:paraId="2FBDFC5E" w14:textId="77777777" w:rsidTr="00C46DD5">
        <w:trPr>
          <w:jc w:val="center"/>
        </w:trPr>
        <w:tc>
          <w:tcPr>
            <w:tcW w:w="3744" w:type="dxa"/>
          </w:tcPr>
          <w:p w14:paraId="0BE6B2E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rPr>
              <w:t>Screen-Extended Main</w:t>
            </w:r>
          </w:p>
        </w:tc>
        <w:tc>
          <w:tcPr>
            <w:tcW w:w="1008" w:type="dxa"/>
            <w:vAlign w:val="center"/>
          </w:tcPr>
          <w:p w14:paraId="2C6A5C9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1</w:t>
            </w:r>
          </w:p>
        </w:tc>
        <w:tc>
          <w:tcPr>
            <w:tcW w:w="792" w:type="dxa"/>
            <w:vAlign w:val="center"/>
          </w:tcPr>
          <w:p w14:paraId="076E5BA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w:t>
            </w:r>
          </w:p>
        </w:tc>
      </w:tr>
      <w:tr w:rsidR="00CC21CC" w:rsidRPr="00CC21CC" w14:paraId="4A092D70" w14:textId="77777777" w:rsidTr="00C46DD5">
        <w:trPr>
          <w:jc w:val="center"/>
        </w:trPr>
        <w:tc>
          <w:tcPr>
            <w:tcW w:w="3744" w:type="dxa"/>
          </w:tcPr>
          <w:p w14:paraId="2687639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rPr>
              <w:t>Screen-Extended Main 10</w:t>
            </w:r>
          </w:p>
        </w:tc>
        <w:tc>
          <w:tcPr>
            <w:tcW w:w="1008" w:type="dxa"/>
            <w:vAlign w:val="center"/>
          </w:tcPr>
          <w:p w14:paraId="330354B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1</w:t>
            </w:r>
          </w:p>
        </w:tc>
        <w:tc>
          <w:tcPr>
            <w:tcW w:w="792" w:type="dxa"/>
            <w:vAlign w:val="center"/>
          </w:tcPr>
          <w:p w14:paraId="21D6D72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0..2</w:t>
            </w:r>
          </w:p>
        </w:tc>
      </w:tr>
      <w:tr w:rsidR="00CC21CC" w:rsidRPr="00CC21CC" w14:paraId="3FDA373A" w14:textId="77777777" w:rsidTr="00C46DD5">
        <w:trPr>
          <w:jc w:val="center"/>
        </w:trPr>
        <w:tc>
          <w:tcPr>
            <w:tcW w:w="3744" w:type="dxa"/>
            <w:hideMark/>
          </w:tcPr>
          <w:p w14:paraId="5D2110F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rPr>
              <w:t>Screen-Extended Main 4:4:4</w:t>
            </w:r>
          </w:p>
        </w:tc>
        <w:tc>
          <w:tcPr>
            <w:tcW w:w="1008" w:type="dxa"/>
            <w:vAlign w:val="center"/>
          </w:tcPr>
          <w:p w14:paraId="589456B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 1, or 3</w:t>
            </w:r>
          </w:p>
        </w:tc>
        <w:tc>
          <w:tcPr>
            <w:tcW w:w="792" w:type="dxa"/>
            <w:vAlign w:val="center"/>
          </w:tcPr>
          <w:p w14:paraId="4DD0019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w:t>
            </w:r>
          </w:p>
        </w:tc>
      </w:tr>
      <w:tr w:rsidR="00CC21CC" w:rsidRPr="00CC21CC" w14:paraId="6946A88F" w14:textId="77777777" w:rsidTr="00C46DD5">
        <w:trPr>
          <w:jc w:val="center"/>
        </w:trPr>
        <w:tc>
          <w:tcPr>
            <w:tcW w:w="3744" w:type="dxa"/>
            <w:hideMark/>
          </w:tcPr>
          <w:p w14:paraId="3185947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highlight w:val="yellow"/>
                <w:lang w:val="en-GB" w:eastAsia="ko-KR"/>
              </w:rPr>
            </w:pPr>
            <w:r w:rsidRPr="00CC21CC">
              <w:rPr>
                <w:rFonts w:eastAsia="Times New Roman"/>
                <w:sz w:val="20"/>
                <w:highlight w:val="yellow"/>
                <w:lang w:val="en-GB"/>
              </w:rPr>
              <w:t>Screen-Extended Main 4:4:4 10</w:t>
            </w:r>
          </w:p>
        </w:tc>
        <w:tc>
          <w:tcPr>
            <w:tcW w:w="1008" w:type="dxa"/>
            <w:vAlign w:val="center"/>
          </w:tcPr>
          <w:p w14:paraId="6C9CB43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highlight w:val="yellow"/>
                <w:lang w:val="en-GB" w:eastAsia="ko-KR"/>
              </w:rPr>
            </w:pPr>
            <w:r w:rsidRPr="00CC21CC">
              <w:rPr>
                <w:rFonts w:eastAsia="Times New Roman"/>
                <w:sz w:val="20"/>
                <w:highlight w:val="yellow"/>
                <w:lang w:val="en-GB" w:eastAsia="ko-KR"/>
              </w:rPr>
              <w:t>0, 1, or 3</w:t>
            </w:r>
          </w:p>
        </w:tc>
        <w:tc>
          <w:tcPr>
            <w:tcW w:w="792" w:type="dxa"/>
            <w:vAlign w:val="center"/>
          </w:tcPr>
          <w:p w14:paraId="52BAF49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highlight w:val="yellow"/>
                <w:lang w:val="en-GB" w:eastAsia="ko-KR"/>
              </w:rPr>
              <w:t>0..2</w:t>
            </w:r>
          </w:p>
        </w:tc>
      </w:tr>
    </w:tbl>
    <w:p w14:paraId="56BD766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3D732774" w14:textId="17EF47C0"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Conformance of a bitstream to the screen content coding extensions profiles is indicated by </w:t>
      </w:r>
      <w:proofErr w:type="spellStart"/>
      <w:r w:rsidRPr="00CC21CC">
        <w:rPr>
          <w:rFonts w:eastAsia="Times New Roman"/>
          <w:sz w:val="20"/>
          <w:lang w:val="en-GB"/>
        </w:rPr>
        <w:t>general_profile_idc</w:t>
      </w:r>
      <w:proofErr w:type="spellEnd"/>
      <w:r w:rsidRPr="00CC21CC">
        <w:rPr>
          <w:rFonts w:eastAsia="Times New Roman"/>
          <w:sz w:val="20"/>
          <w:lang w:val="en-GB"/>
        </w:rPr>
        <w:t xml:space="preserve"> being equal to 9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[ 9 ] being equal to 1 with the additional indications specified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Conformance of a sub-layer representation</w:t>
      </w:r>
      <w:r w:rsidRPr="00CC21CC">
        <w:rPr>
          <w:rFonts w:eastAsia="Times New Roman"/>
          <w:bCs/>
          <w:sz w:val="20"/>
          <w:szCs w:val="22"/>
          <w:lang w:val="en-GB"/>
        </w:rPr>
        <w:t xml:space="preserve"> with </w:t>
      </w:r>
      <w:proofErr w:type="spellStart"/>
      <w:r w:rsidRPr="00CC21CC">
        <w:rPr>
          <w:rFonts w:eastAsia="Times New Roman"/>
          <w:bCs/>
          <w:sz w:val="20"/>
          <w:szCs w:val="22"/>
          <w:lang w:val="en-GB"/>
        </w:rPr>
        <w:t>TemporalId</w:t>
      </w:r>
      <w:proofErr w:type="spellEnd"/>
      <w:r w:rsidRPr="00CC21CC">
        <w:rPr>
          <w:rFonts w:eastAsia="Times New Roman"/>
          <w:bCs/>
          <w:sz w:val="20"/>
          <w:szCs w:val="22"/>
          <w:lang w:val="en-GB"/>
        </w:rPr>
        <w:t xml:space="preserve"> equal to i</w:t>
      </w:r>
      <w:r w:rsidRPr="00CC21CC">
        <w:rPr>
          <w:rFonts w:eastAsia="Times New Roman"/>
          <w:sz w:val="20"/>
          <w:lang w:val="en-GB"/>
        </w:rPr>
        <w:t xml:space="preserve"> to the screen content coding extensions profiles is indicated by </w:t>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being equal to 9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xml:space="preserve">[ i ][ 9 ] being equal to 1 with the additional indications specified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with </w:t>
      </w:r>
      <w:r w:rsidR="00E2132F" w:rsidRPr="00E2132F">
        <w:rPr>
          <w:rFonts w:eastAsia="Times New Roman"/>
          <w:sz w:val="20"/>
          <w:highlight w:val="yellow"/>
          <w:lang w:val="en-GB"/>
        </w:rPr>
        <w:t>each of the syntax elements in Table A.5 being replaced by its i-</w:t>
      </w:r>
      <w:proofErr w:type="spellStart"/>
      <w:r w:rsidR="00E2132F" w:rsidRPr="00E2132F">
        <w:rPr>
          <w:rFonts w:eastAsia="Times New Roman"/>
          <w:sz w:val="20"/>
          <w:highlight w:val="yellow"/>
          <w:lang w:val="en-GB"/>
        </w:rPr>
        <w:t>th</w:t>
      </w:r>
      <w:proofErr w:type="spellEnd"/>
      <w:r w:rsidR="00E2132F" w:rsidRPr="00E2132F">
        <w:rPr>
          <w:rFonts w:eastAsia="Times New Roman"/>
          <w:sz w:val="20"/>
          <w:highlight w:val="yellow"/>
          <w:lang w:val="en-GB"/>
        </w:rPr>
        <w:t xml:space="preserve"> corresponding sub-layer syntax elemen</w:t>
      </w:r>
      <w:r w:rsidR="00E2132F" w:rsidRPr="00E2132F">
        <w:rPr>
          <w:rFonts w:eastAsia="Times New Roman"/>
          <w:sz w:val="20"/>
          <w:lang w:val="en-GB"/>
        </w:rPr>
        <w:t>t</w:t>
      </w:r>
      <w:r w:rsidRPr="00CC21CC">
        <w:rPr>
          <w:rFonts w:eastAsia="Times New Roman"/>
          <w:sz w:val="20"/>
          <w:lang w:val="en-GB"/>
        </w:rPr>
        <w:t>.</w:t>
      </w:r>
    </w:p>
    <w:p w14:paraId="05BD5A2C" w14:textId="24415DEF"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All other combinations of </w:t>
      </w:r>
      <w:r w:rsidR="00E2132F" w:rsidRPr="00E2132F">
        <w:rPr>
          <w:rFonts w:eastAsia="Times New Roman"/>
          <w:sz w:val="20"/>
          <w:highlight w:val="yellow"/>
          <w:lang w:val="en-GB"/>
        </w:rPr>
        <w:t>the syntax elements in Table A.5</w:t>
      </w:r>
      <w:r w:rsidRPr="00CC21CC">
        <w:rPr>
          <w:rFonts w:eastAsia="Times New Roman"/>
          <w:sz w:val="20"/>
          <w:lang w:val="en-GB"/>
        </w:rPr>
        <w:t xml:space="preserve"> with </w:t>
      </w:r>
      <w:proofErr w:type="spellStart"/>
      <w:r w:rsidRPr="00CC21CC">
        <w:rPr>
          <w:rFonts w:eastAsia="Times New Roman"/>
          <w:sz w:val="20"/>
          <w:lang w:val="en-GB"/>
        </w:rPr>
        <w:t>general_profile_idc</w:t>
      </w:r>
      <w:proofErr w:type="spellEnd"/>
      <w:r w:rsidRPr="00CC21CC">
        <w:rPr>
          <w:rFonts w:eastAsia="Times New Roman"/>
          <w:sz w:val="20"/>
          <w:lang w:val="en-GB"/>
        </w:rPr>
        <w:t xml:space="preserve"> equal to 9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[ 9 ] equal to 1 are reserved for future use by ITU-T | ISO/IEC. All other combinations of </w:t>
      </w:r>
      <w:r w:rsidR="00E2132F" w:rsidRPr="00E2132F">
        <w:rPr>
          <w:sz w:val="20"/>
          <w:highlight w:val="yellow"/>
          <w:lang w:val="en-GB"/>
        </w:rPr>
        <w:t>the i-</w:t>
      </w:r>
      <w:proofErr w:type="spellStart"/>
      <w:r w:rsidR="00E2132F" w:rsidRPr="00E2132F">
        <w:rPr>
          <w:sz w:val="20"/>
          <w:highlight w:val="yellow"/>
          <w:lang w:val="en-GB"/>
        </w:rPr>
        <w:t>th</w:t>
      </w:r>
      <w:proofErr w:type="spellEnd"/>
      <w:r w:rsidR="00E2132F" w:rsidRPr="00E2132F">
        <w:rPr>
          <w:sz w:val="20"/>
          <w:highlight w:val="yellow"/>
          <w:lang w:val="en-GB"/>
        </w:rPr>
        <w:t xml:space="preserve"> corresponding sub-layer syntax elements of the syntax elements in Table A.5</w:t>
      </w:r>
      <w:r w:rsidRPr="00CC21CC">
        <w:rPr>
          <w:rFonts w:eastAsia="Times New Roman"/>
          <w:sz w:val="20"/>
          <w:lang w:val="en-GB"/>
        </w:rPr>
        <w:t xml:space="preserve"> with </w:t>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equal to 9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i ][ 9 ] equal to 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p>
    <w:p w14:paraId="4C38F2F8" w14:textId="09383A3A"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bookmarkStart w:id="207" w:name="_Ref428281393"/>
      <w:bookmarkStart w:id="208" w:name="_Toc452007893"/>
      <w:bookmarkStart w:id="209" w:name="_Toc462913607"/>
      <w:r w:rsidRPr="00CC21CC">
        <w:rPr>
          <w:rFonts w:eastAsia="Malgun Gothic"/>
          <w:b/>
          <w:bCs/>
          <w:sz w:val="20"/>
        </w:rPr>
        <w:lastRenderedPageBreak/>
        <w:t>Table A.</w:t>
      </w:r>
      <w:r w:rsidRPr="00CC21CC">
        <w:rPr>
          <w:rFonts w:eastAsia="Malgun Gothic"/>
          <w:b/>
          <w:bCs/>
          <w:noProof/>
          <w:sz w:val="20"/>
        </w:rPr>
        <w:t>5</w:t>
      </w:r>
      <w:bookmarkEnd w:id="207"/>
      <w:r w:rsidRPr="00CC21CC">
        <w:rPr>
          <w:rFonts w:eastAsia="Malgun Gothic"/>
          <w:b/>
          <w:bCs/>
          <w:sz w:val="20"/>
        </w:rPr>
        <w:t xml:space="preserve"> – Bitstream indications for conformance to screen content coding extensions profiles</w:t>
      </w:r>
      <w:bookmarkEnd w:id="208"/>
      <w:bookmarkEnd w:id="209"/>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CC21CC" w:rsidRPr="00CC21CC" w14:paraId="0A7517C5" w14:textId="77777777" w:rsidTr="00C46DD5">
        <w:trPr>
          <w:cantSplit/>
          <w:trHeight w:val="3943"/>
          <w:jc w:val="center"/>
        </w:trPr>
        <w:tc>
          <w:tcPr>
            <w:tcW w:w="2736" w:type="dxa"/>
            <w:textDirection w:val="tbRl"/>
            <w:vAlign w:val="center"/>
            <w:hideMark/>
          </w:tcPr>
          <w:p w14:paraId="3FCDFBA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the bitstream indicates conformance</w:t>
            </w:r>
          </w:p>
        </w:tc>
        <w:tc>
          <w:tcPr>
            <w:tcW w:w="720" w:type="dxa"/>
            <w:textDirection w:val="tbRl"/>
          </w:tcPr>
          <w:p w14:paraId="5C3BC3D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0"/>
                <w:lang w:val="en-GB" w:eastAsia="ko-KR"/>
              </w:rPr>
            </w:pPr>
            <w:r w:rsidRPr="00CC21CC">
              <w:rPr>
                <w:rFonts w:eastAsia="Times New Roman"/>
                <w:b/>
                <w:bCs/>
                <w:sz w:val="20"/>
                <w:lang w:val="en-GB" w:eastAsia="ko-KR"/>
              </w:rPr>
              <w:t>general_max_14bit_constraint_flag</w:t>
            </w:r>
          </w:p>
        </w:tc>
        <w:tc>
          <w:tcPr>
            <w:tcW w:w="720" w:type="dxa"/>
            <w:textDirection w:val="tbRl"/>
            <w:vAlign w:val="center"/>
            <w:hideMark/>
          </w:tcPr>
          <w:p w14:paraId="7BD4828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general_max_12bit_constraint_flag</w:t>
            </w:r>
          </w:p>
        </w:tc>
        <w:tc>
          <w:tcPr>
            <w:tcW w:w="720" w:type="dxa"/>
            <w:textDirection w:val="tbRl"/>
            <w:vAlign w:val="center"/>
            <w:hideMark/>
          </w:tcPr>
          <w:p w14:paraId="229FEE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general_max_10bit_constraint_flag</w:t>
            </w:r>
          </w:p>
        </w:tc>
        <w:tc>
          <w:tcPr>
            <w:tcW w:w="720" w:type="dxa"/>
            <w:textDirection w:val="tbRl"/>
            <w:vAlign w:val="center"/>
            <w:hideMark/>
          </w:tcPr>
          <w:p w14:paraId="6C88AC6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general_max_8bit_constraint_flag</w:t>
            </w:r>
          </w:p>
        </w:tc>
        <w:tc>
          <w:tcPr>
            <w:tcW w:w="720" w:type="dxa"/>
            <w:textDirection w:val="tbRl"/>
            <w:vAlign w:val="center"/>
            <w:hideMark/>
          </w:tcPr>
          <w:p w14:paraId="524B730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general_max_422chroma_constraint_flag</w:t>
            </w:r>
          </w:p>
        </w:tc>
        <w:tc>
          <w:tcPr>
            <w:tcW w:w="720" w:type="dxa"/>
            <w:textDirection w:val="tbRl"/>
            <w:vAlign w:val="center"/>
            <w:hideMark/>
          </w:tcPr>
          <w:p w14:paraId="33883AE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general_max_420chroma_constraint_flag</w:t>
            </w:r>
          </w:p>
        </w:tc>
        <w:tc>
          <w:tcPr>
            <w:tcW w:w="720" w:type="dxa"/>
            <w:textDirection w:val="tbRl"/>
            <w:vAlign w:val="center"/>
            <w:hideMark/>
          </w:tcPr>
          <w:p w14:paraId="0C481FE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general_max_monochrome_constraint_flag</w:t>
            </w:r>
            <w:proofErr w:type="spellEnd"/>
          </w:p>
        </w:tc>
        <w:tc>
          <w:tcPr>
            <w:tcW w:w="720" w:type="dxa"/>
            <w:textDirection w:val="tbRl"/>
            <w:vAlign w:val="center"/>
            <w:hideMark/>
          </w:tcPr>
          <w:p w14:paraId="45FBFFE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general_intra_constraint_flag</w:t>
            </w:r>
            <w:proofErr w:type="spellEnd"/>
          </w:p>
        </w:tc>
        <w:tc>
          <w:tcPr>
            <w:tcW w:w="720" w:type="dxa"/>
            <w:textDirection w:val="tbRl"/>
          </w:tcPr>
          <w:p w14:paraId="6F9478A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general_one_picture_only_constraint_flag</w:t>
            </w:r>
            <w:proofErr w:type="spellEnd"/>
          </w:p>
        </w:tc>
        <w:tc>
          <w:tcPr>
            <w:tcW w:w="720" w:type="dxa"/>
            <w:textDirection w:val="tbRl"/>
            <w:vAlign w:val="center"/>
            <w:hideMark/>
          </w:tcPr>
          <w:p w14:paraId="2DE6CDE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general_lower_bit_rate_constraint_flag</w:t>
            </w:r>
            <w:proofErr w:type="spellEnd"/>
          </w:p>
        </w:tc>
      </w:tr>
      <w:tr w:rsidR="00CC21CC" w:rsidRPr="00CC21CC" w14:paraId="663FB57C" w14:textId="77777777" w:rsidTr="00C46DD5">
        <w:trPr>
          <w:jc w:val="center"/>
        </w:trPr>
        <w:tc>
          <w:tcPr>
            <w:tcW w:w="2736" w:type="dxa"/>
          </w:tcPr>
          <w:p w14:paraId="491D8AA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Screen-Extended Main</w:t>
            </w:r>
          </w:p>
        </w:tc>
        <w:tc>
          <w:tcPr>
            <w:tcW w:w="720" w:type="dxa"/>
            <w:vAlign w:val="center"/>
          </w:tcPr>
          <w:p w14:paraId="0D5DEBD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72D342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4C378E7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A616F8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57016BE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C949A0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1BE547E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4604F2B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46DF2E7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7B07687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5705DD63" w14:textId="77777777" w:rsidTr="00C46DD5">
        <w:trPr>
          <w:jc w:val="center"/>
        </w:trPr>
        <w:tc>
          <w:tcPr>
            <w:tcW w:w="2736" w:type="dxa"/>
          </w:tcPr>
          <w:p w14:paraId="3522337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Screen-Extended Main 10</w:t>
            </w:r>
          </w:p>
        </w:tc>
        <w:tc>
          <w:tcPr>
            <w:tcW w:w="720" w:type="dxa"/>
            <w:vAlign w:val="center"/>
          </w:tcPr>
          <w:p w14:paraId="7C1DE2E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19797D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4FA98CD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368CFD9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9E9F38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7F317D0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8966BB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DAEC37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48D755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1DC2F0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59126DCB" w14:textId="77777777" w:rsidTr="00C46DD5">
        <w:trPr>
          <w:jc w:val="center"/>
        </w:trPr>
        <w:tc>
          <w:tcPr>
            <w:tcW w:w="2736" w:type="dxa"/>
          </w:tcPr>
          <w:p w14:paraId="170B0CB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Screen-Extended Main 4:4:4</w:t>
            </w:r>
          </w:p>
        </w:tc>
        <w:tc>
          <w:tcPr>
            <w:tcW w:w="720" w:type="dxa"/>
            <w:vAlign w:val="center"/>
          </w:tcPr>
          <w:p w14:paraId="1DF4661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43FE038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2DA5D9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E44190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58118D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4A2747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75A4E2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E74D0A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274C5F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4DBA33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758A8E7D" w14:textId="77777777" w:rsidTr="00C46DD5">
        <w:trPr>
          <w:jc w:val="center"/>
        </w:trPr>
        <w:tc>
          <w:tcPr>
            <w:tcW w:w="2736" w:type="dxa"/>
          </w:tcPr>
          <w:p w14:paraId="330AF0A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Screen-Extended Main 4:4:4 10</w:t>
            </w:r>
          </w:p>
        </w:tc>
        <w:tc>
          <w:tcPr>
            <w:tcW w:w="720" w:type="dxa"/>
            <w:vAlign w:val="center"/>
          </w:tcPr>
          <w:p w14:paraId="45BEB2F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1</w:t>
            </w:r>
          </w:p>
        </w:tc>
        <w:tc>
          <w:tcPr>
            <w:tcW w:w="720" w:type="dxa"/>
            <w:vAlign w:val="center"/>
          </w:tcPr>
          <w:p w14:paraId="3FE5BE4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1</w:t>
            </w:r>
          </w:p>
        </w:tc>
        <w:tc>
          <w:tcPr>
            <w:tcW w:w="720" w:type="dxa"/>
            <w:vAlign w:val="center"/>
          </w:tcPr>
          <w:p w14:paraId="6BC2456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1</w:t>
            </w:r>
          </w:p>
        </w:tc>
        <w:tc>
          <w:tcPr>
            <w:tcW w:w="720" w:type="dxa"/>
            <w:vAlign w:val="center"/>
          </w:tcPr>
          <w:p w14:paraId="16ED211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221B2A5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07338A1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5F46842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2F49A60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3773927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67C7C2D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highlight w:val="yellow"/>
                <w:lang w:val="en-GB" w:eastAsia="ko-KR"/>
              </w:rPr>
              <w:t>1</w:t>
            </w:r>
          </w:p>
        </w:tc>
      </w:tr>
    </w:tbl>
    <w:p w14:paraId="5F89503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31D6282A"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Decoders conforming to a screen content coding extensions profile at a specific level (identified by a specific value of </w:t>
      </w:r>
      <w:proofErr w:type="spellStart"/>
      <w:r w:rsidRPr="00CC21CC">
        <w:rPr>
          <w:rFonts w:eastAsia="Times New Roman"/>
          <w:sz w:val="20"/>
          <w:lang w:val="en-GB"/>
        </w:rPr>
        <w:t>general_level_idc</w:t>
      </w:r>
      <w:proofErr w:type="spellEnd"/>
      <w:r w:rsidRPr="00CC21CC">
        <w:rPr>
          <w:rFonts w:eastAsia="Times New Roman"/>
          <w:sz w:val="20"/>
          <w:lang w:val="en-GB"/>
        </w:rPr>
        <w:t xml:space="preserve">) </w:t>
      </w:r>
      <w:r w:rsidRPr="00CC21CC">
        <w:rPr>
          <w:rFonts w:eastAsia="Times New Roman"/>
          <w:noProof/>
          <w:sz w:val="20"/>
          <w:lang w:val="en-GB"/>
        </w:rPr>
        <w:t xml:space="preserve">of a specific tier (identified by a specific value of general_tier_flag) </w:t>
      </w:r>
      <w:r w:rsidRPr="00CC21CC">
        <w:rPr>
          <w:rFonts w:eastAsia="Times New Roman"/>
          <w:sz w:val="20"/>
          <w:lang w:val="en-GB"/>
        </w:rPr>
        <w:t>shall be capable of decoding all bitstreams and sub-layer representations for which all of the following conditions apply:</w:t>
      </w:r>
    </w:p>
    <w:p w14:paraId="7FCFAE38"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Any of the following conditions apply:</w:t>
      </w:r>
    </w:p>
    <w:p w14:paraId="5D5B87D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bitstream or sub-layer representation is indicated to conform to the Main, Main Still Picture, or Monochrome profile.</w:t>
      </w:r>
    </w:p>
    <w:p w14:paraId="1B761EF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Main 10</w:t>
      </w:r>
      <w:r w:rsidRPr="00CC21CC">
        <w:rPr>
          <w:rFonts w:eastAsia="Times New Roman"/>
          <w:sz w:val="20"/>
          <w:lang w:val="en-GB"/>
        </w:rPr>
        <w:t xml:space="preserve"> or </w:t>
      </w:r>
      <w:r w:rsidRPr="00CC21CC">
        <w:rPr>
          <w:rFonts w:eastAsia="Times New Roman"/>
          <w:sz w:val="20"/>
          <w:lang w:val="en-GB" w:eastAsia="ko-KR"/>
        </w:rPr>
        <w:t xml:space="preserve">Screen-Extended Main 4:4:4 10 </w:t>
      </w:r>
      <w:r w:rsidRPr="00CC21CC">
        <w:rPr>
          <w:rFonts w:eastAsia="Times New Roman"/>
          <w:sz w:val="20"/>
          <w:lang w:val="en-GB"/>
        </w:rPr>
        <w:t>profile, and the bitstream or sub-layer representation is indicated to conform to the Main 10 profile.</w:t>
      </w:r>
    </w:p>
    <w:p w14:paraId="1D8DB80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 xml:space="preserve">Screen-Extended Main 4:4:4 </w:t>
      </w:r>
      <w:r w:rsidRPr="00CC21CC">
        <w:rPr>
          <w:rFonts w:eastAsia="Times New Roman"/>
          <w:sz w:val="20"/>
          <w:lang w:val="en-GB"/>
        </w:rPr>
        <w:t xml:space="preserve">or </w:t>
      </w:r>
      <w:r w:rsidRPr="00CC21CC">
        <w:rPr>
          <w:rFonts w:eastAsia="Times New Roman"/>
          <w:sz w:val="20"/>
          <w:lang w:val="en-GB" w:eastAsia="ko-KR"/>
        </w:rPr>
        <w:t>Screen-Extended Main 4:4:4 10</w:t>
      </w:r>
      <w:r w:rsidRPr="00CC21CC">
        <w:rPr>
          <w:rFonts w:eastAsia="Times New Roman"/>
          <w:sz w:val="20"/>
          <w:lang w:val="en-GB"/>
        </w:rPr>
        <w:t xml:space="preserve"> profile, and the bitstream or sub-layer representation is indicated to conform to the Main 4:4:4 profile.</w:t>
      </w:r>
    </w:p>
    <w:p w14:paraId="60D8B788"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highlight w:val="yellow"/>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Main 4:4:4 10</w:t>
      </w:r>
      <w:r w:rsidRPr="00CC21CC">
        <w:rPr>
          <w:rFonts w:eastAsia="Times New Roman"/>
          <w:sz w:val="20"/>
          <w:lang w:val="en-GB"/>
        </w:rPr>
        <w:t xml:space="preserve"> profile, and the bitstream or sub-layer representation is indicated to conform to </w:t>
      </w:r>
      <w:r w:rsidRPr="00CC21CC">
        <w:rPr>
          <w:rFonts w:eastAsia="Times New Roman"/>
          <w:sz w:val="20"/>
          <w:highlight w:val="yellow"/>
          <w:lang w:val="en-GB"/>
        </w:rPr>
        <w:t>the Main 4:4:4 10 profile.</w:t>
      </w:r>
    </w:p>
    <w:p w14:paraId="7505CCF2" w14:textId="0F3C8BD8"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highlight w:val="yellow"/>
          <w:lang w:val="en-GB"/>
        </w:rPr>
        <w:t>–</w:t>
      </w:r>
      <w:r w:rsidRPr="00CC21CC">
        <w:rPr>
          <w:rFonts w:eastAsia="Times New Roman"/>
          <w:sz w:val="20"/>
          <w:highlight w:val="yellow"/>
          <w:lang w:val="en-GB"/>
        </w:rPr>
        <w:tab/>
      </w:r>
      <w:proofErr w:type="spellStart"/>
      <w:r w:rsidRPr="00CC21CC">
        <w:rPr>
          <w:rFonts w:eastAsia="Times New Roman"/>
          <w:sz w:val="20"/>
          <w:highlight w:val="yellow"/>
          <w:lang w:val="en-GB"/>
        </w:rPr>
        <w:t>general_profile_idc</w:t>
      </w:r>
      <w:proofErr w:type="spellEnd"/>
      <w:r w:rsidRPr="00CC21CC">
        <w:rPr>
          <w:rFonts w:eastAsia="Times New Roman"/>
          <w:sz w:val="20"/>
          <w:highlight w:val="yellow"/>
          <w:lang w:val="en-GB"/>
        </w:rPr>
        <w:t xml:space="preserve"> is equal to 4</w:t>
      </w:r>
      <w:r w:rsidRPr="00CC21CC">
        <w:rPr>
          <w:rFonts w:eastAsia="Times New Roman"/>
          <w:sz w:val="20"/>
          <w:lang w:val="en-GB"/>
        </w:rPr>
        <w:t xml:space="preserve">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[ 4 ] is equal to 1 or </w:t>
      </w:r>
      <w:proofErr w:type="spellStart"/>
      <w:r w:rsidRPr="00CC21CC">
        <w:rPr>
          <w:rFonts w:eastAsia="Times New Roman"/>
          <w:sz w:val="20"/>
          <w:lang w:val="en-GB"/>
        </w:rPr>
        <w:t>general_profile_idc</w:t>
      </w:r>
      <w:proofErr w:type="spellEnd"/>
      <w:r w:rsidRPr="00CC21CC">
        <w:rPr>
          <w:rFonts w:eastAsia="Times New Roman"/>
          <w:sz w:val="20"/>
          <w:lang w:val="en-GB"/>
        </w:rPr>
        <w:t xml:space="preserve"> is equal to 9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[ 9 ] is equal to 1 for the bitstream, and the value of each constraint flag listed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is greater than or equal to the value(s) specified in the row of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w:t>
      </w:r>
    </w:p>
    <w:p w14:paraId="7A94595F" w14:textId="5291F5C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is equal to 4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xml:space="preserve">[ i ][ 4 ] is equal to 1 or </w:t>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is equal to 9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xml:space="preserve">[ i ][ 9 ] is equal to 1 for the sub-layer representation, and the value of each constraint flag listed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is greater than or equal to the value(s) specified in the row of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 with </w:t>
      </w:r>
      <w:r w:rsidR="00E2132F" w:rsidRPr="00E2132F">
        <w:rPr>
          <w:rFonts w:eastAsia="Times New Roman"/>
          <w:sz w:val="20"/>
          <w:highlight w:val="yellow"/>
          <w:lang w:val="en-GB"/>
        </w:rPr>
        <w:t>each of the syntax elements in Table A.5 being replaced by its i-</w:t>
      </w:r>
      <w:proofErr w:type="spellStart"/>
      <w:r w:rsidR="00E2132F" w:rsidRPr="00E2132F">
        <w:rPr>
          <w:rFonts w:eastAsia="Times New Roman"/>
          <w:sz w:val="20"/>
          <w:highlight w:val="yellow"/>
          <w:lang w:val="en-GB"/>
        </w:rPr>
        <w:t>th</w:t>
      </w:r>
      <w:proofErr w:type="spellEnd"/>
      <w:r w:rsidR="00E2132F" w:rsidRPr="00E2132F">
        <w:rPr>
          <w:rFonts w:eastAsia="Times New Roman"/>
          <w:sz w:val="20"/>
          <w:highlight w:val="yellow"/>
          <w:lang w:val="en-GB"/>
        </w:rPr>
        <w:t xml:space="preserve"> corresponding sub-layer syntax element</w:t>
      </w:r>
      <w:r w:rsidRPr="00CC21CC">
        <w:rPr>
          <w:rFonts w:eastAsia="Times New Roman"/>
          <w:sz w:val="20"/>
          <w:lang w:val="en-GB"/>
        </w:rPr>
        <w:t>.</w:t>
      </w:r>
    </w:p>
    <w:p w14:paraId="28357C49"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bitstream or sub-layer representation is indicated to conform to a level that is not level 8.5 and is lower than or equal to the specified level.</w:t>
      </w:r>
    </w:p>
    <w:p w14:paraId="26EDD037"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CC21CC">
        <w:rPr>
          <w:rFonts w:eastAsia="Times New Roman"/>
          <w:sz w:val="20"/>
          <w:lang w:val="en-GB"/>
        </w:rPr>
        <w:lastRenderedPageBreak/>
        <w:t>The bitstream or sub-layer representation is indicated to conform to a tier that is lower than or equal to the specified tier.</w:t>
      </w:r>
    </w:p>
    <w:p w14:paraId="481320AA" w14:textId="5CF58CA9" w:rsidR="00D73CA4" w:rsidRPr="00C9691B" w:rsidRDefault="00302E0F" w:rsidP="00D73CA4">
      <w:pPr>
        <w:keepNext/>
        <w:keepLines/>
        <w:spacing w:before="360"/>
        <w:outlineLvl w:val="0"/>
        <w:rPr>
          <w:i/>
          <w:noProof/>
          <w:sz w:val="24"/>
        </w:rPr>
      </w:pPr>
      <w:r>
        <w:rPr>
          <w:i/>
          <w:noProof/>
          <w:sz w:val="24"/>
        </w:rPr>
        <w:t>Add clause</w:t>
      </w:r>
      <w:r w:rsidR="00D73CA4" w:rsidRPr="00C9691B">
        <w:rPr>
          <w:i/>
          <w:noProof/>
          <w:sz w:val="24"/>
        </w:rPr>
        <w:t xml:space="preserve"> </w:t>
      </w:r>
      <w:r w:rsidR="00D73CA4">
        <w:rPr>
          <w:i/>
          <w:noProof/>
          <w:sz w:val="24"/>
        </w:rPr>
        <w:t>A</w:t>
      </w:r>
      <w:r w:rsidR="00D73CA4" w:rsidRPr="00C9691B">
        <w:rPr>
          <w:i/>
          <w:noProof/>
          <w:sz w:val="24"/>
        </w:rPr>
        <w:t>.</w:t>
      </w:r>
      <w:r w:rsidR="00D73CA4">
        <w:rPr>
          <w:i/>
          <w:noProof/>
          <w:sz w:val="24"/>
        </w:rPr>
        <w:t>3.8, as follows</w:t>
      </w:r>
      <w:r w:rsidR="00D73CA4" w:rsidRPr="00C9691B">
        <w:rPr>
          <w:i/>
          <w:noProof/>
          <w:sz w:val="24"/>
        </w:rPr>
        <w:t>:</w:t>
      </w:r>
    </w:p>
    <w:p w14:paraId="32BB7C90"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rFonts w:eastAsia="Malgun Gothic"/>
          <w:b/>
          <w:bCs/>
          <w:sz w:val="20"/>
          <w:lang w:val="en-GB"/>
        </w:rPr>
      </w:pPr>
      <w:r w:rsidRPr="00CC21CC">
        <w:rPr>
          <w:rFonts w:eastAsia="Malgun Gothic"/>
          <w:b/>
          <w:bCs/>
          <w:sz w:val="20"/>
          <w:lang w:val="en-GB"/>
        </w:rPr>
        <w:t>A.3.8 High throughput screen content coding extensions profiles</w:t>
      </w:r>
    </w:p>
    <w:p w14:paraId="5DA67DD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r w:rsidRPr="00CC21CC">
        <w:rPr>
          <w:rFonts w:eastAsia="Times New Roman"/>
          <w:sz w:val="20"/>
          <w:lang w:val="en-GB"/>
        </w:rPr>
        <w:t>The following profiles, collectively referred to as the high throughput screen content coding extensions profiles, are specified in this clause:</w:t>
      </w:r>
    </w:p>
    <w:p w14:paraId="5735D58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Screen-Extended High Throughput 4:4:4, Screen-Extended High Throughput 4:4:4 10, and Screen-Extended High Throughput 14 profiles</w:t>
      </w:r>
    </w:p>
    <w:p w14:paraId="474C8523"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r w:rsidRPr="00CC21CC">
        <w:rPr>
          <w:rFonts w:eastAsia="Times New Roman"/>
          <w:sz w:val="20"/>
          <w:lang w:val="en-GB"/>
        </w:rPr>
        <w:t>Bitstreams conforming to the screen content coding extensions profiles shall obey the following constraints:</w:t>
      </w:r>
    </w:p>
    <w:p w14:paraId="5D9C704C" w14:textId="5DF99A20"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constraints specified in </w:t>
      </w:r>
      <w:r w:rsidRPr="00CC21CC">
        <w:rPr>
          <w:rFonts w:eastAsia="Times New Roman"/>
          <w:sz w:val="20"/>
        </w:rPr>
        <w:t>Table A.6</w:t>
      </w:r>
      <w:r w:rsidRPr="00CC21CC">
        <w:rPr>
          <w:rFonts w:eastAsia="Times New Roman"/>
          <w:sz w:val="20"/>
          <w:lang w:val="en-GB"/>
        </w:rPr>
        <w:t xml:space="preserve"> shall apply, in which entries marked with "</w:t>
      </w:r>
      <w:r w:rsidRPr="00CC21CC">
        <w:rPr>
          <w:rFonts w:eastAsia="Times New Roman"/>
          <w:sz w:val="20"/>
          <w:lang w:val="en-GB" w:eastAsia="ko-KR"/>
        </w:rPr>
        <w:t>–" indicate that the table entry does not impose a profile-specific constraint on the corresponding syntax element</w:t>
      </w:r>
      <w:r w:rsidRPr="00CC21CC">
        <w:rPr>
          <w:rFonts w:eastAsia="Times New Roman"/>
          <w:sz w:val="20"/>
          <w:lang w:val="en-GB"/>
        </w:rPr>
        <w:t>.</w:t>
      </w:r>
    </w:p>
    <w:p w14:paraId="558CF29E"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Active VPSs shall have </w:t>
      </w:r>
      <w:proofErr w:type="spellStart"/>
      <w:r w:rsidRPr="00CC21CC">
        <w:rPr>
          <w:rFonts w:eastAsia="Times New Roman"/>
          <w:sz w:val="20"/>
          <w:lang w:val="en-GB"/>
        </w:rPr>
        <w:t>vps_base_layer_internal_flag</w:t>
      </w:r>
      <w:proofErr w:type="spellEnd"/>
      <w:r w:rsidRPr="00CC21CC">
        <w:rPr>
          <w:rFonts w:eastAsia="Times New Roman"/>
          <w:sz w:val="20"/>
          <w:lang w:val="en-GB"/>
        </w:rPr>
        <w:t xml:space="preserve"> and </w:t>
      </w:r>
      <w:proofErr w:type="spellStart"/>
      <w:r w:rsidRPr="00CC21CC">
        <w:rPr>
          <w:rFonts w:eastAsia="Times New Roman"/>
          <w:sz w:val="20"/>
          <w:lang w:val="en-GB"/>
        </w:rPr>
        <w:t>vps_base_layer_available_flag</w:t>
      </w:r>
      <w:proofErr w:type="spellEnd"/>
      <w:r w:rsidRPr="00CC21CC">
        <w:rPr>
          <w:rFonts w:eastAsia="Times New Roman"/>
          <w:sz w:val="20"/>
          <w:lang w:val="en-GB"/>
        </w:rPr>
        <w:t xml:space="preserve"> both equal to 1 only.</w:t>
      </w:r>
    </w:p>
    <w:p w14:paraId="1B447D8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Active SPSs for the base layer shall have </w:t>
      </w:r>
      <w:proofErr w:type="spellStart"/>
      <w:r w:rsidRPr="00CC21CC">
        <w:rPr>
          <w:rFonts w:eastAsia="Times New Roman"/>
          <w:sz w:val="20"/>
          <w:lang w:val="en-GB"/>
        </w:rPr>
        <w:t>separate_colour_plane_flag</w:t>
      </w:r>
      <w:proofErr w:type="spellEnd"/>
      <w:r w:rsidRPr="00CC21CC">
        <w:rPr>
          <w:rFonts w:eastAsia="Times New Roman"/>
          <w:sz w:val="20"/>
          <w:lang w:val="en-GB"/>
        </w:rPr>
        <w:t>, when present, equal to 0 only.</w:t>
      </w:r>
    </w:p>
    <w:p w14:paraId="2D906DA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CtbLog2SizeY derived according to active SPSs for the base layer shall be in the range of 4 to 6, inclusive.</w:t>
      </w:r>
    </w:p>
    <w:p w14:paraId="18CA54D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When an active SPS for the base layer has </w:t>
      </w:r>
      <w:proofErr w:type="spellStart"/>
      <w:r w:rsidRPr="00CC21CC">
        <w:rPr>
          <w:rFonts w:eastAsia="Times New Roman"/>
          <w:sz w:val="20"/>
          <w:lang w:val="en-GB"/>
        </w:rPr>
        <w:t>palette_mode_enabled_flag</w:t>
      </w:r>
      <w:proofErr w:type="spellEnd"/>
      <w:r w:rsidRPr="00CC21CC">
        <w:rPr>
          <w:rFonts w:eastAsia="Times New Roman"/>
          <w:sz w:val="20"/>
          <w:lang w:val="en-GB"/>
        </w:rPr>
        <w:t xml:space="preserve"> equal to 1, </w:t>
      </w:r>
      <w:proofErr w:type="spellStart"/>
      <w:r w:rsidRPr="00CC21CC">
        <w:rPr>
          <w:rFonts w:eastAsia="Times New Roman"/>
          <w:sz w:val="20"/>
          <w:lang w:val="en-GB"/>
        </w:rPr>
        <w:t>palette_max_size</w:t>
      </w:r>
      <w:proofErr w:type="spellEnd"/>
      <w:r w:rsidRPr="00CC21CC">
        <w:rPr>
          <w:rFonts w:eastAsia="Times New Roman"/>
          <w:sz w:val="20"/>
          <w:lang w:val="en-GB"/>
        </w:rPr>
        <w:t xml:space="preserve"> shall be less than or equal to 64 and </w:t>
      </w:r>
      <w:proofErr w:type="spellStart"/>
      <w:r w:rsidRPr="00CC21CC">
        <w:rPr>
          <w:rFonts w:eastAsia="Times New Roman"/>
          <w:sz w:val="20"/>
          <w:lang w:val="en-GB"/>
        </w:rPr>
        <w:t>PaletteMaxPredictorSize</w:t>
      </w:r>
      <w:proofErr w:type="spellEnd"/>
      <w:r w:rsidRPr="00CC21CC">
        <w:rPr>
          <w:rFonts w:eastAsia="Times New Roman"/>
          <w:sz w:val="20"/>
          <w:lang w:val="en-GB"/>
        </w:rPr>
        <w:t xml:space="preserve"> shall be less than or equal to 128.</w:t>
      </w:r>
    </w:p>
    <w:p w14:paraId="25257B0C"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Active SPSs for the base layer shall have </w:t>
      </w:r>
      <w:proofErr w:type="spellStart"/>
      <w:r w:rsidRPr="00CC21CC">
        <w:rPr>
          <w:rFonts w:eastAsia="Times New Roman"/>
          <w:sz w:val="20"/>
          <w:lang w:val="en-GB"/>
        </w:rPr>
        <w:t>extended_precision_processing_flag</w:t>
      </w:r>
      <w:proofErr w:type="spellEnd"/>
      <w:r w:rsidRPr="00CC21CC">
        <w:rPr>
          <w:rFonts w:eastAsia="Times New Roman"/>
          <w:sz w:val="20"/>
          <w:lang w:val="en-GB"/>
        </w:rPr>
        <w:t xml:space="preserve">, and </w:t>
      </w:r>
      <w:proofErr w:type="spellStart"/>
      <w:r w:rsidRPr="00CC21CC">
        <w:rPr>
          <w:rFonts w:eastAsia="Times New Roman"/>
          <w:sz w:val="20"/>
          <w:lang w:val="en-GB"/>
        </w:rPr>
        <w:t>cabac_bypass_alignment_enabled_flag</w:t>
      </w:r>
      <w:proofErr w:type="spellEnd"/>
      <w:r w:rsidRPr="00CC21CC">
        <w:rPr>
          <w:rFonts w:eastAsia="Times New Roman"/>
          <w:sz w:val="20"/>
          <w:lang w:val="en-GB"/>
        </w:rPr>
        <w:t>, when present, equal to 0 only.</w:t>
      </w:r>
    </w:p>
    <w:p w14:paraId="29EE4504"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Active PPSs for the base layer shall have </w:t>
      </w:r>
      <w:proofErr w:type="spellStart"/>
      <w:r w:rsidRPr="00CC21CC">
        <w:rPr>
          <w:rFonts w:eastAsia="Times New Roman"/>
          <w:sz w:val="20"/>
          <w:lang w:val="en-GB"/>
        </w:rPr>
        <w:t>entropy_coding_sync_enabled_flag</w:t>
      </w:r>
      <w:proofErr w:type="spellEnd"/>
      <w:r w:rsidRPr="00CC21CC">
        <w:rPr>
          <w:rFonts w:eastAsia="Times New Roman"/>
          <w:sz w:val="20"/>
          <w:lang w:val="en-GB"/>
        </w:rPr>
        <w:t xml:space="preserve"> equal to 1 only.</w:t>
      </w:r>
    </w:p>
    <w:p w14:paraId="34DA7322" w14:textId="77777777" w:rsidR="00CC21CC" w:rsidRPr="00CC21CC" w:rsidRDefault="00CC21CC" w:rsidP="00CC21CC">
      <w:pPr>
        <w:tabs>
          <w:tab w:val="clear" w:pos="360"/>
          <w:tab w:val="clear" w:pos="720"/>
          <w:tab w:val="clear" w:pos="1080"/>
          <w:tab w:val="clear" w:pos="1440"/>
        </w:tabs>
        <w:spacing w:before="60"/>
        <w:ind w:left="806"/>
        <w:jc w:val="both"/>
        <w:rPr>
          <w:rFonts w:eastAsia="Times New Roman"/>
          <w:sz w:val="18"/>
          <w:lang w:val="en-GB"/>
        </w:rPr>
      </w:pPr>
      <w:r w:rsidRPr="00CC21CC">
        <w:rPr>
          <w:rFonts w:eastAsia="Times New Roman"/>
          <w:sz w:val="18"/>
          <w:lang w:val="en-GB"/>
        </w:rPr>
        <w:t xml:space="preserve">NOTE – Unlike for some other profiles specified in this annex, an active PPS for the base layer for Screen-Extended High Throughput 4:4:4, Screen-Extended High Throughput 4:4:4 10, or Screen-Extended High Throughput 4:4:4 14 profiles may have </w:t>
      </w:r>
      <w:proofErr w:type="spellStart"/>
      <w:r w:rsidRPr="00CC21CC">
        <w:rPr>
          <w:rFonts w:eastAsia="Times New Roman"/>
          <w:sz w:val="18"/>
          <w:lang w:val="en-GB"/>
        </w:rPr>
        <w:t>tiles_enabled_flag</w:t>
      </w:r>
      <w:proofErr w:type="spellEnd"/>
      <w:r w:rsidRPr="00CC21CC">
        <w:rPr>
          <w:rFonts w:eastAsia="Times New Roman"/>
          <w:sz w:val="18"/>
          <w:lang w:val="en-GB"/>
        </w:rPr>
        <w:t xml:space="preserve"> equal to 1 with </w:t>
      </w:r>
      <w:proofErr w:type="spellStart"/>
      <w:r w:rsidRPr="00CC21CC">
        <w:rPr>
          <w:rFonts w:eastAsia="Times New Roman"/>
          <w:sz w:val="18"/>
          <w:lang w:val="en-GB"/>
        </w:rPr>
        <w:t>entropy_coding_sync_enabled_flag</w:t>
      </w:r>
      <w:proofErr w:type="spellEnd"/>
      <w:r w:rsidRPr="00CC21CC">
        <w:rPr>
          <w:rFonts w:eastAsia="Times New Roman"/>
          <w:sz w:val="18"/>
          <w:lang w:val="en-GB"/>
        </w:rPr>
        <w:t xml:space="preserve"> equal to 1.</w:t>
      </w:r>
    </w:p>
    <w:p w14:paraId="3B7FC089"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When an active PPS for the base layer has </w:t>
      </w:r>
      <w:proofErr w:type="spellStart"/>
      <w:r w:rsidRPr="00CC21CC">
        <w:rPr>
          <w:rFonts w:eastAsia="Times New Roman"/>
          <w:sz w:val="20"/>
          <w:lang w:val="en-GB"/>
        </w:rPr>
        <w:t>tiles_enabled_flag</w:t>
      </w:r>
      <w:proofErr w:type="spellEnd"/>
      <w:r w:rsidRPr="00CC21CC">
        <w:rPr>
          <w:rFonts w:eastAsia="Times New Roman"/>
          <w:sz w:val="20"/>
          <w:lang w:val="en-GB"/>
        </w:rPr>
        <w:t xml:space="preserve"> equal to 1, </w:t>
      </w:r>
      <w:proofErr w:type="spellStart"/>
      <w:r w:rsidRPr="00CC21CC">
        <w:rPr>
          <w:rFonts w:eastAsia="Times New Roman"/>
          <w:sz w:val="20"/>
          <w:lang w:val="en-GB"/>
        </w:rPr>
        <w:t>ColumnWidthInLumaSamples</w:t>
      </w:r>
      <w:proofErr w:type="spellEnd"/>
      <w:r w:rsidRPr="00CC21CC">
        <w:rPr>
          <w:rFonts w:eastAsia="Times New Roman"/>
          <w:sz w:val="20"/>
          <w:lang w:val="en-GB"/>
        </w:rPr>
        <w:t xml:space="preserve">[ i ] shall be greater than or equal to 256 for all values of i in the range of 0 to num_tile_columns_minus1, inclusive, and </w:t>
      </w:r>
      <w:proofErr w:type="spellStart"/>
      <w:r w:rsidRPr="00CC21CC">
        <w:rPr>
          <w:rFonts w:eastAsia="Times New Roman"/>
          <w:sz w:val="20"/>
          <w:lang w:val="en-GB"/>
        </w:rPr>
        <w:t>RowHeightInLumaSamples</w:t>
      </w:r>
      <w:proofErr w:type="spellEnd"/>
      <w:r w:rsidRPr="00CC21CC">
        <w:rPr>
          <w:rFonts w:eastAsia="Times New Roman"/>
          <w:sz w:val="20"/>
          <w:lang w:val="en-GB"/>
        </w:rPr>
        <w:t>[ j ] shall be greater than or equal to 64 for all values of j in the range of 0 to num_tile_rows_minus1, inclusive.</w:t>
      </w:r>
    </w:p>
    <w:p w14:paraId="2F0A11CD" w14:textId="7F486A1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number of times </w:t>
      </w:r>
      <w:proofErr w:type="spellStart"/>
      <w:r w:rsidRPr="00CC21CC">
        <w:rPr>
          <w:rFonts w:eastAsia="Times New Roman"/>
          <w:sz w:val="20"/>
          <w:lang w:val="en-GB"/>
        </w:rPr>
        <w:t>read_</w:t>
      </w:r>
      <w:proofErr w:type="gramStart"/>
      <w:r w:rsidRPr="00CC21CC">
        <w:rPr>
          <w:rFonts w:eastAsia="Times New Roman"/>
          <w:sz w:val="20"/>
          <w:lang w:val="en-GB"/>
        </w:rPr>
        <w:t>bits</w:t>
      </w:r>
      <w:proofErr w:type="spellEnd"/>
      <w:r w:rsidRPr="00CC21CC">
        <w:rPr>
          <w:rFonts w:eastAsia="Times New Roman"/>
          <w:sz w:val="20"/>
          <w:lang w:val="en-GB"/>
        </w:rPr>
        <w:t>( 1</w:t>
      </w:r>
      <w:proofErr w:type="gramEnd"/>
      <w:r w:rsidRPr="00CC21CC">
        <w:rPr>
          <w:rFonts w:eastAsia="Times New Roman"/>
          <w:sz w:val="20"/>
          <w:lang w:val="en-GB"/>
        </w:rPr>
        <w:t xml:space="preserve"> ) is called in clauses 9.3.4.3.3 and 9.3.4.3.4 when parsing </w:t>
      </w:r>
      <w:proofErr w:type="spellStart"/>
      <w:r w:rsidRPr="00CC21CC">
        <w:rPr>
          <w:rFonts w:eastAsia="Times New Roman"/>
          <w:sz w:val="20"/>
          <w:lang w:val="en-GB"/>
        </w:rPr>
        <w:t>coding_tree_unit</w:t>
      </w:r>
      <w:proofErr w:type="spellEnd"/>
      <w:r w:rsidRPr="00CC21CC">
        <w:rPr>
          <w:rFonts w:eastAsia="Times New Roman"/>
          <w:sz w:val="20"/>
          <w:lang w:val="en-GB"/>
        </w:rPr>
        <w:t xml:space="preserve">( ) data for any CTU shall be less than or equal to 5 * </w:t>
      </w:r>
      <w:proofErr w:type="spellStart"/>
      <w:r w:rsidRPr="00CC21CC">
        <w:rPr>
          <w:rFonts w:eastAsia="Times New Roman"/>
          <w:sz w:val="20"/>
          <w:lang w:val="en-GB"/>
        </w:rPr>
        <w:t>RawCtuBits</w:t>
      </w:r>
      <w:proofErr w:type="spellEnd"/>
      <w:r w:rsidRPr="00CC21CC">
        <w:rPr>
          <w:rFonts w:eastAsia="Times New Roman"/>
          <w:sz w:val="20"/>
          <w:lang w:val="en-GB"/>
        </w:rPr>
        <w:t xml:space="preserve"> / 3.</w:t>
      </w:r>
    </w:p>
    <w:p w14:paraId="3059AAA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r>
      <w:proofErr w:type="spellStart"/>
      <w:r w:rsidRPr="00CC21CC">
        <w:rPr>
          <w:rFonts w:eastAsia="Times New Roman"/>
          <w:sz w:val="20"/>
          <w:lang w:val="en-GB"/>
        </w:rPr>
        <w:t>general_level_idc</w:t>
      </w:r>
      <w:proofErr w:type="spellEnd"/>
      <w:r w:rsidRPr="00CC21CC">
        <w:rPr>
          <w:rFonts w:eastAsia="Times New Roman"/>
          <w:sz w:val="20"/>
          <w:lang w:val="en-GB"/>
        </w:rPr>
        <w:t xml:space="preserve"> and </w:t>
      </w:r>
      <w:proofErr w:type="spellStart"/>
      <w:r w:rsidRPr="00CC21CC">
        <w:rPr>
          <w:rFonts w:eastAsia="Times New Roman"/>
          <w:sz w:val="20"/>
          <w:lang w:val="en-GB"/>
        </w:rPr>
        <w:t>sub_layer_level_</w:t>
      </w:r>
      <w:proofErr w:type="gramStart"/>
      <w:r w:rsidRPr="00CC21CC">
        <w:rPr>
          <w:rFonts w:eastAsia="Times New Roman"/>
          <w:sz w:val="20"/>
          <w:lang w:val="en-GB"/>
        </w:rPr>
        <w:t>idc</w:t>
      </w:r>
      <w:proofErr w:type="spellEnd"/>
      <w:r w:rsidRPr="00CC21CC">
        <w:rPr>
          <w:rFonts w:eastAsia="Times New Roman"/>
          <w:sz w:val="20"/>
          <w:lang w:val="en-GB"/>
        </w:rPr>
        <w:t>[</w:t>
      </w:r>
      <w:proofErr w:type="gramEnd"/>
      <w:r w:rsidRPr="00CC21CC">
        <w:rPr>
          <w:rFonts w:eastAsia="Times New Roman"/>
          <w:sz w:val="20"/>
          <w:lang w:val="en-GB"/>
        </w:rPr>
        <w:t> i ] for all values of i in active SPSs for the base layer shall not be equal to 255 (which indicates level 8.5).</w:t>
      </w:r>
    </w:p>
    <w:p w14:paraId="7AF3D56D" w14:textId="35CF45FB"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tier and level constraints specified for the Screen-Extended High Throughput 4:4:4, Screen-Extended High Throughput 4:4:4 10, and Screen-Extended High Throughput 14 profiles in clause A.4, as applicable, shall be fulfilled.</w:t>
      </w:r>
    </w:p>
    <w:p w14:paraId="460E0046" w14:textId="77777777"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r w:rsidRPr="00CC21CC">
        <w:rPr>
          <w:rFonts w:eastAsia="Malgun Gothic"/>
          <w:b/>
          <w:bCs/>
          <w:sz w:val="20"/>
        </w:rPr>
        <w:lastRenderedPageBreak/>
        <w:t>Table A.6 – Allowed values for syntax elements in the high throughput screen content coding extensions profiles</w:t>
      </w:r>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CC21CC" w:rsidRPr="00CC21CC" w14:paraId="185D47C4" w14:textId="77777777" w:rsidTr="00C46DD5">
        <w:trPr>
          <w:cantSplit/>
          <w:trHeight w:val="4464"/>
          <w:jc w:val="center"/>
        </w:trPr>
        <w:tc>
          <w:tcPr>
            <w:tcW w:w="3744" w:type="dxa"/>
            <w:textDirection w:val="tbRl"/>
            <w:vAlign w:val="center"/>
            <w:hideMark/>
          </w:tcPr>
          <w:p w14:paraId="222D5D1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constraint is specified</w:t>
            </w:r>
          </w:p>
        </w:tc>
        <w:tc>
          <w:tcPr>
            <w:tcW w:w="1008" w:type="dxa"/>
            <w:textDirection w:val="tbRl"/>
            <w:vAlign w:val="center"/>
            <w:hideMark/>
          </w:tcPr>
          <w:p w14:paraId="4159F9A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chroma_format_idc</w:t>
            </w:r>
          </w:p>
        </w:tc>
        <w:tc>
          <w:tcPr>
            <w:tcW w:w="792" w:type="dxa"/>
            <w:textDirection w:val="tbRl"/>
            <w:vAlign w:val="center"/>
          </w:tcPr>
          <w:p w14:paraId="33CB468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 xml:space="preserve">bit_depth_luma_minus8 </w:t>
            </w:r>
            <w:r w:rsidRPr="00CC21CC">
              <w:rPr>
                <w:rFonts w:eastAsia="Times New Roman"/>
                <w:bCs/>
                <w:sz w:val="20"/>
                <w:lang w:val="en-GB" w:eastAsia="ko-KR"/>
              </w:rPr>
              <w:t>and</w:t>
            </w:r>
            <w:r w:rsidRPr="00CC21CC">
              <w:rPr>
                <w:rFonts w:eastAsia="Times New Roman"/>
                <w:b/>
                <w:bCs/>
                <w:sz w:val="20"/>
                <w:lang w:val="en-GB" w:eastAsia="ko-KR"/>
              </w:rPr>
              <w:t xml:space="preserve"> bit_depth_chroma_minus8</w:t>
            </w:r>
          </w:p>
        </w:tc>
      </w:tr>
      <w:tr w:rsidR="00CC21CC" w:rsidRPr="00CC21CC" w14:paraId="33DD5112" w14:textId="77777777" w:rsidTr="00C46DD5">
        <w:trPr>
          <w:jc w:val="center"/>
        </w:trPr>
        <w:tc>
          <w:tcPr>
            <w:tcW w:w="3744" w:type="dxa"/>
          </w:tcPr>
          <w:p w14:paraId="4D96EFD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rPr>
            </w:pPr>
            <w:r w:rsidRPr="00CC21CC">
              <w:rPr>
                <w:rFonts w:eastAsia="Times New Roman"/>
                <w:sz w:val="20"/>
                <w:lang w:val="en-GB"/>
              </w:rPr>
              <w:t>Screen-Extended High Throughput 4:4:4</w:t>
            </w:r>
          </w:p>
        </w:tc>
        <w:tc>
          <w:tcPr>
            <w:tcW w:w="1008" w:type="dxa"/>
            <w:vAlign w:val="center"/>
          </w:tcPr>
          <w:p w14:paraId="327ACE9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w:t>
            </w:r>
          </w:p>
        </w:tc>
        <w:tc>
          <w:tcPr>
            <w:tcW w:w="792" w:type="dxa"/>
            <w:vAlign w:val="center"/>
          </w:tcPr>
          <w:p w14:paraId="2C542A0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r>
      <w:tr w:rsidR="00CC21CC" w:rsidRPr="00CC21CC" w14:paraId="6F8A8611" w14:textId="77777777" w:rsidTr="00C46DD5">
        <w:trPr>
          <w:jc w:val="center"/>
        </w:trPr>
        <w:tc>
          <w:tcPr>
            <w:tcW w:w="3744" w:type="dxa"/>
          </w:tcPr>
          <w:p w14:paraId="4C7BE30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rPr>
            </w:pPr>
            <w:r w:rsidRPr="00CC21CC">
              <w:rPr>
                <w:rFonts w:eastAsia="Times New Roman"/>
                <w:sz w:val="20"/>
                <w:lang w:val="en-GB"/>
              </w:rPr>
              <w:t>Screen-Extended High Throughput 4:4:4 10</w:t>
            </w:r>
          </w:p>
        </w:tc>
        <w:tc>
          <w:tcPr>
            <w:tcW w:w="1008" w:type="dxa"/>
            <w:vAlign w:val="center"/>
          </w:tcPr>
          <w:p w14:paraId="47C2367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w:t>
            </w:r>
          </w:p>
        </w:tc>
        <w:tc>
          <w:tcPr>
            <w:tcW w:w="792" w:type="dxa"/>
            <w:vAlign w:val="center"/>
          </w:tcPr>
          <w:p w14:paraId="00AFB39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0..2</w:t>
            </w:r>
          </w:p>
        </w:tc>
      </w:tr>
      <w:tr w:rsidR="00CC21CC" w:rsidRPr="00CC21CC" w14:paraId="7FF36354" w14:textId="77777777" w:rsidTr="00C46DD5">
        <w:trPr>
          <w:jc w:val="center"/>
        </w:trPr>
        <w:tc>
          <w:tcPr>
            <w:tcW w:w="3744" w:type="dxa"/>
          </w:tcPr>
          <w:p w14:paraId="304639E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rPr>
            </w:pPr>
            <w:r w:rsidRPr="00CC21CC">
              <w:rPr>
                <w:rFonts w:eastAsia="Times New Roman"/>
                <w:sz w:val="20"/>
                <w:lang w:val="en-GB"/>
              </w:rPr>
              <w:t>Screen-Extended High Throughput 4:4:4 14</w:t>
            </w:r>
          </w:p>
        </w:tc>
        <w:tc>
          <w:tcPr>
            <w:tcW w:w="1008" w:type="dxa"/>
            <w:vAlign w:val="center"/>
          </w:tcPr>
          <w:p w14:paraId="1129394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w:t>
            </w:r>
          </w:p>
        </w:tc>
        <w:tc>
          <w:tcPr>
            <w:tcW w:w="792" w:type="dxa"/>
            <w:vAlign w:val="center"/>
          </w:tcPr>
          <w:p w14:paraId="758810A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0..6</w:t>
            </w:r>
          </w:p>
        </w:tc>
      </w:tr>
    </w:tbl>
    <w:p w14:paraId="3736822E"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412CF182" w14:textId="1BA91709"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Conformance of a bitstream to the high throughput screen content coding extensions profiles is indicated by </w:t>
      </w:r>
      <w:proofErr w:type="spellStart"/>
      <w:r w:rsidRPr="00CC21CC">
        <w:rPr>
          <w:rFonts w:eastAsia="Times New Roman"/>
          <w:sz w:val="20"/>
          <w:lang w:val="en-GB"/>
        </w:rPr>
        <w:t>general_profile_idc</w:t>
      </w:r>
      <w:proofErr w:type="spellEnd"/>
      <w:r w:rsidRPr="00CC21CC">
        <w:rPr>
          <w:rFonts w:eastAsia="Times New Roman"/>
          <w:sz w:val="20"/>
          <w:lang w:val="en-GB"/>
        </w:rPr>
        <w:t xml:space="preserve"> being equal to 11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[ 11 ] being equal to 1 with the additional indications specified in </w:t>
      </w:r>
      <w:r w:rsidRPr="00CC21CC">
        <w:rPr>
          <w:rFonts w:eastAsia="Times New Roman"/>
          <w:sz w:val="20"/>
        </w:rPr>
        <w:t>Table A.7</w:t>
      </w:r>
      <w:r w:rsidRPr="00CC21CC">
        <w:rPr>
          <w:rFonts w:eastAsia="Times New Roman"/>
          <w:sz w:val="20"/>
          <w:lang w:val="en-GB"/>
        </w:rPr>
        <w:t>. Conformance of a sub-layer representation</w:t>
      </w:r>
      <w:r w:rsidRPr="00CC21CC">
        <w:rPr>
          <w:rFonts w:eastAsia="Times New Roman"/>
          <w:bCs/>
          <w:sz w:val="20"/>
          <w:szCs w:val="22"/>
          <w:lang w:val="en-GB"/>
        </w:rPr>
        <w:t xml:space="preserve"> with </w:t>
      </w:r>
      <w:proofErr w:type="spellStart"/>
      <w:r w:rsidRPr="00CC21CC">
        <w:rPr>
          <w:rFonts w:eastAsia="Times New Roman"/>
          <w:bCs/>
          <w:sz w:val="20"/>
          <w:szCs w:val="22"/>
          <w:lang w:val="en-GB"/>
        </w:rPr>
        <w:t>TemporalId</w:t>
      </w:r>
      <w:proofErr w:type="spellEnd"/>
      <w:r w:rsidRPr="00CC21CC">
        <w:rPr>
          <w:rFonts w:eastAsia="Times New Roman"/>
          <w:bCs/>
          <w:sz w:val="20"/>
          <w:szCs w:val="22"/>
          <w:lang w:val="en-GB"/>
        </w:rPr>
        <w:t xml:space="preserve"> equal to i</w:t>
      </w:r>
      <w:r w:rsidRPr="00CC21CC">
        <w:rPr>
          <w:rFonts w:eastAsia="Times New Roman"/>
          <w:sz w:val="20"/>
          <w:lang w:val="en-GB"/>
        </w:rPr>
        <w:t xml:space="preserve"> to the screen content coding extensions profiles is indicated by </w:t>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being equal to 11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xml:space="preserve">[ i ][ 11 ] being equal to 1 with the additional indications specified in </w:t>
      </w:r>
      <w:r w:rsidRPr="00CC21CC">
        <w:rPr>
          <w:rFonts w:eastAsia="Times New Roman"/>
          <w:sz w:val="20"/>
        </w:rPr>
        <w:t>Table A.7</w:t>
      </w:r>
      <w:r w:rsidRPr="00CC21CC">
        <w:rPr>
          <w:rFonts w:eastAsia="Times New Roman"/>
          <w:sz w:val="20"/>
          <w:lang w:val="en-GB"/>
        </w:rPr>
        <w:t xml:space="preserve">, with </w:t>
      </w:r>
      <w:r w:rsidR="00E2132F" w:rsidRPr="00E2132F">
        <w:rPr>
          <w:rFonts w:eastAsia="Times New Roman"/>
          <w:sz w:val="20"/>
          <w:highlight w:val="yellow"/>
          <w:lang w:val="en-GB"/>
        </w:rPr>
        <w:t>each of the syntax elements in Table A.7 being replaced by its i-</w:t>
      </w:r>
      <w:proofErr w:type="spellStart"/>
      <w:r w:rsidR="00E2132F" w:rsidRPr="00E2132F">
        <w:rPr>
          <w:rFonts w:eastAsia="Times New Roman"/>
          <w:sz w:val="20"/>
          <w:highlight w:val="yellow"/>
          <w:lang w:val="en-GB"/>
        </w:rPr>
        <w:t>th</w:t>
      </w:r>
      <w:proofErr w:type="spellEnd"/>
      <w:r w:rsidR="00E2132F" w:rsidRPr="00E2132F">
        <w:rPr>
          <w:rFonts w:eastAsia="Times New Roman"/>
          <w:sz w:val="20"/>
          <w:highlight w:val="yellow"/>
          <w:lang w:val="en-GB"/>
        </w:rPr>
        <w:t xml:space="preserve"> corresponding sub-layer syntax element</w:t>
      </w:r>
      <w:r w:rsidRPr="00CC21CC">
        <w:rPr>
          <w:rFonts w:eastAsia="Times New Roman"/>
          <w:sz w:val="20"/>
          <w:lang w:val="en-GB"/>
        </w:rPr>
        <w:t>.</w:t>
      </w:r>
    </w:p>
    <w:p w14:paraId="7439D70C" w14:textId="06A87F3D"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All other combinations of </w:t>
      </w:r>
      <w:r w:rsidR="00E2132F" w:rsidRPr="00E2132F">
        <w:rPr>
          <w:sz w:val="20"/>
          <w:highlight w:val="yellow"/>
          <w:lang w:val="en-GB"/>
        </w:rPr>
        <w:t>the syntax elements in Table A.7</w:t>
      </w:r>
      <w:r w:rsidRPr="00CC21CC">
        <w:rPr>
          <w:rFonts w:eastAsia="Times New Roman"/>
          <w:sz w:val="20"/>
          <w:lang w:val="en-GB"/>
        </w:rPr>
        <w:t xml:space="preserve"> with </w:t>
      </w:r>
      <w:proofErr w:type="spellStart"/>
      <w:r w:rsidRPr="00CC21CC">
        <w:rPr>
          <w:rFonts w:eastAsia="Times New Roman"/>
          <w:sz w:val="20"/>
          <w:lang w:val="en-GB"/>
        </w:rPr>
        <w:t>general_profile_idc</w:t>
      </w:r>
      <w:proofErr w:type="spellEnd"/>
      <w:r w:rsidRPr="00CC21CC">
        <w:rPr>
          <w:rFonts w:eastAsia="Times New Roman"/>
          <w:sz w:val="20"/>
          <w:lang w:val="en-GB"/>
        </w:rPr>
        <w:t xml:space="preserve"> equal to 11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[ 11 ] equal to 1 are reserved for future use by ITU-T | ISO/IEC. All other combinations of </w:t>
      </w:r>
      <w:r w:rsidR="00E2132F" w:rsidRPr="00E2132F">
        <w:rPr>
          <w:sz w:val="20"/>
          <w:highlight w:val="yellow"/>
          <w:lang w:val="en-GB"/>
        </w:rPr>
        <w:t>the i-</w:t>
      </w:r>
      <w:proofErr w:type="spellStart"/>
      <w:r w:rsidR="00E2132F" w:rsidRPr="00E2132F">
        <w:rPr>
          <w:sz w:val="20"/>
          <w:highlight w:val="yellow"/>
          <w:lang w:val="en-GB"/>
        </w:rPr>
        <w:t>th</w:t>
      </w:r>
      <w:proofErr w:type="spellEnd"/>
      <w:r w:rsidR="00E2132F" w:rsidRPr="00E2132F">
        <w:rPr>
          <w:sz w:val="20"/>
          <w:highlight w:val="yellow"/>
          <w:lang w:val="en-GB"/>
        </w:rPr>
        <w:t xml:space="preserve"> corresponding sub-layer syntax elements of the syntax elements in Table A.7</w:t>
      </w:r>
      <w:r w:rsidRPr="00CC21CC">
        <w:rPr>
          <w:rFonts w:eastAsia="Times New Roman"/>
          <w:sz w:val="20"/>
          <w:lang w:val="en-GB"/>
        </w:rPr>
        <w:t xml:space="preserve"> with </w:t>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equal to 11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i ][ 11 ] equal to 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p>
    <w:p w14:paraId="69FBEADB" w14:textId="77777777"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r w:rsidRPr="00CC21CC">
        <w:rPr>
          <w:rFonts w:eastAsia="Malgun Gothic"/>
          <w:b/>
          <w:bCs/>
          <w:sz w:val="20"/>
        </w:rPr>
        <w:lastRenderedPageBreak/>
        <w:t>Table A.7 – Bitstream indications for conformance to high throughput screen content coding extensions profiles</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CC21CC" w:rsidRPr="00CC21CC" w14:paraId="5DA81781" w14:textId="77777777" w:rsidTr="00C46DD5">
        <w:trPr>
          <w:cantSplit/>
          <w:trHeight w:val="3943"/>
          <w:jc w:val="center"/>
        </w:trPr>
        <w:tc>
          <w:tcPr>
            <w:tcW w:w="2736" w:type="dxa"/>
            <w:textDirection w:val="tbRl"/>
            <w:vAlign w:val="center"/>
            <w:hideMark/>
          </w:tcPr>
          <w:p w14:paraId="006DCB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the bitstream indicates conformance</w:t>
            </w:r>
          </w:p>
        </w:tc>
        <w:tc>
          <w:tcPr>
            <w:tcW w:w="720" w:type="dxa"/>
            <w:textDirection w:val="tbRl"/>
          </w:tcPr>
          <w:p w14:paraId="0F1FC00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0"/>
                <w:lang w:val="en-GB" w:eastAsia="ko-KR"/>
              </w:rPr>
            </w:pPr>
            <w:r w:rsidRPr="00CC21CC">
              <w:rPr>
                <w:rFonts w:eastAsia="Times New Roman"/>
                <w:b/>
                <w:bCs/>
                <w:sz w:val="20"/>
                <w:lang w:val="en-GB" w:eastAsia="ko-KR"/>
              </w:rPr>
              <w:t>general_max_14bit_constraint_flag</w:t>
            </w:r>
          </w:p>
        </w:tc>
        <w:tc>
          <w:tcPr>
            <w:tcW w:w="720" w:type="dxa"/>
            <w:textDirection w:val="tbRl"/>
            <w:vAlign w:val="center"/>
            <w:hideMark/>
          </w:tcPr>
          <w:p w14:paraId="5015743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general_max_12bit_constraint_flag</w:t>
            </w:r>
          </w:p>
        </w:tc>
        <w:tc>
          <w:tcPr>
            <w:tcW w:w="720" w:type="dxa"/>
            <w:textDirection w:val="tbRl"/>
            <w:vAlign w:val="center"/>
            <w:hideMark/>
          </w:tcPr>
          <w:p w14:paraId="6218AB3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general_max_10bit_constraint_flag</w:t>
            </w:r>
          </w:p>
        </w:tc>
        <w:tc>
          <w:tcPr>
            <w:tcW w:w="720" w:type="dxa"/>
            <w:textDirection w:val="tbRl"/>
            <w:vAlign w:val="center"/>
            <w:hideMark/>
          </w:tcPr>
          <w:p w14:paraId="676CA8A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general_max_8bit_constraint_flag</w:t>
            </w:r>
          </w:p>
        </w:tc>
        <w:tc>
          <w:tcPr>
            <w:tcW w:w="720" w:type="dxa"/>
            <w:textDirection w:val="tbRl"/>
            <w:vAlign w:val="center"/>
            <w:hideMark/>
          </w:tcPr>
          <w:p w14:paraId="4E8FFD4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general_max_422chroma_constraint_flag</w:t>
            </w:r>
          </w:p>
        </w:tc>
        <w:tc>
          <w:tcPr>
            <w:tcW w:w="720" w:type="dxa"/>
            <w:textDirection w:val="tbRl"/>
            <w:vAlign w:val="center"/>
            <w:hideMark/>
          </w:tcPr>
          <w:p w14:paraId="04F4F72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general_max_420chroma_constraint_flag</w:t>
            </w:r>
          </w:p>
        </w:tc>
        <w:tc>
          <w:tcPr>
            <w:tcW w:w="720" w:type="dxa"/>
            <w:textDirection w:val="tbRl"/>
            <w:vAlign w:val="center"/>
            <w:hideMark/>
          </w:tcPr>
          <w:p w14:paraId="44BB0D0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general_max_monochrome_constraint_flag</w:t>
            </w:r>
            <w:proofErr w:type="spellEnd"/>
          </w:p>
        </w:tc>
        <w:tc>
          <w:tcPr>
            <w:tcW w:w="720" w:type="dxa"/>
            <w:textDirection w:val="tbRl"/>
            <w:vAlign w:val="center"/>
            <w:hideMark/>
          </w:tcPr>
          <w:p w14:paraId="56F0A32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general_intra_constraint_flag</w:t>
            </w:r>
            <w:proofErr w:type="spellEnd"/>
          </w:p>
        </w:tc>
        <w:tc>
          <w:tcPr>
            <w:tcW w:w="720" w:type="dxa"/>
            <w:textDirection w:val="tbRl"/>
          </w:tcPr>
          <w:p w14:paraId="68B023E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general_one_picture_only_constraint_flag</w:t>
            </w:r>
            <w:proofErr w:type="spellEnd"/>
          </w:p>
        </w:tc>
        <w:tc>
          <w:tcPr>
            <w:tcW w:w="720" w:type="dxa"/>
            <w:textDirection w:val="tbRl"/>
            <w:vAlign w:val="center"/>
            <w:hideMark/>
          </w:tcPr>
          <w:p w14:paraId="485E1DC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proofErr w:type="spellStart"/>
            <w:r w:rsidRPr="00CC21CC">
              <w:rPr>
                <w:rFonts w:eastAsia="Times New Roman"/>
                <w:b/>
                <w:bCs/>
                <w:sz w:val="20"/>
                <w:lang w:val="en-GB" w:eastAsia="ko-KR"/>
              </w:rPr>
              <w:t>general_lower_bit_rate_constraint_flag</w:t>
            </w:r>
            <w:proofErr w:type="spellEnd"/>
          </w:p>
        </w:tc>
      </w:tr>
      <w:tr w:rsidR="00CC21CC" w:rsidRPr="00CC21CC" w14:paraId="7CC7883E" w14:textId="77777777" w:rsidTr="00C46DD5">
        <w:trPr>
          <w:jc w:val="center"/>
        </w:trPr>
        <w:tc>
          <w:tcPr>
            <w:tcW w:w="2736" w:type="dxa"/>
          </w:tcPr>
          <w:p w14:paraId="149A980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rPr>
              <w:t>Screen-Extended</w:t>
            </w:r>
            <w:r w:rsidRPr="00CC21CC">
              <w:rPr>
                <w:rFonts w:eastAsia="Times New Roman"/>
                <w:sz w:val="20"/>
                <w:lang w:val="en-GB"/>
              </w:rPr>
              <w:br/>
              <w:t>High Throughput 4:4:4</w:t>
            </w:r>
          </w:p>
        </w:tc>
        <w:tc>
          <w:tcPr>
            <w:tcW w:w="720" w:type="dxa"/>
            <w:vAlign w:val="center"/>
          </w:tcPr>
          <w:p w14:paraId="09C6975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2A9905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5E1262D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266D62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3E318BC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DCC185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9CE207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3C12A5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4480FCC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36F381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4774A076" w14:textId="77777777" w:rsidTr="00C46DD5">
        <w:trPr>
          <w:jc w:val="center"/>
        </w:trPr>
        <w:tc>
          <w:tcPr>
            <w:tcW w:w="2736" w:type="dxa"/>
          </w:tcPr>
          <w:p w14:paraId="0DC2B41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rPr>
              <w:t>Screen-Extended</w:t>
            </w:r>
            <w:r w:rsidRPr="00CC21CC">
              <w:rPr>
                <w:rFonts w:eastAsia="Times New Roman"/>
                <w:sz w:val="20"/>
                <w:lang w:val="en-GB"/>
              </w:rPr>
              <w:br/>
              <w:t>High Throughput 4:4:4 10</w:t>
            </w:r>
          </w:p>
        </w:tc>
        <w:tc>
          <w:tcPr>
            <w:tcW w:w="720" w:type="dxa"/>
            <w:vAlign w:val="center"/>
          </w:tcPr>
          <w:p w14:paraId="018318F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1D6284D1"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78E16C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510C8EE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9D2CAF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6C270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7C5E079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3E56EBB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79E026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73CE2BD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73D7ED12" w14:textId="77777777" w:rsidTr="00C46DD5">
        <w:trPr>
          <w:jc w:val="center"/>
        </w:trPr>
        <w:tc>
          <w:tcPr>
            <w:tcW w:w="2736" w:type="dxa"/>
          </w:tcPr>
          <w:p w14:paraId="603CA21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rPr>
              <w:t>Screen-Extended</w:t>
            </w:r>
            <w:r w:rsidRPr="00CC21CC">
              <w:rPr>
                <w:rFonts w:eastAsia="Times New Roman"/>
                <w:sz w:val="20"/>
                <w:lang w:val="en-GB"/>
              </w:rPr>
              <w:br/>
              <w:t>High Throughput 4:4:4 14</w:t>
            </w:r>
          </w:p>
        </w:tc>
        <w:tc>
          <w:tcPr>
            <w:tcW w:w="720" w:type="dxa"/>
            <w:vAlign w:val="center"/>
          </w:tcPr>
          <w:p w14:paraId="112404C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DD93D9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21D5D4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3B90D4F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3E4810C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DB99B5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488E65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12F8948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567F15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FA263B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bl>
    <w:p w14:paraId="3DAEAEF8"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717B3B6E"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Decoders conforming to a high throughput screen content coding extensions profile at a specific level (identified by a specific value of </w:t>
      </w:r>
      <w:proofErr w:type="spellStart"/>
      <w:r w:rsidRPr="00CC21CC">
        <w:rPr>
          <w:rFonts w:eastAsia="Times New Roman"/>
          <w:sz w:val="20"/>
          <w:lang w:val="en-GB"/>
        </w:rPr>
        <w:t>general_level_idc</w:t>
      </w:r>
      <w:proofErr w:type="spellEnd"/>
      <w:r w:rsidRPr="00CC21CC">
        <w:rPr>
          <w:rFonts w:eastAsia="Times New Roman"/>
          <w:sz w:val="20"/>
          <w:lang w:val="en-GB"/>
        </w:rPr>
        <w:t>)</w:t>
      </w:r>
      <w:r w:rsidRPr="00CC21CC">
        <w:rPr>
          <w:rFonts w:eastAsia="Times New Roman"/>
          <w:noProof/>
          <w:sz w:val="20"/>
          <w:lang w:val="en-GB"/>
        </w:rPr>
        <w:t xml:space="preserve"> of a specific tier (identified by a specific value of general_tier_flag)</w:t>
      </w:r>
      <w:r w:rsidRPr="00CC21CC">
        <w:rPr>
          <w:rFonts w:eastAsia="Times New Roman"/>
          <w:sz w:val="20"/>
          <w:lang w:val="en-GB"/>
        </w:rPr>
        <w:t xml:space="preserve"> shall be capable of decoding all bitstreams and sub-layer representations for which all of the following conditions apply:</w:t>
      </w:r>
    </w:p>
    <w:p w14:paraId="1FA3D4E9"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Any of the following conditions apply:</w:t>
      </w:r>
    </w:p>
    <w:p w14:paraId="6B2BC27D"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bitstream or sub-layer representation is indicated to conform to the Main, Main Still Picture, or Monochrome profile.</w:t>
      </w:r>
    </w:p>
    <w:p w14:paraId="08D1191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bitstream or sub-layer representation is indicated to conform to the </w:t>
      </w:r>
      <w:r w:rsidRPr="00CC21CC">
        <w:rPr>
          <w:rFonts w:eastAsia="Times New Roman"/>
          <w:sz w:val="20"/>
          <w:lang w:val="en-GB" w:eastAsia="ko-KR"/>
        </w:rPr>
        <w:t>High Throughput 4:4:4 profile</w:t>
      </w:r>
      <w:r w:rsidRPr="00CC21CC">
        <w:rPr>
          <w:rFonts w:eastAsia="Times New Roman"/>
          <w:sz w:val="20"/>
          <w:lang w:val="en-GB"/>
        </w:rPr>
        <w:t>.</w:t>
      </w:r>
    </w:p>
    <w:p w14:paraId="58BB6B2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High Throughput 4:4:4 10</w:t>
      </w:r>
      <w:r w:rsidRPr="00CC21CC">
        <w:rPr>
          <w:rFonts w:eastAsia="Times New Roman"/>
          <w:sz w:val="20"/>
          <w:lang w:val="en-GB"/>
        </w:rPr>
        <w:t xml:space="preserve"> or </w:t>
      </w:r>
      <w:r w:rsidRPr="00CC21CC">
        <w:rPr>
          <w:rFonts w:eastAsia="Times New Roman"/>
          <w:sz w:val="20"/>
          <w:lang w:val="en-GB" w:eastAsia="ko-KR"/>
        </w:rPr>
        <w:t>Screen-Extended High Throughput 4:4:4 14</w:t>
      </w:r>
      <w:r w:rsidRPr="00CC21CC">
        <w:rPr>
          <w:rFonts w:eastAsia="Times New Roman"/>
          <w:sz w:val="20"/>
          <w:lang w:val="en-GB"/>
        </w:rPr>
        <w:t xml:space="preserve"> profile, and the bitstream or sub-layer representation is indicated to conform to the </w:t>
      </w:r>
      <w:r w:rsidRPr="00CC21CC">
        <w:rPr>
          <w:rFonts w:eastAsia="Times New Roman"/>
          <w:sz w:val="20"/>
          <w:lang w:val="en-GB" w:eastAsia="ko-KR"/>
        </w:rPr>
        <w:t>High Throughput 4:4:4 10 profile</w:t>
      </w:r>
      <w:r w:rsidRPr="00CC21CC">
        <w:rPr>
          <w:rFonts w:eastAsia="Times New Roman"/>
          <w:sz w:val="20"/>
          <w:lang w:val="en-GB"/>
        </w:rPr>
        <w:t>.</w:t>
      </w:r>
    </w:p>
    <w:p w14:paraId="2909B58B"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 xml:space="preserve">Screen-Extended High Throughput 4:4:4 14 </w:t>
      </w:r>
      <w:r w:rsidRPr="00CC21CC">
        <w:rPr>
          <w:rFonts w:eastAsia="Times New Roman"/>
          <w:sz w:val="20"/>
          <w:lang w:val="en-GB"/>
        </w:rPr>
        <w:t xml:space="preserve">profile, and the bitstream or sub-layer representation is indicated to conform to the </w:t>
      </w:r>
      <w:r w:rsidRPr="00CC21CC">
        <w:rPr>
          <w:rFonts w:eastAsia="Times New Roman"/>
          <w:sz w:val="20"/>
          <w:lang w:val="en-GB" w:eastAsia="ko-KR"/>
        </w:rPr>
        <w:t>High Throughput 4:4:4 14 profile</w:t>
      </w:r>
      <w:r w:rsidRPr="00CC21CC">
        <w:rPr>
          <w:rFonts w:eastAsia="Times New Roman"/>
          <w:sz w:val="20"/>
          <w:lang w:val="en-GB"/>
        </w:rPr>
        <w:t>.</w:t>
      </w:r>
    </w:p>
    <w:p w14:paraId="74866631" w14:textId="7ACA7F6F"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r>
      <w:proofErr w:type="spellStart"/>
      <w:r w:rsidRPr="00CC21CC">
        <w:rPr>
          <w:rFonts w:eastAsia="Times New Roman"/>
          <w:sz w:val="20"/>
          <w:lang w:val="en-GB"/>
        </w:rPr>
        <w:t>general_profile_idc</w:t>
      </w:r>
      <w:proofErr w:type="spellEnd"/>
      <w:r w:rsidRPr="00CC21CC">
        <w:rPr>
          <w:rFonts w:eastAsia="Times New Roman"/>
          <w:sz w:val="20"/>
          <w:lang w:val="en-GB"/>
        </w:rPr>
        <w:t xml:space="preserve"> is equal to 4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[ 4 ] is equal to 1 or </w:t>
      </w:r>
      <w:proofErr w:type="spellStart"/>
      <w:r w:rsidRPr="00CC21CC">
        <w:rPr>
          <w:rFonts w:eastAsia="Times New Roman"/>
          <w:sz w:val="20"/>
          <w:lang w:val="en-GB"/>
        </w:rPr>
        <w:t>general_profile_idc</w:t>
      </w:r>
      <w:proofErr w:type="spellEnd"/>
      <w:r w:rsidRPr="00CC21CC">
        <w:rPr>
          <w:rFonts w:eastAsia="Times New Roman"/>
          <w:sz w:val="20"/>
          <w:lang w:val="en-GB"/>
        </w:rPr>
        <w:t xml:space="preserve"> is equal to 11 or </w:t>
      </w:r>
      <w:proofErr w:type="spellStart"/>
      <w:r w:rsidRPr="00CC21CC">
        <w:rPr>
          <w:rFonts w:eastAsia="Times New Roman"/>
          <w:sz w:val="20"/>
          <w:lang w:val="en-GB"/>
        </w:rPr>
        <w:t>general_profile_compatibility_flag</w:t>
      </w:r>
      <w:proofErr w:type="spellEnd"/>
      <w:r w:rsidRPr="00CC21CC">
        <w:rPr>
          <w:rFonts w:eastAsia="Times New Roman"/>
          <w:sz w:val="20"/>
          <w:lang w:val="en-GB"/>
        </w:rPr>
        <w:t xml:space="preserve">[ 11 ] is equal to 1 for the bitstream, and the value of each constraint flag listed in </w:t>
      </w:r>
      <w:r w:rsidRPr="00CC21CC">
        <w:rPr>
          <w:rFonts w:eastAsia="Times New Roman"/>
          <w:sz w:val="20"/>
        </w:rPr>
        <w:t>Table A.7</w:t>
      </w:r>
      <w:r w:rsidRPr="00CC21CC">
        <w:rPr>
          <w:rFonts w:eastAsia="Times New Roman"/>
          <w:sz w:val="20"/>
          <w:lang w:val="en-GB"/>
        </w:rPr>
        <w:t xml:space="preserve"> is greater than or equal to the value(s) specified in the row of </w:t>
      </w:r>
      <w:r w:rsidRPr="00CC21CC">
        <w:rPr>
          <w:rFonts w:eastAsia="Times New Roman"/>
          <w:sz w:val="20"/>
        </w:rPr>
        <w:t>Table A.7</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w:t>
      </w:r>
    </w:p>
    <w:p w14:paraId="630B57B1" w14:textId="6A12FA40"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is equal to 4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xml:space="preserve">[ i ][ 4 ] is equal to 1 or </w:t>
      </w:r>
      <w:proofErr w:type="spellStart"/>
      <w:r w:rsidRPr="00CC21CC">
        <w:rPr>
          <w:rFonts w:eastAsia="Times New Roman"/>
          <w:sz w:val="20"/>
          <w:lang w:val="en-GB"/>
        </w:rPr>
        <w:t>sub_layer_profile_idc</w:t>
      </w:r>
      <w:proofErr w:type="spellEnd"/>
      <w:r w:rsidRPr="00CC21CC">
        <w:rPr>
          <w:rFonts w:eastAsia="Times New Roman"/>
          <w:sz w:val="20"/>
          <w:lang w:val="en-GB"/>
        </w:rPr>
        <w:t xml:space="preserve">[ i ] is equal to 11 or </w:t>
      </w:r>
      <w:proofErr w:type="spellStart"/>
      <w:r w:rsidRPr="00CC21CC">
        <w:rPr>
          <w:rFonts w:eastAsia="Times New Roman"/>
          <w:sz w:val="20"/>
          <w:lang w:val="en-GB"/>
        </w:rPr>
        <w:t>sub_layer_profile_compatibility_flag</w:t>
      </w:r>
      <w:proofErr w:type="spellEnd"/>
      <w:r w:rsidRPr="00CC21CC">
        <w:rPr>
          <w:rFonts w:eastAsia="Times New Roman"/>
          <w:sz w:val="20"/>
          <w:lang w:val="en-GB"/>
        </w:rPr>
        <w:t xml:space="preserve">[ i ][ 11 ] is equal to 1 for the sub-layer representation, and the value of each constraint flag listed in </w:t>
      </w:r>
      <w:r w:rsidRPr="00CC21CC">
        <w:rPr>
          <w:rFonts w:eastAsia="Times New Roman"/>
          <w:sz w:val="20"/>
        </w:rPr>
        <w:t>Table A.7</w:t>
      </w:r>
      <w:r w:rsidRPr="00CC21CC">
        <w:rPr>
          <w:rFonts w:eastAsia="Times New Roman"/>
          <w:sz w:val="20"/>
          <w:lang w:val="en-GB"/>
        </w:rPr>
        <w:t xml:space="preserve"> is greater than or equal to the value(s) specified in the row of </w:t>
      </w:r>
      <w:r w:rsidRPr="00CC21CC">
        <w:rPr>
          <w:rFonts w:eastAsia="Times New Roman"/>
          <w:sz w:val="20"/>
        </w:rPr>
        <w:t>Table A.7</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 with </w:t>
      </w:r>
      <w:r w:rsidR="00E2132F" w:rsidRPr="00E2132F">
        <w:rPr>
          <w:rFonts w:eastAsia="Times New Roman"/>
          <w:sz w:val="20"/>
          <w:highlight w:val="yellow"/>
          <w:lang w:val="en-GB"/>
        </w:rPr>
        <w:t>each of the syntax elements in Table A.7 being replaced by its i-</w:t>
      </w:r>
      <w:proofErr w:type="spellStart"/>
      <w:r w:rsidR="00E2132F" w:rsidRPr="00E2132F">
        <w:rPr>
          <w:rFonts w:eastAsia="Times New Roman"/>
          <w:sz w:val="20"/>
          <w:highlight w:val="yellow"/>
          <w:lang w:val="en-GB"/>
        </w:rPr>
        <w:t>th</w:t>
      </w:r>
      <w:proofErr w:type="spellEnd"/>
      <w:r w:rsidR="00E2132F" w:rsidRPr="00E2132F">
        <w:rPr>
          <w:rFonts w:eastAsia="Times New Roman"/>
          <w:sz w:val="20"/>
          <w:highlight w:val="yellow"/>
          <w:lang w:val="en-GB"/>
        </w:rPr>
        <w:t xml:space="preserve"> corresponding sub-layer syntax element</w:t>
      </w:r>
      <w:r w:rsidRPr="00CC21CC">
        <w:rPr>
          <w:rFonts w:eastAsia="Times New Roman"/>
          <w:sz w:val="20"/>
          <w:lang w:val="en-GB"/>
        </w:rPr>
        <w:t>, respectively.</w:t>
      </w:r>
    </w:p>
    <w:p w14:paraId="452FFEBD"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bitstream or sub-layer representation is indicated to conform to a level that is not level 8.5 and is lower than or equal to the specified level.</w:t>
      </w:r>
    </w:p>
    <w:p w14:paraId="5D4C5F8A"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CC21CC">
        <w:rPr>
          <w:rFonts w:eastAsia="Times New Roman"/>
          <w:sz w:val="20"/>
          <w:lang w:val="en-GB"/>
        </w:rPr>
        <w:lastRenderedPageBreak/>
        <w:t>The bitstream or sub-layer representation is indicated to conform to a tier that is lower than or equal to the specified tier.</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210" w:name="_Ref399007788"/>
      <w:bookmarkStart w:id="211" w:name="_Toc452007389"/>
      <w:r w:rsidRPr="00C9691B">
        <w:rPr>
          <w:rFonts w:eastAsia="Malgun Gothic"/>
          <w:b/>
          <w:bCs/>
          <w:sz w:val="20"/>
        </w:rPr>
        <w:t>D.2.1</w:t>
      </w:r>
      <w:r w:rsidRPr="00C9691B">
        <w:rPr>
          <w:rFonts w:eastAsia="Malgun Gothic"/>
          <w:b/>
          <w:bCs/>
          <w:sz w:val="20"/>
        </w:rPr>
        <w:tab/>
        <w:t>General SEI message syntax</w:t>
      </w:r>
      <w:bookmarkEnd w:id="210"/>
      <w:bookmarkEnd w:id="211"/>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C9691B">
              <w:rPr>
                <w:rFonts w:eastAsia="Malgun Gothic"/>
                <w:sz w:val="20"/>
              </w:rPr>
              <w:t>sei_</w:t>
            </w:r>
            <w:proofErr w:type="gramStart"/>
            <w:r w:rsidRPr="00C9691B">
              <w:rPr>
                <w:rFonts w:eastAsia="Malgun Gothic"/>
                <w:sz w:val="20"/>
              </w:rPr>
              <w:t>payload</w:t>
            </w:r>
            <w:proofErr w:type="spellEnd"/>
            <w:r w:rsidR="0023350B" w:rsidRPr="00C9691B">
              <w:rPr>
                <w:rFonts w:eastAsia="Malgun Gothic"/>
                <w:sz w:val="20"/>
              </w:rPr>
              <w:t>( </w:t>
            </w:r>
            <w:proofErr w:type="spellStart"/>
            <w:r w:rsidRPr="00C9691B">
              <w:rPr>
                <w:rFonts w:eastAsia="Malgun Gothic"/>
                <w:sz w:val="20"/>
              </w:rPr>
              <w:t>payloadType</w:t>
            </w:r>
            <w:proofErr w:type="spellEnd"/>
            <w:proofErr w:type="gramEnd"/>
            <w:r w:rsidRPr="00C9691B">
              <w:rPr>
                <w:rFonts w:eastAsia="Malgun Gothic"/>
                <w:sz w:val="20"/>
              </w:rPr>
              <w:t xml:space="preserve">, </w:t>
            </w:r>
            <w:proofErr w:type="spellStart"/>
            <w:r w:rsidRPr="00C9691B">
              <w:rPr>
                <w:rFonts w:eastAsia="Malgun Gothic"/>
                <w:sz w:val="20"/>
              </w:rPr>
              <w:t>payloadSize</w:t>
            </w:r>
            <w:proofErr w:type="spell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nal</w:t>
            </w:r>
            <w:proofErr w:type="gramEnd"/>
            <w:r w:rsidRPr="00C9691B">
              <w:rPr>
                <w:rFonts w:eastAsia="Malgun Gothic"/>
                <w:sz w:val="20"/>
              </w:rPr>
              <w:t>_unit_type</w:t>
            </w:r>
            <w:proofErr w:type="spellEnd"/>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buffering_</w:t>
            </w:r>
            <w:proofErr w:type="gramStart"/>
            <w:r w:rsidRPr="00C9691B">
              <w:rPr>
                <w:rFonts w:eastAsia="Malgun Gothic"/>
                <w:sz w:val="20"/>
              </w:rPr>
              <w:t>period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pic_</w:t>
            </w:r>
            <w:proofErr w:type="gramStart"/>
            <w:r w:rsidRPr="00C9691B">
              <w:rPr>
                <w:rFonts w:eastAsia="Malgun Gothic"/>
                <w:sz w:val="20"/>
              </w:rPr>
              <w:t>timing</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pan_scan_</w:t>
            </w:r>
            <w:proofErr w:type="gramStart"/>
            <w:r w:rsidRPr="00C9691B">
              <w:rPr>
                <w:rFonts w:eastAsia="Malgun Gothic"/>
                <w:sz w:val="20"/>
              </w:rPr>
              <w:t>rect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w:t>
            </w:r>
            <w:proofErr w:type="gramStart"/>
            <w:r w:rsidRPr="00C9691B">
              <w:rPr>
                <w:rFonts w:eastAsia="Malgun Gothic"/>
                <w:sz w:val="20"/>
              </w:rPr>
              <w:t>payload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w:t>
            </w:r>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w:t>
            </w:r>
            <w:proofErr w:type="gramStart"/>
            <w:r w:rsidRPr="00C9691B">
              <w:rPr>
                <w:rFonts w:eastAsia="Malgun Gothic"/>
                <w:sz w:val="20"/>
              </w:rPr>
              <w:t>unregistered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recovery_</w:t>
            </w:r>
            <w:proofErr w:type="gramStart"/>
            <w:r w:rsidRPr="00C9691B">
              <w:rPr>
                <w:rFonts w:eastAsia="Malgun Gothic"/>
                <w:sz w:val="20"/>
              </w:rPr>
              <w:t>point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scene_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picture_</w:t>
            </w:r>
            <w:proofErr w:type="gramStart"/>
            <w:r w:rsidRPr="00C9691B">
              <w:rPr>
                <w:rFonts w:eastAsia="Malgun Gothic"/>
                <w:sz w:val="20"/>
              </w:rPr>
              <w:t>snapshot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start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end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film_grain_</w:t>
            </w:r>
            <w:proofErr w:type="gramStart"/>
            <w:r w:rsidRPr="00C9691B">
              <w:rPr>
                <w:rFonts w:eastAsia="Malgun Gothic"/>
                <w:sz w:val="20"/>
              </w:rPr>
              <w:t>characteristics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w:t>
            </w:r>
            <w:proofErr w:type="gramStart"/>
            <w:r w:rsidRPr="00C9691B">
              <w:rPr>
                <w:rFonts w:eastAsia="Malgun Gothic"/>
                <w:sz w:val="20"/>
              </w:rPr>
              <w:t>hint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tone_mapping_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frame_packing_</w:t>
            </w:r>
            <w:proofErr w:type="gramStart"/>
            <w:r w:rsidRPr="00C9691B">
              <w:rPr>
                <w:rFonts w:eastAsia="Malgun Gothic"/>
                <w:sz w:val="20"/>
              </w:rPr>
              <w:t>arrangement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display_</w:t>
            </w:r>
            <w:proofErr w:type="gramStart"/>
            <w:r w:rsidRPr="00C9691B">
              <w:rPr>
                <w:rFonts w:eastAsia="Malgun Gothic"/>
                <w:sz w:val="20"/>
              </w:rPr>
              <w:t>orientation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green_</w:t>
            </w:r>
            <w:proofErr w:type="gramStart"/>
            <w:r w:rsidRPr="00C9691B">
              <w:rPr>
                <w:rFonts w:eastAsia="Malgun Gothic"/>
                <w:sz w:val="20"/>
              </w:rPr>
              <w:t>metadata</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structure_of_pictures_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active_parameter_</w:t>
            </w:r>
            <w:proofErr w:type="gramStart"/>
            <w:r w:rsidRPr="00C9691B">
              <w:rPr>
                <w:rFonts w:eastAsia="Malgun Gothic"/>
                <w:sz w:val="20"/>
              </w:rPr>
              <w:t>sets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decoding_unit_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temporal_sub_layer_zero_</w:t>
            </w:r>
            <w:proofErr w:type="gramStart"/>
            <w:r w:rsidRPr="00C9691B">
              <w:rPr>
                <w:rFonts w:eastAsia="Malgun Gothic"/>
                <w:sz w:val="20"/>
              </w:rPr>
              <w:t>index</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scalable_</w:t>
            </w:r>
            <w:proofErr w:type="gramStart"/>
            <w:r w:rsidRPr="00C9691B">
              <w:rPr>
                <w:rFonts w:eastAsia="Malgun Gothic"/>
                <w:sz w:val="20"/>
              </w:rPr>
              <w:t>nesting</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region_refresh_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no_</w:t>
            </w:r>
            <w:proofErr w:type="gramStart"/>
            <w:r w:rsidRPr="00C9691B">
              <w:rPr>
                <w:rFonts w:eastAsia="Malgun Gothic"/>
                <w:sz w:val="20"/>
              </w:rPr>
              <w:t>display</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time_</w:t>
            </w:r>
            <w:proofErr w:type="gramStart"/>
            <w:r w:rsidRPr="00C9691B">
              <w:rPr>
                <w:rFonts w:eastAsia="Malgun Gothic"/>
                <w:sz w:val="20"/>
              </w:rPr>
              <w:t>code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mastering_display_colour_</w:t>
            </w:r>
            <w:proofErr w:type="gramStart"/>
            <w:r w:rsidRPr="00C9691B">
              <w:rPr>
                <w:rFonts w:eastAsia="Malgun Gothic"/>
                <w:sz w:val="20"/>
              </w:rPr>
              <w:t>volume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segmented_rect_frame_packing_</w:t>
            </w:r>
            <w:proofErr w:type="gramStart"/>
            <w:r w:rsidRPr="00C9691B">
              <w:rPr>
                <w:rFonts w:eastAsia="Malgun Gothic"/>
                <w:sz w:val="20"/>
              </w:rPr>
              <w:t>arrangement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temporal_motion_constrained_tile_</w:t>
            </w:r>
            <w:proofErr w:type="gramStart"/>
            <w:r w:rsidRPr="00C9691B">
              <w:rPr>
                <w:rFonts w:eastAsia="Malgun Gothic"/>
                <w:sz w:val="20"/>
              </w:rPr>
              <w:t>sets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chroma_resampling_filter_</w:t>
            </w:r>
            <w:proofErr w:type="gramStart"/>
            <w:r w:rsidRPr="00C9691B">
              <w:rPr>
                <w:rFonts w:eastAsia="Malgun Gothic"/>
                <w:sz w:val="20"/>
              </w:rPr>
              <w:t>hint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knee_function_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colour_remapping_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deinterlaced_field_</w:t>
            </w:r>
            <w:proofErr w:type="gramStart"/>
            <w:r w:rsidRPr="00C9691B">
              <w:rPr>
                <w:rFonts w:eastAsia="Malgun Gothic"/>
                <w:sz w:val="20"/>
              </w:rPr>
              <w:t>identification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content_light_level_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dependent_rap_</w:t>
            </w:r>
            <w:proofErr w:type="gramStart"/>
            <w:r w:rsidRPr="00C9691B">
              <w:rPr>
                <w:rFonts w:eastAsia="Malgun Gothic"/>
                <w:sz w:val="20"/>
              </w:rPr>
              <w:t>indication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w:t>
            </w:r>
            <w:proofErr w:type="gramStart"/>
            <w:r w:rsidRPr="00C9691B">
              <w:rPr>
                <w:rFonts w:eastAsia="Malgun Gothic"/>
                <w:sz w:val="20"/>
              </w:rPr>
              <w:t>completion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proofErr w:type="gramEnd"/>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alternative_transfer_</w:t>
            </w:r>
            <w:proofErr w:type="gramStart"/>
            <w:r w:rsidRPr="00C9691B">
              <w:rPr>
                <w:rFonts w:ascii="Times" w:eastAsia="Malgun Gothic" w:hAnsi="Times"/>
                <w:sz w:val="20"/>
              </w:rPr>
              <w:t>characteristics</w:t>
            </w:r>
            <w:proofErr w:type="spellEnd"/>
            <w:r w:rsidR="0023350B"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proofErr w:type="gramEnd"/>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ambient_viewing_</w:t>
            </w:r>
            <w:proofErr w:type="gramStart"/>
            <w:r w:rsidRPr="00C9691B">
              <w:rPr>
                <w:rFonts w:eastAsia="Malgun Gothic"/>
                <w:sz w:val="20"/>
              </w:rPr>
              <w:t>environment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content_colour_</w:t>
            </w:r>
            <w:proofErr w:type="gramStart"/>
            <w:r w:rsidRPr="00C9691B">
              <w:rPr>
                <w:rFonts w:eastAsia="Malgun Gothic"/>
                <w:sz w:val="20"/>
              </w:rPr>
              <w:t>volume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880D8B">
              <w:rPr>
                <w:rFonts w:eastAsia="Malgun Gothic"/>
                <w:sz w:val="20"/>
              </w:rPr>
              <w:t>equirectangular</w:t>
            </w:r>
            <w:r w:rsidR="00F5186E">
              <w:rPr>
                <w:rFonts w:eastAsia="Malgun Gothic"/>
                <w:sz w:val="20"/>
              </w:rPr>
              <w:t>_</w:t>
            </w:r>
            <w:proofErr w:type="gramStart"/>
            <w:r w:rsidRPr="00C9691B">
              <w:rPr>
                <w:rFonts w:eastAsia="Malgun Gothic"/>
                <w:sz w:val="20"/>
              </w:rPr>
              <w:t>projection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cubemap_</w:t>
            </w:r>
            <w:proofErr w:type="gramStart"/>
            <w:r w:rsidRPr="00C9691B">
              <w:rPr>
                <w:rFonts w:eastAsia="Malgun Gothic"/>
                <w:sz w:val="20"/>
              </w:rPr>
              <w:t>projection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 xml:space="preserve">else </w:t>
            </w:r>
            <w:proofErr w:type="gramStart"/>
            <w:r w:rsidRPr="0049416E">
              <w:rPr>
                <w:rFonts w:eastAsia="Malgun Gothic"/>
                <w:sz w:val="20"/>
                <w:highlight w:val="yellow"/>
              </w:rPr>
              <w:t>if( </w:t>
            </w:r>
            <w:proofErr w:type="spellStart"/>
            <w:r w:rsidRPr="0049416E">
              <w:rPr>
                <w:rFonts w:eastAsia="Malgun Gothic"/>
                <w:sz w:val="20"/>
                <w:highlight w:val="yellow"/>
              </w:rPr>
              <w:t>payloadType</w:t>
            </w:r>
            <w:proofErr w:type="spellEnd"/>
            <w:proofErr w:type="gramEnd"/>
            <w:r w:rsidRPr="0049416E">
              <w:rPr>
                <w:rFonts w:eastAsia="Malgun Gothic"/>
                <w:sz w:val="20"/>
                <w:highlight w:val="yellow"/>
              </w:rPr>
              <w:t>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proofErr w:type="spellStart"/>
            <w:r w:rsidRPr="0049416E">
              <w:rPr>
                <w:rFonts w:eastAsia="Malgun Gothic" w:hint="eastAsia"/>
                <w:sz w:val="20"/>
                <w:highlight w:val="yellow"/>
                <w:lang w:val="en-US"/>
              </w:rPr>
              <w:t>fisheye</w:t>
            </w:r>
            <w:r w:rsidR="00A03C15">
              <w:rPr>
                <w:rFonts w:eastAsia="Malgun Gothic"/>
                <w:sz w:val="20"/>
                <w:highlight w:val="yellow"/>
                <w:lang w:val="en-US"/>
              </w:rPr>
              <w:t>_video_</w:t>
            </w:r>
            <w:proofErr w:type="gramStart"/>
            <w:r w:rsidR="00A03C15">
              <w:rPr>
                <w:rFonts w:eastAsia="Malgun Gothic"/>
                <w:sz w:val="20"/>
                <w:highlight w:val="yellow"/>
                <w:lang w:val="en-US"/>
              </w:rPr>
              <w:t>info</w:t>
            </w:r>
            <w:proofErr w:type="spellEnd"/>
            <w:r w:rsidRPr="0049416E">
              <w:rPr>
                <w:rFonts w:eastAsia="Malgun Gothic"/>
                <w:sz w:val="20"/>
                <w:highlight w:val="yellow"/>
              </w:rPr>
              <w:t>( </w:t>
            </w:r>
            <w:proofErr w:type="spellStart"/>
            <w:r w:rsidRPr="0049416E">
              <w:rPr>
                <w:rFonts w:eastAsia="Malgun Gothic"/>
                <w:sz w:val="20"/>
                <w:highlight w:val="yellow"/>
              </w:rPr>
              <w:t>payloadSize</w:t>
            </w:r>
            <w:proofErr w:type="spellEnd"/>
            <w:proofErr w:type="gramEnd"/>
            <w:r w:rsidRPr="0049416E">
              <w:rPr>
                <w:rFonts w:eastAsia="Malgun Gothic"/>
                <w:sz w:val="20"/>
                <w:highlight w:val="yellow"/>
              </w:rPr>
              <w:t>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sphere_</w:t>
            </w:r>
            <w:proofErr w:type="gramStart"/>
            <w:r>
              <w:rPr>
                <w:rFonts w:eastAsia="Malgun Gothic"/>
                <w:sz w:val="20"/>
              </w:rPr>
              <w:t>rotation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Pr>
                <w:rFonts w:eastAsia="Malgun Gothic"/>
                <w:sz w:val="20"/>
              </w:rPr>
              <w:t>regionwise_</w:t>
            </w:r>
            <w:proofErr w:type="gramStart"/>
            <w:r>
              <w:rPr>
                <w:rFonts w:eastAsia="Malgun Gothic"/>
                <w:sz w:val="20"/>
              </w:rPr>
              <w:t>packing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F5186E">
              <w:rPr>
                <w:rFonts w:eastAsia="Malgun Gothic"/>
                <w:sz w:val="20"/>
              </w:rPr>
              <w:t>omni_</w:t>
            </w:r>
            <w:proofErr w:type="gramStart"/>
            <w:r w:rsidRPr="00C9691B">
              <w:rPr>
                <w:rFonts w:eastAsia="Malgun Gothic"/>
                <w:sz w:val="20"/>
              </w:rPr>
              <w:t>viewport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regional_</w:t>
            </w:r>
            <w:proofErr w:type="gramStart"/>
            <w:r w:rsidRPr="00C9691B">
              <w:rPr>
                <w:rFonts w:ascii="Times" w:eastAsia="Malgun Gothic" w:hAnsi="Times"/>
                <w:sz w:val="20"/>
              </w:rPr>
              <w:t>nesting</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w:t>
            </w:r>
            <w:proofErr w:type="gramStart"/>
            <w:r w:rsidRPr="00C9691B">
              <w:rPr>
                <w:rFonts w:eastAsia="Malgun Gothic"/>
                <w:sz w:val="20"/>
              </w:rPr>
              <w:t>set</w:t>
            </w:r>
            <w:r w:rsidR="00253504">
              <w:rPr>
                <w:rFonts w:eastAsia="Malgun Gothic"/>
                <w:sz w:val="20"/>
              </w:rPr>
              <w:t>s</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w:t>
            </w:r>
            <w:proofErr w:type="gramStart"/>
            <w:r w:rsidRPr="00C9691B">
              <w:rPr>
                <w:rFonts w:eastAsia="Malgun Gothic"/>
                <w:sz w:val="20"/>
              </w:rPr>
              <w:t>nesting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layers_not_</w:t>
            </w:r>
            <w:proofErr w:type="gramStart"/>
            <w:r w:rsidRPr="00C9691B">
              <w:rPr>
                <w:rFonts w:eastAsia="Malgun Gothic"/>
                <w:sz w:val="20"/>
              </w:rPr>
              <w:t>present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inter_layer_constrained_tile_</w:t>
            </w:r>
            <w:proofErr w:type="gramStart"/>
            <w:r w:rsidRPr="00C9691B">
              <w:rPr>
                <w:rFonts w:eastAsia="Malgun Gothic"/>
                <w:sz w:val="20"/>
              </w:rPr>
              <w:t>sets</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w:t>
            </w:r>
            <w:proofErr w:type="gramStart"/>
            <w:r w:rsidRPr="00C9691B">
              <w:rPr>
                <w:rFonts w:eastAsia="Malgun Gothic"/>
                <w:sz w:val="20"/>
              </w:rPr>
              <w:t>nesting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bsp_initial_arrival_</w:t>
            </w:r>
            <w:proofErr w:type="gramStart"/>
            <w:r w:rsidRPr="00C9691B">
              <w:rPr>
                <w:rFonts w:eastAsia="Malgun Gothic"/>
                <w:sz w:val="20"/>
              </w:rPr>
              <w:t>time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sub_bitstream_</w:t>
            </w:r>
            <w:proofErr w:type="gramStart"/>
            <w:r w:rsidRPr="00C9691B">
              <w:rPr>
                <w:rFonts w:ascii="Times" w:eastAsia="Malgun Gothic" w:hAnsi="Times"/>
                <w:sz w:val="20"/>
              </w:rPr>
              <w:t>property</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alpha_channel_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overlay_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temporal_mv_prediction_</w:t>
            </w:r>
            <w:proofErr w:type="gramStart"/>
            <w:r w:rsidRPr="00C9691B">
              <w:rPr>
                <w:rFonts w:ascii="Times" w:eastAsia="Malgun Gothic" w:hAnsi="Times"/>
                <w:sz w:val="20"/>
              </w:rPr>
              <w:t>constraints</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frame_field_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three_dimensional_reference_displays_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depth</w:t>
            </w:r>
            <w:r w:rsidRPr="00C9691B">
              <w:rPr>
                <w:rFonts w:ascii="Times" w:eastAsia="Malgun Gothic" w:hAnsi="Times"/>
                <w:sz w:val="20"/>
              </w:rPr>
              <w:t>_representation_</w:t>
            </w:r>
            <w:proofErr w:type="gramStart"/>
            <w:r w:rsidRPr="00C9691B">
              <w:rPr>
                <w:rFonts w:ascii="Times" w:eastAsia="Malgun Gothic"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multiview</w:t>
            </w:r>
            <w:r w:rsidRPr="00C9691B">
              <w:rPr>
                <w:rFonts w:ascii="Times" w:hAnsi="Times"/>
                <w:sz w:val="20"/>
              </w:rPr>
              <w:t>_scene_</w:t>
            </w:r>
            <w:proofErr w:type="gramStart"/>
            <w:r w:rsidRPr="00C9691B">
              <w:rPr>
                <w:rFonts w:ascii="Times"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multiview_acquisition_</w:t>
            </w:r>
            <w:proofErr w:type="gramStart"/>
            <w:r w:rsidRPr="00C9691B">
              <w:rPr>
                <w:rFonts w:ascii="Times"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multiview_view_</w:t>
            </w:r>
            <w:proofErr w:type="gramStart"/>
            <w:r w:rsidRPr="00C9691B">
              <w:rPr>
                <w:rFonts w:ascii="Times" w:hAnsi="Times"/>
                <w:sz w:val="20"/>
              </w:rPr>
              <w:t>position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alternative_depth_</w:t>
            </w:r>
            <w:proofErr w:type="gramStart"/>
            <w:r w:rsidRPr="00C9691B">
              <w:rPr>
                <w:rFonts w:ascii="Times" w:eastAsia="Malgun Gothic" w:hAnsi="Times"/>
                <w:sz w:val="20"/>
              </w:rPr>
              <w:t>info</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 xml:space="preserve">else </w:t>
            </w:r>
            <w:proofErr w:type="gramStart"/>
            <w:r w:rsidRPr="0049416E">
              <w:rPr>
                <w:rFonts w:eastAsia="Malgun Gothic"/>
                <w:sz w:val="20"/>
                <w:highlight w:val="yellow"/>
              </w:rPr>
              <w:t>if( </w:t>
            </w:r>
            <w:proofErr w:type="spellStart"/>
            <w:r w:rsidRPr="0049416E">
              <w:rPr>
                <w:rFonts w:eastAsia="Malgun Gothic"/>
                <w:sz w:val="20"/>
                <w:highlight w:val="yellow"/>
              </w:rPr>
              <w:t>payloadType</w:t>
            </w:r>
            <w:proofErr w:type="spellEnd"/>
            <w:proofErr w:type="gramEnd"/>
            <w:r w:rsidRPr="0049416E">
              <w:rPr>
                <w:rFonts w:eastAsia="Malgun Gothic"/>
                <w:sz w:val="20"/>
                <w:highlight w:val="yellow"/>
              </w:rPr>
              <w:t>  = =  </w:t>
            </w:r>
            <w:r>
              <w:rPr>
                <w:rFonts w:eastAsia="Malgun Gothic"/>
                <w:sz w:val="20"/>
                <w:highlight w:val="yellow"/>
              </w:rPr>
              <w:t>200</w:t>
            </w:r>
            <w:r w:rsidRPr="0049416E">
              <w:rPr>
                <w:rFonts w:eastAsia="Malgun Gothic"/>
                <w:sz w:val="20"/>
                <w:highlight w:val="yellow"/>
              </w:rPr>
              <w:t>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proofErr w:type="spellStart"/>
            <w:r w:rsidRPr="0049416E">
              <w:rPr>
                <w:rFonts w:ascii="Times" w:hAnsi="Times"/>
                <w:sz w:val="20"/>
                <w:highlight w:val="yellow"/>
                <w:lang w:val="en-US"/>
              </w:rPr>
              <w:t>sei_</w:t>
            </w:r>
            <w:proofErr w:type="gramStart"/>
            <w:r w:rsidRPr="0049416E">
              <w:rPr>
                <w:rFonts w:ascii="Times" w:hAnsi="Times"/>
                <w:sz w:val="20"/>
                <w:highlight w:val="yellow"/>
                <w:lang w:val="en-US"/>
              </w:rPr>
              <w:t>manifest</w:t>
            </w:r>
            <w:proofErr w:type="spellEnd"/>
            <w:r w:rsidRPr="0049416E">
              <w:rPr>
                <w:rFonts w:eastAsia="Malgun Gothic"/>
                <w:sz w:val="20"/>
                <w:highlight w:val="yellow"/>
              </w:rPr>
              <w:t>( </w:t>
            </w:r>
            <w:proofErr w:type="spellStart"/>
            <w:r w:rsidRPr="0049416E">
              <w:rPr>
                <w:rFonts w:eastAsia="Malgun Gothic"/>
                <w:sz w:val="20"/>
                <w:highlight w:val="yellow"/>
              </w:rPr>
              <w:t>payloadSize</w:t>
            </w:r>
            <w:proofErr w:type="spellEnd"/>
            <w:proofErr w:type="gramEnd"/>
            <w:r w:rsidRPr="0049416E">
              <w:rPr>
                <w:rFonts w:eastAsia="Malgun Gothic"/>
                <w:sz w:val="20"/>
                <w:highlight w:val="yellow"/>
              </w:rPr>
              <w:t>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ascii="Times" w:eastAsia="Malgun Gothic" w:hAnsi="Times"/>
                <w:sz w:val="20"/>
                <w:highlight w:val="yellow"/>
              </w:rPr>
              <w:tab/>
            </w:r>
            <w:r w:rsidRPr="0049416E">
              <w:rPr>
                <w:rFonts w:ascii="Times" w:eastAsia="Malgun Gothic" w:hAnsi="Times"/>
                <w:sz w:val="20"/>
                <w:highlight w:val="yellow"/>
              </w:rPr>
              <w:tab/>
              <w:t xml:space="preserve">else </w:t>
            </w:r>
            <w:proofErr w:type="gramStart"/>
            <w:r w:rsidRPr="0049416E">
              <w:rPr>
                <w:rFonts w:ascii="Times" w:eastAsia="Malgun Gothic" w:hAnsi="Times"/>
                <w:sz w:val="20"/>
                <w:highlight w:val="yellow"/>
              </w:rPr>
              <w:t>if( </w:t>
            </w:r>
            <w:proofErr w:type="spellStart"/>
            <w:r w:rsidRPr="0049416E">
              <w:rPr>
                <w:rFonts w:ascii="Times" w:eastAsia="Malgun Gothic" w:hAnsi="Times"/>
                <w:sz w:val="20"/>
                <w:highlight w:val="yellow"/>
              </w:rPr>
              <w:t>payloadType</w:t>
            </w:r>
            <w:proofErr w:type="spellEnd"/>
            <w:proofErr w:type="gramEnd"/>
            <w:r w:rsidRPr="0049416E">
              <w:rPr>
                <w:rFonts w:ascii="Times" w:eastAsia="Malgun Gothic" w:hAnsi="Times"/>
                <w:sz w:val="20"/>
                <w:highlight w:val="yellow"/>
              </w:rPr>
              <w:t>  = =  </w:t>
            </w:r>
            <w:r>
              <w:rPr>
                <w:rFonts w:ascii="Times" w:eastAsia="Malgun Gothic" w:hAnsi="Times"/>
                <w:sz w:val="20"/>
                <w:highlight w:val="yellow"/>
              </w:rPr>
              <w:t>201</w:t>
            </w:r>
            <w:r w:rsidRPr="0049416E">
              <w:rPr>
                <w:rFonts w:ascii="Times" w:eastAsia="Malgun Gothic" w:hAnsi="Times"/>
                <w:sz w:val="20"/>
                <w:highlight w:val="yellow"/>
              </w:rPr>
              <w:t>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9691B"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rPr>
              <w:tab/>
            </w:r>
            <w:proofErr w:type="spellStart"/>
            <w:r w:rsidRPr="0049416E">
              <w:rPr>
                <w:rFonts w:ascii="Times" w:eastAsia="Malgun Gothic" w:hAnsi="Times"/>
                <w:sz w:val="20"/>
                <w:highlight w:val="yellow"/>
                <w:lang w:val="en-US"/>
              </w:rPr>
              <w:t>sei_prefix_</w:t>
            </w:r>
            <w:proofErr w:type="gramStart"/>
            <w:r w:rsidRPr="0049416E">
              <w:rPr>
                <w:rFonts w:ascii="Times" w:eastAsia="Malgun Gothic" w:hAnsi="Times"/>
                <w:sz w:val="20"/>
                <w:highlight w:val="yellow"/>
                <w:lang w:val="en-US"/>
              </w:rPr>
              <w:t>indication</w:t>
            </w:r>
            <w:proofErr w:type="spellEnd"/>
            <w:r w:rsidRPr="0049416E">
              <w:rPr>
                <w:rFonts w:ascii="Times" w:eastAsia="Malgun Gothic" w:hAnsi="Times"/>
                <w:sz w:val="20"/>
                <w:highlight w:val="yellow"/>
              </w:rPr>
              <w:t>( </w:t>
            </w:r>
            <w:proofErr w:type="spellStart"/>
            <w:r w:rsidRPr="0049416E">
              <w:rPr>
                <w:rFonts w:ascii="Times" w:eastAsia="Malgun Gothic" w:hAnsi="Times"/>
                <w:sz w:val="20"/>
                <w:highlight w:val="yellow"/>
              </w:rPr>
              <w:t>payloadSize</w:t>
            </w:r>
            <w:proofErr w:type="spellEnd"/>
            <w:proofErr w:type="gramEnd"/>
            <w:r w:rsidRPr="0049416E">
              <w:rPr>
                <w:rFonts w:ascii="Times" w:eastAsia="Malgun Gothic" w:hAnsi="Times"/>
                <w:sz w:val="20"/>
                <w:highlight w:val="yellow"/>
              </w:rPr>
              <w:t>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w:t>
            </w:r>
            <w:proofErr w:type="gramStart"/>
            <w:r w:rsidRPr="00C9691B">
              <w:rPr>
                <w:rFonts w:eastAsia="Malgun Gothic"/>
                <w:sz w:val="20"/>
              </w:rPr>
              <w:t>message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 xml:space="preserve">else /* </w:t>
            </w:r>
            <w:proofErr w:type="spellStart"/>
            <w:r w:rsidRPr="00C9691B">
              <w:rPr>
                <w:rFonts w:eastAsia="Malgun Gothic"/>
                <w:sz w:val="20"/>
              </w:rPr>
              <w:t>nal_unit_</w:t>
            </w:r>
            <w:proofErr w:type="gramStart"/>
            <w:r w:rsidRPr="00C9691B">
              <w:rPr>
                <w:rFonts w:eastAsia="Malgun Gothic"/>
                <w:sz w:val="20"/>
              </w:rPr>
              <w:t>type</w:t>
            </w:r>
            <w:proofErr w:type="spellEnd"/>
            <w:r w:rsidRPr="00C9691B">
              <w:rPr>
                <w:rFonts w:eastAsia="Malgun Gothic"/>
                <w:sz w:val="20"/>
              </w:rPr>
              <w:t>  =</w:t>
            </w:r>
            <w:proofErr w:type="gramEnd"/>
            <w:r w:rsidRPr="00C9691B">
              <w:rPr>
                <w:rFonts w:eastAsia="Malgun Gothic"/>
                <w:sz w:val="20"/>
              </w:rPr>
              <w:t>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filler_</w:t>
            </w:r>
            <w:proofErr w:type="gramStart"/>
            <w:r w:rsidRPr="00C9691B">
              <w:rPr>
                <w:rFonts w:eastAsia="Malgun Gothic"/>
                <w:sz w:val="20"/>
              </w:rPr>
              <w:t>payload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w:t>
            </w:r>
            <w:proofErr w:type="gramStart"/>
            <w:r w:rsidRPr="00C9691B">
              <w:rPr>
                <w:rFonts w:eastAsia="Malgun Gothic"/>
                <w:sz w:val="20"/>
              </w:rPr>
              <w:t>unregistered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end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w:t>
            </w:r>
            <w:proofErr w:type="gramStart"/>
            <w:r w:rsidRPr="00C9691B">
              <w:rPr>
                <w:rFonts w:eastAsia="Malgun Gothic"/>
                <w:sz w:val="20"/>
              </w:rPr>
              <w:t>hint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decoded_picture_</w:t>
            </w:r>
            <w:proofErr w:type="gramStart"/>
            <w:r w:rsidRPr="00C9691B">
              <w:rPr>
                <w:rFonts w:eastAsia="Malgun Gothic"/>
                <w:sz w:val="20"/>
              </w:rPr>
              <w:t>hash</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w:t>
            </w:r>
            <w:proofErr w:type="gramStart"/>
            <w:r w:rsidRPr="00C9691B">
              <w:rPr>
                <w:rFonts w:eastAsia="Malgun Gothic"/>
                <w:sz w:val="20"/>
              </w:rPr>
              <w:t>completion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w:t>
            </w:r>
            <w:proofErr w:type="gramStart"/>
            <w:r w:rsidRPr="00C9691B">
              <w:rPr>
                <w:rFonts w:eastAsia="Malgun Gothic"/>
                <w:sz w:val="20"/>
              </w:rPr>
              <w:t>message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more</w:t>
            </w:r>
            <w:proofErr w:type="gramEnd"/>
            <w:r w:rsidRPr="00C9691B">
              <w:rPr>
                <w:rFonts w:eastAsia="Malgun Gothic"/>
                <w:sz w:val="20"/>
              </w:rPr>
              <w:t>_data_in_payload</w:t>
            </w:r>
            <w:proofErr w:type="spellEnd"/>
            <w:r w:rsidRPr="00C9691B">
              <w:rPr>
                <w:rFonts w:eastAsia="Malgun Gothic"/>
                <w:sz w:val="20"/>
              </w:rPr>
              <w:t>(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payload</w:t>
            </w:r>
            <w:proofErr w:type="gramEnd"/>
            <w:r w:rsidRPr="00C9691B">
              <w:rPr>
                <w:rFonts w:eastAsia="Malgun Gothic"/>
                <w:sz w:val="20"/>
              </w:rPr>
              <w:t>_extension_present</w:t>
            </w:r>
            <w:proofErr w:type="spellEnd"/>
            <w:r w:rsidRPr="00C9691B">
              <w:rPr>
                <w:rFonts w:eastAsia="Malgun Gothic"/>
                <w:sz w:val="20"/>
              </w:rPr>
              <w: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b/>
                <w:sz w:val="20"/>
              </w:rPr>
              <w:t>reserved_payload_extension_data</w:t>
            </w:r>
            <w:proofErr w:type="spellEnd"/>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spellStart"/>
            <w:r w:rsidRPr="00C9691B">
              <w:rPr>
                <w:rFonts w:eastAsia="Malgun Gothic"/>
                <w:b/>
                <w:sz w:val="20"/>
              </w:rPr>
              <w:t>payload_bit_equal_to_one</w:t>
            </w:r>
            <w:proofErr w:type="spellEnd"/>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f(</w:t>
            </w:r>
            <w:proofErr w:type="gramEnd"/>
            <w:r w:rsidRPr="00C9691B">
              <w:rPr>
                <w:rFonts w:eastAsia="Malgun Gothic"/>
                <w:bCs/>
                <w:sz w:val="20"/>
              </w:rPr>
              <w:t>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while( !</w:t>
            </w:r>
            <w:proofErr w:type="spellStart"/>
            <w:proofErr w:type="gramEnd"/>
            <w:r w:rsidRPr="00C9691B">
              <w:rPr>
                <w:rFonts w:eastAsia="Malgun Gothic"/>
                <w:sz w:val="20"/>
              </w:rPr>
              <w:t>byte_aligned</w:t>
            </w:r>
            <w:proofErr w:type="spellEnd"/>
            <w:r w:rsidRPr="00C9691B">
              <w:rPr>
                <w:rFonts w:eastAsia="Malgun Gothic"/>
                <w:sz w:val="20"/>
              </w:rPr>
              <w:t>(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proofErr w:type="spellStart"/>
            <w:r w:rsidRPr="00A44B62">
              <w:rPr>
                <w:rFonts w:eastAsia="Malgun Gothic"/>
                <w:b/>
                <w:sz w:val="20"/>
              </w:rPr>
              <w:t>payload_bit_equal_to_zero</w:t>
            </w:r>
            <w:proofErr w:type="spellEnd"/>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A44B62">
              <w:rPr>
                <w:rFonts w:eastAsia="Malgun Gothic"/>
                <w:bCs/>
                <w:sz w:val="20"/>
              </w:rPr>
              <w:t>f(</w:t>
            </w:r>
            <w:proofErr w:type="gramEnd"/>
            <w:r w:rsidRPr="00A44B62">
              <w:rPr>
                <w:rFonts w:eastAsia="Malgun Gothic"/>
                <w:bCs/>
                <w:sz w:val="20"/>
              </w:rPr>
              <w:t>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lastRenderedPageBreak/>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r w:rsidRPr="00136F0C">
        <w:rPr>
          <w:b/>
        </w:rPr>
        <w:t>D.2.4</w:t>
      </w:r>
      <w:r w:rsidR="00337C75">
        <w:rPr>
          <w:b/>
        </w:rPr>
        <w:t>1.</w:t>
      </w:r>
      <w:r w:rsidR="00591003">
        <w:rPr>
          <w:b/>
        </w:rPr>
        <w:t>3</w:t>
      </w:r>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F450F2" w14:paraId="2F3BC54C" w14:textId="77777777" w:rsidTr="007B33C6">
        <w:trPr>
          <w:cantSplit/>
          <w:jc w:val="center"/>
        </w:trPr>
        <w:tc>
          <w:tcPr>
            <w:tcW w:w="7920" w:type="dxa"/>
          </w:tcPr>
          <w:p w14:paraId="6344B906" w14:textId="7F323932" w:rsidR="00997809" w:rsidRPr="00F450F2"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w:t>
            </w:r>
            <w:r w:rsidR="00A03C15">
              <w:rPr>
                <w:noProof/>
                <w:sz w:val="20"/>
              </w:rPr>
              <w:t>_video_</w:t>
            </w:r>
            <w:proofErr w:type="gramStart"/>
            <w:r w:rsidR="00A03C15">
              <w:rPr>
                <w:noProof/>
                <w:sz w:val="20"/>
              </w:rPr>
              <w:t>info</w:t>
            </w:r>
            <w:r w:rsidRPr="00F450F2">
              <w:rPr>
                <w:rFonts w:eastAsia="Malgun Gothic"/>
                <w:sz w:val="20"/>
              </w:rPr>
              <w:t>( </w:t>
            </w:r>
            <w:proofErr w:type="spellStart"/>
            <w:r w:rsidRPr="00F450F2">
              <w:rPr>
                <w:rFonts w:eastAsia="Malgun Gothic"/>
                <w:sz w:val="20"/>
              </w:rPr>
              <w:t>payloadSize</w:t>
            </w:r>
            <w:proofErr w:type="spellEnd"/>
            <w:proofErr w:type="gramEnd"/>
            <w:r w:rsidRPr="00F450F2">
              <w:rPr>
                <w:rFonts w:eastAsia="Malgun Gothic"/>
                <w:sz w:val="20"/>
              </w:rPr>
              <w:t> ) {</w:t>
            </w:r>
          </w:p>
        </w:tc>
        <w:tc>
          <w:tcPr>
            <w:tcW w:w="1157" w:type="dxa"/>
          </w:tcPr>
          <w:p w14:paraId="5E7AFCA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24411E" w:rsidRPr="0024411E" w14:paraId="581FE561" w14:textId="77777777" w:rsidTr="00302E0F">
        <w:trPr>
          <w:cantSplit/>
          <w:jc w:val="center"/>
        </w:trPr>
        <w:tc>
          <w:tcPr>
            <w:tcW w:w="7920" w:type="dxa"/>
          </w:tcPr>
          <w:p w14:paraId="4B3EC4AB"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cancel_flag</w:t>
            </w:r>
          </w:p>
        </w:tc>
        <w:tc>
          <w:tcPr>
            <w:tcW w:w="1157" w:type="dxa"/>
          </w:tcPr>
          <w:p w14:paraId="420BC20B" w14:textId="77777777" w:rsidR="0024411E" w:rsidRPr="00077FC1"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24411E" w:rsidRPr="0024411E" w14:paraId="78FCC56C" w14:textId="77777777" w:rsidTr="00302E0F">
        <w:trPr>
          <w:cantSplit/>
          <w:jc w:val="center"/>
        </w:trPr>
        <w:tc>
          <w:tcPr>
            <w:tcW w:w="7920" w:type="dxa"/>
          </w:tcPr>
          <w:p w14:paraId="5AAF9BB8" w14:textId="77777777" w:rsidR="0024411E" w:rsidRPr="0024411E"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24411E">
              <w:rPr>
                <w:rFonts w:eastAsia="Malgun Gothic"/>
                <w:noProof/>
                <w:sz w:val="20"/>
              </w:rPr>
              <w:tab/>
              <w:t>if( !fisheye_</w:t>
            </w:r>
            <w:r w:rsidRPr="0024411E">
              <w:rPr>
                <w:rFonts w:eastAsia="Malgun Gothic"/>
                <w:bCs/>
                <w:noProof/>
                <w:sz w:val="20"/>
              </w:rPr>
              <w:t>cancel_flag ) {</w:t>
            </w:r>
          </w:p>
        </w:tc>
        <w:tc>
          <w:tcPr>
            <w:tcW w:w="1157" w:type="dxa"/>
          </w:tcPr>
          <w:p w14:paraId="1DF5C7C0" w14:textId="77777777" w:rsidR="0024411E" w:rsidRPr="0024411E"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p>
        </w:tc>
      </w:tr>
      <w:tr w:rsidR="0024411E" w:rsidRPr="00F450F2" w14:paraId="550323B8" w14:textId="77777777" w:rsidTr="00302E0F">
        <w:trPr>
          <w:cantSplit/>
          <w:jc w:val="center"/>
        </w:trPr>
        <w:tc>
          <w:tcPr>
            <w:tcW w:w="7920" w:type="dxa"/>
          </w:tcPr>
          <w:p w14:paraId="142EB4AD"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persistence_flag</w:t>
            </w:r>
          </w:p>
        </w:tc>
        <w:tc>
          <w:tcPr>
            <w:tcW w:w="1157" w:type="dxa"/>
          </w:tcPr>
          <w:p w14:paraId="5ED60ED0"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997809" w:rsidRPr="00F450F2" w14:paraId="7A812A6A" w14:textId="77777777" w:rsidTr="007B33C6">
        <w:trPr>
          <w:cantSplit/>
          <w:jc w:val="center"/>
        </w:trPr>
        <w:tc>
          <w:tcPr>
            <w:tcW w:w="7920" w:type="dxa"/>
          </w:tcPr>
          <w:p w14:paraId="230CCFA6" w14:textId="777A4FAD"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view_dimension_idc</w:t>
            </w:r>
            <w:proofErr w:type="spellEnd"/>
          </w:p>
        </w:tc>
        <w:tc>
          <w:tcPr>
            <w:tcW w:w="1157" w:type="dxa"/>
          </w:tcPr>
          <w:p w14:paraId="3D86E161"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w:t>
            </w:r>
          </w:p>
        </w:tc>
      </w:tr>
      <w:tr w:rsidR="00997809" w:rsidRPr="00F450F2" w14:paraId="4361B7F9" w14:textId="77777777" w:rsidTr="007B33C6">
        <w:trPr>
          <w:cantSplit/>
          <w:jc w:val="center"/>
        </w:trPr>
        <w:tc>
          <w:tcPr>
            <w:tcW w:w="7920" w:type="dxa"/>
          </w:tcPr>
          <w:p w14:paraId="48451F17" w14:textId="75175A64" w:rsidR="00997809" w:rsidRPr="00997809" w:rsidRDefault="0024411E" w:rsidP="0024411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_reserved_zero_</w:t>
            </w:r>
            <w:r>
              <w:rPr>
                <w:b/>
                <w:sz w:val="20"/>
                <w:lang w:eastAsia="ko-KR"/>
              </w:rPr>
              <w:t>3</w:t>
            </w:r>
            <w:r w:rsidR="00997809" w:rsidRPr="00997809">
              <w:rPr>
                <w:b/>
                <w:sz w:val="20"/>
                <w:lang w:eastAsia="ko-KR"/>
              </w:rPr>
              <w:t>bits</w:t>
            </w:r>
          </w:p>
        </w:tc>
        <w:tc>
          <w:tcPr>
            <w:tcW w:w="1157" w:type="dxa"/>
          </w:tcPr>
          <w:p w14:paraId="1EC6957E" w14:textId="1BF392CF" w:rsidR="00997809" w:rsidRPr="00F450F2" w:rsidRDefault="00997809" w:rsidP="00C02F68">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00C02F68">
              <w:rPr>
                <w:bCs/>
                <w:sz w:val="20"/>
                <w:lang w:eastAsia="ko-KR"/>
              </w:rPr>
              <w:t>3</w:t>
            </w:r>
            <w:r w:rsidRPr="00F450F2">
              <w:rPr>
                <w:bCs/>
                <w:sz w:val="20"/>
                <w:lang w:eastAsia="ko-KR"/>
              </w:rPr>
              <w:t>)</w:t>
            </w:r>
          </w:p>
        </w:tc>
      </w:tr>
      <w:tr w:rsidR="00997809" w:rsidRPr="00F450F2" w14:paraId="0012FF85" w14:textId="77777777" w:rsidTr="007B33C6">
        <w:trPr>
          <w:cantSplit/>
          <w:jc w:val="center"/>
        </w:trPr>
        <w:tc>
          <w:tcPr>
            <w:tcW w:w="7920" w:type="dxa"/>
          </w:tcPr>
          <w:p w14:paraId="16DBA3F3" w14:textId="6243FED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num_</w:t>
            </w:r>
            <w:r w:rsidR="00CC2F41">
              <w:rPr>
                <w:b/>
                <w:sz w:val="20"/>
                <w:lang w:eastAsia="ko-KR"/>
              </w:rPr>
              <w:t>active_area</w:t>
            </w:r>
            <w:r w:rsidR="00997809" w:rsidRPr="00F450F2">
              <w:rPr>
                <w:b/>
                <w:sz w:val="20"/>
                <w:lang w:eastAsia="ko-KR"/>
              </w:rPr>
              <w:t>s_minus1</w:t>
            </w:r>
          </w:p>
        </w:tc>
        <w:tc>
          <w:tcPr>
            <w:tcW w:w="1157" w:type="dxa"/>
          </w:tcPr>
          <w:p w14:paraId="032D689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rPr>
              <w:t>u(</w:t>
            </w:r>
            <w:proofErr w:type="gramEnd"/>
            <w:r w:rsidRPr="00F450F2">
              <w:rPr>
                <w:bCs/>
                <w:sz w:val="20"/>
                <w:lang w:eastAsia="ko-KR"/>
              </w:rPr>
              <w:t>8</w:t>
            </w:r>
            <w:r w:rsidRPr="00F450F2">
              <w:rPr>
                <w:bCs/>
                <w:sz w:val="20"/>
              </w:rPr>
              <w:t>)</w:t>
            </w:r>
          </w:p>
        </w:tc>
      </w:tr>
      <w:tr w:rsidR="00997809" w:rsidRPr="00F450F2" w14:paraId="6601590C" w14:textId="77777777" w:rsidTr="007B33C6">
        <w:trPr>
          <w:cantSplit/>
          <w:jc w:val="center"/>
        </w:trPr>
        <w:tc>
          <w:tcPr>
            <w:tcW w:w="7920" w:type="dxa"/>
          </w:tcPr>
          <w:p w14:paraId="73E1326F" w14:textId="5846FC74" w:rsidR="00997809" w:rsidRPr="00F450F2" w:rsidRDefault="0024411E"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sz w:val="20"/>
                <w:lang w:eastAsia="ko-KR"/>
              </w:rPr>
              <w:tab/>
            </w:r>
            <w:r w:rsidR="00997809" w:rsidRPr="00F450F2">
              <w:rPr>
                <w:bCs/>
                <w:sz w:val="20"/>
                <w:lang w:eastAsia="ko-KR"/>
              </w:rPr>
              <w:tab/>
            </w:r>
            <w:proofErr w:type="gramStart"/>
            <w:r w:rsidR="00997809" w:rsidRPr="00F450F2">
              <w:rPr>
                <w:bCs/>
                <w:sz w:val="20"/>
                <w:lang w:eastAsia="ko-KR"/>
              </w:rPr>
              <w:t>for(</w:t>
            </w:r>
            <w:r w:rsidR="009346CA">
              <w:rPr>
                <w:bCs/>
                <w:sz w:val="20"/>
                <w:lang w:eastAsia="ko-KR"/>
              </w:rPr>
              <w:t xml:space="preserve"> </w:t>
            </w:r>
            <w:r w:rsidR="00997809" w:rsidRPr="00F450F2">
              <w:rPr>
                <w:bCs/>
                <w:sz w:val="20"/>
                <w:lang w:eastAsia="ko-KR"/>
              </w:rPr>
              <w:t>i</w:t>
            </w:r>
            <w:proofErr w:type="gramEnd"/>
            <w:r w:rsidR="009346CA">
              <w:rPr>
                <w:bCs/>
                <w:sz w:val="20"/>
                <w:lang w:eastAsia="ko-KR"/>
              </w:rPr>
              <w:t xml:space="preserve"> </w:t>
            </w:r>
            <w:r w:rsidR="00997809" w:rsidRPr="00F450F2">
              <w:rPr>
                <w:bCs/>
                <w:sz w:val="20"/>
                <w:lang w:eastAsia="ko-KR"/>
              </w:rPr>
              <w:t>=</w:t>
            </w:r>
            <w:r w:rsidR="009346CA">
              <w:rPr>
                <w:bCs/>
                <w:sz w:val="20"/>
                <w:lang w:eastAsia="ko-KR"/>
              </w:rPr>
              <w:t xml:space="preserve"> </w:t>
            </w:r>
            <w:r w:rsidR="00997809" w:rsidRPr="00F450F2">
              <w:rPr>
                <w:bCs/>
                <w:sz w:val="20"/>
                <w:lang w:eastAsia="ko-KR"/>
              </w:rPr>
              <w:t>0;</w:t>
            </w:r>
            <w:r w:rsidR="009346CA">
              <w:rPr>
                <w:bCs/>
                <w:sz w:val="20"/>
                <w:lang w:eastAsia="ko-KR"/>
              </w:rPr>
              <w:t xml:space="preserve"> </w:t>
            </w:r>
            <w:r w:rsidR="00997809" w:rsidRPr="00F450F2">
              <w:rPr>
                <w:bCs/>
                <w:sz w:val="20"/>
                <w:lang w:eastAsia="ko-KR"/>
              </w:rPr>
              <w:t>i</w:t>
            </w:r>
            <w:r w:rsidR="009346CA">
              <w:rPr>
                <w:bCs/>
                <w:sz w:val="20"/>
                <w:lang w:eastAsia="ko-KR"/>
              </w:rPr>
              <w:t>  </w:t>
            </w:r>
            <w:r w:rsidR="00997809" w:rsidRPr="00F450F2">
              <w:rPr>
                <w:bCs/>
                <w:sz w:val="20"/>
                <w:lang w:eastAsia="ko-KR"/>
              </w:rPr>
              <w:t>&lt;=</w:t>
            </w:r>
            <w:r w:rsidR="009346CA">
              <w:rPr>
                <w:bCs/>
                <w:sz w:val="20"/>
                <w:lang w:eastAsia="ko-KR"/>
              </w:rPr>
              <w:t>  </w:t>
            </w:r>
            <w:r w:rsidR="00591003">
              <w:rPr>
                <w:sz w:val="20"/>
                <w:lang w:eastAsia="ko-KR"/>
              </w:rPr>
              <w:t>fisheye</w:t>
            </w:r>
            <w:r w:rsidR="00997809" w:rsidRPr="00997809">
              <w:rPr>
                <w:sz w:val="20"/>
                <w:lang w:eastAsia="ko-KR"/>
              </w:rPr>
              <w:t>_</w:t>
            </w:r>
            <w:r w:rsidR="00997809" w:rsidRPr="00F450F2">
              <w:rPr>
                <w:bCs/>
                <w:sz w:val="20"/>
                <w:lang w:eastAsia="ko-KR"/>
              </w:rPr>
              <w:t>num_</w:t>
            </w:r>
            <w:r w:rsidR="00CC2F41">
              <w:rPr>
                <w:bCs/>
                <w:sz w:val="20"/>
                <w:lang w:eastAsia="ko-KR"/>
              </w:rPr>
              <w:t>active_area</w:t>
            </w:r>
            <w:r w:rsidR="00997809" w:rsidRPr="00F450F2">
              <w:rPr>
                <w:bCs/>
                <w:sz w:val="20"/>
                <w:lang w:eastAsia="ko-KR"/>
              </w:rPr>
              <w:t>s_minus1;</w:t>
            </w:r>
            <w:r w:rsidR="009346CA">
              <w:rPr>
                <w:bCs/>
                <w:sz w:val="20"/>
                <w:lang w:eastAsia="ko-KR"/>
              </w:rPr>
              <w:t xml:space="preserve"> </w:t>
            </w:r>
            <w:r w:rsidR="00997809" w:rsidRPr="00F450F2">
              <w:rPr>
                <w:bCs/>
                <w:sz w:val="20"/>
                <w:lang w:eastAsia="ko-KR"/>
              </w:rPr>
              <w:t>i++</w:t>
            </w:r>
            <w:r w:rsidR="009346CA">
              <w:rPr>
                <w:bCs/>
                <w:sz w:val="20"/>
                <w:lang w:eastAsia="ko-KR"/>
              </w:rPr>
              <w:t xml:space="preserve"> </w:t>
            </w:r>
            <w:r w:rsidR="00997809" w:rsidRPr="00F450F2">
              <w:rPr>
                <w:bCs/>
                <w:sz w:val="20"/>
                <w:lang w:eastAsia="ko-KR"/>
              </w:rPr>
              <w:t>) {</w:t>
            </w:r>
          </w:p>
        </w:tc>
        <w:tc>
          <w:tcPr>
            <w:tcW w:w="1157" w:type="dxa"/>
          </w:tcPr>
          <w:p w14:paraId="2158C81A"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076CC181" w14:textId="77777777" w:rsidTr="007B33C6">
        <w:trPr>
          <w:cantSplit/>
          <w:jc w:val="center"/>
        </w:trPr>
        <w:tc>
          <w:tcPr>
            <w:tcW w:w="7920" w:type="dxa"/>
          </w:tcPr>
          <w:p w14:paraId="5CC205C3" w14:textId="72B14536" w:rsidR="00997809" w:rsidRPr="00F450F2" w:rsidRDefault="0024411E" w:rsidP="001F6C7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proofErr w:type="spellStart"/>
            <w:r w:rsidR="001F6C7D">
              <w:rPr>
                <w:b/>
                <w:sz w:val="20"/>
                <w:lang w:val="en-US" w:eastAsia="ko-KR"/>
              </w:rPr>
              <w:t>circular_region</w:t>
            </w:r>
            <w:proofErr w:type="spellEnd"/>
            <w:r w:rsidR="00997809" w:rsidRPr="00F450F2">
              <w:rPr>
                <w:b/>
                <w:sz w:val="20"/>
                <w:lang w:eastAsia="ko-KR"/>
              </w:rPr>
              <w:t>_</w:t>
            </w:r>
            <w:proofErr w:type="spellStart"/>
            <w:r w:rsidR="00C202D5">
              <w:rPr>
                <w:b/>
                <w:sz w:val="20"/>
                <w:lang w:eastAsia="ko-KR"/>
              </w:rPr>
              <w:t>centre</w:t>
            </w:r>
            <w:r w:rsidR="00997809" w:rsidRPr="00F450F2">
              <w:rPr>
                <w:b/>
                <w:sz w:val="20"/>
                <w:lang w:eastAsia="ko-KR"/>
              </w:rPr>
              <w:t>_</w:t>
            </w:r>
            <w:proofErr w:type="gramStart"/>
            <w:r w:rsidR="00997809" w:rsidRPr="00F450F2">
              <w:rPr>
                <w:b/>
                <w:sz w:val="20"/>
                <w:lang w:eastAsia="ko-KR"/>
              </w:rPr>
              <w:t>x</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A63F2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167D107" w14:textId="77777777" w:rsidTr="007B33C6">
        <w:trPr>
          <w:cantSplit/>
          <w:jc w:val="center"/>
        </w:trPr>
        <w:tc>
          <w:tcPr>
            <w:tcW w:w="7920" w:type="dxa"/>
          </w:tcPr>
          <w:p w14:paraId="7248282F" w14:textId="14BE801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proofErr w:type="spellStart"/>
            <w:r w:rsidR="001F6C7D">
              <w:rPr>
                <w:b/>
                <w:sz w:val="20"/>
                <w:lang w:val="en-US" w:eastAsia="ko-KR"/>
              </w:rPr>
              <w:t>circular_region</w:t>
            </w:r>
            <w:proofErr w:type="spellEnd"/>
            <w:r w:rsidR="00997809" w:rsidRPr="00F450F2">
              <w:rPr>
                <w:b/>
                <w:sz w:val="20"/>
                <w:lang w:eastAsia="ko-KR"/>
              </w:rPr>
              <w:t>_</w:t>
            </w:r>
            <w:proofErr w:type="spellStart"/>
            <w:r w:rsidR="00C202D5">
              <w:rPr>
                <w:b/>
                <w:sz w:val="20"/>
                <w:lang w:eastAsia="ko-KR"/>
              </w:rPr>
              <w:t>centre</w:t>
            </w:r>
            <w:r w:rsidR="00997809" w:rsidRPr="00F450F2">
              <w:rPr>
                <w:b/>
                <w:sz w:val="20"/>
                <w:lang w:eastAsia="ko-KR"/>
              </w:rPr>
              <w:t>_</w:t>
            </w:r>
            <w:proofErr w:type="gramStart"/>
            <w:r w:rsidR="00997809" w:rsidRPr="00F450F2">
              <w:rPr>
                <w:b/>
                <w:sz w:val="20"/>
                <w:lang w:eastAsia="ko-KR"/>
              </w:rPr>
              <w:t>y</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53A875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5CE258FE" w14:textId="77777777" w:rsidTr="007B33C6">
        <w:trPr>
          <w:cantSplit/>
          <w:jc w:val="center"/>
        </w:trPr>
        <w:tc>
          <w:tcPr>
            <w:tcW w:w="7920" w:type="dxa"/>
          </w:tcPr>
          <w:p w14:paraId="46CAD601" w14:textId="0D46747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top</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E80C3B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EF4C49B" w14:textId="77777777" w:rsidTr="007B33C6">
        <w:trPr>
          <w:cantSplit/>
          <w:jc w:val="center"/>
        </w:trPr>
        <w:tc>
          <w:tcPr>
            <w:tcW w:w="7920" w:type="dxa"/>
          </w:tcPr>
          <w:p w14:paraId="727CE39C" w14:textId="48CB6937"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left</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C34C19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C527063" w14:textId="77777777" w:rsidTr="007B33C6">
        <w:trPr>
          <w:cantSplit/>
          <w:jc w:val="center"/>
        </w:trPr>
        <w:tc>
          <w:tcPr>
            <w:tcW w:w="7920" w:type="dxa"/>
          </w:tcPr>
          <w:p w14:paraId="1F2751F7" w14:textId="3D94AF3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width</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2803A8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9DDE4EE" w14:textId="77777777" w:rsidTr="007B33C6">
        <w:trPr>
          <w:cantSplit/>
          <w:jc w:val="center"/>
        </w:trPr>
        <w:tc>
          <w:tcPr>
            <w:tcW w:w="7920" w:type="dxa"/>
          </w:tcPr>
          <w:p w14:paraId="11AE5EE8" w14:textId="2C9B4F2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height</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97BB50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515ECBD6" w14:textId="77777777" w:rsidTr="007B33C6">
        <w:trPr>
          <w:cantSplit/>
          <w:jc w:val="center"/>
        </w:trPr>
        <w:tc>
          <w:tcPr>
            <w:tcW w:w="7920" w:type="dxa"/>
          </w:tcPr>
          <w:p w14:paraId="60A44830" w14:textId="19A72B08"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rPr>
              <w:tab/>
            </w:r>
            <w:r w:rsidR="00997809" w:rsidRPr="00F450F2">
              <w:rPr>
                <w:b/>
                <w:sz w:val="20"/>
              </w:rPr>
              <w:tab/>
            </w:r>
            <w:r w:rsidR="00997809" w:rsidRPr="00F450F2">
              <w:rPr>
                <w:b/>
                <w:sz w:val="20"/>
              </w:rPr>
              <w:tab/>
            </w:r>
            <w:r w:rsidR="00591003">
              <w:rPr>
                <w:b/>
                <w:sz w:val="20"/>
                <w:lang w:eastAsia="ko-KR"/>
              </w:rPr>
              <w:t>fisheye</w:t>
            </w:r>
            <w:r w:rsidR="00997809" w:rsidRPr="00997809">
              <w:rPr>
                <w:b/>
                <w:sz w:val="20"/>
                <w:lang w:eastAsia="ko-KR"/>
              </w:rPr>
              <w:t>_</w:t>
            </w:r>
            <w:proofErr w:type="spellStart"/>
            <w:r w:rsidR="001F6C7D">
              <w:rPr>
                <w:b/>
                <w:sz w:val="20"/>
                <w:lang w:val="en-US" w:eastAsia="ko-KR"/>
              </w:rPr>
              <w:t>circular_region</w:t>
            </w:r>
            <w:proofErr w:type="spellEnd"/>
            <w:r w:rsidR="00997809" w:rsidRPr="00F450F2">
              <w:rPr>
                <w:b/>
                <w:sz w:val="20"/>
                <w:lang w:eastAsia="ko-KR"/>
              </w:rPr>
              <w:t>_</w:t>
            </w:r>
            <w:proofErr w:type="gramStart"/>
            <w:r w:rsidR="00997809" w:rsidRPr="00F450F2">
              <w:rPr>
                <w:b/>
                <w:bCs/>
                <w:sz w:val="20"/>
                <w:lang w:eastAsia="ko-KR"/>
              </w:rPr>
              <w:t>radius</w:t>
            </w:r>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9724F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9CE0F68" w14:textId="77777777" w:rsidTr="007B33C6">
        <w:trPr>
          <w:cantSplit/>
          <w:jc w:val="center"/>
        </w:trPr>
        <w:tc>
          <w:tcPr>
            <w:tcW w:w="7920" w:type="dxa"/>
          </w:tcPr>
          <w:p w14:paraId="3CBEC183" w14:textId="5264CDAF" w:rsidR="00997809" w:rsidRPr="00F450F2" w:rsidRDefault="00732875"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scene_</w:t>
            </w:r>
            <w:proofErr w:type="gramStart"/>
            <w:r w:rsidR="00997809" w:rsidRPr="00F450F2">
              <w:rPr>
                <w:b/>
                <w:sz w:val="20"/>
                <w:lang w:eastAsia="ko-KR"/>
              </w:rPr>
              <w:t>radius</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D12803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5DEDB035" w14:textId="77777777" w:rsidTr="007B33C6">
        <w:trPr>
          <w:cantSplit/>
          <w:jc w:val="center"/>
        </w:trPr>
        <w:tc>
          <w:tcPr>
            <w:tcW w:w="7920" w:type="dxa"/>
          </w:tcPr>
          <w:p w14:paraId="0131D6A3" w14:textId="591F598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w:t>
            </w:r>
            <w:proofErr w:type="gramStart"/>
            <w:r w:rsidR="00997809" w:rsidRPr="00F450F2">
              <w:rPr>
                <w:b/>
                <w:sz w:val="20"/>
                <w:lang w:eastAsia="ko-KR"/>
              </w:rPr>
              <w:t>azimuth</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003D420"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i</w:t>
            </w:r>
            <w:r w:rsidRPr="00F450F2">
              <w:rPr>
                <w:bCs/>
                <w:sz w:val="20"/>
              </w:rPr>
              <w:t>(</w:t>
            </w:r>
            <w:proofErr w:type="gramEnd"/>
            <w:r w:rsidRPr="00F450F2">
              <w:rPr>
                <w:bCs/>
                <w:sz w:val="20"/>
                <w:lang w:eastAsia="ko-KR"/>
              </w:rPr>
              <w:t>32</w:t>
            </w:r>
            <w:r w:rsidRPr="00F450F2">
              <w:rPr>
                <w:bCs/>
                <w:sz w:val="20"/>
              </w:rPr>
              <w:t>)</w:t>
            </w:r>
          </w:p>
        </w:tc>
      </w:tr>
      <w:tr w:rsidR="00997809" w:rsidRPr="00F450F2" w14:paraId="06C1D23B" w14:textId="77777777" w:rsidTr="007B33C6">
        <w:trPr>
          <w:cantSplit/>
          <w:jc w:val="center"/>
        </w:trPr>
        <w:tc>
          <w:tcPr>
            <w:tcW w:w="7920" w:type="dxa"/>
          </w:tcPr>
          <w:p w14:paraId="028DCBE2" w14:textId="1B23EE0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w:t>
            </w:r>
            <w:proofErr w:type="gramStart"/>
            <w:r w:rsidR="00997809" w:rsidRPr="00F450F2">
              <w:rPr>
                <w:b/>
                <w:sz w:val="20"/>
                <w:lang w:eastAsia="ko-KR"/>
              </w:rPr>
              <w:t>elevation</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4D33C6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i</w:t>
            </w:r>
            <w:r w:rsidRPr="00F450F2">
              <w:rPr>
                <w:bCs/>
                <w:sz w:val="20"/>
              </w:rPr>
              <w:t>(</w:t>
            </w:r>
            <w:proofErr w:type="gramEnd"/>
            <w:r w:rsidRPr="00F450F2">
              <w:rPr>
                <w:bCs/>
                <w:sz w:val="20"/>
                <w:lang w:eastAsia="ko-KR"/>
              </w:rPr>
              <w:t>32</w:t>
            </w:r>
            <w:r w:rsidRPr="00F450F2">
              <w:rPr>
                <w:bCs/>
                <w:sz w:val="20"/>
              </w:rPr>
              <w:t>)</w:t>
            </w:r>
          </w:p>
        </w:tc>
      </w:tr>
      <w:tr w:rsidR="00997809" w:rsidRPr="00F450F2" w14:paraId="2A3351B4" w14:textId="77777777" w:rsidTr="007B33C6">
        <w:trPr>
          <w:cantSplit/>
          <w:jc w:val="center"/>
        </w:trPr>
        <w:tc>
          <w:tcPr>
            <w:tcW w:w="7920" w:type="dxa"/>
          </w:tcPr>
          <w:p w14:paraId="54AAE77E" w14:textId="5D18248C"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w:t>
            </w:r>
            <w:proofErr w:type="gramStart"/>
            <w:r w:rsidR="00997809" w:rsidRPr="00F450F2">
              <w:rPr>
                <w:b/>
                <w:sz w:val="20"/>
                <w:lang w:eastAsia="ko-KR"/>
              </w:rPr>
              <w:t>tilt</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B7FA03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i</w:t>
            </w:r>
            <w:r w:rsidRPr="00F450F2">
              <w:rPr>
                <w:bCs/>
                <w:sz w:val="20"/>
              </w:rPr>
              <w:t>(</w:t>
            </w:r>
            <w:proofErr w:type="gramEnd"/>
            <w:r w:rsidRPr="00F450F2">
              <w:rPr>
                <w:bCs/>
                <w:sz w:val="20"/>
                <w:lang w:eastAsia="ko-KR"/>
              </w:rPr>
              <w:t>32</w:t>
            </w:r>
            <w:r w:rsidRPr="00F450F2">
              <w:rPr>
                <w:bCs/>
                <w:sz w:val="20"/>
              </w:rPr>
              <w:t>)</w:t>
            </w:r>
          </w:p>
        </w:tc>
      </w:tr>
      <w:tr w:rsidR="00997809" w:rsidRPr="00F450F2" w14:paraId="364CFD83" w14:textId="77777777" w:rsidTr="007B33C6">
        <w:trPr>
          <w:cantSplit/>
          <w:jc w:val="center"/>
        </w:trPr>
        <w:tc>
          <w:tcPr>
            <w:tcW w:w="7920" w:type="dxa"/>
          </w:tcPr>
          <w:p w14:paraId="0DD21E71" w14:textId="1AA0F509"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w:t>
            </w:r>
            <w:proofErr w:type="gramStart"/>
            <w:r w:rsidR="00997809" w:rsidRPr="00F450F2">
              <w:rPr>
                <w:b/>
                <w:sz w:val="20"/>
                <w:lang w:eastAsia="ko-KR"/>
              </w:rPr>
              <w:t>x</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0E6836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271EE0D3" w14:textId="77777777" w:rsidTr="007B33C6">
        <w:trPr>
          <w:cantSplit/>
          <w:jc w:val="center"/>
        </w:trPr>
        <w:tc>
          <w:tcPr>
            <w:tcW w:w="7920" w:type="dxa"/>
          </w:tcPr>
          <w:p w14:paraId="42A6494E" w14:textId="3DD70A4E"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w:t>
            </w:r>
            <w:proofErr w:type="gramStart"/>
            <w:r w:rsidR="00997809" w:rsidRPr="00F450F2">
              <w:rPr>
                <w:b/>
                <w:sz w:val="20"/>
                <w:lang w:eastAsia="ko-KR"/>
              </w:rPr>
              <w:t>y</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005710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157901E2" w14:textId="77777777" w:rsidTr="007B33C6">
        <w:trPr>
          <w:cantSplit/>
          <w:jc w:val="center"/>
        </w:trPr>
        <w:tc>
          <w:tcPr>
            <w:tcW w:w="7920" w:type="dxa"/>
          </w:tcPr>
          <w:p w14:paraId="66A3B859" w14:textId="4F9B7BF6" w:rsidR="00997809" w:rsidRPr="00F450F2" w:rsidRDefault="0024411E" w:rsidP="007B33C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w:t>
            </w:r>
            <w:proofErr w:type="gramStart"/>
            <w:r w:rsidR="00997809" w:rsidRPr="00F450F2">
              <w:rPr>
                <w:b/>
                <w:sz w:val="20"/>
                <w:lang w:eastAsia="ko-KR"/>
              </w:rPr>
              <w:t>z</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1E41150" w14:textId="77777777" w:rsidR="00997809" w:rsidRPr="00F450F2" w:rsidRDefault="00997809" w:rsidP="007B33C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7EEF51A2" w14:textId="77777777" w:rsidTr="007B33C6">
        <w:trPr>
          <w:cantSplit/>
          <w:jc w:val="center"/>
        </w:trPr>
        <w:tc>
          <w:tcPr>
            <w:tcW w:w="7920" w:type="dxa"/>
          </w:tcPr>
          <w:p w14:paraId="5E49EA15" w14:textId="549568DF"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field_of_</w:t>
            </w:r>
            <w:proofErr w:type="gramStart"/>
            <w:r w:rsidR="00997809" w:rsidRPr="00F450F2">
              <w:rPr>
                <w:b/>
                <w:sz w:val="20"/>
                <w:lang w:eastAsia="ko-KR"/>
              </w:rPr>
              <w:t>view</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4A5FD32"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37A2D5A2" w14:textId="77777777" w:rsidTr="007B33C6">
        <w:trPr>
          <w:cantSplit/>
          <w:jc w:val="center"/>
        </w:trPr>
        <w:tc>
          <w:tcPr>
            <w:tcW w:w="7920" w:type="dxa"/>
          </w:tcPr>
          <w:p w14:paraId="3E1BB853" w14:textId="064ADF5C"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num_polynomial_</w:t>
            </w:r>
            <w:proofErr w:type="gramStart"/>
            <w:r w:rsidR="00997809" w:rsidRPr="00F450F2">
              <w:rPr>
                <w:b/>
                <w:sz w:val="20"/>
                <w:lang w:eastAsia="ko-KR"/>
              </w:rPr>
              <w:t>coe</w:t>
            </w:r>
            <w:r w:rsidR="00CC2F41">
              <w:rPr>
                <w:b/>
                <w:sz w:val="20"/>
                <w:lang w:eastAsia="ko-KR"/>
              </w:rPr>
              <w:t>f</w:t>
            </w:r>
            <w:r w:rsidR="00997809" w:rsidRPr="00F450F2">
              <w:rPr>
                <w:b/>
                <w:sz w:val="20"/>
                <w:lang w:eastAsia="ko-KR"/>
              </w:rPr>
              <w:t>fs</w:t>
            </w:r>
            <w:proofErr w:type="spellEnd"/>
            <w:r w:rsidR="00997809" w:rsidRPr="00F450F2">
              <w:rPr>
                <w:bCs/>
                <w:sz w:val="20"/>
              </w:rPr>
              <w:t>[</w:t>
            </w:r>
            <w:proofErr w:type="gramEnd"/>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87B2763"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16)</w:t>
            </w:r>
          </w:p>
        </w:tc>
      </w:tr>
      <w:tr w:rsidR="00997809" w:rsidRPr="00F450F2" w14:paraId="4384D3A2" w14:textId="77777777" w:rsidTr="007B33C6">
        <w:trPr>
          <w:cantSplit/>
          <w:jc w:val="center"/>
        </w:trPr>
        <w:tc>
          <w:tcPr>
            <w:tcW w:w="7920" w:type="dxa"/>
          </w:tcPr>
          <w:p w14:paraId="7CEA8B6E" w14:textId="434B5103"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gramStart"/>
            <w:r w:rsidR="00997809" w:rsidRPr="00F450F2">
              <w:rPr>
                <w:sz w:val="20"/>
                <w:lang w:eastAsia="ko-KR"/>
              </w:rPr>
              <w:t>for(</w:t>
            </w:r>
            <w:r w:rsidR="009346CA">
              <w:rPr>
                <w:sz w:val="20"/>
                <w:lang w:eastAsia="ko-KR"/>
              </w:rPr>
              <w:t xml:space="preserve"> </w:t>
            </w:r>
            <w:r w:rsidR="00997809" w:rsidRPr="00F450F2">
              <w:rPr>
                <w:sz w:val="20"/>
                <w:lang w:eastAsia="ko-KR"/>
              </w:rPr>
              <w:t>j</w:t>
            </w:r>
            <w:proofErr w:type="gramEnd"/>
            <w:r w:rsidR="009346CA">
              <w:rPr>
                <w:sz w:val="20"/>
                <w:lang w:eastAsia="ko-KR"/>
              </w:rPr>
              <w:t xml:space="preserve"> </w:t>
            </w:r>
            <w:r w:rsidR="00997809" w:rsidRPr="00F450F2">
              <w:rPr>
                <w:sz w:val="20"/>
                <w:lang w:eastAsia="ko-KR"/>
              </w:rPr>
              <w:t>=</w:t>
            </w:r>
            <w:r w:rsidR="009346CA">
              <w:rPr>
                <w:sz w:val="20"/>
                <w:lang w:eastAsia="ko-KR"/>
              </w:rPr>
              <w:t xml:space="preserve"> </w:t>
            </w:r>
            <w:r w:rsidR="00997809" w:rsidRPr="00F450F2">
              <w:rPr>
                <w:sz w:val="20"/>
                <w:lang w:eastAsia="ko-KR"/>
              </w:rPr>
              <w:t>0;</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&lt;</w:t>
            </w:r>
            <w:r w:rsidR="009346CA">
              <w:rPr>
                <w:sz w:val="20"/>
                <w:lang w:eastAsia="ko-KR"/>
              </w:rPr>
              <w:t xml:space="preserve"> </w:t>
            </w:r>
            <w:proofErr w:type="spellStart"/>
            <w:r w:rsidR="00591003">
              <w:rPr>
                <w:sz w:val="20"/>
                <w:lang w:eastAsia="ko-KR"/>
              </w:rPr>
              <w:t>fisheye</w:t>
            </w:r>
            <w:r w:rsidR="00997809" w:rsidRPr="00997809">
              <w:rPr>
                <w:sz w:val="20"/>
                <w:lang w:eastAsia="ko-KR"/>
              </w:rPr>
              <w:t>_</w:t>
            </w:r>
            <w:r w:rsidR="00997809" w:rsidRPr="00F450F2">
              <w:rPr>
                <w:sz w:val="20"/>
                <w:lang w:eastAsia="ko-KR"/>
              </w:rPr>
              <w:t>num_polynomial_coe</w:t>
            </w:r>
            <w:r w:rsidR="00CC2F41">
              <w:rPr>
                <w:sz w:val="20"/>
                <w:lang w:eastAsia="ko-KR"/>
              </w:rPr>
              <w:t>f</w:t>
            </w:r>
            <w:r w:rsidR="00997809" w:rsidRPr="00F450F2">
              <w:rPr>
                <w:sz w:val="20"/>
                <w:lang w:eastAsia="ko-KR"/>
              </w:rPr>
              <w:t>fs</w:t>
            </w:r>
            <w:proofErr w:type="spellEnd"/>
            <w:r w:rsidR="00997809" w:rsidRPr="00F450F2">
              <w:rPr>
                <w:sz w:val="20"/>
                <w:lang w:eastAsia="ko-KR"/>
              </w:rPr>
              <w:t>[</w:t>
            </w:r>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346CA">
              <w:rPr>
                <w:sz w:val="20"/>
                <w:lang w:eastAsia="ko-KR"/>
              </w:rPr>
              <w:t xml:space="preserve"> </w:t>
            </w:r>
            <w:proofErr w:type="spellStart"/>
            <w:r w:rsidR="00997809" w:rsidRPr="00F450F2">
              <w:rPr>
                <w:sz w:val="20"/>
                <w:lang w:eastAsia="ko-KR"/>
              </w:rPr>
              <w:t>j++</w:t>
            </w:r>
            <w:proofErr w:type="spellEnd"/>
            <w:r w:rsidR="009346CA">
              <w:rPr>
                <w:sz w:val="20"/>
                <w:lang w:eastAsia="ko-KR"/>
              </w:rPr>
              <w:t xml:space="preserve"> </w:t>
            </w:r>
            <w:r w:rsidR="00997809" w:rsidRPr="00F450F2">
              <w:rPr>
                <w:sz w:val="20"/>
                <w:lang w:eastAsia="ko-KR"/>
              </w:rPr>
              <w:t>)</w:t>
            </w:r>
          </w:p>
        </w:tc>
        <w:tc>
          <w:tcPr>
            <w:tcW w:w="1157" w:type="dxa"/>
          </w:tcPr>
          <w:p w14:paraId="4CF3E42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14EFFBB5" w14:textId="77777777" w:rsidTr="007B33C6">
        <w:trPr>
          <w:cantSplit/>
          <w:jc w:val="center"/>
        </w:trPr>
        <w:tc>
          <w:tcPr>
            <w:tcW w:w="7920" w:type="dxa"/>
          </w:tcPr>
          <w:p w14:paraId="59B7C66A" w14:textId="0E2A2A8E"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polynomial_</w:t>
            </w:r>
            <w:proofErr w:type="gramStart"/>
            <w:r w:rsidR="00997809" w:rsidRPr="00F450F2">
              <w:rPr>
                <w:b/>
                <w:sz w:val="20"/>
                <w:lang w:eastAsia="ko-KR"/>
              </w:rPr>
              <w:t>coe</w:t>
            </w:r>
            <w:r w:rsidR="00CC2F41">
              <w:rPr>
                <w:b/>
                <w:sz w:val="20"/>
                <w:lang w:eastAsia="ko-KR"/>
              </w:rPr>
              <w:t>f</w:t>
            </w:r>
            <w:r w:rsidR="00997809" w:rsidRPr="00F450F2">
              <w:rPr>
                <w:b/>
                <w:sz w:val="20"/>
                <w:lang w:eastAsia="ko-KR"/>
              </w:rPr>
              <w:t>f</w:t>
            </w:r>
            <w:proofErr w:type="spellEnd"/>
            <w:r w:rsidR="00997809" w:rsidRPr="00F450F2">
              <w:rPr>
                <w:sz w:val="20"/>
                <w:lang w:eastAsia="ko-KR"/>
              </w:rPr>
              <w:t>[</w:t>
            </w:r>
            <w:proofErr w:type="gramEnd"/>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97809" w:rsidRPr="00F450F2">
              <w:rPr>
                <w:rFonts w:eastAsia="Times New Roman"/>
                <w:sz w:val="20"/>
              </w:rPr>
              <w:t> </w:t>
            </w:r>
            <w:r w:rsidR="00997809" w:rsidRPr="00F450F2">
              <w:rPr>
                <w:sz w:val="20"/>
                <w:lang w:eastAsia="ko-KR"/>
              </w:rPr>
              <w:t>j</w:t>
            </w:r>
            <w:r w:rsidR="00997809" w:rsidRPr="00F450F2">
              <w:rPr>
                <w:rFonts w:eastAsia="Times New Roman"/>
                <w:sz w:val="20"/>
              </w:rPr>
              <w:t> </w:t>
            </w:r>
            <w:r w:rsidR="00997809" w:rsidRPr="00F450F2">
              <w:rPr>
                <w:sz w:val="20"/>
                <w:lang w:eastAsia="ko-KR"/>
              </w:rPr>
              <w:t>]</w:t>
            </w:r>
          </w:p>
        </w:tc>
        <w:tc>
          <w:tcPr>
            <w:tcW w:w="1157" w:type="dxa"/>
          </w:tcPr>
          <w:p w14:paraId="7A43C52B" w14:textId="6D08AC6A" w:rsidR="00997809" w:rsidRPr="00F450F2" w:rsidRDefault="00CC2F41" w:rsidP="00CC2F4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Pr>
                <w:bCs/>
                <w:sz w:val="20"/>
                <w:lang w:eastAsia="ko-KR"/>
              </w:rPr>
              <w:t>i</w:t>
            </w:r>
            <w:r w:rsidR="00997809" w:rsidRPr="00F450F2">
              <w:rPr>
                <w:bCs/>
                <w:sz w:val="20"/>
                <w:lang w:eastAsia="ko-KR"/>
              </w:rPr>
              <w:t>(</w:t>
            </w:r>
            <w:proofErr w:type="gramEnd"/>
            <w:r w:rsidR="00997809" w:rsidRPr="00F450F2">
              <w:rPr>
                <w:bCs/>
                <w:sz w:val="20"/>
                <w:lang w:eastAsia="ko-KR"/>
              </w:rPr>
              <w:t>32)</w:t>
            </w:r>
          </w:p>
        </w:tc>
      </w:tr>
      <w:tr w:rsidR="0024411E" w:rsidRPr="00F450F2" w14:paraId="6A7C1BBA" w14:textId="77777777" w:rsidTr="00302E0F">
        <w:trPr>
          <w:cantSplit/>
          <w:jc w:val="center"/>
        </w:trPr>
        <w:tc>
          <w:tcPr>
            <w:tcW w:w="7920" w:type="dxa"/>
          </w:tcPr>
          <w:p w14:paraId="115BBC15" w14:textId="77777777" w:rsidR="0024411E" w:rsidRPr="00F450F2"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24240">
              <w:rPr>
                <w:rFonts w:eastAsia="Malgun Gothic"/>
                <w:noProof/>
                <w:sz w:val="20"/>
              </w:rPr>
              <w:tab/>
            </w:r>
            <w:r w:rsidRPr="00C24240">
              <w:rPr>
                <w:sz w:val="20"/>
                <w:lang w:eastAsia="ko-KR"/>
              </w:rPr>
              <w:tab/>
              <w:t>}</w:t>
            </w:r>
          </w:p>
        </w:tc>
        <w:tc>
          <w:tcPr>
            <w:tcW w:w="1157" w:type="dxa"/>
          </w:tcPr>
          <w:p w14:paraId="074B2FF9"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3FA95E75" w14:textId="77777777" w:rsidTr="007B33C6">
        <w:trPr>
          <w:cantSplit/>
          <w:jc w:val="center"/>
        </w:trPr>
        <w:tc>
          <w:tcPr>
            <w:tcW w:w="7920" w:type="dxa"/>
          </w:tcPr>
          <w:p w14:paraId="5598169C" w14:textId="7777777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t>}</w:t>
            </w:r>
          </w:p>
        </w:tc>
        <w:tc>
          <w:tcPr>
            <w:tcW w:w="1157" w:type="dxa"/>
          </w:tcPr>
          <w:p w14:paraId="46A83FE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2BB1D1D8" w14:textId="77777777" w:rsidTr="007B33C6">
        <w:trPr>
          <w:cantSplit/>
          <w:jc w:val="center"/>
        </w:trPr>
        <w:tc>
          <w:tcPr>
            <w:tcW w:w="7920" w:type="dxa"/>
          </w:tcPr>
          <w:p w14:paraId="7E311594" w14:textId="65AADB5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3C15CE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3E9196FE" w:rsidR="00997809" w:rsidRDefault="00997809" w:rsidP="00997809">
      <w:pPr>
        <w:jc w:val="both"/>
        <w:rPr>
          <w:ins w:id="212" w:author="Ye-Kui Wang d00" w:date="2018-11-15T15:20:00Z"/>
          <w:sz w:val="20"/>
        </w:rPr>
      </w:pPr>
      <w:bookmarkStart w:id="213" w:name="_GoBack"/>
    </w:p>
    <w:p w14:paraId="59C7B5C2" w14:textId="1CE7BE7C" w:rsidR="00C23988" w:rsidRDefault="00C23988" w:rsidP="00C23988">
      <w:pPr>
        <w:keepNext/>
        <w:keepLines/>
        <w:spacing w:before="360"/>
        <w:outlineLvl w:val="0"/>
        <w:rPr>
          <w:ins w:id="214" w:author="Ye-Kui Wang d00" w:date="2018-11-15T15:21:00Z"/>
          <w:i/>
          <w:noProof/>
          <w:sz w:val="24"/>
        </w:rPr>
      </w:pPr>
      <w:ins w:id="215" w:author="Ye-Kui Wang d00" w:date="2018-11-15T15:21:00Z">
        <w:r>
          <w:rPr>
            <w:i/>
            <w:noProof/>
            <w:sz w:val="24"/>
          </w:rPr>
          <w:t xml:space="preserve">In </w:t>
        </w:r>
      </w:ins>
      <w:ins w:id="216" w:author="Ye-Kui Wang d00" w:date="2018-11-15T15:22:00Z">
        <w:r w:rsidRPr="00C23988">
          <w:rPr>
            <w:i/>
            <w:noProof/>
            <w:sz w:val="24"/>
          </w:rPr>
          <w:t>D.2.43</w:t>
        </w:r>
        <w:r>
          <w:rPr>
            <w:i/>
            <w:noProof/>
            <w:sz w:val="24"/>
          </w:rPr>
          <w:t xml:space="preserve"> (</w:t>
        </w:r>
        <w:r w:rsidRPr="00C23988">
          <w:rPr>
            <w:i/>
            <w:noProof/>
            <w:sz w:val="24"/>
          </w:rPr>
          <w:t>Motion-constrained tile sets extraction information sets SEI message syntax</w:t>
        </w:r>
        <w:r>
          <w:rPr>
            <w:i/>
            <w:noProof/>
            <w:sz w:val="24"/>
          </w:rPr>
          <w:t>),</w:t>
        </w:r>
        <w:r w:rsidRPr="00C23988">
          <w:rPr>
            <w:i/>
            <w:noProof/>
            <w:sz w:val="24"/>
          </w:rPr>
          <w:t xml:space="preserve"> </w:t>
        </w:r>
      </w:ins>
      <w:ins w:id="217" w:author="Ye-Kui Wang d00" w:date="2018-11-15T15:21:00Z">
        <w:r>
          <w:rPr>
            <w:i/>
            <w:noProof/>
            <w:sz w:val="24"/>
          </w:rPr>
          <w:t>replace the following rows:</w:t>
        </w:r>
      </w:ins>
    </w:p>
    <w:p w14:paraId="52DD9CAB" w14:textId="27EF2515" w:rsidR="00C23988" w:rsidRDefault="00C23988" w:rsidP="00C23988">
      <w:pPr>
        <w:tabs>
          <w:tab w:val="clear" w:pos="360"/>
          <w:tab w:val="clear" w:pos="720"/>
          <w:tab w:val="clear" w:pos="1080"/>
          <w:tab w:val="clear" w:pos="1440"/>
          <w:tab w:val="left" w:pos="794"/>
          <w:tab w:val="left" w:pos="1191"/>
          <w:tab w:val="left" w:pos="1588"/>
          <w:tab w:val="left" w:pos="1985"/>
        </w:tabs>
        <w:jc w:val="both"/>
        <w:rPr>
          <w:ins w:id="218" w:author="Ye-Kui Wang d00" w:date="2018-11-15T15:23: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C23988" w:rsidRPr="003F3F11" w14:paraId="00C18A4E" w14:textId="77777777" w:rsidTr="00090464">
        <w:trPr>
          <w:trHeight w:val="204"/>
          <w:jc w:val="center"/>
          <w:ins w:id="219" w:author="Ye-Kui Wang d00" w:date="2018-11-15T15:23:00Z"/>
        </w:trPr>
        <w:tc>
          <w:tcPr>
            <w:tcW w:w="7920" w:type="dxa"/>
          </w:tcPr>
          <w:p w14:paraId="53EF3748" w14:textId="77777777" w:rsidR="00C23988" w:rsidRPr="003F3F11" w:rsidRDefault="00C23988" w:rsidP="00090464">
            <w:pPr>
              <w:pStyle w:val="tablesyntax"/>
              <w:spacing w:before="20" w:after="40"/>
              <w:rPr>
                <w:ins w:id="220" w:author="Ye-Kui Wang d00" w:date="2018-11-15T15:23:00Z"/>
                <w:rFonts w:eastAsia="Batang"/>
                <w:b/>
                <w:bCs/>
                <w:lang w:eastAsia="ko-KR"/>
              </w:rPr>
            </w:pPr>
            <w:ins w:id="221" w:author="Ye-Kui Wang d00" w:date="2018-11-15T15:23:00Z">
              <w:r w:rsidRPr="003F3F11">
                <w:rPr>
                  <w:rFonts w:eastAsia="Batang"/>
                  <w:b/>
                  <w:bCs/>
                  <w:lang w:eastAsia="ko-KR"/>
                </w:rPr>
                <w:tab/>
              </w:r>
              <w:r w:rsidRPr="003F3F11">
                <w:rPr>
                  <w:rFonts w:eastAsia="Batang"/>
                  <w:b/>
                  <w:bCs/>
                  <w:lang w:eastAsia="ko-KR"/>
                </w:rPr>
                <w:tab/>
              </w:r>
              <w:r w:rsidRPr="003F3F11">
                <w:rPr>
                  <w:rFonts w:eastAsia="Batang"/>
                  <w:b/>
                  <w:bCs/>
                  <w:lang w:eastAsia="ko-KR"/>
                </w:rPr>
                <w:tab/>
              </w:r>
              <w:proofErr w:type="gramStart"/>
              <w:r w:rsidRPr="003F3F11">
                <w:rPr>
                  <w:color w:val="000000"/>
                </w:rPr>
                <w:t>for( k</w:t>
              </w:r>
              <w:proofErr w:type="gramEnd"/>
              <w:r w:rsidRPr="003F3F11">
                <w:rPr>
                  <w:color w:val="000000"/>
                </w:rPr>
                <w:t> = 0; k  &lt;=  </w:t>
              </w:r>
              <w:proofErr w:type="spellStart"/>
              <w:r w:rsidRPr="003F3F11">
                <w:rPr>
                  <w:rFonts w:eastAsia="Batang"/>
                  <w:bCs/>
                  <w:lang w:eastAsia="ko-KR"/>
                </w:rPr>
                <w:t>vps_rbsp_data_length</w:t>
              </w:r>
              <w:proofErr w:type="spellEnd"/>
              <w:r w:rsidRPr="003F3F11">
                <w:rPr>
                  <w:rFonts w:eastAsia="Batang"/>
                  <w:bCs/>
                  <w:lang w:eastAsia="ko-KR"/>
                </w:rPr>
                <w:t>[ i ][ j ]</w:t>
              </w:r>
              <w:r w:rsidRPr="003F3F11">
                <w:rPr>
                  <w:color w:val="000000"/>
                </w:rPr>
                <w:t>; k++ )</w:t>
              </w:r>
            </w:ins>
          </w:p>
        </w:tc>
        <w:tc>
          <w:tcPr>
            <w:tcW w:w="1150" w:type="dxa"/>
          </w:tcPr>
          <w:p w14:paraId="1B28A152" w14:textId="77777777" w:rsidR="00C23988" w:rsidRPr="003F3F11" w:rsidRDefault="00C23988" w:rsidP="00090464">
            <w:pPr>
              <w:keepNext/>
              <w:spacing w:before="20" w:after="40"/>
              <w:jc w:val="center"/>
              <w:rPr>
                <w:ins w:id="222" w:author="Ye-Kui Wang d00" w:date="2018-11-15T15:23:00Z"/>
                <w:rFonts w:eastAsia="Batang"/>
                <w:bCs/>
              </w:rPr>
            </w:pPr>
          </w:p>
        </w:tc>
      </w:tr>
    </w:tbl>
    <w:p w14:paraId="1C6E5E44" w14:textId="2C9E05FA" w:rsidR="00C23988" w:rsidRDefault="00C23988" w:rsidP="00C23988">
      <w:pPr>
        <w:tabs>
          <w:tab w:val="clear" w:pos="360"/>
          <w:tab w:val="clear" w:pos="720"/>
          <w:tab w:val="clear" w:pos="1080"/>
          <w:tab w:val="clear" w:pos="1440"/>
          <w:tab w:val="left" w:pos="794"/>
          <w:tab w:val="left" w:pos="1191"/>
          <w:tab w:val="left" w:pos="1588"/>
          <w:tab w:val="left" w:pos="1985"/>
        </w:tabs>
        <w:jc w:val="both"/>
        <w:rPr>
          <w:ins w:id="223" w:author="Ye-Kui Wang d00" w:date="2018-11-15T15:23: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C23988" w:rsidRPr="003F3F11" w14:paraId="63BE23CF" w14:textId="77777777" w:rsidTr="00090464">
        <w:trPr>
          <w:trHeight w:val="204"/>
          <w:jc w:val="center"/>
          <w:ins w:id="224" w:author="Ye-Kui Wang d00" w:date="2018-11-15T15:23:00Z"/>
        </w:trPr>
        <w:tc>
          <w:tcPr>
            <w:tcW w:w="7920" w:type="dxa"/>
          </w:tcPr>
          <w:p w14:paraId="606DE2B6" w14:textId="77777777" w:rsidR="00C23988" w:rsidRPr="003F3F11" w:rsidRDefault="00C23988" w:rsidP="00090464">
            <w:pPr>
              <w:pStyle w:val="tablesyntax"/>
              <w:spacing w:before="20" w:after="40"/>
              <w:rPr>
                <w:ins w:id="225" w:author="Ye-Kui Wang d00" w:date="2018-11-15T15:23:00Z"/>
                <w:rFonts w:eastAsia="Batang"/>
                <w:b/>
                <w:bCs/>
                <w:lang w:eastAsia="ko-KR"/>
              </w:rPr>
            </w:pPr>
            <w:ins w:id="226" w:author="Ye-Kui Wang d00" w:date="2018-11-15T15:23:00Z">
              <w:r w:rsidRPr="003F3F11">
                <w:rPr>
                  <w:rFonts w:eastAsia="Batang"/>
                  <w:b/>
                  <w:bCs/>
                  <w:lang w:eastAsia="ko-KR"/>
                </w:rPr>
                <w:tab/>
              </w:r>
              <w:r w:rsidRPr="003F3F11">
                <w:rPr>
                  <w:rFonts w:eastAsia="Batang"/>
                  <w:b/>
                  <w:bCs/>
                  <w:lang w:eastAsia="ko-KR"/>
                </w:rPr>
                <w:tab/>
              </w:r>
              <w:r w:rsidRPr="003F3F11">
                <w:rPr>
                  <w:rFonts w:eastAsia="Batang"/>
                  <w:b/>
                  <w:bCs/>
                  <w:lang w:eastAsia="ko-KR"/>
                </w:rPr>
                <w:tab/>
              </w:r>
              <w:proofErr w:type="gramStart"/>
              <w:r w:rsidRPr="003F3F11">
                <w:rPr>
                  <w:color w:val="000000"/>
                </w:rPr>
                <w:t>for( k</w:t>
              </w:r>
              <w:proofErr w:type="gramEnd"/>
              <w:r w:rsidRPr="003F3F11">
                <w:rPr>
                  <w:color w:val="000000"/>
                </w:rPr>
                <w:t> = 0; k  &lt;=  </w:t>
              </w:r>
              <w:proofErr w:type="spellStart"/>
              <w:r w:rsidRPr="003F3F11">
                <w:rPr>
                  <w:rFonts w:eastAsia="Batang"/>
                  <w:bCs/>
                  <w:lang w:eastAsia="ko-KR"/>
                </w:rPr>
                <w:t>sps_rbsp_data_length</w:t>
              </w:r>
              <w:proofErr w:type="spellEnd"/>
              <w:r w:rsidRPr="003F3F11">
                <w:rPr>
                  <w:rFonts w:eastAsia="Batang"/>
                  <w:bCs/>
                  <w:lang w:eastAsia="ko-KR"/>
                </w:rPr>
                <w:t>[ i ][ j ]</w:t>
              </w:r>
              <w:r w:rsidRPr="003F3F11">
                <w:rPr>
                  <w:color w:val="000000"/>
                </w:rPr>
                <w:t>; k++ )</w:t>
              </w:r>
            </w:ins>
          </w:p>
        </w:tc>
        <w:tc>
          <w:tcPr>
            <w:tcW w:w="1150" w:type="dxa"/>
          </w:tcPr>
          <w:p w14:paraId="729F48F0" w14:textId="77777777" w:rsidR="00C23988" w:rsidRPr="003F3F11" w:rsidRDefault="00C23988" w:rsidP="00090464">
            <w:pPr>
              <w:keepNext/>
              <w:spacing w:before="20" w:after="40"/>
              <w:jc w:val="center"/>
              <w:rPr>
                <w:ins w:id="227" w:author="Ye-Kui Wang d00" w:date="2018-11-15T15:23:00Z"/>
                <w:rFonts w:eastAsia="Batang"/>
                <w:bCs/>
              </w:rPr>
            </w:pPr>
          </w:p>
        </w:tc>
      </w:tr>
    </w:tbl>
    <w:p w14:paraId="45580C74" w14:textId="6BD719BA" w:rsidR="00C23988" w:rsidRDefault="00C23988" w:rsidP="00C23988">
      <w:pPr>
        <w:tabs>
          <w:tab w:val="clear" w:pos="360"/>
          <w:tab w:val="clear" w:pos="720"/>
          <w:tab w:val="clear" w:pos="1080"/>
          <w:tab w:val="clear" w:pos="1440"/>
          <w:tab w:val="left" w:pos="794"/>
          <w:tab w:val="left" w:pos="1191"/>
          <w:tab w:val="left" w:pos="1588"/>
          <w:tab w:val="left" w:pos="1985"/>
        </w:tabs>
        <w:jc w:val="both"/>
        <w:rPr>
          <w:ins w:id="228" w:author="Ye-Kui Wang d00" w:date="2018-11-15T15:23: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C23988" w:rsidRPr="003F3F11" w14:paraId="1F18AFD2" w14:textId="77777777" w:rsidTr="00090464">
        <w:trPr>
          <w:trHeight w:val="204"/>
          <w:jc w:val="center"/>
          <w:ins w:id="229" w:author="Ye-Kui Wang d00" w:date="2018-11-15T15:23:00Z"/>
        </w:trPr>
        <w:tc>
          <w:tcPr>
            <w:tcW w:w="7920" w:type="dxa"/>
          </w:tcPr>
          <w:p w14:paraId="5CC7924A" w14:textId="77777777" w:rsidR="00C23988" w:rsidRPr="003F3F11" w:rsidRDefault="00C23988" w:rsidP="00090464">
            <w:pPr>
              <w:pStyle w:val="tablesyntax"/>
              <w:spacing w:before="20" w:after="40"/>
              <w:rPr>
                <w:ins w:id="230" w:author="Ye-Kui Wang d00" w:date="2018-11-15T15:23:00Z"/>
                <w:rFonts w:eastAsia="Batang"/>
                <w:b/>
                <w:bCs/>
                <w:lang w:eastAsia="ko-KR"/>
              </w:rPr>
            </w:pPr>
            <w:ins w:id="231" w:author="Ye-Kui Wang d00" w:date="2018-11-15T15:23:00Z">
              <w:r w:rsidRPr="003F3F11">
                <w:rPr>
                  <w:rFonts w:eastAsia="Batang"/>
                  <w:b/>
                  <w:bCs/>
                  <w:lang w:eastAsia="ko-KR"/>
                </w:rPr>
                <w:tab/>
              </w:r>
              <w:r w:rsidRPr="003F3F11">
                <w:rPr>
                  <w:rFonts w:eastAsia="Batang"/>
                  <w:b/>
                  <w:bCs/>
                  <w:lang w:eastAsia="ko-KR"/>
                </w:rPr>
                <w:tab/>
              </w:r>
              <w:r w:rsidRPr="003F3F11">
                <w:rPr>
                  <w:rFonts w:eastAsia="Batang"/>
                  <w:b/>
                  <w:bCs/>
                  <w:lang w:eastAsia="ko-KR"/>
                </w:rPr>
                <w:tab/>
              </w:r>
              <w:proofErr w:type="gramStart"/>
              <w:r w:rsidRPr="003F3F11">
                <w:rPr>
                  <w:color w:val="000000"/>
                </w:rPr>
                <w:t>for( k</w:t>
              </w:r>
              <w:proofErr w:type="gramEnd"/>
              <w:r w:rsidRPr="003F3F11">
                <w:rPr>
                  <w:color w:val="000000"/>
                </w:rPr>
                <w:t> = 0; k  &lt;=  </w:t>
              </w:r>
              <w:proofErr w:type="spellStart"/>
              <w:r w:rsidRPr="003F3F11">
                <w:rPr>
                  <w:rFonts w:eastAsia="Batang"/>
                  <w:bCs/>
                  <w:lang w:eastAsia="ko-KR"/>
                </w:rPr>
                <w:t>pps_rbsp_data_length</w:t>
              </w:r>
              <w:proofErr w:type="spellEnd"/>
              <w:r w:rsidRPr="003F3F11">
                <w:rPr>
                  <w:rFonts w:eastAsia="Batang"/>
                  <w:bCs/>
                  <w:lang w:eastAsia="ko-KR"/>
                </w:rPr>
                <w:t>[ i ][ j ]</w:t>
              </w:r>
              <w:r w:rsidRPr="003F3F11">
                <w:rPr>
                  <w:color w:val="000000"/>
                </w:rPr>
                <w:t>; k++ )</w:t>
              </w:r>
            </w:ins>
          </w:p>
        </w:tc>
        <w:tc>
          <w:tcPr>
            <w:tcW w:w="1150" w:type="dxa"/>
          </w:tcPr>
          <w:p w14:paraId="6F440249" w14:textId="77777777" w:rsidR="00C23988" w:rsidRPr="003F3F11" w:rsidRDefault="00C23988" w:rsidP="00090464">
            <w:pPr>
              <w:keepNext/>
              <w:spacing w:before="20" w:after="40"/>
              <w:jc w:val="center"/>
              <w:rPr>
                <w:ins w:id="232" w:author="Ye-Kui Wang d00" w:date="2018-11-15T15:23:00Z"/>
                <w:rFonts w:eastAsia="Batang"/>
                <w:bCs/>
              </w:rPr>
            </w:pPr>
          </w:p>
        </w:tc>
      </w:tr>
    </w:tbl>
    <w:p w14:paraId="3602D6CD" w14:textId="77777777" w:rsidR="00C23988" w:rsidRDefault="00C23988" w:rsidP="00C23988">
      <w:pPr>
        <w:tabs>
          <w:tab w:val="clear" w:pos="360"/>
          <w:tab w:val="clear" w:pos="720"/>
          <w:tab w:val="clear" w:pos="1080"/>
          <w:tab w:val="clear" w:pos="1440"/>
          <w:tab w:val="left" w:pos="794"/>
          <w:tab w:val="left" w:pos="1191"/>
          <w:tab w:val="left" w:pos="1588"/>
          <w:tab w:val="left" w:pos="1985"/>
        </w:tabs>
        <w:jc w:val="both"/>
        <w:rPr>
          <w:ins w:id="233" w:author="Ye-Kui Wang d00" w:date="2018-11-15T15:23:00Z"/>
          <w:rFonts w:eastAsia="Times New Roman"/>
          <w:sz w:val="20"/>
          <w:lang w:val="en-GB"/>
        </w:rPr>
      </w:pPr>
    </w:p>
    <w:p w14:paraId="012BFDE4" w14:textId="77777777" w:rsidR="00C23988" w:rsidRPr="00CC21CC" w:rsidRDefault="00C23988" w:rsidP="00C23988">
      <w:pPr>
        <w:tabs>
          <w:tab w:val="clear" w:pos="360"/>
          <w:tab w:val="clear" w:pos="720"/>
          <w:tab w:val="clear" w:pos="1080"/>
          <w:tab w:val="clear" w:pos="1440"/>
          <w:tab w:val="left" w:pos="794"/>
          <w:tab w:val="left" w:pos="1191"/>
          <w:tab w:val="left" w:pos="1588"/>
          <w:tab w:val="left" w:pos="1985"/>
        </w:tabs>
        <w:jc w:val="both"/>
        <w:rPr>
          <w:ins w:id="234" w:author="Ye-Kui Wang d00" w:date="2018-11-15T15:21:00Z"/>
          <w:rFonts w:eastAsia="Times New Roman"/>
          <w:sz w:val="20"/>
          <w:lang w:val="en-GB"/>
        </w:rPr>
      </w:pPr>
    </w:p>
    <w:p w14:paraId="1AD02118" w14:textId="266FEAFD" w:rsidR="00C23988" w:rsidRPr="00A44B62" w:rsidRDefault="00C23988" w:rsidP="00C23988">
      <w:pPr>
        <w:keepNext/>
        <w:keepLines/>
        <w:spacing w:before="360"/>
        <w:outlineLvl w:val="1"/>
        <w:rPr>
          <w:ins w:id="235" w:author="Ye-Kui Wang d00" w:date="2018-11-15T15:21:00Z"/>
          <w:i/>
          <w:noProof/>
          <w:sz w:val="24"/>
        </w:rPr>
      </w:pPr>
      <w:ins w:id="236" w:author="Ye-Kui Wang d00" w:date="2018-11-15T15:21:00Z">
        <w:r w:rsidRPr="00A44B62">
          <w:rPr>
            <w:i/>
            <w:noProof/>
            <w:sz w:val="24"/>
          </w:rPr>
          <w:t>with the following</w:t>
        </w:r>
        <w:r>
          <w:rPr>
            <w:i/>
            <w:noProof/>
            <w:sz w:val="24"/>
          </w:rPr>
          <w:t xml:space="preserve"> rows, respectively (</w:t>
        </w:r>
      </w:ins>
      <w:ins w:id="237" w:author="Ye-Kui Wang d00" w:date="2018-11-15T15:24:00Z">
        <w:r>
          <w:rPr>
            <w:i/>
            <w:noProof/>
            <w:sz w:val="24"/>
          </w:rPr>
          <w:t>chang</w:t>
        </w:r>
      </w:ins>
      <w:ins w:id="238" w:author="Ye-Kui Wang d00" w:date="2018-12-23T22:41:00Z">
        <w:r w:rsidR="00FD734D">
          <w:rPr>
            <w:i/>
            <w:noProof/>
            <w:sz w:val="24"/>
          </w:rPr>
          <w:t>ing</w:t>
        </w:r>
      </w:ins>
      <w:ins w:id="239" w:author="Ye-Kui Wang d00" w:date="2018-11-15T15:24:00Z">
        <w:r>
          <w:rPr>
            <w:i/>
            <w:noProof/>
            <w:sz w:val="24"/>
          </w:rPr>
          <w:t xml:space="preserve"> "  &lt;=  " to " &lt; "</w:t>
        </w:r>
      </w:ins>
      <w:ins w:id="240" w:author="Ye-Kui Wang d00" w:date="2018-11-15T15:21:00Z">
        <w:r>
          <w:rPr>
            <w:i/>
            <w:noProof/>
            <w:sz w:val="24"/>
          </w:rPr>
          <w:t>)</w:t>
        </w:r>
        <w:r w:rsidRPr="00A44B62">
          <w:rPr>
            <w:i/>
            <w:noProof/>
            <w:sz w:val="24"/>
          </w:rPr>
          <w:t>:</w:t>
        </w:r>
      </w:ins>
    </w:p>
    <w:p w14:paraId="0F81F0F0" w14:textId="77777777" w:rsidR="00C23988" w:rsidRDefault="00C23988" w:rsidP="00C23988">
      <w:pPr>
        <w:tabs>
          <w:tab w:val="clear" w:pos="360"/>
          <w:tab w:val="clear" w:pos="720"/>
          <w:tab w:val="clear" w:pos="1080"/>
          <w:tab w:val="clear" w:pos="1440"/>
          <w:tab w:val="left" w:pos="794"/>
          <w:tab w:val="left" w:pos="1191"/>
          <w:tab w:val="left" w:pos="1588"/>
          <w:tab w:val="left" w:pos="1985"/>
        </w:tabs>
        <w:jc w:val="both"/>
        <w:rPr>
          <w:ins w:id="241" w:author="Ye-Kui Wang d00" w:date="2018-11-15T15:23: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C23988" w:rsidRPr="003F3F11" w14:paraId="1036B50B" w14:textId="77777777" w:rsidTr="00090464">
        <w:trPr>
          <w:trHeight w:val="204"/>
          <w:jc w:val="center"/>
          <w:ins w:id="242" w:author="Ye-Kui Wang d00" w:date="2018-11-15T15:23:00Z"/>
        </w:trPr>
        <w:tc>
          <w:tcPr>
            <w:tcW w:w="7920" w:type="dxa"/>
          </w:tcPr>
          <w:p w14:paraId="0704DB91" w14:textId="46AB85DD" w:rsidR="00C23988" w:rsidRPr="003F3F11" w:rsidRDefault="00C23988" w:rsidP="00082AE4">
            <w:pPr>
              <w:pStyle w:val="tablesyntax"/>
              <w:spacing w:before="20" w:after="40"/>
              <w:rPr>
                <w:ins w:id="243" w:author="Ye-Kui Wang d00" w:date="2018-11-15T15:23:00Z"/>
                <w:rFonts w:eastAsia="Batang"/>
                <w:b/>
                <w:bCs/>
                <w:lang w:eastAsia="ko-KR"/>
              </w:rPr>
            </w:pPr>
            <w:ins w:id="244" w:author="Ye-Kui Wang d00" w:date="2018-11-15T15:23:00Z">
              <w:r w:rsidRPr="003F3F11">
                <w:rPr>
                  <w:rFonts w:eastAsia="Batang"/>
                  <w:b/>
                  <w:bCs/>
                  <w:lang w:eastAsia="ko-KR"/>
                </w:rPr>
                <w:tab/>
              </w:r>
              <w:r w:rsidRPr="003F3F11">
                <w:rPr>
                  <w:rFonts w:eastAsia="Batang"/>
                  <w:b/>
                  <w:bCs/>
                  <w:lang w:eastAsia="ko-KR"/>
                </w:rPr>
                <w:tab/>
              </w:r>
              <w:r w:rsidRPr="003F3F11">
                <w:rPr>
                  <w:rFonts w:eastAsia="Batang"/>
                  <w:b/>
                  <w:bCs/>
                  <w:lang w:eastAsia="ko-KR"/>
                </w:rPr>
                <w:tab/>
              </w:r>
              <w:proofErr w:type="gramStart"/>
              <w:r w:rsidRPr="003F3F11">
                <w:rPr>
                  <w:color w:val="000000"/>
                </w:rPr>
                <w:t>for( k</w:t>
              </w:r>
              <w:proofErr w:type="gramEnd"/>
              <w:r w:rsidRPr="003F3F11">
                <w:rPr>
                  <w:color w:val="000000"/>
                </w:rPr>
                <w:t> = 0; k </w:t>
              </w:r>
              <w:r w:rsidRPr="00401538">
                <w:rPr>
                  <w:color w:val="000000"/>
                  <w:highlight w:val="yellow"/>
                  <w:rPrChange w:id="245" w:author="Ye-Kui Wang d00" w:date="2018-11-15T15:25:00Z">
                    <w:rPr>
                      <w:color w:val="000000"/>
                    </w:rPr>
                  </w:rPrChange>
                </w:rPr>
                <w:t>&lt;</w:t>
              </w:r>
              <w:r w:rsidRPr="003F3F11">
                <w:rPr>
                  <w:color w:val="000000"/>
                </w:rPr>
                <w:t> </w:t>
              </w:r>
              <w:proofErr w:type="spellStart"/>
              <w:r w:rsidRPr="003F3F11">
                <w:rPr>
                  <w:rFonts w:eastAsia="Batang"/>
                  <w:bCs/>
                  <w:lang w:eastAsia="ko-KR"/>
                </w:rPr>
                <w:t>vps_rbsp_data_length</w:t>
              </w:r>
              <w:proofErr w:type="spellEnd"/>
              <w:r w:rsidRPr="003F3F11">
                <w:rPr>
                  <w:rFonts w:eastAsia="Batang"/>
                  <w:bCs/>
                  <w:lang w:eastAsia="ko-KR"/>
                </w:rPr>
                <w:t>[ i ][ j ]</w:t>
              </w:r>
              <w:r w:rsidRPr="003F3F11">
                <w:rPr>
                  <w:color w:val="000000"/>
                </w:rPr>
                <w:t>; k++ )</w:t>
              </w:r>
            </w:ins>
          </w:p>
        </w:tc>
        <w:tc>
          <w:tcPr>
            <w:tcW w:w="1150" w:type="dxa"/>
          </w:tcPr>
          <w:p w14:paraId="6067FBE0" w14:textId="77777777" w:rsidR="00C23988" w:rsidRPr="003F3F11" w:rsidRDefault="00C23988" w:rsidP="00090464">
            <w:pPr>
              <w:keepNext/>
              <w:spacing w:before="20" w:after="40"/>
              <w:jc w:val="center"/>
              <w:rPr>
                <w:ins w:id="246" w:author="Ye-Kui Wang d00" w:date="2018-11-15T15:23:00Z"/>
                <w:rFonts w:eastAsia="Batang"/>
                <w:bCs/>
              </w:rPr>
            </w:pPr>
          </w:p>
        </w:tc>
      </w:tr>
    </w:tbl>
    <w:p w14:paraId="1DCC135B" w14:textId="77777777" w:rsidR="00C23988" w:rsidRDefault="00C23988" w:rsidP="00C23988">
      <w:pPr>
        <w:tabs>
          <w:tab w:val="clear" w:pos="360"/>
          <w:tab w:val="clear" w:pos="720"/>
          <w:tab w:val="clear" w:pos="1080"/>
          <w:tab w:val="clear" w:pos="1440"/>
          <w:tab w:val="left" w:pos="794"/>
          <w:tab w:val="left" w:pos="1191"/>
          <w:tab w:val="left" w:pos="1588"/>
          <w:tab w:val="left" w:pos="1985"/>
        </w:tabs>
        <w:jc w:val="both"/>
        <w:rPr>
          <w:ins w:id="247" w:author="Ye-Kui Wang d00" w:date="2018-11-15T15:23: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C23988" w:rsidRPr="003F3F11" w14:paraId="244184B4" w14:textId="77777777" w:rsidTr="00090464">
        <w:trPr>
          <w:trHeight w:val="204"/>
          <w:jc w:val="center"/>
          <w:ins w:id="248" w:author="Ye-Kui Wang d00" w:date="2018-11-15T15:23:00Z"/>
        </w:trPr>
        <w:tc>
          <w:tcPr>
            <w:tcW w:w="7920" w:type="dxa"/>
          </w:tcPr>
          <w:p w14:paraId="390F51EA" w14:textId="2826162A" w:rsidR="00C23988" w:rsidRPr="003F3F11" w:rsidRDefault="00C23988" w:rsidP="00082AE4">
            <w:pPr>
              <w:pStyle w:val="tablesyntax"/>
              <w:spacing w:before="20" w:after="40"/>
              <w:rPr>
                <w:ins w:id="249" w:author="Ye-Kui Wang d00" w:date="2018-11-15T15:23:00Z"/>
                <w:rFonts w:eastAsia="Batang"/>
                <w:b/>
                <w:bCs/>
                <w:lang w:eastAsia="ko-KR"/>
              </w:rPr>
            </w:pPr>
            <w:ins w:id="250" w:author="Ye-Kui Wang d00" w:date="2018-11-15T15:23:00Z">
              <w:r w:rsidRPr="003F3F11">
                <w:rPr>
                  <w:rFonts w:eastAsia="Batang"/>
                  <w:b/>
                  <w:bCs/>
                  <w:lang w:eastAsia="ko-KR"/>
                </w:rPr>
                <w:tab/>
              </w:r>
              <w:r w:rsidRPr="003F3F11">
                <w:rPr>
                  <w:rFonts w:eastAsia="Batang"/>
                  <w:b/>
                  <w:bCs/>
                  <w:lang w:eastAsia="ko-KR"/>
                </w:rPr>
                <w:tab/>
              </w:r>
              <w:r w:rsidRPr="003F3F11">
                <w:rPr>
                  <w:rFonts w:eastAsia="Batang"/>
                  <w:b/>
                  <w:bCs/>
                  <w:lang w:eastAsia="ko-KR"/>
                </w:rPr>
                <w:tab/>
              </w:r>
              <w:proofErr w:type="gramStart"/>
              <w:r w:rsidRPr="003F3F11">
                <w:rPr>
                  <w:color w:val="000000"/>
                </w:rPr>
                <w:t>for( k</w:t>
              </w:r>
              <w:proofErr w:type="gramEnd"/>
              <w:r w:rsidRPr="003F3F11">
                <w:rPr>
                  <w:color w:val="000000"/>
                </w:rPr>
                <w:t> = 0; k </w:t>
              </w:r>
              <w:r w:rsidRPr="00C23988">
                <w:rPr>
                  <w:color w:val="000000"/>
                  <w:highlight w:val="yellow"/>
                  <w:rPrChange w:id="251" w:author="Ye-Kui Wang d00" w:date="2018-11-15T15:24:00Z">
                    <w:rPr>
                      <w:color w:val="000000"/>
                    </w:rPr>
                  </w:rPrChange>
                </w:rPr>
                <w:t>&lt;</w:t>
              </w:r>
              <w:r w:rsidRPr="003F3F11">
                <w:rPr>
                  <w:color w:val="000000"/>
                </w:rPr>
                <w:t> </w:t>
              </w:r>
              <w:proofErr w:type="spellStart"/>
              <w:r w:rsidRPr="003F3F11">
                <w:rPr>
                  <w:rFonts w:eastAsia="Batang"/>
                  <w:bCs/>
                  <w:lang w:eastAsia="ko-KR"/>
                </w:rPr>
                <w:t>sps_rbsp_data_length</w:t>
              </w:r>
              <w:proofErr w:type="spellEnd"/>
              <w:r w:rsidRPr="003F3F11">
                <w:rPr>
                  <w:rFonts w:eastAsia="Batang"/>
                  <w:bCs/>
                  <w:lang w:eastAsia="ko-KR"/>
                </w:rPr>
                <w:t>[ i ][ j ]</w:t>
              </w:r>
              <w:r w:rsidRPr="003F3F11">
                <w:rPr>
                  <w:color w:val="000000"/>
                </w:rPr>
                <w:t>; k++ )</w:t>
              </w:r>
            </w:ins>
          </w:p>
        </w:tc>
        <w:tc>
          <w:tcPr>
            <w:tcW w:w="1150" w:type="dxa"/>
          </w:tcPr>
          <w:p w14:paraId="1BC65F44" w14:textId="77777777" w:rsidR="00C23988" w:rsidRPr="003F3F11" w:rsidRDefault="00C23988" w:rsidP="00090464">
            <w:pPr>
              <w:keepNext/>
              <w:spacing w:before="20" w:after="40"/>
              <w:jc w:val="center"/>
              <w:rPr>
                <w:ins w:id="252" w:author="Ye-Kui Wang d00" w:date="2018-11-15T15:23:00Z"/>
                <w:rFonts w:eastAsia="Batang"/>
                <w:bCs/>
              </w:rPr>
            </w:pPr>
          </w:p>
        </w:tc>
      </w:tr>
    </w:tbl>
    <w:p w14:paraId="008CAE6F" w14:textId="77777777" w:rsidR="00C23988" w:rsidRDefault="00C23988" w:rsidP="00C23988">
      <w:pPr>
        <w:tabs>
          <w:tab w:val="clear" w:pos="360"/>
          <w:tab w:val="clear" w:pos="720"/>
          <w:tab w:val="clear" w:pos="1080"/>
          <w:tab w:val="clear" w:pos="1440"/>
          <w:tab w:val="left" w:pos="794"/>
          <w:tab w:val="left" w:pos="1191"/>
          <w:tab w:val="left" w:pos="1588"/>
          <w:tab w:val="left" w:pos="1985"/>
        </w:tabs>
        <w:jc w:val="both"/>
        <w:rPr>
          <w:ins w:id="253" w:author="Ye-Kui Wang d00" w:date="2018-11-15T15:23:00Z"/>
          <w:rFonts w:eastAsia="Times New Roma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C23988" w:rsidRPr="003F3F11" w14:paraId="0A889024" w14:textId="77777777" w:rsidTr="00090464">
        <w:trPr>
          <w:trHeight w:val="204"/>
          <w:jc w:val="center"/>
          <w:ins w:id="254" w:author="Ye-Kui Wang d00" w:date="2018-11-15T15:23:00Z"/>
        </w:trPr>
        <w:tc>
          <w:tcPr>
            <w:tcW w:w="7920" w:type="dxa"/>
          </w:tcPr>
          <w:p w14:paraId="300C7EEA" w14:textId="1E8949BF" w:rsidR="00C23988" w:rsidRPr="003F3F11" w:rsidRDefault="00C23988" w:rsidP="00082AE4">
            <w:pPr>
              <w:pStyle w:val="tablesyntax"/>
              <w:spacing w:before="20" w:after="40"/>
              <w:rPr>
                <w:ins w:id="255" w:author="Ye-Kui Wang d00" w:date="2018-11-15T15:23:00Z"/>
                <w:rFonts w:eastAsia="Batang"/>
                <w:b/>
                <w:bCs/>
                <w:lang w:eastAsia="ko-KR"/>
              </w:rPr>
            </w:pPr>
            <w:ins w:id="256" w:author="Ye-Kui Wang d00" w:date="2018-11-15T15:23:00Z">
              <w:r w:rsidRPr="003F3F11">
                <w:rPr>
                  <w:rFonts w:eastAsia="Batang"/>
                  <w:b/>
                  <w:bCs/>
                  <w:lang w:eastAsia="ko-KR"/>
                </w:rPr>
                <w:tab/>
              </w:r>
              <w:r w:rsidRPr="003F3F11">
                <w:rPr>
                  <w:rFonts w:eastAsia="Batang"/>
                  <w:b/>
                  <w:bCs/>
                  <w:lang w:eastAsia="ko-KR"/>
                </w:rPr>
                <w:tab/>
              </w:r>
              <w:r w:rsidRPr="003F3F11">
                <w:rPr>
                  <w:rFonts w:eastAsia="Batang"/>
                  <w:b/>
                  <w:bCs/>
                  <w:lang w:eastAsia="ko-KR"/>
                </w:rPr>
                <w:tab/>
              </w:r>
              <w:proofErr w:type="gramStart"/>
              <w:r w:rsidRPr="003F3F11">
                <w:rPr>
                  <w:color w:val="000000"/>
                </w:rPr>
                <w:t>for( k</w:t>
              </w:r>
              <w:proofErr w:type="gramEnd"/>
              <w:r w:rsidRPr="003F3F11">
                <w:rPr>
                  <w:color w:val="000000"/>
                </w:rPr>
                <w:t> = 0; k </w:t>
              </w:r>
              <w:r w:rsidRPr="00C23988">
                <w:rPr>
                  <w:color w:val="000000"/>
                  <w:highlight w:val="yellow"/>
                  <w:rPrChange w:id="257" w:author="Ye-Kui Wang d00" w:date="2018-11-15T15:24:00Z">
                    <w:rPr>
                      <w:color w:val="000000"/>
                    </w:rPr>
                  </w:rPrChange>
                </w:rPr>
                <w:t>&lt;</w:t>
              </w:r>
              <w:r w:rsidRPr="003F3F11">
                <w:rPr>
                  <w:color w:val="000000"/>
                </w:rPr>
                <w:t> </w:t>
              </w:r>
              <w:proofErr w:type="spellStart"/>
              <w:r w:rsidRPr="003F3F11">
                <w:rPr>
                  <w:rFonts w:eastAsia="Batang"/>
                  <w:bCs/>
                  <w:lang w:eastAsia="ko-KR"/>
                </w:rPr>
                <w:t>pps_rbsp_data_length</w:t>
              </w:r>
              <w:proofErr w:type="spellEnd"/>
              <w:r w:rsidRPr="003F3F11">
                <w:rPr>
                  <w:rFonts w:eastAsia="Batang"/>
                  <w:bCs/>
                  <w:lang w:eastAsia="ko-KR"/>
                </w:rPr>
                <w:t>[ i ][ j ]</w:t>
              </w:r>
              <w:r w:rsidRPr="003F3F11">
                <w:rPr>
                  <w:color w:val="000000"/>
                </w:rPr>
                <w:t>; k++ )</w:t>
              </w:r>
            </w:ins>
          </w:p>
        </w:tc>
        <w:tc>
          <w:tcPr>
            <w:tcW w:w="1150" w:type="dxa"/>
          </w:tcPr>
          <w:p w14:paraId="6A6D9F63" w14:textId="77777777" w:rsidR="00C23988" w:rsidRPr="003F3F11" w:rsidRDefault="00C23988" w:rsidP="00090464">
            <w:pPr>
              <w:keepNext/>
              <w:spacing w:before="20" w:after="40"/>
              <w:jc w:val="center"/>
              <w:rPr>
                <w:ins w:id="258" w:author="Ye-Kui Wang d00" w:date="2018-11-15T15:23:00Z"/>
                <w:rFonts w:eastAsia="Batang"/>
                <w:bCs/>
              </w:rPr>
            </w:pPr>
          </w:p>
        </w:tc>
      </w:tr>
      <w:bookmarkEnd w:id="213"/>
    </w:tbl>
    <w:p w14:paraId="725A6E8E" w14:textId="77777777" w:rsidR="00C23988" w:rsidRPr="00082AE4" w:rsidRDefault="00C23988" w:rsidP="00997809">
      <w:pPr>
        <w:jc w:val="both"/>
        <w:rPr>
          <w:sz w:val="20"/>
        </w:rPr>
      </w:pPr>
    </w:p>
    <w:p w14:paraId="556CC3F0" w14:textId="0D0F4FB4" w:rsidR="009346CA" w:rsidRPr="00A44B62" w:rsidRDefault="009346CA" w:rsidP="009346CA">
      <w:pPr>
        <w:keepNext/>
        <w:keepLines/>
        <w:spacing w:before="360"/>
        <w:outlineLvl w:val="0"/>
        <w:rPr>
          <w:i/>
          <w:noProof/>
          <w:sz w:val="24"/>
        </w:rPr>
      </w:pPr>
      <w:r w:rsidRPr="00A44B62">
        <w:rPr>
          <w:i/>
          <w:noProof/>
          <w:sz w:val="24"/>
        </w:rPr>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07E810" w14:textId="6E5D393A" w:rsidR="00F450F2" w:rsidRPr="00A44B62" w:rsidRDefault="00F450F2" w:rsidP="00F450F2">
      <w:pPr>
        <w:keepNext/>
        <w:keepLines/>
        <w:spacing w:before="360"/>
        <w:outlineLvl w:val="0"/>
        <w:rPr>
          <w:i/>
          <w:noProof/>
          <w:sz w:val="24"/>
        </w:rPr>
      </w:pPr>
      <w:r w:rsidRPr="00A44B62">
        <w:rPr>
          <w:i/>
          <w:noProof/>
          <w:sz w:val="24"/>
        </w:rPr>
        <w:t>Add clauses D.2.4</w:t>
      </w:r>
      <w:r w:rsidR="009346CA">
        <w:rPr>
          <w:i/>
          <w:noProof/>
          <w:sz w:val="24"/>
        </w:rPr>
        <w:t>5</w:t>
      </w:r>
      <w:r w:rsidRPr="00A44B62">
        <w:rPr>
          <w:i/>
          <w:noProof/>
          <w:sz w:val="24"/>
        </w:rPr>
        <w:t xml:space="preserve"> </w:t>
      </w:r>
      <w:r>
        <w:rPr>
          <w:i/>
          <w:noProof/>
          <w:sz w:val="24"/>
        </w:rPr>
        <w:t xml:space="preserve">and </w:t>
      </w:r>
      <w:r w:rsidRPr="00A44B62">
        <w:rPr>
          <w:i/>
          <w:noProof/>
          <w:sz w:val="24"/>
        </w:rPr>
        <w:t>D.2.4</w:t>
      </w:r>
      <w:r w:rsidR="009346CA">
        <w:rPr>
          <w:i/>
          <w:noProof/>
          <w:sz w:val="24"/>
        </w:rPr>
        <w:t>6</w:t>
      </w:r>
      <w:r w:rsidRPr="00A44B62">
        <w:rPr>
          <w:i/>
          <w:noProof/>
          <w:sz w:val="24"/>
        </w:rPr>
        <w:t>, as follows:</w:t>
      </w:r>
    </w:p>
    <w:p w14:paraId="2F14B7D6" w14:textId="4B06EA04"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9346CA">
        <w:rPr>
          <w:b/>
          <w:szCs w:val="22"/>
        </w:rPr>
        <w:t>5</w:t>
      </w:r>
      <w:r w:rsidRPr="000331A3">
        <w:rPr>
          <w:b/>
          <w:szCs w:val="22"/>
        </w:rPr>
        <w:tab/>
      </w:r>
      <w:r w:rsidR="009346CA" w:rsidRPr="009346CA">
        <w:rPr>
          <w:b/>
          <w:szCs w:val="22"/>
        </w:rPr>
        <w:t>SEI manifest</w:t>
      </w:r>
      <w:r w:rsidRPr="009346CA">
        <w:rPr>
          <w:b/>
          <w:szCs w:val="22"/>
        </w:rPr>
        <w:t xml:space="preserve"> </w:t>
      </w:r>
      <w:r w:rsidRPr="000331A3">
        <w:rPr>
          <w:b/>
          <w:szCs w:val="22"/>
        </w:rPr>
        <w:t>SEI message syntax</w:t>
      </w:r>
    </w:p>
    <w:p w14:paraId="48DD6130" w14:textId="77777777" w:rsidR="00024D98" w:rsidRPr="00F450F2"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F450F2" w14:paraId="55FD15FC" w14:textId="77777777" w:rsidTr="00492EB6">
        <w:trPr>
          <w:cantSplit/>
          <w:jc w:val="center"/>
        </w:trPr>
        <w:tc>
          <w:tcPr>
            <w:tcW w:w="7920" w:type="dxa"/>
          </w:tcPr>
          <w:p w14:paraId="6FE63D1C" w14:textId="182F0F8B" w:rsidR="00024D98"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sei_</w:t>
            </w:r>
            <w:proofErr w:type="gramStart"/>
            <w:r>
              <w:rPr>
                <w:noProof/>
                <w:sz w:val="20"/>
              </w:rPr>
              <w:t>manifest</w:t>
            </w:r>
            <w:r w:rsidR="0023350B" w:rsidRPr="00F450F2">
              <w:rPr>
                <w:rFonts w:eastAsia="Malgun Gothic"/>
                <w:sz w:val="20"/>
              </w:rPr>
              <w:t>( </w:t>
            </w:r>
            <w:proofErr w:type="spellStart"/>
            <w:r w:rsidR="00024D98" w:rsidRPr="00F450F2">
              <w:rPr>
                <w:rFonts w:eastAsia="Malgun Gothic"/>
                <w:sz w:val="20"/>
              </w:rPr>
              <w:t>payloadSize</w:t>
            </w:r>
            <w:proofErr w:type="spellEnd"/>
            <w:proofErr w:type="gramEnd"/>
            <w:r w:rsidR="00806EB4" w:rsidRPr="00F450F2">
              <w:rPr>
                <w:rFonts w:eastAsia="Malgun Gothic"/>
                <w:sz w:val="20"/>
              </w:rPr>
              <w:t> )</w:t>
            </w:r>
            <w:r w:rsidR="005D7365" w:rsidRPr="00F450F2">
              <w:rPr>
                <w:rFonts w:eastAsia="Malgun Gothic"/>
                <w:sz w:val="20"/>
              </w:rPr>
              <w:t xml:space="preserve"> </w:t>
            </w:r>
            <w:r w:rsidR="00024D98" w:rsidRPr="00F450F2">
              <w:rPr>
                <w:rFonts w:eastAsia="Malgun Gothic"/>
                <w:sz w:val="20"/>
              </w:rPr>
              <w:t>{</w:t>
            </w:r>
          </w:p>
        </w:tc>
        <w:tc>
          <w:tcPr>
            <w:tcW w:w="1157" w:type="dxa"/>
          </w:tcPr>
          <w:p w14:paraId="6EC350BB" w14:textId="77777777" w:rsidR="00024D98" w:rsidRPr="00F450F2"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9346CA" w:rsidRPr="00F450F2" w14:paraId="779C4DF9" w14:textId="77777777" w:rsidTr="00492EB6">
        <w:trPr>
          <w:cantSplit/>
          <w:jc w:val="center"/>
        </w:trPr>
        <w:tc>
          <w:tcPr>
            <w:tcW w:w="7920" w:type="dxa"/>
          </w:tcPr>
          <w:p w14:paraId="6A83D0B1" w14:textId="03EA1E09"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
                <w:bCs/>
                <w:noProof/>
                <w:sz w:val="20"/>
              </w:rPr>
              <w:tab/>
            </w:r>
            <w:r>
              <w:rPr>
                <w:b/>
                <w:bCs/>
                <w:noProof/>
                <w:sz w:val="20"/>
              </w:rPr>
              <w:t>manifest_num_sei_msg_types</w:t>
            </w:r>
          </w:p>
        </w:tc>
        <w:tc>
          <w:tcPr>
            <w:tcW w:w="1157" w:type="dxa"/>
          </w:tcPr>
          <w:p w14:paraId="5DEA1108" w14:textId="50400F5D"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40412B14" w14:textId="77777777" w:rsidTr="00492EB6">
        <w:trPr>
          <w:cantSplit/>
          <w:jc w:val="center"/>
        </w:trPr>
        <w:tc>
          <w:tcPr>
            <w:tcW w:w="7920" w:type="dxa"/>
          </w:tcPr>
          <w:p w14:paraId="42684324" w14:textId="6B3D017E"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ab/>
              <w:t xml:space="preserve">for( i = 0; i &lt; </w:t>
            </w:r>
            <w:r>
              <w:rPr>
                <w:noProof/>
                <w:sz w:val="20"/>
              </w:rPr>
              <w:t>manifest_num_sei_msg_types</w:t>
            </w:r>
            <w:r w:rsidRPr="002B5469">
              <w:rPr>
                <w:noProof/>
                <w:sz w:val="20"/>
              </w:rPr>
              <w:t>; i++ ) {</w:t>
            </w:r>
          </w:p>
        </w:tc>
        <w:tc>
          <w:tcPr>
            <w:tcW w:w="1157" w:type="dxa"/>
          </w:tcPr>
          <w:p w14:paraId="34E49552" w14:textId="1E6F40B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4D1D859A" w14:textId="77777777" w:rsidTr="00492EB6">
        <w:trPr>
          <w:cantSplit/>
          <w:jc w:val="center"/>
        </w:trPr>
        <w:tc>
          <w:tcPr>
            <w:tcW w:w="7920" w:type="dxa"/>
          </w:tcPr>
          <w:p w14:paraId="1F1E7243" w14:textId="238AD464"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7" w:type="dxa"/>
          </w:tcPr>
          <w:p w14:paraId="6E123F91" w14:textId="26C948B2"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693D0130" w14:textId="77777777" w:rsidTr="00492EB6">
        <w:trPr>
          <w:cantSplit/>
          <w:jc w:val="center"/>
        </w:trPr>
        <w:tc>
          <w:tcPr>
            <w:tcW w:w="7920" w:type="dxa"/>
          </w:tcPr>
          <w:p w14:paraId="009B3C64" w14:textId="1767180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7" w:type="dxa"/>
          </w:tcPr>
          <w:p w14:paraId="5E687AD4" w14:textId="6911877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noProof/>
                <w:sz w:val="20"/>
              </w:rPr>
              <w:t>u(8)</w:t>
            </w:r>
          </w:p>
        </w:tc>
      </w:tr>
      <w:tr w:rsidR="009346CA" w:rsidRPr="00F450F2" w14:paraId="001B9D5B" w14:textId="77777777" w:rsidTr="00492EB6">
        <w:trPr>
          <w:cantSplit/>
          <w:jc w:val="center"/>
        </w:trPr>
        <w:tc>
          <w:tcPr>
            <w:tcW w:w="7920" w:type="dxa"/>
          </w:tcPr>
          <w:p w14:paraId="64638280" w14:textId="1B8BAF4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t>}</w:t>
            </w:r>
          </w:p>
        </w:tc>
        <w:tc>
          <w:tcPr>
            <w:tcW w:w="1157" w:type="dxa"/>
          </w:tcPr>
          <w:p w14:paraId="58925033" w14:textId="58D00577"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31092A60" w14:textId="77777777" w:rsidTr="00492EB6">
        <w:trPr>
          <w:cantSplit/>
          <w:jc w:val="center"/>
        </w:trPr>
        <w:tc>
          <w:tcPr>
            <w:tcW w:w="7920" w:type="dxa"/>
          </w:tcPr>
          <w:p w14:paraId="3E7063F5" w14:textId="115B945D"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w:t>
            </w:r>
          </w:p>
        </w:tc>
        <w:tc>
          <w:tcPr>
            <w:tcW w:w="1157" w:type="dxa"/>
          </w:tcPr>
          <w:p w14:paraId="78B774CF" w14:textId="0157708E"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979A174" w14:textId="77777777" w:rsidR="00024D98" w:rsidRPr="00F450F2" w:rsidRDefault="00024D98" w:rsidP="00024D98">
      <w:pPr>
        <w:jc w:val="both"/>
        <w:rPr>
          <w:sz w:val="20"/>
        </w:rPr>
      </w:pPr>
    </w:p>
    <w:p w14:paraId="4A33E124" w14:textId="48E8484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t>D.2.4</w:t>
      </w:r>
      <w:r w:rsidR="009346CA">
        <w:rPr>
          <w:b/>
          <w:szCs w:val="22"/>
        </w:rPr>
        <w:t>6</w:t>
      </w:r>
      <w:r w:rsidRPr="00C9691B">
        <w:rPr>
          <w:b/>
          <w:szCs w:val="22"/>
        </w:rPr>
        <w:tab/>
      </w:r>
      <w:r w:rsidR="009346CA" w:rsidRPr="009346CA">
        <w:rPr>
          <w:b/>
          <w:szCs w:val="22"/>
        </w:rPr>
        <w:t xml:space="preserve">SEI prefix indication </w:t>
      </w:r>
      <w:r w:rsidRPr="00C9691B">
        <w:rPr>
          <w:b/>
          <w:szCs w:val="22"/>
        </w:rPr>
        <w:t>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4702A117" w:rsidR="00024D98"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proofErr w:type="spellStart"/>
            <w:r w:rsidRPr="009346CA">
              <w:rPr>
                <w:sz w:val="20"/>
              </w:rPr>
              <w:t>sei_prefix_</w:t>
            </w:r>
            <w:proofErr w:type="gramStart"/>
            <w:r w:rsidRPr="009346CA">
              <w:rPr>
                <w:sz w:val="20"/>
              </w:rPr>
              <w:t>indication</w:t>
            </w:r>
            <w:proofErr w:type="spellEnd"/>
            <w:r w:rsidR="0023350B" w:rsidRPr="00C9691B">
              <w:rPr>
                <w:sz w:val="20"/>
              </w:rPr>
              <w:t>(</w:t>
            </w:r>
            <w:r w:rsidR="009D3B8A" w:rsidRPr="00F450F2">
              <w:rPr>
                <w:rFonts w:eastAsia="Malgun Gothic"/>
                <w:sz w:val="20"/>
              </w:rPr>
              <w:t> </w:t>
            </w:r>
            <w:proofErr w:type="spellStart"/>
            <w:r w:rsidR="009D3B8A" w:rsidRPr="00F450F2">
              <w:rPr>
                <w:rFonts w:eastAsia="Malgun Gothic"/>
                <w:sz w:val="20"/>
              </w:rPr>
              <w:t>payloadSize</w:t>
            </w:r>
            <w:proofErr w:type="spellEnd"/>
            <w:proofErr w:type="gramEnd"/>
            <w:r w:rsidR="009D3B8A" w:rsidRPr="00F450F2">
              <w:rPr>
                <w:rFonts w:eastAsia="Malgun Gothic"/>
                <w:sz w:val="20"/>
              </w:rPr>
              <w:t> </w:t>
            </w:r>
            <w:r w:rsidR="00806EB4" w:rsidRPr="00C9691B">
              <w:rPr>
                <w:sz w:val="20"/>
              </w:rPr>
              <w:t>)</w:t>
            </w:r>
            <w:r w:rsidR="005D7365" w:rsidRPr="00C9691B">
              <w:rPr>
                <w:sz w:val="20"/>
              </w:rPr>
              <w:t xml:space="preserve"> </w:t>
            </w:r>
            <w:r w:rsidR="00024D98"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9346CA" w:rsidRPr="00C9691B" w14:paraId="3AAA9DEF" w14:textId="77777777" w:rsidTr="00E3618E">
        <w:trPr>
          <w:trHeight w:val="204"/>
          <w:jc w:val="center"/>
        </w:trPr>
        <w:tc>
          <w:tcPr>
            <w:tcW w:w="7920" w:type="dxa"/>
          </w:tcPr>
          <w:p w14:paraId="1D6D7699" w14:textId="25F79DE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2B5469">
              <w:rPr>
                <w:bCs/>
                <w:noProof/>
                <w:sz w:val="20"/>
              </w:rPr>
              <w:tab/>
            </w:r>
            <w:r w:rsidRPr="003F43A1">
              <w:rPr>
                <w:b/>
                <w:bCs/>
                <w:noProof/>
                <w:sz w:val="20"/>
              </w:rPr>
              <w:t>prefix_</w:t>
            </w:r>
            <w:r>
              <w:rPr>
                <w:b/>
                <w:bCs/>
                <w:noProof/>
                <w:sz w:val="20"/>
              </w:rPr>
              <w:t>sei_payload_type</w:t>
            </w:r>
          </w:p>
        </w:tc>
        <w:tc>
          <w:tcPr>
            <w:tcW w:w="1150" w:type="dxa"/>
          </w:tcPr>
          <w:p w14:paraId="0B6B9E75" w14:textId="5D8FD05E"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5DD6928D" w14:textId="77777777" w:rsidTr="00E3618E">
        <w:trPr>
          <w:trHeight w:val="204"/>
          <w:jc w:val="center"/>
        </w:trPr>
        <w:tc>
          <w:tcPr>
            <w:tcW w:w="7920" w:type="dxa"/>
          </w:tcPr>
          <w:p w14:paraId="3E79B2D7" w14:textId="48CCDD9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Pr>
                <w:bCs/>
                <w:noProof/>
                <w:sz w:val="20"/>
              </w:rPr>
              <w:tab/>
            </w:r>
            <w:r>
              <w:rPr>
                <w:b/>
                <w:bCs/>
                <w:noProof/>
                <w:sz w:val="20"/>
                <w:lang w:val="en-GB"/>
              </w:rPr>
              <w:t>num_sei_prefix_indications_minus1</w:t>
            </w:r>
          </w:p>
        </w:tc>
        <w:tc>
          <w:tcPr>
            <w:tcW w:w="1150" w:type="dxa"/>
          </w:tcPr>
          <w:p w14:paraId="5DCEB3DA" w14:textId="765E4DB6" w:rsidR="009346CA" w:rsidRPr="00C9691B" w:rsidRDefault="009346CA" w:rsidP="009346CA">
            <w:pPr>
              <w:keepNext/>
              <w:spacing w:before="20" w:after="40"/>
              <w:jc w:val="center"/>
              <w:rPr>
                <w:rFonts w:eastAsia="Batang"/>
                <w:bCs/>
                <w:sz w:val="20"/>
              </w:rPr>
            </w:pPr>
            <w:r>
              <w:rPr>
                <w:noProof/>
                <w:sz w:val="20"/>
              </w:rPr>
              <w:t>u(8)</w:t>
            </w:r>
          </w:p>
        </w:tc>
      </w:tr>
      <w:tr w:rsidR="009346CA" w:rsidRPr="00C9691B" w14:paraId="3F1F416B" w14:textId="77777777" w:rsidTr="00E3618E">
        <w:trPr>
          <w:trHeight w:val="204"/>
          <w:jc w:val="center"/>
        </w:trPr>
        <w:tc>
          <w:tcPr>
            <w:tcW w:w="7920" w:type="dxa"/>
          </w:tcPr>
          <w:p w14:paraId="0BC11BB2" w14:textId="18512AFE"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0" w:type="dxa"/>
          </w:tcPr>
          <w:p w14:paraId="0A50216E" w14:textId="45B43393" w:rsidR="009346CA" w:rsidRPr="00C9691B" w:rsidRDefault="009346CA" w:rsidP="009346CA">
            <w:pPr>
              <w:keepNext/>
              <w:spacing w:before="20" w:after="40"/>
              <w:jc w:val="center"/>
              <w:rPr>
                <w:rFonts w:eastAsia="Batang"/>
                <w:bCs/>
                <w:sz w:val="20"/>
              </w:rPr>
            </w:pPr>
          </w:p>
        </w:tc>
      </w:tr>
      <w:tr w:rsidR="009346CA" w:rsidRPr="00C9691B" w14:paraId="6848528F" w14:textId="77777777" w:rsidTr="00E3618E">
        <w:trPr>
          <w:trHeight w:val="204"/>
          <w:jc w:val="center"/>
        </w:trPr>
        <w:tc>
          <w:tcPr>
            <w:tcW w:w="7920" w:type="dxa"/>
          </w:tcPr>
          <w:p w14:paraId="2D1D7226" w14:textId="72B00232"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0" w:type="dxa"/>
          </w:tcPr>
          <w:p w14:paraId="5DB0F232" w14:textId="655134EB"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1EDB8A6F" w14:textId="77777777" w:rsidTr="00E3618E">
        <w:trPr>
          <w:trHeight w:val="204"/>
          <w:jc w:val="center"/>
        </w:trPr>
        <w:tc>
          <w:tcPr>
            <w:tcW w:w="7920" w:type="dxa"/>
          </w:tcPr>
          <w:p w14:paraId="39943574" w14:textId="6C994EC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0" w:type="dxa"/>
          </w:tcPr>
          <w:p w14:paraId="05D38680" w14:textId="78D6C5FF" w:rsidR="009346CA" w:rsidRPr="00C9691B" w:rsidRDefault="009346CA" w:rsidP="009346CA">
            <w:pPr>
              <w:keepNext/>
              <w:spacing w:before="20" w:after="40"/>
              <w:jc w:val="center"/>
              <w:rPr>
                <w:rFonts w:eastAsia="Batang"/>
                <w:bCs/>
                <w:sz w:val="20"/>
              </w:rPr>
            </w:pPr>
          </w:p>
        </w:tc>
      </w:tr>
      <w:tr w:rsidR="009346CA" w:rsidRPr="00C9691B" w14:paraId="67F12C7A" w14:textId="77777777" w:rsidTr="00E3618E">
        <w:trPr>
          <w:trHeight w:val="204"/>
          <w:jc w:val="center"/>
        </w:trPr>
        <w:tc>
          <w:tcPr>
            <w:tcW w:w="7920" w:type="dxa"/>
          </w:tcPr>
          <w:p w14:paraId="675A850F" w14:textId="3A52C7A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Pr>
                <w:b/>
                <w:bCs/>
                <w:noProof/>
                <w:sz w:val="20"/>
              </w:rPr>
              <w:tab/>
            </w:r>
            <w:r>
              <w:rPr>
                <w:b/>
                <w:bCs/>
                <w:noProof/>
                <w:sz w:val="20"/>
              </w:rPr>
              <w:tab/>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0" w:type="dxa"/>
          </w:tcPr>
          <w:p w14:paraId="16AF8E42" w14:textId="5858EEFD" w:rsidR="009346CA" w:rsidRPr="00C9691B" w:rsidRDefault="009346CA" w:rsidP="009346CA">
            <w:pPr>
              <w:keepNext/>
              <w:spacing w:before="20" w:after="40"/>
              <w:jc w:val="center"/>
              <w:rPr>
                <w:rFonts w:eastAsia="Batang"/>
                <w:bCs/>
                <w:sz w:val="20"/>
              </w:rPr>
            </w:pPr>
            <w:r>
              <w:rPr>
                <w:noProof/>
                <w:sz w:val="20"/>
              </w:rPr>
              <w:t>u(1)</w:t>
            </w:r>
          </w:p>
        </w:tc>
      </w:tr>
      <w:tr w:rsidR="009346CA" w:rsidRPr="00C9691B" w14:paraId="0521AC3C" w14:textId="77777777" w:rsidTr="00E3618E">
        <w:trPr>
          <w:trHeight w:val="204"/>
          <w:jc w:val="center"/>
        </w:trPr>
        <w:tc>
          <w:tcPr>
            <w:tcW w:w="7920" w:type="dxa"/>
          </w:tcPr>
          <w:p w14:paraId="2A442E7F" w14:textId="1CA81CCD"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462A8F">
              <w:rPr>
                <w:bCs/>
                <w:noProof/>
                <w:sz w:val="20"/>
              </w:rPr>
              <w:tab/>
            </w:r>
            <w:r w:rsidRPr="00462A8F">
              <w:rPr>
                <w:bCs/>
                <w:noProof/>
                <w:sz w:val="20"/>
              </w:rPr>
              <w:tab/>
            </w:r>
            <w:r w:rsidRPr="00462A8F">
              <w:rPr>
                <w:noProof/>
                <w:sz w:val="20"/>
              </w:rPr>
              <w:t>while( !byte_aligned( ) )</w:t>
            </w:r>
          </w:p>
        </w:tc>
        <w:tc>
          <w:tcPr>
            <w:tcW w:w="1150" w:type="dxa"/>
          </w:tcPr>
          <w:p w14:paraId="14B88060" w14:textId="7865B8FD" w:rsidR="009346CA" w:rsidRPr="00C9691B" w:rsidRDefault="009346CA" w:rsidP="009346CA">
            <w:pPr>
              <w:keepNext/>
              <w:spacing w:before="20" w:after="40"/>
              <w:jc w:val="center"/>
              <w:rPr>
                <w:rFonts w:eastAsia="Batang"/>
                <w:bCs/>
                <w:sz w:val="20"/>
              </w:rPr>
            </w:pPr>
          </w:p>
        </w:tc>
      </w:tr>
      <w:tr w:rsidR="009346CA" w:rsidRPr="00C9691B" w14:paraId="1484F6A5" w14:textId="77777777" w:rsidTr="00583A84">
        <w:trPr>
          <w:trHeight w:val="204"/>
          <w:jc w:val="center"/>
        </w:trPr>
        <w:tc>
          <w:tcPr>
            <w:tcW w:w="7920" w:type="dxa"/>
          </w:tcPr>
          <w:p w14:paraId="77D9269A" w14:textId="10125E95" w:rsidR="009346CA" w:rsidRPr="00C9691B" w:rsidRDefault="009346CA" w:rsidP="000B73E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sidR="00AD50B5">
              <w:rPr>
                <w:b/>
                <w:noProof/>
                <w:sz w:val="20"/>
              </w:rPr>
              <w:t>one</w:t>
            </w:r>
            <w:r w:rsidRPr="002B5469">
              <w:rPr>
                <w:noProof/>
                <w:sz w:val="20"/>
              </w:rPr>
              <w:t xml:space="preserve"> /* equal to </w:t>
            </w:r>
            <w:r w:rsidR="000B73ED">
              <w:rPr>
                <w:noProof/>
                <w:sz w:val="20"/>
              </w:rPr>
              <w:t>1</w:t>
            </w:r>
            <w:r w:rsidRPr="002B5469">
              <w:rPr>
                <w:noProof/>
                <w:sz w:val="20"/>
              </w:rPr>
              <w:t xml:space="preserve"> */</w:t>
            </w:r>
          </w:p>
        </w:tc>
        <w:tc>
          <w:tcPr>
            <w:tcW w:w="1150" w:type="dxa"/>
          </w:tcPr>
          <w:p w14:paraId="60AAD39C" w14:textId="5EA114B6" w:rsidR="009346CA" w:rsidRPr="00C9691B" w:rsidRDefault="009346CA" w:rsidP="009346CA">
            <w:pPr>
              <w:keepNext/>
              <w:spacing w:before="20" w:after="40"/>
              <w:jc w:val="center"/>
              <w:rPr>
                <w:rFonts w:eastAsia="Batang"/>
                <w:bCs/>
                <w:sz w:val="20"/>
              </w:rPr>
            </w:pPr>
            <w:r>
              <w:rPr>
                <w:noProof/>
                <w:sz w:val="20"/>
              </w:rPr>
              <w:t>f(1)</w:t>
            </w:r>
          </w:p>
        </w:tc>
      </w:tr>
      <w:tr w:rsidR="009346CA" w:rsidRPr="00F06C0A" w14:paraId="31FD5457" w14:textId="77777777" w:rsidTr="00583A84">
        <w:trPr>
          <w:trHeight w:val="204"/>
          <w:jc w:val="center"/>
        </w:trPr>
        <w:tc>
          <w:tcPr>
            <w:tcW w:w="7920" w:type="dxa"/>
          </w:tcPr>
          <w:p w14:paraId="4BF6CBCB" w14:textId="12E8F0AD"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Cs/>
                <w:noProof/>
                <w:sz w:val="20"/>
              </w:rPr>
              <w:tab/>
              <w:t>}</w:t>
            </w:r>
          </w:p>
        </w:tc>
        <w:tc>
          <w:tcPr>
            <w:tcW w:w="1150" w:type="dxa"/>
          </w:tcPr>
          <w:p w14:paraId="55F4F8E5" w14:textId="0D65E48F" w:rsidR="009346CA" w:rsidRPr="00D22B54" w:rsidRDefault="009346CA" w:rsidP="009346CA">
            <w:pPr>
              <w:keepNext/>
              <w:spacing w:before="20" w:after="40"/>
              <w:jc w:val="center"/>
              <w:rPr>
                <w:rFonts w:eastAsia="Batang"/>
                <w:bCs/>
                <w:sz w:val="20"/>
              </w:rPr>
            </w:pPr>
          </w:p>
        </w:tc>
      </w:tr>
      <w:tr w:rsidR="009346CA" w:rsidRPr="002646E1" w14:paraId="45F22998" w14:textId="77777777" w:rsidTr="00583A84">
        <w:trPr>
          <w:trHeight w:val="204"/>
          <w:jc w:val="center"/>
        </w:trPr>
        <w:tc>
          <w:tcPr>
            <w:tcW w:w="7920" w:type="dxa"/>
          </w:tcPr>
          <w:p w14:paraId="5E995DB4" w14:textId="60C31385"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noProof/>
                <w:sz w:val="20"/>
              </w:rPr>
              <w:t>}</w:t>
            </w:r>
          </w:p>
        </w:tc>
        <w:tc>
          <w:tcPr>
            <w:tcW w:w="1150" w:type="dxa"/>
          </w:tcPr>
          <w:p w14:paraId="3CACA2E6" w14:textId="77777777" w:rsidR="009346CA" w:rsidRPr="00D22B54" w:rsidRDefault="009346CA" w:rsidP="009346CA">
            <w:pPr>
              <w:keepNext/>
              <w:spacing w:before="20" w:after="40"/>
              <w:jc w:val="center"/>
              <w:rPr>
                <w:rFonts w:eastAsia="Batang"/>
                <w:bCs/>
                <w:sz w:val="20"/>
              </w:rPr>
            </w:pPr>
          </w:p>
        </w:tc>
      </w:tr>
    </w:tbl>
    <w:p w14:paraId="2C7F1740" w14:textId="77777777" w:rsidR="00024D98" w:rsidRPr="00C9691B"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lastRenderedPageBreak/>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65EF0BFD" w:rsidR="00024D98" w:rsidRPr="00A44B62" w:rsidRDefault="00024D98" w:rsidP="00024D98">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3384F358" w14:textId="3C25716D" w:rsidR="00024D98" w:rsidRPr="00A44B62" w:rsidRDefault="00024D98" w:rsidP="00024D98">
      <w:pPr>
        <w:rPr>
          <w:sz w:val="20"/>
        </w:rPr>
      </w:pPr>
      <w:r w:rsidRPr="00A44B62">
        <w:rPr>
          <w:sz w:val="20"/>
        </w:rPr>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0E7839F5" w14:textId="3A5374AF" w:rsidR="00024D98" w:rsidRPr="00A44B62" w:rsidRDefault="00024D98" w:rsidP="00024D98">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2DB8D1FB" w:rsidR="00BD4A65" w:rsidRPr="00A44B62" w:rsidRDefault="00133CD3" w:rsidP="007B33C6">
            <w:pPr>
              <w:keepNext/>
              <w:spacing w:before="40" w:after="40"/>
              <w:jc w:val="center"/>
              <w:rPr>
                <w:sz w:val="20"/>
              </w:rPr>
            </w:pPr>
            <w:r w:rsidRPr="00133CD3">
              <w:rPr>
                <w:rFonts w:eastAsia="Malgun Gothic"/>
                <w:sz w:val="20"/>
              </w:rPr>
              <w:t>Specified by the syntax of the SEI message</w:t>
            </w:r>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77777777" w:rsidR="00BD4A65" w:rsidRPr="00A44B62" w:rsidRDefault="00BD4A65" w:rsidP="007B33C6">
            <w:pPr>
              <w:keepNext/>
              <w:spacing w:before="40" w:after="40"/>
              <w:jc w:val="center"/>
              <w:rPr>
                <w:sz w:val="20"/>
              </w:rPr>
            </w:pPr>
            <w:r>
              <w:rPr>
                <w:sz w:val="20"/>
              </w:rPr>
              <w:t>SEI manifest</w:t>
            </w:r>
          </w:p>
        </w:tc>
        <w:tc>
          <w:tcPr>
            <w:tcW w:w="5378" w:type="dxa"/>
          </w:tcPr>
          <w:p w14:paraId="06E636E2" w14:textId="77777777" w:rsidR="00BD4A65" w:rsidRPr="00A44B62" w:rsidRDefault="00BD4A65" w:rsidP="007B33C6">
            <w:pPr>
              <w:keepNext/>
              <w:spacing w:before="40" w:after="40"/>
              <w:jc w:val="center"/>
              <w:rPr>
                <w:sz w:val="20"/>
              </w:rPr>
            </w:pPr>
            <w:r>
              <w:rPr>
                <w:rFonts w:eastAsia="Malgun Gothic"/>
                <w:sz w:val="20"/>
              </w:rPr>
              <w:t xml:space="preserve">The CLVS containing the </w:t>
            </w:r>
            <w:r w:rsidRPr="00A44B62">
              <w:rPr>
                <w:rFonts w:eastAsia="Malgun Gothic"/>
                <w:sz w:val="20"/>
              </w:rPr>
              <w:t>SEI message</w:t>
            </w:r>
          </w:p>
        </w:tc>
      </w:tr>
      <w:tr w:rsidR="00BD4A65" w:rsidRPr="00A44B62" w14:paraId="3BAB0A4D" w14:textId="77777777" w:rsidTr="007B33C6">
        <w:trPr>
          <w:cantSplit/>
          <w:trHeight w:val="144"/>
          <w:jc w:val="center"/>
        </w:trPr>
        <w:tc>
          <w:tcPr>
            <w:tcW w:w="3464" w:type="dxa"/>
            <w:vAlign w:val="center"/>
          </w:tcPr>
          <w:p w14:paraId="0F3D91EC" w14:textId="77777777" w:rsidR="00BD4A65" w:rsidRPr="00A44B62" w:rsidRDefault="00BD4A65" w:rsidP="007B33C6">
            <w:pPr>
              <w:keepNext/>
              <w:spacing w:before="40" w:after="40"/>
              <w:jc w:val="center"/>
              <w:rPr>
                <w:sz w:val="20"/>
              </w:rPr>
            </w:pPr>
            <w:r w:rsidRPr="006E2341">
              <w:rPr>
                <w:sz w:val="20"/>
              </w:rPr>
              <w:t>SEI prefix indication</w:t>
            </w:r>
          </w:p>
        </w:tc>
        <w:tc>
          <w:tcPr>
            <w:tcW w:w="5378" w:type="dxa"/>
            <w:vAlign w:val="center"/>
          </w:tcPr>
          <w:p w14:paraId="4813D3A4" w14:textId="77777777" w:rsidR="00BD4A65" w:rsidRPr="00A44B62" w:rsidRDefault="00BD4A65" w:rsidP="007B33C6">
            <w:pPr>
              <w:keepNext/>
              <w:spacing w:before="40" w:after="40"/>
              <w:jc w:val="center"/>
              <w:rPr>
                <w:rFonts w:eastAsia="Malgun Gothic"/>
                <w:sz w:val="20"/>
              </w:rPr>
            </w:pPr>
            <w:r>
              <w:rPr>
                <w:rFonts w:eastAsia="Malgun Gothic"/>
                <w:sz w:val="20"/>
              </w:rPr>
              <w:t xml:space="preserve">The CLVS containing the </w:t>
            </w:r>
            <w:r w:rsidRPr="00A44B62">
              <w:rPr>
                <w:rFonts w:eastAsia="Malgun Gothic"/>
                <w:sz w:val="20"/>
              </w:rPr>
              <w:t>SEI message</w:t>
            </w:r>
          </w:p>
        </w:tc>
      </w:tr>
    </w:tbl>
    <w:p w14:paraId="30D587AE" w14:textId="48D16F6D" w:rsidR="00BD4A65" w:rsidRDefault="00BD4A65" w:rsidP="00E3618E">
      <w:pPr>
        <w:jc w:val="both"/>
        <w:rPr>
          <w:ins w:id="259" w:author="Ye-Kui Wang d00 (Macao changes)" w:date="2018-11-15T15:47:00Z"/>
          <w:noProof/>
          <w:sz w:val="20"/>
        </w:rPr>
      </w:pPr>
    </w:p>
    <w:p w14:paraId="7F586133" w14:textId="77777777" w:rsidR="00C76DB7" w:rsidRPr="005347D2" w:rsidRDefault="00C76DB7" w:rsidP="00C76DB7">
      <w:pPr>
        <w:keepNext/>
        <w:keepLines/>
        <w:spacing w:before="360"/>
        <w:outlineLvl w:val="0"/>
        <w:rPr>
          <w:ins w:id="260" w:author="Ye-Kui Wang d00 (Macao changes)" w:date="2018-11-15T15:48:00Z"/>
          <w:i/>
          <w:noProof/>
          <w:sz w:val="24"/>
        </w:rPr>
      </w:pPr>
      <w:ins w:id="261" w:author="Ye-Kui Wang d00 (Macao changes)" w:date="2018-11-15T15:48:00Z">
        <w:r w:rsidRPr="005347D2">
          <w:rPr>
            <w:i/>
            <w:noProof/>
            <w:sz w:val="24"/>
          </w:rPr>
          <w:t>In D.</w:t>
        </w:r>
        <w:r>
          <w:rPr>
            <w:i/>
            <w:noProof/>
            <w:sz w:val="24"/>
          </w:rPr>
          <w:t>3.1</w:t>
        </w:r>
        <w:r w:rsidRPr="005347D2">
          <w:rPr>
            <w:i/>
            <w:noProof/>
            <w:sz w:val="24"/>
          </w:rPr>
          <w:t xml:space="preserve">6 (Frame packing arrangement SEI message semantics), replace </w:t>
        </w:r>
        <w:r>
          <w:rPr>
            <w:i/>
            <w:noProof/>
            <w:sz w:val="24"/>
          </w:rPr>
          <w:t xml:space="preserve">the semantics of </w:t>
        </w:r>
        <w:r w:rsidRPr="003E42CA">
          <w:rPr>
            <w:i/>
            <w:noProof/>
            <w:sz w:val="24"/>
          </w:rPr>
          <w:t>frame_packing_arrangement_type</w:t>
        </w:r>
        <w:r>
          <w:rPr>
            <w:i/>
            <w:noProof/>
            <w:sz w:val="24"/>
          </w:rPr>
          <w:t>, including</w:t>
        </w:r>
        <w:r w:rsidRPr="003E42CA">
          <w:rPr>
            <w:i/>
            <w:noProof/>
            <w:sz w:val="24"/>
          </w:rPr>
          <w:t xml:space="preserve"> </w:t>
        </w:r>
        <w:r w:rsidRPr="005347D2">
          <w:rPr>
            <w:i/>
            <w:noProof/>
            <w:sz w:val="24"/>
          </w:rPr>
          <w:t>Table D.</w:t>
        </w:r>
        <w:r>
          <w:rPr>
            <w:i/>
            <w:noProof/>
            <w:sz w:val="24"/>
          </w:rPr>
          <w:t>8,</w:t>
        </w:r>
        <w:r w:rsidRPr="005347D2">
          <w:rPr>
            <w:i/>
            <w:noProof/>
            <w:sz w:val="24"/>
          </w:rPr>
          <w:t xml:space="preserve"> with the following:</w:t>
        </w:r>
      </w:ins>
    </w:p>
    <w:p w14:paraId="7C95E326" w14:textId="77777777" w:rsidR="00C76DB7" w:rsidRDefault="00C76DB7" w:rsidP="00C76DB7">
      <w:pPr>
        <w:tabs>
          <w:tab w:val="clear" w:pos="360"/>
          <w:tab w:val="clear" w:pos="720"/>
          <w:tab w:val="clear" w:pos="1080"/>
          <w:tab w:val="clear" w:pos="1440"/>
          <w:tab w:val="left" w:pos="794"/>
          <w:tab w:val="left" w:pos="1191"/>
          <w:tab w:val="left" w:pos="1588"/>
          <w:tab w:val="left" w:pos="1985"/>
        </w:tabs>
        <w:jc w:val="both"/>
        <w:rPr>
          <w:ins w:id="262" w:author="Ye-Kui Wang d00 (Macao changes)" w:date="2018-11-15T15:48:00Z"/>
          <w:rFonts w:eastAsia="MS Mincho"/>
          <w:sz w:val="20"/>
          <w:highlight w:val="yellow"/>
          <w:lang w:val="en-GB"/>
        </w:rPr>
      </w:pPr>
      <w:proofErr w:type="spellStart"/>
      <w:ins w:id="263" w:author="Ye-Kui Wang d00 (Macao changes)" w:date="2018-11-15T15:48:00Z">
        <w:r w:rsidRPr="004B50FA">
          <w:rPr>
            <w:rFonts w:eastAsia="MS Mincho"/>
            <w:b/>
            <w:sz w:val="20"/>
            <w:highlight w:val="yellow"/>
            <w:lang w:val="en-GB"/>
          </w:rPr>
          <w:t>frame_packing_arrangement_type</w:t>
        </w:r>
        <w:proofErr w:type="spellEnd"/>
        <w:r w:rsidRPr="00855BC1">
          <w:rPr>
            <w:rFonts w:eastAsia="MS Mincho"/>
            <w:sz w:val="20"/>
            <w:highlight w:val="yellow"/>
            <w:lang w:val="en-GB"/>
          </w:rPr>
          <w:t xml:space="preserve"> </w:t>
        </w:r>
        <w:r w:rsidRPr="00463D3A">
          <w:rPr>
            <w:rFonts w:eastAsia="MS Mincho"/>
            <w:sz w:val="20"/>
            <w:highlight w:val="yellow"/>
            <w:lang w:val="en-GB"/>
          </w:rPr>
          <w:t>identifies the indicated interpretation of the sample arrays of the output cropped decoded picture</w:t>
        </w:r>
        <w:r>
          <w:rPr>
            <w:rFonts w:eastAsia="MS Mincho"/>
            <w:sz w:val="20"/>
            <w:highlight w:val="yellow"/>
            <w:lang w:val="en-GB"/>
          </w:rPr>
          <w:t xml:space="preserve"> as specified in Table D.8.</w:t>
        </w:r>
      </w:ins>
    </w:p>
    <w:p w14:paraId="1D38324D" w14:textId="77777777" w:rsidR="00C76DB7" w:rsidRPr="00855BC1" w:rsidRDefault="00C76DB7" w:rsidP="00C76DB7">
      <w:pPr>
        <w:tabs>
          <w:tab w:val="clear" w:pos="360"/>
          <w:tab w:val="clear" w:pos="720"/>
          <w:tab w:val="clear" w:pos="1080"/>
          <w:tab w:val="clear" w:pos="1440"/>
          <w:tab w:val="left" w:pos="794"/>
          <w:tab w:val="left" w:pos="1191"/>
          <w:tab w:val="left" w:pos="1588"/>
          <w:tab w:val="left" w:pos="1985"/>
        </w:tabs>
        <w:jc w:val="both"/>
        <w:rPr>
          <w:ins w:id="264" w:author="Ye-Kui Wang d00 (Macao changes)" w:date="2018-11-15T15:48:00Z"/>
          <w:sz w:val="20"/>
        </w:rPr>
      </w:pPr>
      <w:ins w:id="265" w:author="Ye-Kui Wang d00 (Macao changes)" w:date="2018-11-15T15:48:00Z">
        <w:r>
          <w:rPr>
            <w:rFonts w:eastAsia="MS Mincho"/>
            <w:sz w:val="20"/>
            <w:highlight w:val="yellow"/>
            <w:lang w:val="en-GB"/>
          </w:rPr>
          <w:t xml:space="preserve">When </w:t>
        </w:r>
        <w:proofErr w:type="spellStart"/>
        <w:r w:rsidRPr="00463D3A">
          <w:rPr>
            <w:rFonts w:eastAsia="MS Mincho"/>
            <w:sz w:val="20"/>
            <w:highlight w:val="yellow"/>
            <w:lang w:val="en-GB"/>
          </w:rPr>
          <w:t>frame_packing_arrangement_type</w:t>
        </w:r>
        <w:proofErr w:type="spellEnd"/>
        <w:r w:rsidRPr="008F5475">
          <w:rPr>
            <w:rFonts w:eastAsia="MS Mincho"/>
            <w:sz w:val="20"/>
            <w:highlight w:val="yellow"/>
            <w:lang w:val="en-GB"/>
          </w:rPr>
          <w:t xml:space="preserve"> </w:t>
        </w:r>
        <w:r>
          <w:rPr>
            <w:rFonts w:eastAsia="MS Mincho"/>
            <w:sz w:val="20"/>
            <w:highlight w:val="yellow"/>
            <w:lang w:val="en-GB"/>
          </w:rPr>
          <w:t xml:space="preserve">is </w:t>
        </w:r>
        <w:r w:rsidRPr="00855BC1">
          <w:rPr>
            <w:rFonts w:eastAsia="MS Mincho"/>
            <w:sz w:val="20"/>
            <w:highlight w:val="yellow"/>
            <w:lang w:val="en-GB"/>
          </w:rPr>
          <w:t xml:space="preserve">equal to </w:t>
        </w:r>
        <w:r>
          <w:rPr>
            <w:rFonts w:eastAsia="MS Mincho"/>
            <w:sz w:val="20"/>
            <w:highlight w:val="yellow"/>
            <w:lang w:val="en-GB"/>
          </w:rPr>
          <w:t>3 or 4,</w:t>
        </w:r>
        <w:r w:rsidRPr="00855BC1">
          <w:rPr>
            <w:rFonts w:eastAsia="MS Mincho"/>
            <w:sz w:val="20"/>
            <w:highlight w:val="yellow"/>
            <w:lang w:val="en-GB"/>
          </w:rPr>
          <w:t xml:space="preserve"> each</w:t>
        </w:r>
        <w:r w:rsidRPr="00855BC1">
          <w:rPr>
            <w:sz w:val="20"/>
            <w:highlight w:val="yellow"/>
          </w:rPr>
          <w:t xml:space="preserve"> component plane of the output cropped decoded picture contains all samples (when </w:t>
        </w:r>
        <w:proofErr w:type="spellStart"/>
        <w:r w:rsidRPr="00855BC1">
          <w:rPr>
            <w:sz w:val="20"/>
            <w:highlight w:val="yellow"/>
          </w:rPr>
          <w:t>field_pic_flag</w:t>
        </w:r>
        <w:proofErr w:type="spellEnd"/>
        <w:r w:rsidRPr="00855BC1">
          <w:rPr>
            <w:sz w:val="20"/>
            <w:highlight w:val="yellow"/>
          </w:rPr>
          <w:t xml:space="preserve"> is equal to 0) or the samples corresponding to the top or bottom field (when </w:t>
        </w:r>
        <w:proofErr w:type="spellStart"/>
        <w:r w:rsidRPr="00855BC1">
          <w:rPr>
            <w:sz w:val="20"/>
            <w:highlight w:val="yellow"/>
          </w:rPr>
          <w:t>field_pic_flag</w:t>
        </w:r>
        <w:proofErr w:type="spellEnd"/>
        <w:r w:rsidRPr="00855BC1">
          <w:rPr>
            <w:sz w:val="20"/>
            <w:highlight w:val="yellow"/>
          </w:rPr>
          <w:t xml:space="preserve"> is equal to 1) of the samples of a frame packing arrangement structure.</w:t>
        </w:r>
      </w:ins>
    </w:p>
    <w:p w14:paraId="0FEE7371" w14:textId="77777777" w:rsidR="00C76DB7" w:rsidRPr="00514701" w:rsidRDefault="00C76DB7" w:rsidP="00C76DB7">
      <w:pPr>
        <w:rPr>
          <w:ins w:id="266" w:author="Ye-Kui Wang d00 (Macao changes)" w:date="2018-11-15T15:48:00Z"/>
          <w:sz w:val="20"/>
        </w:rPr>
      </w:pPr>
    </w:p>
    <w:p w14:paraId="49CF63C2" w14:textId="34F51928" w:rsidR="00C76DB7" w:rsidRPr="00514701" w:rsidRDefault="00C76DB7" w:rsidP="00C76DB7">
      <w:pPr>
        <w:pStyle w:val="TableTitle"/>
        <w:spacing w:before="136" w:after="0"/>
        <w:rPr>
          <w:ins w:id="267" w:author="Ye-Kui Wang d00 (Macao changes)" w:date="2018-11-15T15:48:00Z"/>
        </w:rPr>
      </w:pPr>
      <w:bookmarkStart w:id="268" w:name="_Toc332096347"/>
      <w:bookmarkStart w:id="269" w:name="_Toc415476519"/>
      <w:bookmarkStart w:id="270" w:name="_Toc501130647"/>
      <w:bookmarkStart w:id="271" w:name="_Toc503770655"/>
      <w:ins w:id="272" w:author="Ye-Kui Wang d00 (Macao changes)" w:date="2018-11-15T15:48:00Z">
        <w:r w:rsidRPr="00514701">
          <w:rPr>
            <w:lang w:eastAsia="ja-JP"/>
          </w:rPr>
          <w:t>Table D.</w:t>
        </w:r>
        <w:r w:rsidRPr="00514701">
          <w:rPr>
            <w:noProof/>
          </w:rPr>
          <w:t>8</w:t>
        </w:r>
        <w:r w:rsidRPr="00514701">
          <w:rPr>
            <w:lang w:eastAsia="ja-JP"/>
          </w:rPr>
          <w:t xml:space="preserve"> </w:t>
        </w:r>
        <w:r w:rsidRPr="00514701">
          <w:t>–</w:t>
        </w:r>
        <w:r w:rsidRPr="00514701">
          <w:rPr>
            <w:lang w:eastAsia="ja-JP"/>
          </w:rPr>
          <w:t xml:space="preserve"> </w:t>
        </w:r>
        <w:r w:rsidRPr="00514701">
          <w:t xml:space="preserve">Definition of </w:t>
        </w:r>
        <w:proofErr w:type="spellStart"/>
        <w:r w:rsidRPr="00514701">
          <w:t>frame</w:t>
        </w:r>
        <w:r w:rsidRPr="00514701">
          <w:rPr>
            <w:lang w:eastAsia="ja-JP"/>
          </w:rPr>
          <w:t>_</w:t>
        </w:r>
        <w:r w:rsidRPr="00514701">
          <w:t>packing</w:t>
        </w:r>
        <w:r w:rsidRPr="00514701">
          <w:rPr>
            <w:lang w:eastAsia="ja-JP"/>
          </w:rPr>
          <w:t>_</w:t>
        </w:r>
        <w:r w:rsidRPr="00514701">
          <w:t>arrangement_type</w:t>
        </w:r>
        <w:bookmarkEnd w:id="268"/>
        <w:bookmarkEnd w:id="269"/>
        <w:bookmarkEnd w:id="270"/>
        <w:bookmarkEnd w:id="271"/>
        <w:proofErr w:type="spellEnd"/>
      </w:ins>
    </w:p>
    <w:p w14:paraId="3432DBAD" w14:textId="77777777" w:rsidR="00C76DB7" w:rsidRPr="00514701" w:rsidRDefault="00C76DB7" w:rsidP="00C76DB7">
      <w:pPr>
        <w:pStyle w:val="Blanc"/>
        <w:spacing w:before="136" w:after="0" w:line="240" w:lineRule="auto"/>
        <w:rPr>
          <w:ins w:id="273" w:author="Ye-Kui Wang d00 (Macao changes)" w:date="2018-11-15T15:48:00Z"/>
          <w:rFonts w:eastAsia="SimSun" w:cs="Arial"/>
          <w:kern w:val="2"/>
          <w:sz w:val="20"/>
          <w:szCs w:val="20"/>
          <w:lang w:val="en-GB"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8565"/>
      </w:tblGrid>
      <w:tr w:rsidR="00C76DB7" w:rsidRPr="00514701" w14:paraId="741DFF7F" w14:textId="77777777" w:rsidTr="00090464">
        <w:trPr>
          <w:jc w:val="center"/>
          <w:ins w:id="274" w:author="Ye-Kui Wang d00 (Macao changes)" w:date="2018-11-15T15:48:00Z"/>
        </w:trPr>
        <w:tc>
          <w:tcPr>
            <w:tcW w:w="785" w:type="dxa"/>
          </w:tcPr>
          <w:p w14:paraId="1E22394B" w14:textId="77777777" w:rsidR="00C76DB7" w:rsidRPr="00514701" w:rsidRDefault="00C76DB7" w:rsidP="00090464">
            <w:pPr>
              <w:keepNext/>
              <w:jc w:val="center"/>
              <w:rPr>
                <w:ins w:id="275" w:author="Ye-Kui Wang d00 (Macao changes)" w:date="2018-11-15T15:48:00Z"/>
                <w:b/>
                <w:sz w:val="20"/>
              </w:rPr>
            </w:pPr>
            <w:ins w:id="276" w:author="Ye-Kui Wang d00 (Macao changes)" w:date="2018-11-15T15:48:00Z">
              <w:r w:rsidRPr="00514701">
                <w:rPr>
                  <w:b/>
                  <w:sz w:val="20"/>
                </w:rPr>
                <w:t>Value</w:t>
              </w:r>
            </w:ins>
          </w:p>
        </w:tc>
        <w:tc>
          <w:tcPr>
            <w:tcW w:w="8565" w:type="dxa"/>
          </w:tcPr>
          <w:p w14:paraId="21FCA3A0" w14:textId="77777777" w:rsidR="00C76DB7" w:rsidRPr="00514701" w:rsidRDefault="00C76DB7" w:rsidP="00090464">
            <w:pPr>
              <w:keepNext/>
              <w:jc w:val="center"/>
              <w:rPr>
                <w:ins w:id="277" w:author="Ye-Kui Wang d00 (Macao changes)" w:date="2018-11-15T15:48:00Z"/>
                <w:b/>
                <w:sz w:val="20"/>
              </w:rPr>
            </w:pPr>
            <w:ins w:id="278" w:author="Ye-Kui Wang d00 (Macao changes)" w:date="2018-11-15T15:48:00Z">
              <w:r w:rsidRPr="00514701">
                <w:rPr>
                  <w:b/>
                  <w:sz w:val="20"/>
                </w:rPr>
                <w:t>Interpretation</w:t>
              </w:r>
            </w:ins>
          </w:p>
        </w:tc>
      </w:tr>
      <w:tr w:rsidR="00C76DB7" w:rsidRPr="00514701" w14:paraId="38505B46" w14:textId="77777777" w:rsidTr="00090464">
        <w:trPr>
          <w:jc w:val="center"/>
          <w:ins w:id="279" w:author="Ye-Kui Wang d00 (Macao changes)" w:date="2018-11-15T15:48:00Z"/>
        </w:trPr>
        <w:tc>
          <w:tcPr>
            <w:tcW w:w="785" w:type="dxa"/>
          </w:tcPr>
          <w:p w14:paraId="3DDFAB31" w14:textId="77777777" w:rsidR="00C76DB7" w:rsidRPr="00514701" w:rsidRDefault="00C76DB7" w:rsidP="00090464">
            <w:pPr>
              <w:keepNext/>
              <w:jc w:val="center"/>
              <w:rPr>
                <w:ins w:id="280" w:author="Ye-Kui Wang d00 (Macao changes)" w:date="2018-11-15T15:48:00Z"/>
                <w:sz w:val="20"/>
              </w:rPr>
            </w:pPr>
            <w:ins w:id="281" w:author="Ye-Kui Wang d00 (Macao changes)" w:date="2018-11-15T15:48:00Z">
              <w:r w:rsidRPr="00514701">
                <w:rPr>
                  <w:sz w:val="20"/>
                </w:rPr>
                <w:t>3</w:t>
              </w:r>
            </w:ins>
          </w:p>
        </w:tc>
        <w:tc>
          <w:tcPr>
            <w:tcW w:w="8565" w:type="dxa"/>
          </w:tcPr>
          <w:p w14:paraId="48B73A9C" w14:textId="3A76BC9E" w:rsidR="00C76DB7" w:rsidRPr="00514701" w:rsidRDefault="00C76DB7" w:rsidP="00090464">
            <w:pPr>
              <w:keepNext/>
              <w:rPr>
                <w:ins w:id="282" w:author="Ye-Kui Wang d00 (Macao changes)" w:date="2018-11-15T15:48:00Z"/>
                <w:sz w:val="20"/>
              </w:rPr>
            </w:pPr>
            <w:ins w:id="283" w:author="Ye-Kui Wang d00 (Macao changes)" w:date="2018-11-15T15:48:00Z">
              <w:r w:rsidRPr="00514701">
                <w:rPr>
                  <w:sz w:val="20"/>
                  <w:highlight w:val="yellow"/>
                </w:rPr>
                <w:t>The frame packing arrangement structure</w:t>
              </w:r>
              <w:r w:rsidRPr="00F5029B">
                <w:rPr>
                  <w:sz w:val="20"/>
                </w:rPr>
                <w:t xml:space="preserve"> contains</w:t>
              </w:r>
              <w:r w:rsidRPr="00514701">
                <w:rPr>
                  <w:sz w:val="20"/>
                </w:rPr>
                <w:t xml:space="preserve"> a side-by-side packing arrangement of corresponding planes of two constituent frames as illustrated in Figure D.4, Figure D.5 and Figure D.8.</w:t>
              </w:r>
            </w:ins>
          </w:p>
        </w:tc>
      </w:tr>
      <w:tr w:rsidR="00C76DB7" w:rsidRPr="00514701" w14:paraId="6937CA40" w14:textId="77777777" w:rsidTr="00090464">
        <w:trPr>
          <w:jc w:val="center"/>
          <w:ins w:id="284" w:author="Ye-Kui Wang d00 (Macao changes)" w:date="2018-11-15T15:48:00Z"/>
        </w:trPr>
        <w:tc>
          <w:tcPr>
            <w:tcW w:w="785" w:type="dxa"/>
          </w:tcPr>
          <w:p w14:paraId="7DCA55C8" w14:textId="77777777" w:rsidR="00C76DB7" w:rsidRPr="00514701" w:rsidRDefault="00C76DB7" w:rsidP="00090464">
            <w:pPr>
              <w:keepNext/>
              <w:jc w:val="center"/>
              <w:rPr>
                <w:ins w:id="285" w:author="Ye-Kui Wang d00 (Macao changes)" w:date="2018-11-15T15:48:00Z"/>
                <w:sz w:val="20"/>
              </w:rPr>
            </w:pPr>
            <w:ins w:id="286" w:author="Ye-Kui Wang d00 (Macao changes)" w:date="2018-11-15T15:48:00Z">
              <w:r w:rsidRPr="00514701">
                <w:rPr>
                  <w:sz w:val="20"/>
                </w:rPr>
                <w:t>4</w:t>
              </w:r>
            </w:ins>
          </w:p>
        </w:tc>
        <w:tc>
          <w:tcPr>
            <w:tcW w:w="8565" w:type="dxa"/>
          </w:tcPr>
          <w:p w14:paraId="5649D330" w14:textId="46B06988" w:rsidR="00C76DB7" w:rsidRPr="00514701" w:rsidRDefault="00C76DB7" w:rsidP="00090464">
            <w:pPr>
              <w:keepNext/>
              <w:rPr>
                <w:ins w:id="287" w:author="Ye-Kui Wang d00 (Macao changes)" w:date="2018-11-15T15:48:00Z"/>
                <w:sz w:val="20"/>
              </w:rPr>
            </w:pPr>
            <w:ins w:id="288" w:author="Ye-Kui Wang d00 (Macao changes)" w:date="2018-11-15T15:48:00Z">
              <w:r w:rsidRPr="00514701">
                <w:rPr>
                  <w:sz w:val="20"/>
                  <w:highlight w:val="yellow"/>
                </w:rPr>
                <w:t>The frame packing arrangement structure</w:t>
              </w:r>
            </w:ins>
            <w:ins w:id="289" w:author="Ye-Kui Wang d00 (Macao changes)" w:date="2018-11-15T16:32:00Z">
              <w:r w:rsidR="00F5029B" w:rsidRPr="00F5029B">
                <w:rPr>
                  <w:sz w:val="20"/>
                </w:rPr>
                <w:t xml:space="preserve"> contains</w:t>
              </w:r>
            </w:ins>
            <w:ins w:id="290" w:author="Ye-Kui Wang d00 (Macao changes)" w:date="2018-11-15T15:48:00Z">
              <w:r w:rsidRPr="00514701">
                <w:rPr>
                  <w:sz w:val="20"/>
                </w:rPr>
                <w:t xml:space="preserve"> a top-bottom packing arrangement of corresponding planes of two constituent frames as illustrated in Figure D.6 and Figure D.7.</w:t>
              </w:r>
            </w:ins>
          </w:p>
        </w:tc>
      </w:tr>
      <w:tr w:rsidR="00C76DB7" w:rsidRPr="00514701" w14:paraId="4B746FDF" w14:textId="77777777" w:rsidTr="00090464">
        <w:trPr>
          <w:jc w:val="center"/>
          <w:ins w:id="291" w:author="Ye-Kui Wang d00 (Macao changes)" w:date="2018-11-15T15:48:00Z"/>
        </w:trPr>
        <w:tc>
          <w:tcPr>
            <w:tcW w:w="785" w:type="dxa"/>
          </w:tcPr>
          <w:p w14:paraId="1C56F615" w14:textId="77777777" w:rsidR="00C76DB7" w:rsidRPr="00514701" w:rsidRDefault="00C76DB7" w:rsidP="00090464">
            <w:pPr>
              <w:keepNext/>
              <w:jc w:val="center"/>
              <w:rPr>
                <w:ins w:id="292" w:author="Ye-Kui Wang d00 (Macao changes)" w:date="2018-11-15T15:48:00Z"/>
                <w:sz w:val="20"/>
              </w:rPr>
            </w:pPr>
            <w:ins w:id="293" w:author="Ye-Kui Wang d00 (Macao changes)" w:date="2018-11-15T15:48:00Z">
              <w:r>
                <w:rPr>
                  <w:sz w:val="20"/>
                </w:rPr>
                <w:t>5</w:t>
              </w:r>
            </w:ins>
          </w:p>
        </w:tc>
        <w:tc>
          <w:tcPr>
            <w:tcW w:w="8565" w:type="dxa"/>
          </w:tcPr>
          <w:p w14:paraId="4F2B4EA2" w14:textId="457DD338" w:rsidR="00C76DB7" w:rsidRPr="00514701" w:rsidRDefault="00C76DB7" w:rsidP="00090464">
            <w:pPr>
              <w:keepNext/>
              <w:rPr>
                <w:ins w:id="294" w:author="Ye-Kui Wang d00 (Macao changes)" w:date="2018-11-15T15:48:00Z"/>
                <w:sz w:val="20"/>
                <w:highlight w:val="yellow"/>
              </w:rPr>
            </w:pPr>
            <w:ins w:id="295" w:author="Ye-Kui Wang d00 (Macao changes)" w:date="2018-11-15T15:48:00Z">
              <w:r w:rsidRPr="00F5029B">
                <w:rPr>
                  <w:sz w:val="20"/>
                </w:rPr>
                <w:t>The component planes of the output cropped decoded pictures in output order form</w:t>
              </w:r>
              <w:r w:rsidRPr="00160C83">
                <w:rPr>
                  <w:sz w:val="20"/>
                </w:rPr>
                <w:t xml:space="preserve"> a temporal interleaving of alternating first and second constituent frames as illustrated in Figure D.9.</w:t>
              </w:r>
            </w:ins>
          </w:p>
        </w:tc>
      </w:tr>
    </w:tbl>
    <w:p w14:paraId="25AC8FDA" w14:textId="77777777" w:rsidR="00C76DB7" w:rsidRPr="00A44B62" w:rsidRDefault="00C76DB7" w:rsidP="00E3618E">
      <w:pPr>
        <w:jc w:val="both"/>
        <w:rPr>
          <w:noProof/>
          <w:sz w:val="20"/>
        </w:rPr>
      </w:pPr>
    </w:p>
    <w:p w14:paraId="1378C494" w14:textId="65D7C4BD" w:rsidR="00FF7416" w:rsidRDefault="00181712" w:rsidP="00FF7416">
      <w:pPr>
        <w:keepNext/>
        <w:keepLines/>
        <w:spacing w:before="360"/>
        <w:outlineLvl w:val="0"/>
        <w:rPr>
          <w:i/>
          <w:noProof/>
          <w:sz w:val="24"/>
        </w:rPr>
      </w:pPr>
      <w:r>
        <w:rPr>
          <w:i/>
          <w:noProof/>
          <w:sz w:val="24"/>
        </w:rPr>
        <w:lastRenderedPageBreak/>
        <w:t>Replace</w:t>
      </w:r>
      <w:r w:rsidR="00FF7416" w:rsidRPr="00A44B62">
        <w:rPr>
          <w:i/>
          <w:noProof/>
          <w:sz w:val="24"/>
        </w:rPr>
        <w:t xml:space="preserve"> D.3.</w:t>
      </w:r>
      <w:r w:rsidR="00FF7416">
        <w:rPr>
          <w:i/>
          <w:noProof/>
          <w:sz w:val="24"/>
        </w:rPr>
        <w:t>28 (</w:t>
      </w:r>
      <w:r w:rsidR="00FF7416" w:rsidRPr="00FF7416">
        <w:rPr>
          <w:i/>
          <w:noProof/>
          <w:sz w:val="24"/>
        </w:rPr>
        <w:t>Mastering display colour volume SEI message semantics</w:t>
      </w:r>
      <w:r w:rsidR="00FF7416">
        <w:rPr>
          <w:i/>
          <w:noProof/>
          <w:sz w:val="24"/>
        </w:rPr>
        <w:t>)</w:t>
      </w:r>
      <w:r>
        <w:rPr>
          <w:i/>
          <w:noProof/>
          <w:sz w:val="24"/>
        </w:rPr>
        <w:t xml:space="preserve"> with the following:</w:t>
      </w:r>
    </w:p>
    <w:p w14:paraId="4CC8EE57" w14:textId="59EF33A5" w:rsidR="00181712" w:rsidRPr="00077FC1" w:rsidRDefault="00181712" w:rsidP="00077FC1">
      <w:pPr>
        <w:keepNext/>
        <w:keepLines/>
        <w:spacing w:before="360"/>
        <w:outlineLvl w:val="0"/>
        <w:rPr>
          <w:i/>
          <w:noProof/>
          <w:sz w:val="24"/>
        </w:rPr>
      </w:pPr>
      <w:bookmarkStart w:id="296" w:name="_Toc390728299"/>
      <w:bookmarkStart w:id="297" w:name="_Toc415476086"/>
      <w:bookmarkStart w:id="298" w:name="_Toc423599361"/>
      <w:bookmarkStart w:id="299" w:name="_Toc423601865"/>
      <w:bookmarkStart w:id="300" w:name="_Toc501130339"/>
      <w:bookmarkStart w:id="301" w:name="_Toc503778043"/>
      <w:r>
        <w:rPr>
          <w:rFonts w:eastAsia="Malgun Gothic"/>
          <w:b/>
          <w:bCs/>
          <w:sz w:val="20"/>
          <w:lang w:val="en-GB"/>
        </w:rPr>
        <w:t>D.3.28</w:t>
      </w:r>
      <w:r>
        <w:rPr>
          <w:rFonts w:eastAsia="Malgun Gothic"/>
          <w:b/>
          <w:bCs/>
          <w:sz w:val="20"/>
          <w:lang w:val="en-GB"/>
        </w:rPr>
        <w:tab/>
      </w:r>
      <w:r w:rsidRPr="00181712">
        <w:rPr>
          <w:rFonts w:eastAsia="Malgun Gothic"/>
          <w:b/>
          <w:bCs/>
          <w:sz w:val="20"/>
          <w:lang w:val="en-GB"/>
        </w:rPr>
        <w:t>Mastering display colour volume SEI message semantics</w:t>
      </w:r>
      <w:bookmarkEnd w:id="296"/>
      <w:bookmarkEnd w:id="297"/>
      <w:bookmarkEnd w:id="298"/>
      <w:bookmarkEnd w:id="299"/>
      <w:bookmarkEnd w:id="300"/>
      <w:bookmarkEnd w:id="301"/>
    </w:p>
    <w:p w14:paraId="536C601D" w14:textId="524AEC35"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This SEI message identifies the colour volume (the colour primaries, white point</w:t>
      </w:r>
      <w:r w:rsidR="0069685F">
        <w:rPr>
          <w:sz w:val="20"/>
          <w:lang w:val="en-GB"/>
        </w:rPr>
        <w:t>,</w:t>
      </w:r>
      <w:r w:rsidRPr="00181712">
        <w:rPr>
          <w:sz w:val="20"/>
          <w:lang w:val="en-GB"/>
        </w:rPr>
        <w:t xml:space="preserve"> and luminance range) of a display considered to be the mastering display for the associated video content – e.g., the colour volume of a display that was used for viewing while authoring the video content. The described mastering display is a three-colour additive display system that has been configured to use the indicated mastering colour volume.</w:t>
      </w:r>
    </w:p>
    <w:p w14:paraId="7FB01093" w14:textId="6236492B"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This SEI message does not </w:t>
      </w:r>
      <w:r w:rsidR="0069685F">
        <w:rPr>
          <w:sz w:val="20"/>
          <w:lang w:val="en-GB"/>
        </w:rPr>
        <w:t>identify</w:t>
      </w:r>
      <w:r w:rsidRPr="00181712">
        <w:rPr>
          <w:sz w:val="20"/>
          <w:lang w:val="en-GB"/>
        </w:rPr>
        <w:t xml:space="preserve"> the measurement methodologies and procedures used for determining the indicated values or </w:t>
      </w:r>
      <w:r w:rsidR="0069685F">
        <w:rPr>
          <w:sz w:val="20"/>
          <w:lang w:val="en-GB"/>
        </w:rPr>
        <w:t xml:space="preserve">provide </w:t>
      </w:r>
      <w:r w:rsidRPr="00181712">
        <w:rPr>
          <w:sz w:val="20"/>
          <w:lang w:val="en-GB"/>
        </w:rPr>
        <w:t>any description of the mastering environment. It also does not provide information on colour transformations that would be appropriate to preserve creative intent on displays with colour volumes different from that of the described mastering display.</w:t>
      </w:r>
    </w:p>
    <w:p w14:paraId="2078C1A7" w14:textId="4BFDB4F7"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The information conveyed in this SEI message is intended to be adequate for purposes corresponding to the use of </w:t>
      </w:r>
      <w:bookmarkStart w:id="302" w:name="_Hlk513577984"/>
      <w:r w:rsidRPr="00181712">
        <w:rPr>
          <w:sz w:val="20"/>
          <w:lang w:val="en-GB"/>
        </w:rPr>
        <w:t>SMPTE ST 2086</w:t>
      </w:r>
      <w:r>
        <w:rPr>
          <w:sz w:val="20"/>
          <w:lang w:val="en-GB"/>
        </w:rPr>
        <w:t xml:space="preserve"> (2018</w:t>
      </w:r>
      <w:r w:rsidRPr="00181712">
        <w:rPr>
          <w:sz w:val="20"/>
          <w:lang w:val="en-GB"/>
        </w:rPr>
        <w:t>).</w:t>
      </w:r>
      <w:bookmarkEnd w:id="302"/>
    </w:p>
    <w:p w14:paraId="53A9ED06" w14:textId="77777777"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When a mastering display colour volume SEI message is present for any picture of a CLVS of a </w:t>
      </w:r>
      <w:proofErr w:type="gramStart"/>
      <w:r w:rsidRPr="00181712">
        <w:rPr>
          <w:sz w:val="20"/>
          <w:lang w:val="en-GB"/>
        </w:rPr>
        <w:t>particular layer</w:t>
      </w:r>
      <w:proofErr w:type="gramEnd"/>
      <w:r w:rsidRPr="00181712">
        <w:rPr>
          <w:sz w:val="20"/>
          <w:lang w:val="en-GB"/>
        </w:rPr>
        <w:t xml:space="preserve">, a mastering display colour volume SEI message shall be present for the first picture of the CLVS. The </w:t>
      </w:r>
      <w:r w:rsidRPr="00181712">
        <w:rPr>
          <w:sz w:val="20"/>
          <w:szCs w:val="22"/>
          <w:lang w:val="en-GB"/>
        </w:rPr>
        <w:t xml:space="preserve">mastering display colour volume </w:t>
      </w:r>
      <w:r w:rsidRPr="00181712">
        <w:rPr>
          <w:sz w:val="20"/>
          <w:lang w:val="en-GB"/>
        </w:rPr>
        <w:t>SEI message persists for the current layer in decoding order from the current picture until the end of the CLVS. All mastering display colour volume SEI messages that apply to the same CLVS shall have the same content.</w:t>
      </w:r>
    </w:p>
    <w:p w14:paraId="4B6DD08A" w14:textId="25BF9B4C" w:rsid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bookmarkStart w:id="303" w:name="_Hlk513579603"/>
      <w:r w:rsidRPr="00181712">
        <w:rPr>
          <w:b/>
          <w:noProof/>
          <w:sz w:val="20"/>
          <w:lang w:val="en-GB"/>
        </w:rPr>
        <w:t>display_primaries_x</w:t>
      </w:r>
      <w:r w:rsidRPr="00181712">
        <w:rPr>
          <w:sz w:val="20"/>
          <w:lang w:val="en-GB"/>
        </w:rPr>
        <w:t>[ c ]</w:t>
      </w:r>
      <w:bookmarkEnd w:id="303"/>
      <w:r>
        <w:rPr>
          <w:sz w:val="20"/>
          <w:lang w:val="en-GB"/>
        </w:rPr>
        <w:t xml:space="preserve">, when in the range of 5 to 37 000, inclusive, specifies the normalized x chromaticity coordinate of the colour </w:t>
      </w:r>
      <w:r w:rsidRPr="00181712">
        <w:rPr>
          <w:sz w:val="20"/>
          <w:lang w:val="en-GB"/>
        </w:rPr>
        <w:t>primary component c of the mastering display, according to the CIE 1931 definition of x as specified in ISO 11664-1 (see also ISO 11664-3 and CIE 15), in increments of 0.00002</w:t>
      </w:r>
      <w:r>
        <w:rPr>
          <w:sz w:val="20"/>
          <w:lang w:val="en-GB"/>
        </w:rPr>
        <w:t xml:space="preserve">. </w:t>
      </w:r>
      <w:r w:rsidR="007F5F99">
        <w:rPr>
          <w:sz w:val="20"/>
          <w:lang w:val="en-GB"/>
        </w:rPr>
        <w:t xml:space="preserve">When </w:t>
      </w:r>
      <w:proofErr w:type="spellStart"/>
      <w:r w:rsidR="007F5F99" w:rsidRPr="00181712">
        <w:rPr>
          <w:sz w:val="20"/>
          <w:lang w:val="en-GB"/>
        </w:rPr>
        <w:t>display_pr</w:t>
      </w:r>
      <w:r w:rsidR="007F5F99">
        <w:rPr>
          <w:sz w:val="20"/>
          <w:lang w:val="en-GB"/>
        </w:rPr>
        <w:t>imaries_x</w:t>
      </w:r>
      <w:proofErr w:type="spellEnd"/>
      <w:r w:rsidR="007F5F99" w:rsidRPr="00181712">
        <w:rPr>
          <w:sz w:val="20"/>
          <w:lang w:val="en-GB"/>
        </w:rPr>
        <w:t>[ c ]</w:t>
      </w:r>
      <w:r w:rsidR="007F5F99">
        <w:rPr>
          <w:sz w:val="20"/>
          <w:lang w:val="en-GB"/>
        </w:rPr>
        <w:t xml:space="preserve"> is not in the range of 5 to 37 000, inclusive, the </w:t>
      </w:r>
      <w:r w:rsidR="004C0E6D">
        <w:rPr>
          <w:sz w:val="20"/>
          <w:lang w:val="en-GB"/>
        </w:rPr>
        <w:t xml:space="preserve">normalized x chromaticity coordinate of the colour </w:t>
      </w:r>
      <w:r w:rsidR="004C0E6D" w:rsidRPr="00181712">
        <w:rPr>
          <w:sz w:val="20"/>
          <w:lang w:val="en-GB"/>
        </w:rPr>
        <w:t>primary component c of the mastering display</w:t>
      </w:r>
      <w:r w:rsidR="004C0E6D">
        <w:rPr>
          <w:sz w:val="20"/>
          <w:lang w:val="en-GB"/>
        </w:rPr>
        <w:t xml:space="preserve"> </w:t>
      </w:r>
      <w:r w:rsidR="007F5F99">
        <w:rPr>
          <w:sz w:val="20"/>
          <w:lang w:val="en-GB"/>
        </w:rPr>
        <w:t xml:space="preserve">is </w:t>
      </w:r>
      <w:r w:rsidR="004C0E6D" w:rsidRPr="004C0E6D">
        <w:rPr>
          <w:sz w:val="20"/>
          <w:lang w:val="en-GB"/>
        </w:rPr>
        <w:t>unknown or unspecified or specified by other means not specified in this Specification</w:t>
      </w:r>
      <w:r w:rsidR="007F5F99">
        <w:rPr>
          <w:sz w:val="20"/>
          <w:lang w:val="en-GB"/>
        </w:rPr>
        <w:t>.</w:t>
      </w:r>
    </w:p>
    <w:p w14:paraId="3B2D6128" w14:textId="29226211" w:rsid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display_primaries_y</w:t>
      </w:r>
      <w:r w:rsidRPr="00181712">
        <w:rPr>
          <w:sz w:val="20"/>
          <w:lang w:val="en-GB"/>
        </w:rPr>
        <w:t>[ c ]</w:t>
      </w:r>
      <w:r>
        <w:rPr>
          <w:sz w:val="20"/>
          <w:lang w:val="en-GB"/>
        </w:rPr>
        <w:t xml:space="preserve">, when in the range of 5 to 42 000, inclusive, </w:t>
      </w:r>
      <w:r w:rsidRPr="00181712">
        <w:rPr>
          <w:sz w:val="20"/>
          <w:lang w:val="en-GB"/>
        </w:rPr>
        <w:t>specif</w:t>
      </w:r>
      <w:r>
        <w:rPr>
          <w:sz w:val="20"/>
          <w:lang w:val="en-GB"/>
        </w:rPr>
        <w:t xml:space="preserve">ies </w:t>
      </w:r>
      <w:r w:rsidRPr="00181712">
        <w:rPr>
          <w:sz w:val="20"/>
          <w:lang w:val="en-GB"/>
        </w:rPr>
        <w:t>the normalized y chromaticity coordinate of the colour primary component c of the mastering display, according to the CIE 1931 definition of y as specified in ISO 11664-1 (see also ISO 11664-3 and CIE 15), in increments of 0.00002</w:t>
      </w:r>
      <w:r>
        <w:rPr>
          <w:sz w:val="20"/>
          <w:lang w:val="en-GB"/>
        </w:rPr>
        <w:t>.</w:t>
      </w:r>
      <w:r w:rsidR="007F5F99">
        <w:rPr>
          <w:sz w:val="20"/>
          <w:lang w:val="en-GB"/>
        </w:rPr>
        <w:t xml:space="preserve"> When </w:t>
      </w:r>
      <w:proofErr w:type="spellStart"/>
      <w:r w:rsidR="007F5F99" w:rsidRPr="00181712">
        <w:rPr>
          <w:sz w:val="20"/>
          <w:lang w:val="en-GB"/>
        </w:rPr>
        <w:t>display_pr</w:t>
      </w:r>
      <w:r w:rsidR="007F5F99">
        <w:rPr>
          <w:sz w:val="20"/>
          <w:lang w:val="en-GB"/>
        </w:rPr>
        <w:t>imaries_y</w:t>
      </w:r>
      <w:proofErr w:type="spellEnd"/>
      <w:r w:rsidR="007F5F99" w:rsidRPr="00181712">
        <w:rPr>
          <w:sz w:val="20"/>
          <w:lang w:val="en-GB"/>
        </w:rPr>
        <w:t>[ c ]</w:t>
      </w:r>
      <w:r w:rsidR="007F5F99">
        <w:rPr>
          <w:sz w:val="20"/>
          <w:lang w:val="en-GB"/>
        </w:rPr>
        <w:t xml:space="preserve"> is not in the range of 5 to </w:t>
      </w:r>
      <w:ins w:id="304" w:author="Ye-Kui Wang d00 (Macao changes)" w:date="2018-11-15T15:38:00Z">
        <w:r w:rsidR="00082AE4">
          <w:rPr>
            <w:sz w:val="20"/>
            <w:lang w:val="en-GB"/>
          </w:rPr>
          <w:t>42 000</w:t>
        </w:r>
      </w:ins>
      <w:del w:id="305" w:author="Ye-Kui Wang d00 (Macao changes)" w:date="2018-11-15T15:38:00Z">
        <w:r w:rsidR="007F5F99" w:rsidDel="00082AE4">
          <w:rPr>
            <w:sz w:val="20"/>
            <w:lang w:val="en-GB"/>
          </w:rPr>
          <w:delText>37 000</w:delText>
        </w:r>
      </w:del>
      <w:r w:rsidR="007F5F99">
        <w:rPr>
          <w:sz w:val="20"/>
          <w:lang w:val="en-GB"/>
        </w:rPr>
        <w:t xml:space="preserve">, inclusive, the </w:t>
      </w:r>
      <w:r w:rsidR="004C0E6D">
        <w:rPr>
          <w:sz w:val="20"/>
          <w:lang w:val="en-GB"/>
        </w:rPr>
        <w:t xml:space="preserve">normalized y chromaticity coordinate of the colour </w:t>
      </w:r>
      <w:r w:rsidR="004C0E6D" w:rsidRPr="00181712">
        <w:rPr>
          <w:sz w:val="20"/>
          <w:lang w:val="en-GB"/>
        </w:rPr>
        <w:t>primary component c of the mastering display</w:t>
      </w:r>
      <w:r w:rsidR="004C0E6D">
        <w:rPr>
          <w:sz w:val="20"/>
          <w:lang w:val="en-GB"/>
        </w:rPr>
        <w:t xml:space="preserve"> is </w:t>
      </w:r>
      <w:r w:rsidR="004C0E6D" w:rsidRPr="004C0E6D">
        <w:rPr>
          <w:sz w:val="20"/>
          <w:lang w:val="en-GB"/>
        </w:rPr>
        <w:t>unknown or unspecified or specified by other means not specified in this Specification</w:t>
      </w:r>
      <w:r w:rsidR="007F5F99">
        <w:rPr>
          <w:sz w:val="20"/>
          <w:lang w:val="en-GB"/>
        </w:rPr>
        <w:t>.</w:t>
      </w:r>
    </w:p>
    <w:p w14:paraId="47514BB6" w14:textId="77777777" w:rsidR="007F5F99" w:rsidRPr="00181712" w:rsidDel="008F230B" w:rsidRDefault="007F5F99" w:rsidP="007F5F99">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For describing mastering displays that use red, green, and blue colour primaries, it is suggested that index value c equal to 0 should correspond to the green primary, c equal to 1 should correspond to the blue primary and c equal to 2 should correspond to the red colour primary (see also Annex </w:t>
      </w:r>
      <w:r>
        <w:rPr>
          <w:sz w:val="20"/>
          <w:lang w:val="en-GB"/>
        </w:rPr>
        <w:t>E</w:t>
      </w:r>
      <w:r w:rsidRPr="00181712">
        <w:rPr>
          <w:sz w:val="20"/>
          <w:lang w:val="en-GB"/>
        </w:rPr>
        <w:t xml:space="preserve"> and</w:t>
      </w:r>
      <w:r>
        <w:rPr>
          <w:sz w:val="20"/>
          <w:lang w:val="en-GB"/>
        </w:rPr>
        <w:t xml:space="preserve"> Table E.3</w:t>
      </w:r>
      <w:r w:rsidRPr="00181712">
        <w:rPr>
          <w:sz w:val="20"/>
          <w:lang w:val="en-GB"/>
        </w:rPr>
        <w:t>).</w:t>
      </w:r>
    </w:p>
    <w:p w14:paraId="6B72B5B0" w14:textId="2AEE4738" w:rsidR="00CE6A0B"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bookmarkStart w:id="306" w:name="_Hlk513581207"/>
      <w:r w:rsidRPr="00181712">
        <w:rPr>
          <w:b/>
          <w:noProof/>
          <w:sz w:val="20"/>
          <w:lang w:val="en-GB"/>
        </w:rPr>
        <w:t>white_point_x</w:t>
      </w:r>
      <w:bookmarkEnd w:id="306"/>
      <w:r w:rsidR="00CE6A0B">
        <w:rPr>
          <w:sz w:val="20"/>
          <w:lang w:val="en-GB"/>
        </w:rPr>
        <w:t>,</w:t>
      </w:r>
      <w:r w:rsidR="00CE6A0B" w:rsidRPr="00CE6A0B">
        <w:rPr>
          <w:sz w:val="20"/>
          <w:lang w:val="en-GB"/>
        </w:rPr>
        <w:t xml:space="preserve"> </w:t>
      </w:r>
      <w:r w:rsidR="00CE6A0B">
        <w:rPr>
          <w:sz w:val="20"/>
          <w:lang w:val="en-GB"/>
        </w:rPr>
        <w:t xml:space="preserve">when in the range of 5 to 37 000, inclusive, specifies the normalized x chromaticity coordinate of the </w:t>
      </w:r>
      <w:r w:rsidR="00CE6A0B" w:rsidRPr="00181712">
        <w:rPr>
          <w:sz w:val="20"/>
          <w:lang w:val="en-GB"/>
        </w:rPr>
        <w:t>white point of the mastering display, according to the CIE 1931 definition of x as specified in ISO 11664-1 (see also ISO 11664-3 and CIE 15), in normalized increments of 0.00002.</w:t>
      </w:r>
      <w:r w:rsidR="00CE6A0B" w:rsidRPr="00CE6A0B">
        <w:rPr>
          <w:sz w:val="20"/>
          <w:lang w:val="en-GB"/>
        </w:rPr>
        <w:t xml:space="preserve"> </w:t>
      </w:r>
      <w:r w:rsidR="00CE6A0B">
        <w:rPr>
          <w:sz w:val="20"/>
          <w:lang w:val="en-GB"/>
        </w:rPr>
        <w:t xml:space="preserve">When </w:t>
      </w:r>
      <w:proofErr w:type="spellStart"/>
      <w:r w:rsidR="00CE6A0B" w:rsidRPr="00CE6A0B">
        <w:rPr>
          <w:sz w:val="20"/>
          <w:lang w:val="en-GB"/>
        </w:rPr>
        <w:t>white_point_x</w:t>
      </w:r>
      <w:proofErr w:type="spellEnd"/>
      <w:r w:rsidR="00CE6A0B" w:rsidRPr="00CE6A0B">
        <w:rPr>
          <w:sz w:val="20"/>
          <w:lang w:val="en-GB"/>
        </w:rPr>
        <w:t xml:space="preserve"> </w:t>
      </w:r>
      <w:r w:rsidR="00CE6A0B">
        <w:rPr>
          <w:sz w:val="20"/>
          <w:lang w:val="en-GB"/>
        </w:rPr>
        <w:t xml:space="preserve">is not in the range of 5 to 37 000, inclusive, the </w:t>
      </w:r>
      <w:r w:rsidR="004C0E6D">
        <w:rPr>
          <w:sz w:val="20"/>
          <w:lang w:val="en-GB"/>
        </w:rPr>
        <w:t xml:space="preserve">normalized x chromaticity coordinate of the </w:t>
      </w:r>
      <w:r w:rsidR="004C0E6D" w:rsidRPr="00181712">
        <w:rPr>
          <w:sz w:val="20"/>
          <w:lang w:val="en-GB"/>
        </w:rPr>
        <w:t>white point of the mastering display</w:t>
      </w:r>
      <w:r w:rsidR="004C0E6D">
        <w:rPr>
          <w:sz w:val="20"/>
          <w:lang w:val="en-GB"/>
        </w:rPr>
        <w:t xml:space="preserve"> is </w:t>
      </w:r>
      <w:r w:rsidR="0069685F">
        <w:rPr>
          <w:sz w:val="20"/>
          <w:lang w:val="en-GB"/>
        </w:rPr>
        <w:t xml:space="preserve">indicated to be </w:t>
      </w:r>
      <w:r w:rsidR="004C0E6D" w:rsidRPr="004C0E6D">
        <w:rPr>
          <w:sz w:val="20"/>
          <w:lang w:val="en-GB"/>
        </w:rPr>
        <w:t>unknown or unspecified or specified by other means not specified in this Specification</w:t>
      </w:r>
      <w:r w:rsidR="00CE6A0B">
        <w:rPr>
          <w:sz w:val="20"/>
          <w:lang w:val="en-GB"/>
        </w:rPr>
        <w:t>.</w:t>
      </w:r>
    </w:p>
    <w:p w14:paraId="5601EBAC" w14:textId="4F4CA771" w:rsidR="00CE6A0B" w:rsidRDefault="00CE6A0B" w:rsidP="00CE6A0B">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white_point_</w:t>
      </w:r>
      <w:r>
        <w:rPr>
          <w:b/>
          <w:noProof/>
          <w:sz w:val="20"/>
          <w:lang w:val="en-GB"/>
        </w:rPr>
        <w:t>y</w:t>
      </w:r>
      <w:r>
        <w:rPr>
          <w:sz w:val="20"/>
          <w:lang w:val="en-GB"/>
        </w:rPr>
        <w:t>,</w:t>
      </w:r>
      <w:r w:rsidRPr="00CE6A0B">
        <w:rPr>
          <w:sz w:val="20"/>
          <w:lang w:val="en-GB"/>
        </w:rPr>
        <w:t xml:space="preserve"> </w:t>
      </w:r>
      <w:r>
        <w:rPr>
          <w:sz w:val="20"/>
          <w:lang w:val="en-GB"/>
        </w:rPr>
        <w:t xml:space="preserve">when in the range of 5 to 42 000, inclusive, specifies the normalized y chromaticity coordinate of the </w:t>
      </w:r>
      <w:r w:rsidRPr="00181712">
        <w:rPr>
          <w:sz w:val="20"/>
          <w:lang w:val="en-GB"/>
        </w:rPr>
        <w:t>white point of the mastering display, according to the CIE 1931 definition of y as specified in ISO 11664-1 (see also ISO 11664-3 and CIE 15), in normalized increments of 0.00002.</w:t>
      </w:r>
      <w:r w:rsidRPr="00CE6A0B">
        <w:rPr>
          <w:sz w:val="20"/>
          <w:lang w:val="en-GB"/>
        </w:rPr>
        <w:t xml:space="preserve"> </w:t>
      </w:r>
      <w:r>
        <w:rPr>
          <w:sz w:val="20"/>
          <w:lang w:val="en-GB"/>
        </w:rPr>
        <w:t xml:space="preserve">When </w:t>
      </w:r>
      <w:proofErr w:type="spellStart"/>
      <w:r>
        <w:rPr>
          <w:sz w:val="20"/>
          <w:lang w:val="en-GB"/>
        </w:rPr>
        <w:t>white_point_y</w:t>
      </w:r>
      <w:proofErr w:type="spellEnd"/>
      <w:r w:rsidRPr="00CE6A0B">
        <w:rPr>
          <w:sz w:val="20"/>
          <w:lang w:val="en-GB"/>
        </w:rPr>
        <w:t xml:space="preserve"> </w:t>
      </w:r>
      <w:r>
        <w:rPr>
          <w:sz w:val="20"/>
          <w:lang w:val="en-GB"/>
        </w:rPr>
        <w:t xml:space="preserve">is not in the range of 5 to 42 000, inclusive, </w:t>
      </w:r>
      <w:r w:rsidR="004C0E6D">
        <w:rPr>
          <w:sz w:val="20"/>
          <w:lang w:val="en-GB"/>
        </w:rPr>
        <w:t xml:space="preserve">the normalized y chromaticity coordinate of the </w:t>
      </w:r>
      <w:r w:rsidR="004C0E6D" w:rsidRPr="00181712">
        <w:rPr>
          <w:sz w:val="20"/>
          <w:lang w:val="en-GB"/>
        </w:rPr>
        <w:t>white point of the mastering display</w:t>
      </w:r>
      <w:r w:rsidR="004C0E6D">
        <w:rPr>
          <w:sz w:val="20"/>
          <w:lang w:val="en-GB"/>
        </w:rPr>
        <w:t xml:space="preserve"> is </w:t>
      </w:r>
      <w:r w:rsidR="0069685F">
        <w:rPr>
          <w:sz w:val="20"/>
          <w:lang w:val="en-GB"/>
        </w:rPr>
        <w:t xml:space="preserve">indicated to be </w:t>
      </w:r>
      <w:r w:rsidR="004C0E6D" w:rsidRPr="004C0E6D">
        <w:rPr>
          <w:sz w:val="20"/>
          <w:lang w:val="en-GB"/>
        </w:rPr>
        <w:t>unknown or unspecified or specified by other means not specified in this Specification</w:t>
      </w:r>
      <w:r>
        <w:rPr>
          <w:sz w:val="20"/>
          <w:lang w:val="en-GB"/>
        </w:rPr>
        <w:t>.</w:t>
      </w:r>
    </w:p>
    <w:p w14:paraId="1A4CFD29" w14:textId="25C61840" w:rsidR="004C0E6D" w:rsidRPr="00C46DD5" w:rsidRDefault="004C0E6D" w:rsidP="004C0E6D">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w:t>
      </w:r>
      <w:r w:rsidR="006E654C">
        <w:rPr>
          <w:sz w:val="18"/>
          <w:szCs w:val="18"/>
          <w:lang w:val="en-GB"/>
        </w:rPr>
        <w:t>specifies</w:t>
      </w:r>
      <w:r>
        <w:rPr>
          <w:sz w:val="18"/>
          <w:szCs w:val="18"/>
          <w:lang w:val="en-GB"/>
        </w:rPr>
        <w:t xml:space="preserve"> </w:t>
      </w:r>
      <w:r w:rsidR="006E654C">
        <w:rPr>
          <w:sz w:val="18"/>
          <w:szCs w:val="18"/>
          <w:lang w:val="en-GB"/>
        </w:rPr>
        <w:t xml:space="preserve">that the </w:t>
      </w:r>
      <w:r>
        <w:rPr>
          <w:sz w:val="18"/>
          <w:szCs w:val="18"/>
          <w:lang w:val="en-GB"/>
        </w:rPr>
        <w:t xml:space="preserve">normalized x and y chromaticity coordinate values for the mastering display </w:t>
      </w:r>
      <w:r w:rsidR="0069685F">
        <w:rPr>
          <w:sz w:val="18"/>
          <w:szCs w:val="18"/>
          <w:lang w:val="en-GB"/>
        </w:rPr>
        <w:t xml:space="preserve">colour </w:t>
      </w:r>
      <w:r>
        <w:rPr>
          <w:sz w:val="18"/>
          <w:szCs w:val="18"/>
          <w:lang w:val="en-GB"/>
        </w:rPr>
        <w:t xml:space="preserve">primaries and white point </w:t>
      </w:r>
      <w:r w:rsidR="006E654C">
        <w:rPr>
          <w:sz w:val="18"/>
          <w:szCs w:val="18"/>
          <w:lang w:val="en-GB"/>
        </w:rPr>
        <w:t xml:space="preserve">are </w:t>
      </w:r>
      <w:r>
        <w:rPr>
          <w:sz w:val="18"/>
          <w:szCs w:val="18"/>
          <w:lang w:val="en-GB"/>
        </w:rPr>
        <w:t xml:space="preserve">to be </w:t>
      </w:r>
      <w:r w:rsidR="006E654C">
        <w:rPr>
          <w:sz w:val="18"/>
          <w:szCs w:val="18"/>
          <w:lang w:val="en-GB"/>
        </w:rPr>
        <w:t>represented with</w:t>
      </w:r>
      <w:r>
        <w:rPr>
          <w:sz w:val="18"/>
          <w:szCs w:val="18"/>
          <w:lang w:val="en-GB"/>
        </w:rPr>
        <w:t xml:space="preserve"> four decimal places</w:t>
      </w:r>
      <w:r w:rsidRPr="009E4D91">
        <w:rPr>
          <w:rFonts w:eastAsia="Malgun Gothic"/>
          <w:sz w:val="18"/>
          <w:szCs w:val="18"/>
        </w:rPr>
        <w:t>.</w:t>
      </w:r>
      <w:r>
        <w:rPr>
          <w:rFonts w:eastAsia="Malgun Gothic"/>
          <w:sz w:val="18"/>
          <w:szCs w:val="18"/>
        </w:rPr>
        <w:t xml:space="preserve"> This would correspond with using values of the syntax elements </w:t>
      </w:r>
      <w:proofErr w:type="spellStart"/>
      <w:r>
        <w:rPr>
          <w:rFonts w:eastAsia="Malgun Gothic"/>
          <w:sz w:val="18"/>
          <w:szCs w:val="18"/>
        </w:rPr>
        <w:t>display_primaries_x</w:t>
      </w:r>
      <w:proofErr w:type="spellEnd"/>
      <w:r>
        <w:rPr>
          <w:rFonts w:eastAsia="Malgun Gothic"/>
          <w:sz w:val="18"/>
          <w:szCs w:val="18"/>
        </w:rPr>
        <w:t>[ c </w:t>
      </w:r>
      <w:r w:rsidRPr="00181712">
        <w:rPr>
          <w:rFonts w:eastAsia="Malgun Gothic"/>
          <w:sz w:val="18"/>
          <w:szCs w:val="18"/>
        </w:rPr>
        <w:t>]</w:t>
      </w:r>
      <w:r>
        <w:rPr>
          <w:rFonts w:eastAsia="Malgun Gothic"/>
          <w:sz w:val="18"/>
          <w:szCs w:val="18"/>
        </w:rPr>
        <w:t xml:space="preserve">, </w:t>
      </w:r>
      <w:proofErr w:type="spellStart"/>
      <w:r>
        <w:rPr>
          <w:rFonts w:eastAsia="Malgun Gothic"/>
          <w:sz w:val="18"/>
          <w:szCs w:val="18"/>
        </w:rPr>
        <w:t>display_primaries_y</w:t>
      </w:r>
      <w:proofErr w:type="spellEnd"/>
      <w:r>
        <w:rPr>
          <w:rFonts w:eastAsia="Malgun Gothic"/>
          <w:sz w:val="18"/>
          <w:szCs w:val="18"/>
        </w:rPr>
        <w:t>[ c </w:t>
      </w:r>
      <w:r w:rsidRPr="00181712">
        <w:rPr>
          <w:rFonts w:eastAsia="Malgun Gothic"/>
          <w:sz w:val="18"/>
          <w:szCs w:val="18"/>
        </w:rPr>
        <w:t>]</w:t>
      </w:r>
      <w:r>
        <w:rPr>
          <w:rFonts w:eastAsia="Malgun Gothic"/>
          <w:sz w:val="18"/>
          <w:szCs w:val="18"/>
        </w:rPr>
        <w:t xml:space="preserve">, </w:t>
      </w:r>
      <w:proofErr w:type="spellStart"/>
      <w:r w:rsidRPr="004C0E6D">
        <w:rPr>
          <w:rFonts w:eastAsia="Malgun Gothic"/>
          <w:sz w:val="18"/>
          <w:szCs w:val="18"/>
        </w:rPr>
        <w:t>white_point_x</w:t>
      </w:r>
      <w:proofErr w:type="spellEnd"/>
      <w:r>
        <w:rPr>
          <w:rFonts w:eastAsia="Malgun Gothic"/>
          <w:sz w:val="18"/>
          <w:szCs w:val="18"/>
        </w:rPr>
        <w:t>, and</w:t>
      </w:r>
      <w:r w:rsidRPr="004C0E6D">
        <w:rPr>
          <w:rFonts w:eastAsia="Malgun Gothic"/>
          <w:sz w:val="18"/>
          <w:szCs w:val="18"/>
        </w:rPr>
        <w:t xml:space="preserve"> </w:t>
      </w:r>
      <w:proofErr w:type="spellStart"/>
      <w:r>
        <w:rPr>
          <w:rFonts w:eastAsia="Malgun Gothic"/>
          <w:sz w:val="18"/>
          <w:szCs w:val="18"/>
        </w:rPr>
        <w:t>white_point_y</w:t>
      </w:r>
      <w:proofErr w:type="spellEnd"/>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multiples of 5.</w:t>
      </w:r>
    </w:p>
    <w:p w14:paraId="3908C70E" w14:textId="73A4ACC3"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bookmarkStart w:id="307" w:name="_Hlk513582224"/>
      <w:bookmarkStart w:id="308" w:name="_Hlk513581734"/>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451AD2">
        <w:rPr>
          <w:noProof/>
          <w:sz w:val="18"/>
          <w:szCs w:val="18"/>
          <w:lang w:val="en-GB"/>
        </w:rPr>
        <w:t>2</w:t>
      </w:r>
      <w:r w:rsidRPr="00C46DD5">
        <w:rPr>
          <w:noProof/>
          <w:sz w:val="18"/>
          <w:szCs w:val="18"/>
          <w:lang w:val="en-GB"/>
        </w:rPr>
        <w:fldChar w:fldCharType="end"/>
      </w:r>
      <w:r w:rsidRPr="00C46DD5">
        <w:rPr>
          <w:sz w:val="18"/>
          <w:szCs w:val="18"/>
          <w:lang w:val="en-GB"/>
        </w:rPr>
        <w:t> – </w:t>
      </w:r>
      <w:r>
        <w:rPr>
          <w:sz w:val="18"/>
          <w:szCs w:val="18"/>
          <w:lang w:val="en-GB"/>
        </w:rPr>
        <w:t xml:space="preserve">An example of the use of values outside the range for which semantics are specified in this Specification is that ANSI/CTA 861-G (2016) uses normalized (x, y) chromaticity coordinate values of (0,0) for the white point to </w:t>
      </w:r>
      <w:r w:rsidR="0069685F">
        <w:rPr>
          <w:sz w:val="18"/>
          <w:szCs w:val="18"/>
          <w:lang w:val="en-GB"/>
        </w:rPr>
        <w:t>indicate</w:t>
      </w:r>
      <w:r w:rsidRPr="006E654C">
        <w:rPr>
          <w:sz w:val="18"/>
          <w:szCs w:val="18"/>
          <w:lang w:val="en-GB"/>
        </w:rPr>
        <w:t xml:space="preserve"> that the white</w:t>
      </w:r>
      <w:r>
        <w:rPr>
          <w:sz w:val="18"/>
          <w:szCs w:val="18"/>
          <w:lang w:val="en-GB"/>
        </w:rPr>
        <w:t xml:space="preserve"> </w:t>
      </w:r>
      <w:r w:rsidRPr="006E654C">
        <w:rPr>
          <w:sz w:val="18"/>
          <w:szCs w:val="18"/>
          <w:lang w:val="en-GB"/>
        </w:rPr>
        <w:t>point chromaticity is unknown</w:t>
      </w:r>
      <w:r>
        <w:rPr>
          <w:rFonts w:eastAsia="Malgun Gothic"/>
          <w:sz w:val="18"/>
          <w:szCs w:val="18"/>
        </w:rPr>
        <w:t>.</w:t>
      </w:r>
    </w:p>
    <w:p w14:paraId="0E9C6A9A" w14:textId="5B40C563" w:rsidR="006E654C"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max_display_mastering_luminance</w:t>
      </w:r>
      <w:bookmarkEnd w:id="307"/>
      <w:r w:rsidR="006E654C">
        <w:rPr>
          <w:sz w:val="20"/>
          <w:lang w:val="en-GB"/>
        </w:rPr>
        <w:t>, when in the range of 50 000 to 100 000 000</w:t>
      </w:r>
      <w:bookmarkEnd w:id="308"/>
      <w:r w:rsidR="006E654C">
        <w:rPr>
          <w:sz w:val="20"/>
          <w:lang w:val="en-GB"/>
        </w:rPr>
        <w:t xml:space="preserve">, specifies the </w:t>
      </w:r>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 in units of 0.0001 candelas per square metre</w:t>
      </w:r>
      <w:r w:rsidR="006E654C">
        <w:rPr>
          <w:sz w:val="20"/>
          <w:lang w:val="en-GB"/>
        </w:rPr>
        <w:t xml:space="preserve">. When </w:t>
      </w:r>
      <w:proofErr w:type="spellStart"/>
      <w:r w:rsidR="006E654C" w:rsidRPr="006E654C">
        <w:rPr>
          <w:sz w:val="20"/>
          <w:lang w:val="en-GB"/>
        </w:rPr>
        <w:t>max_display_mastering_luminance</w:t>
      </w:r>
      <w:proofErr w:type="spellEnd"/>
      <w:r w:rsidR="006E654C">
        <w:rPr>
          <w:sz w:val="20"/>
          <w:lang w:val="en-GB"/>
        </w:rPr>
        <w:t xml:space="preserve"> is not in the range of 50 000 to 100 000 </w:t>
      </w:r>
      <w:r w:rsidR="006E654C" w:rsidRPr="006E654C">
        <w:rPr>
          <w:sz w:val="20"/>
          <w:lang w:val="en-GB"/>
        </w:rPr>
        <w:t>000</w:t>
      </w:r>
      <w:r w:rsidR="006E654C">
        <w:rPr>
          <w:sz w:val="20"/>
          <w:lang w:val="en-GB"/>
        </w:rPr>
        <w:t xml:space="preserve">, the </w:t>
      </w:r>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w:t>
      </w:r>
      <w:r w:rsidR="006E654C">
        <w:rPr>
          <w:sz w:val="20"/>
          <w:lang w:val="en-GB"/>
        </w:rPr>
        <w:t xml:space="preserve"> is </w:t>
      </w:r>
      <w:r w:rsidR="0069685F">
        <w:rPr>
          <w:sz w:val="20"/>
          <w:lang w:val="en-GB"/>
        </w:rPr>
        <w:t xml:space="preserve">indicated to be </w:t>
      </w:r>
      <w:r w:rsidR="006E654C" w:rsidRPr="004C0E6D">
        <w:rPr>
          <w:sz w:val="20"/>
          <w:lang w:val="en-GB"/>
        </w:rPr>
        <w:t>unknown or unspecified or specified by other means not specified in this Specification</w:t>
      </w:r>
      <w:r w:rsidR="006E654C">
        <w:rPr>
          <w:sz w:val="20"/>
          <w:lang w:val="en-GB"/>
        </w:rPr>
        <w:t>.</w:t>
      </w:r>
    </w:p>
    <w:p w14:paraId="147BF53F" w14:textId="61CEFEA5"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lastRenderedPageBreak/>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3</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specifies that the </w:t>
      </w:r>
      <w:r w:rsidRPr="006E654C">
        <w:rPr>
          <w:sz w:val="18"/>
          <w:szCs w:val="18"/>
          <w:lang w:val="en-GB"/>
        </w:rPr>
        <w:t>nominal maximum display luminance of the mastering display</w:t>
      </w:r>
      <w:r>
        <w:rPr>
          <w:sz w:val="18"/>
          <w:szCs w:val="18"/>
          <w:lang w:val="en-GB"/>
        </w:rPr>
        <w:t xml:space="preserve"> is to be specified as </w:t>
      </w:r>
      <w:r w:rsidRPr="006E654C">
        <w:rPr>
          <w:sz w:val="18"/>
          <w:szCs w:val="18"/>
          <w:lang w:val="en-GB"/>
        </w:rPr>
        <w:t>a multiple of 1 candela per</w:t>
      </w:r>
      <w:r>
        <w:rPr>
          <w:sz w:val="18"/>
          <w:szCs w:val="18"/>
          <w:lang w:val="en-GB"/>
        </w:rPr>
        <w:t xml:space="preserve"> </w:t>
      </w:r>
      <w:r w:rsidRPr="006E654C">
        <w:rPr>
          <w:sz w:val="18"/>
          <w:szCs w:val="18"/>
          <w:lang w:val="en-GB"/>
        </w:rPr>
        <w:t>square meter</w:t>
      </w:r>
      <w:r w:rsidRPr="009E4D91">
        <w:rPr>
          <w:rFonts w:eastAsia="Malgun Gothic"/>
          <w:sz w:val="18"/>
          <w:szCs w:val="18"/>
        </w:rPr>
        <w:t>.</w:t>
      </w:r>
      <w:r>
        <w:rPr>
          <w:rFonts w:eastAsia="Malgun Gothic"/>
          <w:sz w:val="18"/>
          <w:szCs w:val="18"/>
        </w:rPr>
        <w:t xml:space="preserve"> This would correspond with using values of the syntax element </w:t>
      </w:r>
      <w:proofErr w:type="spellStart"/>
      <w:r w:rsidRPr="006E654C">
        <w:rPr>
          <w:rFonts w:eastAsia="Malgun Gothic"/>
          <w:sz w:val="18"/>
          <w:szCs w:val="18"/>
        </w:rPr>
        <w:t>max_display_mastering_luminance</w:t>
      </w:r>
      <w:proofErr w:type="spellEnd"/>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a multiple of 10 000.</w:t>
      </w:r>
    </w:p>
    <w:p w14:paraId="666DF543" w14:textId="5D0BEB50" w:rsidR="004E292B" w:rsidRPr="00C46DD5" w:rsidRDefault="004E292B" w:rsidP="004E292B">
      <w:pPr>
        <w:tabs>
          <w:tab w:val="clear" w:pos="360"/>
          <w:tab w:val="clear" w:pos="720"/>
          <w:tab w:val="clear" w:pos="1080"/>
          <w:tab w:val="clear" w:pos="1440"/>
        </w:tabs>
        <w:spacing w:before="60"/>
        <w:ind w:left="288"/>
        <w:jc w:val="both"/>
        <w:rPr>
          <w:sz w:val="18"/>
          <w:szCs w:val="18"/>
          <w:lang w:val="en-GB"/>
        </w:rPr>
      </w:pPr>
      <w:bookmarkStart w:id="309" w:name="_Hlk513582238"/>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4</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the value 0 for the nominal max</w:t>
      </w:r>
      <w:r w:rsidRPr="006E654C">
        <w:rPr>
          <w:sz w:val="18"/>
          <w:szCs w:val="18"/>
          <w:lang w:val="en-GB"/>
        </w:rPr>
        <w:t xml:space="preserve">imum display luminance of the mastering display </w:t>
      </w:r>
      <w:r w:rsidRPr="004E292B">
        <w:rPr>
          <w:sz w:val="18"/>
          <w:szCs w:val="18"/>
          <w:lang w:val="en-GB"/>
        </w:rPr>
        <w:t xml:space="preserve">to </w:t>
      </w:r>
      <w:r w:rsidR="0069685F">
        <w:rPr>
          <w:sz w:val="18"/>
          <w:szCs w:val="18"/>
          <w:lang w:val="en-GB"/>
        </w:rPr>
        <w:t>indicate</w:t>
      </w:r>
      <w:r w:rsidRPr="004E292B">
        <w:rPr>
          <w:sz w:val="18"/>
          <w:szCs w:val="18"/>
          <w:lang w:val="en-GB"/>
        </w:rPr>
        <w:t xml:space="preserve"> that the </w:t>
      </w:r>
      <w:r>
        <w:rPr>
          <w:sz w:val="18"/>
          <w:szCs w:val="18"/>
          <w:lang w:val="en-GB"/>
        </w:rPr>
        <w:t>nominal max</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p>
    <w:p w14:paraId="7B1DD287" w14:textId="59763ECF"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min_display_mastering_luminance</w:t>
      </w:r>
      <w:bookmarkEnd w:id="309"/>
      <w:r w:rsidR="006E654C">
        <w:rPr>
          <w:sz w:val="20"/>
          <w:lang w:val="en-GB"/>
        </w:rPr>
        <w:t xml:space="preserve">, when in the range of 1 to 50 000, </w:t>
      </w:r>
      <w:r w:rsidRPr="00181712">
        <w:rPr>
          <w:sz w:val="20"/>
          <w:lang w:val="en-GB"/>
        </w:rPr>
        <w:t>specif</w:t>
      </w:r>
      <w:r w:rsidR="006E654C">
        <w:rPr>
          <w:sz w:val="20"/>
          <w:lang w:val="en-GB"/>
        </w:rPr>
        <w:t>ies</w:t>
      </w:r>
      <w:r w:rsidRPr="00181712">
        <w:rPr>
          <w:sz w:val="20"/>
          <w:lang w:val="en-GB"/>
        </w:rPr>
        <w:t xml:space="preserve"> the nominal minimum display luminance of the mastering display in units of </w:t>
      </w:r>
      <w:bookmarkStart w:id="310" w:name="_Hlk513582641"/>
      <w:r w:rsidRPr="00181712">
        <w:rPr>
          <w:sz w:val="20"/>
          <w:lang w:val="en-GB"/>
        </w:rPr>
        <w:t>0.0001 candelas per square metre</w:t>
      </w:r>
      <w:bookmarkEnd w:id="310"/>
      <w:r w:rsidRPr="00181712">
        <w:rPr>
          <w:sz w:val="20"/>
          <w:lang w:val="en-GB"/>
        </w:rPr>
        <w:t xml:space="preserve">. </w:t>
      </w:r>
      <w:r w:rsidR="006E654C">
        <w:rPr>
          <w:sz w:val="20"/>
          <w:lang w:val="en-GB"/>
        </w:rPr>
        <w:t xml:space="preserve">When </w:t>
      </w:r>
      <w:proofErr w:type="spellStart"/>
      <w:r w:rsidRPr="00181712">
        <w:rPr>
          <w:sz w:val="20"/>
          <w:lang w:val="en-GB"/>
        </w:rPr>
        <w:t>min_display_mastering_luminance</w:t>
      </w:r>
      <w:proofErr w:type="spellEnd"/>
      <w:r w:rsidRPr="00181712">
        <w:rPr>
          <w:sz w:val="20"/>
          <w:lang w:val="en-GB"/>
        </w:rPr>
        <w:t xml:space="preserve"> </w:t>
      </w:r>
      <w:r w:rsidR="006E654C">
        <w:rPr>
          <w:sz w:val="20"/>
          <w:lang w:val="en-GB"/>
        </w:rPr>
        <w:t xml:space="preserve">is not in the range of 1 to 50 000, the </w:t>
      </w:r>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w:t>
      </w:r>
      <w:r w:rsidR="006E654C">
        <w:rPr>
          <w:sz w:val="20"/>
          <w:lang w:val="en-GB"/>
        </w:rPr>
        <w:t xml:space="preserve"> is </w:t>
      </w:r>
      <w:r w:rsidR="006E654C" w:rsidRPr="004C0E6D">
        <w:rPr>
          <w:sz w:val="20"/>
          <w:lang w:val="en-GB"/>
        </w:rPr>
        <w:t>unknown or unspecified or specified by other means not specified in this Specification</w:t>
      </w:r>
      <w:r w:rsidRPr="00181712">
        <w:rPr>
          <w:sz w:val="20"/>
          <w:lang w:val="en-GB"/>
        </w:rPr>
        <w:t>.</w:t>
      </w:r>
      <w:r w:rsidR="006E654C">
        <w:rPr>
          <w:sz w:val="20"/>
          <w:lang w:val="en-GB"/>
        </w:rPr>
        <w:t xml:space="preserve"> When </w:t>
      </w:r>
      <w:proofErr w:type="spellStart"/>
      <w:r w:rsidR="006E654C" w:rsidRPr="006E654C">
        <w:rPr>
          <w:sz w:val="20"/>
          <w:lang w:val="en-GB"/>
        </w:rPr>
        <w:t>max_display_mastering_luminance</w:t>
      </w:r>
      <w:proofErr w:type="spellEnd"/>
      <w:r w:rsidR="006E654C">
        <w:rPr>
          <w:sz w:val="20"/>
          <w:lang w:val="en-GB"/>
        </w:rPr>
        <w:t xml:space="preserve"> is equal to 50 000, </w:t>
      </w:r>
      <w:proofErr w:type="spellStart"/>
      <w:r w:rsidR="006E654C" w:rsidRPr="006E654C">
        <w:rPr>
          <w:sz w:val="20"/>
          <w:lang w:val="en-GB"/>
        </w:rPr>
        <w:t>min_display_mastering_luminance</w:t>
      </w:r>
      <w:proofErr w:type="spellEnd"/>
      <w:r w:rsidR="006E654C">
        <w:rPr>
          <w:sz w:val="20"/>
          <w:lang w:val="en-GB"/>
        </w:rPr>
        <w:t xml:space="preserve"> shall not be equal to 50 000.</w:t>
      </w:r>
    </w:p>
    <w:p w14:paraId="3D3130AF" w14:textId="2AF0F9B5"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5</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nominal min</w:t>
      </w:r>
      <w:r w:rsidRPr="006E654C">
        <w:rPr>
          <w:sz w:val="18"/>
          <w:szCs w:val="18"/>
          <w:lang w:val="en-GB"/>
        </w:rPr>
        <w:t>imum display luminance of the mastering display</w:t>
      </w:r>
      <w:r>
        <w:rPr>
          <w:sz w:val="18"/>
          <w:szCs w:val="18"/>
          <w:lang w:val="en-GB"/>
        </w:rPr>
        <w:t xml:space="preserve"> is to be specified as </w:t>
      </w:r>
      <w:r w:rsidRPr="006E654C">
        <w:rPr>
          <w:sz w:val="18"/>
          <w:szCs w:val="18"/>
          <w:lang w:val="en-GB"/>
        </w:rPr>
        <w:t>a multiple of 0.0001 candelas per square metre</w:t>
      </w:r>
      <w:r>
        <w:rPr>
          <w:sz w:val="18"/>
          <w:szCs w:val="18"/>
          <w:lang w:val="en-GB"/>
        </w:rPr>
        <w:t>, which corresponds to the semantics specified in this Specification</w:t>
      </w:r>
      <w:r w:rsidRPr="009E4D91">
        <w:rPr>
          <w:rFonts w:eastAsia="Malgun Gothic"/>
          <w:sz w:val="18"/>
          <w:szCs w:val="18"/>
        </w:rPr>
        <w:t>.</w:t>
      </w:r>
    </w:p>
    <w:p w14:paraId="2F1E1856" w14:textId="30AC9B45"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6</w:t>
      </w:r>
      <w:r w:rsidRPr="00C46DD5">
        <w:rPr>
          <w:noProof/>
          <w:sz w:val="18"/>
          <w:szCs w:val="18"/>
          <w:lang w:val="en-GB"/>
        </w:rPr>
        <w:fldChar w:fldCharType="end"/>
      </w:r>
      <w:r w:rsidRPr="00C46DD5">
        <w:rPr>
          <w:sz w:val="18"/>
          <w:szCs w:val="18"/>
          <w:lang w:val="en-GB"/>
        </w:rPr>
        <w:t> – </w:t>
      </w:r>
      <w:r>
        <w:rPr>
          <w:sz w:val="18"/>
          <w:szCs w:val="18"/>
          <w:lang w:val="en-GB"/>
        </w:rPr>
        <w:t>An example of the use of value</w:t>
      </w:r>
      <w:r w:rsidR="004E292B">
        <w:rPr>
          <w:sz w:val="18"/>
          <w:szCs w:val="18"/>
          <w:lang w:val="en-GB"/>
        </w:rPr>
        <w:t>s</w:t>
      </w:r>
      <w:r>
        <w:rPr>
          <w:sz w:val="18"/>
          <w:szCs w:val="18"/>
          <w:lang w:val="en-GB"/>
        </w:rPr>
        <w:t xml:space="preserve"> outside the range for which semantics are specified in this Specification is that ANSI/CTA 861-G (2016) uses the value 0 for </w:t>
      </w:r>
      <w:r w:rsidRPr="006E654C">
        <w:rPr>
          <w:sz w:val="18"/>
          <w:szCs w:val="18"/>
          <w:lang w:val="en-GB"/>
        </w:rPr>
        <w:t xml:space="preserve">the </w:t>
      </w:r>
      <w:r w:rsidR="004E292B">
        <w:rPr>
          <w:sz w:val="18"/>
          <w:szCs w:val="18"/>
          <w:lang w:val="en-GB"/>
        </w:rPr>
        <w:t xml:space="preserve">nominal </w:t>
      </w:r>
      <w:r>
        <w:rPr>
          <w:sz w:val="18"/>
          <w:szCs w:val="18"/>
          <w:lang w:val="en-GB"/>
        </w:rPr>
        <w:t>min</w:t>
      </w:r>
      <w:r w:rsidRPr="006E654C">
        <w:rPr>
          <w:sz w:val="18"/>
          <w:szCs w:val="18"/>
          <w:lang w:val="en-GB"/>
        </w:rPr>
        <w:t xml:space="preserve">imum display luminance of the mastering display </w:t>
      </w:r>
      <w:r w:rsidR="004E292B" w:rsidRPr="004E292B">
        <w:rPr>
          <w:sz w:val="18"/>
          <w:szCs w:val="18"/>
          <w:lang w:val="en-GB"/>
        </w:rPr>
        <w:t xml:space="preserve">to </w:t>
      </w:r>
      <w:r w:rsidR="0069685F">
        <w:rPr>
          <w:sz w:val="18"/>
          <w:szCs w:val="18"/>
          <w:lang w:val="en-GB"/>
        </w:rPr>
        <w:t>indicate</w:t>
      </w:r>
      <w:r w:rsidR="004E292B" w:rsidRPr="004E292B">
        <w:rPr>
          <w:sz w:val="18"/>
          <w:szCs w:val="18"/>
          <w:lang w:val="en-GB"/>
        </w:rPr>
        <w:t xml:space="preserve"> that the </w:t>
      </w:r>
      <w:r w:rsidR="004E292B">
        <w:rPr>
          <w:sz w:val="18"/>
          <w:szCs w:val="18"/>
          <w:lang w:val="en-GB"/>
        </w:rPr>
        <w:t>nominal min</w:t>
      </w:r>
      <w:r w:rsidR="004E292B" w:rsidRPr="006E654C">
        <w:rPr>
          <w:sz w:val="18"/>
          <w:szCs w:val="18"/>
          <w:lang w:val="en-GB"/>
        </w:rPr>
        <w:t xml:space="preserve">imum display luminance of the mastering display </w:t>
      </w:r>
      <w:r w:rsidR="004E292B">
        <w:rPr>
          <w:sz w:val="18"/>
          <w:szCs w:val="18"/>
          <w:lang w:val="en-GB"/>
        </w:rPr>
        <w:t xml:space="preserve">is </w:t>
      </w:r>
      <w:r w:rsidR="004E292B" w:rsidRPr="004E292B">
        <w:rPr>
          <w:sz w:val="18"/>
          <w:szCs w:val="18"/>
          <w:lang w:val="en-GB"/>
        </w:rPr>
        <w:t>unknown</w:t>
      </w:r>
      <w:r>
        <w:rPr>
          <w:rFonts w:eastAsia="Malgun Gothic"/>
          <w:sz w:val="18"/>
          <w:szCs w:val="18"/>
        </w:rPr>
        <w:t>.</w:t>
      </w:r>
    </w:p>
    <w:p w14:paraId="6426DDE1" w14:textId="68CD70EB" w:rsidR="004E292B" w:rsidRPr="00C46DD5" w:rsidRDefault="004E292B" w:rsidP="004E292B">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7</w:t>
      </w:r>
      <w:r w:rsidRPr="00C46DD5">
        <w:rPr>
          <w:noProof/>
          <w:sz w:val="18"/>
          <w:szCs w:val="18"/>
          <w:lang w:val="en-GB"/>
        </w:rPr>
        <w:fldChar w:fldCharType="end"/>
      </w:r>
      <w:r w:rsidRPr="00C46DD5">
        <w:rPr>
          <w:sz w:val="18"/>
          <w:szCs w:val="18"/>
          <w:lang w:val="en-GB"/>
        </w:rPr>
        <w:t> – </w:t>
      </w:r>
      <w:r>
        <w:rPr>
          <w:sz w:val="18"/>
          <w:szCs w:val="18"/>
          <w:lang w:val="en-GB"/>
        </w:rPr>
        <w:t xml:space="preserve">Another example of the potential use of values outside the range for which semantics are specified in this Specification is that SMPTE ST 2086 (2018) indicates that values outside the specified range could be used to </w:t>
      </w:r>
      <w:r w:rsidR="0069685F">
        <w:rPr>
          <w:sz w:val="18"/>
          <w:szCs w:val="18"/>
          <w:lang w:val="en-GB"/>
        </w:rPr>
        <w:t>indicate</w:t>
      </w:r>
      <w:r>
        <w:rPr>
          <w:sz w:val="18"/>
          <w:szCs w:val="18"/>
          <w:lang w:val="en-GB"/>
        </w:rPr>
        <w:t xml:space="preserve"> that the black level and contrast of the mastering display have been adjusted using picture line-up generation equipment (PLUGE)</w:t>
      </w:r>
      <w:r>
        <w:rPr>
          <w:rFonts w:eastAsia="Malgun Gothic"/>
          <w:sz w:val="18"/>
          <w:szCs w:val="18"/>
        </w:rPr>
        <w:t>.</w:t>
      </w:r>
    </w:p>
    <w:p w14:paraId="42227EA7" w14:textId="2B3947F3"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At </w:t>
      </w:r>
      <w:r w:rsidR="006E654C">
        <w:rPr>
          <w:sz w:val="20"/>
          <w:lang w:val="en-GB"/>
        </w:rPr>
        <w:t xml:space="preserve">the </w:t>
      </w:r>
      <w:r w:rsidRPr="00181712">
        <w:rPr>
          <w:sz w:val="20"/>
          <w:lang w:val="en-GB"/>
        </w:rPr>
        <w:t>minimum luminance, the mastering display is considered to have the same nominal chromaticity as the white point.</w:t>
      </w:r>
    </w:p>
    <w:p w14:paraId="3A084AEF" w14:textId="00BEB516" w:rsidR="00727E86" w:rsidRDefault="00727E86" w:rsidP="00727E86">
      <w:pPr>
        <w:keepNext/>
        <w:keepLines/>
        <w:spacing w:before="360"/>
        <w:outlineLvl w:val="0"/>
        <w:rPr>
          <w:ins w:id="311" w:author="Ye-Kui Wang d00" w:date="2018-11-15T15:09:00Z"/>
          <w:i/>
          <w:noProof/>
          <w:sz w:val="24"/>
        </w:rPr>
      </w:pPr>
      <w:ins w:id="312" w:author="Ye-Kui Wang d00" w:date="2018-11-15T15:09:00Z">
        <w:r w:rsidRPr="00A44B62">
          <w:rPr>
            <w:i/>
            <w:noProof/>
            <w:sz w:val="24"/>
          </w:rPr>
          <w:t>In D.3.</w:t>
        </w:r>
        <w:r>
          <w:rPr>
            <w:i/>
            <w:noProof/>
            <w:sz w:val="24"/>
          </w:rPr>
          <w:t>30</w:t>
        </w:r>
        <w:r w:rsidRPr="00A44B62">
          <w:rPr>
            <w:i/>
            <w:noProof/>
            <w:sz w:val="24"/>
          </w:rPr>
          <w:t>,</w:t>
        </w:r>
        <w:r>
          <w:rPr>
            <w:i/>
            <w:noProof/>
            <w:sz w:val="24"/>
          </w:rPr>
          <w:t xml:space="preserve"> Eq</w:t>
        </w:r>
      </w:ins>
      <w:ins w:id="313" w:author="Ye-Kui Wang d00" w:date="2018-12-23T22:34:00Z">
        <w:r w:rsidR="003878E3">
          <w:rPr>
            <w:i/>
            <w:noProof/>
            <w:sz w:val="24"/>
          </w:rPr>
          <w:t>uatio</w:t>
        </w:r>
      </w:ins>
      <w:ins w:id="314" w:author="Ye-Kui Wang d00" w:date="2018-11-15T15:09:00Z">
        <w:r>
          <w:rPr>
            <w:i/>
            <w:noProof/>
            <w:sz w:val="24"/>
          </w:rPr>
          <w:t>n D-43, replace "</w:t>
        </w:r>
        <w:r w:rsidRPr="003F3F11">
          <w:t xml:space="preserve">if </w:t>
        </w:r>
        <w:proofErr w:type="gramStart"/>
        <w:r w:rsidRPr="003F3F11">
          <w:t>( </w:t>
        </w:r>
        <w:proofErr w:type="spellStart"/>
        <w:r w:rsidRPr="003F3F11" w:rsidDel="003C51E6">
          <w:rPr>
            <w:noProof/>
            <w:lang w:eastAsia="ko-KR"/>
          </w:rPr>
          <w:t>availableFlagLXA</w:t>
        </w:r>
        <w:proofErr w:type="spellEnd"/>
        <w:proofErr w:type="gramEnd"/>
        <w:r w:rsidRPr="003F3F11">
          <w:rPr>
            <w:noProof/>
            <w:lang w:eastAsia="ko-KR"/>
          </w:rPr>
          <w:t> )</w:t>
        </w:r>
        <w:r>
          <w:rPr>
            <w:i/>
            <w:noProof/>
            <w:sz w:val="24"/>
          </w:rPr>
          <w:t>" with "</w:t>
        </w:r>
        <w:r w:rsidRPr="003F3F11">
          <w:t>if( </w:t>
        </w:r>
        <w:proofErr w:type="spellStart"/>
        <w:r w:rsidRPr="003F3F11" w:rsidDel="003C51E6">
          <w:rPr>
            <w:noProof/>
            <w:lang w:eastAsia="ko-KR"/>
          </w:rPr>
          <w:t>availableFlagLXA</w:t>
        </w:r>
        <w:proofErr w:type="spellEnd"/>
        <w:r w:rsidRPr="003F3F11">
          <w:rPr>
            <w:noProof/>
            <w:lang w:eastAsia="ko-KR"/>
          </w:rPr>
          <w:t> )</w:t>
        </w:r>
        <w:r>
          <w:rPr>
            <w:i/>
            <w:noProof/>
            <w:sz w:val="24"/>
          </w:rPr>
          <w:t>" (</w:t>
        </w:r>
      </w:ins>
      <w:ins w:id="315" w:author="Ye-Kui Wang d00" w:date="2018-11-15T15:10:00Z">
        <w:r>
          <w:rPr>
            <w:i/>
            <w:noProof/>
            <w:sz w:val="24"/>
          </w:rPr>
          <w:t>remov</w:t>
        </w:r>
      </w:ins>
      <w:ins w:id="316" w:author="Ye-Kui Wang d00" w:date="2018-12-23T22:36:00Z">
        <w:r w:rsidR="003878E3">
          <w:rPr>
            <w:i/>
            <w:noProof/>
            <w:sz w:val="24"/>
          </w:rPr>
          <w:t>ing</w:t>
        </w:r>
      </w:ins>
      <w:ins w:id="317" w:author="Ye-Kui Wang d00" w:date="2018-11-15T15:10:00Z">
        <w:r>
          <w:rPr>
            <w:i/>
            <w:noProof/>
            <w:sz w:val="24"/>
          </w:rPr>
          <w:t xml:space="preserve"> the space after "if"</w:t>
        </w:r>
      </w:ins>
      <w:ins w:id="318" w:author="Ye-Kui Wang d00" w:date="2018-11-15T15:09:00Z">
        <w:r>
          <w:rPr>
            <w:i/>
            <w:noProof/>
            <w:sz w:val="24"/>
          </w:rPr>
          <w:t>).</w:t>
        </w:r>
      </w:ins>
    </w:p>
    <w:p w14:paraId="23340762" w14:textId="18AAEE08" w:rsidR="00321AF3" w:rsidRDefault="00321AF3" w:rsidP="00321AF3">
      <w:pPr>
        <w:keepNext/>
        <w:keepLines/>
        <w:spacing w:before="360"/>
        <w:outlineLvl w:val="0"/>
        <w:rPr>
          <w:i/>
          <w:noProof/>
          <w:sz w:val="24"/>
        </w:rPr>
      </w:pPr>
      <w:r w:rsidRPr="00A44B62">
        <w:rPr>
          <w:i/>
          <w:noProof/>
          <w:sz w:val="24"/>
        </w:rPr>
        <w:t>In D.3.</w:t>
      </w:r>
      <w:r>
        <w:rPr>
          <w:i/>
          <w:noProof/>
          <w:sz w:val="24"/>
        </w:rPr>
        <w:t>30</w:t>
      </w:r>
      <w:r w:rsidRPr="00A44B62">
        <w:rPr>
          <w:i/>
          <w:noProof/>
          <w:sz w:val="24"/>
        </w:rPr>
        <w:t>,</w:t>
      </w:r>
      <w:r>
        <w:rPr>
          <w:i/>
          <w:noProof/>
          <w:sz w:val="24"/>
        </w:rPr>
        <w:t xml:space="preserve"> replace the following paragraph:</w:t>
      </w:r>
    </w:p>
    <w:p w14:paraId="276D9023" w14:textId="77777777" w:rsidR="00321AF3" w:rsidRPr="00C24240" w:rsidRDefault="00321AF3" w:rsidP="00321AF3">
      <w:pPr>
        <w:jc w:val="both"/>
        <w:rPr>
          <w:sz w:val="20"/>
        </w:rPr>
      </w:pPr>
      <w:r w:rsidRPr="00C24240">
        <w:rPr>
          <w:sz w:val="20"/>
        </w:rPr>
        <w:t xml:space="preserve">The temporal motion-constrained tile sets SEI message applicable to </w:t>
      </w:r>
      <w:proofErr w:type="spellStart"/>
      <w:r w:rsidRPr="00C24240">
        <w:rPr>
          <w:sz w:val="20"/>
        </w:rPr>
        <w:t>targetLayerId</w:t>
      </w:r>
      <w:proofErr w:type="spellEnd"/>
      <w:r w:rsidRPr="00C24240">
        <w:rPr>
          <w:sz w:val="20"/>
        </w:rPr>
        <w:t xml:space="preserve"> shall not be present for any picture in </w:t>
      </w:r>
      <w:proofErr w:type="spellStart"/>
      <w:r w:rsidRPr="00C24240">
        <w:rPr>
          <w:sz w:val="20"/>
        </w:rPr>
        <w:t>associatedPicSet</w:t>
      </w:r>
      <w:proofErr w:type="spellEnd"/>
      <w:r w:rsidRPr="00C24240">
        <w:rPr>
          <w:sz w:val="20"/>
        </w:rPr>
        <w:t xml:space="preserve"> when </w:t>
      </w:r>
      <w:proofErr w:type="spellStart"/>
      <w:r w:rsidRPr="00C24240">
        <w:rPr>
          <w:sz w:val="20"/>
        </w:rPr>
        <w:t>tiles_enabled_flag</w:t>
      </w:r>
      <w:proofErr w:type="spellEnd"/>
      <w:r w:rsidRPr="00C24240">
        <w:rPr>
          <w:sz w:val="20"/>
        </w:rPr>
        <w:t xml:space="preserve"> is equal to 0 for any PPS that is active for any picture in </w:t>
      </w:r>
      <w:proofErr w:type="spellStart"/>
      <w:r w:rsidRPr="00C24240">
        <w:rPr>
          <w:sz w:val="20"/>
        </w:rPr>
        <w:t>associatedPicSet</w:t>
      </w:r>
      <w:proofErr w:type="spellEnd"/>
      <w:r w:rsidRPr="00C24240">
        <w:rPr>
          <w:sz w:val="20"/>
        </w:rPr>
        <w:t>.</w:t>
      </w:r>
    </w:p>
    <w:p w14:paraId="46E0D1BC" w14:textId="3EA9811D" w:rsidR="00321AF3" w:rsidRDefault="00321AF3" w:rsidP="00321AF3">
      <w:pPr>
        <w:keepNext/>
        <w:keepLines/>
        <w:spacing w:before="360"/>
        <w:outlineLvl w:val="1"/>
        <w:rPr>
          <w:i/>
          <w:noProof/>
          <w:sz w:val="24"/>
        </w:rPr>
      </w:pPr>
      <w:r w:rsidRPr="00A44B62">
        <w:rPr>
          <w:i/>
          <w:noProof/>
          <w:sz w:val="24"/>
        </w:rPr>
        <w:t>with the following:</w:t>
      </w:r>
    </w:p>
    <w:p w14:paraId="03E018C2" w14:textId="77777777" w:rsidR="00877EA4" w:rsidRDefault="000F614A" w:rsidP="000F614A">
      <w:pPr>
        <w:jc w:val="both"/>
        <w:rPr>
          <w:sz w:val="20"/>
        </w:rPr>
      </w:pPr>
      <w:r>
        <w:rPr>
          <w:sz w:val="20"/>
        </w:rPr>
        <w:t>When t</w:t>
      </w:r>
      <w:r w:rsidRPr="00C24240">
        <w:rPr>
          <w:sz w:val="20"/>
        </w:rPr>
        <w:t xml:space="preserve">he temporal motion-constrained tile sets SEI message applicable to </w:t>
      </w:r>
      <w:proofErr w:type="spellStart"/>
      <w:r w:rsidRPr="00C24240">
        <w:rPr>
          <w:sz w:val="20"/>
        </w:rPr>
        <w:t>targetLayerId</w:t>
      </w:r>
      <w:proofErr w:type="spellEnd"/>
      <w:r w:rsidRPr="00C24240">
        <w:rPr>
          <w:sz w:val="20"/>
        </w:rPr>
        <w:t xml:space="preserve"> </w:t>
      </w:r>
      <w:r>
        <w:rPr>
          <w:sz w:val="20"/>
        </w:rPr>
        <w:t xml:space="preserve">is </w:t>
      </w:r>
      <w:r w:rsidRPr="00C24240">
        <w:rPr>
          <w:sz w:val="20"/>
        </w:rPr>
        <w:t xml:space="preserve">present for any picture in </w:t>
      </w:r>
      <w:proofErr w:type="spellStart"/>
      <w:r w:rsidRPr="00C24240">
        <w:rPr>
          <w:sz w:val="20"/>
        </w:rPr>
        <w:t>associatedPicSet</w:t>
      </w:r>
      <w:proofErr w:type="spellEnd"/>
      <w:r w:rsidRPr="00C24240">
        <w:rPr>
          <w:sz w:val="20"/>
        </w:rPr>
        <w:t xml:space="preserve"> when </w:t>
      </w:r>
      <w:proofErr w:type="spellStart"/>
      <w:r w:rsidRPr="00C24240">
        <w:rPr>
          <w:sz w:val="20"/>
        </w:rPr>
        <w:t>tiles_enabled_flag</w:t>
      </w:r>
      <w:proofErr w:type="spellEnd"/>
      <w:r w:rsidRPr="00C24240">
        <w:rPr>
          <w:sz w:val="20"/>
        </w:rPr>
        <w:t xml:space="preserve"> is equal to 0 for any PPS that is active for any picture in </w:t>
      </w:r>
      <w:proofErr w:type="spellStart"/>
      <w:r w:rsidRPr="00C24240">
        <w:rPr>
          <w:sz w:val="20"/>
        </w:rPr>
        <w:t>associatedPicSet</w:t>
      </w:r>
      <w:proofErr w:type="spellEnd"/>
      <w:r>
        <w:rPr>
          <w:sz w:val="20"/>
        </w:rPr>
        <w:t xml:space="preserve">, the picture contains only one tile, which forms the only MCTS, and the values of </w:t>
      </w:r>
      <w:proofErr w:type="spellStart"/>
      <w:r w:rsidRPr="000F614A">
        <w:rPr>
          <w:sz w:val="20"/>
        </w:rPr>
        <w:t>mc_all_tiles_exact_sample_value_match_flag</w:t>
      </w:r>
      <w:proofErr w:type="spellEnd"/>
      <w:r w:rsidRPr="000F614A">
        <w:rPr>
          <w:sz w:val="20"/>
        </w:rPr>
        <w:t xml:space="preserve"> </w:t>
      </w:r>
      <w:r>
        <w:rPr>
          <w:sz w:val="20"/>
        </w:rPr>
        <w:t xml:space="preserve">and </w:t>
      </w:r>
      <w:proofErr w:type="spellStart"/>
      <w:r w:rsidRPr="000F614A">
        <w:rPr>
          <w:sz w:val="20"/>
        </w:rPr>
        <w:t>each_tile_one_tile_set_flag</w:t>
      </w:r>
      <w:proofErr w:type="spellEnd"/>
      <w:r>
        <w:rPr>
          <w:sz w:val="20"/>
        </w:rPr>
        <w:t xml:space="preserve"> shall both be equal to 1</w:t>
      </w:r>
      <w:r w:rsidRPr="00C24240">
        <w:rPr>
          <w:sz w:val="20"/>
        </w:rPr>
        <w:t>.</w:t>
      </w:r>
    </w:p>
    <w:p w14:paraId="3DC8AEA0" w14:textId="6A486EEB" w:rsidR="00C46DD5" w:rsidDel="00537E58" w:rsidRDefault="00C46DD5" w:rsidP="00C46DD5">
      <w:pPr>
        <w:keepNext/>
        <w:keepLines/>
        <w:spacing w:before="360"/>
        <w:outlineLvl w:val="0"/>
        <w:rPr>
          <w:moveFrom w:id="319" w:author="Ye-Kui Wang d00 (Macao changes)" w:date="2018-12-23T22:58:00Z"/>
          <w:i/>
          <w:noProof/>
          <w:sz w:val="24"/>
        </w:rPr>
      </w:pPr>
      <w:moveFromRangeStart w:id="320" w:author="Ye-Kui Wang d00 (Macao changes)" w:date="2018-12-23T22:58:00Z" w:name="move533369262"/>
      <w:moveFrom w:id="321" w:author="Ye-Kui Wang d00 (Macao changes)" w:date="2018-12-23T22:58:00Z">
        <w:r w:rsidRPr="00A44B62" w:rsidDel="00537E58">
          <w:rPr>
            <w:i/>
            <w:noProof/>
            <w:sz w:val="24"/>
          </w:rPr>
          <w:t>In D.3.</w:t>
        </w:r>
        <w:r w:rsidDel="00537E58">
          <w:rPr>
            <w:i/>
            <w:noProof/>
            <w:sz w:val="24"/>
          </w:rPr>
          <w:t>30</w:t>
        </w:r>
        <w:r w:rsidRPr="00A44B62" w:rsidDel="00537E58">
          <w:rPr>
            <w:i/>
            <w:noProof/>
            <w:sz w:val="24"/>
          </w:rPr>
          <w:t>,</w:t>
        </w:r>
        <w:r w:rsidDel="00537E58">
          <w:rPr>
            <w:i/>
            <w:noProof/>
            <w:sz w:val="24"/>
          </w:rPr>
          <w:t xml:space="preserve"> replace the following:</w:t>
        </w:r>
      </w:moveFrom>
    </w:p>
    <w:p w14:paraId="52B05D99" w14:textId="662EBF1C" w:rsidR="00C46DD5" w:rsidRPr="00C46DD5" w:rsidDel="00537E58" w:rsidRDefault="00C46DD5" w:rsidP="00C46DD5">
      <w:pPr>
        <w:tabs>
          <w:tab w:val="clear" w:pos="360"/>
          <w:tab w:val="clear" w:pos="720"/>
          <w:tab w:val="clear" w:pos="1080"/>
          <w:tab w:val="clear" w:pos="1440"/>
          <w:tab w:val="left" w:pos="851"/>
          <w:tab w:val="left" w:pos="1191"/>
          <w:tab w:val="left" w:pos="1588"/>
          <w:tab w:val="left" w:pos="1985"/>
        </w:tabs>
        <w:spacing w:before="86"/>
        <w:ind w:left="851" w:hanging="397"/>
        <w:jc w:val="both"/>
        <w:rPr>
          <w:moveFrom w:id="322" w:author="Ye-Kui Wang d00 (Macao changes)" w:date="2018-12-23T22:58:00Z"/>
          <w:sz w:val="20"/>
          <w:lang w:val="en-GB"/>
        </w:rPr>
      </w:pPr>
      <w:moveFrom w:id="323" w:author="Ye-Kui Wang d00 (Macao changes)" w:date="2018-12-23T22:58:00Z">
        <w:r w:rsidRPr="00C46DD5" w:rsidDel="00537E58">
          <w:rPr>
            <w:sz w:val="20"/>
            <w:lang w:val="en-GB"/>
          </w:rPr>
          <w:tab/>
          <w:t xml:space="preserve">where </w:t>
        </w:r>
        <w:r w:rsidRPr="00C46DD5" w:rsidDel="00537E58">
          <w:rPr>
            <w:noProof/>
            <w:sz w:val="20"/>
            <w:lang w:val="en-GB" w:eastAsia="ko-KR"/>
          </w:rPr>
          <w:t>availableFlagLXA, availableFlagLXB, mvLXA, and mvLXB</w:t>
        </w:r>
        <w:r w:rsidRPr="00C46DD5" w:rsidDel="00537E58">
          <w:rPr>
            <w:noProof/>
            <w:sz w:val="20"/>
            <w:lang w:val="en-GB"/>
          </w:rPr>
          <w:t xml:space="preserve"> are the output of the </w:t>
        </w:r>
        <w:r w:rsidRPr="00C46DD5" w:rsidDel="00537E58">
          <w:rPr>
            <w:noProof/>
            <w:sz w:val="20"/>
            <w:lang w:val="en-GB" w:eastAsia="ko-KR"/>
          </w:rPr>
          <w:t>derivation process for motion vector predictor candidates from neighbouring prediction unit partitions specified in clause 8.5.3.2.7, the following applies</w:t>
        </w:r>
        <w:r w:rsidRPr="00C46DD5" w:rsidDel="00537E58">
          <w:rPr>
            <w:sz w:val="20"/>
            <w:lang w:val="en-GB"/>
          </w:rPr>
          <w:t>:</w:t>
        </w:r>
      </w:moveFrom>
    </w:p>
    <w:p w14:paraId="5303930B" w14:textId="5F17F722" w:rsidR="00C46DD5" w:rsidRPr="00C46DD5" w:rsidDel="00537E58"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moveFrom w:id="324" w:author="Ye-Kui Wang d00 (Macao changes)" w:date="2018-12-23T22:58:00Z"/>
          <w:sz w:val="20"/>
          <w:lang w:val="en-GB"/>
        </w:rPr>
      </w:pPr>
      <w:moveFrom w:id="325" w:author="Ye-Kui Wang d00 (Macao changes)" w:date="2018-12-23T22:58:00Z">
        <w:r w:rsidRPr="00C46DD5" w:rsidDel="00537E58">
          <w:rPr>
            <w:sz w:val="20"/>
            <w:lang w:val="en-GB"/>
          </w:rPr>
          <w:t>–</w:t>
        </w:r>
        <w:r w:rsidRPr="00C46DD5" w:rsidDel="00537E58">
          <w:rPr>
            <w:sz w:val="20"/>
            <w:lang w:val="en-GB"/>
          </w:rPr>
          <w:tab/>
          <w:t>If numSpatialMvpCand is equal to 0, mvp_l0_flag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w:t>
        </w:r>
        <w:r w:rsidRPr="00C46DD5" w:rsidDel="00537E58">
          <w:rPr>
            <w:sz w:val="20"/>
            <w:lang w:val="en-GB"/>
          </w:rPr>
          <w:t xml:space="preserve"> and mvp_l1_flag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 is equal to 1</w:t>
        </w:r>
        <w:r w:rsidRPr="00C46DD5" w:rsidDel="00537E58">
          <w:rPr>
            <w:sz w:val="20"/>
            <w:lang w:val="en-GB"/>
          </w:rPr>
          <w:t>.</w:t>
        </w:r>
      </w:moveFrom>
    </w:p>
    <w:p w14:paraId="4B2CEC61" w14:textId="6E65112E" w:rsidR="00C46DD5" w:rsidRPr="00C46DD5" w:rsidDel="00537E58"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moveFrom w:id="326" w:author="Ye-Kui Wang d00 (Macao changes)" w:date="2018-12-23T22:58:00Z"/>
          <w:sz w:val="20"/>
          <w:lang w:val="en-GB"/>
        </w:rPr>
      </w:pPr>
      <w:moveFrom w:id="327" w:author="Ye-Kui Wang d00 (Macao changes)" w:date="2018-12-23T22:58:00Z">
        <w:r w:rsidRPr="00C46DD5" w:rsidDel="00537E58">
          <w:rPr>
            <w:sz w:val="20"/>
            <w:lang w:val="en-GB"/>
          </w:rPr>
          <w:t>–</w:t>
        </w:r>
        <w:r w:rsidRPr="00C46DD5" w:rsidDel="00537E58">
          <w:rPr>
            <w:sz w:val="20"/>
            <w:lang w:val="en-GB"/>
          </w:rPr>
          <w:tab/>
          <w:t>Otherwise (numSpatialMvpCand is greater than 0</w:t>
        </w:r>
        <w:r w:rsidRPr="00C46DD5" w:rsidDel="00537E58">
          <w:rPr>
            <w:noProof/>
            <w:sz w:val="20"/>
            <w:lang w:val="en-GB" w:eastAsia="ko-KR"/>
          </w:rPr>
          <w:t>)</w:t>
        </w:r>
        <w:r w:rsidRPr="00C46DD5" w:rsidDel="00537E58">
          <w:rPr>
            <w:sz w:val="20"/>
            <w:lang w:val="en-GB"/>
          </w:rPr>
          <w:t>, mvp_l0_flag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w:t>
        </w:r>
        <w:r w:rsidRPr="00C46DD5" w:rsidDel="00537E58">
          <w:rPr>
            <w:sz w:val="20"/>
            <w:lang w:val="en-GB"/>
          </w:rPr>
          <w:t xml:space="preserve"> and mvp_l1_flag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xml:space="preserve"> ] is in the range of 0 to </w:t>
        </w:r>
        <w:r w:rsidRPr="00C46DD5" w:rsidDel="00537E58">
          <w:rPr>
            <w:sz w:val="20"/>
            <w:lang w:val="en-GB"/>
          </w:rPr>
          <w:t>numSpatialMvpCand</w:t>
        </w:r>
        <w:r w:rsidRPr="00C46DD5" w:rsidDel="00537E58">
          <w:rPr>
            <w:noProof/>
            <w:sz w:val="20"/>
            <w:lang w:val="en-GB"/>
          </w:rPr>
          <w:t> − </w:t>
        </w:r>
        <w:r w:rsidRPr="00C46DD5" w:rsidDel="00537E58">
          <w:rPr>
            <w:sz w:val="20"/>
            <w:lang w:val="en-GB"/>
          </w:rPr>
          <w:t>1, inclusive.</w:t>
        </w:r>
      </w:moveFrom>
    </w:p>
    <w:p w14:paraId="157527D9" w14:textId="3FB32435" w:rsidR="00C46DD5" w:rsidRPr="00C46DD5" w:rsidDel="00537E58" w:rsidRDefault="00C46DD5" w:rsidP="00C46DD5">
      <w:pPr>
        <w:tabs>
          <w:tab w:val="clear" w:pos="360"/>
          <w:tab w:val="clear" w:pos="720"/>
          <w:tab w:val="clear" w:pos="1080"/>
          <w:tab w:val="clear" w:pos="1440"/>
        </w:tabs>
        <w:spacing w:before="60"/>
        <w:ind w:left="288"/>
        <w:jc w:val="both"/>
        <w:rPr>
          <w:moveFrom w:id="328" w:author="Ye-Kui Wang d00 (Macao changes)" w:date="2018-12-23T22:58:00Z"/>
          <w:sz w:val="18"/>
          <w:szCs w:val="18"/>
          <w:lang w:val="en-GB"/>
        </w:rPr>
      </w:pPr>
      <w:moveFrom w:id="329" w:author="Ye-Kui Wang d00 (Macao changes)" w:date="2018-12-23T22:58:00Z">
        <w:r w:rsidRPr="00C46DD5" w:rsidDel="00537E58">
          <w:rPr>
            <w:sz w:val="18"/>
            <w:szCs w:val="18"/>
            <w:lang w:val="en-GB"/>
          </w:rPr>
          <w:t>NOTE </w:t>
        </w:r>
        <w:r w:rsidRPr="00C46DD5" w:rsidDel="00537E58">
          <w:rPr>
            <w:noProof/>
            <w:sz w:val="18"/>
            <w:szCs w:val="18"/>
            <w:lang w:val="en-GB"/>
          </w:rPr>
          <w:t>1</w:t>
        </w:r>
        <w:r w:rsidRPr="00C46DD5" w:rsidDel="00537E58">
          <w:rPr>
            <w:sz w:val="18"/>
            <w:szCs w:val="18"/>
            <w:lang w:val="en-GB"/>
          </w:rPr>
          <w:t> – The first constraint restricts motion vectors to point to full-sample locations inside each identified tile set and to fractional-sample locations that require only full-sample locations inside each identified tile set for interpolation. The second constraint restricts the usage of motion vector candidates derived from blocks outside each identified tile set.</w:t>
        </w:r>
      </w:moveFrom>
    </w:p>
    <w:p w14:paraId="698C95B0" w14:textId="137AC4D1" w:rsidR="00C46DD5" w:rsidDel="00537E58" w:rsidRDefault="00C46DD5" w:rsidP="00C46DD5">
      <w:pPr>
        <w:keepNext/>
        <w:keepLines/>
        <w:spacing w:before="360"/>
        <w:outlineLvl w:val="1"/>
        <w:rPr>
          <w:moveFrom w:id="330" w:author="Ye-Kui Wang d00 (Macao changes)" w:date="2018-12-23T22:58:00Z"/>
          <w:i/>
          <w:noProof/>
          <w:sz w:val="24"/>
        </w:rPr>
      </w:pPr>
      <w:moveFrom w:id="331" w:author="Ye-Kui Wang d00 (Macao changes)" w:date="2018-12-23T22:58:00Z">
        <w:r w:rsidRPr="00A44B62" w:rsidDel="00537E58">
          <w:rPr>
            <w:i/>
            <w:noProof/>
            <w:sz w:val="24"/>
          </w:rPr>
          <w:t>with the following:</w:t>
        </w:r>
      </w:moveFrom>
    </w:p>
    <w:p w14:paraId="6E4A9A3E" w14:textId="746F7ABC" w:rsidR="00C46DD5" w:rsidRPr="00C46DD5" w:rsidDel="00537E58" w:rsidRDefault="00C46DD5" w:rsidP="00C46DD5">
      <w:pPr>
        <w:tabs>
          <w:tab w:val="clear" w:pos="360"/>
          <w:tab w:val="clear" w:pos="720"/>
          <w:tab w:val="clear" w:pos="1080"/>
          <w:tab w:val="clear" w:pos="1440"/>
          <w:tab w:val="left" w:pos="851"/>
          <w:tab w:val="left" w:pos="1191"/>
          <w:tab w:val="left" w:pos="1588"/>
          <w:tab w:val="left" w:pos="1985"/>
        </w:tabs>
        <w:spacing w:before="86"/>
        <w:ind w:left="851" w:hanging="397"/>
        <w:jc w:val="both"/>
        <w:rPr>
          <w:moveFrom w:id="332" w:author="Ye-Kui Wang d00 (Macao changes)" w:date="2018-12-23T22:58:00Z"/>
          <w:sz w:val="20"/>
          <w:lang w:val="en-GB"/>
        </w:rPr>
      </w:pPr>
      <w:moveFrom w:id="333" w:author="Ye-Kui Wang d00 (Macao changes)" w:date="2018-12-23T22:58:00Z">
        <w:r w:rsidRPr="00C46DD5" w:rsidDel="00537E58">
          <w:rPr>
            <w:sz w:val="20"/>
            <w:lang w:val="en-GB"/>
          </w:rPr>
          <w:tab/>
          <w:t xml:space="preserve">where </w:t>
        </w:r>
        <w:r w:rsidRPr="00C46DD5" w:rsidDel="00537E58">
          <w:rPr>
            <w:noProof/>
            <w:sz w:val="20"/>
            <w:lang w:val="en-GB" w:eastAsia="ko-KR"/>
          </w:rPr>
          <w:t>availableFlagLXA, availableFlagLXB, mvLXA, and mvLXB</w:t>
        </w:r>
        <w:r w:rsidRPr="00C46DD5" w:rsidDel="00537E58">
          <w:rPr>
            <w:noProof/>
            <w:sz w:val="20"/>
            <w:lang w:val="en-GB"/>
          </w:rPr>
          <w:t xml:space="preserve"> are the output of the </w:t>
        </w:r>
        <w:r w:rsidRPr="00C46DD5" w:rsidDel="00537E58">
          <w:rPr>
            <w:noProof/>
            <w:sz w:val="20"/>
            <w:lang w:val="en-GB" w:eastAsia="ko-KR"/>
          </w:rPr>
          <w:t>derivation process for motion vector predictor candidates from neighbouring prediction unit partitions specified in clause 8.5.3.2.7, the following applies</w:t>
        </w:r>
        <w:r w:rsidRPr="00C46DD5" w:rsidDel="00537E58">
          <w:rPr>
            <w:sz w:val="20"/>
            <w:lang w:val="en-GB"/>
          </w:rPr>
          <w:t>:</w:t>
        </w:r>
      </w:moveFrom>
    </w:p>
    <w:p w14:paraId="3F0C3216" w14:textId="090AA9D1" w:rsidR="00C46DD5" w:rsidRPr="00C46DD5" w:rsidDel="00537E58"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moveFrom w:id="334" w:author="Ye-Kui Wang d00 (Macao changes)" w:date="2018-12-23T22:58:00Z"/>
          <w:sz w:val="20"/>
          <w:lang w:val="en-GB"/>
        </w:rPr>
      </w:pPr>
      <w:moveFrom w:id="335" w:author="Ye-Kui Wang d00 (Macao changes)" w:date="2018-12-23T22:58:00Z">
        <w:r w:rsidRPr="00C46DD5" w:rsidDel="00537E58">
          <w:rPr>
            <w:sz w:val="20"/>
            <w:lang w:val="en-GB"/>
          </w:rPr>
          <w:t>–</w:t>
        </w:r>
        <w:r w:rsidRPr="00C46DD5" w:rsidDel="00537E58">
          <w:rPr>
            <w:sz w:val="20"/>
            <w:lang w:val="en-GB"/>
          </w:rPr>
          <w:tab/>
          <w:t>If numSpatialMvpCand is equal to 0, mvp_l0_flag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w:t>
        </w:r>
        <w:r w:rsidRPr="00C46DD5" w:rsidDel="00537E58">
          <w:rPr>
            <w:sz w:val="20"/>
            <w:lang w:val="en-GB"/>
          </w:rPr>
          <w:t xml:space="preserve"> and mvp_l1_flag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xml:space="preserve"> ] </w:t>
        </w:r>
        <w:r w:rsidRPr="00EE0CD8" w:rsidDel="00537E58">
          <w:rPr>
            <w:noProof/>
            <w:sz w:val="20"/>
            <w:highlight w:val="yellow"/>
            <w:lang w:val="en-GB" w:eastAsia="ko-KR"/>
          </w:rPr>
          <w:t>are</w:t>
        </w:r>
        <w:r w:rsidRPr="00C46DD5" w:rsidDel="00537E58">
          <w:rPr>
            <w:noProof/>
            <w:sz w:val="20"/>
            <w:lang w:val="en-GB" w:eastAsia="ko-KR"/>
          </w:rPr>
          <w:t xml:space="preserve"> equal to</w:t>
        </w:r>
        <w:r w:rsidDel="00537E58">
          <w:rPr>
            <w:noProof/>
            <w:sz w:val="20"/>
            <w:lang w:val="en-GB" w:eastAsia="ko-KR"/>
          </w:rPr>
          <w:t xml:space="preserve"> </w:t>
        </w:r>
        <w:r w:rsidRPr="00C46DD5" w:rsidDel="00537E58">
          <w:rPr>
            <w:noProof/>
            <w:sz w:val="20"/>
            <w:lang w:val="en-GB" w:eastAsia="ko-KR"/>
          </w:rPr>
          <w:t>1</w:t>
        </w:r>
        <w:r w:rsidRPr="00C46DD5" w:rsidDel="00537E58">
          <w:rPr>
            <w:sz w:val="20"/>
            <w:lang w:val="en-GB"/>
          </w:rPr>
          <w:t>.</w:t>
        </w:r>
      </w:moveFrom>
    </w:p>
    <w:p w14:paraId="51EA4FAE" w14:textId="12E7D785" w:rsidR="00C46DD5" w:rsidRPr="00C46DD5" w:rsidDel="00537E58"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moveFrom w:id="336" w:author="Ye-Kui Wang d00 (Macao changes)" w:date="2018-12-23T22:58:00Z"/>
          <w:sz w:val="20"/>
          <w:lang w:val="en-GB"/>
        </w:rPr>
      </w:pPr>
      <w:moveFrom w:id="337" w:author="Ye-Kui Wang d00 (Macao changes)" w:date="2018-12-23T22:58:00Z">
        <w:r w:rsidRPr="00C46DD5" w:rsidDel="00537E58">
          <w:rPr>
            <w:sz w:val="20"/>
            <w:lang w:val="en-GB"/>
          </w:rPr>
          <w:t>–</w:t>
        </w:r>
        <w:r w:rsidRPr="00C46DD5" w:rsidDel="00537E58">
          <w:rPr>
            <w:sz w:val="20"/>
            <w:lang w:val="en-GB"/>
          </w:rPr>
          <w:tab/>
          <w:t>Otherwise (numSpatialMvpCand is greater than 0</w:t>
        </w:r>
        <w:r w:rsidRPr="00C46DD5" w:rsidDel="00537E58">
          <w:rPr>
            <w:noProof/>
            <w:sz w:val="20"/>
            <w:lang w:val="en-GB" w:eastAsia="ko-KR"/>
          </w:rPr>
          <w:t>)</w:t>
        </w:r>
        <w:r w:rsidRPr="00C46DD5" w:rsidDel="00537E58">
          <w:rPr>
            <w:sz w:val="20"/>
            <w:lang w:val="en-GB"/>
          </w:rPr>
          <w:t>, mvp_l0_flag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w:t>
        </w:r>
        <w:r w:rsidRPr="00C46DD5" w:rsidDel="00537E58">
          <w:rPr>
            <w:sz w:val="20"/>
            <w:lang w:val="en-GB"/>
          </w:rPr>
          <w:t xml:space="preserve"> and mvp_l1_flag</w:t>
        </w:r>
        <w:r w:rsidRPr="00C46DD5" w:rsidDel="00537E58">
          <w:rPr>
            <w:noProof/>
            <w:sz w:val="20"/>
            <w:lang w:val="en-GB" w:eastAsia="ko-KR"/>
          </w:rPr>
          <w:t>[</w:t>
        </w:r>
        <w:r w:rsidRPr="00C46DD5" w:rsidDel="00537E58">
          <w:rPr>
            <w:noProof/>
            <w:sz w:val="20"/>
            <w:lang w:val="en-GB"/>
          </w:rPr>
          <w:t> xPb</w:t>
        </w:r>
        <w:r w:rsidRPr="00C46DD5" w:rsidDel="00537E58">
          <w:rPr>
            <w:noProof/>
            <w:sz w:val="20"/>
            <w:lang w:val="en-GB" w:eastAsia="ko-KR"/>
          </w:rPr>
          <w:t> ][ y</w:t>
        </w:r>
        <w:r w:rsidRPr="00C46DD5" w:rsidDel="00537E58">
          <w:rPr>
            <w:noProof/>
            <w:sz w:val="20"/>
            <w:lang w:val="en-GB"/>
          </w:rPr>
          <w:t>Pb</w:t>
        </w:r>
        <w:r w:rsidRPr="00C46DD5" w:rsidDel="00537E58">
          <w:rPr>
            <w:noProof/>
            <w:sz w:val="20"/>
            <w:lang w:val="en-GB" w:eastAsia="ko-KR"/>
          </w:rPr>
          <w:t xml:space="preserve"> ] </w:t>
        </w:r>
        <w:r w:rsidRPr="00EE0CD8" w:rsidDel="00537E58">
          <w:rPr>
            <w:noProof/>
            <w:sz w:val="20"/>
            <w:highlight w:val="yellow"/>
            <w:lang w:val="en-GB" w:eastAsia="ko-KR"/>
          </w:rPr>
          <w:t>are</w:t>
        </w:r>
        <w:r w:rsidRPr="00C46DD5" w:rsidDel="00537E58">
          <w:rPr>
            <w:noProof/>
            <w:sz w:val="20"/>
            <w:lang w:val="en-GB" w:eastAsia="ko-KR"/>
          </w:rPr>
          <w:t xml:space="preserve"> in the range of 0 to </w:t>
        </w:r>
        <w:r w:rsidRPr="00C46DD5" w:rsidDel="00537E58">
          <w:rPr>
            <w:sz w:val="20"/>
            <w:lang w:val="en-GB"/>
          </w:rPr>
          <w:t>numSpatialMvpCand</w:t>
        </w:r>
        <w:r w:rsidRPr="00C46DD5" w:rsidDel="00537E58">
          <w:rPr>
            <w:noProof/>
            <w:sz w:val="20"/>
            <w:lang w:val="en-GB"/>
          </w:rPr>
          <w:t> − </w:t>
        </w:r>
        <w:r w:rsidRPr="00C46DD5" w:rsidDel="00537E58">
          <w:rPr>
            <w:sz w:val="20"/>
            <w:lang w:val="en-GB"/>
          </w:rPr>
          <w:t>1, inclusive.</w:t>
        </w:r>
      </w:moveFrom>
    </w:p>
    <w:p w14:paraId="350B7C3D" w14:textId="52C0CFD2" w:rsidR="00946D25" w:rsidRPr="00C46DD5" w:rsidDel="00537E58" w:rsidRDefault="00946D25" w:rsidP="00946D25">
      <w:pPr>
        <w:tabs>
          <w:tab w:val="clear" w:pos="360"/>
          <w:tab w:val="clear" w:pos="720"/>
          <w:tab w:val="clear" w:pos="1080"/>
          <w:tab w:val="clear" w:pos="1440"/>
        </w:tabs>
        <w:spacing w:before="60"/>
        <w:ind w:left="288"/>
        <w:jc w:val="both"/>
        <w:rPr>
          <w:moveFrom w:id="338" w:author="Ye-Kui Wang d00 (Macao changes)" w:date="2018-12-23T22:58:00Z"/>
          <w:sz w:val="18"/>
          <w:szCs w:val="18"/>
          <w:lang w:val="en-GB"/>
        </w:rPr>
      </w:pPr>
      <w:bookmarkStart w:id="339" w:name="_Hlk513578599"/>
      <w:moveFrom w:id="340" w:author="Ye-Kui Wang d00 (Macao changes)" w:date="2018-12-23T22:58:00Z">
        <w:r w:rsidRPr="00C46DD5" w:rsidDel="00537E58">
          <w:rPr>
            <w:sz w:val="18"/>
            <w:szCs w:val="18"/>
            <w:lang w:val="en-GB"/>
          </w:rPr>
          <w:t>NOTE </w:t>
        </w:r>
        <w:r w:rsidRPr="00C46DD5" w:rsidDel="00537E58">
          <w:rPr>
            <w:sz w:val="20"/>
            <w:lang w:val="en-GB"/>
          </w:rPr>
          <w:fldChar w:fldCharType="begin"/>
        </w:r>
        <w:r w:rsidRPr="00C46DD5" w:rsidDel="00537E58">
          <w:rPr>
            <w:sz w:val="20"/>
            <w:lang w:val="en-GB"/>
          </w:rPr>
          <w:instrText xml:space="preserve"> SEQ NoteCounter \* MERGEFORMAT \r 1 </w:instrText>
        </w:r>
        <w:r w:rsidRPr="00C46DD5" w:rsidDel="00537E58">
          <w:rPr>
            <w:sz w:val="20"/>
            <w:lang w:val="en-GB"/>
          </w:rPr>
          <w:fldChar w:fldCharType="separate"/>
        </w:r>
        <w:r w:rsidRPr="00C46DD5" w:rsidDel="00537E58">
          <w:rPr>
            <w:noProof/>
            <w:sz w:val="18"/>
            <w:szCs w:val="18"/>
            <w:lang w:val="en-GB"/>
          </w:rPr>
          <w:t>1</w:t>
        </w:r>
        <w:r w:rsidRPr="00C46DD5" w:rsidDel="00537E58">
          <w:rPr>
            <w:noProof/>
            <w:sz w:val="18"/>
            <w:szCs w:val="18"/>
            <w:lang w:val="en-GB"/>
          </w:rPr>
          <w:fldChar w:fldCharType="end"/>
        </w:r>
        <w:r w:rsidRPr="00C46DD5" w:rsidDel="00537E58">
          <w:rPr>
            <w:sz w:val="18"/>
            <w:szCs w:val="18"/>
            <w:lang w:val="en-GB"/>
          </w:rPr>
          <w:t> – </w:t>
        </w:r>
        <w:r w:rsidRPr="009E4D91" w:rsidDel="00537E58">
          <w:rPr>
            <w:rFonts w:eastAsia="Malgun Gothic"/>
            <w:sz w:val="18"/>
            <w:szCs w:val="18"/>
          </w:rPr>
          <w:t>The first constraint restricts motion vector</w:t>
        </w:r>
        <w:r w:rsidDel="00537E58">
          <w:rPr>
            <w:rFonts w:eastAsia="Malgun Gothic"/>
            <w:sz w:val="18"/>
            <w:szCs w:val="18"/>
          </w:rPr>
          <w:t xml:space="preserve"> </w:t>
        </w:r>
        <w:r w:rsidRPr="00EE0CD8" w:rsidDel="00537E58">
          <w:rPr>
            <w:rFonts w:eastAsia="Malgun Gothic"/>
            <w:sz w:val="18"/>
            <w:szCs w:val="18"/>
            <w:highlight w:val="yellow"/>
          </w:rPr>
          <w:t>values to only those that refer either</w:t>
        </w:r>
        <w:r w:rsidRPr="009E4D91" w:rsidDel="00537E58">
          <w:rPr>
            <w:rFonts w:eastAsia="Malgun Gothic"/>
            <w:sz w:val="18"/>
            <w:szCs w:val="18"/>
          </w:rPr>
          <w:t xml:space="preserve"> to full-sample locations inside each identified tile set </w:t>
        </w:r>
        <w:r w:rsidRPr="00EE0CD8" w:rsidDel="00537E58">
          <w:rPr>
            <w:rFonts w:eastAsia="Malgun Gothic"/>
            <w:sz w:val="18"/>
            <w:szCs w:val="18"/>
            <w:highlight w:val="yellow"/>
          </w:rPr>
          <w:t>or</w:t>
        </w:r>
        <w:r w:rsidRPr="009E4D91" w:rsidDel="00537E58">
          <w:rPr>
            <w:rFonts w:eastAsia="Malgun Gothic"/>
            <w:sz w:val="18"/>
            <w:szCs w:val="18"/>
          </w:rPr>
          <w:t xml:space="preserve"> to fractional-sample locations that require only full-sample locations inside each identified tile set for interpolation. The second constraint </w:t>
        </w:r>
        <w:r w:rsidRPr="00EE0CD8" w:rsidDel="00537E58">
          <w:rPr>
            <w:rFonts w:eastAsia="Malgun Gothic"/>
            <w:sz w:val="18"/>
            <w:szCs w:val="18"/>
            <w:highlight w:val="yellow"/>
          </w:rPr>
          <w:t>prohibits</w:t>
        </w:r>
        <w:r w:rsidRPr="009E4D91" w:rsidDel="00537E58">
          <w:rPr>
            <w:rFonts w:eastAsia="Malgun Gothic"/>
            <w:sz w:val="18"/>
            <w:szCs w:val="18"/>
          </w:rPr>
          <w:t xml:space="preserve"> the usage of </w:t>
        </w:r>
        <w:r w:rsidRPr="00EE0CD8" w:rsidDel="00537E58">
          <w:rPr>
            <w:rFonts w:eastAsia="Malgun Gothic"/>
            <w:sz w:val="18"/>
            <w:szCs w:val="18"/>
            <w:highlight w:val="yellow"/>
          </w:rPr>
          <w:t xml:space="preserve">motion vector candidates </w:t>
        </w:r>
        <w:r w:rsidRPr="00EE0CD8" w:rsidDel="00537E58">
          <w:rPr>
            <w:rFonts w:eastAsia="Malgun Gothic"/>
            <w:sz w:val="18"/>
            <w:szCs w:val="18"/>
            <w:highlight w:val="yellow"/>
            <w:lang w:val="en-GB"/>
          </w:rPr>
          <w:t>for temporal motion vector prediction tha</w:t>
        </w:r>
        <w:r w:rsidDel="00537E58">
          <w:rPr>
            <w:rFonts w:eastAsia="Malgun Gothic"/>
            <w:sz w:val="18"/>
            <w:szCs w:val="18"/>
            <w:highlight w:val="yellow"/>
            <w:lang w:val="en-GB"/>
          </w:rPr>
          <w:t>t</w:t>
        </w:r>
        <w:r w:rsidRPr="00EE0CD8" w:rsidDel="00537E58">
          <w:rPr>
            <w:rFonts w:eastAsia="Malgun Gothic"/>
            <w:sz w:val="18"/>
            <w:szCs w:val="18"/>
            <w:highlight w:val="yellow"/>
            <w:lang w:val="en-GB"/>
          </w:rPr>
          <w:t xml:space="preserve"> are </w:t>
        </w:r>
        <w:r w:rsidRPr="009E4D91" w:rsidDel="00537E58">
          <w:rPr>
            <w:rFonts w:eastAsia="Malgun Gothic"/>
            <w:sz w:val="18"/>
            <w:szCs w:val="18"/>
          </w:rPr>
          <w:t>derived from blocks outside each identified tile set.</w:t>
        </w:r>
      </w:moveFrom>
    </w:p>
    <w:bookmarkEnd w:id="339"/>
    <w:moveFromRangeEnd w:id="320"/>
    <w:p w14:paraId="38261609" w14:textId="46B7BD69" w:rsidR="00E626A8" w:rsidRDefault="00E626A8" w:rsidP="00B53E7F">
      <w:pPr>
        <w:keepNext/>
        <w:keepLines/>
        <w:spacing w:before="360"/>
        <w:outlineLvl w:val="0"/>
        <w:rPr>
          <w:ins w:id="341" w:author="Ye-Kui Wang d00" w:date="2018-11-15T15:26:00Z"/>
          <w:i/>
          <w:noProof/>
          <w:sz w:val="24"/>
        </w:rPr>
      </w:pPr>
      <w:ins w:id="342" w:author="Ye-Kui Wang d00" w:date="2018-11-15T15:26:00Z">
        <w:r>
          <w:rPr>
            <w:i/>
            <w:noProof/>
            <w:sz w:val="24"/>
          </w:rPr>
          <w:t xml:space="preserve">In </w:t>
        </w:r>
        <w:r w:rsidRPr="00E626A8">
          <w:rPr>
            <w:i/>
            <w:noProof/>
            <w:sz w:val="24"/>
          </w:rPr>
          <w:t>D.3.39</w:t>
        </w:r>
        <w:r>
          <w:rPr>
            <w:i/>
            <w:noProof/>
            <w:sz w:val="24"/>
          </w:rPr>
          <w:t xml:space="preserve"> (</w:t>
        </w:r>
        <w:r w:rsidRPr="00E626A8">
          <w:rPr>
            <w:i/>
            <w:noProof/>
            <w:sz w:val="24"/>
          </w:rPr>
          <w:t>Ambient viewing environment SEI message semantics</w:t>
        </w:r>
        <w:r>
          <w:rPr>
            <w:i/>
            <w:noProof/>
            <w:sz w:val="24"/>
          </w:rPr>
          <w:t>), replace the fol</w:t>
        </w:r>
      </w:ins>
      <w:ins w:id="343" w:author="Ye-Kui Wang d00" w:date="2018-11-15T15:27:00Z">
        <w:r>
          <w:rPr>
            <w:i/>
            <w:noProof/>
            <w:sz w:val="24"/>
          </w:rPr>
          <w:t>lowing:</w:t>
        </w:r>
      </w:ins>
    </w:p>
    <w:p w14:paraId="5BAD00CE" w14:textId="77777777" w:rsidR="003878E3" w:rsidRPr="00082B49" w:rsidRDefault="003878E3" w:rsidP="003878E3">
      <w:pPr>
        <w:rPr>
          <w:ins w:id="344" w:author="Ye-Kui Wang d00" w:date="2018-12-23T22:35:00Z"/>
          <w:sz w:val="20"/>
        </w:rPr>
      </w:pPr>
      <w:proofErr w:type="spellStart"/>
      <w:ins w:id="345" w:author="Ye-Kui Wang d00" w:date="2018-12-23T22:35:00Z">
        <w:r w:rsidRPr="00082B49">
          <w:rPr>
            <w:b/>
            <w:sz w:val="20"/>
          </w:rPr>
          <w:t>ambient_light_x</w:t>
        </w:r>
        <w:proofErr w:type="spellEnd"/>
        <w:r w:rsidRPr="00082B49">
          <w:rPr>
            <w:sz w:val="20"/>
          </w:rPr>
          <w:t xml:space="preserve"> and </w:t>
        </w:r>
        <w:proofErr w:type="spellStart"/>
        <w:r w:rsidRPr="00082B49">
          <w:rPr>
            <w:b/>
            <w:sz w:val="20"/>
          </w:rPr>
          <w:t>ambient_light_y</w:t>
        </w:r>
        <w:proofErr w:type="spellEnd"/>
        <w:r w:rsidRPr="00082B49">
          <w:rPr>
            <w:sz w:val="20"/>
          </w:rPr>
          <w:t xml:space="preserve"> specify the normalized x and y chromaticity coordinates, respectively, of the environmental ambient light in the nominal viewing environment, according to the CIE 1931 definition of x and y as specified in ISO 11664-1 (see also ISO 11664-3 and CIE 15), in normalized increments of 0.00002. The values of </w:t>
        </w:r>
        <w:proofErr w:type="spellStart"/>
        <w:r w:rsidRPr="00082B49">
          <w:rPr>
            <w:sz w:val="20"/>
          </w:rPr>
          <w:t>ambient_light_x</w:t>
        </w:r>
        <w:proofErr w:type="spellEnd"/>
        <w:r w:rsidRPr="00082B49">
          <w:rPr>
            <w:sz w:val="20"/>
          </w:rPr>
          <w:t xml:space="preserve"> and </w:t>
        </w:r>
        <w:proofErr w:type="spellStart"/>
        <w:r w:rsidRPr="00082B49">
          <w:rPr>
            <w:sz w:val="20"/>
          </w:rPr>
          <w:t>ambient_light_y</w:t>
        </w:r>
        <w:proofErr w:type="spellEnd"/>
        <w:r w:rsidRPr="00082B49">
          <w:rPr>
            <w:sz w:val="20"/>
          </w:rPr>
          <w:t xml:space="preserve"> shall be in the range of 0 to 50 000.</w:t>
        </w:r>
      </w:ins>
    </w:p>
    <w:p w14:paraId="788475A3" w14:textId="77777777" w:rsidR="00E626A8" w:rsidRDefault="00E626A8" w:rsidP="00E626A8">
      <w:pPr>
        <w:keepNext/>
        <w:keepLines/>
        <w:spacing w:before="360"/>
        <w:outlineLvl w:val="1"/>
        <w:rPr>
          <w:ins w:id="346" w:author="Ye-Kui Wang d00" w:date="2018-11-15T15:27:00Z"/>
          <w:i/>
          <w:noProof/>
          <w:sz w:val="24"/>
        </w:rPr>
      </w:pPr>
      <w:ins w:id="347" w:author="Ye-Kui Wang d00" w:date="2018-11-15T15:27:00Z">
        <w:r w:rsidRPr="00A44B62">
          <w:rPr>
            <w:i/>
            <w:noProof/>
            <w:sz w:val="24"/>
          </w:rPr>
          <w:t>with the following:</w:t>
        </w:r>
      </w:ins>
    </w:p>
    <w:p w14:paraId="131FF49C" w14:textId="77777777" w:rsidR="003878E3" w:rsidRPr="00082B49" w:rsidRDefault="003878E3" w:rsidP="003878E3">
      <w:pPr>
        <w:rPr>
          <w:ins w:id="348" w:author="Ye-Kui Wang d00" w:date="2018-12-23T22:35:00Z"/>
          <w:sz w:val="20"/>
        </w:rPr>
      </w:pPr>
      <w:proofErr w:type="spellStart"/>
      <w:ins w:id="349" w:author="Ye-Kui Wang d00" w:date="2018-12-23T22:35:00Z">
        <w:r w:rsidRPr="00082B49">
          <w:rPr>
            <w:b/>
            <w:sz w:val="20"/>
          </w:rPr>
          <w:t>ambient_light_x</w:t>
        </w:r>
        <w:proofErr w:type="spellEnd"/>
        <w:r w:rsidRPr="00082B49">
          <w:rPr>
            <w:sz w:val="20"/>
          </w:rPr>
          <w:t xml:space="preserve"> and </w:t>
        </w:r>
        <w:proofErr w:type="spellStart"/>
        <w:r w:rsidRPr="00082B49">
          <w:rPr>
            <w:b/>
            <w:sz w:val="20"/>
          </w:rPr>
          <w:t>ambient_light_y</w:t>
        </w:r>
        <w:proofErr w:type="spellEnd"/>
        <w:r w:rsidRPr="00082B49">
          <w:rPr>
            <w:sz w:val="20"/>
          </w:rPr>
          <w:t xml:space="preserve"> specify the normalized x and y chromaticity coordinates, respectively, of the environmental ambient light in the nominal viewing environment, according to the CIE 1931 definition of x and y as specified in ISO 11664-1 (see also ISO 11664-3 and CIE 15), in normalized increments of 0.00002. The values of </w:t>
        </w:r>
        <w:proofErr w:type="spellStart"/>
        <w:r w:rsidRPr="00082B49">
          <w:rPr>
            <w:sz w:val="20"/>
          </w:rPr>
          <w:t>ambient_light_x</w:t>
        </w:r>
        <w:proofErr w:type="spellEnd"/>
        <w:r w:rsidRPr="00082B49">
          <w:rPr>
            <w:sz w:val="20"/>
          </w:rPr>
          <w:t xml:space="preserve"> and </w:t>
        </w:r>
        <w:proofErr w:type="spellStart"/>
        <w:r w:rsidRPr="00082B49">
          <w:rPr>
            <w:sz w:val="20"/>
          </w:rPr>
          <w:t>ambient_light_y</w:t>
        </w:r>
        <w:proofErr w:type="spellEnd"/>
        <w:r w:rsidRPr="00082B49">
          <w:rPr>
            <w:sz w:val="20"/>
          </w:rPr>
          <w:t xml:space="preserve"> shall be in the range of 0 to 50 000</w:t>
        </w:r>
        <w:r w:rsidRPr="00082B49">
          <w:rPr>
            <w:rFonts w:eastAsia="Malgun Gothic"/>
            <w:sz w:val="20"/>
            <w:szCs w:val="24"/>
            <w:highlight w:val="yellow"/>
          </w:rPr>
          <w:t>, inclusive</w:t>
        </w:r>
        <w:r w:rsidRPr="00082B49">
          <w:rPr>
            <w:sz w:val="20"/>
          </w:rPr>
          <w:t>.</w:t>
        </w:r>
      </w:ins>
    </w:p>
    <w:p w14:paraId="5DAAFC40" w14:textId="0AA35CA6" w:rsidR="00B53E7F" w:rsidRDefault="00B53E7F" w:rsidP="00B53E7F">
      <w:pPr>
        <w:keepNext/>
        <w:keepLines/>
        <w:spacing w:before="360"/>
        <w:outlineLvl w:val="0"/>
        <w:rPr>
          <w:i/>
          <w:noProof/>
          <w:sz w:val="24"/>
        </w:rPr>
      </w:pPr>
      <w:r w:rsidRPr="00A44B62">
        <w:rPr>
          <w:i/>
          <w:noProof/>
          <w:sz w:val="24"/>
        </w:rPr>
        <w:lastRenderedPageBreak/>
        <w:t xml:space="preserve">In </w:t>
      </w:r>
      <w:r w:rsidRPr="00B53E7F">
        <w:rPr>
          <w:i/>
          <w:noProof/>
          <w:sz w:val="24"/>
        </w:rPr>
        <w:t>the title of clause D.3.41.1, change "semanitcs" to "semantics".</w:t>
      </w:r>
    </w:p>
    <w:p w14:paraId="3E95429A" w14:textId="414D72C6" w:rsidR="009B43AC" w:rsidRDefault="009B43AC" w:rsidP="009B43AC">
      <w:pPr>
        <w:keepNext/>
        <w:keepLines/>
        <w:spacing w:before="360"/>
        <w:outlineLvl w:val="0"/>
        <w:rPr>
          <w:i/>
          <w:noProof/>
          <w:sz w:val="24"/>
        </w:rPr>
      </w:pPr>
      <w:r w:rsidRPr="00A44B62">
        <w:rPr>
          <w:i/>
          <w:noProof/>
          <w:sz w:val="24"/>
        </w:rPr>
        <w:t xml:space="preserve">In </w:t>
      </w:r>
      <w:r w:rsidRPr="00B53E7F">
        <w:rPr>
          <w:i/>
          <w:noProof/>
          <w:sz w:val="24"/>
        </w:rPr>
        <w:t>D.3.41.</w:t>
      </w:r>
      <w:r>
        <w:rPr>
          <w:i/>
          <w:noProof/>
          <w:sz w:val="24"/>
        </w:rPr>
        <w:t>6.3</w:t>
      </w:r>
      <w:r w:rsidRPr="00B53E7F">
        <w:rPr>
          <w:i/>
          <w:noProof/>
          <w:sz w:val="24"/>
        </w:rPr>
        <w:t xml:space="preserve">, </w:t>
      </w:r>
      <w:r>
        <w:rPr>
          <w:i/>
          <w:noProof/>
          <w:sz w:val="24"/>
        </w:rPr>
        <w:t xml:space="preserve">replace </w:t>
      </w:r>
      <w:r w:rsidRPr="009B43AC">
        <w:rPr>
          <w:i/>
          <w:noProof/>
          <w:sz w:val="24"/>
        </w:rPr>
        <w:t>Equation D-58</w:t>
      </w:r>
      <w:r>
        <w:rPr>
          <w:i/>
          <w:noProof/>
          <w:sz w:val="24"/>
        </w:rPr>
        <w:t xml:space="preserve"> with the following </w:t>
      </w:r>
      <w:r w:rsidRPr="009B43AC">
        <w:rPr>
          <w:i/>
          <w:noProof/>
          <w:sz w:val="24"/>
        </w:rPr>
        <w:t xml:space="preserve">(swapping </w:t>
      </w:r>
      <w:r w:rsidR="0069685F">
        <w:rPr>
          <w:i/>
          <w:noProof/>
          <w:sz w:val="24"/>
        </w:rPr>
        <w:t xml:space="preserve">the uses </w:t>
      </w:r>
      <w:r w:rsidRPr="009B43AC">
        <w:rPr>
          <w:i/>
          <w:noProof/>
          <w:sz w:val="24"/>
        </w:rPr>
        <w:t>of α and γ)</w:t>
      </w:r>
      <w:r>
        <w:rPr>
          <w:i/>
          <w:noProof/>
          <w:sz w:val="24"/>
        </w:rPr>
        <w:t>:</w:t>
      </w:r>
    </w:p>
    <w:p w14:paraId="38DFF3EF" w14:textId="4993D636" w:rsidR="009B43AC" w:rsidRPr="003F3F11" w:rsidRDefault="009B43AC" w:rsidP="009B43AC">
      <w:pPr>
        <w:pStyle w:val="Equationsmallertabs"/>
        <w:ind w:left="720"/>
        <w:rPr>
          <w:lang w:val="en-GB"/>
        </w:rPr>
      </w:pPr>
      <w:r w:rsidRPr="003F3F11">
        <w:rPr>
          <w:lang w:val="en-GB"/>
        </w:rPr>
        <w:t xml:space="preserve">ϕ = </w:t>
      </w:r>
      <w:proofErr w:type="spellStart"/>
      <w:r w:rsidRPr="003F3F11">
        <w:rPr>
          <w:lang w:val="en-GB"/>
        </w:rPr>
        <w:t>ϕ</w:t>
      </w:r>
      <w:r w:rsidRPr="003F3F11">
        <w:rPr>
          <w:vertAlign w:val="subscript"/>
          <w:lang w:val="en-GB"/>
        </w:rPr>
        <w:t>d</w:t>
      </w:r>
      <w:proofErr w:type="spellEnd"/>
      <w:r w:rsidRPr="003F3F11">
        <w:rPr>
          <w:lang w:val="en-GB"/>
        </w:rPr>
        <w:t xml:space="preserve"> * π</w:t>
      </w:r>
      <w:r w:rsidRPr="00907E80" w:rsidDel="00AA0F02">
        <w:rPr>
          <w:lang w:val="en-GB"/>
        </w:rPr>
        <w:t xml:space="preserve"> </w:t>
      </w:r>
      <w:r w:rsidRPr="003F3F11">
        <w:rPr>
          <w:lang w:val="en-GB"/>
        </w:rPr>
        <w:t>÷ 180</w:t>
      </w:r>
      <w:r w:rsidRPr="003F3F11">
        <w:rPr>
          <w:lang w:val="en-GB"/>
        </w:rPr>
        <w:br/>
      </w:r>
      <w:r w:rsidRPr="003F3F11">
        <w:rPr>
          <w:rFonts w:eastAsia="Times New Roman"/>
          <w:lang w:val="en-GB"/>
        </w:rPr>
        <w:t>θ</w:t>
      </w:r>
      <w:r w:rsidRPr="003F3F11">
        <w:rPr>
          <w:lang w:val="en-GB"/>
        </w:rPr>
        <w:t xml:space="preserve"> = </w:t>
      </w:r>
      <w:proofErr w:type="spellStart"/>
      <w:r w:rsidRPr="003F3F11">
        <w:rPr>
          <w:rFonts w:eastAsia="Times New Roman"/>
          <w:lang w:val="en-GB"/>
        </w:rPr>
        <w:t>θ</w:t>
      </w:r>
      <w:r w:rsidRPr="003F3F11">
        <w:rPr>
          <w:vertAlign w:val="subscript"/>
          <w:lang w:val="en-GB"/>
        </w:rPr>
        <w:t>d</w:t>
      </w:r>
      <w:proofErr w:type="spellEnd"/>
      <w:r w:rsidRPr="003F3F11">
        <w:rPr>
          <w:lang w:val="en-GB"/>
        </w:rPr>
        <w:t xml:space="preserve"> * π</w:t>
      </w:r>
      <w:r w:rsidRPr="00907E80" w:rsidDel="00AA0F02">
        <w:rPr>
          <w:lang w:val="en-GB"/>
        </w:rPr>
        <w:t xml:space="preserve"> </w:t>
      </w:r>
      <w:r w:rsidRPr="003F3F11">
        <w:rPr>
          <w:lang w:val="en-GB"/>
        </w:rPr>
        <w:t>÷ 180</w:t>
      </w:r>
      <w:r w:rsidRPr="003F3F11">
        <w:rPr>
          <w:lang w:val="en-GB"/>
        </w:rPr>
        <w:br/>
        <w:t>α = α</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β = β</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 xml:space="preserve">γ = </w:t>
      </w:r>
      <w:proofErr w:type="spellStart"/>
      <w:r w:rsidRPr="003F3F11">
        <w:rPr>
          <w:lang w:val="en-GB"/>
        </w:rPr>
        <w:t>γ</w:t>
      </w:r>
      <w:r w:rsidRPr="003F3F11">
        <w:rPr>
          <w:vertAlign w:val="subscript"/>
          <w:lang w:val="en-GB"/>
        </w:rPr>
        <w:t>d</w:t>
      </w:r>
      <w:proofErr w:type="spellEnd"/>
      <w:r w:rsidRPr="003F3F11">
        <w:rPr>
          <w:lang w:val="en-GB"/>
        </w:rPr>
        <w:t xml:space="preserve"> * π</w:t>
      </w:r>
      <w:r w:rsidRPr="00907E80" w:rsidDel="00AA0F02">
        <w:rPr>
          <w:lang w:val="en-GB"/>
        </w:rPr>
        <w:t xml:space="preserve"> </w:t>
      </w:r>
      <w:r w:rsidRPr="003F3F11">
        <w:rPr>
          <w:lang w:val="en-GB"/>
        </w:rPr>
        <w:t>÷ 180</w:t>
      </w:r>
      <w:r w:rsidRPr="003F3F11">
        <w:rPr>
          <w:lang w:val="en-GB"/>
        </w:rPr>
        <w:br/>
        <w:t>x</w:t>
      </w:r>
      <w:r w:rsidRPr="003F3F11">
        <w:rPr>
          <w:vertAlign w:val="subscript"/>
          <w:lang w:val="en-GB"/>
        </w:rPr>
        <w:t>1</w:t>
      </w:r>
      <w:r w:rsidRPr="003F3F11">
        <w:rPr>
          <w:lang w:val="en-GB"/>
        </w:rPr>
        <w:t xml:space="preserve"> = Cos( ϕ ) * Cos( </w:t>
      </w:r>
      <w:r w:rsidRPr="003F3F11">
        <w:rPr>
          <w:rFonts w:eastAsia="Times New Roman"/>
          <w:lang w:val="en-GB"/>
        </w:rPr>
        <w:t>θ</w:t>
      </w:r>
      <w:r w:rsidRPr="003F3F11">
        <w:rPr>
          <w:lang w:val="en-GB"/>
        </w:rPr>
        <w:t xml:space="preserve"> )</w:t>
      </w:r>
      <w:r w:rsidRPr="003F3F11">
        <w:rPr>
          <w:lang w:val="en-GB"/>
        </w:rPr>
        <w:br/>
        <w:t>y</w:t>
      </w:r>
      <w:r w:rsidRPr="003F3F11">
        <w:rPr>
          <w:vertAlign w:val="subscript"/>
          <w:lang w:val="en-GB"/>
        </w:rPr>
        <w:t>1</w:t>
      </w:r>
      <w:r w:rsidRPr="003F3F11">
        <w:rPr>
          <w:lang w:val="en-GB"/>
        </w:rPr>
        <w:t xml:space="preserve"> = Sin( ϕ ) * Cos( </w:t>
      </w:r>
      <w:r w:rsidRPr="003F3F11">
        <w:rPr>
          <w:rFonts w:eastAsia="Times New Roman"/>
          <w:lang w:val="en-GB"/>
        </w:rPr>
        <w:t>θ</w:t>
      </w:r>
      <w:r w:rsidRPr="003F3F11">
        <w:rPr>
          <w:lang w:val="en-GB"/>
        </w:rPr>
        <w:t xml:space="preserve"> )</w:t>
      </w:r>
      <w:r w:rsidRPr="003F3F11">
        <w:rPr>
          <w:lang w:val="en-GB"/>
        </w:rPr>
        <w:br/>
        <w:t>z</w:t>
      </w:r>
      <w:r w:rsidRPr="003F3F11">
        <w:rPr>
          <w:vertAlign w:val="subscript"/>
          <w:lang w:val="en-GB"/>
        </w:rPr>
        <w:t>1</w:t>
      </w:r>
      <w:r w:rsidRPr="003F3F11">
        <w:rPr>
          <w:lang w:val="en-GB"/>
        </w:rPr>
        <w:t xml:space="preserve"> = Sin( </w:t>
      </w:r>
      <w:r w:rsidRPr="003F3F11">
        <w:rPr>
          <w:rFonts w:eastAsia="Times New Roman"/>
          <w:lang w:val="en-GB"/>
        </w:rPr>
        <w:t>θ</w:t>
      </w:r>
      <w:r w:rsidRPr="003F3F11">
        <w:rPr>
          <w:lang w:val="en-GB"/>
        </w:rPr>
        <w:t xml:space="preserve"> )</w:t>
      </w:r>
      <w:r w:rsidRPr="003F3F11">
        <w:rPr>
          <w:lang w:val="en-GB"/>
        </w:rPr>
        <w:br/>
        <w:t>x</w:t>
      </w:r>
      <w:r w:rsidRPr="003F3F11">
        <w:rPr>
          <w:vertAlign w:val="subscript"/>
          <w:lang w:val="en-GB"/>
        </w:rPr>
        <w:t>2</w:t>
      </w:r>
      <w:r w:rsidRPr="003F3F11">
        <w:rPr>
          <w:lang w:val="en-GB"/>
        </w:rPr>
        <w:t xml:space="preserve"> = Cos( β ) * Cos ( α ) * x</w:t>
      </w:r>
      <w:r w:rsidRPr="003F3F11">
        <w:rPr>
          <w:vertAlign w:val="subscript"/>
          <w:lang w:val="en-GB"/>
        </w:rPr>
        <w:t>1</w:t>
      </w:r>
      <w:r w:rsidRPr="003F3F11">
        <w:rPr>
          <w:lang w:val="en-GB"/>
        </w:rPr>
        <w:t xml:space="preserve"> − Cos( β ) * Sin( α ) * y</w:t>
      </w:r>
      <w:r w:rsidRPr="003F3F11">
        <w:rPr>
          <w:vertAlign w:val="subscript"/>
          <w:lang w:val="en-GB"/>
        </w:rPr>
        <w:t>1</w:t>
      </w:r>
      <w:r w:rsidRPr="003F3F11">
        <w:rPr>
          <w:lang w:val="en-GB"/>
        </w:rPr>
        <w:t xml:space="preserve"> + Sin( β ) * z</w:t>
      </w:r>
      <w:r w:rsidRPr="003F3F11">
        <w:rPr>
          <w:vertAlign w:val="subscript"/>
          <w:lang w:val="en-GB"/>
        </w:rPr>
        <w:t>1</w:t>
      </w:r>
      <w:r w:rsidRPr="003F3F11">
        <w:rPr>
          <w:noProof/>
          <w:lang w:val="en-GB"/>
        </w:rPr>
        <w:tab/>
      </w:r>
      <w:r w:rsidRPr="003F3F11">
        <w:rPr>
          <w:lang w:val="en-GB"/>
        </w:rPr>
        <w:t>(D</w:t>
      </w:r>
      <w:r w:rsidRPr="003F3F11">
        <w:rPr>
          <w:lang w:val="en-GB"/>
        </w:rPr>
        <w:noBreakHyphen/>
      </w:r>
      <w:r>
        <w:rPr>
          <w:noProof/>
          <w:lang w:val="en-GB"/>
        </w:rPr>
        <w:t>58</w:t>
      </w:r>
      <w:r w:rsidRPr="003F3F11">
        <w:rPr>
          <w:lang w:val="en-GB"/>
        </w:rPr>
        <w:t>)</w:t>
      </w:r>
      <w:r w:rsidRPr="003F3F11">
        <w:rPr>
          <w:lang w:val="en-GB"/>
        </w:rPr>
        <w:br/>
        <w:t>y</w:t>
      </w:r>
      <w:r w:rsidRPr="003F3F11">
        <w:rPr>
          <w:vertAlign w:val="subscript"/>
          <w:lang w:val="en-GB"/>
        </w:rPr>
        <w:t>2</w:t>
      </w:r>
      <w:r w:rsidRPr="003F3F11">
        <w:rPr>
          <w:lang w:val="en-GB"/>
        </w:rPr>
        <w:t xml:space="preserve"> = ( Cos( γ ) * Sin( α ) + Sin( γ ) * Sin( β ) * Cos( α ) ) * x</w:t>
      </w:r>
      <w:r w:rsidRPr="003F3F11">
        <w:rPr>
          <w:vertAlign w:val="subscript"/>
          <w:lang w:val="en-GB"/>
        </w:rPr>
        <w:t>1</w:t>
      </w:r>
      <w:r w:rsidRPr="003F3F11">
        <w:rPr>
          <w:lang w:val="en-GB"/>
        </w:rPr>
        <w:t xml:space="preserve"> </w:t>
      </w:r>
      <w:r w:rsidRPr="00907E80">
        <w:rPr>
          <w:rFonts w:ascii="DengXian" w:eastAsia="DengXian" w:hAnsi="DengXian"/>
          <w:lang w:val="en-GB" w:eastAsia="zh-CN"/>
        </w:rPr>
        <w:t>+</w:t>
      </w:r>
      <w:r w:rsidRPr="00907E80">
        <w:rPr>
          <w:rFonts w:ascii="DengXian" w:eastAsia="DengXian" w:hAnsi="DengXian"/>
          <w:lang w:val="en-GB" w:eastAsia="zh-CN"/>
        </w:rPr>
        <w:br/>
      </w:r>
      <w:r w:rsidR="0069685F">
        <w:rPr>
          <w:rFonts w:ascii="DengXian" w:eastAsia="DengXian" w:hAnsi="DengXian"/>
          <w:lang w:val="en-GB" w:eastAsia="zh-CN"/>
        </w:rPr>
        <w:tab/>
      </w:r>
      <w:r w:rsidRPr="00907E80">
        <w:rPr>
          <w:rFonts w:ascii="DengXian" w:eastAsia="DengXian" w:hAnsi="DengXian"/>
          <w:lang w:val="en-GB" w:eastAsia="zh-CN"/>
        </w:rPr>
        <w:tab/>
      </w:r>
      <w:r w:rsidRPr="003F3F11">
        <w:rPr>
          <w:lang w:val="en-GB"/>
        </w:rPr>
        <w:t>( Cos( γ ) * Cos( α ) − Sin( γ ) * Sin( β ) * Sin( α ) ) * y</w:t>
      </w:r>
      <w:r w:rsidRPr="003F3F11">
        <w:rPr>
          <w:vertAlign w:val="subscript"/>
          <w:lang w:val="en-GB"/>
        </w:rPr>
        <w:t>1</w:t>
      </w:r>
      <w:r w:rsidRPr="003F3F11">
        <w:rPr>
          <w:lang w:val="en-GB"/>
        </w:rPr>
        <w:t xml:space="preserve"> −</w:t>
      </w:r>
      <w:r w:rsidRPr="003F3F11">
        <w:rPr>
          <w:lang w:val="en-GB"/>
        </w:rPr>
        <w:br/>
      </w:r>
      <w:r w:rsidR="0069685F">
        <w:rPr>
          <w:lang w:val="en-GB"/>
        </w:rPr>
        <w:tab/>
      </w:r>
      <w:r w:rsidRPr="003F3F11">
        <w:rPr>
          <w:lang w:val="en-GB"/>
        </w:rPr>
        <w:tab/>
        <w:t>Sin( γ ) * Cos( β ) * z</w:t>
      </w:r>
      <w:r w:rsidRPr="003F3F11">
        <w:rPr>
          <w:vertAlign w:val="subscript"/>
          <w:lang w:val="en-GB"/>
        </w:rPr>
        <w:t>1</w:t>
      </w:r>
      <w:r w:rsidRPr="003F3F11">
        <w:rPr>
          <w:lang w:val="en-GB"/>
        </w:rPr>
        <w:br/>
        <w:t>z</w:t>
      </w:r>
      <w:r w:rsidRPr="003F3F11">
        <w:rPr>
          <w:vertAlign w:val="subscript"/>
          <w:lang w:val="en-GB"/>
        </w:rPr>
        <w:t>2</w:t>
      </w:r>
      <w:r w:rsidRPr="003F3F11">
        <w:rPr>
          <w:lang w:val="en-GB"/>
        </w:rPr>
        <w:t xml:space="preserve"> = ( Sin( γ ) * Sin( α ) − Cos( γ ) * Sin( β ) * Cos( α ) ) * x</w:t>
      </w:r>
      <w:r w:rsidRPr="003F3F11">
        <w:rPr>
          <w:vertAlign w:val="subscript"/>
          <w:lang w:val="en-GB"/>
        </w:rPr>
        <w:t>1</w:t>
      </w:r>
      <w:r w:rsidRPr="003F3F11">
        <w:rPr>
          <w:lang w:val="en-GB"/>
        </w:rPr>
        <w:t xml:space="preserve"> </w:t>
      </w:r>
      <w:r w:rsidRPr="00907E80">
        <w:rPr>
          <w:rFonts w:ascii="DengXian" w:eastAsia="DengXian" w:hAnsi="DengXian" w:hint="eastAsia"/>
          <w:lang w:val="en-GB" w:eastAsia="zh-CN"/>
        </w:rPr>
        <w:t>+</w:t>
      </w:r>
      <w:r w:rsidRPr="00907E80">
        <w:rPr>
          <w:rFonts w:ascii="DengXian" w:eastAsia="DengXian" w:hAnsi="DengXian"/>
          <w:lang w:val="en-GB" w:eastAsia="zh-CN"/>
        </w:rPr>
        <w:br/>
      </w:r>
      <w:r w:rsidR="0069685F">
        <w:rPr>
          <w:rFonts w:ascii="DengXian" w:eastAsia="DengXian" w:hAnsi="DengXian"/>
          <w:lang w:val="en-GB" w:eastAsia="zh-CN"/>
        </w:rPr>
        <w:tab/>
      </w:r>
      <w:r w:rsidRPr="00907E80">
        <w:rPr>
          <w:rFonts w:ascii="DengXian" w:eastAsia="DengXian" w:hAnsi="DengXian"/>
          <w:lang w:val="en-GB" w:eastAsia="zh-CN"/>
        </w:rPr>
        <w:tab/>
      </w:r>
      <w:r w:rsidRPr="003F3F11">
        <w:rPr>
          <w:lang w:val="en-GB"/>
        </w:rPr>
        <w:t>( Sin( γ ) * Cos( α ) + Cos( γ ) * Sin( β ) * Sin( α ) ) * y</w:t>
      </w:r>
      <w:r w:rsidRPr="003F3F11">
        <w:rPr>
          <w:vertAlign w:val="subscript"/>
          <w:lang w:val="en-GB"/>
        </w:rPr>
        <w:t>1</w:t>
      </w:r>
      <w:r w:rsidRPr="003F3F11">
        <w:rPr>
          <w:lang w:val="en-GB"/>
        </w:rPr>
        <w:t xml:space="preserve"> +</w:t>
      </w:r>
      <w:r w:rsidRPr="003F3F11">
        <w:rPr>
          <w:lang w:val="en-GB"/>
        </w:rPr>
        <w:br/>
      </w:r>
      <w:r w:rsidR="0069685F">
        <w:rPr>
          <w:lang w:val="en-GB"/>
        </w:rPr>
        <w:tab/>
      </w:r>
      <w:r w:rsidRPr="003F3F11">
        <w:rPr>
          <w:lang w:val="en-GB"/>
        </w:rPr>
        <w:tab/>
        <w:t>Cos( γ ) * Cos( β ) * z</w:t>
      </w:r>
      <w:r w:rsidRPr="003F3F11">
        <w:rPr>
          <w:vertAlign w:val="subscript"/>
          <w:lang w:val="en-GB"/>
        </w:rPr>
        <w:t>1</w:t>
      </w:r>
      <w:r w:rsidRPr="003F3F11">
        <w:rPr>
          <w:lang w:val="en-GB"/>
        </w:rPr>
        <w:br/>
        <w:t>ϕ′ = Atan2( y</w:t>
      </w:r>
      <w:r w:rsidRPr="003F3F11">
        <w:rPr>
          <w:vertAlign w:val="subscript"/>
          <w:lang w:val="en-GB"/>
        </w:rPr>
        <w:t>2</w:t>
      </w:r>
      <w:r w:rsidRPr="003F3F11">
        <w:rPr>
          <w:lang w:val="en-GB"/>
        </w:rPr>
        <w:t>, x</w:t>
      </w:r>
      <w:r w:rsidRPr="003F3F11">
        <w:rPr>
          <w:vertAlign w:val="subscript"/>
          <w:lang w:val="en-GB"/>
        </w:rPr>
        <w:t>2</w:t>
      </w:r>
      <w:r w:rsidRPr="003F3F11">
        <w:rPr>
          <w:lang w:val="en-GB"/>
        </w:rPr>
        <w:t xml:space="preserve"> ) * 180 ÷ π</w:t>
      </w:r>
      <w:r w:rsidRPr="003F3F11">
        <w:rPr>
          <w:lang w:val="en-GB"/>
        </w:rPr>
        <w:br/>
      </w:r>
      <w:r w:rsidRPr="003F3F11">
        <w:rPr>
          <w:rFonts w:eastAsia="Times New Roman"/>
          <w:lang w:val="en-GB"/>
        </w:rPr>
        <w:t>θ</w:t>
      </w:r>
      <w:r w:rsidRPr="003F3F11">
        <w:rPr>
          <w:lang w:val="en-GB"/>
        </w:rPr>
        <w:t xml:space="preserve">′ = </w:t>
      </w:r>
      <w:proofErr w:type="spellStart"/>
      <w:r w:rsidRPr="003F3F11">
        <w:rPr>
          <w:lang w:val="en-GB"/>
        </w:rPr>
        <w:t>Asin</w:t>
      </w:r>
      <w:proofErr w:type="spellEnd"/>
      <w:r w:rsidRPr="003F3F11">
        <w:rPr>
          <w:lang w:val="en-GB"/>
        </w:rPr>
        <w:t>( z</w:t>
      </w:r>
      <w:r w:rsidRPr="003F3F11">
        <w:rPr>
          <w:vertAlign w:val="subscript"/>
          <w:lang w:val="en-GB"/>
        </w:rPr>
        <w:t>2</w:t>
      </w:r>
      <w:r w:rsidRPr="003F3F11">
        <w:rPr>
          <w:lang w:val="en-GB"/>
        </w:rPr>
        <w:t xml:space="preserve"> ) * 180 ÷ π</w:t>
      </w:r>
    </w:p>
    <w:p w14:paraId="387E5DE2" w14:textId="432C8710" w:rsidR="007E50D8" w:rsidRDefault="007E50D8" w:rsidP="007E50D8">
      <w:pPr>
        <w:keepNext/>
        <w:keepLines/>
        <w:spacing w:before="360"/>
        <w:outlineLvl w:val="0"/>
        <w:rPr>
          <w:i/>
          <w:noProof/>
          <w:sz w:val="24"/>
        </w:rPr>
      </w:pPr>
      <w:r>
        <w:rPr>
          <w:i/>
          <w:noProof/>
          <w:sz w:val="24"/>
        </w:rPr>
        <w:t xml:space="preserve">Renumber clauses D.3.41.1 through D.3.41.6 </w:t>
      </w:r>
      <w:r w:rsidR="00761020">
        <w:rPr>
          <w:i/>
          <w:noProof/>
          <w:sz w:val="24"/>
        </w:rPr>
        <w:t xml:space="preserve">(and their subordinate subclauses) </w:t>
      </w:r>
      <w:r>
        <w:rPr>
          <w:i/>
          <w:noProof/>
          <w:sz w:val="24"/>
        </w:rPr>
        <w:t>as D.3.41.2 through D.3.41.7</w:t>
      </w:r>
      <w:r w:rsidR="00761020">
        <w:rPr>
          <w:i/>
          <w:noProof/>
          <w:sz w:val="24"/>
        </w:rPr>
        <w:t xml:space="preserve"> (and their subordinate subclauses)</w:t>
      </w:r>
      <w:r>
        <w:rPr>
          <w:i/>
          <w:noProof/>
          <w:sz w:val="24"/>
        </w:rPr>
        <w:t>.</w:t>
      </w:r>
    </w:p>
    <w:p w14:paraId="3B424C49" w14:textId="77777777" w:rsidR="00537E58" w:rsidRDefault="00537E58" w:rsidP="00537E58">
      <w:pPr>
        <w:keepNext/>
        <w:keepLines/>
        <w:spacing w:before="360"/>
        <w:outlineLvl w:val="0"/>
        <w:rPr>
          <w:moveTo w:id="350" w:author="Ye-Kui Wang d00 (Macao changes)" w:date="2018-12-23T22:58:00Z"/>
          <w:i/>
          <w:noProof/>
          <w:sz w:val="24"/>
        </w:rPr>
      </w:pPr>
      <w:moveToRangeStart w:id="351" w:author="Ye-Kui Wang d00 (Macao changes)" w:date="2018-12-23T22:58:00Z" w:name="move533369262"/>
      <w:moveTo w:id="352" w:author="Ye-Kui Wang d00 (Macao changes)" w:date="2018-12-23T22:58:00Z">
        <w:r w:rsidRPr="00A44B62">
          <w:rPr>
            <w:i/>
            <w:noProof/>
            <w:sz w:val="24"/>
          </w:rPr>
          <w:t>In D.3.</w:t>
        </w:r>
        <w:r>
          <w:rPr>
            <w:i/>
            <w:noProof/>
            <w:sz w:val="24"/>
          </w:rPr>
          <w:t>30</w:t>
        </w:r>
        <w:r w:rsidRPr="00A44B62">
          <w:rPr>
            <w:i/>
            <w:noProof/>
            <w:sz w:val="24"/>
          </w:rPr>
          <w:t>,</w:t>
        </w:r>
        <w:r>
          <w:rPr>
            <w:i/>
            <w:noProof/>
            <w:sz w:val="24"/>
          </w:rPr>
          <w:t xml:space="preserve"> replace the following:</w:t>
        </w:r>
      </w:moveTo>
    </w:p>
    <w:p w14:paraId="7975733E" w14:textId="77777777" w:rsidR="00537E58" w:rsidRPr="00C46DD5" w:rsidRDefault="00537E58" w:rsidP="00537E58">
      <w:pPr>
        <w:tabs>
          <w:tab w:val="clear" w:pos="360"/>
          <w:tab w:val="clear" w:pos="720"/>
          <w:tab w:val="clear" w:pos="1080"/>
          <w:tab w:val="clear" w:pos="1440"/>
          <w:tab w:val="left" w:pos="851"/>
          <w:tab w:val="left" w:pos="1191"/>
          <w:tab w:val="left" w:pos="1588"/>
          <w:tab w:val="left" w:pos="1985"/>
        </w:tabs>
        <w:spacing w:before="86"/>
        <w:ind w:left="851" w:hanging="397"/>
        <w:jc w:val="both"/>
        <w:rPr>
          <w:moveTo w:id="353" w:author="Ye-Kui Wang d00 (Macao changes)" w:date="2018-12-23T22:58:00Z"/>
          <w:sz w:val="20"/>
          <w:lang w:val="en-GB"/>
        </w:rPr>
      </w:pPr>
      <w:moveTo w:id="354" w:author="Ye-Kui Wang d00 (Macao changes)" w:date="2018-12-23T22:58:00Z">
        <w:r w:rsidRPr="00C46DD5">
          <w:rPr>
            <w:sz w:val="20"/>
            <w:lang w:val="en-GB"/>
          </w:rPr>
          <w:tab/>
          <w:t xml:space="preserve">where </w:t>
        </w:r>
        <w:r w:rsidRPr="00C46DD5" w:rsidDel="003C51E6">
          <w:rPr>
            <w:noProof/>
            <w:sz w:val="20"/>
            <w:lang w:val="en-GB" w:eastAsia="ko-KR"/>
          </w:rPr>
          <w:t>availableFlagLXA</w:t>
        </w:r>
        <w:r w:rsidRPr="00C46DD5">
          <w:rPr>
            <w:noProof/>
            <w:sz w:val="20"/>
            <w:lang w:val="en-GB" w:eastAsia="ko-KR"/>
          </w:rPr>
          <w:t xml:space="preserve">, availableFlagLXB, </w:t>
        </w:r>
        <w:r w:rsidRPr="00C46DD5" w:rsidDel="003C51E6">
          <w:rPr>
            <w:noProof/>
            <w:sz w:val="20"/>
            <w:lang w:val="en-GB" w:eastAsia="ko-KR"/>
          </w:rPr>
          <w:t>mvLXA</w:t>
        </w:r>
        <w:r w:rsidRPr="00C46DD5">
          <w:rPr>
            <w:noProof/>
            <w:sz w:val="20"/>
            <w:lang w:val="en-GB" w:eastAsia="ko-KR"/>
          </w:rPr>
          <w:t xml:space="preserve">, and </w:t>
        </w:r>
        <w:r w:rsidRPr="00C46DD5" w:rsidDel="003C51E6">
          <w:rPr>
            <w:noProof/>
            <w:sz w:val="20"/>
            <w:lang w:val="en-GB" w:eastAsia="ko-KR"/>
          </w:rPr>
          <w:t>mvLXB</w:t>
        </w:r>
        <w:r w:rsidRPr="00C46DD5">
          <w:rPr>
            <w:noProof/>
            <w:sz w:val="20"/>
            <w:lang w:val="en-GB"/>
          </w:rPr>
          <w:t xml:space="preserve"> are the output of the </w:t>
        </w:r>
        <w:r w:rsidRPr="00C46DD5" w:rsidDel="003C51E6">
          <w:rPr>
            <w:noProof/>
            <w:sz w:val="20"/>
            <w:lang w:val="en-GB" w:eastAsia="ko-KR"/>
          </w:rPr>
          <w:t xml:space="preserve">derivation process for motion vector predictor candidates from neighbouring prediction unit partitions </w:t>
        </w:r>
        <w:r w:rsidRPr="00C46DD5">
          <w:rPr>
            <w:noProof/>
            <w:sz w:val="20"/>
            <w:lang w:val="en-GB" w:eastAsia="ko-KR"/>
          </w:rPr>
          <w:t xml:space="preserve">specified </w:t>
        </w:r>
        <w:r w:rsidRPr="00C46DD5" w:rsidDel="003C51E6">
          <w:rPr>
            <w:noProof/>
            <w:sz w:val="20"/>
            <w:lang w:val="en-GB" w:eastAsia="ko-KR"/>
          </w:rPr>
          <w:t xml:space="preserve">in clause </w:t>
        </w:r>
        <w:r w:rsidRPr="00C46DD5">
          <w:rPr>
            <w:noProof/>
            <w:sz w:val="20"/>
            <w:lang w:val="en-GB" w:eastAsia="ko-KR"/>
          </w:rPr>
          <w:t>8.5.3.2.7, the following applies</w:t>
        </w:r>
        <w:r w:rsidRPr="00C46DD5">
          <w:rPr>
            <w:sz w:val="20"/>
            <w:lang w:val="en-GB"/>
          </w:rPr>
          <w:t>:</w:t>
        </w:r>
      </w:moveTo>
    </w:p>
    <w:p w14:paraId="29D312DA" w14:textId="77777777" w:rsidR="00537E58" w:rsidRPr="00C46DD5" w:rsidRDefault="00537E58" w:rsidP="00537E58">
      <w:pPr>
        <w:tabs>
          <w:tab w:val="clear" w:pos="360"/>
          <w:tab w:val="clear" w:pos="720"/>
          <w:tab w:val="clear" w:pos="1080"/>
          <w:tab w:val="clear" w:pos="1440"/>
          <w:tab w:val="left" w:pos="851"/>
          <w:tab w:val="left" w:pos="1276"/>
          <w:tab w:val="left" w:pos="1588"/>
          <w:tab w:val="left" w:pos="1985"/>
        </w:tabs>
        <w:spacing w:before="86"/>
        <w:ind w:left="1276" w:hanging="397"/>
        <w:jc w:val="both"/>
        <w:rPr>
          <w:moveTo w:id="355" w:author="Ye-Kui Wang d00 (Macao changes)" w:date="2018-12-23T22:58:00Z"/>
          <w:sz w:val="20"/>
          <w:lang w:val="en-GB"/>
        </w:rPr>
      </w:pPr>
      <w:moveTo w:id="356" w:author="Ye-Kui Wang d00 (Macao changes)" w:date="2018-12-23T22:58:00Z">
        <w:r w:rsidRPr="00C46DD5">
          <w:rPr>
            <w:sz w:val="20"/>
            <w:lang w:val="en-GB"/>
          </w:rPr>
          <w:t>–</w:t>
        </w:r>
        <w:r w:rsidRPr="00C46DD5">
          <w:rPr>
            <w:sz w:val="20"/>
            <w:lang w:val="en-GB"/>
          </w:rPr>
          <w:tab/>
          <w:t xml:space="preserve">If </w:t>
        </w:r>
        <w:proofErr w:type="spellStart"/>
        <w:r w:rsidRPr="00C46DD5">
          <w:rPr>
            <w:sz w:val="20"/>
            <w:lang w:val="en-GB"/>
          </w:rPr>
          <w:t>numSpatialMvpCand</w:t>
        </w:r>
        <w:proofErr w:type="spellEnd"/>
        <w:r w:rsidRPr="00C46DD5">
          <w:rPr>
            <w:sz w:val="20"/>
            <w:lang w:val="en-GB"/>
          </w:rPr>
          <w:t xml:space="preserve"> is equal to 0, mvp_l0_</w:t>
        </w:r>
        <w:proofErr w:type="gramStart"/>
        <w:r w:rsidRPr="00C46DD5">
          <w:rPr>
            <w:sz w:val="20"/>
            <w:lang w:val="en-GB"/>
          </w:rPr>
          <w:t>flag</w:t>
        </w:r>
        <w:r w:rsidRPr="00C46DD5" w:rsidDel="003C51E6">
          <w:rPr>
            <w:noProof/>
            <w:sz w:val="20"/>
            <w:lang w:val="en-GB" w:eastAsia="ko-KR"/>
          </w:rPr>
          <w:t>[</w:t>
        </w:r>
        <w:proofErr w:type="gramEnd"/>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is equal to 1</w:t>
        </w:r>
        <w:r w:rsidRPr="00C46DD5">
          <w:rPr>
            <w:sz w:val="20"/>
            <w:lang w:val="en-GB"/>
          </w:rPr>
          <w:t>.</w:t>
        </w:r>
      </w:moveTo>
    </w:p>
    <w:p w14:paraId="2186FC74" w14:textId="77777777" w:rsidR="00537E58" w:rsidRPr="00C46DD5" w:rsidRDefault="00537E58" w:rsidP="00537E58">
      <w:pPr>
        <w:tabs>
          <w:tab w:val="clear" w:pos="360"/>
          <w:tab w:val="clear" w:pos="720"/>
          <w:tab w:val="clear" w:pos="1080"/>
          <w:tab w:val="clear" w:pos="1440"/>
          <w:tab w:val="left" w:pos="851"/>
          <w:tab w:val="left" w:pos="1276"/>
          <w:tab w:val="left" w:pos="1588"/>
          <w:tab w:val="left" w:pos="1985"/>
        </w:tabs>
        <w:spacing w:before="86"/>
        <w:ind w:left="1276" w:hanging="397"/>
        <w:jc w:val="both"/>
        <w:rPr>
          <w:moveTo w:id="357" w:author="Ye-Kui Wang d00 (Macao changes)" w:date="2018-12-23T22:58:00Z"/>
          <w:sz w:val="20"/>
          <w:lang w:val="en-GB"/>
        </w:rPr>
      </w:pPr>
      <w:moveTo w:id="358" w:author="Ye-Kui Wang d00 (Macao changes)" w:date="2018-12-23T22:58:00Z">
        <w:r w:rsidRPr="00C46DD5">
          <w:rPr>
            <w:sz w:val="20"/>
            <w:lang w:val="en-GB"/>
          </w:rPr>
          <w:t>–</w:t>
        </w:r>
        <w:r w:rsidRPr="00C46DD5">
          <w:rPr>
            <w:sz w:val="20"/>
            <w:lang w:val="en-GB"/>
          </w:rPr>
          <w:tab/>
          <w:t>Otherwise (</w:t>
        </w:r>
        <w:proofErr w:type="spellStart"/>
        <w:r w:rsidRPr="00C46DD5">
          <w:rPr>
            <w:sz w:val="20"/>
            <w:lang w:val="en-GB"/>
          </w:rPr>
          <w:t>numSpatialMvpCand</w:t>
        </w:r>
        <w:proofErr w:type="spellEnd"/>
        <w:r w:rsidRPr="00C46DD5">
          <w:rPr>
            <w:sz w:val="20"/>
            <w:lang w:val="en-GB"/>
          </w:rPr>
          <w:t xml:space="preserve"> is greater than 0</w:t>
        </w:r>
        <w:r w:rsidRPr="00C46DD5">
          <w:rPr>
            <w:noProof/>
            <w:sz w:val="20"/>
            <w:lang w:val="en-GB" w:eastAsia="ko-KR"/>
          </w:rPr>
          <w:t>)</w:t>
        </w:r>
        <w:r w:rsidRPr="00C46DD5">
          <w:rPr>
            <w:sz w:val="20"/>
            <w:lang w:val="en-GB"/>
          </w:rPr>
          <w:t>, mvp_l0_</w:t>
        </w:r>
        <w:proofErr w:type="gramStart"/>
        <w:r w:rsidRPr="00C46DD5">
          <w:rPr>
            <w:sz w:val="20"/>
            <w:lang w:val="en-GB"/>
          </w:rPr>
          <w:t>flag</w:t>
        </w:r>
        <w:r w:rsidRPr="00C46DD5" w:rsidDel="003C51E6">
          <w:rPr>
            <w:noProof/>
            <w:sz w:val="20"/>
            <w:lang w:val="en-GB" w:eastAsia="ko-KR"/>
          </w:rPr>
          <w:t>[</w:t>
        </w:r>
        <w:proofErr w:type="gramEnd"/>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is in the range of 0 to </w:t>
        </w:r>
        <w:proofErr w:type="spellStart"/>
        <w:r w:rsidRPr="00C46DD5">
          <w:rPr>
            <w:sz w:val="20"/>
            <w:lang w:val="en-GB"/>
          </w:rPr>
          <w:t>numSpatialMvpCand</w:t>
        </w:r>
        <w:proofErr w:type="spellEnd"/>
        <w:r w:rsidRPr="00C46DD5">
          <w:rPr>
            <w:noProof/>
            <w:sz w:val="20"/>
            <w:lang w:val="en-GB"/>
          </w:rPr>
          <w:t> − </w:t>
        </w:r>
        <w:r w:rsidRPr="00C46DD5">
          <w:rPr>
            <w:sz w:val="20"/>
            <w:lang w:val="en-GB"/>
          </w:rPr>
          <w:t>1, inclusive.</w:t>
        </w:r>
      </w:moveTo>
    </w:p>
    <w:p w14:paraId="528FBE03" w14:textId="77777777" w:rsidR="00537E58" w:rsidRPr="00C46DD5" w:rsidRDefault="00537E58" w:rsidP="00537E58">
      <w:pPr>
        <w:tabs>
          <w:tab w:val="clear" w:pos="360"/>
          <w:tab w:val="clear" w:pos="720"/>
          <w:tab w:val="clear" w:pos="1080"/>
          <w:tab w:val="clear" w:pos="1440"/>
        </w:tabs>
        <w:spacing w:before="60"/>
        <w:ind w:left="288"/>
        <w:jc w:val="both"/>
        <w:rPr>
          <w:moveTo w:id="359" w:author="Ye-Kui Wang d00 (Macao changes)" w:date="2018-12-23T22:58:00Z"/>
          <w:sz w:val="18"/>
          <w:szCs w:val="18"/>
          <w:lang w:val="en-GB"/>
        </w:rPr>
      </w:pPr>
      <w:moveTo w:id="360" w:author="Ye-Kui Wang d00 (Macao changes)" w:date="2018-12-23T22:58:00Z">
        <w:r w:rsidRPr="00C46DD5">
          <w:rPr>
            <w:sz w:val="18"/>
            <w:szCs w:val="18"/>
            <w:lang w:val="en-GB"/>
          </w:rPr>
          <w:t>NOTE </w:t>
        </w:r>
        <w:r w:rsidRPr="00C46DD5">
          <w:rPr>
            <w:noProof/>
            <w:sz w:val="18"/>
            <w:szCs w:val="18"/>
            <w:lang w:val="en-GB"/>
          </w:rPr>
          <w:t>1</w:t>
        </w:r>
        <w:r w:rsidRPr="00C46DD5">
          <w:rPr>
            <w:sz w:val="18"/>
            <w:szCs w:val="18"/>
            <w:lang w:val="en-GB"/>
          </w:rPr>
          <w:t> – The first constraint restricts motion vectors to point to full-sample locations inside each identified tile set and to fractional-sample locations that require only full-sample locations inside each identified tile set for interpolation. The second constraint restricts the usage of motion vector candidates derived from blocks outside each identified tile set.</w:t>
        </w:r>
      </w:moveTo>
    </w:p>
    <w:p w14:paraId="6F796B0E" w14:textId="77777777" w:rsidR="00537E58" w:rsidRDefault="00537E58" w:rsidP="00537E58">
      <w:pPr>
        <w:keepNext/>
        <w:keepLines/>
        <w:spacing w:before="360"/>
        <w:outlineLvl w:val="1"/>
        <w:rPr>
          <w:moveTo w:id="361" w:author="Ye-Kui Wang d00 (Macao changes)" w:date="2018-12-23T22:58:00Z"/>
          <w:i/>
          <w:noProof/>
          <w:sz w:val="24"/>
        </w:rPr>
      </w:pPr>
      <w:moveTo w:id="362" w:author="Ye-Kui Wang d00 (Macao changes)" w:date="2018-12-23T22:58:00Z">
        <w:r w:rsidRPr="00A44B62">
          <w:rPr>
            <w:i/>
            <w:noProof/>
            <w:sz w:val="24"/>
          </w:rPr>
          <w:t>with the following:</w:t>
        </w:r>
      </w:moveTo>
    </w:p>
    <w:p w14:paraId="200CDC7E" w14:textId="77777777" w:rsidR="00537E58" w:rsidRPr="00C46DD5" w:rsidRDefault="00537E58" w:rsidP="00537E58">
      <w:pPr>
        <w:tabs>
          <w:tab w:val="clear" w:pos="360"/>
          <w:tab w:val="clear" w:pos="720"/>
          <w:tab w:val="clear" w:pos="1080"/>
          <w:tab w:val="clear" w:pos="1440"/>
          <w:tab w:val="left" w:pos="851"/>
          <w:tab w:val="left" w:pos="1191"/>
          <w:tab w:val="left" w:pos="1588"/>
          <w:tab w:val="left" w:pos="1985"/>
        </w:tabs>
        <w:spacing w:before="86"/>
        <w:ind w:left="851" w:hanging="397"/>
        <w:jc w:val="both"/>
        <w:rPr>
          <w:moveTo w:id="363" w:author="Ye-Kui Wang d00 (Macao changes)" w:date="2018-12-23T22:58:00Z"/>
          <w:sz w:val="20"/>
          <w:lang w:val="en-GB"/>
        </w:rPr>
      </w:pPr>
      <w:moveTo w:id="364" w:author="Ye-Kui Wang d00 (Macao changes)" w:date="2018-12-23T22:58:00Z">
        <w:r w:rsidRPr="00C46DD5">
          <w:rPr>
            <w:sz w:val="20"/>
            <w:lang w:val="en-GB"/>
          </w:rPr>
          <w:tab/>
          <w:t xml:space="preserve">where </w:t>
        </w:r>
        <w:r w:rsidRPr="00C46DD5" w:rsidDel="003C51E6">
          <w:rPr>
            <w:noProof/>
            <w:sz w:val="20"/>
            <w:lang w:val="en-GB" w:eastAsia="ko-KR"/>
          </w:rPr>
          <w:t>availableFlagLXA</w:t>
        </w:r>
        <w:r w:rsidRPr="00C46DD5">
          <w:rPr>
            <w:noProof/>
            <w:sz w:val="20"/>
            <w:lang w:val="en-GB" w:eastAsia="ko-KR"/>
          </w:rPr>
          <w:t xml:space="preserve">, availableFlagLXB, </w:t>
        </w:r>
        <w:r w:rsidRPr="00C46DD5" w:rsidDel="003C51E6">
          <w:rPr>
            <w:noProof/>
            <w:sz w:val="20"/>
            <w:lang w:val="en-GB" w:eastAsia="ko-KR"/>
          </w:rPr>
          <w:t>mvLXA</w:t>
        </w:r>
        <w:r w:rsidRPr="00C46DD5">
          <w:rPr>
            <w:noProof/>
            <w:sz w:val="20"/>
            <w:lang w:val="en-GB" w:eastAsia="ko-KR"/>
          </w:rPr>
          <w:t xml:space="preserve">, and </w:t>
        </w:r>
        <w:r w:rsidRPr="00C46DD5" w:rsidDel="003C51E6">
          <w:rPr>
            <w:noProof/>
            <w:sz w:val="20"/>
            <w:lang w:val="en-GB" w:eastAsia="ko-KR"/>
          </w:rPr>
          <w:t>mvLXB</w:t>
        </w:r>
        <w:r w:rsidRPr="00C46DD5">
          <w:rPr>
            <w:noProof/>
            <w:sz w:val="20"/>
            <w:lang w:val="en-GB"/>
          </w:rPr>
          <w:t xml:space="preserve"> are the output of the </w:t>
        </w:r>
        <w:r w:rsidRPr="00C46DD5" w:rsidDel="003C51E6">
          <w:rPr>
            <w:noProof/>
            <w:sz w:val="20"/>
            <w:lang w:val="en-GB" w:eastAsia="ko-KR"/>
          </w:rPr>
          <w:t xml:space="preserve">derivation process for motion vector predictor candidates from neighbouring prediction unit partitions </w:t>
        </w:r>
        <w:r w:rsidRPr="00C46DD5">
          <w:rPr>
            <w:noProof/>
            <w:sz w:val="20"/>
            <w:lang w:val="en-GB" w:eastAsia="ko-KR"/>
          </w:rPr>
          <w:t xml:space="preserve">specified </w:t>
        </w:r>
        <w:r w:rsidRPr="00C46DD5" w:rsidDel="003C51E6">
          <w:rPr>
            <w:noProof/>
            <w:sz w:val="20"/>
            <w:lang w:val="en-GB" w:eastAsia="ko-KR"/>
          </w:rPr>
          <w:t xml:space="preserve">in clause </w:t>
        </w:r>
        <w:r w:rsidRPr="00C46DD5">
          <w:rPr>
            <w:noProof/>
            <w:sz w:val="20"/>
            <w:lang w:val="en-GB" w:eastAsia="ko-KR"/>
          </w:rPr>
          <w:t>8.5.3.2.7, the following applies</w:t>
        </w:r>
        <w:r w:rsidRPr="00C46DD5">
          <w:rPr>
            <w:sz w:val="20"/>
            <w:lang w:val="en-GB"/>
          </w:rPr>
          <w:t>:</w:t>
        </w:r>
      </w:moveTo>
    </w:p>
    <w:p w14:paraId="28739089" w14:textId="77777777" w:rsidR="00537E58" w:rsidRPr="00C46DD5" w:rsidRDefault="00537E58" w:rsidP="00537E58">
      <w:pPr>
        <w:tabs>
          <w:tab w:val="clear" w:pos="360"/>
          <w:tab w:val="clear" w:pos="720"/>
          <w:tab w:val="clear" w:pos="1080"/>
          <w:tab w:val="clear" w:pos="1440"/>
          <w:tab w:val="left" w:pos="851"/>
          <w:tab w:val="left" w:pos="1276"/>
          <w:tab w:val="left" w:pos="1588"/>
          <w:tab w:val="left" w:pos="1985"/>
        </w:tabs>
        <w:spacing w:before="86"/>
        <w:ind w:left="1276" w:hanging="397"/>
        <w:jc w:val="both"/>
        <w:rPr>
          <w:moveTo w:id="365" w:author="Ye-Kui Wang d00 (Macao changes)" w:date="2018-12-23T22:58:00Z"/>
          <w:sz w:val="20"/>
          <w:lang w:val="en-GB"/>
        </w:rPr>
      </w:pPr>
      <w:moveTo w:id="366" w:author="Ye-Kui Wang d00 (Macao changes)" w:date="2018-12-23T22:58:00Z">
        <w:r w:rsidRPr="00C46DD5">
          <w:rPr>
            <w:sz w:val="20"/>
            <w:lang w:val="en-GB"/>
          </w:rPr>
          <w:t>–</w:t>
        </w:r>
        <w:r w:rsidRPr="00C46DD5">
          <w:rPr>
            <w:sz w:val="20"/>
            <w:lang w:val="en-GB"/>
          </w:rPr>
          <w:tab/>
          <w:t xml:space="preserve">If </w:t>
        </w:r>
        <w:proofErr w:type="spellStart"/>
        <w:r w:rsidRPr="00C46DD5">
          <w:rPr>
            <w:sz w:val="20"/>
            <w:lang w:val="en-GB"/>
          </w:rPr>
          <w:t>numSpatialMvpCand</w:t>
        </w:r>
        <w:proofErr w:type="spellEnd"/>
        <w:r w:rsidRPr="00C46DD5">
          <w:rPr>
            <w:sz w:val="20"/>
            <w:lang w:val="en-GB"/>
          </w:rPr>
          <w:t xml:space="preserve"> is equal to 0, mvp_l0_</w:t>
        </w:r>
        <w:proofErr w:type="gramStart"/>
        <w:r w:rsidRPr="00C46DD5">
          <w:rPr>
            <w:sz w:val="20"/>
            <w:lang w:val="en-GB"/>
          </w:rPr>
          <w:t>flag</w:t>
        </w:r>
        <w:r w:rsidRPr="00C46DD5" w:rsidDel="003C51E6">
          <w:rPr>
            <w:noProof/>
            <w:sz w:val="20"/>
            <w:lang w:val="en-GB" w:eastAsia="ko-KR"/>
          </w:rPr>
          <w:t>[</w:t>
        </w:r>
        <w:proofErr w:type="gramEnd"/>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w:t>
        </w:r>
        <w:r w:rsidRPr="00EE0CD8">
          <w:rPr>
            <w:noProof/>
            <w:sz w:val="20"/>
            <w:highlight w:val="yellow"/>
            <w:lang w:val="en-GB" w:eastAsia="ko-KR"/>
          </w:rPr>
          <w:t>are</w:t>
        </w:r>
        <w:r w:rsidRPr="00C46DD5">
          <w:rPr>
            <w:noProof/>
            <w:sz w:val="20"/>
            <w:lang w:val="en-GB" w:eastAsia="ko-KR"/>
          </w:rPr>
          <w:t xml:space="preserve"> equal to</w:t>
        </w:r>
        <w:r>
          <w:rPr>
            <w:noProof/>
            <w:sz w:val="20"/>
            <w:lang w:val="en-GB" w:eastAsia="ko-KR"/>
          </w:rPr>
          <w:t xml:space="preserve"> </w:t>
        </w:r>
        <w:r w:rsidRPr="00C46DD5">
          <w:rPr>
            <w:noProof/>
            <w:sz w:val="20"/>
            <w:lang w:val="en-GB" w:eastAsia="ko-KR"/>
          </w:rPr>
          <w:t>1</w:t>
        </w:r>
        <w:r w:rsidRPr="00C46DD5">
          <w:rPr>
            <w:sz w:val="20"/>
            <w:lang w:val="en-GB"/>
          </w:rPr>
          <w:t>.</w:t>
        </w:r>
      </w:moveTo>
    </w:p>
    <w:p w14:paraId="747CAB89" w14:textId="77777777" w:rsidR="00537E58" w:rsidRPr="00C46DD5" w:rsidRDefault="00537E58" w:rsidP="00537E58">
      <w:pPr>
        <w:tabs>
          <w:tab w:val="clear" w:pos="360"/>
          <w:tab w:val="clear" w:pos="720"/>
          <w:tab w:val="clear" w:pos="1080"/>
          <w:tab w:val="clear" w:pos="1440"/>
          <w:tab w:val="left" w:pos="851"/>
          <w:tab w:val="left" w:pos="1276"/>
          <w:tab w:val="left" w:pos="1588"/>
          <w:tab w:val="left" w:pos="1985"/>
        </w:tabs>
        <w:spacing w:before="86"/>
        <w:ind w:left="1276" w:hanging="397"/>
        <w:jc w:val="both"/>
        <w:rPr>
          <w:moveTo w:id="367" w:author="Ye-Kui Wang d00 (Macao changes)" w:date="2018-12-23T22:58:00Z"/>
          <w:sz w:val="20"/>
          <w:lang w:val="en-GB"/>
        </w:rPr>
      </w:pPr>
      <w:moveTo w:id="368" w:author="Ye-Kui Wang d00 (Macao changes)" w:date="2018-12-23T22:58:00Z">
        <w:r w:rsidRPr="00C46DD5">
          <w:rPr>
            <w:sz w:val="20"/>
            <w:lang w:val="en-GB"/>
          </w:rPr>
          <w:t>–</w:t>
        </w:r>
        <w:r w:rsidRPr="00C46DD5">
          <w:rPr>
            <w:sz w:val="20"/>
            <w:lang w:val="en-GB"/>
          </w:rPr>
          <w:tab/>
          <w:t>Otherwise (</w:t>
        </w:r>
        <w:proofErr w:type="spellStart"/>
        <w:r w:rsidRPr="00C46DD5">
          <w:rPr>
            <w:sz w:val="20"/>
            <w:lang w:val="en-GB"/>
          </w:rPr>
          <w:t>numSpatialMvpCand</w:t>
        </w:r>
        <w:proofErr w:type="spellEnd"/>
        <w:r w:rsidRPr="00C46DD5">
          <w:rPr>
            <w:sz w:val="20"/>
            <w:lang w:val="en-GB"/>
          </w:rPr>
          <w:t xml:space="preserve"> is greater than 0</w:t>
        </w:r>
        <w:r w:rsidRPr="00C46DD5">
          <w:rPr>
            <w:noProof/>
            <w:sz w:val="20"/>
            <w:lang w:val="en-GB" w:eastAsia="ko-KR"/>
          </w:rPr>
          <w:t>)</w:t>
        </w:r>
        <w:r w:rsidRPr="00C46DD5">
          <w:rPr>
            <w:sz w:val="20"/>
            <w:lang w:val="en-GB"/>
          </w:rPr>
          <w:t>, mvp_l0_</w:t>
        </w:r>
        <w:proofErr w:type="gramStart"/>
        <w:r w:rsidRPr="00C46DD5">
          <w:rPr>
            <w:sz w:val="20"/>
            <w:lang w:val="en-GB"/>
          </w:rPr>
          <w:t>flag</w:t>
        </w:r>
        <w:r w:rsidRPr="00C46DD5" w:rsidDel="003C51E6">
          <w:rPr>
            <w:noProof/>
            <w:sz w:val="20"/>
            <w:lang w:val="en-GB" w:eastAsia="ko-KR"/>
          </w:rPr>
          <w:t>[</w:t>
        </w:r>
        <w:proofErr w:type="gramEnd"/>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w:t>
        </w:r>
        <w:proofErr w:type="spellStart"/>
        <w:r w:rsidRPr="00C46DD5" w:rsidDel="003C51E6">
          <w:rPr>
            <w:noProof/>
            <w:sz w:val="20"/>
            <w:lang w:val="en-GB"/>
          </w:rPr>
          <w:t>x</w:t>
        </w:r>
        <w:r w:rsidRPr="00C46DD5">
          <w:rPr>
            <w:noProof/>
            <w:sz w:val="20"/>
            <w:lang w:val="en-GB"/>
          </w:rPr>
          <w:t>Pb</w:t>
        </w:r>
        <w:proofErr w:type="spellEnd"/>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w:t>
        </w:r>
        <w:r w:rsidRPr="00EE0CD8">
          <w:rPr>
            <w:noProof/>
            <w:sz w:val="20"/>
            <w:highlight w:val="yellow"/>
            <w:lang w:val="en-GB" w:eastAsia="ko-KR"/>
          </w:rPr>
          <w:t>are</w:t>
        </w:r>
        <w:r w:rsidRPr="00C46DD5">
          <w:rPr>
            <w:noProof/>
            <w:sz w:val="20"/>
            <w:lang w:val="en-GB" w:eastAsia="ko-KR"/>
          </w:rPr>
          <w:t xml:space="preserve"> in the range of 0 to </w:t>
        </w:r>
        <w:proofErr w:type="spellStart"/>
        <w:r w:rsidRPr="00C46DD5">
          <w:rPr>
            <w:sz w:val="20"/>
            <w:lang w:val="en-GB"/>
          </w:rPr>
          <w:t>numSpatialMvpCand</w:t>
        </w:r>
        <w:proofErr w:type="spellEnd"/>
        <w:r w:rsidRPr="00C46DD5">
          <w:rPr>
            <w:noProof/>
            <w:sz w:val="20"/>
            <w:lang w:val="en-GB"/>
          </w:rPr>
          <w:t> − </w:t>
        </w:r>
        <w:r w:rsidRPr="00C46DD5">
          <w:rPr>
            <w:sz w:val="20"/>
            <w:lang w:val="en-GB"/>
          </w:rPr>
          <w:t>1, inclusive.</w:t>
        </w:r>
      </w:moveTo>
    </w:p>
    <w:p w14:paraId="6DCDA9D1" w14:textId="77777777" w:rsidR="00537E58" w:rsidRPr="00C46DD5" w:rsidRDefault="00537E58" w:rsidP="00537E58">
      <w:pPr>
        <w:tabs>
          <w:tab w:val="clear" w:pos="360"/>
          <w:tab w:val="clear" w:pos="720"/>
          <w:tab w:val="clear" w:pos="1080"/>
          <w:tab w:val="clear" w:pos="1440"/>
        </w:tabs>
        <w:spacing w:before="60"/>
        <w:ind w:left="288"/>
        <w:jc w:val="both"/>
        <w:rPr>
          <w:moveTo w:id="369" w:author="Ye-Kui Wang d00 (Macao changes)" w:date="2018-12-23T22:58:00Z"/>
          <w:sz w:val="18"/>
          <w:szCs w:val="18"/>
          <w:lang w:val="en-GB"/>
        </w:rPr>
      </w:pPr>
      <w:moveTo w:id="370" w:author="Ye-Kui Wang d00 (Macao changes)" w:date="2018-12-23T22:58: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sidRPr="009E4D91">
          <w:rPr>
            <w:rFonts w:eastAsia="Malgun Gothic"/>
            <w:sz w:val="18"/>
            <w:szCs w:val="18"/>
          </w:rPr>
          <w:t>The first constraint restricts motion vector</w:t>
        </w:r>
        <w:r>
          <w:rPr>
            <w:rFonts w:eastAsia="Malgun Gothic"/>
            <w:sz w:val="18"/>
            <w:szCs w:val="18"/>
          </w:rPr>
          <w:t xml:space="preserve"> </w:t>
        </w:r>
        <w:r w:rsidRPr="00EE0CD8">
          <w:rPr>
            <w:rFonts w:eastAsia="Malgun Gothic"/>
            <w:sz w:val="18"/>
            <w:szCs w:val="18"/>
            <w:highlight w:val="yellow"/>
          </w:rPr>
          <w:t>values to only those that refer either</w:t>
        </w:r>
        <w:r w:rsidRPr="009E4D91">
          <w:rPr>
            <w:rFonts w:eastAsia="Malgun Gothic"/>
            <w:sz w:val="18"/>
            <w:szCs w:val="18"/>
          </w:rPr>
          <w:t xml:space="preserve"> to full-sample locations inside each identified tile set </w:t>
        </w:r>
        <w:r w:rsidRPr="00EE0CD8">
          <w:rPr>
            <w:rFonts w:eastAsia="Malgun Gothic"/>
            <w:sz w:val="18"/>
            <w:szCs w:val="18"/>
            <w:highlight w:val="yellow"/>
          </w:rPr>
          <w:t>or</w:t>
        </w:r>
        <w:r w:rsidRPr="009E4D91">
          <w:rPr>
            <w:rFonts w:eastAsia="Malgun Gothic"/>
            <w:sz w:val="18"/>
            <w:szCs w:val="18"/>
          </w:rPr>
          <w:t xml:space="preserve"> to fractional-sample locations that require only full-sample locations inside each identified tile set for interpolation. The second constraint </w:t>
        </w:r>
        <w:r w:rsidRPr="00EE0CD8">
          <w:rPr>
            <w:rFonts w:eastAsia="Malgun Gothic"/>
            <w:sz w:val="18"/>
            <w:szCs w:val="18"/>
            <w:highlight w:val="yellow"/>
          </w:rPr>
          <w:t>prohibits</w:t>
        </w:r>
        <w:r w:rsidRPr="009E4D91">
          <w:rPr>
            <w:rFonts w:eastAsia="Malgun Gothic"/>
            <w:sz w:val="18"/>
            <w:szCs w:val="18"/>
          </w:rPr>
          <w:t xml:space="preserve"> the usage of </w:t>
        </w:r>
        <w:r w:rsidRPr="00EE0CD8">
          <w:rPr>
            <w:rFonts w:eastAsia="Malgun Gothic"/>
            <w:sz w:val="18"/>
            <w:szCs w:val="18"/>
            <w:highlight w:val="yellow"/>
          </w:rPr>
          <w:t xml:space="preserve">motion vector candidates </w:t>
        </w:r>
        <w:r w:rsidRPr="00EE0CD8">
          <w:rPr>
            <w:rFonts w:eastAsia="Malgun Gothic"/>
            <w:sz w:val="18"/>
            <w:szCs w:val="18"/>
            <w:highlight w:val="yellow"/>
            <w:lang w:val="en-GB"/>
          </w:rPr>
          <w:t>for temporal motion vector prediction tha</w:t>
        </w:r>
        <w:r>
          <w:rPr>
            <w:rFonts w:eastAsia="Malgun Gothic"/>
            <w:sz w:val="18"/>
            <w:szCs w:val="18"/>
            <w:highlight w:val="yellow"/>
            <w:lang w:val="en-GB"/>
          </w:rPr>
          <w:t>t</w:t>
        </w:r>
        <w:r w:rsidRPr="00EE0CD8">
          <w:rPr>
            <w:rFonts w:eastAsia="Malgun Gothic"/>
            <w:sz w:val="18"/>
            <w:szCs w:val="18"/>
            <w:highlight w:val="yellow"/>
            <w:lang w:val="en-GB"/>
          </w:rPr>
          <w:t xml:space="preserve"> are </w:t>
        </w:r>
        <w:r w:rsidRPr="009E4D91">
          <w:rPr>
            <w:rFonts w:eastAsia="Malgun Gothic"/>
            <w:sz w:val="18"/>
            <w:szCs w:val="18"/>
          </w:rPr>
          <w:t>derived from blocks outside each identified tile set.</w:t>
        </w:r>
      </w:moveTo>
    </w:p>
    <w:moveToRangeEnd w:id="351"/>
    <w:p w14:paraId="7E6C45C7" w14:textId="7B7863BE" w:rsidR="007E50D8" w:rsidRPr="00A44B62" w:rsidRDefault="007E50D8" w:rsidP="007E50D8">
      <w:pPr>
        <w:keepNext/>
        <w:keepLines/>
        <w:spacing w:before="360"/>
        <w:outlineLvl w:val="0"/>
        <w:rPr>
          <w:i/>
          <w:noProof/>
          <w:sz w:val="24"/>
        </w:rPr>
      </w:pPr>
      <w:r>
        <w:rPr>
          <w:i/>
          <w:noProof/>
          <w:sz w:val="24"/>
        </w:rPr>
        <w:lastRenderedPageBreak/>
        <w:t xml:space="preserve">Move clause </w:t>
      </w:r>
      <w:r w:rsidRPr="00A44B62">
        <w:rPr>
          <w:i/>
          <w:noProof/>
          <w:sz w:val="24"/>
        </w:rPr>
        <w:t>D.</w:t>
      </w:r>
      <w:r>
        <w:rPr>
          <w:i/>
          <w:noProof/>
          <w:sz w:val="24"/>
        </w:rPr>
        <w:t>3</w:t>
      </w:r>
      <w:r w:rsidRPr="00A44B62">
        <w:rPr>
          <w:i/>
          <w:noProof/>
          <w:sz w:val="24"/>
        </w:rPr>
        <w:t>.4</w:t>
      </w:r>
      <w:r>
        <w:rPr>
          <w:i/>
          <w:noProof/>
          <w:sz w:val="24"/>
        </w:rPr>
        <w:t>1.7</w:t>
      </w:r>
      <w:r w:rsidR="00761020">
        <w:rPr>
          <w:i/>
          <w:noProof/>
          <w:sz w:val="24"/>
        </w:rPr>
        <w:t xml:space="preserve"> (and </w:t>
      </w:r>
      <w:r>
        <w:rPr>
          <w:i/>
          <w:noProof/>
          <w:sz w:val="24"/>
        </w:rPr>
        <w:t>its subordinate subclauses</w:t>
      </w:r>
      <w:r w:rsidR="00761020">
        <w:rPr>
          <w:i/>
          <w:noProof/>
          <w:sz w:val="24"/>
        </w:rPr>
        <w:t>)</w:t>
      </w:r>
      <w:r>
        <w:rPr>
          <w:i/>
          <w:noProof/>
          <w:sz w:val="24"/>
        </w:rPr>
        <w:t xml:space="preserve"> to be </w:t>
      </w:r>
      <w:r w:rsidRPr="00A44B62">
        <w:rPr>
          <w:i/>
          <w:noProof/>
          <w:sz w:val="24"/>
        </w:rPr>
        <w:t>D.</w:t>
      </w:r>
      <w:r>
        <w:rPr>
          <w:i/>
          <w:noProof/>
          <w:sz w:val="24"/>
        </w:rPr>
        <w:t>3</w:t>
      </w:r>
      <w:r w:rsidRPr="00A44B62">
        <w:rPr>
          <w:i/>
          <w:noProof/>
          <w:sz w:val="24"/>
        </w:rPr>
        <w:t>.4</w:t>
      </w:r>
      <w:r>
        <w:rPr>
          <w:i/>
          <w:noProof/>
          <w:sz w:val="24"/>
        </w:rPr>
        <w:t>1.1</w:t>
      </w:r>
      <w:r w:rsidR="00761020">
        <w:rPr>
          <w:i/>
          <w:noProof/>
          <w:sz w:val="24"/>
        </w:rPr>
        <w:t xml:space="preserve"> (and its subordinate subclauses)</w:t>
      </w:r>
      <w:r>
        <w:rPr>
          <w:i/>
          <w:noProof/>
          <w:sz w:val="24"/>
        </w:rPr>
        <w:t>.</w:t>
      </w:r>
    </w:p>
    <w:p w14:paraId="74751011" w14:textId="4C3ABBDF" w:rsidR="004F365A" w:rsidRDefault="004F365A" w:rsidP="004F365A">
      <w:pPr>
        <w:keepNext/>
        <w:keepLines/>
        <w:spacing w:before="360"/>
        <w:outlineLvl w:val="0"/>
        <w:rPr>
          <w:i/>
          <w:noProof/>
          <w:sz w:val="24"/>
        </w:rPr>
      </w:pPr>
      <w:r w:rsidRPr="00A44B62">
        <w:rPr>
          <w:i/>
          <w:noProof/>
          <w:sz w:val="24"/>
        </w:rPr>
        <w:t>In D.3.</w:t>
      </w:r>
      <w:r>
        <w:rPr>
          <w:i/>
          <w:noProof/>
          <w:sz w:val="24"/>
        </w:rPr>
        <w:t>41.1.</w:t>
      </w:r>
      <w:r w:rsidRPr="00A44B62">
        <w:rPr>
          <w:i/>
          <w:noProof/>
          <w:sz w:val="24"/>
        </w:rPr>
        <w:t xml:space="preserve">1, </w:t>
      </w:r>
      <w:r w:rsidR="00DF6C6B">
        <w:rPr>
          <w:i/>
          <w:noProof/>
          <w:sz w:val="24"/>
        </w:rPr>
        <w:t xml:space="preserve">add </w:t>
      </w:r>
      <w:r w:rsidRPr="00A44B62">
        <w:rPr>
          <w:i/>
          <w:noProof/>
          <w:sz w:val="24"/>
        </w:rPr>
        <w:t xml:space="preserve">the following </w:t>
      </w:r>
      <w:r w:rsidR="00DF6C6B">
        <w:rPr>
          <w:i/>
          <w:noProof/>
          <w:sz w:val="24"/>
        </w:rPr>
        <w:t>parapgraph in</w:t>
      </w:r>
      <w:r w:rsidRPr="00A44B62">
        <w:rPr>
          <w:i/>
          <w:noProof/>
          <w:sz w:val="24"/>
        </w:rPr>
        <w:t xml:space="preserve"> the end:</w:t>
      </w:r>
    </w:p>
    <w:p w14:paraId="584FD896" w14:textId="77777777" w:rsidR="00DF6C6B" w:rsidRDefault="00DF6C6B" w:rsidP="00DF6C6B">
      <w:pPr>
        <w:jc w:val="both"/>
        <w:rPr>
          <w:sz w:val="20"/>
          <w:lang w:eastAsia="ko-KR"/>
        </w:rPr>
      </w:pPr>
      <w:r w:rsidRPr="00DF6C6B">
        <w:rPr>
          <w:sz w:val="20"/>
          <w:lang w:eastAsia="ko-KR"/>
        </w:rPr>
        <w:t xml:space="preserve">To remap colour sample locations of a </w:t>
      </w:r>
      <w:r>
        <w:rPr>
          <w:sz w:val="20"/>
          <w:lang w:eastAsia="ko-KR"/>
        </w:rPr>
        <w:t xml:space="preserve">fisheye video </w:t>
      </w:r>
      <w:r w:rsidRPr="00DF6C6B">
        <w:rPr>
          <w:sz w:val="20"/>
          <w:lang w:eastAsia="ko-KR"/>
        </w:rPr>
        <w:t xml:space="preserve">picture to a unit sphere, </w:t>
      </w:r>
      <w:r w:rsidRPr="00C24240">
        <w:rPr>
          <w:rFonts w:hint="eastAsia"/>
          <w:sz w:val="20"/>
          <w:lang w:eastAsia="ko-KR"/>
        </w:rPr>
        <w:t xml:space="preserve">the sample locations in </w:t>
      </w:r>
      <w:r>
        <w:rPr>
          <w:sz w:val="20"/>
          <w:lang w:eastAsia="ko-KR"/>
        </w:rPr>
        <w:t xml:space="preserve">each </w:t>
      </w:r>
      <w:r w:rsidRPr="00C24240">
        <w:rPr>
          <w:rFonts w:hint="eastAsia"/>
          <w:sz w:val="20"/>
          <w:lang w:eastAsia="ko-KR"/>
        </w:rPr>
        <w:t xml:space="preserve">of the active regions </w:t>
      </w:r>
      <w:r>
        <w:rPr>
          <w:sz w:val="20"/>
          <w:lang w:eastAsia="ko-KR"/>
        </w:rPr>
        <w:t>is</w:t>
      </w:r>
      <w:r w:rsidRPr="00C24240">
        <w:rPr>
          <w:rFonts w:hint="eastAsia"/>
          <w:sz w:val="20"/>
          <w:lang w:eastAsia="ko-KR"/>
        </w:rPr>
        <w:t xml:space="preserve"> converted to locations o</w:t>
      </w:r>
      <w:r>
        <w:rPr>
          <w:sz w:val="20"/>
          <w:lang w:eastAsia="ko-KR"/>
        </w:rPr>
        <w:t>n</w:t>
      </w:r>
      <w:r w:rsidRPr="00C24240">
        <w:rPr>
          <w:rFonts w:hint="eastAsia"/>
          <w:sz w:val="20"/>
          <w:lang w:eastAsia="ko-KR"/>
        </w:rPr>
        <w:t xml:space="preserve"> the </w:t>
      </w:r>
      <w:r>
        <w:rPr>
          <w:sz w:val="20"/>
          <w:lang w:eastAsia="ko-KR"/>
        </w:rPr>
        <w:t xml:space="preserve">unit </w:t>
      </w:r>
      <w:r w:rsidRPr="00C24240">
        <w:rPr>
          <w:rFonts w:hint="eastAsia"/>
          <w:sz w:val="20"/>
          <w:lang w:eastAsia="ko-KR"/>
        </w:rPr>
        <w:t>sphere as specified in clause D.3.41.1.7.</w:t>
      </w:r>
    </w:p>
    <w:p w14:paraId="6D690F7B" w14:textId="07FF82A9" w:rsidR="00066D3D"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1.7</w:t>
      </w:r>
      <w:r w:rsidRPr="00A44B62">
        <w:rPr>
          <w:i/>
          <w:noProof/>
          <w:sz w:val="24"/>
        </w:rPr>
        <w:t>, as follows:</w:t>
      </w:r>
    </w:p>
    <w:p w14:paraId="2A313632" w14:textId="3A256270" w:rsidR="007C36E3" w:rsidRPr="007C36E3" w:rsidRDefault="007C36E3" w:rsidP="007C36E3">
      <w:pPr>
        <w:pStyle w:val="3N3"/>
        <w:keepNext/>
        <w:numPr>
          <w:ilvl w:val="0"/>
          <w:numId w:val="0"/>
        </w:numPr>
        <w:tabs>
          <w:tab w:val="left" w:pos="360"/>
          <w:tab w:val="left" w:pos="720"/>
          <w:tab w:val="left" w:pos="1080"/>
        </w:tabs>
        <w:ind w:left="1080" w:hanging="1080"/>
        <w:rPr>
          <w:b/>
          <w:i/>
        </w:rPr>
      </w:pPr>
      <w:r w:rsidRPr="007C36E3">
        <w:rPr>
          <w:b/>
          <w:i/>
        </w:rPr>
        <w:t>D.3.41.</w:t>
      </w:r>
      <w:r w:rsidR="00761020">
        <w:rPr>
          <w:b/>
          <w:i/>
        </w:rPr>
        <w:t>1.7</w:t>
      </w:r>
      <w:r w:rsidRPr="007C36E3">
        <w:rPr>
          <w:b/>
          <w:i/>
        </w:rPr>
        <w:tab/>
        <w:t>C</w:t>
      </w:r>
      <w:r w:rsidRPr="007C36E3">
        <w:rPr>
          <w:rFonts w:hint="eastAsia"/>
          <w:b/>
          <w:i/>
        </w:rPr>
        <w:t xml:space="preserve">onversion from a sample location </w:t>
      </w:r>
      <w:r w:rsidRPr="007C36E3">
        <w:rPr>
          <w:rFonts w:eastAsia="Malgun Gothic" w:hint="eastAsia"/>
          <w:b/>
          <w:i/>
          <w:lang w:eastAsia="ko-KR"/>
        </w:rPr>
        <w:t xml:space="preserve">of </w:t>
      </w:r>
      <w:r w:rsidR="00CC2F41">
        <w:rPr>
          <w:rFonts w:eastAsia="Malgun Gothic" w:hint="eastAsia"/>
          <w:b/>
          <w:i/>
          <w:lang w:eastAsia="ko-KR"/>
        </w:rPr>
        <w:t>an active area</w:t>
      </w:r>
      <w:r w:rsidRPr="007C36E3">
        <w:rPr>
          <w:rFonts w:eastAsia="Malgun Gothic" w:hint="eastAsia"/>
          <w:b/>
          <w:i/>
          <w:lang w:eastAsia="ko-KR"/>
        </w:rPr>
        <w:t xml:space="preserve"> to sphere coordinates relative to the global coordinate axes</w:t>
      </w:r>
    </w:p>
    <w:p w14:paraId="794D614C" w14:textId="24B061E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Input</w:t>
      </w:r>
      <w:r w:rsidR="00BB0C76">
        <w:rPr>
          <w:sz w:val="20"/>
          <w:lang w:eastAsia="ko-KR"/>
        </w:rPr>
        <w:t>s</w:t>
      </w:r>
      <w:r w:rsidRPr="007C36E3">
        <w:rPr>
          <w:rFonts w:hint="eastAsia"/>
          <w:sz w:val="20"/>
          <w:lang w:eastAsia="ko-KR"/>
        </w:rPr>
        <w:t xml:space="preserve"> to this </w:t>
      </w:r>
      <w:r w:rsidR="00BB0C76">
        <w:rPr>
          <w:sz w:val="20"/>
          <w:lang w:eastAsia="ko-KR"/>
        </w:rPr>
        <w:t>process</w:t>
      </w:r>
      <w:r w:rsidR="00BB0C76" w:rsidRPr="007C36E3">
        <w:rPr>
          <w:rFonts w:hint="eastAsia"/>
          <w:sz w:val="20"/>
          <w:lang w:eastAsia="ko-KR"/>
        </w:rPr>
        <w:t xml:space="preserve"> </w:t>
      </w:r>
      <w:r w:rsidRPr="007C36E3">
        <w:rPr>
          <w:rFonts w:hint="eastAsia"/>
          <w:sz w:val="20"/>
          <w:lang w:eastAsia="ko-KR"/>
        </w:rPr>
        <w:t>are:</w:t>
      </w:r>
    </w:p>
    <w:p w14:paraId="289AA516" w14:textId="31EA2A2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t>the</w:t>
      </w:r>
      <w:r w:rsidRPr="007C36E3">
        <w:rPr>
          <w:rFonts w:hint="eastAsia"/>
          <w:sz w:val="20"/>
          <w:lang w:eastAsia="ko-KR"/>
        </w:rPr>
        <w:t xml:space="preserve"> sample location (x, y) in units of luma samples,</w:t>
      </w:r>
    </w:p>
    <w:p w14:paraId="4FBBF5DD" w14:textId="609DE63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Pr="007C36E3">
        <w:rPr>
          <w:rFonts w:hint="eastAsia"/>
          <w:sz w:val="20"/>
          <w:lang w:eastAsia="ko-KR"/>
        </w:rPr>
        <w:t xml:space="preserve">the </w:t>
      </w:r>
      <w:r w:rsidRPr="007C36E3">
        <w:rPr>
          <w:sz w:val="20"/>
        </w:rPr>
        <w:t xml:space="preserve">centre </w:t>
      </w:r>
      <w:r w:rsidRPr="007C36E3">
        <w:rPr>
          <w:rFonts w:hint="eastAsia"/>
          <w:sz w:val="20"/>
          <w:lang w:eastAsia="ko-KR"/>
        </w:rPr>
        <w:t>location (x</w:t>
      </w:r>
      <w:r w:rsidRPr="007C36E3">
        <w:rPr>
          <w:rFonts w:hint="eastAsia"/>
          <w:sz w:val="20"/>
          <w:vertAlign w:val="subscript"/>
          <w:lang w:eastAsia="ko-KR"/>
        </w:rPr>
        <w:t>c</w:t>
      </w:r>
      <w:r w:rsidRPr="007C36E3">
        <w:rPr>
          <w:rFonts w:hint="eastAsia"/>
          <w:sz w:val="20"/>
          <w:lang w:eastAsia="ko-KR"/>
        </w:rPr>
        <w:t xml:space="preserve">, </w:t>
      </w:r>
      <w:proofErr w:type="spellStart"/>
      <w:r w:rsidRPr="007C36E3">
        <w:rPr>
          <w:rFonts w:hint="eastAsia"/>
          <w:sz w:val="20"/>
          <w:lang w:eastAsia="ko-KR"/>
        </w:rPr>
        <w:t>y</w:t>
      </w:r>
      <w:r w:rsidRPr="007C36E3">
        <w:rPr>
          <w:rFonts w:hint="eastAsia"/>
          <w:sz w:val="20"/>
          <w:vertAlign w:val="subscript"/>
          <w:lang w:eastAsia="ko-KR"/>
        </w:rPr>
        <w:t>c</w:t>
      </w:r>
      <w:proofErr w:type="spellEnd"/>
      <w:r w:rsidRPr="007C36E3">
        <w:rPr>
          <w:sz w:val="20"/>
        </w:rPr>
        <w:t>)</w:t>
      </w:r>
      <w:r w:rsidRPr="007C36E3">
        <w:rPr>
          <w:rFonts w:hint="eastAsia"/>
          <w:sz w:val="20"/>
          <w:lang w:eastAsia="ko-KR"/>
        </w:rPr>
        <w:t xml:space="preserve"> </w:t>
      </w:r>
      <w:r w:rsidR="00CC414C">
        <w:rPr>
          <w:rFonts w:eastAsia="Malgun Gothic" w:hint="eastAsia"/>
          <w:sz w:val="20"/>
          <w:lang w:eastAsia="ko-KR"/>
        </w:rPr>
        <w:t xml:space="preserve">and </w:t>
      </w:r>
      <w:r w:rsidR="00F95115">
        <w:rPr>
          <w:rFonts w:eastAsia="Malgun Gothic"/>
          <w:sz w:val="20"/>
          <w:lang w:eastAsia="ko-KR"/>
        </w:rPr>
        <w:t xml:space="preserve">the </w:t>
      </w:r>
      <w:r w:rsidR="00CC414C">
        <w:rPr>
          <w:rFonts w:eastAsia="Malgun Gothic" w:hint="eastAsia"/>
          <w:sz w:val="20"/>
          <w:lang w:eastAsia="ko-KR"/>
        </w:rPr>
        <w:t xml:space="preserve">radius </w:t>
      </w:r>
      <w:r w:rsidR="00CC414C" w:rsidRPr="007C36E3">
        <w:rPr>
          <w:rFonts w:hint="eastAsia"/>
          <w:sz w:val="20"/>
          <w:lang w:eastAsia="ko-KR"/>
        </w:rPr>
        <w:t>(</w:t>
      </w:r>
      <w:proofErr w:type="spellStart"/>
      <w:r w:rsidR="00CC414C" w:rsidRPr="007C36E3">
        <w:rPr>
          <w:rFonts w:hint="eastAsia"/>
          <w:sz w:val="20"/>
          <w:lang w:eastAsia="ko-KR"/>
        </w:rPr>
        <w:t>r</w:t>
      </w:r>
      <w:r w:rsidR="00CC414C" w:rsidRPr="007C36E3">
        <w:rPr>
          <w:rFonts w:hint="eastAsia"/>
          <w:sz w:val="20"/>
          <w:vertAlign w:val="subscript"/>
          <w:lang w:eastAsia="ko-KR"/>
        </w:rPr>
        <w:t>c</w:t>
      </w:r>
      <w:proofErr w:type="spellEnd"/>
      <w:r w:rsidR="00CC414C" w:rsidRPr="007C36E3">
        <w:rPr>
          <w:rFonts w:hint="eastAsia"/>
          <w:sz w:val="20"/>
          <w:lang w:eastAsia="ko-KR"/>
        </w:rPr>
        <w:t>)</w:t>
      </w:r>
      <w:r w:rsidR="00CC414C">
        <w:rPr>
          <w:rFonts w:eastAsia="Malgun Gothic" w:hint="eastAsia"/>
          <w:sz w:val="20"/>
          <w:lang w:eastAsia="ko-KR"/>
        </w:rPr>
        <w:t xml:space="preserve"> </w:t>
      </w:r>
      <w:r w:rsidRPr="007C36E3">
        <w:rPr>
          <w:sz w:val="20"/>
        </w:rPr>
        <w:t xml:space="preserve">of </w:t>
      </w:r>
      <w:r w:rsidR="00B65E1E">
        <w:rPr>
          <w:sz w:val="20"/>
        </w:rPr>
        <w:t xml:space="preserve">the circular region </w:t>
      </w:r>
      <w:r w:rsidR="002774B0">
        <w:rPr>
          <w:sz w:val="20"/>
        </w:rPr>
        <w:t xml:space="preserve">that contains </w:t>
      </w:r>
      <w:r w:rsidRPr="007C36E3">
        <w:rPr>
          <w:rFonts w:hint="eastAsia"/>
          <w:sz w:val="20"/>
          <w:lang w:eastAsia="ko-KR"/>
        </w:rPr>
        <w:t>the i-</w:t>
      </w:r>
      <w:proofErr w:type="spellStart"/>
      <w:r w:rsidRPr="007C36E3">
        <w:rPr>
          <w:rFonts w:hint="eastAsia"/>
          <w:sz w:val="20"/>
          <w:lang w:eastAsia="ko-KR"/>
        </w:rPr>
        <w:t>th</w:t>
      </w:r>
      <w:proofErr w:type="spellEnd"/>
      <w:r w:rsidRPr="007C36E3">
        <w:rPr>
          <w:sz w:val="20"/>
        </w:rPr>
        <w:t xml:space="preserve"> </w:t>
      </w:r>
      <w:r w:rsidR="00F95115">
        <w:rPr>
          <w:sz w:val="20"/>
        </w:rPr>
        <w:t>active area</w:t>
      </w:r>
      <w:r w:rsidR="00CC414C">
        <w:rPr>
          <w:rFonts w:eastAsia="Malgun Gothic" w:hint="eastAsia"/>
          <w:sz w:val="20"/>
          <w:lang w:eastAsia="ko-KR"/>
        </w:rPr>
        <w:t>,</w:t>
      </w:r>
      <w:r w:rsidRPr="007C36E3">
        <w:rPr>
          <w:rFonts w:hint="eastAsia"/>
          <w:sz w:val="20"/>
          <w:lang w:eastAsia="ko-KR"/>
        </w:rPr>
        <w:t xml:space="preserve"> given by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_x</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_y</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_radius</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r w:rsidR="00CC414C">
        <w:rPr>
          <w:rFonts w:hint="eastAsia"/>
          <w:sz w:val="20"/>
          <w:lang w:eastAsia="ko-KR"/>
        </w:rPr>
        <w:t>respectively</w:t>
      </w:r>
      <w:r w:rsidRPr="007C36E3">
        <w:rPr>
          <w:rFonts w:hint="eastAsia"/>
          <w:sz w:val="20"/>
          <w:lang w:eastAsia="ko-KR"/>
        </w:rPr>
        <w:t xml:space="preserve">,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luma samples,</w:t>
      </w:r>
    </w:p>
    <w:p w14:paraId="78D3F3F3" w14:textId="1DA89CA2"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00A579DC">
        <w:rPr>
          <w:rFonts w:eastAsia="Malgun Gothic" w:hint="eastAsia"/>
          <w:sz w:val="20"/>
          <w:lang w:eastAsia="ko-KR"/>
        </w:rPr>
        <w:t xml:space="preserve">the field of view </w:t>
      </w:r>
      <w:r w:rsidRPr="007C36E3">
        <w:rPr>
          <w:rFonts w:hint="eastAsia"/>
          <w:sz w:val="20"/>
          <w:lang w:eastAsia="ko-KR"/>
        </w:rPr>
        <w:t>(</w:t>
      </w:r>
      <w:proofErr w:type="spellStart"/>
      <w:r w:rsidRPr="007C36E3">
        <w:rPr>
          <w:rFonts w:eastAsia="Times New Roman"/>
          <w:sz w:val="20"/>
        </w:rPr>
        <w:t>θ</w:t>
      </w:r>
      <w:r w:rsidRPr="007C36E3">
        <w:rPr>
          <w:rFonts w:hint="eastAsia"/>
          <w:sz w:val="20"/>
          <w:vertAlign w:val="subscript"/>
          <w:lang w:eastAsia="ko-KR"/>
        </w:rPr>
        <w:t>v</w:t>
      </w:r>
      <w:proofErr w:type="spellEnd"/>
      <w:r w:rsidRPr="007C36E3">
        <w:rPr>
          <w:rFonts w:hint="eastAsia"/>
          <w:sz w:val="20"/>
          <w:lang w:eastAsia="ko-KR"/>
        </w:rPr>
        <w:t xml:space="preserve">) </w:t>
      </w:r>
      <w:r w:rsidR="00A579DC">
        <w:rPr>
          <w:rFonts w:eastAsia="Malgun Gothic" w:hint="eastAsia"/>
          <w:sz w:val="20"/>
          <w:lang w:eastAsia="ko-KR"/>
        </w:rPr>
        <w:t>of the lens corresponding to the i-</w:t>
      </w:r>
      <w:proofErr w:type="spellStart"/>
      <w:r w:rsidR="00A579DC">
        <w:rPr>
          <w:rFonts w:eastAsia="Malgun Gothic" w:hint="eastAsia"/>
          <w:sz w:val="20"/>
          <w:lang w:eastAsia="ko-KR"/>
        </w:rPr>
        <w:t>th</w:t>
      </w:r>
      <w:proofErr w:type="spellEnd"/>
      <w:r w:rsidR="00A579DC">
        <w:rPr>
          <w:rFonts w:eastAsia="Malgun Gothic" w:hint="eastAsia"/>
          <w:sz w:val="20"/>
          <w:lang w:eastAsia="ko-KR"/>
        </w:rPr>
        <w:t xml:space="preserve"> </w:t>
      </w:r>
      <w:r w:rsidR="00F95115">
        <w:rPr>
          <w:sz w:val="20"/>
        </w:rPr>
        <w:t>active area</w:t>
      </w:r>
      <w:r w:rsidR="00466CA6">
        <w:rPr>
          <w:rFonts w:eastAsia="Malgun Gothic" w:hint="eastAsia"/>
          <w:sz w:val="20"/>
          <w:lang w:eastAsia="ko-KR"/>
        </w:rPr>
        <w:t>,</w:t>
      </w:r>
      <w:r w:rsidR="00A579DC">
        <w:rPr>
          <w:rFonts w:eastAsia="Malgun Gothic" w:hint="eastAsia"/>
          <w:sz w:val="20"/>
          <w:lang w:eastAsia="ko-KR"/>
        </w:rPr>
        <w:t xml:space="preserve"> given by </w:t>
      </w:r>
      <w:proofErr w:type="spellStart"/>
      <w:r w:rsidR="00591003">
        <w:rPr>
          <w:noProof/>
          <w:sz w:val="20"/>
        </w:rPr>
        <w:t>fisheye</w:t>
      </w:r>
      <w:r w:rsidR="00A579DC" w:rsidRPr="007C36E3">
        <w:rPr>
          <w:noProof/>
          <w:sz w:val="20"/>
        </w:rPr>
        <w:t>_</w:t>
      </w:r>
      <w:r w:rsidR="00A579DC" w:rsidRPr="007C36E3">
        <w:rPr>
          <w:rFonts w:hint="eastAsia"/>
          <w:sz w:val="20"/>
          <w:lang w:eastAsia="ko-KR"/>
        </w:rPr>
        <w:t>field_of_</w:t>
      </w:r>
      <w:proofErr w:type="gramStart"/>
      <w:r w:rsidR="00A579DC" w:rsidRPr="007C36E3">
        <w:rPr>
          <w:rFonts w:hint="eastAsia"/>
          <w:sz w:val="20"/>
          <w:lang w:eastAsia="ko-KR"/>
        </w:rPr>
        <w:t>view</w:t>
      </w:r>
      <w:proofErr w:type="spellEnd"/>
      <w:r w:rsidR="00A579DC" w:rsidRPr="007C36E3">
        <w:rPr>
          <w:rFonts w:hint="eastAsia"/>
          <w:sz w:val="20"/>
          <w:lang w:val="en-GB" w:eastAsia="ko-KR"/>
        </w:rPr>
        <w:t>[</w:t>
      </w:r>
      <w:proofErr w:type="gramEnd"/>
      <w:r w:rsidR="00A579DC" w:rsidRPr="007C36E3">
        <w:rPr>
          <w:rFonts w:eastAsia="Times New Roman"/>
          <w:sz w:val="20"/>
        </w:rPr>
        <w:t> </w:t>
      </w:r>
      <w:r w:rsidR="00A579DC" w:rsidRPr="007C36E3">
        <w:rPr>
          <w:rFonts w:hint="eastAsia"/>
          <w:sz w:val="20"/>
          <w:lang w:val="en-GB" w:eastAsia="ko-KR"/>
        </w:rPr>
        <w:t>i</w:t>
      </w:r>
      <w:r w:rsidR="00A579DC" w:rsidRPr="007C36E3">
        <w:rPr>
          <w:rFonts w:eastAsia="Times New Roman"/>
          <w:sz w:val="20"/>
        </w:rPr>
        <w:t> </w:t>
      </w:r>
      <w:r w:rsidR="00A579DC" w:rsidRPr="007C36E3">
        <w:rPr>
          <w:rFonts w:hint="eastAsia"/>
          <w:sz w:val="20"/>
          <w:lang w:eastAsia="ko-KR"/>
        </w:rPr>
        <w:t>]</w:t>
      </w:r>
      <w:r w:rsidR="00466CA6">
        <w:rPr>
          <w:rFonts w:eastAsia="Malgun Gothic" w:hint="eastAsia"/>
          <w:sz w:val="20"/>
          <w:lang w:eastAsia="ko-KR"/>
        </w:rPr>
        <w:t>,</w:t>
      </w:r>
      <w:r w:rsidR="00A579DC" w:rsidRPr="007C36E3">
        <w:rPr>
          <w:rFonts w:hint="eastAsia"/>
          <w:sz w:val="20"/>
          <w:lang w:eastAsia="ko-KR"/>
        </w:rPr>
        <w:t xml:space="preserve"> </w:t>
      </w:r>
      <w:r w:rsidRPr="007C36E3">
        <w:rPr>
          <w:sz w:val="20"/>
        </w:rPr>
        <w:t xml:space="preserve">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sz w:val="20"/>
        </w:rPr>
        <w:t>degrees</w:t>
      </w:r>
      <w:r w:rsidRPr="007C36E3">
        <w:rPr>
          <w:rFonts w:hint="eastAsia"/>
          <w:sz w:val="20"/>
          <w:lang w:eastAsia="ko-KR"/>
        </w:rPr>
        <w:t>,</w:t>
      </w:r>
    </w:p>
    <w:p w14:paraId="372978B4" w14:textId="77777777" w:rsidR="00DF6C6B"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t xml:space="preserve">the </w:t>
      </w:r>
      <w:r w:rsidRPr="007C36E3">
        <w:rPr>
          <w:rFonts w:hint="eastAsia"/>
          <w:sz w:val="20"/>
          <w:lang w:eastAsia="ko-KR"/>
        </w:rPr>
        <w:t xml:space="preserve">rotation </w:t>
      </w:r>
      <w:r w:rsidRPr="007C36E3">
        <w:rPr>
          <w:sz w:val="20"/>
          <w:lang w:eastAsia="ko-KR"/>
        </w:rPr>
        <w:t>parameters</w:t>
      </w:r>
      <w:r w:rsidRPr="007C36E3">
        <w:rPr>
          <w:rFonts w:hint="eastAsia"/>
          <w:sz w:val="20"/>
          <w:lang w:eastAsia="ko-KR"/>
        </w:rPr>
        <w:t xml:space="preserve"> (</w:t>
      </w:r>
      <w:r w:rsidRPr="007C36E3">
        <w:rPr>
          <w:sz w:val="20"/>
        </w:rPr>
        <w:t>α</w:t>
      </w:r>
      <w:r w:rsidRPr="007C36E3">
        <w:rPr>
          <w:rFonts w:hint="eastAsia"/>
          <w:sz w:val="20"/>
          <w:vertAlign w:val="subscript"/>
          <w:lang w:eastAsia="ko-KR"/>
        </w:rPr>
        <w:t>c</w:t>
      </w:r>
      <w:r w:rsidRPr="007C36E3">
        <w:rPr>
          <w:rFonts w:hint="eastAsia"/>
          <w:sz w:val="20"/>
          <w:lang w:eastAsia="ko-KR"/>
        </w:rPr>
        <w:t>,</w:t>
      </w:r>
      <w:r w:rsidRPr="007C36E3">
        <w:rPr>
          <w:sz w:val="20"/>
        </w:rPr>
        <w:t xml:space="preserve"> β</w:t>
      </w:r>
      <w:r w:rsidRPr="007C36E3">
        <w:rPr>
          <w:rFonts w:hint="eastAsia"/>
          <w:sz w:val="20"/>
          <w:vertAlign w:val="subscript"/>
          <w:lang w:eastAsia="ko-KR"/>
        </w:rPr>
        <w:t>c</w:t>
      </w:r>
      <w:r w:rsidRPr="007C36E3">
        <w:rPr>
          <w:rFonts w:hint="eastAsia"/>
          <w:sz w:val="20"/>
          <w:lang w:eastAsia="ko-KR"/>
        </w:rPr>
        <w:t>,</w:t>
      </w:r>
      <w:r w:rsidRPr="007C36E3">
        <w:rPr>
          <w:sz w:val="20"/>
        </w:rPr>
        <w:t xml:space="preserve"> </w:t>
      </w:r>
      <w:proofErr w:type="spellStart"/>
      <w:r w:rsidRPr="007C36E3">
        <w:rPr>
          <w:sz w:val="20"/>
        </w:rPr>
        <w:t>γ</w:t>
      </w:r>
      <w:r w:rsidRPr="007C36E3">
        <w:rPr>
          <w:rFonts w:hint="eastAsia"/>
          <w:sz w:val="20"/>
          <w:vertAlign w:val="subscript"/>
          <w:lang w:eastAsia="ko-KR"/>
        </w:rPr>
        <w:t>c</w:t>
      </w:r>
      <w:proofErr w:type="spellEnd"/>
      <w:r w:rsidRPr="007C36E3">
        <w:rPr>
          <w:rFonts w:hint="eastAsia"/>
          <w:sz w:val="20"/>
          <w:lang w:eastAsia="ko-KR"/>
        </w:rPr>
        <w:t>)</w:t>
      </w:r>
      <w:r>
        <w:rPr>
          <w:sz w:val="20"/>
          <w:lang w:eastAsia="ko-KR"/>
        </w:rPr>
        <w:t>,</w:t>
      </w:r>
      <w:r w:rsidRPr="007C36E3">
        <w:rPr>
          <w:rFonts w:hint="eastAsia"/>
          <w:sz w:val="20"/>
          <w:lang w:eastAsia="ko-KR"/>
        </w:rPr>
        <w:t xml:space="preserve"> given by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_azimuth</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w:t>
      </w:r>
      <w:r w:rsidRPr="007C36E3">
        <w:rPr>
          <w:sz w:val="20"/>
          <w:lang w:eastAsia="ko-KR"/>
        </w:rPr>
        <w:t xml:space="preserve">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_elevation</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_tilt</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respectively,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degrees</w:t>
      </w:r>
      <w:r w:rsidR="00DF6C6B">
        <w:rPr>
          <w:sz w:val="20"/>
          <w:lang w:eastAsia="ko-KR"/>
        </w:rPr>
        <w:t>, and</w:t>
      </w:r>
    </w:p>
    <w:p w14:paraId="63B751DC" w14:textId="688DB1CA" w:rsidR="00A579DC" w:rsidRPr="00A579DC" w:rsidRDefault="00DF6C6B"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DF6C6B">
        <w:rPr>
          <w:sz w:val="20"/>
        </w:rPr>
        <w:t>–</w:t>
      </w:r>
      <w:r w:rsidRPr="00DF6C6B">
        <w:rPr>
          <w:sz w:val="20"/>
        </w:rPr>
        <w:tab/>
        <w:t>the</w:t>
      </w:r>
      <w:r w:rsidRPr="00DF6C6B">
        <w:rPr>
          <w:rFonts w:hint="eastAsia"/>
          <w:sz w:val="20"/>
          <w:lang w:eastAsia="ko-KR"/>
        </w:rPr>
        <w:t xml:space="preserve"> </w:t>
      </w:r>
      <w:r w:rsidRPr="00DF6C6B">
        <w:rPr>
          <w:sz w:val="20"/>
          <w:lang w:eastAsia="ko-KR"/>
        </w:rPr>
        <w:t>nu</w:t>
      </w:r>
      <w:r w:rsidR="001751EE">
        <w:rPr>
          <w:sz w:val="20"/>
          <w:lang w:eastAsia="ko-KR"/>
        </w:rPr>
        <w:t xml:space="preserve">mber of polynomial coefficients </w:t>
      </w:r>
      <w:proofErr w:type="spellStart"/>
      <w:r w:rsidR="001751EE">
        <w:rPr>
          <w:sz w:val="20"/>
          <w:lang w:eastAsia="ko-KR"/>
        </w:rPr>
        <w:t>numCoeffs</w:t>
      </w:r>
      <w:proofErr w:type="spellEnd"/>
      <w:r w:rsidRPr="00DF6C6B">
        <w:rPr>
          <w:sz w:val="20"/>
          <w:lang w:eastAsia="ko-KR"/>
        </w:rPr>
        <w:t xml:space="preserve"> and the polynomial coefficients </w:t>
      </w:r>
      <w:proofErr w:type="spellStart"/>
      <w:r w:rsidR="001751EE">
        <w:rPr>
          <w:sz w:val="20"/>
          <w:lang w:eastAsia="ko-KR"/>
        </w:rPr>
        <w:t>coeffVal</w:t>
      </w:r>
      <w:proofErr w:type="spellEnd"/>
      <w:r w:rsidR="001751EE">
        <w:rPr>
          <w:sz w:val="20"/>
          <w:lang w:eastAsia="ko-KR"/>
        </w:rPr>
        <w:t xml:space="preserve">[ j ] (for j ranging from 0 to </w:t>
      </w:r>
      <w:proofErr w:type="spellStart"/>
      <w:r w:rsidR="001751EE">
        <w:rPr>
          <w:sz w:val="20"/>
          <w:lang w:eastAsia="ko-KR"/>
        </w:rPr>
        <w:t>numCoeffs</w:t>
      </w:r>
      <w:proofErr w:type="spellEnd"/>
      <w:r w:rsidR="001751EE">
        <w:rPr>
          <w:sz w:val="20"/>
          <w:lang w:eastAsia="ko-KR"/>
        </w:rPr>
        <w:t> − 1, inclusive)</w:t>
      </w:r>
      <w:r w:rsidRPr="00DF6C6B">
        <w:rPr>
          <w:sz w:val="20"/>
          <w:lang w:eastAsia="ko-KR"/>
        </w:rPr>
        <w:t xml:space="preserve"> of the i-</w:t>
      </w:r>
      <w:proofErr w:type="spellStart"/>
      <w:r w:rsidRPr="00DF6C6B">
        <w:rPr>
          <w:sz w:val="20"/>
          <w:lang w:eastAsia="ko-KR"/>
        </w:rPr>
        <w:t>th</w:t>
      </w:r>
      <w:proofErr w:type="spellEnd"/>
      <w:r w:rsidRPr="00DF6C6B">
        <w:rPr>
          <w:sz w:val="20"/>
          <w:lang w:eastAsia="ko-KR"/>
        </w:rPr>
        <w:t xml:space="preserve"> </w:t>
      </w:r>
      <w:r w:rsidRPr="00DF6C6B">
        <w:rPr>
          <w:rFonts w:hint="eastAsia"/>
          <w:sz w:val="20"/>
          <w:lang w:eastAsia="ko-KR"/>
        </w:rPr>
        <w:t xml:space="preserve">active area, given by </w:t>
      </w:r>
      <w:proofErr w:type="spellStart"/>
      <w:r w:rsidRPr="00DF6C6B">
        <w:rPr>
          <w:rFonts w:hint="eastAsia"/>
          <w:sz w:val="20"/>
          <w:lang w:eastAsia="ko-KR"/>
        </w:rPr>
        <w:t>fisheye_num_polynomial_coeffs</w:t>
      </w:r>
      <w:proofErr w:type="spellEnd"/>
      <w:r w:rsidRPr="00DF6C6B">
        <w:rPr>
          <w:rFonts w:hint="eastAsia"/>
          <w:sz w:val="20"/>
          <w:lang w:eastAsia="ko-KR"/>
        </w:rPr>
        <w:t>[</w:t>
      </w:r>
      <w:r w:rsidRPr="00DF6C6B">
        <w:rPr>
          <w:rFonts w:eastAsia="Times New Roman"/>
          <w:sz w:val="20"/>
        </w:rPr>
        <w:t> </w:t>
      </w:r>
      <w:r w:rsidRPr="00DF6C6B">
        <w:rPr>
          <w:rFonts w:hint="eastAsia"/>
          <w:sz w:val="20"/>
          <w:lang w:eastAsia="ko-KR"/>
        </w:rPr>
        <w:t>i</w:t>
      </w:r>
      <w:r w:rsidRPr="00DF6C6B">
        <w:rPr>
          <w:rFonts w:eastAsia="Times New Roman"/>
          <w:sz w:val="20"/>
        </w:rPr>
        <w:t> </w:t>
      </w:r>
      <w:r w:rsidRPr="00DF6C6B">
        <w:rPr>
          <w:rFonts w:hint="eastAsia"/>
          <w:sz w:val="20"/>
          <w:lang w:eastAsia="ko-KR"/>
        </w:rPr>
        <w:t xml:space="preserve">] and </w:t>
      </w:r>
      <w:proofErr w:type="spellStart"/>
      <w:r w:rsidRPr="00DF6C6B">
        <w:rPr>
          <w:rFonts w:hint="eastAsia"/>
          <w:sz w:val="20"/>
          <w:lang w:eastAsia="ko-KR"/>
        </w:rPr>
        <w:t>fisheye</w:t>
      </w:r>
      <w:r w:rsidRPr="00DF6C6B">
        <w:rPr>
          <w:sz w:val="20"/>
          <w:lang w:eastAsia="ko-KR"/>
        </w:rPr>
        <w:t>_polynomial_coeff</w:t>
      </w:r>
      <w:proofErr w:type="spellEnd"/>
      <w:r w:rsidRPr="00DF6C6B">
        <w:rPr>
          <w:sz w:val="20"/>
          <w:lang w:eastAsia="ko-KR"/>
        </w:rPr>
        <w:t>[</w:t>
      </w:r>
      <w:r w:rsidRPr="00DF6C6B">
        <w:rPr>
          <w:rFonts w:eastAsia="Times New Roman"/>
          <w:sz w:val="20"/>
        </w:rPr>
        <w:t> </w:t>
      </w:r>
      <w:r w:rsidRPr="00DF6C6B">
        <w:rPr>
          <w:sz w:val="20"/>
          <w:lang w:eastAsia="ko-KR"/>
        </w:rPr>
        <w:t>i</w:t>
      </w:r>
      <w:r w:rsidRPr="00DF6C6B">
        <w:rPr>
          <w:rFonts w:eastAsia="Times New Roman"/>
          <w:sz w:val="20"/>
        </w:rPr>
        <w:t> </w:t>
      </w:r>
      <w:r w:rsidRPr="00DF6C6B">
        <w:rPr>
          <w:sz w:val="20"/>
          <w:lang w:eastAsia="ko-KR"/>
        </w:rPr>
        <w:t>][</w:t>
      </w:r>
      <w:r w:rsidRPr="00DF6C6B">
        <w:rPr>
          <w:rFonts w:eastAsia="Times New Roman"/>
          <w:sz w:val="20"/>
        </w:rPr>
        <w:t> </w:t>
      </w:r>
      <w:r w:rsidRPr="00DF6C6B">
        <w:rPr>
          <w:sz w:val="20"/>
          <w:lang w:eastAsia="ko-KR"/>
        </w:rPr>
        <w:t>j</w:t>
      </w:r>
      <w:r w:rsidRPr="00DF6C6B">
        <w:rPr>
          <w:rFonts w:eastAsia="Times New Roman"/>
          <w:sz w:val="20"/>
        </w:rPr>
        <w:t> </w:t>
      </w:r>
      <w:r w:rsidRPr="00DF6C6B">
        <w:rPr>
          <w:sz w:val="20"/>
          <w:lang w:eastAsia="ko-KR"/>
        </w:rPr>
        <w:t>]</w:t>
      </w:r>
      <w:r w:rsidR="001751EE">
        <w:rPr>
          <w:sz w:val="20"/>
          <w:lang w:eastAsia="ko-KR"/>
        </w:rPr>
        <w:t xml:space="preserve"> (for j ranging from 0 to </w:t>
      </w:r>
      <w:proofErr w:type="spellStart"/>
      <w:r w:rsidR="001751EE" w:rsidRPr="00DF6C6B">
        <w:rPr>
          <w:rFonts w:hint="eastAsia"/>
          <w:sz w:val="20"/>
          <w:lang w:eastAsia="ko-KR"/>
        </w:rPr>
        <w:t>fisheye_num_polynomial_coeffs</w:t>
      </w:r>
      <w:proofErr w:type="spellEnd"/>
      <w:r w:rsidR="001751EE" w:rsidRPr="00DF6C6B">
        <w:rPr>
          <w:rFonts w:hint="eastAsia"/>
          <w:sz w:val="20"/>
          <w:lang w:eastAsia="ko-KR"/>
        </w:rPr>
        <w:t>[</w:t>
      </w:r>
      <w:r w:rsidR="001751EE" w:rsidRPr="00DF6C6B">
        <w:rPr>
          <w:rFonts w:eastAsia="Times New Roman"/>
          <w:sz w:val="20"/>
        </w:rPr>
        <w:t> </w:t>
      </w:r>
      <w:r w:rsidR="001751EE" w:rsidRPr="00DF6C6B">
        <w:rPr>
          <w:rFonts w:hint="eastAsia"/>
          <w:sz w:val="20"/>
          <w:lang w:eastAsia="ko-KR"/>
        </w:rPr>
        <w:t>i</w:t>
      </w:r>
      <w:r w:rsidR="001751EE" w:rsidRPr="00DF6C6B">
        <w:rPr>
          <w:rFonts w:eastAsia="Times New Roman"/>
          <w:sz w:val="20"/>
        </w:rPr>
        <w:t> </w:t>
      </w:r>
      <w:r w:rsidR="001751EE" w:rsidRPr="00DF6C6B">
        <w:rPr>
          <w:rFonts w:hint="eastAsia"/>
          <w:sz w:val="20"/>
          <w:lang w:eastAsia="ko-KR"/>
        </w:rPr>
        <w:t>]</w:t>
      </w:r>
      <w:r w:rsidR="001751EE">
        <w:rPr>
          <w:sz w:val="20"/>
          <w:lang w:eastAsia="ko-KR"/>
        </w:rPr>
        <w:t> − 1, inclusive)</w:t>
      </w:r>
      <w:r w:rsidRPr="00DF6C6B">
        <w:rPr>
          <w:rFonts w:hint="eastAsia"/>
          <w:sz w:val="20"/>
          <w:lang w:eastAsia="ko-KR"/>
        </w:rPr>
        <w:t>, respectively.</w:t>
      </w:r>
    </w:p>
    <w:p w14:paraId="79153C9D" w14:textId="1EEA826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Output</w:t>
      </w:r>
      <w:r w:rsidR="00BB0C76">
        <w:rPr>
          <w:sz w:val="20"/>
          <w:lang w:eastAsia="ko-KR"/>
        </w:rPr>
        <w:t>s</w:t>
      </w:r>
      <w:r w:rsidRPr="007C36E3">
        <w:rPr>
          <w:rFonts w:hint="eastAsia"/>
          <w:sz w:val="20"/>
          <w:lang w:eastAsia="ko-KR"/>
        </w:rPr>
        <w:t xml:space="preserve"> of this </w:t>
      </w:r>
      <w:r w:rsidR="00BB0C76">
        <w:rPr>
          <w:sz w:val="20"/>
          <w:lang w:eastAsia="ko-KR"/>
        </w:rPr>
        <w:t>process</w:t>
      </w:r>
      <w:r w:rsidR="00BB0C76" w:rsidRPr="007C36E3">
        <w:rPr>
          <w:rFonts w:hint="eastAsia"/>
          <w:sz w:val="20"/>
          <w:lang w:eastAsia="ko-KR"/>
        </w:rPr>
        <w:t xml:space="preserve"> </w:t>
      </w:r>
      <w:r w:rsidRPr="007C36E3">
        <w:rPr>
          <w:rFonts w:hint="eastAsia"/>
          <w:sz w:val="20"/>
          <w:lang w:eastAsia="ko-KR"/>
        </w:rPr>
        <w:t>are:</w:t>
      </w:r>
    </w:p>
    <w:p w14:paraId="3EC35B2E" w14:textId="01C4FA37"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t>sphere coordinate</w:t>
      </w:r>
      <w:r>
        <w:rPr>
          <w:sz w:val="20"/>
        </w:rPr>
        <w:t>s</w:t>
      </w:r>
      <w:r w:rsidRPr="007C36E3">
        <w:rPr>
          <w:sz w:val="20"/>
        </w:rPr>
        <w:t xml:space="preserve"> (ϕ, </w:t>
      </w:r>
      <w:r w:rsidRPr="007C36E3">
        <w:rPr>
          <w:rFonts w:eastAsia="Times New Roman"/>
          <w:sz w:val="20"/>
        </w:rPr>
        <w:t>θ</w:t>
      </w:r>
      <w:r w:rsidRPr="007C36E3">
        <w:rPr>
          <w:sz w:val="20"/>
        </w:rPr>
        <w:t>) relative to the global coordinate axes.</w:t>
      </w:r>
    </w:p>
    <w:p w14:paraId="6F930664" w14:textId="36EA6E0E" w:rsidR="00C1361E" w:rsidRDefault="00C1361E" w:rsidP="00077FC1">
      <w:pPr>
        <w:rPr>
          <w:sz w:val="20"/>
          <w:lang w:eastAsia="ko-KR"/>
        </w:rPr>
      </w:pPr>
      <w:r>
        <w:rPr>
          <w:sz w:val="20"/>
          <w:lang w:eastAsia="ko-KR"/>
        </w:rPr>
        <w:t xml:space="preserve">The method of converting a </w:t>
      </w:r>
      <w:r w:rsidRPr="006D72CD">
        <w:rPr>
          <w:sz w:val="20"/>
          <w:lang w:eastAsia="ko-KR"/>
        </w:rPr>
        <w:t>sample location of an active area to sphere coordinate</w:t>
      </w:r>
      <w:r>
        <w:rPr>
          <w:sz w:val="20"/>
          <w:lang w:eastAsia="ko-KR"/>
        </w:rPr>
        <w:t>s is determined as follows:</w:t>
      </w:r>
    </w:p>
    <w:p w14:paraId="57433369" w14:textId="0ABB0A45"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lang w:eastAsia="ko-KR"/>
        </w:rPr>
        <w:t>If</w:t>
      </w:r>
      <w:r w:rsidRPr="00077FC1">
        <w:rPr>
          <w:sz w:val="20"/>
          <w:lang w:eastAsia="ko-KR"/>
        </w:rPr>
        <w:t xml:space="preserve"> </w:t>
      </w:r>
      <w:proofErr w:type="spellStart"/>
      <w:r w:rsidRPr="00077FC1">
        <w:rPr>
          <w:sz w:val="20"/>
          <w:lang w:eastAsia="ko-KR"/>
        </w:rPr>
        <w:t>numCoeffs</w:t>
      </w:r>
      <w:proofErr w:type="spellEnd"/>
      <w:r w:rsidRPr="00077FC1">
        <w:rPr>
          <w:sz w:val="20"/>
          <w:lang w:eastAsia="ko-KR"/>
        </w:rPr>
        <w:t xml:space="preserve"> is equal to 0, </w:t>
      </w:r>
      <w:r w:rsidR="0069685F">
        <w:rPr>
          <w:sz w:val="20"/>
          <w:lang w:eastAsia="ko-KR"/>
        </w:rPr>
        <w:t xml:space="preserve">there is only </w:t>
      </w:r>
      <w:r>
        <w:rPr>
          <w:sz w:val="20"/>
          <w:lang w:eastAsia="ko-KR"/>
        </w:rPr>
        <w:t>one method of converting</w:t>
      </w:r>
      <w:r w:rsidRPr="00077FC1">
        <w:rPr>
          <w:sz w:val="20"/>
          <w:lang w:eastAsia="ko-KR"/>
        </w:rPr>
        <w:t xml:space="preserve"> a sample location of an active area to sphere coordinate</w:t>
      </w:r>
      <w:r>
        <w:rPr>
          <w:sz w:val="20"/>
          <w:lang w:eastAsia="ko-KR"/>
        </w:rPr>
        <w:t>s</w:t>
      </w:r>
      <w:r w:rsidR="0069685F">
        <w:rPr>
          <w:sz w:val="20"/>
          <w:lang w:eastAsia="ko-KR"/>
        </w:rPr>
        <w:t xml:space="preserve"> that is specified</w:t>
      </w:r>
      <w:r>
        <w:rPr>
          <w:sz w:val="20"/>
          <w:lang w:eastAsia="ko-KR"/>
        </w:rPr>
        <w:t>, which is to not use polynomial coefficients</w:t>
      </w:r>
      <w:r w:rsidRPr="00077FC1">
        <w:rPr>
          <w:sz w:val="20"/>
          <w:lang w:eastAsia="ko-KR"/>
        </w:rPr>
        <w:t>.</w:t>
      </w:r>
    </w:p>
    <w:p w14:paraId="1F01D161" w14:textId="54DA9D74" w:rsidR="00C1361E" w:rsidRPr="00077FC1"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rPr>
        <w:t>Otherwise (</w:t>
      </w:r>
      <w:proofErr w:type="spellStart"/>
      <w:r>
        <w:rPr>
          <w:sz w:val="20"/>
        </w:rPr>
        <w:t>numCoeffs</w:t>
      </w:r>
      <w:proofErr w:type="spellEnd"/>
      <w:r>
        <w:rPr>
          <w:sz w:val="20"/>
        </w:rPr>
        <w:t xml:space="preserve"> is not equal to 0), there are two </w:t>
      </w:r>
      <w:r>
        <w:rPr>
          <w:sz w:val="20"/>
          <w:lang w:eastAsia="ko-KR"/>
        </w:rPr>
        <w:t>methods of converting</w:t>
      </w:r>
      <w:r w:rsidRPr="006D72CD">
        <w:rPr>
          <w:sz w:val="20"/>
          <w:lang w:eastAsia="ko-KR"/>
        </w:rPr>
        <w:t xml:space="preserve"> a sample location of an active area to sphere coordinate</w:t>
      </w:r>
      <w:r>
        <w:rPr>
          <w:sz w:val="20"/>
          <w:lang w:eastAsia="ko-KR"/>
        </w:rPr>
        <w:t>s</w:t>
      </w:r>
      <w:r w:rsidR="0069685F">
        <w:rPr>
          <w:sz w:val="20"/>
          <w:lang w:eastAsia="ko-KR"/>
        </w:rPr>
        <w:t xml:space="preserve"> that are specified</w:t>
      </w:r>
      <w:r>
        <w:rPr>
          <w:sz w:val="20"/>
          <w:lang w:eastAsia="ko-KR"/>
        </w:rPr>
        <w:t xml:space="preserve">, which are to not use polynomial coefficients or to use polynomial coefficients. The method using polynomial coefficients is preferred, as this method is intended to provide a more precise model of the fisheye characteristics. However, the other method may also be </w:t>
      </w:r>
      <w:r w:rsidR="0069685F">
        <w:rPr>
          <w:sz w:val="20"/>
          <w:lang w:eastAsia="ko-KR"/>
        </w:rPr>
        <w:t>appropriate for some uses</w:t>
      </w:r>
      <w:r>
        <w:rPr>
          <w:sz w:val="20"/>
          <w:lang w:eastAsia="ko-KR"/>
        </w:rPr>
        <w:t xml:space="preserve">, as it provides a single conversion process that </w:t>
      </w:r>
      <w:r w:rsidR="0069685F">
        <w:rPr>
          <w:sz w:val="20"/>
          <w:lang w:eastAsia="ko-KR"/>
        </w:rPr>
        <w:t>can</w:t>
      </w:r>
      <w:r>
        <w:rPr>
          <w:sz w:val="20"/>
          <w:lang w:eastAsia="ko-KR"/>
        </w:rPr>
        <w:t xml:space="preserve"> be used regardless of whether </w:t>
      </w:r>
      <w:proofErr w:type="spellStart"/>
      <w:r>
        <w:rPr>
          <w:sz w:val="20"/>
          <w:lang w:eastAsia="ko-KR"/>
        </w:rPr>
        <w:t>numCoeffs</w:t>
      </w:r>
      <w:proofErr w:type="spellEnd"/>
      <w:r>
        <w:rPr>
          <w:sz w:val="20"/>
          <w:lang w:eastAsia="ko-KR"/>
        </w:rPr>
        <w:t xml:space="preserve"> is equal to 0 or not. This Specification does not prescribe which of the two methods is to be used in this case.</w:t>
      </w:r>
    </w:p>
    <w:p w14:paraId="0D43E232" w14:textId="3A909224" w:rsidR="00A579DC" w:rsidRPr="00A579DC"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lang w:eastAsia="ko-KR"/>
        </w:rPr>
        <w:t>The outputs are derived as follows:</w:t>
      </w:r>
    </w:p>
    <w:p w14:paraId="766BC5F0" w14:textId="61D75E14"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lang w:eastAsia="ko-KR"/>
        </w:rPr>
        <w:t>If</w:t>
      </w:r>
      <w:r w:rsidRPr="006D72CD">
        <w:rPr>
          <w:sz w:val="20"/>
          <w:lang w:eastAsia="ko-KR"/>
        </w:rPr>
        <w:t xml:space="preserve"> </w:t>
      </w:r>
      <w:r>
        <w:rPr>
          <w:sz w:val="20"/>
          <w:lang w:eastAsia="ko-KR"/>
        </w:rPr>
        <w:t xml:space="preserve">polynomial coefficients are not used, the angle </w:t>
      </w:r>
      <w:r w:rsidRPr="00077FC1">
        <w:rPr>
          <w:sz w:val="20"/>
        </w:rPr>
        <w:t>ϕ</w:t>
      </w:r>
      <w:r w:rsidR="00983B81" w:rsidRPr="006D72CD">
        <w:rPr>
          <w:sz w:val="20"/>
        </w:rPr>
        <w:t>′</w:t>
      </w:r>
      <w:r>
        <w:rPr>
          <w:sz w:val="20"/>
          <w:lang w:eastAsia="ko-KR"/>
        </w:rPr>
        <w:t xml:space="preserve"> is derived by</w:t>
      </w:r>
    </w:p>
    <w:p w14:paraId="2CB50542" w14:textId="42309652" w:rsidR="00C1361E" w:rsidRDefault="007C36E3" w:rsidP="007C36E3">
      <w:pPr>
        <w:pStyle w:val="Equationsmallertabs"/>
      </w:pPr>
      <w:r w:rsidRPr="007C36E3">
        <w:t>ϕ</w:t>
      </w:r>
      <w:r w:rsidR="00CC2F41">
        <w:t>′</w:t>
      </w:r>
      <w:r w:rsidRPr="007C36E3">
        <w:t xml:space="preserve"> = </w:t>
      </w:r>
      <w:proofErr w:type="gramStart"/>
      <w:r w:rsidRPr="007C36E3">
        <w:t>( Sqrt</w:t>
      </w:r>
      <w:proofErr w:type="gramEnd"/>
      <w:r w:rsidRPr="007C36E3">
        <w:t xml:space="preserve">( ( x </w:t>
      </w:r>
      <w:r w:rsidR="0045222F">
        <w:t>−</w:t>
      </w:r>
      <w:r w:rsidRPr="007C36E3">
        <w:t xml:space="preserve"> x</w:t>
      </w:r>
      <w:r w:rsidRPr="007C36E3">
        <w:rPr>
          <w:vertAlign w:val="subscript"/>
        </w:rPr>
        <w:t>c</w:t>
      </w:r>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 y </w:t>
      </w:r>
      <w:r w:rsidR="0045222F">
        <w:t>−</w:t>
      </w:r>
      <w:r w:rsidRPr="007C36E3">
        <w:t xml:space="preserve"> </w:t>
      </w:r>
      <w:proofErr w:type="spellStart"/>
      <w:r w:rsidRPr="007C36E3">
        <w:t>y</w:t>
      </w:r>
      <w:r w:rsidRPr="007C36E3">
        <w:rPr>
          <w:vertAlign w:val="subscript"/>
        </w:rPr>
        <w:t>c</w:t>
      </w:r>
      <w:proofErr w:type="spellEnd"/>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w:t>
      </w:r>
      <w:r w:rsidRPr="007C36E3">
        <w:rPr>
          <w:rFonts w:eastAsia="Times New Roman"/>
          <w:color w:val="000000"/>
        </w:rPr>
        <w:t>÷</w:t>
      </w:r>
      <w:r w:rsidRPr="007C36E3">
        <w:t xml:space="preserve"> ( </w:t>
      </w:r>
      <w:proofErr w:type="spellStart"/>
      <w:r w:rsidRPr="007C36E3">
        <w:t>r</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w:t>
      </w:r>
      <w:r w:rsidRPr="007C36E3">
        <w:rPr>
          <w:color w:val="000000"/>
        </w:rPr>
        <w:t xml:space="preserve">* ( </w:t>
      </w:r>
      <w:proofErr w:type="spellStart"/>
      <w:r w:rsidRPr="007C36E3">
        <w:rPr>
          <w:rFonts w:eastAsia="Times New Roman"/>
        </w:rPr>
        <w:t>θ</w:t>
      </w:r>
      <w:r w:rsidRPr="007C36E3">
        <w:rPr>
          <w:vertAlign w:val="subscript"/>
        </w:rPr>
        <w:t>v</w:t>
      </w:r>
      <w:proofErr w:type="spellEnd"/>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color w:val="000000"/>
        </w:rPr>
        <w:t>*</w:t>
      </w:r>
      <w:r w:rsidRPr="007C36E3">
        <w:rPr>
          <w:rFonts w:eastAsia="Times New Roman"/>
          <w:color w:val="000000"/>
        </w:rPr>
        <w:t xml:space="preserve"> π ÷ </w:t>
      </w:r>
      <w:r w:rsidRPr="007C36E3">
        <w:t xml:space="preserve">180 ) </w:t>
      </w:r>
      <w:r w:rsidRPr="007C36E3">
        <w:rPr>
          <w:rFonts w:eastAsia="Times New Roman"/>
          <w:color w:val="000000"/>
        </w:rPr>
        <w:t>÷</w:t>
      </w:r>
      <w:r w:rsidRPr="007C36E3">
        <w:t xml:space="preserve"> 2</w:t>
      </w:r>
      <w:r w:rsidR="00C1361E">
        <w:tab/>
      </w:r>
      <w:r w:rsidR="00C1361E" w:rsidRPr="008865F6">
        <w:t>(D</w:t>
      </w:r>
      <w:r w:rsidR="00C1361E" w:rsidRPr="008865F6">
        <w:noBreakHyphen/>
      </w:r>
      <w:r w:rsidR="00C1361E" w:rsidRPr="008865F6">
        <w:rPr>
          <w:highlight w:val="yellow"/>
        </w:rPr>
        <w:t>XX</w:t>
      </w:r>
      <w:r w:rsidR="00C1361E" w:rsidRPr="008865F6">
        <w:t>)</w:t>
      </w:r>
    </w:p>
    <w:p w14:paraId="44C4E694" w14:textId="7EA27A28"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lang w:eastAsia="ko-KR"/>
        </w:rPr>
        <w:t xml:space="preserve">Otherwise (polynomial coefficients </w:t>
      </w:r>
      <w:r w:rsidR="0069685F">
        <w:rPr>
          <w:sz w:val="20"/>
          <w:lang w:eastAsia="ko-KR"/>
        </w:rPr>
        <w:t xml:space="preserve">are </w:t>
      </w:r>
      <w:r>
        <w:rPr>
          <w:sz w:val="20"/>
          <w:lang w:eastAsia="ko-KR"/>
        </w:rPr>
        <w:t xml:space="preserve">used), the angle </w:t>
      </w:r>
      <w:r w:rsidRPr="006D72CD">
        <w:rPr>
          <w:sz w:val="20"/>
        </w:rPr>
        <w:t>ϕ′</w:t>
      </w:r>
      <w:r>
        <w:rPr>
          <w:sz w:val="20"/>
          <w:lang w:eastAsia="ko-KR"/>
        </w:rPr>
        <w:t xml:space="preserve"> is derived by</w:t>
      </w:r>
    </w:p>
    <w:p w14:paraId="1054AE62" w14:textId="63BAB308" w:rsidR="00C1361E" w:rsidRDefault="00633218" w:rsidP="007C36E3">
      <w:pPr>
        <w:pStyle w:val="Equationsmallertabs"/>
      </w:pPr>
      <w:r w:rsidRPr="00633218">
        <w:t xml:space="preserve">ϕ′ = </w:t>
      </w:r>
      <w:r w:rsidR="0049168D">
        <w:rPr>
          <w:position w:val="-30"/>
        </w:rPr>
        <w:pict w14:anchorId="7E53F4EB">
          <v:shape id="_x0000_i1028" type="#_x0000_t75" style="width:41.3pt;height:36.65pt">
            <v:imagedata r:id="rId20" o:title=""/>
          </v:shape>
        </w:pict>
      </w:r>
      <w:r w:rsidRPr="00C24240">
        <w:rPr>
          <w:rFonts w:hint="eastAsia"/>
        </w:rPr>
        <w:t xml:space="preserve">( ( </w:t>
      </w:r>
      <w:proofErr w:type="spellStart"/>
      <w:r>
        <w:t>coeffVal</w:t>
      </w:r>
      <w:proofErr w:type="spellEnd"/>
      <w:r>
        <w:t>[ j ]</w:t>
      </w:r>
      <w:r w:rsidRPr="00C24240">
        <w:rPr>
          <w:rFonts w:hint="eastAsia"/>
        </w:rPr>
        <w:t xml:space="preserve"> </w:t>
      </w:r>
      <w:r w:rsidRPr="00C24240">
        <w:rPr>
          <w:rFonts w:hint="eastAsia"/>
          <w:color w:val="000000"/>
        </w:rPr>
        <w:t>*</w:t>
      </w:r>
      <w:r w:rsidRPr="00C24240">
        <w:rPr>
          <w:rFonts w:hint="eastAsia"/>
        </w:rPr>
        <w:t xml:space="preserve"> </w:t>
      </w:r>
      <w:r w:rsidRPr="00C24240">
        <w:t>2</w:t>
      </w:r>
      <w:r w:rsidRPr="00C24240">
        <w:rPr>
          <w:vertAlign w:val="superscript"/>
        </w:rPr>
        <w:t>−</w:t>
      </w:r>
      <w:r w:rsidRPr="00C24240">
        <w:rPr>
          <w:rFonts w:hint="eastAsia"/>
          <w:vertAlign w:val="superscript"/>
        </w:rPr>
        <w:t>24</w:t>
      </w:r>
      <w:r w:rsidRPr="00C24240">
        <w:rPr>
          <w:rFonts w:hint="eastAsia"/>
        </w:rPr>
        <w:t xml:space="preserve"> ) * ( Sqrt( ( x </w:t>
      </w:r>
      <w:r w:rsidRPr="00C24240">
        <w:t>–</w:t>
      </w:r>
      <w:r w:rsidRPr="00C24240">
        <w:rPr>
          <w:rFonts w:hint="eastAsia"/>
        </w:rPr>
        <w:t xml:space="preserve"> x</w:t>
      </w:r>
      <w:r w:rsidRPr="00C24240">
        <w:rPr>
          <w:rFonts w:hint="eastAsia"/>
          <w:vertAlign w:val="subscript"/>
        </w:rPr>
        <w:t>c</w:t>
      </w:r>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 y </w:t>
      </w:r>
      <w:r w:rsidRPr="00C24240">
        <w:t>–</w:t>
      </w:r>
      <w:r w:rsidRPr="00C24240">
        <w:rPr>
          <w:rFonts w:hint="eastAsia"/>
        </w:rPr>
        <w:t xml:space="preserve"> </w:t>
      </w:r>
      <w:proofErr w:type="spellStart"/>
      <w:r w:rsidRPr="00C24240">
        <w:rPr>
          <w:rFonts w:hint="eastAsia"/>
        </w:rPr>
        <w:t>y</w:t>
      </w:r>
      <w:r w:rsidRPr="00C24240">
        <w:rPr>
          <w:rFonts w:hint="eastAsia"/>
          <w:vertAlign w:val="subscript"/>
        </w:rPr>
        <w:t>c</w:t>
      </w:r>
      <w:proofErr w:type="spellEnd"/>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w:t>
      </w:r>
      <w:r w:rsidRPr="00C24240">
        <w:rPr>
          <w:rFonts w:eastAsia="Times New Roman"/>
          <w:color w:val="000000"/>
        </w:rPr>
        <w:t>÷</w:t>
      </w:r>
      <w:r w:rsidRPr="00C24240">
        <w:rPr>
          <w:rFonts w:hint="eastAsia"/>
        </w:rPr>
        <w:t xml:space="preserve"> ( </w:t>
      </w:r>
      <w:proofErr w:type="spellStart"/>
      <w:r w:rsidRPr="00C24240">
        <w:rPr>
          <w:rFonts w:hint="eastAsia"/>
        </w:rPr>
        <w:t>r</w:t>
      </w:r>
      <w:r w:rsidRPr="00C24240">
        <w:rPr>
          <w:rFonts w:hint="eastAsia"/>
          <w:vertAlign w:val="subscript"/>
        </w:rPr>
        <w:t>c</w:t>
      </w:r>
      <w:proofErr w:type="spellEnd"/>
      <w:r w:rsidRPr="00C24240">
        <w:rPr>
          <w:rFonts w:eastAsia="Times New Roman"/>
        </w:rPr>
        <w:t xml:space="preserve"> * </w:t>
      </w:r>
      <w:r w:rsidRPr="00C24240">
        <w:t>2</w:t>
      </w:r>
      <w:r w:rsidRPr="00C24240">
        <w:rPr>
          <w:vertAlign w:val="superscript"/>
        </w:rPr>
        <w:t>−16</w:t>
      </w:r>
      <w:r w:rsidRPr="00C24240">
        <w:rPr>
          <w:rFonts w:hint="eastAsia"/>
        </w:rPr>
        <w:t xml:space="preserve"> ) )</w:t>
      </w:r>
      <w:r w:rsidRPr="00C24240">
        <w:rPr>
          <w:rFonts w:hint="eastAsia"/>
          <w:vertAlign w:val="superscript"/>
        </w:rPr>
        <w:t>j</w:t>
      </w:r>
      <w:r w:rsidRPr="00C24240">
        <w:rPr>
          <w:rFonts w:hint="eastAsia"/>
        </w:rPr>
        <w:t xml:space="preserve"> )</w:t>
      </w:r>
      <w:r w:rsidR="00C1361E">
        <w:br/>
      </w:r>
      <w:r w:rsidR="00C1361E">
        <w:tab/>
      </w:r>
      <w:r w:rsidR="00C1361E">
        <w:tab/>
      </w:r>
      <w:r w:rsidR="00C1361E">
        <w:tab/>
      </w:r>
      <w:r w:rsidR="00C1361E">
        <w:tab/>
      </w:r>
      <w:r w:rsidR="00C1361E">
        <w:tab/>
      </w:r>
      <w:r w:rsidR="00C1361E">
        <w:tab/>
      </w:r>
      <w:r w:rsidR="00C1361E">
        <w:tab/>
      </w:r>
      <w:r w:rsidR="00C1361E" w:rsidRPr="008865F6">
        <w:t>(D</w:t>
      </w:r>
      <w:r w:rsidR="00C1361E" w:rsidRPr="008865F6">
        <w:noBreakHyphen/>
      </w:r>
      <w:r w:rsidR="00C1361E" w:rsidRPr="008865F6">
        <w:rPr>
          <w:highlight w:val="yellow"/>
        </w:rPr>
        <w:t>XX</w:t>
      </w:r>
      <w:r w:rsidR="00C1361E" w:rsidRPr="008865F6">
        <w:t>)</w:t>
      </w:r>
    </w:p>
    <w:p w14:paraId="19A9D7A5" w14:textId="5DB80745" w:rsidR="00C1361E" w:rsidRPr="00A579DC" w:rsidRDefault="00C1361E" w:rsidP="00077FC1">
      <w:pPr>
        <w:keepNext/>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lang w:eastAsia="ko-KR"/>
        </w:rPr>
        <w:t xml:space="preserve">The outputs are </w:t>
      </w:r>
      <w:r>
        <w:rPr>
          <w:sz w:val="20"/>
          <w:lang w:eastAsia="ko-KR"/>
        </w:rPr>
        <w:t xml:space="preserve">then </w:t>
      </w:r>
      <w:r w:rsidRPr="007C36E3">
        <w:rPr>
          <w:sz w:val="20"/>
          <w:lang w:eastAsia="ko-KR"/>
        </w:rPr>
        <w:t>derived as follows:</w:t>
      </w:r>
    </w:p>
    <w:p w14:paraId="297EAEED" w14:textId="175CC1E8" w:rsidR="007C36E3" w:rsidRPr="007C36E3" w:rsidRDefault="007C36E3" w:rsidP="007C36E3">
      <w:pPr>
        <w:pStyle w:val="Equationsmallertabs"/>
      </w:pPr>
      <w:r w:rsidRPr="007C36E3">
        <w:rPr>
          <w:rFonts w:eastAsia="Times New Roman"/>
        </w:rPr>
        <w:t>θ</w:t>
      </w:r>
      <w:r w:rsidR="00CC2F41">
        <w:t>′</w:t>
      </w:r>
      <w:r w:rsidRPr="007C36E3">
        <w:t xml:space="preserve"> = Atan2( y </w:t>
      </w:r>
      <w:r>
        <w:t>−</w:t>
      </w:r>
      <w:r w:rsidRPr="007C36E3">
        <w:t xml:space="preserve"> </w:t>
      </w:r>
      <w:proofErr w:type="spellStart"/>
      <w:r w:rsidRPr="007C36E3">
        <w:t>y</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x </w:t>
      </w:r>
      <w:r w:rsidRPr="007C36E3">
        <w:rPr>
          <w:rFonts w:eastAsia="Times New Roman"/>
          <w:color w:val="000000"/>
        </w:rPr>
        <w:t>−</w:t>
      </w:r>
      <w:r w:rsidRPr="007C36E3">
        <w:t xml:space="preserve"> x</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w:t>
      </w:r>
      <w:r>
        <w:br/>
      </w:r>
      <w:r w:rsidRPr="007C36E3">
        <w:t>x</w:t>
      </w:r>
      <w:r w:rsidRPr="007C36E3">
        <w:rPr>
          <w:vertAlign w:val="subscript"/>
        </w:rPr>
        <w:t>1</w:t>
      </w:r>
      <w:r w:rsidRPr="007C36E3">
        <w:t xml:space="preserve"> = Cos( ϕ</w:t>
      </w:r>
      <w:r w:rsidR="00CC2F41">
        <w:t>′</w:t>
      </w:r>
      <w:r w:rsidRPr="007C36E3">
        <w:t xml:space="preserve"> )</w:t>
      </w:r>
      <w:r>
        <w:br/>
      </w:r>
      <w:r w:rsidRPr="007C36E3">
        <w:t>y</w:t>
      </w:r>
      <w:r w:rsidRPr="007C36E3">
        <w:rPr>
          <w:vertAlign w:val="subscript"/>
        </w:rPr>
        <w:t>1</w:t>
      </w:r>
      <w:r w:rsidRPr="007C36E3">
        <w:t xml:space="preserve"> = Sin( ϕ</w:t>
      </w:r>
      <w:r w:rsidR="00CC2F41">
        <w:t>′</w:t>
      </w:r>
      <w:r w:rsidRPr="007C36E3">
        <w:t xml:space="preserve"> ) * Cos( </w:t>
      </w:r>
      <w:r w:rsidRPr="007C36E3">
        <w:rPr>
          <w:rFonts w:eastAsia="Times New Roman"/>
        </w:rPr>
        <w:t>θ</w:t>
      </w:r>
      <w:r w:rsidR="00CC2F41">
        <w:t>′</w:t>
      </w:r>
      <w:r w:rsidRPr="007C36E3">
        <w:t xml:space="preserve"> )</w:t>
      </w:r>
      <w:r>
        <w:br/>
      </w:r>
      <w:r w:rsidRPr="007C36E3">
        <w:lastRenderedPageBreak/>
        <w:t>z</w:t>
      </w:r>
      <w:r w:rsidRPr="007C36E3">
        <w:rPr>
          <w:vertAlign w:val="subscript"/>
        </w:rPr>
        <w:t>1</w:t>
      </w:r>
      <w:r w:rsidRPr="007C36E3">
        <w:t xml:space="preserve"> = Sin( ϕ</w:t>
      </w:r>
      <w:r w:rsidR="00CC2F41">
        <w:t>′</w:t>
      </w:r>
      <w:r w:rsidRPr="007C36E3">
        <w:t xml:space="preserve"> ) * Sin( </w:t>
      </w:r>
      <w:r w:rsidRPr="007C36E3">
        <w:rPr>
          <w:rFonts w:eastAsia="Times New Roman"/>
        </w:rPr>
        <w:t>θ</w:t>
      </w:r>
      <w:r w:rsidR="00CC2F41">
        <w:t>′</w:t>
      </w:r>
      <w:r w:rsidRPr="007C36E3">
        <w:t xml:space="preserve"> )</w:t>
      </w:r>
      <w:r>
        <w:br/>
      </w:r>
      <w:r w:rsidRPr="007C36E3">
        <w:t>α = ( α</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β = ( β</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 xml:space="preserve">γ = ( </w:t>
      </w:r>
      <w:proofErr w:type="spellStart"/>
      <w:r w:rsidRPr="007C36E3">
        <w:t>γ</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x</w:t>
      </w:r>
      <w:r w:rsidRPr="007C36E3">
        <w:rPr>
          <w:vertAlign w:val="subscript"/>
        </w:rPr>
        <w:t>2</w:t>
      </w:r>
      <w:r w:rsidRPr="007C36E3">
        <w:t xml:space="preserve"> = Cos( β ) * Cos ( γ ) * x</w:t>
      </w:r>
      <w:r w:rsidRPr="007C36E3">
        <w:rPr>
          <w:vertAlign w:val="subscript"/>
        </w:rPr>
        <w:t>1</w:t>
      </w:r>
      <w:r w:rsidRPr="007C36E3">
        <w:t xml:space="preserve"> − Cos( β ) * Sin( γ ) * y</w:t>
      </w:r>
      <w:r w:rsidRPr="007C36E3">
        <w:rPr>
          <w:vertAlign w:val="subscript"/>
        </w:rPr>
        <w:t>1</w:t>
      </w:r>
      <w:r w:rsidRPr="007C36E3">
        <w:t xml:space="preserve"> + Sin( β ) * z</w:t>
      </w:r>
      <w:r w:rsidRPr="007C36E3">
        <w:rPr>
          <w:vertAlign w:val="subscript"/>
        </w:rPr>
        <w:t>1</w:t>
      </w:r>
      <w:r w:rsidRPr="008865F6">
        <w:rPr>
          <w:noProof/>
        </w:rPr>
        <w:tab/>
      </w:r>
      <w:r w:rsidRPr="008865F6">
        <w:t>(D</w:t>
      </w:r>
      <w:r w:rsidRPr="008865F6">
        <w:noBreakHyphen/>
      </w:r>
      <w:r w:rsidRPr="008865F6">
        <w:rPr>
          <w:highlight w:val="yellow"/>
        </w:rPr>
        <w:t>XX</w:t>
      </w:r>
      <w:r w:rsidRPr="008865F6">
        <w:t>)</w:t>
      </w:r>
      <w:r>
        <w:rPr>
          <w:vertAlign w:val="subscript"/>
        </w:rPr>
        <w:br/>
      </w:r>
      <w:r w:rsidRPr="007C36E3">
        <w:t>y</w:t>
      </w:r>
      <w:r w:rsidRPr="007C36E3">
        <w:rPr>
          <w:vertAlign w:val="subscript"/>
        </w:rPr>
        <w:t>2</w:t>
      </w:r>
      <w:r w:rsidRPr="007C36E3">
        <w:t xml:space="preserve"> = ( Cos( α ) * Sin( γ ) + Sin(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Cos( α ) * Cos( γ ) − Sin( α ) * Sin( β ) * Sin( γ ) ) * y</w:t>
      </w:r>
      <w:r w:rsidRPr="007C36E3">
        <w:rPr>
          <w:vertAlign w:val="subscript"/>
        </w:rPr>
        <w:t>1</w:t>
      </w:r>
      <w:r w:rsidRPr="007C36E3">
        <w:t xml:space="preserve"> </w:t>
      </w:r>
      <w:r w:rsidR="0045222F">
        <w:t>−</w:t>
      </w:r>
      <w:r>
        <w:br/>
      </w:r>
      <w:r w:rsidRPr="007C36E3">
        <w:tab/>
        <w:t>Sin( α ) * Cos( β ) * z</w:t>
      </w:r>
      <w:r w:rsidRPr="007C36E3">
        <w:rPr>
          <w:vertAlign w:val="subscript"/>
        </w:rPr>
        <w:t>1</w:t>
      </w:r>
      <w:r>
        <w:rPr>
          <w:vertAlign w:val="subscript"/>
        </w:rPr>
        <w:br/>
      </w:r>
      <w:r w:rsidRPr="007C36E3">
        <w:t>z</w:t>
      </w:r>
      <w:r w:rsidRPr="007C36E3">
        <w:rPr>
          <w:vertAlign w:val="subscript"/>
        </w:rPr>
        <w:t>2</w:t>
      </w:r>
      <w:r w:rsidRPr="007C36E3">
        <w:t xml:space="preserve"> = ( Sin( α ) * Sin( γ ) − Cos(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Sin( α ) * Cos( γ ) + Cos( α ) * Sin( β ) * Sin( γ ) ) * y</w:t>
      </w:r>
      <w:r w:rsidRPr="007C36E3">
        <w:rPr>
          <w:vertAlign w:val="subscript"/>
        </w:rPr>
        <w:t>1</w:t>
      </w:r>
      <w:r w:rsidRPr="007C36E3">
        <w:t xml:space="preserve"> +</w:t>
      </w:r>
      <w:r>
        <w:br/>
      </w:r>
      <w:r w:rsidRPr="007C36E3">
        <w:tab/>
        <w:t>Cos( α ) * Cos( β ) * z</w:t>
      </w:r>
      <w:r w:rsidRPr="007C36E3">
        <w:rPr>
          <w:vertAlign w:val="subscript"/>
        </w:rPr>
        <w:t>1</w:t>
      </w:r>
      <w:r>
        <w:rPr>
          <w:vertAlign w:val="subscript"/>
        </w:rPr>
        <w:br/>
      </w:r>
      <w:r w:rsidRPr="007C36E3">
        <w:t>ϕ = Atan2( y</w:t>
      </w:r>
      <w:r w:rsidRPr="007C36E3">
        <w:rPr>
          <w:vertAlign w:val="subscript"/>
        </w:rPr>
        <w:t>2</w:t>
      </w:r>
      <w:r w:rsidRPr="007C36E3">
        <w:t>, x</w:t>
      </w:r>
      <w:r w:rsidRPr="007C36E3">
        <w:rPr>
          <w:vertAlign w:val="subscript"/>
        </w:rPr>
        <w:t>2</w:t>
      </w:r>
      <w:r w:rsidRPr="007C36E3">
        <w:t xml:space="preserve"> ) * 180 ÷ π</w:t>
      </w:r>
      <w:r>
        <w:br/>
      </w:r>
      <w:r w:rsidRPr="007C36E3">
        <w:rPr>
          <w:rFonts w:eastAsia="Times New Roman"/>
        </w:rPr>
        <w:t>θ</w:t>
      </w:r>
      <w:r w:rsidRPr="007C36E3">
        <w:t xml:space="preserve"> = </w:t>
      </w:r>
      <w:proofErr w:type="spellStart"/>
      <w:r w:rsidRPr="007C36E3">
        <w:t>Asin</w:t>
      </w:r>
      <w:proofErr w:type="spellEnd"/>
      <w:r w:rsidRPr="007C36E3">
        <w:t>( z</w:t>
      </w:r>
      <w:r w:rsidRPr="007C36E3">
        <w:rPr>
          <w:vertAlign w:val="subscript"/>
        </w:rPr>
        <w:t>2</w:t>
      </w:r>
      <w:r w:rsidRPr="007C36E3">
        <w:t xml:space="preserve"> ) * 180 ÷ π</w:t>
      </w:r>
    </w:p>
    <w:p w14:paraId="7F4E285E" w14:textId="1BAD66ED" w:rsidR="00FC4723" w:rsidRDefault="00FC4723" w:rsidP="00FC4723">
      <w:pPr>
        <w:keepNext/>
        <w:keepLines/>
        <w:spacing w:before="360"/>
        <w:outlineLvl w:val="0"/>
        <w:rPr>
          <w:i/>
          <w:noProof/>
          <w:sz w:val="24"/>
        </w:rPr>
      </w:pPr>
      <w:r>
        <w:rPr>
          <w:i/>
          <w:noProof/>
          <w:sz w:val="24"/>
        </w:rPr>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r w:rsidRPr="00136F0C">
        <w:rPr>
          <w:b/>
        </w:rPr>
        <w:t>D.</w:t>
      </w:r>
      <w:r w:rsidR="00E57C66">
        <w:rPr>
          <w:b/>
        </w:rPr>
        <w:t>3</w:t>
      </w:r>
      <w:r w:rsidRPr="00136F0C">
        <w:rPr>
          <w:b/>
        </w:rPr>
        <w:t>.4</w:t>
      </w:r>
      <w:r>
        <w:rPr>
          <w:b/>
        </w:rPr>
        <w:t>1.</w:t>
      </w:r>
      <w:r w:rsidR="00761020">
        <w:rPr>
          <w:b/>
        </w:rPr>
        <w:t>4</w:t>
      </w:r>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1836C8A9" w14:textId="7B0D2A6D" w:rsidR="00066D3D" w:rsidRPr="0050184D" w:rsidRDefault="00066D3D" w:rsidP="00066D3D">
      <w:pPr>
        <w:jc w:val="both"/>
        <w:rPr>
          <w:sz w:val="20"/>
        </w:rPr>
      </w:pPr>
      <w:r w:rsidRPr="0050184D">
        <w:rPr>
          <w:sz w:val="20"/>
        </w:rPr>
        <w:t xml:space="preserve">The presence of the </w:t>
      </w:r>
      <w:r w:rsidR="00A03C15">
        <w:rPr>
          <w:sz w:val="20"/>
        </w:rPr>
        <w:t>fisheye video information</w:t>
      </w:r>
      <w:r w:rsidRPr="0050184D">
        <w:rPr>
          <w:sz w:val="20"/>
        </w:rPr>
        <w:t xml:space="preserve"> SEI message </w:t>
      </w:r>
      <w:r w:rsidR="0024411E">
        <w:rPr>
          <w:sz w:val="20"/>
        </w:rPr>
        <w:t>for any picture of</w:t>
      </w:r>
      <w:r w:rsidRPr="0050184D">
        <w:rPr>
          <w:sz w:val="20"/>
        </w:rPr>
        <w:t xml:space="preserve"> a CLVS indicates that </w:t>
      </w:r>
      <w:r w:rsidR="0024411E">
        <w:rPr>
          <w:sz w:val="20"/>
        </w:rPr>
        <w:t>the picture</w:t>
      </w:r>
      <w:r w:rsidRPr="0050184D">
        <w:rPr>
          <w:sz w:val="20"/>
        </w:rPr>
        <w:t xml:space="preserve"> is </w:t>
      </w:r>
      <w:r w:rsidR="00A03C15">
        <w:rPr>
          <w:sz w:val="20"/>
        </w:rPr>
        <w:t xml:space="preserve">a fisheye video </w:t>
      </w:r>
      <w:r w:rsidRPr="0050184D">
        <w:rPr>
          <w:sz w:val="20"/>
        </w:rPr>
        <w:t xml:space="preserve">picture containing </w:t>
      </w:r>
      <w:proofErr w:type="gramStart"/>
      <w:r w:rsidRPr="0050184D">
        <w:rPr>
          <w:sz w:val="20"/>
        </w:rPr>
        <w:t>a number of</w:t>
      </w:r>
      <w:proofErr w:type="gramEnd"/>
      <w:r w:rsidRPr="0050184D">
        <w:rPr>
          <w:sz w:val="20"/>
        </w:rPr>
        <w:t xml:space="preserve"> </w:t>
      </w:r>
      <w:r w:rsidR="00CC2F41">
        <w:rPr>
          <w:sz w:val="20"/>
        </w:rPr>
        <w:t>active area</w:t>
      </w:r>
      <w:r w:rsidRPr="0050184D">
        <w:rPr>
          <w:sz w:val="20"/>
        </w:rPr>
        <w:t xml:space="preserve">s captured by fisheye camera lens. The information carried in the </w:t>
      </w:r>
      <w:r w:rsidR="00A03C15">
        <w:rPr>
          <w:sz w:val="20"/>
        </w:rPr>
        <w:t>fisheye video information</w:t>
      </w:r>
      <w:r w:rsidRPr="0050184D">
        <w:rPr>
          <w:sz w:val="20"/>
        </w:rPr>
        <w:t xml:space="preserve"> SEI message</w:t>
      </w:r>
      <w:r w:rsidR="0024411E">
        <w:rPr>
          <w:sz w:val="20"/>
        </w:rPr>
        <w:t xml:space="preserve"> </w:t>
      </w:r>
      <w:r w:rsidR="0024411E" w:rsidRPr="0024411E">
        <w:rPr>
          <w:sz w:val="20"/>
        </w:rPr>
        <w:t>enables remapping of the colour samples of the pictures onto a sphere coordinate space in sphere coordinates (ϕ, θ), for use in omnidirectional video applications for which the viewing perspective is from the origin looking outward toward the inside of the sphere. The sphere coordinates are defined so that ϕ is the azimuth (longitude, increasing eastward) and θ is the elevation (latitude, increasing northward)</w:t>
      </w:r>
      <w:r w:rsidRPr="0050184D">
        <w:rPr>
          <w:sz w:val="20"/>
        </w:rPr>
        <w:t>.</w:t>
      </w:r>
    </w:p>
    <w:p w14:paraId="380EF9E2" w14:textId="77777777" w:rsidR="0024411E" w:rsidRPr="0024411E" w:rsidRDefault="0024411E" w:rsidP="0024411E">
      <w:pPr>
        <w:jc w:val="both"/>
        <w:rPr>
          <w:sz w:val="20"/>
          <w:lang w:val="en-GB"/>
        </w:rPr>
      </w:pPr>
      <w:r w:rsidRPr="0024411E">
        <w:rPr>
          <w:sz w:val="20"/>
          <w:lang w:val="en-GB"/>
        </w:rPr>
        <w:t>When a</w:t>
      </w:r>
      <w:r w:rsidRPr="0024411E">
        <w:rPr>
          <w:sz w:val="20"/>
        </w:rPr>
        <w:t xml:space="preserve"> fisheye video information</w:t>
      </w:r>
      <w:r w:rsidRPr="0024411E">
        <w:rPr>
          <w:sz w:val="20"/>
          <w:lang w:val="en-GB"/>
        </w:rPr>
        <w:t xml:space="preserve"> SEI message is present for any picture of a CLVS of a particular layer, a </w:t>
      </w:r>
      <w:r w:rsidRPr="0024411E">
        <w:rPr>
          <w:sz w:val="20"/>
        </w:rPr>
        <w:t>fisheye video information</w:t>
      </w:r>
      <w:r w:rsidRPr="0024411E">
        <w:rPr>
          <w:sz w:val="20"/>
          <w:lang w:val="en-GB"/>
        </w:rPr>
        <w:t xml:space="preserve"> SEI message shall be present for the first picture of the CLVS and no equirectangular projection SEI message or </w:t>
      </w:r>
      <w:proofErr w:type="spellStart"/>
      <w:r w:rsidRPr="0024411E">
        <w:rPr>
          <w:sz w:val="20"/>
          <w:lang w:val="en-GB"/>
        </w:rPr>
        <w:t>cubemap</w:t>
      </w:r>
      <w:proofErr w:type="spellEnd"/>
      <w:r w:rsidRPr="0024411E">
        <w:rPr>
          <w:sz w:val="20"/>
          <w:lang w:val="en-GB"/>
        </w:rPr>
        <w:t xml:space="preserve"> projection SEI message shall be present for any picture of the CLVS.</w:t>
      </w:r>
    </w:p>
    <w:p w14:paraId="4C4C2CD7" w14:textId="77777777" w:rsidR="00C02F68" w:rsidRPr="0024411E" w:rsidRDefault="00C02F68" w:rsidP="00C02F68">
      <w:pPr>
        <w:jc w:val="both"/>
        <w:rPr>
          <w:sz w:val="20"/>
          <w:lang w:val="en-GB"/>
        </w:rPr>
      </w:pPr>
      <w:r w:rsidRPr="0024411E">
        <w:rPr>
          <w:sz w:val="20"/>
          <w:lang w:val="en-GB"/>
        </w:rPr>
        <w:t xml:space="preserve">When </w:t>
      </w:r>
      <w:proofErr w:type="spellStart"/>
      <w:r w:rsidRPr="0024411E">
        <w:rPr>
          <w:sz w:val="20"/>
          <w:lang w:val="en-GB"/>
        </w:rPr>
        <w:t>general_non_packed_constraint_flag</w:t>
      </w:r>
      <w:proofErr w:type="spellEnd"/>
      <w:r w:rsidRPr="0024411E">
        <w:rPr>
          <w:sz w:val="20"/>
          <w:lang w:val="en-GB"/>
        </w:rPr>
        <w:t xml:space="preserve"> is equal to 1 in the active SPS for the current layer, there shall be no </w:t>
      </w:r>
      <w:r w:rsidRPr="0024411E">
        <w:rPr>
          <w:sz w:val="20"/>
        </w:rPr>
        <w:t>fisheye video information</w:t>
      </w:r>
      <w:r w:rsidRPr="0024411E">
        <w:rPr>
          <w:sz w:val="20"/>
          <w:lang w:val="en-GB"/>
        </w:rPr>
        <w:t xml:space="preserve"> SEI messages applicable for any picture of the CLVS of the current layer.</w:t>
      </w:r>
    </w:p>
    <w:p w14:paraId="216104F5" w14:textId="77777777" w:rsidR="00C02F68" w:rsidRPr="0024411E" w:rsidRDefault="00C02F68" w:rsidP="00C02F68">
      <w:pPr>
        <w:tabs>
          <w:tab w:val="left" w:pos="794"/>
          <w:tab w:val="left" w:pos="1191"/>
          <w:tab w:val="left" w:pos="1588"/>
          <w:tab w:val="left" w:pos="1985"/>
        </w:tabs>
        <w:jc w:val="both"/>
        <w:rPr>
          <w:sz w:val="20"/>
          <w:lang w:val="en-GB"/>
        </w:rPr>
      </w:pPr>
      <w:r w:rsidRPr="0024411E">
        <w:rPr>
          <w:sz w:val="20"/>
          <w:lang w:val="en-GB"/>
        </w:rPr>
        <w:t xml:space="preserve">When </w:t>
      </w:r>
      <w:proofErr w:type="spellStart"/>
      <w:r w:rsidRPr="0024411E">
        <w:rPr>
          <w:sz w:val="20"/>
          <w:lang w:val="en-GB"/>
        </w:rPr>
        <w:t>aspect_ratio_idc</w:t>
      </w:r>
      <w:proofErr w:type="spellEnd"/>
      <w:r w:rsidRPr="0024411E">
        <w:rPr>
          <w:sz w:val="20"/>
          <w:lang w:val="en-GB"/>
        </w:rPr>
        <w:t xml:space="preserve"> is present and greater than 1 in the active SPS for the current layer, there should be no </w:t>
      </w:r>
      <w:r w:rsidRPr="0024411E">
        <w:rPr>
          <w:sz w:val="20"/>
        </w:rPr>
        <w:t>fisheye video information</w:t>
      </w:r>
      <w:r w:rsidRPr="0024411E">
        <w:rPr>
          <w:sz w:val="20"/>
          <w:lang w:val="en-GB"/>
        </w:rPr>
        <w:t xml:space="preserve"> SEI messages applicable for any picture of the CLVS of the current layer.</w:t>
      </w:r>
    </w:p>
    <w:p w14:paraId="2207DE1B" w14:textId="77777777" w:rsidR="00C02F68" w:rsidRPr="0024411E" w:rsidRDefault="00C02F68" w:rsidP="00C02F68">
      <w:pPr>
        <w:tabs>
          <w:tab w:val="left" w:pos="794"/>
          <w:tab w:val="left" w:pos="1191"/>
          <w:tab w:val="left" w:pos="1588"/>
          <w:tab w:val="left" w:pos="1985"/>
        </w:tabs>
        <w:jc w:val="both"/>
        <w:rPr>
          <w:sz w:val="20"/>
          <w:lang w:val="en-GB" w:eastAsia="de-DE"/>
        </w:rPr>
      </w:pPr>
      <w:r w:rsidRPr="0024411E">
        <w:rPr>
          <w:sz w:val="20"/>
          <w:lang w:val="en-GB" w:eastAsia="de-DE"/>
        </w:rPr>
        <w:t xml:space="preserve">When a </w:t>
      </w:r>
      <w:r w:rsidRPr="0024411E">
        <w:rPr>
          <w:rFonts w:eastAsia="Malgun Gothic"/>
          <w:bCs/>
          <w:noProof/>
          <w:sz w:val="20"/>
          <w:lang w:val="en-GB"/>
        </w:rPr>
        <w:t xml:space="preserve">frame </w:t>
      </w:r>
      <w:r w:rsidRPr="0024411E">
        <w:rPr>
          <w:color w:val="000000"/>
          <w:sz w:val="20"/>
          <w:lang w:val="en-GB"/>
        </w:rPr>
        <w:t xml:space="preserve">packing arrangement SEI message with </w:t>
      </w:r>
      <w:proofErr w:type="spellStart"/>
      <w:r w:rsidRPr="0024411E">
        <w:rPr>
          <w:color w:val="000000"/>
          <w:sz w:val="20"/>
          <w:lang w:val="en-GB"/>
        </w:rPr>
        <w:t>frame_packing_arrangement_cancel_flag</w:t>
      </w:r>
      <w:proofErr w:type="spellEnd"/>
      <w:r w:rsidRPr="0024411E">
        <w:rPr>
          <w:color w:val="000000"/>
          <w:sz w:val="20"/>
          <w:lang w:val="en-GB"/>
        </w:rPr>
        <w:t xml:space="preserve"> </w:t>
      </w:r>
      <w:r w:rsidRPr="0024411E">
        <w:rPr>
          <w:rFonts w:eastAsia="Malgun Gothic"/>
          <w:color w:val="000000"/>
          <w:sz w:val="20"/>
          <w:lang w:val="en-GB"/>
        </w:rPr>
        <w:t>equal to 0 or a</w:t>
      </w:r>
      <w:r w:rsidRPr="0024411E">
        <w:rPr>
          <w:sz w:val="20"/>
          <w:lang w:val="en-GB"/>
        </w:rPr>
        <w:t xml:space="preserve"> segmented rectangular frame packing arrangement SEI message with </w:t>
      </w:r>
      <w:proofErr w:type="spellStart"/>
      <w:r w:rsidRPr="0024411E">
        <w:rPr>
          <w:sz w:val="20"/>
          <w:lang w:val="en-GB"/>
        </w:rPr>
        <w:t>segmented_rect_frame_packing_arrangement_cancel_flag</w:t>
      </w:r>
      <w:proofErr w:type="spellEnd"/>
      <w:r w:rsidRPr="0024411E">
        <w:rPr>
          <w:sz w:val="20"/>
          <w:lang w:val="en-GB"/>
        </w:rPr>
        <w:t xml:space="preserve">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rFonts w:eastAsia="Malgun Gothic"/>
          <w:bCs/>
          <w:noProof/>
          <w:sz w:val="20"/>
          <w:lang w:val="en-GB"/>
        </w:rPr>
        <w:t xml:space="preserve">, </w:t>
      </w:r>
      <w:r w:rsidRPr="0024411E">
        <w:rPr>
          <w:color w:val="000000"/>
          <w:sz w:val="20"/>
          <w:lang w:val="en-GB"/>
        </w:rPr>
        <w:t xml:space="preserve">a </w:t>
      </w:r>
      <w:r w:rsidRPr="0024411E">
        <w:rPr>
          <w:sz w:val="20"/>
        </w:rPr>
        <w:t>fisheye video information</w:t>
      </w:r>
      <w:r w:rsidRPr="0024411E">
        <w:rPr>
          <w:sz w:val="20"/>
          <w:lang w:val="en-GB"/>
        </w:rPr>
        <w:t xml:space="preserve"> SEI message with </w:t>
      </w:r>
      <w:proofErr w:type="spellStart"/>
      <w:r w:rsidRPr="0024411E">
        <w:rPr>
          <w:sz w:val="20"/>
          <w:lang w:val="en-GB"/>
        </w:rPr>
        <w:t>fisheye</w:t>
      </w:r>
      <w:r w:rsidRPr="0024411E">
        <w:rPr>
          <w:rFonts w:eastAsia="Malgun Gothic"/>
          <w:noProof/>
          <w:sz w:val="20"/>
          <w:lang w:val="en-GB"/>
        </w:rPr>
        <w:t>_</w:t>
      </w:r>
      <w:r w:rsidRPr="0024411E">
        <w:rPr>
          <w:rFonts w:eastAsia="Malgun Gothic"/>
          <w:bCs/>
          <w:noProof/>
          <w:sz w:val="20"/>
          <w:lang w:val="en-GB"/>
        </w:rPr>
        <w:t>cancel_flag</w:t>
      </w:r>
      <w:proofErr w:type="spellEnd"/>
      <w:r w:rsidRPr="0024411E">
        <w:rPr>
          <w:rFonts w:eastAsia="Malgun Gothic"/>
          <w:bCs/>
          <w:noProof/>
          <w:sz w:val="20"/>
          <w:lang w:val="en-GB"/>
        </w:rPr>
        <w:t xml:space="preserve"> equal to 0 that applies to the picture shall not be present</w:t>
      </w:r>
      <w:r w:rsidRPr="0024411E">
        <w:rPr>
          <w:sz w:val="20"/>
          <w:lang w:val="en-GB" w:eastAsia="de-DE"/>
        </w:rPr>
        <w:t xml:space="preserve">. </w:t>
      </w:r>
      <w:r w:rsidRPr="0024411E">
        <w:rPr>
          <w:noProof/>
          <w:sz w:val="20"/>
          <w:lang w:val="en-GB"/>
        </w:rPr>
        <w:t xml:space="preserve">Decoders shall ignore </w:t>
      </w:r>
      <w:r w:rsidRPr="0024411E">
        <w:rPr>
          <w:sz w:val="20"/>
        </w:rPr>
        <w:t>fisheye video information</w:t>
      </w:r>
      <w:r w:rsidRPr="0024411E">
        <w:rPr>
          <w:sz w:val="20"/>
          <w:lang w:val="en-GB"/>
        </w:rPr>
        <w:t xml:space="preserve"> SEI messages</w:t>
      </w:r>
      <w:r w:rsidRPr="0024411E">
        <w:rPr>
          <w:noProof/>
          <w:sz w:val="20"/>
          <w:lang w:val="en-GB"/>
        </w:rPr>
        <w:t xml:space="preserve"> when </w:t>
      </w:r>
      <w:r w:rsidRPr="0024411E">
        <w:rPr>
          <w:sz w:val="20"/>
          <w:lang w:val="en-GB" w:eastAsia="de-DE"/>
        </w:rPr>
        <w:t xml:space="preserve">a </w:t>
      </w:r>
      <w:r w:rsidRPr="0024411E">
        <w:rPr>
          <w:rFonts w:eastAsia="Malgun Gothic"/>
          <w:bCs/>
          <w:noProof/>
          <w:sz w:val="20"/>
          <w:lang w:val="en-GB"/>
        </w:rPr>
        <w:t xml:space="preserve">frame </w:t>
      </w:r>
      <w:r w:rsidRPr="0024411E">
        <w:rPr>
          <w:color w:val="000000"/>
          <w:sz w:val="20"/>
          <w:lang w:val="en-GB"/>
        </w:rPr>
        <w:t xml:space="preserve">packing arrangement SEI message with </w:t>
      </w:r>
      <w:proofErr w:type="spellStart"/>
      <w:r w:rsidRPr="0024411E">
        <w:rPr>
          <w:color w:val="000000"/>
          <w:sz w:val="20"/>
          <w:lang w:val="en-GB"/>
        </w:rPr>
        <w:t>frame_packing_arrangement_cancel_flag</w:t>
      </w:r>
      <w:proofErr w:type="spellEnd"/>
      <w:r w:rsidRPr="0024411E">
        <w:rPr>
          <w:color w:val="000000"/>
          <w:sz w:val="20"/>
          <w:lang w:val="en-GB"/>
        </w:rPr>
        <w:t xml:space="preserve"> </w:t>
      </w:r>
      <w:r w:rsidRPr="0024411E">
        <w:rPr>
          <w:rFonts w:eastAsia="Malgun Gothic"/>
          <w:color w:val="000000"/>
          <w:sz w:val="20"/>
          <w:lang w:val="en-GB"/>
        </w:rPr>
        <w:t xml:space="preserve">equal to 0 or </w:t>
      </w:r>
      <w:r w:rsidRPr="0024411E">
        <w:rPr>
          <w:sz w:val="20"/>
          <w:lang w:val="en-GB"/>
        </w:rPr>
        <w:t xml:space="preserve">a segmented rectangular frame packing arrangement SEI message with </w:t>
      </w:r>
      <w:proofErr w:type="spellStart"/>
      <w:r w:rsidRPr="0024411E">
        <w:rPr>
          <w:sz w:val="20"/>
          <w:lang w:val="en-GB"/>
        </w:rPr>
        <w:t>segmented_rect_frame_packing_arrangement_cancel_flag</w:t>
      </w:r>
      <w:proofErr w:type="spellEnd"/>
      <w:r w:rsidRPr="0024411E">
        <w:rPr>
          <w:sz w:val="20"/>
          <w:lang w:val="en-GB"/>
        </w:rPr>
        <w:t xml:space="preserve">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noProof/>
          <w:sz w:val="20"/>
          <w:lang w:val="en-GB"/>
        </w:rPr>
        <w:t>.</w:t>
      </w:r>
    </w:p>
    <w:p w14:paraId="22E08701"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fisheye_cancel_flag</w:t>
      </w:r>
      <w:r w:rsidRPr="0024411E">
        <w:rPr>
          <w:noProof/>
          <w:sz w:val="20"/>
          <w:lang w:val="en-GB"/>
        </w:rPr>
        <w:t xml:space="preserve"> equal to 1 indicates that the SEI message cancels the persistence of any previous </w:t>
      </w:r>
      <w:r w:rsidRPr="0024411E">
        <w:rPr>
          <w:sz w:val="20"/>
        </w:rPr>
        <w:t>fisheye video information</w:t>
      </w:r>
      <w:r w:rsidRPr="0024411E">
        <w:rPr>
          <w:sz w:val="20"/>
          <w:lang w:val="en-GB"/>
        </w:rPr>
        <w:t xml:space="preserve"> </w:t>
      </w:r>
      <w:r w:rsidRPr="0024411E">
        <w:rPr>
          <w:noProof/>
          <w:sz w:val="20"/>
          <w:lang w:val="en-GB"/>
        </w:rPr>
        <w:t xml:space="preserve">SEI message in output order. fisheye_cancel_flag equal to 0 indicates that </w:t>
      </w:r>
      <w:r w:rsidRPr="0024411E">
        <w:rPr>
          <w:sz w:val="20"/>
        </w:rPr>
        <w:t>fisheye video information</w:t>
      </w:r>
      <w:r w:rsidRPr="0024411E">
        <w:rPr>
          <w:noProof/>
          <w:sz w:val="20"/>
          <w:lang w:val="en-GB"/>
        </w:rPr>
        <w:t xml:space="preserve"> follows.</w:t>
      </w:r>
    </w:p>
    <w:p w14:paraId="1AA7F8FF"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fisheye_persistence_flag</w:t>
      </w:r>
      <w:r w:rsidRPr="0024411E">
        <w:rPr>
          <w:noProof/>
          <w:sz w:val="20"/>
          <w:lang w:val="en-GB"/>
        </w:rPr>
        <w:t xml:space="preserve"> specifies the persistence of the </w:t>
      </w:r>
      <w:r w:rsidRPr="0024411E">
        <w:rPr>
          <w:sz w:val="20"/>
        </w:rPr>
        <w:t>fisheye video information</w:t>
      </w:r>
      <w:r w:rsidRPr="0024411E">
        <w:rPr>
          <w:sz w:val="20"/>
          <w:lang w:val="en-GB"/>
        </w:rPr>
        <w:t xml:space="preserve"> </w:t>
      </w:r>
      <w:r w:rsidRPr="0024411E">
        <w:rPr>
          <w:noProof/>
          <w:sz w:val="20"/>
          <w:lang w:val="en-GB"/>
        </w:rPr>
        <w:t>SEI message for the current layer.</w:t>
      </w:r>
    </w:p>
    <w:p w14:paraId="39081AFD"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t xml:space="preserve">fisheye_persistence_flag equal to 0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applies to the current decoded picture only.</w:t>
      </w:r>
    </w:p>
    <w:p w14:paraId="07003946"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t xml:space="preserve">Let picA be the current picture. fisheye_persistence_flag equal to 1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persists for the current layer in output order until one or more of the following conditions are true:</w:t>
      </w:r>
    </w:p>
    <w:p w14:paraId="2EA1F258"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A new CLVS of the current layer begins.</w:t>
      </w:r>
    </w:p>
    <w:p w14:paraId="15DAF17D"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The bitstream ends.</w:t>
      </w:r>
    </w:p>
    <w:p w14:paraId="0B6F01E2" w14:textId="77777777" w:rsidR="00C02F68" w:rsidRPr="009C76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lastRenderedPageBreak/>
        <w:t>–</w:t>
      </w:r>
      <w:r w:rsidRPr="0024411E">
        <w:rPr>
          <w:rFonts w:eastAsia="Malgun Gothic"/>
          <w:noProof/>
          <w:sz w:val="20"/>
          <w:lang w:val="en-GB"/>
        </w:rPr>
        <w:tab/>
        <w:t xml:space="preserve">A picture picB in the current layer in an access unit containing a </w:t>
      </w:r>
      <w:r w:rsidRPr="0024411E">
        <w:rPr>
          <w:sz w:val="20"/>
        </w:rPr>
        <w:t>fisheye video information</w:t>
      </w:r>
      <w:r w:rsidRPr="0024411E">
        <w:rPr>
          <w:rFonts w:eastAsia="Malgun Gothic"/>
          <w:noProof/>
          <w:sz w:val="20"/>
          <w:lang w:val="en-GB" w:eastAsia="ko-KR"/>
        </w:rPr>
        <w:t xml:space="preserve"> </w:t>
      </w:r>
      <w:r w:rsidRPr="0024411E">
        <w:rPr>
          <w:rFonts w:eastAsia="Malgun Gothic"/>
          <w:noProof/>
          <w:sz w:val="20"/>
          <w:lang w:val="en-GB"/>
        </w:rPr>
        <w:t xml:space="preserve">SEI message that is applicable to the current layer is output </w:t>
      </w:r>
      <w:r w:rsidRPr="0024411E">
        <w:rPr>
          <w:rFonts w:eastAsia="Malgun Gothic"/>
          <w:sz w:val="20"/>
          <w:lang w:val="en-GB"/>
        </w:rPr>
        <w:t xml:space="preserve">for which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picB</w:t>
      </w:r>
      <w:proofErr w:type="spellEnd"/>
      <w:r w:rsidRPr="0024411E">
        <w:rPr>
          <w:rFonts w:eastAsia="Malgun Gothic"/>
          <w:sz w:val="20"/>
          <w:lang w:val="en-GB"/>
        </w:rPr>
        <w:t> ) is</w:t>
      </w:r>
      <w:r w:rsidRPr="0024411E">
        <w:rPr>
          <w:rFonts w:eastAsia="Malgun Gothic"/>
          <w:noProof/>
          <w:sz w:val="20"/>
          <w:lang w:val="en-GB"/>
        </w:rPr>
        <w:t xml:space="preserve"> greater than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picA</w:t>
      </w:r>
      <w:proofErr w:type="spellEnd"/>
      <w:r w:rsidRPr="0024411E">
        <w:rPr>
          <w:rFonts w:eastAsia="Malgun Gothic"/>
          <w:sz w:val="20"/>
          <w:lang w:val="en-GB"/>
        </w:rPr>
        <w:t xml:space="preserve"> ), where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picB</w:t>
      </w:r>
      <w:proofErr w:type="spellEnd"/>
      <w:r w:rsidRPr="0024411E">
        <w:rPr>
          <w:rFonts w:eastAsia="Malgun Gothic"/>
          <w:sz w:val="20"/>
          <w:lang w:val="en-GB"/>
        </w:rPr>
        <w:t xml:space="preserve"> ) and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picA</w:t>
      </w:r>
      <w:proofErr w:type="spellEnd"/>
      <w:r w:rsidRPr="0024411E">
        <w:rPr>
          <w:rFonts w:eastAsia="Malgun Gothic"/>
          <w:sz w:val="20"/>
          <w:lang w:val="en-GB"/>
        </w:rPr>
        <w:t xml:space="preserve"> ) are the </w:t>
      </w:r>
      <w:proofErr w:type="spellStart"/>
      <w:r w:rsidRPr="0024411E">
        <w:rPr>
          <w:rFonts w:eastAsia="Malgun Gothic"/>
          <w:sz w:val="20"/>
          <w:lang w:val="en-GB"/>
        </w:rPr>
        <w:t>PicOrderCntVal</w:t>
      </w:r>
      <w:proofErr w:type="spellEnd"/>
      <w:r w:rsidRPr="0024411E">
        <w:rPr>
          <w:rFonts w:eastAsia="Malgun Gothic"/>
          <w:sz w:val="20"/>
          <w:lang w:val="en-GB"/>
        </w:rPr>
        <w:t xml:space="preserve"> values of </w:t>
      </w:r>
      <w:proofErr w:type="spellStart"/>
      <w:r w:rsidRPr="0024411E">
        <w:rPr>
          <w:rFonts w:eastAsia="Malgun Gothic"/>
          <w:sz w:val="20"/>
          <w:lang w:val="en-GB"/>
        </w:rPr>
        <w:t>picB</w:t>
      </w:r>
      <w:proofErr w:type="spellEnd"/>
      <w:r w:rsidRPr="0024411E">
        <w:rPr>
          <w:rFonts w:eastAsia="Malgun Gothic"/>
          <w:sz w:val="20"/>
          <w:lang w:val="en-GB"/>
        </w:rPr>
        <w:t xml:space="preserve"> and </w:t>
      </w:r>
      <w:proofErr w:type="spellStart"/>
      <w:r w:rsidRPr="0024411E">
        <w:rPr>
          <w:rFonts w:eastAsia="Malgun Gothic"/>
          <w:sz w:val="20"/>
          <w:lang w:val="en-GB"/>
        </w:rPr>
        <w:t>picA</w:t>
      </w:r>
      <w:proofErr w:type="spellEnd"/>
      <w:r w:rsidRPr="0024411E">
        <w:rPr>
          <w:rFonts w:eastAsia="Malgun Gothic"/>
          <w:sz w:val="20"/>
          <w:lang w:val="en-GB"/>
        </w:rPr>
        <w:t xml:space="preserve">, respectively, immediately after the invocation of the decoding process for picture order count for </w:t>
      </w:r>
      <w:proofErr w:type="spellStart"/>
      <w:r w:rsidRPr="0024411E">
        <w:rPr>
          <w:rFonts w:eastAsia="Malgun Gothic"/>
          <w:sz w:val="20"/>
          <w:lang w:val="en-GB"/>
        </w:rPr>
        <w:t>picB</w:t>
      </w:r>
      <w:proofErr w:type="spellEnd"/>
      <w:r w:rsidRPr="0024411E">
        <w:rPr>
          <w:rFonts w:eastAsia="Malgun Gothic"/>
          <w:noProof/>
          <w:sz w:val="20"/>
          <w:lang w:val="en-GB"/>
        </w:rPr>
        <w:t>.</w:t>
      </w:r>
    </w:p>
    <w:p w14:paraId="49009905" w14:textId="587AD362" w:rsidR="00066D3D" w:rsidRPr="002757C8" w:rsidRDefault="00591003" w:rsidP="00B81C05">
      <w:pPr>
        <w:keepNext/>
        <w:jc w:val="both"/>
        <w:rPr>
          <w:sz w:val="20"/>
          <w:lang w:val="en-GB" w:eastAsia="ko-KR"/>
        </w:rPr>
      </w:pPr>
      <w:proofErr w:type="spellStart"/>
      <w:r>
        <w:rPr>
          <w:b/>
          <w:sz w:val="20"/>
          <w:lang w:val="en-GB" w:eastAsia="ko-KR"/>
        </w:rPr>
        <w:t>fisheye</w:t>
      </w:r>
      <w:r w:rsidR="00066D3D">
        <w:rPr>
          <w:b/>
          <w:sz w:val="20"/>
          <w:lang w:val="en-GB" w:eastAsia="ko-KR"/>
        </w:rPr>
        <w:t>_</w:t>
      </w:r>
      <w:r w:rsidR="00066D3D" w:rsidRPr="002757C8">
        <w:rPr>
          <w:rFonts w:hint="eastAsia"/>
          <w:b/>
          <w:sz w:val="20"/>
          <w:lang w:val="en-GB" w:eastAsia="ko-KR"/>
        </w:rPr>
        <w:t>view_dimension_idc</w:t>
      </w:r>
      <w:proofErr w:type="spellEnd"/>
      <w:r w:rsidR="00066D3D" w:rsidRPr="002757C8">
        <w:rPr>
          <w:rFonts w:hint="eastAsia"/>
          <w:sz w:val="20"/>
          <w:lang w:val="en-GB" w:eastAsia="ko-KR"/>
        </w:rPr>
        <w:t xml:space="preserve"> indicates </w:t>
      </w:r>
      <w:r w:rsidR="00045C03">
        <w:rPr>
          <w:sz w:val="20"/>
          <w:lang w:val="en-GB" w:eastAsia="ko-KR"/>
        </w:rPr>
        <w:t xml:space="preserve">the </w:t>
      </w:r>
      <w:r w:rsidR="00066D3D" w:rsidRPr="002757C8">
        <w:rPr>
          <w:rFonts w:hint="eastAsia"/>
          <w:sz w:val="20"/>
          <w:lang w:val="en-GB" w:eastAsia="ko-KR"/>
        </w:rPr>
        <w:t xml:space="preserve">alignment and viewing direction of </w:t>
      </w:r>
      <w:r w:rsidR="00045C03">
        <w:rPr>
          <w:sz w:val="20"/>
          <w:lang w:val="en-GB" w:eastAsia="ko-KR"/>
        </w:rPr>
        <w:t xml:space="preserve">a </w:t>
      </w:r>
      <w:r w:rsidR="00066D3D" w:rsidRPr="002757C8">
        <w:rPr>
          <w:rFonts w:hint="eastAsia"/>
          <w:sz w:val="20"/>
          <w:lang w:val="en-GB" w:eastAsia="ko-KR"/>
        </w:rPr>
        <w:t>fisheye lens</w:t>
      </w:r>
      <w:r w:rsidR="00066D3D">
        <w:rPr>
          <w:sz w:val="20"/>
          <w:lang w:val="en-GB" w:eastAsia="ko-KR"/>
        </w:rPr>
        <w:t>, as follows:</w:t>
      </w:r>
    </w:p>
    <w:p w14:paraId="36FB3852" w14:textId="0CBC08AB"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sidR="00591003">
        <w:rPr>
          <w:noProof/>
          <w:lang w:val="en-CA"/>
        </w:rPr>
        <w:t>fisheye</w:t>
      </w:r>
      <w:r>
        <w:rPr>
          <w:noProof/>
          <w:lang w:val="en-CA"/>
        </w:rPr>
        <w:t>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5EAC8405" w14:textId="3F40627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1B5192AE" w14:textId="5AC20D9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2374CF0A" w14:textId="527F46A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sidR="00A03C15">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3378474" w14:textId="06C8731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B6042A">
        <w:rPr>
          <w:noProof/>
          <w:lang w:val="en-CA"/>
        </w:rPr>
        <w:t xml:space="preserve">Values of </w:t>
      </w:r>
      <w:r w:rsidR="00591003">
        <w:rPr>
          <w:noProof/>
          <w:lang w:val="en-CA"/>
        </w:rPr>
        <w:t>fisheye</w:t>
      </w:r>
      <w:r>
        <w:rPr>
          <w:noProof/>
          <w:lang w:val="en-CA"/>
        </w:rPr>
        <w:t>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sidR="00B6042A">
        <w:rPr>
          <w:noProof/>
          <w:lang w:val="en-CA"/>
        </w:rPr>
        <w:t xml:space="preserve"> </w:t>
      </w:r>
      <w:r w:rsidR="00B6042A" w:rsidRPr="00A44B62">
        <w:t xml:space="preserve">Decoders encountering </w:t>
      </w:r>
      <w:r w:rsidR="00B6042A">
        <w:t xml:space="preserve">a value of </w:t>
      </w:r>
      <w:r w:rsidR="00591003">
        <w:rPr>
          <w:noProof/>
          <w:lang w:val="en-CA"/>
        </w:rPr>
        <w:t>fisheye</w:t>
      </w:r>
      <w:r w:rsidR="00B6042A">
        <w:rPr>
          <w:noProof/>
          <w:lang w:val="en-CA"/>
        </w:rPr>
        <w:t>_</w:t>
      </w:r>
      <w:r w:rsidR="00B6042A" w:rsidRPr="002757C8">
        <w:rPr>
          <w:rFonts w:hint="eastAsia"/>
          <w:noProof/>
          <w:lang w:val="en-CA"/>
        </w:rPr>
        <w:t xml:space="preserve">view_dimension_idc </w:t>
      </w:r>
      <w:r w:rsidR="00B6042A">
        <w:rPr>
          <w:noProof/>
          <w:lang w:val="en-CA"/>
        </w:rPr>
        <w:t xml:space="preserve">in the range of </w:t>
      </w:r>
      <w:r w:rsidR="00B6042A" w:rsidRPr="002757C8">
        <w:rPr>
          <w:rFonts w:hint="eastAsia"/>
          <w:noProof/>
          <w:lang w:val="en-CA"/>
        </w:rPr>
        <w:t>3 to 6, inclusive</w:t>
      </w:r>
      <w:r w:rsidR="00B6042A">
        <w:rPr>
          <w:noProof/>
          <w:lang w:val="en-CA"/>
        </w:rPr>
        <w:t>, shall ignore it</w:t>
      </w:r>
      <w:r w:rsidR="00B6042A" w:rsidRPr="00A44B62">
        <w:t>.</w:t>
      </w:r>
    </w:p>
    <w:p w14:paraId="344A8599" w14:textId="763D96E2" w:rsidR="0099620A" w:rsidRPr="0099620A" w:rsidRDefault="00591003" w:rsidP="0099620A">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r>
        <w:rPr>
          <w:b/>
          <w:sz w:val="20"/>
          <w:lang w:val="en-GB"/>
        </w:rPr>
        <w:t>fisheye</w:t>
      </w:r>
      <w:r w:rsidR="0099620A" w:rsidRPr="0099620A">
        <w:rPr>
          <w:sz w:val="20"/>
          <w:lang w:val="en-GB"/>
        </w:rPr>
        <w:t>_</w:t>
      </w:r>
      <w:r w:rsidR="0099620A" w:rsidRPr="0099620A">
        <w:rPr>
          <w:b/>
          <w:bCs/>
          <w:sz w:val="20"/>
          <w:lang w:val="en-GB"/>
        </w:rPr>
        <w:t>reserved_zero_</w:t>
      </w:r>
      <w:r w:rsidR="00C02F68">
        <w:rPr>
          <w:b/>
          <w:bCs/>
          <w:sz w:val="20"/>
          <w:lang w:val="en-GB"/>
        </w:rPr>
        <w:t>3</w:t>
      </w:r>
      <w:r w:rsidR="0099620A" w:rsidRPr="0099620A">
        <w:rPr>
          <w:b/>
          <w:bCs/>
          <w:sz w:val="20"/>
          <w:lang w:val="en-GB"/>
        </w:rPr>
        <w:t>bits</w:t>
      </w:r>
      <w:r w:rsidR="0099620A" w:rsidRPr="0099620A">
        <w:rPr>
          <w:rFonts w:eastAsia="Malgun Gothic"/>
          <w:noProof/>
          <w:sz w:val="20"/>
          <w:lang w:val="en-GB" w:eastAsia="zh-CN"/>
        </w:rPr>
        <w:t xml:space="preserve"> shall be equal to 0</w:t>
      </w:r>
      <w:r w:rsidR="0099620A" w:rsidRPr="0099620A">
        <w:rPr>
          <w:bCs/>
          <w:noProof/>
          <w:sz w:val="20"/>
          <w:lang w:val="en-GB"/>
        </w:rPr>
        <w:t xml:space="preserve"> in bitstreams conforming to this version of this Specification. Other values for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bCs/>
          <w:noProof/>
          <w:sz w:val="20"/>
          <w:lang w:val="en-GB"/>
        </w:rPr>
        <w:t xml:space="preserve"> are reserved for future use by ITU-T | ISO/IEC. Decoders shall ignore the value of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rFonts w:eastAsia="Malgun Gothic"/>
          <w:noProof/>
          <w:sz w:val="20"/>
          <w:lang w:val="en-GB" w:eastAsia="zh-CN"/>
        </w:rPr>
        <w:t>.</w:t>
      </w:r>
    </w:p>
    <w:p w14:paraId="13E13D78" w14:textId="55F18BAF"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066D3D" w:rsidRPr="00D954BA">
        <w:rPr>
          <w:b/>
          <w:sz w:val="20"/>
          <w:lang w:val="en-GB" w:eastAsia="ko-KR"/>
        </w:rPr>
        <w:t>num_</w:t>
      </w:r>
      <w:r w:rsidR="00CC2F41">
        <w:rPr>
          <w:b/>
          <w:sz w:val="20"/>
          <w:lang w:val="en-GB" w:eastAsia="ko-KR"/>
        </w:rPr>
        <w:t>active_area</w:t>
      </w:r>
      <w:r w:rsidR="00066D3D" w:rsidRPr="00D954BA">
        <w:rPr>
          <w:b/>
          <w:sz w:val="20"/>
          <w:lang w:val="en-GB" w:eastAsia="ko-KR"/>
        </w:rPr>
        <w:t>s</w:t>
      </w:r>
      <w:r w:rsidR="00066D3D" w:rsidRPr="00D954BA">
        <w:rPr>
          <w:rFonts w:hint="eastAsia"/>
          <w:b/>
          <w:sz w:val="20"/>
          <w:lang w:val="en-GB" w:eastAsia="ko-KR"/>
        </w:rPr>
        <w:t>_minus1</w:t>
      </w:r>
      <w:r w:rsidR="00066D3D" w:rsidRPr="00D954BA">
        <w:rPr>
          <w:sz w:val="20"/>
          <w:lang w:val="en-GB" w:eastAsia="ko-KR"/>
        </w:rPr>
        <w:t xml:space="preserve"> </w:t>
      </w:r>
      <w:r w:rsidR="00066D3D" w:rsidRPr="00D954BA">
        <w:rPr>
          <w:rFonts w:hint="eastAsia"/>
          <w:sz w:val="20"/>
          <w:lang w:val="en-GB" w:eastAsia="ko-KR"/>
        </w:rPr>
        <w:t xml:space="preserve">plus 1 </w:t>
      </w:r>
      <w:r w:rsidR="00066D3D" w:rsidRPr="00D954BA">
        <w:rPr>
          <w:sz w:val="20"/>
          <w:lang w:val="en-GB" w:eastAsia="ko-KR"/>
        </w:rPr>
        <w:t xml:space="preserve">specifies the number of </w:t>
      </w:r>
      <w:r w:rsidR="00CC2F41">
        <w:rPr>
          <w:sz w:val="20"/>
          <w:lang w:val="en-GB" w:eastAsia="ko-KR"/>
        </w:rPr>
        <w:t>active area</w:t>
      </w:r>
      <w:r w:rsidR="00066D3D" w:rsidRPr="00D954BA">
        <w:rPr>
          <w:sz w:val="20"/>
          <w:lang w:val="en-GB" w:eastAsia="ko-KR"/>
        </w:rPr>
        <w:t>s in the coded picture.</w:t>
      </w:r>
      <w:r w:rsidR="00B6042A">
        <w:rPr>
          <w:sz w:val="20"/>
          <w:lang w:val="en-GB" w:eastAsia="ko-KR"/>
        </w:rPr>
        <w:t xml:space="preserve"> The value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shall be in the range of 0 to 3, inclusive. Values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are reserved for future use </w:t>
      </w:r>
      <w:r w:rsidR="00B6042A" w:rsidRPr="00B6042A">
        <w:rPr>
          <w:sz w:val="20"/>
          <w:lang w:val="en-GB" w:eastAsia="ko-KR"/>
        </w:rPr>
        <w:t>by ITU-T | ISO/IEC</w:t>
      </w:r>
      <w:r w:rsidR="00B6042A">
        <w:rPr>
          <w:sz w:val="20"/>
          <w:lang w:val="en-GB" w:eastAsia="ko-KR"/>
        </w:rPr>
        <w:t xml:space="preserve">. </w:t>
      </w:r>
      <w:r w:rsidR="00B6042A" w:rsidRPr="00A44B62">
        <w:rPr>
          <w:sz w:val="20"/>
        </w:rPr>
        <w:t xml:space="preserve">Decoders encountering </w:t>
      </w:r>
      <w:r w:rsidR="00A03C15">
        <w:rPr>
          <w:sz w:val="20"/>
        </w:rPr>
        <w:t>a fisheye video information</w:t>
      </w:r>
      <w:r w:rsidR="00B6042A" w:rsidRPr="0050184D">
        <w:rPr>
          <w:sz w:val="20"/>
        </w:rPr>
        <w:t xml:space="preserve"> SEI message</w:t>
      </w:r>
      <w:r w:rsidR="00B6042A" w:rsidRPr="00A44B62">
        <w:rPr>
          <w:sz w:val="20"/>
        </w:rPr>
        <w:t xml:space="preserve"> </w:t>
      </w:r>
      <w:r w:rsidR="00B6042A">
        <w:rPr>
          <w:sz w:val="20"/>
        </w:rPr>
        <w:t xml:space="preserve">with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shall ignore </w:t>
      </w:r>
      <w:r w:rsidR="00B6042A" w:rsidRPr="00A44B62">
        <w:rPr>
          <w:sz w:val="20"/>
        </w:rPr>
        <w:t xml:space="preserve">the </w:t>
      </w:r>
      <w:r w:rsidR="00A03C15">
        <w:rPr>
          <w:sz w:val="20"/>
        </w:rPr>
        <w:t>fisheye video information</w:t>
      </w:r>
      <w:r w:rsidR="00B6042A" w:rsidRPr="00A44B62">
        <w:rPr>
          <w:sz w:val="20"/>
        </w:rPr>
        <w:t xml:space="preserve"> SEI message.</w:t>
      </w:r>
    </w:p>
    <w:p w14:paraId="42FFEA94" w14:textId="05978746" w:rsidR="00066D3D" w:rsidRPr="00D954BA" w:rsidRDefault="00591003" w:rsidP="00066D3D">
      <w:pPr>
        <w:jc w:val="both"/>
        <w:rPr>
          <w:b/>
          <w:sz w:val="20"/>
          <w:lang w:val="en-GB" w:eastAsia="ko-KR"/>
        </w:rPr>
      </w:pP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w:t>
      </w:r>
      <w:r w:rsidR="00066D3D" w:rsidRPr="00D954BA">
        <w:rPr>
          <w:rFonts w:hint="eastAsia"/>
          <w:sz w:val="20"/>
          <w:lang w:val="en-GB" w:eastAsia="ko-KR"/>
        </w:rPr>
        <w:t>y</w:t>
      </w:r>
      <w:r w:rsidR="00066D3D" w:rsidRPr="00D954BA">
        <w:rPr>
          <w:sz w:val="20"/>
          <w:lang w:val="en-GB" w:eastAsia="ko-KR"/>
        </w:rPr>
        <w:t xml:space="preserve"> the horizontal </w:t>
      </w:r>
      <w:r w:rsidR="00066D3D" w:rsidRPr="00D954BA">
        <w:rPr>
          <w:rFonts w:hint="eastAsia"/>
          <w:sz w:val="20"/>
          <w:lang w:val="en-GB" w:eastAsia="ko-KR"/>
        </w:rPr>
        <w:t xml:space="preserve">and vertical </w:t>
      </w:r>
      <w:r w:rsidR="00066D3D" w:rsidRPr="00D954BA">
        <w:rPr>
          <w:sz w:val="20"/>
          <w:lang w:val="en-GB" w:eastAsia="ko-KR"/>
        </w:rPr>
        <w:t>coordinate</w:t>
      </w:r>
      <w:r w:rsidR="00066D3D">
        <w:rPr>
          <w:sz w:val="20"/>
          <w:lang w:val="en-GB" w:eastAsia="ko-KR"/>
        </w:rPr>
        <w:t>s</w:t>
      </w:r>
      <w:r w:rsidR="00066D3D" w:rsidRPr="00D954BA">
        <w:rPr>
          <w:sz w:val="20"/>
          <w:lang w:val="en-GB" w:eastAsia="ko-KR"/>
        </w:rPr>
        <w:t xml:space="preserve"> of the </w:t>
      </w:r>
      <w:r w:rsidR="00C202D5">
        <w:rPr>
          <w:sz w:val="20"/>
          <w:lang w:val="en-GB" w:eastAsia="ko-KR"/>
        </w:rPr>
        <w:t>centre</w:t>
      </w:r>
      <w:r w:rsidR="00066D3D" w:rsidRPr="00D954BA">
        <w:rPr>
          <w:sz w:val="20"/>
          <w:lang w:val="en-GB" w:eastAsia="ko-KR"/>
        </w:rPr>
        <w:t xml:space="preserve"> of the</w:t>
      </w:r>
      <w:r w:rsidR="00FC5DA7">
        <w:rPr>
          <w:sz w:val="20"/>
          <w:lang w:val="en-GB" w:eastAsia="ko-KR"/>
        </w:rPr>
        <w:t xml:space="preserve"> circular region </w:t>
      </w:r>
      <w:r w:rsidR="002774B0">
        <w:rPr>
          <w:sz w:val="20"/>
          <w:lang w:val="en-GB" w:eastAsia="ko-KR"/>
        </w:rPr>
        <w:t xml:space="preserve">that contains </w:t>
      </w:r>
      <w:r w:rsidR="00FC5DA7">
        <w:rPr>
          <w:sz w:val="20"/>
          <w:lang w:val="en-GB" w:eastAsia="ko-KR"/>
        </w:rPr>
        <w:t>the</w:t>
      </w:r>
      <w:r w:rsidR="00066D3D" w:rsidRPr="00D954BA">
        <w:rPr>
          <w:sz w:val="20"/>
          <w:lang w:val="en-GB" w:eastAsia="ko-KR"/>
        </w:rPr>
        <w:t xml:space="preserve"> </w:t>
      </w:r>
      <w:r w:rsidR="00066D3D" w:rsidRPr="00D954BA">
        <w:rPr>
          <w:rFonts w:hint="eastAsia"/>
          <w:sz w:val="20"/>
          <w:lang w:val="en-GB" w:eastAsia="ko-KR"/>
        </w:rPr>
        <w:t>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sz w:val="20"/>
          <w:lang w:val="en-GB" w:eastAsia="ko-KR"/>
        </w:rPr>
        <w:t xml:space="preserve"> in the coded picture</w:t>
      </w:r>
      <w:r w:rsidR="00066D3D" w:rsidRPr="00D954BA">
        <w:rPr>
          <w:rFonts w:hint="eastAsia"/>
          <w:sz w:val="20"/>
          <w:lang w:val="en-GB" w:eastAsia="ko-KR"/>
        </w:rPr>
        <w:t xml:space="preserve">, respectively,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val="en-GB" w:eastAsia="ko-KR"/>
        </w:rPr>
        <w:t>, inclusive.</w:t>
      </w:r>
    </w:p>
    <w:p w14:paraId="3DED3F7E" w14:textId="65522AC8" w:rsidR="00C02F68" w:rsidRDefault="00591003" w:rsidP="00066D3D">
      <w:pPr>
        <w:jc w:val="both"/>
        <w:rPr>
          <w:bCs/>
          <w:sz w:val="20"/>
          <w:lang w:eastAsia="ko-KR"/>
        </w:rPr>
      </w:pP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rect_region_top</w:t>
      </w:r>
      <w:proofErr w:type="spellEnd"/>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rect_region_left</w:t>
      </w:r>
      <w:proofErr w:type="spellEnd"/>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rect_region_width</w:t>
      </w:r>
      <w:proofErr w:type="spellEnd"/>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and </w:t>
      </w: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rect_region_height</w:t>
      </w:r>
      <w:proofErr w:type="spellEnd"/>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sidR="00066D3D" w:rsidRPr="00D954BA">
        <w:rPr>
          <w:bCs/>
          <w:sz w:val="20"/>
          <w:lang w:eastAsia="ko-KR"/>
        </w:rPr>
        <w:t xml:space="preserve">specify the coordinates </w:t>
      </w:r>
      <w:r w:rsidR="00066D3D" w:rsidRPr="00D954BA">
        <w:rPr>
          <w:rFonts w:hint="eastAsia"/>
          <w:bCs/>
          <w:sz w:val="20"/>
          <w:lang w:eastAsia="ko-KR"/>
        </w:rPr>
        <w:t xml:space="preserve">of the top-left corner and the width and height </w:t>
      </w:r>
      <w:r w:rsidR="00066D3D" w:rsidRPr="00D954BA">
        <w:rPr>
          <w:bCs/>
          <w:sz w:val="20"/>
          <w:lang w:eastAsia="ko-KR"/>
        </w:rPr>
        <w:t>of the i-</w:t>
      </w:r>
      <w:proofErr w:type="spellStart"/>
      <w:r w:rsidR="00066D3D" w:rsidRPr="00D954BA">
        <w:rPr>
          <w:bCs/>
          <w:sz w:val="20"/>
          <w:lang w:eastAsia="ko-KR"/>
        </w:rPr>
        <w:t>th</w:t>
      </w:r>
      <w:proofErr w:type="spellEnd"/>
      <w:r w:rsidR="00066D3D" w:rsidRPr="00D954BA">
        <w:rPr>
          <w:bCs/>
          <w:sz w:val="20"/>
          <w:lang w:eastAsia="ko-KR"/>
        </w:rPr>
        <w:t xml:space="preserve"> rectangular region </w:t>
      </w:r>
      <w:r w:rsidR="00066D3D" w:rsidRPr="00D954BA">
        <w:rPr>
          <w:rFonts w:hint="eastAsia"/>
          <w:bCs/>
          <w:sz w:val="20"/>
          <w:lang w:eastAsia="ko-KR"/>
        </w:rPr>
        <w:t>that contains the i-</w:t>
      </w:r>
      <w:proofErr w:type="spellStart"/>
      <w:r w:rsidR="00066D3D" w:rsidRPr="00D954BA">
        <w:rPr>
          <w:rFonts w:hint="eastAsia"/>
          <w:bCs/>
          <w:sz w:val="20"/>
          <w:lang w:eastAsia="ko-KR"/>
        </w:rPr>
        <w:t>th</w:t>
      </w:r>
      <w:proofErr w:type="spellEnd"/>
      <w:r w:rsidR="00066D3D" w:rsidRPr="00D954BA">
        <w:rPr>
          <w:rFonts w:hint="eastAsia"/>
          <w:bCs/>
          <w:sz w:val="20"/>
          <w:lang w:eastAsia="ko-KR"/>
        </w:rPr>
        <w:t xml:space="preserve"> </w:t>
      </w:r>
      <w:r w:rsidR="00CC2F41">
        <w:rPr>
          <w:rFonts w:hint="eastAsia"/>
          <w:bCs/>
          <w:sz w:val="20"/>
          <w:lang w:eastAsia="ko-KR"/>
        </w:rPr>
        <w:t>active area</w:t>
      </w:r>
      <w:r w:rsidR="00C02F68">
        <w:rPr>
          <w:bCs/>
          <w:sz w:val="20"/>
          <w:lang w:eastAsia="ko-KR"/>
        </w:rPr>
        <w:t xml:space="preserve">, </w:t>
      </w:r>
      <w:r w:rsidR="00066D3D" w:rsidRPr="00D954BA">
        <w:rPr>
          <w:bCs/>
          <w:sz w:val="20"/>
          <w:lang w:eastAsia="ko-KR"/>
        </w:rPr>
        <w:t>in units of luma samples.</w:t>
      </w:r>
    </w:p>
    <w:p w14:paraId="2997844B" w14:textId="77777777" w:rsidR="00750CB9" w:rsidRPr="00C24240" w:rsidRDefault="00750CB9" w:rsidP="00750CB9">
      <w:pPr>
        <w:jc w:val="both"/>
        <w:rPr>
          <w:noProof/>
          <w:sz w:val="20"/>
        </w:rPr>
      </w:pPr>
      <w:r w:rsidRPr="00614D3D">
        <w:rPr>
          <w:rFonts w:hint="eastAsia"/>
          <w:bCs/>
          <w:sz w:val="20"/>
          <w:lang w:eastAsia="ko-KR"/>
        </w:rPr>
        <w:t xml:space="preserve">The value of </w:t>
      </w:r>
      <w:proofErr w:type="spellStart"/>
      <w:r w:rsidRPr="00614D3D">
        <w:rPr>
          <w:bCs/>
          <w:sz w:val="20"/>
          <w:lang w:eastAsia="ko-KR"/>
        </w:rPr>
        <w:t>fisheye_rect_region_top</w:t>
      </w:r>
      <w:proofErr w:type="spellEnd"/>
      <w:r w:rsidRPr="00614D3D">
        <w:rPr>
          <w:bCs/>
          <w:sz w:val="20"/>
          <w:lang w:eastAsia="ko-KR"/>
        </w:rPr>
        <w:t>[</w:t>
      </w:r>
      <w:r w:rsidRPr="00614D3D">
        <w:rPr>
          <w:rFonts w:eastAsia="Times New Roman"/>
          <w:sz w:val="20"/>
        </w:rPr>
        <w:t> </w:t>
      </w:r>
      <w:r w:rsidRPr="00614D3D">
        <w:rPr>
          <w:bCs/>
          <w:sz w:val="20"/>
          <w:lang w:eastAsia="ko-KR"/>
        </w:rPr>
        <w:t>i</w:t>
      </w:r>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C24240">
        <w:rPr>
          <w:noProof/>
          <w:sz w:val="20"/>
        </w:rPr>
        <w:t>SubHeightC * conf_win_top_offset to pic_height_in_luma_samples − ( SubHeightC * conf_win_bottom_offset + 1 ), inclusive.</w:t>
      </w:r>
    </w:p>
    <w:p w14:paraId="34BAFE59" w14:textId="77777777" w:rsidR="00750CB9" w:rsidRPr="00C24240" w:rsidRDefault="00750CB9" w:rsidP="00750CB9">
      <w:pPr>
        <w:jc w:val="both"/>
        <w:rPr>
          <w:noProof/>
          <w:sz w:val="20"/>
        </w:rPr>
      </w:pPr>
      <w:r w:rsidRPr="00614D3D">
        <w:rPr>
          <w:rFonts w:hint="eastAsia"/>
          <w:bCs/>
          <w:sz w:val="20"/>
          <w:lang w:eastAsia="ko-KR"/>
        </w:rPr>
        <w:t xml:space="preserve">The value of </w:t>
      </w:r>
      <w:proofErr w:type="spellStart"/>
      <w:r w:rsidRPr="00614D3D">
        <w:rPr>
          <w:bCs/>
          <w:sz w:val="20"/>
          <w:lang w:eastAsia="ko-KR"/>
        </w:rPr>
        <w:t>fisheye_rect_region_</w:t>
      </w:r>
      <w:r>
        <w:rPr>
          <w:bCs/>
          <w:sz w:val="20"/>
          <w:lang w:eastAsia="ko-KR"/>
        </w:rPr>
        <w:t>left</w:t>
      </w:r>
      <w:proofErr w:type="spellEnd"/>
      <w:r w:rsidRPr="00614D3D">
        <w:rPr>
          <w:bCs/>
          <w:sz w:val="20"/>
          <w:lang w:eastAsia="ko-KR"/>
        </w:rPr>
        <w:t>[</w:t>
      </w:r>
      <w:r w:rsidRPr="00C24240">
        <w:rPr>
          <w:rFonts w:eastAsia="Times New Roman"/>
          <w:sz w:val="20"/>
        </w:rPr>
        <w:t> </w:t>
      </w:r>
      <w:r w:rsidRPr="00C24240">
        <w:rPr>
          <w:bCs/>
          <w:sz w:val="20"/>
          <w:lang w:eastAsia="ko-KR"/>
        </w:rPr>
        <w:t>i</w:t>
      </w:r>
      <w:r w:rsidRPr="00C24240">
        <w:rPr>
          <w:rFonts w:eastAsia="Times New Roman"/>
          <w:sz w:val="20"/>
        </w:rPr>
        <w:t> </w:t>
      </w:r>
      <w:r w:rsidRPr="00C24240">
        <w:rPr>
          <w:bCs/>
          <w:sz w:val="20"/>
          <w:lang w:eastAsia="ko-KR"/>
        </w:rPr>
        <w:t>]</w:t>
      </w:r>
      <w:r w:rsidRPr="00C24240">
        <w:rPr>
          <w:rFonts w:hint="eastAsia"/>
          <w:bCs/>
          <w:sz w:val="20"/>
          <w:lang w:eastAsia="ko-KR"/>
        </w:rPr>
        <w:t xml:space="preserve"> shall be in the range of </w:t>
      </w:r>
      <w:r w:rsidRPr="00C24240">
        <w:rPr>
          <w:noProof/>
          <w:sz w:val="20"/>
        </w:rPr>
        <w:t>SubWidthC * conf_win_left_offset to pic_width_in_luma_samples − ( SubWidthC * conf_win_right_offset + 1 ), inclusive.</w:t>
      </w:r>
    </w:p>
    <w:p w14:paraId="04BC72A7" w14:textId="77777777" w:rsidR="00750CB9" w:rsidRDefault="00750CB9" w:rsidP="00750CB9">
      <w:pPr>
        <w:jc w:val="both"/>
        <w:rPr>
          <w:noProof/>
          <w:sz w:val="20"/>
        </w:rPr>
      </w:pPr>
      <w:r>
        <w:rPr>
          <w:bCs/>
          <w:sz w:val="20"/>
          <w:lang w:eastAsia="ko-KR"/>
        </w:rPr>
        <w:t>The</w:t>
      </w:r>
      <w:r w:rsidRPr="00C02F68">
        <w:rPr>
          <w:rFonts w:hint="eastAsia"/>
          <w:bCs/>
          <w:sz w:val="20"/>
          <w:lang w:eastAsia="ko-KR"/>
        </w:rPr>
        <w:t xml:space="preserve"> value of </w:t>
      </w:r>
      <w:proofErr w:type="spellStart"/>
      <w:r w:rsidRPr="00C02F68">
        <w:rPr>
          <w:bCs/>
          <w:sz w:val="20"/>
          <w:lang w:eastAsia="ko-KR"/>
        </w:rPr>
        <w:t>fisheye_rect_region_width</w:t>
      </w:r>
      <w:proofErr w:type="spellEnd"/>
      <w:r w:rsidRPr="00C02F68">
        <w:rPr>
          <w:bCs/>
          <w:sz w:val="20"/>
          <w:lang w:eastAsia="ko-KR"/>
        </w:rPr>
        <w:t>[</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shall be in the range of </w:t>
      </w:r>
      <w:r>
        <w:rPr>
          <w:bCs/>
          <w:sz w:val="20"/>
          <w:lang w:eastAsia="ko-KR"/>
        </w:rPr>
        <w:t>1</w:t>
      </w:r>
      <w:r w:rsidRPr="00C02F68">
        <w:rPr>
          <w:rFonts w:hint="eastAsia"/>
          <w:bCs/>
          <w:sz w:val="20"/>
          <w:lang w:eastAsia="ko-KR"/>
        </w:rPr>
        <w:t xml:space="preserve"> to </w:t>
      </w:r>
      <w:r w:rsidRPr="00C24240">
        <w:rPr>
          <w:noProof/>
          <w:sz w:val="20"/>
        </w:rPr>
        <w:t>pic_</w:t>
      </w:r>
      <w:r>
        <w:rPr>
          <w:noProof/>
          <w:sz w:val="20"/>
        </w:rPr>
        <w:t>width</w:t>
      </w:r>
      <w:r w:rsidRPr="00C24240">
        <w:rPr>
          <w:noProof/>
          <w:sz w:val="20"/>
        </w:rPr>
        <w:t>_in_luma_samples − Sub</w:t>
      </w:r>
      <w:r>
        <w:rPr>
          <w:noProof/>
          <w:sz w:val="20"/>
        </w:rPr>
        <w:t>Width</w:t>
      </w:r>
      <w:r w:rsidRPr="00C24240">
        <w:rPr>
          <w:noProof/>
          <w:sz w:val="20"/>
        </w:rPr>
        <w:t>C * </w:t>
      </w:r>
      <w:r>
        <w:rPr>
          <w:noProof/>
          <w:sz w:val="20"/>
        </w:rPr>
        <w:t>( </w:t>
      </w:r>
      <w:r w:rsidRPr="00C24240">
        <w:rPr>
          <w:noProof/>
          <w:sz w:val="20"/>
        </w:rPr>
        <w:t>conf_win_</w:t>
      </w:r>
      <w:r>
        <w:rPr>
          <w:noProof/>
          <w:sz w:val="20"/>
        </w:rPr>
        <w:t>left</w:t>
      </w:r>
      <w:r w:rsidRPr="00C24240">
        <w:rPr>
          <w:noProof/>
          <w:sz w:val="20"/>
        </w:rPr>
        <w:t>_offset </w:t>
      </w:r>
      <w:r>
        <w:rPr>
          <w:noProof/>
          <w:sz w:val="20"/>
        </w:rPr>
        <w:t>+ </w:t>
      </w:r>
      <w:r w:rsidRPr="00C24240">
        <w:rPr>
          <w:noProof/>
          <w:sz w:val="20"/>
        </w:rPr>
        <w:t>conf_win_</w:t>
      </w:r>
      <w:r>
        <w:rPr>
          <w:noProof/>
          <w:sz w:val="20"/>
        </w:rPr>
        <w:t>right</w:t>
      </w:r>
      <w:r w:rsidRPr="00C24240">
        <w:rPr>
          <w:noProof/>
          <w:sz w:val="20"/>
        </w:rPr>
        <w:t>_offset</w:t>
      </w:r>
      <w:r>
        <w:rPr>
          <w:noProof/>
          <w:sz w:val="20"/>
        </w:rPr>
        <w:t> ), inclusive.</w:t>
      </w:r>
    </w:p>
    <w:p w14:paraId="4C872DBC" w14:textId="77777777" w:rsidR="00750CB9" w:rsidRDefault="00750CB9" w:rsidP="00750CB9">
      <w:pPr>
        <w:jc w:val="both"/>
        <w:rPr>
          <w:noProof/>
          <w:sz w:val="20"/>
        </w:rPr>
      </w:pPr>
      <w:r w:rsidRPr="00614D3D">
        <w:rPr>
          <w:bCs/>
          <w:sz w:val="20"/>
          <w:lang w:eastAsia="ko-KR"/>
        </w:rPr>
        <w:t>T</w:t>
      </w:r>
      <w:r w:rsidRPr="00614D3D">
        <w:rPr>
          <w:rFonts w:hint="eastAsia"/>
          <w:bCs/>
          <w:sz w:val="20"/>
          <w:lang w:eastAsia="ko-KR"/>
        </w:rPr>
        <w:t xml:space="preserve">he value of </w:t>
      </w:r>
      <w:proofErr w:type="spellStart"/>
      <w:r w:rsidRPr="00614D3D">
        <w:rPr>
          <w:bCs/>
          <w:sz w:val="20"/>
          <w:lang w:eastAsia="ko-KR"/>
        </w:rPr>
        <w:t>fisheye_rect_region_height</w:t>
      </w:r>
      <w:proofErr w:type="spellEnd"/>
      <w:r w:rsidRPr="00614D3D">
        <w:rPr>
          <w:bCs/>
          <w:sz w:val="20"/>
          <w:lang w:eastAsia="ko-KR"/>
        </w:rPr>
        <w:t>[</w:t>
      </w:r>
      <w:r w:rsidRPr="00614D3D">
        <w:rPr>
          <w:rFonts w:eastAsia="Times New Roman"/>
          <w:sz w:val="20"/>
        </w:rPr>
        <w:t> </w:t>
      </w:r>
      <w:r w:rsidRPr="00614D3D">
        <w:rPr>
          <w:bCs/>
          <w:sz w:val="20"/>
          <w:lang w:eastAsia="ko-KR"/>
        </w:rPr>
        <w:t>i</w:t>
      </w:r>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614D3D">
        <w:rPr>
          <w:bCs/>
          <w:sz w:val="20"/>
          <w:lang w:eastAsia="ko-KR"/>
        </w:rPr>
        <w:t>1</w:t>
      </w:r>
      <w:r w:rsidRPr="00614D3D">
        <w:rPr>
          <w:rFonts w:hint="eastAsia"/>
          <w:bCs/>
          <w:sz w:val="20"/>
          <w:lang w:eastAsia="ko-KR"/>
        </w:rPr>
        <w:t xml:space="preserve"> to </w:t>
      </w:r>
      <w:r w:rsidRPr="00C24240">
        <w:rPr>
          <w:noProof/>
          <w:sz w:val="20"/>
        </w:rPr>
        <w:t>pic_height_in_luma_samples − SubHeightC * </w:t>
      </w:r>
      <w:r>
        <w:rPr>
          <w:noProof/>
          <w:sz w:val="20"/>
        </w:rPr>
        <w:t>( </w:t>
      </w:r>
      <w:r w:rsidRPr="00C24240">
        <w:rPr>
          <w:noProof/>
          <w:sz w:val="20"/>
        </w:rPr>
        <w:t>conf_win_top_offset</w:t>
      </w:r>
      <w:r>
        <w:rPr>
          <w:noProof/>
          <w:sz w:val="20"/>
        </w:rPr>
        <w:t> + </w:t>
      </w:r>
      <w:r w:rsidRPr="00C24240">
        <w:rPr>
          <w:noProof/>
          <w:sz w:val="20"/>
        </w:rPr>
        <w:t>conf_win</w:t>
      </w:r>
      <w:r>
        <w:rPr>
          <w:noProof/>
          <w:sz w:val="20"/>
        </w:rPr>
        <w:t>_</w:t>
      </w:r>
      <w:r w:rsidRPr="00C24240">
        <w:rPr>
          <w:noProof/>
          <w:sz w:val="20"/>
        </w:rPr>
        <w:t>bottom_offset</w:t>
      </w:r>
      <w:r>
        <w:rPr>
          <w:noProof/>
          <w:sz w:val="20"/>
        </w:rPr>
        <w:t> ), inclusive.</w:t>
      </w:r>
    </w:p>
    <w:p w14:paraId="78F2608E" w14:textId="77777777" w:rsidR="00750CB9" w:rsidRDefault="00750CB9" w:rsidP="00750CB9">
      <w:pPr>
        <w:jc w:val="both"/>
        <w:rPr>
          <w:bCs/>
          <w:sz w:val="20"/>
          <w:lang w:eastAsia="ko-KR"/>
        </w:rPr>
      </w:pPr>
      <w:r>
        <w:rPr>
          <w:bCs/>
          <w:sz w:val="20"/>
          <w:lang w:eastAsia="ko-KR"/>
        </w:rPr>
        <w:t>T</w:t>
      </w:r>
      <w:r w:rsidRPr="00C02F68">
        <w:rPr>
          <w:rFonts w:hint="eastAsia"/>
          <w:bCs/>
          <w:sz w:val="20"/>
          <w:lang w:eastAsia="ko-KR"/>
        </w:rPr>
        <w:t xml:space="preserve">he sum of </w:t>
      </w:r>
      <w:proofErr w:type="spellStart"/>
      <w:r w:rsidRPr="00C02F68">
        <w:rPr>
          <w:bCs/>
          <w:sz w:val="20"/>
          <w:lang w:eastAsia="ko-KR"/>
        </w:rPr>
        <w:t>fisheye_rect_region_</w:t>
      </w:r>
      <w:proofErr w:type="gramStart"/>
      <w:r w:rsidRPr="00C02F68">
        <w:rPr>
          <w:bCs/>
          <w:sz w:val="20"/>
          <w:lang w:eastAsia="ko-KR"/>
        </w:rPr>
        <w:t>top</w:t>
      </w:r>
      <w:proofErr w:type="spellEnd"/>
      <w:r w:rsidRPr="00C02F68">
        <w:rPr>
          <w:bCs/>
          <w:sz w:val="20"/>
          <w:lang w:eastAsia="ko-KR"/>
        </w:rPr>
        <w:t>[</w:t>
      </w:r>
      <w:proofErr w:type="gramEnd"/>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and </w:t>
      </w:r>
      <w:proofErr w:type="spellStart"/>
      <w:r w:rsidRPr="00C02F68">
        <w:rPr>
          <w:bCs/>
          <w:sz w:val="20"/>
          <w:lang w:eastAsia="ko-KR"/>
        </w:rPr>
        <w:t>fisheye_rect_region_height</w:t>
      </w:r>
      <w:proofErr w:type="spellEnd"/>
      <w:r w:rsidRPr="00C02F68">
        <w:rPr>
          <w:bCs/>
          <w:sz w:val="20"/>
          <w:lang w:eastAsia="ko-KR"/>
        </w:rPr>
        <w:t>[</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shall be </w:t>
      </w:r>
      <w:r>
        <w:rPr>
          <w:bCs/>
          <w:sz w:val="20"/>
          <w:lang w:eastAsia="ko-KR"/>
        </w:rPr>
        <w:t xml:space="preserve">less </w:t>
      </w:r>
      <w:r w:rsidRPr="00C02F68">
        <w:rPr>
          <w:rFonts w:hint="eastAsia"/>
          <w:bCs/>
          <w:sz w:val="20"/>
          <w:lang w:eastAsia="ko-KR"/>
        </w:rPr>
        <w:t xml:space="preserve">than </w:t>
      </w:r>
      <w:r w:rsidRPr="00C24240">
        <w:rPr>
          <w:noProof/>
          <w:sz w:val="20"/>
        </w:rPr>
        <w:t>pic_height_in_luma_samples − SubHeightC * conf_win_bottom_offset</w:t>
      </w:r>
      <w:r>
        <w:rPr>
          <w:bCs/>
          <w:sz w:val="20"/>
          <w:lang w:eastAsia="ko-KR"/>
        </w:rPr>
        <w:t>.</w:t>
      </w:r>
    </w:p>
    <w:p w14:paraId="6ED6FC44" w14:textId="3772D7B1" w:rsidR="00066D3D" w:rsidRPr="00D954BA" w:rsidRDefault="00750CB9" w:rsidP="00066D3D">
      <w:pPr>
        <w:jc w:val="both"/>
        <w:rPr>
          <w:sz w:val="20"/>
          <w:lang w:val="en-GB" w:eastAsia="ko-KR"/>
        </w:rPr>
      </w:pPr>
      <w:r>
        <w:rPr>
          <w:bCs/>
          <w:sz w:val="20"/>
          <w:lang w:eastAsia="ko-KR"/>
        </w:rPr>
        <w:t xml:space="preserve">The </w:t>
      </w:r>
      <w:r w:rsidRPr="00C02F68">
        <w:rPr>
          <w:rFonts w:hint="eastAsia"/>
          <w:bCs/>
          <w:sz w:val="20"/>
          <w:lang w:eastAsia="ko-KR"/>
        </w:rPr>
        <w:t xml:space="preserve">sum of </w:t>
      </w:r>
      <w:proofErr w:type="spellStart"/>
      <w:r w:rsidRPr="00C02F68">
        <w:rPr>
          <w:bCs/>
          <w:sz w:val="20"/>
          <w:lang w:eastAsia="ko-KR"/>
        </w:rPr>
        <w:t>fisheye_rect_region_</w:t>
      </w:r>
      <w:proofErr w:type="gramStart"/>
      <w:r w:rsidRPr="00C02F68">
        <w:rPr>
          <w:bCs/>
          <w:sz w:val="20"/>
          <w:lang w:eastAsia="ko-KR"/>
        </w:rPr>
        <w:t>left</w:t>
      </w:r>
      <w:proofErr w:type="spellEnd"/>
      <w:r w:rsidRPr="00C02F68">
        <w:rPr>
          <w:bCs/>
          <w:sz w:val="20"/>
          <w:lang w:eastAsia="ko-KR"/>
        </w:rPr>
        <w:t>[</w:t>
      </w:r>
      <w:proofErr w:type="gramEnd"/>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and </w:t>
      </w:r>
      <w:proofErr w:type="spellStart"/>
      <w:r w:rsidRPr="00C02F68">
        <w:rPr>
          <w:bCs/>
          <w:sz w:val="20"/>
          <w:lang w:eastAsia="ko-KR"/>
        </w:rPr>
        <w:t>fisheye_rect_region_width</w:t>
      </w:r>
      <w:proofErr w:type="spellEnd"/>
      <w:r w:rsidRPr="00C02F68">
        <w:rPr>
          <w:bCs/>
          <w:sz w:val="20"/>
          <w:lang w:eastAsia="ko-KR"/>
        </w:rPr>
        <w:t>[</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w:t>
      </w:r>
      <w:r>
        <w:rPr>
          <w:bCs/>
          <w:sz w:val="20"/>
          <w:lang w:eastAsia="ko-KR"/>
        </w:rPr>
        <w:t xml:space="preserve">shall be less than </w:t>
      </w:r>
      <w:r w:rsidRPr="00C24240">
        <w:rPr>
          <w:noProof/>
          <w:sz w:val="20"/>
        </w:rPr>
        <w:t>pic_width_in_luma_samples − SubWidthC * conf_win_right_offset</w:t>
      </w:r>
      <w:r w:rsidRPr="00C02F68">
        <w:rPr>
          <w:rFonts w:hint="eastAsia"/>
          <w:bCs/>
          <w:sz w:val="20"/>
          <w:lang w:eastAsia="ko-KR"/>
        </w:rPr>
        <w:t>.</w:t>
      </w:r>
    </w:p>
    <w:p w14:paraId="4898A800" w14:textId="14904D3D" w:rsidR="00066D3D" w:rsidRPr="00D954BA" w:rsidRDefault="00591003" w:rsidP="00066D3D">
      <w:pPr>
        <w:jc w:val="both"/>
        <w:rPr>
          <w:sz w:val="20"/>
          <w:lang w:val="en-GB" w:eastAsia="ko-KR"/>
        </w:rPr>
      </w:pPr>
      <w:proofErr w:type="spellStart"/>
      <w:r>
        <w:rPr>
          <w:b/>
          <w:sz w:val="20"/>
          <w:lang w:val="en-GB" w:eastAsia="ko-KR"/>
        </w:rPr>
        <w:lastRenderedPageBreak/>
        <w:t>fisheye</w:t>
      </w:r>
      <w:r w:rsidR="00066D3D">
        <w:rPr>
          <w:b/>
          <w:sz w:val="20"/>
          <w:lang w:val="en-GB" w:eastAsia="ko-KR"/>
        </w:rPr>
        <w:t>_</w:t>
      </w:r>
      <w:r w:rsidR="002774B0" w:rsidRPr="002774B0">
        <w:rPr>
          <w:b/>
          <w:sz w:val="20"/>
          <w:lang w:val="en-GB" w:eastAsia="ko-KR"/>
        </w:rPr>
        <w:t>circular_region</w:t>
      </w:r>
      <w:r w:rsidR="00066D3D" w:rsidRPr="00D954BA">
        <w:rPr>
          <w:b/>
          <w:sz w:val="20"/>
          <w:lang w:val="en-GB" w:eastAsia="ko-KR"/>
        </w:rPr>
        <w:t>_radius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specifies the radius</w:t>
      </w:r>
      <w:r w:rsidR="00066D3D" w:rsidRPr="00D954BA">
        <w:rPr>
          <w:rFonts w:hint="eastAsia"/>
          <w:sz w:val="20"/>
          <w:lang w:val="en-GB" w:eastAsia="ko-KR"/>
        </w:rPr>
        <w:t xml:space="preserve"> of </w:t>
      </w:r>
      <w:r w:rsidR="002774B0" w:rsidRPr="00D954BA">
        <w:rPr>
          <w:sz w:val="20"/>
          <w:lang w:val="en-GB" w:eastAsia="ko-KR"/>
        </w:rPr>
        <w:t>the</w:t>
      </w:r>
      <w:r w:rsidR="002774B0">
        <w:rPr>
          <w:sz w:val="20"/>
          <w:lang w:val="en-GB" w:eastAsia="ko-KR"/>
        </w:rPr>
        <w:t xml:space="preserve"> circular region that contains </w:t>
      </w:r>
      <w:r w:rsidR="00066D3D" w:rsidRPr="00D954BA">
        <w:rPr>
          <w:rFonts w:hint="eastAsia"/>
          <w:sz w:val="20"/>
          <w:lang w:val="en-GB" w:eastAsia="ko-KR"/>
        </w:rPr>
        <w:t>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that is defined as a </w:t>
      </w:r>
      <w:r w:rsidR="00066D3D" w:rsidRPr="00D954BA">
        <w:rPr>
          <w:sz w:val="20"/>
          <w:lang w:val="en-GB" w:eastAsia="ko-KR"/>
        </w:rPr>
        <w:t>length</w:t>
      </w:r>
      <w:r w:rsidR="00066D3D" w:rsidRPr="00D954BA">
        <w:rPr>
          <w:rFonts w:hint="eastAsia"/>
          <w:sz w:val="20"/>
          <w:lang w:val="en-GB" w:eastAsia="ko-KR"/>
        </w:rPr>
        <w:t xml:space="preserve"> </w:t>
      </w:r>
      <w:r w:rsidR="00066D3D" w:rsidRPr="00D954BA">
        <w:rPr>
          <w:sz w:val="20"/>
          <w:lang w:val="en-GB" w:eastAsia="ko-KR"/>
        </w:rPr>
        <w:t xml:space="preserve">from the </w:t>
      </w:r>
      <w:r w:rsidR="00C202D5">
        <w:rPr>
          <w:sz w:val="20"/>
          <w:lang w:val="en-GB" w:eastAsia="ko-KR"/>
        </w:rPr>
        <w:t>centre</w:t>
      </w:r>
      <w:r w:rsidR="00066D3D" w:rsidRPr="00D954BA">
        <w:rPr>
          <w:sz w:val="20"/>
          <w:lang w:val="en-GB" w:eastAsia="ko-KR"/>
        </w:rPr>
        <w:t xml:space="preserve"> of the </w:t>
      </w:r>
      <w:r w:rsidR="00F87EDF">
        <w:rPr>
          <w:sz w:val="20"/>
          <w:lang w:val="en-GB" w:eastAsia="ko-KR"/>
        </w:rPr>
        <w:t>circular region</w:t>
      </w:r>
      <w:r w:rsidR="00066D3D" w:rsidRPr="00D954BA">
        <w:rPr>
          <w:rFonts w:hint="eastAsia"/>
          <w:sz w:val="20"/>
          <w:lang w:val="en-GB" w:eastAsia="ko-KR"/>
        </w:rPr>
        <w:t xml:space="preserve"> </w:t>
      </w:r>
      <w:r w:rsidR="00F87EDF">
        <w:rPr>
          <w:sz w:val="20"/>
          <w:lang w:val="en-GB" w:eastAsia="ko-KR"/>
        </w:rPr>
        <w:t xml:space="preserve">specified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to the </w:t>
      </w:r>
      <w:r w:rsidR="00066D3D" w:rsidRPr="00D954BA">
        <w:rPr>
          <w:rFonts w:hint="eastAsia"/>
          <w:sz w:val="20"/>
          <w:lang w:val="en-GB" w:eastAsia="ko-KR"/>
        </w:rPr>
        <w:t>outermost pixel boundary</w:t>
      </w:r>
      <w:r w:rsidR="00066D3D" w:rsidRPr="00D954BA">
        <w:rPr>
          <w:sz w:val="20"/>
          <w:lang w:val="en-GB" w:eastAsia="ko-KR"/>
        </w:rPr>
        <w:t xml:space="preserve"> of the</w:t>
      </w:r>
      <w:r w:rsidR="00066D3D" w:rsidRPr="00D954BA">
        <w:rPr>
          <w:rFonts w:hint="eastAsia"/>
          <w:sz w:val="20"/>
          <w:lang w:val="en-GB" w:eastAsia="ko-KR"/>
        </w:rPr>
        <w:t xml:space="preserve"> </w:t>
      </w:r>
      <w:r w:rsidR="00F87EDF" w:rsidRPr="002774B0">
        <w:rPr>
          <w:sz w:val="20"/>
          <w:lang w:val="en-GB" w:eastAsia="ko-KR"/>
        </w:rPr>
        <w:t>circular</w:t>
      </w:r>
      <w:r w:rsidR="00F87EDF">
        <w:rPr>
          <w:sz w:val="20"/>
          <w:lang w:val="en-GB" w:eastAsia="ko-KR"/>
        </w:rPr>
        <w:t xml:space="preserve"> </w:t>
      </w:r>
      <w:r w:rsidR="00F87EDF" w:rsidRPr="002774B0">
        <w:rPr>
          <w:sz w:val="20"/>
          <w:lang w:val="en-GB" w:eastAsia="ko-KR"/>
        </w:rPr>
        <w:t>region</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 that corresponds to the maximum field of view of 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fisheye lens, specified by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field_of_view</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proofErr w:type="gramStart"/>
      <w:r w:rsidR="00066D3D" w:rsidRPr="00D954BA">
        <w:rPr>
          <w:rFonts w:hint="eastAsia"/>
          <w:sz w:val="20"/>
          <w:lang w:val="en-GB" w:eastAsia="ko-KR"/>
        </w:rPr>
        <w:t>radius</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CB38C2">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p>
    <w:p w14:paraId="2371E609" w14:textId="2124687E" w:rsidR="00066D3D" w:rsidRDefault="00066D3D" w:rsidP="00066D3D">
      <w:pPr>
        <w:jc w:val="both"/>
        <w:rPr>
          <w:sz w:val="20"/>
          <w:lang w:val="en-GB" w:eastAsia="ko-KR"/>
        </w:rPr>
      </w:pPr>
      <w:r w:rsidRPr="00D954BA">
        <w:rPr>
          <w:sz w:val="20"/>
          <w:lang w:val="en-GB" w:eastAsia="ko-KR"/>
        </w:rPr>
        <w:t xml:space="preserve">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active</w:t>
      </w:r>
      <w:r w:rsidRPr="00D954BA">
        <w:rPr>
          <w:sz w:val="20"/>
          <w:lang w:val="en-GB" w:eastAsia="ko-KR"/>
        </w:rPr>
        <w:t xml:space="preserve"> area is defined </w:t>
      </w:r>
      <w:r w:rsidR="00F87EDF">
        <w:rPr>
          <w:sz w:val="20"/>
          <w:lang w:val="en-GB" w:eastAsia="ko-KR"/>
        </w:rPr>
        <w:t>as</w:t>
      </w:r>
      <w:r w:rsidRPr="00D954BA">
        <w:rPr>
          <w:sz w:val="20"/>
          <w:lang w:val="en-GB" w:eastAsia="ko-KR"/>
        </w:rPr>
        <w:t xml:space="preserve"> the intersection of 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w:t>
      </w:r>
      <w:r w:rsidRPr="00D954BA">
        <w:rPr>
          <w:sz w:val="20"/>
          <w:lang w:val="en-GB" w:eastAsia="ko-KR"/>
        </w:rPr>
        <w:t xml:space="preserve">rectangular region, </w:t>
      </w:r>
      <w:r w:rsidR="00F87EDF">
        <w:rPr>
          <w:sz w:val="20"/>
          <w:lang w:val="en-GB" w:eastAsia="ko-KR"/>
        </w:rPr>
        <w:t xml:space="preserve">specified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_rect_region_top</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_rect_region_left</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_rect_region_width</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_rect_region_height</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w:t>
      </w:r>
      <w:r w:rsidRPr="00D954BA">
        <w:rPr>
          <w:sz w:val="20"/>
          <w:lang w:val="en-GB" w:eastAsia="ko-KR"/>
        </w:rPr>
        <w:t>circ</w:t>
      </w:r>
      <w:r w:rsidRPr="00D954BA">
        <w:rPr>
          <w:rFonts w:hint="eastAsia"/>
          <w:sz w:val="20"/>
          <w:lang w:val="en-GB" w:eastAsia="ko-KR"/>
        </w:rPr>
        <w:t>ular region</w:t>
      </w:r>
      <w:r w:rsidR="00F87EDF">
        <w:rPr>
          <w:sz w:val="20"/>
          <w:lang w:val="en-GB" w:eastAsia="ko-KR"/>
        </w:rPr>
        <w:t>,</w:t>
      </w:r>
      <w:r w:rsidRPr="00D954BA">
        <w:rPr>
          <w:sz w:val="20"/>
          <w:lang w:val="en-GB" w:eastAsia="ko-KR"/>
        </w:rPr>
        <w:t xml:space="preserve"> </w:t>
      </w:r>
      <w:r w:rsidR="00F87EDF">
        <w:rPr>
          <w:sz w:val="20"/>
          <w:lang w:val="en-GB" w:eastAsia="ko-KR"/>
        </w:rPr>
        <w:t>specified</w:t>
      </w:r>
      <w:r w:rsidR="00F87EDF" w:rsidRPr="00D954BA">
        <w:rPr>
          <w:sz w:val="20"/>
          <w:lang w:val="en-GB" w:eastAsia="ko-KR"/>
        </w:rPr>
        <w:t xml:space="preserve">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_x</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_y</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rFonts w:hint="eastAsia"/>
          <w:sz w:val="20"/>
          <w:lang w:val="en-GB" w:eastAsia="ko-KR"/>
        </w:rPr>
        <w:t>_radius</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eastAsia="ko-KR"/>
        </w:rPr>
        <w:t>]</w:t>
      </w:r>
      <w:r w:rsidRPr="00D954BA">
        <w:rPr>
          <w:sz w:val="20"/>
          <w:lang w:val="en-GB" w:eastAsia="ko-KR"/>
        </w:rPr>
        <w:t>.</w:t>
      </w:r>
    </w:p>
    <w:p w14:paraId="0CC96C8A" w14:textId="5EBDCFB5" w:rsidR="00A1648A" w:rsidRDefault="00A1648A" w:rsidP="00066D3D">
      <w:pPr>
        <w:jc w:val="both"/>
        <w:rPr>
          <w:sz w:val="20"/>
          <w:lang w:val="en-GB" w:eastAsia="ko-KR"/>
        </w:rPr>
      </w:pPr>
      <w:r>
        <w:rPr>
          <w:sz w:val="20"/>
          <w:lang w:val="en-GB" w:eastAsia="ko-KR"/>
        </w:rPr>
        <w:t>Each active area shall contain at least one sample location. T</w:t>
      </w:r>
      <w:r w:rsidRPr="00A1648A">
        <w:rPr>
          <w:sz w:val="20"/>
          <w:lang w:val="en-GB" w:eastAsia="ko-KR"/>
        </w:rPr>
        <w:t xml:space="preserve">here shall not be any sample </w:t>
      </w:r>
      <w:r>
        <w:rPr>
          <w:sz w:val="20"/>
          <w:lang w:val="en-GB" w:eastAsia="ko-KR"/>
        </w:rPr>
        <w:t>location</w:t>
      </w:r>
      <w:r w:rsidRPr="00A1648A">
        <w:rPr>
          <w:sz w:val="20"/>
          <w:lang w:val="en-GB" w:eastAsia="ko-KR"/>
        </w:rPr>
        <w:t xml:space="preserve"> that is within </w:t>
      </w:r>
      <w:r>
        <w:rPr>
          <w:sz w:val="20"/>
          <w:lang w:val="en-GB" w:eastAsia="ko-KR"/>
        </w:rPr>
        <w:t xml:space="preserve">more than one </w:t>
      </w:r>
      <w:r w:rsidRPr="00A1648A">
        <w:rPr>
          <w:sz w:val="20"/>
          <w:lang w:val="en-GB" w:eastAsia="ko-KR"/>
        </w:rPr>
        <w:t>active area</w:t>
      </w:r>
      <w:r>
        <w:rPr>
          <w:sz w:val="20"/>
          <w:lang w:val="en-GB" w:eastAsia="ko-KR"/>
        </w:rPr>
        <w:t>.</w:t>
      </w:r>
    </w:p>
    <w:p w14:paraId="6392BF89" w14:textId="6E0F66D8" w:rsidR="00066D3D" w:rsidRPr="00D954BA" w:rsidRDefault="00591003" w:rsidP="00066D3D">
      <w:pPr>
        <w:jc w:val="both"/>
        <w:rPr>
          <w:sz w:val="20"/>
          <w:lang w:val="en-GB" w:eastAsia="ko-KR"/>
        </w:rPr>
      </w:pPr>
      <w:proofErr w:type="spellStart"/>
      <w:r>
        <w:rPr>
          <w:b/>
          <w:sz w:val="20"/>
          <w:lang w:val="en-GB" w:eastAsia="ko-KR"/>
        </w:rPr>
        <w:t>fisheye</w:t>
      </w:r>
      <w:r w:rsidR="00066D3D" w:rsidRPr="00D954BA">
        <w:rPr>
          <w:b/>
          <w:sz w:val="20"/>
          <w:lang w:val="en-GB" w:eastAsia="ko-KR"/>
        </w:rPr>
        <w:t>_scene</w:t>
      </w:r>
      <w:r w:rsidR="00066D3D" w:rsidRPr="00D954BA">
        <w:rPr>
          <w:rFonts w:hint="eastAsia"/>
          <w:b/>
          <w:sz w:val="20"/>
          <w:lang w:val="en-GB" w:eastAsia="ko-KR"/>
        </w:rPr>
        <w:t>_radius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specifies the radius of a circular region within 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where the obstruction, such as the camera body, is not </w:t>
      </w:r>
      <w:r w:rsidR="00066D3D">
        <w:rPr>
          <w:sz w:val="20"/>
          <w:lang w:val="en-GB" w:eastAsia="ko-KR"/>
        </w:rPr>
        <w:t xml:space="preserve">included </w:t>
      </w:r>
      <w:r w:rsidR="00066D3D" w:rsidRPr="00D954BA">
        <w:rPr>
          <w:rFonts w:hint="eastAsia"/>
          <w:sz w:val="20"/>
          <w:lang w:val="en-GB" w:eastAsia="ko-KR"/>
        </w:rPr>
        <w:t xml:space="preserve">in the region </w:t>
      </w:r>
      <w:r w:rsidR="00F87EDF">
        <w:rPr>
          <w:sz w:val="20"/>
          <w:lang w:val="en-GB" w:eastAsia="ko-KR"/>
        </w:rPr>
        <w:t>specified</w:t>
      </w:r>
      <w:r w:rsidR="00F87EDF" w:rsidRPr="00D954BA">
        <w:rPr>
          <w:rFonts w:hint="eastAsia"/>
          <w:sz w:val="20"/>
          <w:lang w:val="en-GB" w:eastAsia="ko-KR"/>
        </w:rPr>
        <w:t xml:space="preserve">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scene_radius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w:t>
      </w:r>
      <w:r w:rsidR="00066D3D" w:rsidRPr="00D954BA">
        <w:rPr>
          <w:sz w:val="20"/>
          <w:lang w:val="en-GB" w:eastAsia="ko-KR"/>
        </w:rPr>
        <w:t>_</w:t>
      </w:r>
      <w:r w:rsidR="00066D3D" w:rsidRPr="00D954BA">
        <w:rPr>
          <w:rFonts w:hint="eastAsia"/>
          <w:sz w:val="20"/>
          <w:lang w:val="en-GB" w:eastAsia="ko-KR"/>
        </w:rPr>
        <w:t>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shall be </w:t>
      </w:r>
      <w:r w:rsidR="00066D3D">
        <w:rPr>
          <w:sz w:val="20"/>
          <w:lang w:val="en-GB" w:eastAsia="ko-KR"/>
        </w:rPr>
        <w:t xml:space="preserve">less than or </w:t>
      </w:r>
      <w:r w:rsidR="00066D3D" w:rsidRPr="00D954BA">
        <w:rPr>
          <w:rFonts w:hint="eastAsia"/>
          <w:sz w:val="20"/>
          <w:lang w:val="en-GB" w:eastAsia="ko-KR"/>
        </w:rPr>
        <w:t xml:space="preserve">equal </w:t>
      </w:r>
      <w:r w:rsidR="00066D3D">
        <w:rPr>
          <w:sz w:val="20"/>
          <w:lang w:val="en-GB" w:eastAsia="ko-KR"/>
        </w:rPr>
        <w:t xml:space="preserve">to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T</w:t>
      </w:r>
      <w:r w:rsidR="00066D3D" w:rsidRPr="00D954BA">
        <w:rPr>
          <w:sz w:val="20"/>
          <w:lang w:val="en-GB" w:eastAsia="ko-KR"/>
        </w:rPr>
        <w:t xml:space="preserve">he enclosed area is the suggested area for stitching as recommended by the </w:t>
      </w:r>
      <w:r w:rsidR="00066D3D">
        <w:rPr>
          <w:sz w:val="20"/>
          <w:lang w:val="en-GB" w:eastAsia="ko-KR"/>
        </w:rPr>
        <w:t>encoder</w:t>
      </w:r>
      <w:r w:rsidR="00066D3D" w:rsidRPr="00D954BA">
        <w:rPr>
          <w:sz w:val="20"/>
          <w:lang w:val="en-GB" w:eastAsia="ko-KR"/>
        </w:rPr>
        <w:t>.</w:t>
      </w:r>
    </w:p>
    <w:p w14:paraId="0FCAC390" w14:textId="4608C210"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_azimuth</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_elevation</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sz w:val="20"/>
          <w:lang w:eastAsia="ko-KR"/>
        </w:rPr>
        <w:t>indicate</w:t>
      </w:r>
      <w:r w:rsidR="00066D3D" w:rsidRPr="00D954BA">
        <w:rPr>
          <w:sz w:val="20"/>
        </w:rPr>
        <w:t xml:space="preserve"> the </w:t>
      </w:r>
      <w:r w:rsidR="00066D3D" w:rsidRPr="00D954BA">
        <w:rPr>
          <w:rFonts w:hint="eastAsia"/>
          <w:sz w:val="20"/>
          <w:lang w:eastAsia="ko-KR"/>
        </w:rPr>
        <w:t>spherical coordinate</w:t>
      </w:r>
      <w:r w:rsidR="00066D3D">
        <w:rPr>
          <w:sz w:val="20"/>
          <w:lang w:eastAsia="ko-KR"/>
        </w:rPr>
        <w:t>s</w:t>
      </w:r>
      <w:r w:rsidR="00066D3D" w:rsidRPr="00D954BA">
        <w:rPr>
          <w:sz w:val="20"/>
        </w:rPr>
        <w:t xml:space="preserve"> that correspond to the </w:t>
      </w:r>
      <w:r w:rsidR="00C202D5">
        <w:rPr>
          <w:sz w:val="20"/>
        </w:rPr>
        <w:t>centre</w:t>
      </w:r>
      <w:r w:rsidR="00066D3D" w:rsidRPr="00D954BA">
        <w:rPr>
          <w:sz w:val="20"/>
        </w:rPr>
        <w:t xml:space="preserve"> of </w:t>
      </w:r>
      <w:r w:rsidR="00F87EDF" w:rsidRPr="00D954BA">
        <w:rPr>
          <w:sz w:val="20"/>
          <w:lang w:val="en-GB" w:eastAsia="ko-KR"/>
        </w:rPr>
        <w:t>the</w:t>
      </w:r>
      <w:r w:rsidR="00F87EDF">
        <w:rPr>
          <w:sz w:val="20"/>
          <w:lang w:val="en-GB" w:eastAsia="ko-KR"/>
        </w:rPr>
        <w:t xml:space="preserve"> circular region that contains </w:t>
      </w:r>
      <w:r w:rsidR="00066D3D" w:rsidRPr="00D954BA">
        <w:rPr>
          <w:sz w:val="20"/>
        </w:rPr>
        <w:t xml:space="preserve">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rFonts w:hint="eastAsia"/>
          <w:sz w:val="20"/>
          <w:lang w:eastAsia="ko-KR"/>
        </w:rPr>
        <w:t xml:space="preserve"> in the </w:t>
      </w:r>
      <w:r w:rsidR="00066D3D" w:rsidRPr="00D954BA">
        <w:rPr>
          <w:sz w:val="20"/>
        </w:rPr>
        <w:t xml:space="preserve">cropped output picture,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w:t>
      </w:r>
      <w:r w:rsidR="00066D3D" w:rsidRPr="00D954BA">
        <w:rPr>
          <w:sz w:val="20"/>
        </w:rPr>
        <w:t>degrees.</w:t>
      </w:r>
      <w:r w:rsidR="00066D3D" w:rsidRPr="00D954BA">
        <w:rPr>
          <w:rFonts w:hint="eastAsia"/>
          <w:sz w:val="20"/>
          <w:lang w:eastAsia="ko-KR"/>
        </w:rPr>
        <w:t xml:space="preserve"> </w:t>
      </w:r>
      <w:r w:rsidR="00066D3D" w:rsidRPr="00D954BA">
        <w:rPr>
          <w:sz w:val="20"/>
        </w:rPr>
        <w:t xml:space="preserve">The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camera_</w:t>
      </w:r>
      <w:r w:rsidR="00C202D5">
        <w:rPr>
          <w:sz w:val="20"/>
        </w:rPr>
        <w:t>centre</w:t>
      </w:r>
      <w:r w:rsidR="00066D3D" w:rsidRPr="00D954BA">
        <w:rPr>
          <w:rFonts w:hint="eastAsia"/>
          <w:sz w:val="20"/>
          <w:lang w:eastAsia="ko-KR"/>
        </w:rPr>
        <w:t>_azimuth</w:t>
      </w:r>
      <w:proofErr w:type="spellEnd"/>
      <w:r w:rsidR="00066D3D" w:rsidRPr="00D954BA">
        <w:rPr>
          <w:bCs/>
          <w:sz w:val="20"/>
        </w:rPr>
        <w:t>[ i ]</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CB38C2" w:rsidRPr="00D954BA">
        <w:rPr>
          <w:sz w:val="20"/>
        </w:rPr>
        <w:t> </w:t>
      </w:r>
      <w:r w:rsidR="00066D3D" w:rsidRPr="00D954BA">
        <w:rPr>
          <w:sz w:val="20"/>
          <w:lang w:eastAsia="ko-KR"/>
        </w:rPr>
        <w:t>796</w:t>
      </w:r>
      <w:r w:rsidR="00CB38C2" w:rsidRPr="00D954BA">
        <w:rPr>
          <w:sz w:val="20"/>
        </w:rPr>
        <w:t> </w:t>
      </w:r>
      <w:r w:rsidR="00066D3D" w:rsidRPr="00D954BA">
        <w:rPr>
          <w:sz w:val="20"/>
          <w:lang w:eastAsia="ko-KR"/>
        </w:rPr>
        <w:t>480) to</w:t>
      </w:r>
      <w:r w:rsidR="00066D3D" w:rsidRPr="00D954BA">
        <w:rPr>
          <w:sz w:val="20"/>
        </w:rPr>
        <w:t xml:space="preserve">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rFonts w:hint="eastAsia"/>
          <w:sz w:val="20"/>
          <w:lang w:eastAsia="ko-KR"/>
        </w:rPr>
        <w:t xml:space="preserve">, and the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_elevation</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 xml:space="preserve">240) to </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240), inclusive</w:t>
      </w:r>
      <w:r w:rsidR="00066D3D" w:rsidRPr="00D954BA">
        <w:rPr>
          <w:sz w:val="20"/>
        </w:rPr>
        <w:t>.</w:t>
      </w:r>
    </w:p>
    <w:p w14:paraId="70BD2827" w14:textId="5B3F8285" w:rsidR="00066D3D" w:rsidRDefault="00591003" w:rsidP="00066D3D">
      <w:pPr>
        <w:jc w:val="both"/>
        <w:rPr>
          <w:sz w:val="20"/>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w:t>
      </w:r>
      <w:r w:rsidR="00066D3D" w:rsidRPr="00D954BA">
        <w:rPr>
          <w:rFonts w:hint="eastAsia"/>
          <w:b/>
          <w:sz w:val="20"/>
          <w:lang w:eastAsia="ko-KR"/>
        </w:rPr>
        <w:t>_</w:t>
      </w:r>
      <w:r w:rsidR="00C202D5">
        <w:rPr>
          <w:b/>
          <w:sz w:val="20"/>
          <w:lang w:eastAsia="ko-KR"/>
        </w:rPr>
        <w:t>centre</w:t>
      </w:r>
      <w:r w:rsidR="00066D3D" w:rsidRPr="00D954BA">
        <w:rPr>
          <w:b/>
          <w:sz w:val="20"/>
          <w:lang w:eastAsia="ko-KR"/>
        </w:rPr>
        <w:t>_</w:t>
      </w:r>
      <w:proofErr w:type="gramStart"/>
      <w:r w:rsidR="00066D3D" w:rsidRPr="00D954BA">
        <w:rPr>
          <w:rFonts w:hint="eastAsia"/>
          <w:b/>
          <w:sz w:val="20"/>
          <w:lang w:eastAsia="ko-KR"/>
        </w:rPr>
        <w:t>tilt</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sidR="00066D3D" w:rsidRPr="00D954BA">
        <w:rPr>
          <w:rFonts w:hint="eastAsia"/>
          <w:sz w:val="20"/>
          <w:lang w:eastAsia="ko-KR"/>
        </w:rPr>
        <w:t xml:space="preserve">indicates the tilt angle of </w:t>
      </w:r>
      <w:r w:rsidR="004F365A" w:rsidRPr="004F365A">
        <w:rPr>
          <w:sz w:val="20"/>
          <w:lang w:eastAsia="ko-KR"/>
        </w:rPr>
        <w:t>the sphere region that correspond</w:t>
      </w:r>
      <w:r w:rsidR="004F365A">
        <w:rPr>
          <w:sz w:val="20"/>
          <w:lang w:eastAsia="ko-KR"/>
        </w:rPr>
        <w:t>s</w:t>
      </w:r>
      <w:r w:rsidR="004F365A" w:rsidRPr="004F365A">
        <w:rPr>
          <w:sz w:val="20"/>
          <w:lang w:eastAsia="ko-KR"/>
        </w:rPr>
        <w:t xml:space="preserve"> to </w:t>
      </w:r>
      <w:r w:rsidR="00066D3D" w:rsidRPr="00D954BA">
        <w:rPr>
          <w:rFonts w:hint="eastAsia"/>
          <w:sz w:val="20"/>
          <w:lang w:eastAsia="ko-KR"/>
        </w:rPr>
        <w:t>the 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sz w:val="20"/>
        </w:rPr>
        <w:t xml:space="preserve"> of the cropped output picture, in units of 2</w:t>
      </w:r>
      <w:r w:rsidR="00066D3D" w:rsidRPr="00D954BA">
        <w:rPr>
          <w:sz w:val="20"/>
          <w:vertAlign w:val="superscript"/>
        </w:rPr>
        <w:t>−16</w:t>
      </w:r>
      <w:r w:rsidR="00066D3D" w:rsidRPr="00D954BA">
        <w:rPr>
          <w:sz w:val="20"/>
        </w:rPr>
        <w:t xml:space="preserve"> degrees. The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w:t>
      </w:r>
      <w:proofErr w:type="gramStart"/>
      <w:r w:rsidR="00066D3D" w:rsidRPr="00D954BA">
        <w:rPr>
          <w:rFonts w:hint="eastAsia"/>
          <w:sz w:val="20"/>
          <w:lang w:eastAsia="ko-KR"/>
        </w:rPr>
        <w:t>tilt</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480)</w:t>
      </w:r>
      <w:r w:rsidR="00066D3D" w:rsidRPr="00D954BA">
        <w:rPr>
          <w:sz w:val="20"/>
        </w:rPr>
        <w:t xml:space="preserve"> to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sz w:val="20"/>
        </w:rPr>
        <w:t>.</w:t>
      </w:r>
    </w:p>
    <w:p w14:paraId="23BA4CE4" w14:textId="0D518781"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_offset_x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_offset_y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_offset_z</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hint="eastAsia"/>
          <w:sz w:val="20"/>
          <w:lang w:eastAsia="ko-KR"/>
        </w:rPr>
        <w:t xml:space="preserve"> indicate </w:t>
      </w:r>
      <w:r w:rsidR="00066D3D" w:rsidRPr="00D954BA">
        <w:rPr>
          <w:sz w:val="20"/>
          <w:lang w:eastAsia="ko-KR"/>
        </w:rPr>
        <w:t xml:space="preserve">the XYZ offset values, in </w:t>
      </w:r>
      <w:r w:rsidR="00066D3D" w:rsidRPr="00D954BA">
        <w:rPr>
          <w:rFonts w:hint="eastAsia"/>
          <w:sz w:val="20"/>
          <w:lang w:eastAsia="ko-KR"/>
        </w:rPr>
        <w:t xml:space="preserve">units </w:t>
      </w:r>
      <w:r w:rsidR="00066D3D" w:rsidRPr="00D954BA">
        <w:rPr>
          <w:rFonts w:hint="eastAsia"/>
          <w:sz w:val="20"/>
          <w:lang w:val="en-GB" w:eastAsia="ko-KR"/>
        </w:rPr>
        <w:t xml:space="preserve">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millimeters, of the focal </w:t>
      </w:r>
      <w:r w:rsidR="00C202D5">
        <w:rPr>
          <w:sz w:val="20"/>
          <w:lang w:eastAsia="ko-KR"/>
        </w:rPr>
        <w:t>centre</w:t>
      </w:r>
      <w:r w:rsidR="00066D3D" w:rsidRPr="00D954BA">
        <w:rPr>
          <w:sz w:val="20"/>
          <w:lang w:eastAsia="ko-KR"/>
        </w:rPr>
        <w:t xml:space="preserve"> of the fisheye camera lens corresponding to 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sz w:val="20"/>
          <w:lang w:eastAsia="ko-KR"/>
        </w:rPr>
        <w:t>active area</w:t>
      </w:r>
      <w:r w:rsidR="00066D3D" w:rsidRPr="00D954BA">
        <w:rPr>
          <w:sz w:val="20"/>
          <w:lang w:eastAsia="ko-KR"/>
        </w:rPr>
        <w:t xml:space="preserve"> from the focal </w:t>
      </w:r>
      <w:r w:rsidR="00C202D5">
        <w:rPr>
          <w:sz w:val="20"/>
          <w:lang w:eastAsia="ko-KR"/>
        </w:rPr>
        <w:t>centre</w:t>
      </w:r>
      <w:r w:rsidR="00066D3D" w:rsidRPr="00D954BA">
        <w:rPr>
          <w:sz w:val="20"/>
          <w:lang w:eastAsia="ko-KR"/>
        </w:rPr>
        <w:t xml:space="preserve"> origin of the overall fisheye camera configuration</w:t>
      </w:r>
      <w:r w:rsidR="00066D3D" w:rsidRPr="00D954BA">
        <w:rPr>
          <w:rFonts w:hint="eastAsia"/>
          <w:sz w:val="20"/>
          <w:lang w:eastAsia="ko-KR"/>
        </w:rPr>
        <w:t xml:space="preserve">. </w:t>
      </w:r>
      <w:r w:rsidR="00066D3D" w:rsidRPr="00D954BA">
        <w:rPr>
          <w:rFonts w:hint="eastAsia"/>
          <w:sz w:val="20"/>
          <w:lang w:val="en-GB" w:eastAsia="ko-KR"/>
        </w:rPr>
        <w:t xml:space="preserve">The value of </w:t>
      </w:r>
      <w:r w:rsidR="00066D3D">
        <w:rPr>
          <w:sz w:val="20"/>
          <w:lang w:val="en-GB" w:eastAsia="ko-KR"/>
        </w:rPr>
        <w:t xml:space="preserve">each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_offset_z</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eastAsia="ko-KR"/>
        </w:rPr>
        <w:t xml:space="preserve">, </w:t>
      </w:r>
      <w:r w:rsidR="00066D3D">
        <w:rPr>
          <w:sz w:val="20"/>
          <w:lang w:eastAsia="ko-KR"/>
        </w:rPr>
        <w:t>inclusive</w:t>
      </w:r>
      <w:r w:rsidR="00066D3D" w:rsidRPr="00D954BA">
        <w:rPr>
          <w:rFonts w:hint="eastAsia"/>
          <w:sz w:val="20"/>
          <w:lang w:val="en-GB" w:eastAsia="ko-KR"/>
        </w:rPr>
        <w:t>.</w:t>
      </w:r>
    </w:p>
    <w:p w14:paraId="3D248FE2" w14:textId="1CE4A28D" w:rsidR="00066D3D" w:rsidRDefault="00591003" w:rsidP="00066D3D">
      <w:pPr>
        <w:jc w:val="both"/>
        <w:rPr>
          <w:sz w:val="20"/>
          <w:lang w:eastAsia="ko-KR"/>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field_of_</w:t>
      </w:r>
      <w:proofErr w:type="gramStart"/>
      <w:r w:rsidR="00066D3D" w:rsidRPr="00D954BA">
        <w:rPr>
          <w:b/>
          <w:sz w:val="20"/>
          <w:lang w:eastAsia="ko-KR"/>
        </w:rPr>
        <w:t>view</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specifies </w:t>
      </w:r>
      <w:r w:rsidR="004F365A" w:rsidRPr="004F365A">
        <w:rPr>
          <w:sz w:val="20"/>
          <w:lang w:eastAsia="ko-KR"/>
        </w:rPr>
        <w:t xml:space="preserve">the field of view of the lens </w:t>
      </w:r>
      <w:r w:rsidR="004F365A">
        <w:rPr>
          <w:sz w:val="20"/>
          <w:lang w:eastAsia="ko-KR"/>
        </w:rPr>
        <w:t>that</w:t>
      </w:r>
      <w:r w:rsidR="004F365A" w:rsidRPr="004F365A">
        <w:rPr>
          <w:sz w:val="20"/>
          <w:lang w:eastAsia="ko-KR"/>
        </w:rPr>
        <w:t xml:space="preserve"> corresponds to </w:t>
      </w:r>
      <w:r w:rsidR="00066D3D" w:rsidRPr="00D954BA">
        <w:rPr>
          <w:sz w:val="20"/>
          <w:lang w:eastAsia="ko-KR"/>
        </w:rPr>
        <w:t xml:space="preserve">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w:t>
      </w:r>
      <w:r w:rsidR="00066D3D" w:rsidRPr="00D954BA">
        <w:rPr>
          <w:sz w:val="20"/>
          <w:lang w:val="en-GB" w:eastAsia="ko-KR"/>
        </w:rPr>
        <w:t>in the coded picture</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degrees. T</w:t>
      </w:r>
      <w:r w:rsidR="00066D3D" w:rsidRPr="00D954BA">
        <w:rPr>
          <w:rFonts w:hint="eastAsia"/>
          <w:sz w:val="20"/>
          <w:lang w:eastAsia="ko-KR"/>
        </w:rPr>
        <w:t xml:space="preserve">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field_of_</w:t>
      </w:r>
      <w:proofErr w:type="gramStart"/>
      <w:r w:rsidR="00066D3D" w:rsidRPr="00D954BA">
        <w:rPr>
          <w:rFonts w:hint="eastAsia"/>
          <w:sz w:val="20"/>
          <w:lang w:eastAsia="ko-KR"/>
        </w:rPr>
        <w:t>view</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360</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E45772">
        <w:rPr>
          <w:sz w:val="20"/>
        </w:rPr>
        <w:t xml:space="preserve"> (</w:t>
      </w:r>
      <w:r w:rsidR="00E45772" w:rsidRPr="00D954BA">
        <w:rPr>
          <w:sz w:val="20"/>
        </w:rPr>
        <w:t>i.e., </w:t>
      </w:r>
      <w:r w:rsidR="00E45772" w:rsidRPr="00E45772">
        <w:rPr>
          <w:sz w:val="20"/>
          <w:lang w:eastAsia="ko-KR"/>
        </w:rPr>
        <w:t>23</w:t>
      </w:r>
      <w:r w:rsidR="00E45772">
        <w:rPr>
          <w:sz w:val="20"/>
          <w:lang w:val="en-US" w:eastAsia="ko-KR"/>
        </w:rPr>
        <w:t> </w:t>
      </w:r>
      <w:r w:rsidR="00E45772" w:rsidRPr="00E45772">
        <w:rPr>
          <w:sz w:val="20"/>
          <w:lang w:eastAsia="ko-KR"/>
        </w:rPr>
        <w:t>592</w:t>
      </w:r>
      <w:r w:rsidR="00E45772">
        <w:rPr>
          <w:sz w:val="20"/>
          <w:lang w:val="en-US" w:eastAsia="ko-KR"/>
        </w:rPr>
        <w:t> </w:t>
      </w:r>
      <w:r w:rsidR="00E45772" w:rsidRPr="00E45772">
        <w:rPr>
          <w:sz w:val="20"/>
          <w:lang w:eastAsia="ko-KR"/>
        </w:rPr>
        <w:t>960</w:t>
      </w:r>
      <w:r w:rsidR="00E45772" w:rsidRPr="00D954BA">
        <w:rPr>
          <w:sz w:val="20"/>
          <w:lang w:eastAsia="ko-KR"/>
        </w:rPr>
        <w:t>)</w:t>
      </w:r>
      <w:r w:rsidR="00066D3D" w:rsidRPr="00D954BA">
        <w:rPr>
          <w:rFonts w:hint="eastAsia"/>
          <w:sz w:val="20"/>
          <w:lang w:eastAsia="ko-KR"/>
        </w:rPr>
        <w:t>, inclusive.</w:t>
      </w:r>
    </w:p>
    <w:p w14:paraId="3EB0AEC3" w14:textId="121E2D2A"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proofErr w:type="spellStart"/>
      <w:r w:rsidR="00066D3D" w:rsidRPr="00D954BA">
        <w:rPr>
          <w:rFonts w:hint="eastAsia"/>
          <w:b/>
          <w:sz w:val="20"/>
          <w:lang w:eastAsia="ko-KR"/>
        </w:rPr>
        <w:t>num_polynomial_</w:t>
      </w:r>
      <w:proofErr w:type="gramStart"/>
      <w:r w:rsidR="00066D3D" w:rsidRPr="00D954BA">
        <w:rPr>
          <w:rFonts w:hint="eastAsia"/>
          <w:b/>
          <w:sz w:val="20"/>
          <w:lang w:eastAsia="ko-KR"/>
        </w:rPr>
        <w:t>coef</w:t>
      </w:r>
      <w:r w:rsidR="00CC2F41">
        <w:rPr>
          <w:b/>
          <w:sz w:val="20"/>
          <w:lang w:eastAsia="ko-KR"/>
        </w:rPr>
        <w:t>f</w:t>
      </w:r>
      <w:r w:rsidR="00066D3D" w:rsidRPr="00D954BA">
        <w:rPr>
          <w:rFonts w:hint="eastAsia"/>
          <w:b/>
          <w:sz w:val="20"/>
          <w:lang w:eastAsia="ko-KR"/>
        </w:rPr>
        <w:t>s</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w:t>
      </w:r>
      <w:r w:rsidR="00066D3D" w:rsidRPr="00D954BA">
        <w:rPr>
          <w:sz w:val="20"/>
          <w:lang w:val="en-GB" w:eastAsia="ko-KR"/>
        </w:rPr>
        <w:t xml:space="preserve">specifies the number of polynomial coefficients </w:t>
      </w:r>
      <w:r w:rsidR="000473F7">
        <w:rPr>
          <w:sz w:val="20"/>
          <w:lang w:val="en-GB" w:eastAsia="ko-KR"/>
        </w:rPr>
        <w:t xml:space="preserve">for the circular region </w:t>
      </w:r>
      <w:r w:rsidR="00066D3D" w:rsidRPr="00D954BA">
        <w:rPr>
          <w:sz w:val="20"/>
          <w:lang w:val="en-GB" w:eastAsia="ko-KR"/>
        </w:rPr>
        <w:t xml:space="preserve">corresponding to the </w:t>
      </w:r>
      <w:r w:rsidR="00066D3D" w:rsidRPr="00D954BA">
        <w:rPr>
          <w:rFonts w:hint="eastAsia"/>
          <w:sz w:val="20"/>
          <w:lang w:val="en-GB" w:eastAsia="ko-KR"/>
        </w:rPr>
        <w:t>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rFonts w:hint="eastAsia"/>
          <w:sz w:val="20"/>
          <w:lang w:val="en-GB" w:eastAsia="ko-KR"/>
        </w:rPr>
        <w:t>.</w:t>
      </w:r>
      <w:r w:rsidR="00D20136">
        <w:rPr>
          <w:sz w:val="20"/>
          <w:lang w:val="en-GB" w:eastAsia="ko-KR"/>
        </w:rPr>
        <w:t xml:space="preserve"> The value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shall be in the range of 0 to 8, inclusive. Values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greater than 8 are reserved for future use </w:t>
      </w:r>
      <w:r w:rsidR="00D20136" w:rsidRPr="00B6042A">
        <w:rPr>
          <w:sz w:val="20"/>
          <w:lang w:val="en-GB" w:eastAsia="ko-KR"/>
        </w:rPr>
        <w:t>by ITU-T | ISO/IEC</w:t>
      </w:r>
      <w:r w:rsidR="00D20136">
        <w:rPr>
          <w:sz w:val="20"/>
          <w:lang w:val="en-GB" w:eastAsia="ko-KR"/>
        </w:rPr>
        <w:t xml:space="preserve">. </w:t>
      </w:r>
      <w:r w:rsidR="00D20136" w:rsidRPr="00A44B62">
        <w:rPr>
          <w:sz w:val="20"/>
        </w:rPr>
        <w:t xml:space="preserve">Decoders encountering </w:t>
      </w:r>
      <w:r w:rsidR="00A03C15">
        <w:rPr>
          <w:sz w:val="20"/>
        </w:rPr>
        <w:t>a fisheye video information</w:t>
      </w:r>
      <w:r w:rsidR="00D20136" w:rsidRPr="0050184D">
        <w:rPr>
          <w:sz w:val="20"/>
        </w:rPr>
        <w:t xml:space="preserve"> SEI message</w:t>
      </w:r>
      <w:r w:rsidR="00D20136" w:rsidRPr="00A44B62">
        <w:rPr>
          <w:sz w:val="20"/>
        </w:rPr>
        <w:t xml:space="preserve"> </w:t>
      </w:r>
      <w:r w:rsidR="00D20136">
        <w:rPr>
          <w:sz w:val="20"/>
        </w:rPr>
        <w:t xml:space="preserve">with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greater than 8 shall ignore </w:t>
      </w:r>
      <w:r w:rsidR="00D20136" w:rsidRPr="00A44B62">
        <w:rPr>
          <w:sz w:val="20"/>
        </w:rPr>
        <w:t xml:space="preserve">the </w:t>
      </w:r>
      <w:r w:rsidR="00A03C15">
        <w:rPr>
          <w:sz w:val="20"/>
        </w:rPr>
        <w:t>fisheye video information</w:t>
      </w:r>
      <w:r w:rsidR="00D20136" w:rsidRPr="00A44B62">
        <w:rPr>
          <w:sz w:val="20"/>
        </w:rPr>
        <w:t xml:space="preserve"> SEI message.</w:t>
      </w:r>
    </w:p>
    <w:p w14:paraId="1B2D4AA1" w14:textId="120CE31F"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proofErr w:type="spellStart"/>
      <w:r w:rsidR="00066D3D" w:rsidRPr="00D954BA">
        <w:rPr>
          <w:rFonts w:hint="eastAsia"/>
          <w:b/>
          <w:sz w:val="20"/>
          <w:lang w:eastAsia="ko-KR"/>
        </w:rPr>
        <w:t>polynomial_coe</w:t>
      </w:r>
      <w:r w:rsidR="00CC2F41">
        <w:rPr>
          <w:b/>
          <w:sz w:val="20"/>
          <w:lang w:eastAsia="ko-KR"/>
        </w:rPr>
        <w:t>f</w:t>
      </w:r>
      <w:r w:rsidR="00066D3D" w:rsidRPr="00D954BA">
        <w:rPr>
          <w:rFonts w:hint="eastAsia"/>
          <w:b/>
          <w:sz w:val="20"/>
          <w:lang w:eastAsia="ko-KR"/>
        </w:rPr>
        <w:t>f</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specifies the j-</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066D3D" w:rsidRPr="00D954BA">
        <w:rPr>
          <w:sz w:val="20"/>
          <w:lang w:val="en-GB" w:eastAsia="ko-KR"/>
        </w:rPr>
        <w:t>polynomial coefficient value</w:t>
      </w:r>
      <w:r w:rsidR="0041447F">
        <w:rPr>
          <w:sz w:val="20"/>
          <w:lang w:val="en-GB" w:eastAsia="ko-KR"/>
        </w:rPr>
        <w:t>, in units of 2</w:t>
      </w:r>
      <w:r w:rsidR="0041447F" w:rsidRPr="0041447F">
        <w:rPr>
          <w:sz w:val="20"/>
          <w:vertAlign w:val="superscript"/>
          <w:lang w:val="en-GB" w:eastAsia="ko-KR"/>
        </w:rPr>
        <w:t>−24</w:t>
      </w:r>
      <w:r w:rsidR="0041447F">
        <w:rPr>
          <w:sz w:val="20"/>
          <w:lang w:val="en-GB" w:eastAsia="ko-KR"/>
        </w:rPr>
        <w:t>,</w:t>
      </w:r>
      <w:r w:rsidR="00066D3D" w:rsidRPr="00D954BA">
        <w:rPr>
          <w:sz w:val="20"/>
          <w:lang w:val="en-GB" w:eastAsia="ko-KR"/>
        </w:rPr>
        <w:t xml:space="preserve"> </w:t>
      </w:r>
      <w:r w:rsidR="00066D3D" w:rsidRPr="00D954BA">
        <w:rPr>
          <w:rFonts w:hint="eastAsia"/>
          <w:sz w:val="20"/>
          <w:lang w:val="en-GB" w:eastAsia="ko-KR"/>
        </w:rPr>
        <w:t>of</w:t>
      </w:r>
      <w:r w:rsidR="00066D3D" w:rsidRPr="00D954BA">
        <w:rPr>
          <w:sz w:val="20"/>
          <w:lang w:val="en-GB" w:eastAsia="ko-KR"/>
        </w:rPr>
        <w:t xml:space="preserve"> the</w:t>
      </w:r>
      <w:r w:rsidR="00066D3D" w:rsidRPr="00D954BA">
        <w:rPr>
          <w:rFonts w:hint="eastAsia"/>
          <w:sz w:val="20"/>
          <w:lang w:val="en-GB" w:eastAsia="ko-KR"/>
        </w:rPr>
        <w:t xml:space="preserve"> </w:t>
      </w:r>
      <w:r w:rsidR="00066D3D" w:rsidRPr="00D954BA">
        <w:rPr>
          <w:sz w:val="20"/>
          <w:lang w:val="en-GB" w:eastAsia="ko-KR"/>
        </w:rPr>
        <w:t>curve function</w:t>
      </w:r>
      <w:r w:rsidR="003736CB">
        <w:rPr>
          <w:rFonts w:eastAsia="Malgun Gothic" w:hint="eastAsia"/>
          <w:sz w:val="20"/>
          <w:lang w:val="en-GB" w:eastAsia="ko-KR"/>
        </w:rPr>
        <w:t xml:space="preserve"> that</w:t>
      </w:r>
      <w:r w:rsidR="00066D3D" w:rsidRPr="00D954BA">
        <w:rPr>
          <w:sz w:val="20"/>
          <w:lang w:val="en-GB" w:eastAsia="ko-KR"/>
        </w:rPr>
        <w:t xml:space="preserve"> </w:t>
      </w:r>
      <w:r w:rsidR="009773B0">
        <w:rPr>
          <w:rFonts w:eastAsia="Malgun Gothic" w:hint="eastAsia"/>
          <w:sz w:val="20"/>
          <w:lang w:val="en-GB" w:eastAsia="ko-KR"/>
        </w:rPr>
        <w:t>maps</w:t>
      </w:r>
      <w:r w:rsidR="003736CB" w:rsidRPr="00D954BA">
        <w:rPr>
          <w:sz w:val="20"/>
          <w:lang w:val="en-GB" w:eastAsia="ko-KR"/>
        </w:rPr>
        <w:t xml:space="preserve"> </w:t>
      </w:r>
      <w:r w:rsidR="00066D3D" w:rsidRPr="00D954BA">
        <w:rPr>
          <w:sz w:val="20"/>
          <w:lang w:val="en-GB" w:eastAsia="ko-KR"/>
        </w:rPr>
        <w:t xml:space="preserve">the </w:t>
      </w:r>
      <w:r w:rsidR="00E826A1">
        <w:rPr>
          <w:rFonts w:eastAsia="Malgun Gothic" w:hint="eastAsia"/>
          <w:sz w:val="20"/>
          <w:lang w:val="en-GB" w:eastAsia="ko-KR"/>
        </w:rPr>
        <w:t xml:space="preserve">normalized </w:t>
      </w:r>
      <w:r w:rsidR="00066D3D" w:rsidRPr="00D954BA">
        <w:rPr>
          <w:rFonts w:hint="eastAsia"/>
          <w:sz w:val="20"/>
          <w:lang w:val="en-GB" w:eastAsia="ko-KR"/>
        </w:rPr>
        <w:t>distance</w:t>
      </w:r>
      <w:r w:rsidR="00336E69">
        <w:rPr>
          <w:rFonts w:eastAsia="Malgun Gothic" w:hint="eastAsia"/>
          <w:sz w:val="20"/>
          <w:lang w:val="en-GB" w:eastAsia="ko-KR"/>
        </w:rPr>
        <w:t xml:space="preserve"> of</w:t>
      </w:r>
      <w:r w:rsidR="00066D3D" w:rsidRPr="00D954BA">
        <w:rPr>
          <w:sz w:val="20"/>
          <w:lang w:val="en-GB" w:eastAsia="ko-KR"/>
        </w:rPr>
        <w:t xml:space="preserve"> </w:t>
      </w:r>
      <w:r w:rsidR="00066D3D" w:rsidRPr="00D954BA">
        <w:rPr>
          <w:rFonts w:hint="eastAsia"/>
          <w:sz w:val="20"/>
          <w:lang w:val="en-GB" w:eastAsia="ko-KR"/>
        </w:rPr>
        <w:t xml:space="preserve">a </w:t>
      </w:r>
      <w:r w:rsidR="00066D3D" w:rsidRPr="00D954BA">
        <w:rPr>
          <w:sz w:val="20"/>
          <w:lang w:val="en-GB" w:eastAsia="ko-KR"/>
        </w:rPr>
        <w:t xml:space="preserve">luma sample </w:t>
      </w:r>
      <w:r w:rsidR="002E25F0">
        <w:rPr>
          <w:rFonts w:eastAsia="Malgun Gothic" w:hint="eastAsia"/>
          <w:sz w:val="20"/>
          <w:lang w:val="en-GB" w:eastAsia="ko-KR"/>
        </w:rPr>
        <w:t>from</w:t>
      </w:r>
      <w:r w:rsidR="002E25F0" w:rsidRPr="00D954BA">
        <w:rPr>
          <w:sz w:val="20"/>
          <w:lang w:val="en-GB" w:eastAsia="ko-KR"/>
        </w:rPr>
        <w:t xml:space="preserve"> </w:t>
      </w:r>
      <w:r w:rsidR="00066D3D" w:rsidRPr="00D954BA">
        <w:rPr>
          <w:sz w:val="20"/>
          <w:lang w:val="en-GB" w:eastAsia="ko-KR"/>
        </w:rPr>
        <w:t>the</w:t>
      </w:r>
      <w:r w:rsidR="007325E0">
        <w:rPr>
          <w:sz w:val="20"/>
          <w:lang w:val="en-GB" w:eastAsia="ko-KR"/>
        </w:rPr>
        <w:t xml:space="preserve"> centre of the</w:t>
      </w:r>
      <w:r w:rsidR="00066D3D" w:rsidRPr="00D954BA">
        <w:rPr>
          <w:sz w:val="20"/>
          <w:lang w:val="en-GB" w:eastAsia="ko-KR"/>
        </w:rPr>
        <w:t xml:space="preserve"> </w:t>
      </w:r>
      <w:r w:rsidR="00B151AC">
        <w:rPr>
          <w:rFonts w:eastAsia="Malgun Gothic" w:hint="eastAsia"/>
          <w:sz w:val="20"/>
          <w:lang w:val="en-GB" w:eastAsia="ko-KR"/>
        </w:rPr>
        <w:t>circular</w:t>
      </w:r>
      <w:r w:rsidR="007325E0">
        <w:rPr>
          <w:sz w:val="20"/>
          <w:lang w:val="en-GB" w:eastAsia="ko-KR"/>
        </w:rPr>
        <w:t xml:space="preserve"> region</w:t>
      </w:r>
      <w:r w:rsidR="00066D3D" w:rsidRPr="00D954BA">
        <w:rPr>
          <w:rFonts w:hint="eastAsia"/>
          <w:sz w:val="20"/>
          <w:lang w:val="en-GB" w:eastAsia="ko-KR"/>
        </w:rPr>
        <w:t xml:space="preserve"> </w:t>
      </w:r>
      <w:r w:rsidR="000473F7" w:rsidRPr="00D954BA">
        <w:rPr>
          <w:sz w:val="20"/>
          <w:lang w:val="en-GB" w:eastAsia="ko-KR"/>
        </w:rPr>
        <w:t xml:space="preserve">corresponding to the </w:t>
      </w:r>
      <w:r w:rsidR="000473F7" w:rsidRPr="00D954BA">
        <w:rPr>
          <w:rFonts w:hint="eastAsia"/>
          <w:sz w:val="20"/>
          <w:lang w:val="en-GB" w:eastAsia="ko-KR"/>
        </w:rPr>
        <w:t>i-</w:t>
      </w:r>
      <w:proofErr w:type="spellStart"/>
      <w:r w:rsidR="000473F7" w:rsidRPr="00D954BA">
        <w:rPr>
          <w:rFonts w:hint="eastAsia"/>
          <w:sz w:val="20"/>
          <w:lang w:val="en-GB" w:eastAsia="ko-KR"/>
        </w:rPr>
        <w:t>th</w:t>
      </w:r>
      <w:proofErr w:type="spellEnd"/>
      <w:r w:rsidR="000473F7" w:rsidRPr="00D954BA">
        <w:rPr>
          <w:rFonts w:hint="eastAsia"/>
          <w:sz w:val="20"/>
          <w:lang w:val="en-GB" w:eastAsia="ko-KR"/>
        </w:rPr>
        <w:t xml:space="preserve"> </w:t>
      </w:r>
      <w:r w:rsidR="000473F7">
        <w:rPr>
          <w:sz w:val="20"/>
          <w:lang w:val="en-GB" w:eastAsia="ko-KR"/>
        </w:rPr>
        <w:t>active area</w:t>
      </w:r>
      <w:r w:rsidR="000473F7" w:rsidRPr="00D954BA" w:rsidDel="003736CB">
        <w:rPr>
          <w:rFonts w:hint="eastAsia"/>
          <w:sz w:val="20"/>
          <w:lang w:val="en-GB" w:eastAsia="ko-KR"/>
        </w:rPr>
        <w:t xml:space="preserve"> </w:t>
      </w:r>
      <w:r w:rsidR="00066D3D" w:rsidRPr="00D954BA">
        <w:rPr>
          <w:rFonts w:hint="eastAsia"/>
          <w:sz w:val="20"/>
          <w:lang w:val="en-GB" w:eastAsia="ko-KR"/>
        </w:rPr>
        <w:t>to the angular value</w:t>
      </w:r>
      <w:r w:rsidR="00336E69">
        <w:rPr>
          <w:rFonts w:eastAsia="Malgun Gothic" w:hint="eastAsia"/>
          <w:sz w:val="20"/>
          <w:lang w:val="en-GB" w:eastAsia="ko-KR"/>
        </w:rPr>
        <w:t xml:space="preserve"> of</w:t>
      </w:r>
      <w:r w:rsidR="002E25F0">
        <w:rPr>
          <w:rFonts w:eastAsia="Malgun Gothic" w:hint="eastAsia"/>
          <w:sz w:val="20"/>
          <w:lang w:val="en-GB" w:eastAsia="ko-KR"/>
        </w:rPr>
        <w:t xml:space="preserve"> </w:t>
      </w:r>
      <w:r w:rsidR="00CC414C">
        <w:rPr>
          <w:rFonts w:eastAsia="Malgun Gothic" w:hint="eastAsia"/>
          <w:sz w:val="20"/>
          <w:lang w:val="en-GB" w:eastAsia="ko-KR"/>
        </w:rPr>
        <w:t xml:space="preserve">a </w:t>
      </w:r>
      <w:r w:rsidR="002E25F0">
        <w:rPr>
          <w:rFonts w:eastAsia="Malgun Gothic" w:hint="eastAsia"/>
          <w:sz w:val="20"/>
          <w:lang w:val="en-GB" w:eastAsia="ko-KR"/>
        </w:rPr>
        <w:t>sphere coordinate</w:t>
      </w:r>
      <w:r w:rsidR="00E826A1">
        <w:rPr>
          <w:rFonts w:eastAsia="Malgun Gothic" w:hint="eastAsia"/>
          <w:sz w:val="20"/>
          <w:lang w:val="en-GB" w:eastAsia="ko-KR"/>
        </w:rPr>
        <w:t xml:space="preserve"> </w:t>
      </w:r>
      <w:r w:rsidR="002E25F0">
        <w:rPr>
          <w:rFonts w:eastAsia="Malgun Gothic" w:hint="eastAsia"/>
          <w:sz w:val="20"/>
          <w:lang w:val="en-GB" w:eastAsia="ko-KR"/>
        </w:rPr>
        <w:t xml:space="preserve">from the normal vector of </w:t>
      </w:r>
      <w:r w:rsidR="004F365A" w:rsidRPr="004F365A">
        <w:rPr>
          <w:rFonts w:eastAsia="Malgun Gothic"/>
          <w:sz w:val="20"/>
          <w:lang w:val="en-GB" w:eastAsia="ko-KR"/>
        </w:rPr>
        <w:t>a nominal imaging plane that passes through the centr</w:t>
      </w:r>
      <w:r w:rsidR="004F365A">
        <w:rPr>
          <w:rFonts w:eastAsia="Malgun Gothic"/>
          <w:sz w:val="20"/>
          <w:lang w:val="en-GB" w:eastAsia="ko-KR"/>
        </w:rPr>
        <w:t>e</w:t>
      </w:r>
      <w:r w:rsidR="004F365A" w:rsidRPr="004F365A">
        <w:rPr>
          <w:rFonts w:eastAsia="Malgun Gothic"/>
          <w:sz w:val="20"/>
          <w:lang w:val="en-GB" w:eastAsia="ko-KR"/>
        </w:rPr>
        <w:t xml:space="preserve"> of the sphere coordinate system for the i-</w:t>
      </w:r>
      <w:proofErr w:type="spellStart"/>
      <w:r w:rsidR="004F365A" w:rsidRPr="004F365A">
        <w:rPr>
          <w:rFonts w:eastAsia="Malgun Gothic"/>
          <w:sz w:val="20"/>
          <w:lang w:val="en-GB" w:eastAsia="ko-KR"/>
        </w:rPr>
        <w:t>th</w:t>
      </w:r>
      <w:proofErr w:type="spellEnd"/>
      <w:r w:rsidR="004F365A" w:rsidRPr="004F365A">
        <w:rPr>
          <w:rFonts w:eastAsia="Malgun Gothic"/>
          <w:sz w:val="20"/>
          <w:lang w:val="en-GB" w:eastAsia="ko-KR"/>
        </w:rPr>
        <w:t xml:space="preserve"> active region</w:t>
      </w:r>
      <w:r w:rsidR="00336E69">
        <w:rPr>
          <w:rFonts w:eastAsia="Malgun Gothic" w:hint="eastAsia"/>
          <w:sz w:val="20"/>
          <w:lang w:val="en-GB" w:eastAsia="ko-KR"/>
        </w:rPr>
        <w:t>.</w:t>
      </w:r>
      <w:r w:rsidR="00066D3D">
        <w:rPr>
          <w:sz w:val="20"/>
          <w:lang w:val="en-GB" w:eastAsia="ko-KR"/>
        </w:rPr>
        <w:t xml:space="preserve"> </w:t>
      </w:r>
      <w:r w:rsidR="00066D3D" w:rsidRPr="00D954BA">
        <w:rPr>
          <w:rFonts w:hint="eastAsia"/>
          <w:sz w:val="20"/>
          <w:lang w:val="en-GB" w:eastAsia="ko-KR"/>
        </w:rPr>
        <w:t xml:space="preserve">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polynomial_</w:t>
      </w:r>
      <w:proofErr w:type="gramStart"/>
      <w:r w:rsidR="00066D3D" w:rsidRPr="00D954BA">
        <w:rPr>
          <w:rFonts w:hint="eastAsia"/>
          <w:sz w:val="20"/>
          <w:lang w:val="en-GB" w:eastAsia="ko-KR"/>
        </w:rPr>
        <w:t>coef</w:t>
      </w:r>
      <w:r w:rsidR="00CC2F41">
        <w:rPr>
          <w:sz w:val="20"/>
          <w:lang w:val="en-GB" w:eastAsia="ko-KR"/>
        </w:rPr>
        <w:t>f</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shall be in the range of </w:t>
      </w:r>
      <w:r w:rsidR="00A579DC" w:rsidRPr="00A579DC">
        <w:rPr>
          <w:sz w:val="20"/>
          <w:lang w:eastAsia="ko-KR"/>
        </w:rPr>
        <w:t>−</w:t>
      </w:r>
      <w:r w:rsidR="00A579DC" w:rsidRPr="00A579DC">
        <w:rPr>
          <w:rFonts w:hint="eastAsia"/>
          <w:sz w:val="20"/>
          <w:lang w:val="en-GB" w:eastAsia="ko-KR"/>
        </w:rPr>
        <w:t>128</w:t>
      </w:r>
      <w:r w:rsidR="00A579DC" w:rsidRPr="00A579DC">
        <w:rPr>
          <w:sz w:val="20"/>
        </w:rPr>
        <w:t> </w:t>
      </w:r>
      <w:r w:rsidR="00A579DC" w:rsidRPr="00A579DC">
        <w:rPr>
          <w:rFonts w:hint="eastAsia"/>
          <w:sz w:val="20"/>
          <w:lang w:val="en-GB" w:eastAsia="ko-KR"/>
        </w:rPr>
        <w:t>*</w:t>
      </w:r>
      <w:r w:rsidR="00A579DC" w:rsidRPr="00A579DC">
        <w:rPr>
          <w:sz w:val="20"/>
        </w:rPr>
        <w:t> </w:t>
      </w:r>
      <w:r w:rsidR="00A579DC" w:rsidRPr="00A579DC">
        <w:rPr>
          <w:sz w:val="20"/>
          <w:lang w:eastAsia="ko-KR"/>
        </w:rPr>
        <w:t>2</w:t>
      </w:r>
      <w:r w:rsidR="00A579DC" w:rsidRPr="00A579DC">
        <w:rPr>
          <w:rFonts w:hint="eastAsia"/>
          <w:sz w:val="20"/>
          <w:vertAlign w:val="superscript"/>
          <w:lang w:eastAsia="ko-KR"/>
        </w:rPr>
        <w:t>24</w:t>
      </w:r>
      <w:r w:rsidR="00066D3D" w:rsidRPr="00A579DC">
        <w:rPr>
          <w:rFonts w:hint="eastAsia"/>
          <w:sz w:val="20"/>
          <w:lang w:val="en-GB" w:eastAsia="ko-KR"/>
        </w:rPr>
        <w:t xml:space="preserve"> </w:t>
      </w:r>
      <w:r w:rsidR="00A579DC" w:rsidRPr="00A579DC">
        <w:rPr>
          <w:rFonts w:hint="eastAsia"/>
          <w:sz w:val="20"/>
          <w:lang w:val="en-GB" w:eastAsia="ko-KR"/>
        </w:rPr>
        <w:t>(i.e.,</w:t>
      </w:r>
      <w:r w:rsidR="00A579DC" w:rsidRPr="00A579DC">
        <w:rPr>
          <w:sz w:val="20"/>
        </w:rPr>
        <w:t> 2 147 483 648</w:t>
      </w:r>
      <w:r w:rsidR="00A579DC" w:rsidRPr="00A579DC">
        <w:rPr>
          <w:rFonts w:hint="eastAsia"/>
          <w:sz w:val="20"/>
          <w:lang w:eastAsia="ko-KR"/>
        </w:rPr>
        <w:t>)</w:t>
      </w:r>
      <w:r w:rsidR="00A579DC" w:rsidRPr="00A579DC">
        <w:rPr>
          <w:rFonts w:hint="eastAsia"/>
          <w:sz w:val="20"/>
          <w:lang w:val="en-GB" w:eastAsia="ko-KR"/>
        </w:rPr>
        <w:t xml:space="preserve"> </w:t>
      </w:r>
      <w:r w:rsidR="00066D3D" w:rsidRPr="00D954BA">
        <w:rPr>
          <w:rFonts w:hint="eastAsia"/>
          <w:sz w:val="20"/>
          <w:lang w:val="en-GB" w:eastAsia="ko-KR"/>
        </w:rPr>
        <w:t xml:space="preserve">to </w:t>
      </w:r>
      <w:r w:rsidR="00A579DC">
        <w:rPr>
          <w:rFonts w:eastAsia="Malgun Gothic" w:hint="eastAsia"/>
          <w:sz w:val="20"/>
          <w:lang w:val="en-GB" w:eastAsia="ko-KR"/>
        </w:rPr>
        <w:t>128</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rFonts w:hint="eastAsia"/>
          <w:sz w:val="20"/>
          <w:vertAlign w:val="superscript"/>
          <w:lang w:eastAsia="ko-KR"/>
        </w:rPr>
        <w:t>24</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A579DC" w:rsidRPr="00A579DC">
        <w:rPr>
          <w:sz w:val="20"/>
        </w:rPr>
        <w:t>2</w:t>
      </w:r>
      <w:r w:rsidR="00A579DC" w:rsidRPr="00D954BA">
        <w:rPr>
          <w:sz w:val="20"/>
        </w:rPr>
        <w:t> </w:t>
      </w:r>
      <w:r w:rsidR="00A579DC" w:rsidRPr="00A579DC">
        <w:rPr>
          <w:sz w:val="20"/>
        </w:rPr>
        <w:t>147</w:t>
      </w:r>
      <w:r w:rsidR="00A579DC" w:rsidRPr="00D954BA">
        <w:rPr>
          <w:sz w:val="20"/>
        </w:rPr>
        <w:t> </w:t>
      </w:r>
      <w:r w:rsidR="00A579DC" w:rsidRPr="00A579DC">
        <w:rPr>
          <w:sz w:val="20"/>
        </w:rPr>
        <w:t>483</w:t>
      </w:r>
      <w:r w:rsidR="00A579DC" w:rsidRPr="00D954BA">
        <w:rPr>
          <w:sz w:val="20"/>
        </w:rPr>
        <w:t> </w:t>
      </w:r>
      <w:r w:rsidR="00A579DC" w:rsidRPr="00A579DC">
        <w:rPr>
          <w:sz w:val="20"/>
        </w:rPr>
        <w:t>647</w:t>
      </w:r>
      <w:r w:rsidR="00066D3D" w:rsidRPr="00D954BA">
        <w:rPr>
          <w:sz w:val="20"/>
          <w:lang w:eastAsia="ko-KR"/>
        </w:rPr>
        <w:t>)</w:t>
      </w:r>
      <w:r w:rsidR="00066D3D">
        <w:rPr>
          <w:sz w:val="20"/>
          <w:lang w:eastAsia="ko-KR"/>
        </w:rPr>
        <w:t>, inclusive</w:t>
      </w:r>
      <w:r w:rsidR="00066D3D" w:rsidRPr="00D954BA">
        <w:rPr>
          <w:rFonts w:hint="eastAsia"/>
          <w:sz w:val="20"/>
          <w:lang w:val="en-GB" w:eastAsia="ko-KR"/>
        </w:rPr>
        <w:t>.</w:t>
      </w:r>
    </w:p>
    <w:p w14:paraId="6BFC5530" w14:textId="5DB7D9F5" w:rsidR="00D83348" w:rsidRPr="00D9671A" w:rsidRDefault="00D83348" w:rsidP="00537E58">
      <w:pPr>
        <w:keepNext/>
        <w:keepLines/>
        <w:spacing w:before="360"/>
        <w:outlineLvl w:val="0"/>
        <w:rPr>
          <w:ins w:id="371" w:author="Ye-Kui Wang d00 (Macao changes)" w:date="2018-11-15T15:46:00Z"/>
          <w:i/>
          <w:noProof/>
          <w:sz w:val="24"/>
        </w:rPr>
      </w:pPr>
      <w:ins w:id="372" w:author="Ye-Kui Wang d00 (Macao changes)" w:date="2018-11-15T15:46:00Z">
        <w:r w:rsidRPr="00D9671A">
          <w:rPr>
            <w:i/>
            <w:noProof/>
            <w:sz w:val="24"/>
          </w:rPr>
          <w:t>In D.</w:t>
        </w:r>
        <w:r>
          <w:rPr>
            <w:i/>
            <w:noProof/>
            <w:sz w:val="24"/>
          </w:rPr>
          <w:t>3.41.6.</w:t>
        </w:r>
        <w:r w:rsidRPr="00D9671A">
          <w:rPr>
            <w:i/>
            <w:noProof/>
            <w:sz w:val="24"/>
          </w:rPr>
          <w:t>2</w:t>
        </w:r>
        <w:r>
          <w:rPr>
            <w:i/>
            <w:noProof/>
            <w:sz w:val="24"/>
          </w:rPr>
          <w:t xml:space="preserve"> (</w:t>
        </w:r>
        <w:r w:rsidRPr="00D83348">
          <w:rPr>
            <w:i/>
            <w:noProof/>
            <w:sz w:val="24"/>
          </w:rPr>
          <w:t>Projection for one sample location</w:t>
        </w:r>
        <w:r>
          <w:rPr>
            <w:i/>
            <w:noProof/>
            <w:sz w:val="24"/>
          </w:rPr>
          <w:t>)</w:t>
        </w:r>
        <w:r w:rsidRPr="00D9671A">
          <w:rPr>
            <w:i/>
            <w:noProof/>
            <w:sz w:val="24"/>
          </w:rPr>
          <w:t xml:space="preserve">, </w:t>
        </w:r>
      </w:ins>
      <w:ins w:id="373" w:author="Ye-Kui Wang d00 (Macao changes)" w:date="2018-12-23T22:55:00Z">
        <w:r w:rsidR="00537E58">
          <w:rPr>
            <w:i/>
            <w:noProof/>
            <w:sz w:val="24"/>
          </w:rPr>
          <w:t xml:space="preserve">in </w:t>
        </w:r>
      </w:ins>
      <w:ins w:id="374" w:author="Ye-Kui Wang d00 (Macao changes)" w:date="2018-12-23T22:56:00Z">
        <w:r w:rsidR="00537E58">
          <w:rPr>
            <w:i/>
            <w:noProof/>
            <w:sz w:val="24"/>
          </w:rPr>
          <w:t xml:space="preserve">Equation D-57, </w:t>
        </w:r>
      </w:ins>
      <w:ins w:id="375" w:author="Ye-Kui Wang d00 (Macao changes)" w:date="2018-11-15T15:46:00Z">
        <w:r w:rsidRPr="00D9671A">
          <w:rPr>
            <w:i/>
            <w:noProof/>
            <w:sz w:val="24"/>
          </w:rPr>
          <w:t>replace</w:t>
        </w:r>
      </w:ins>
      <w:ins w:id="376" w:author="Ye-Kui Wang d00 (Macao changes)" w:date="2018-12-23T22:56:00Z">
        <w:r w:rsidR="00537E58">
          <w:rPr>
            <w:i/>
            <w:noProof/>
            <w:sz w:val="24"/>
          </w:rPr>
          <w:t xml:space="preserve"> </w:t>
        </w:r>
      </w:ins>
      <w:ins w:id="377" w:author="Ye-Kui Wang d00 (Macao changes)" w:date="2018-12-23T22:59:00Z">
        <w:r w:rsidR="00537E58">
          <w:rPr>
            <w:i/>
            <w:noProof/>
            <w:sz w:val="24"/>
          </w:rPr>
          <w:t>the following:</w:t>
        </w:r>
      </w:ins>
    </w:p>
    <w:p w14:paraId="4A5D04DA" w14:textId="0E75E9E7" w:rsidR="00D83348" w:rsidRPr="009256C8" w:rsidRDefault="00D83348" w:rsidP="00D83348">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ins w:id="378" w:author="Ye-Kui Wang d00 (Macao changes)" w:date="2018-11-15T15:46:00Z"/>
          <w:rFonts w:eastAsia="Malgun Gothic"/>
          <w:sz w:val="20"/>
          <w:szCs w:val="22"/>
          <w:lang w:val="en-GB" w:eastAsia="ko-KR"/>
        </w:rPr>
      </w:pPr>
      <w:ins w:id="379" w:author="Ye-Kui Wang d00 (Macao changes)" w:date="2018-11-15T15:46:00Z">
        <w:r w:rsidRPr="009256C8">
          <w:rPr>
            <w:rFonts w:eastAsia="Times New Roman"/>
            <w:sz w:val="20"/>
            <w:szCs w:val="22"/>
            <w:lang w:val="en-GB" w:eastAsia="ko-KR"/>
          </w:rPr>
          <w:t>θ</w:t>
        </w:r>
        <w:r w:rsidRPr="009256C8">
          <w:rPr>
            <w:rFonts w:eastAsia="Malgun Gothic"/>
            <w:sz w:val="20"/>
            <w:szCs w:val="22"/>
            <w:lang w:val="en-GB" w:eastAsia="ko-KR"/>
          </w:rPr>
          <w:t xml:space="preserve"> = </w:t>
        </w:r>
        <w:proofErr w:type="spellStart"/>
        <m:oMath>
          <m:r>
            <m:rPr>
              <m:nor/>
            </m:rPr>
            <w:rPr>
              <w:rFonts w:eastAsia="Malgun Gothic"/>
              <w:sz w:val="20"/>
              <w:szCs w:val="22"/>
              <w:lang w:val="en-GB" w:eastAsia="ko-KR"/>
            </w:rPr>
            <m:t>Asin</m:t>
          </m:r>
          <w:proofErr w:type="spellEnd"/>
          <m:d>
            <m:dPr>
              <m:ctrlPr>
                <w:rPr>
                  <w:rFonts w:ascii="Cambria Math" w:eastAsia="Malgun Gothic" w:hAnsi="Cambria Math"/>
                  <w:i/>
                  <w:sz w:val="20"/>
                  <w:szCs w:val="22"/>
                  <w:lang w:val="en-GB" w:eastAsia="ko-KR"/>
                </w:rPr>
              </m:ctrlPr>
            </m:dPr>
            <m:e>
              <m:r>
                <m:rPr>
                  <m:nor/>
                </m:rPr>
                <w:rPr>
                  <w:rFonts w:eastAsia="Malgun Gothic"/>
                  <w:sz w:val="20"/>
                  <w:szCs w:val="22"/>
                  <w:lang w:val="en-GB" w:eastAsia="ko-KR"/>
                </w:rPr>
                <m:t>z</m:t>
              </m:r>
              <m:r>
                <m:rPr>
                  <m:nor/>
                </m:rPr>
                <w:rPr>
                  <w:rFonts w:ascii="Cambria Math" w:eastAsia="Malgun Gothic"/>
                  <w:sz w:val="20"/>
                  <w:szCs w:val="22"/>
                  <w:lang w:val="en-GB" w:eastAsia="ko-KR"/>
                </w:rPr>
                <m:t xml:space="preserve"> </m:t>
              </m:r>
              <m:r>
                <m:rPr>
                  <m:nor/>
                </m:rPr>
                <w:rPr>
                  <w:rFonts w:eastAsia="Malgun Gothic"/>
                  <w:sz w:val="20"/>
                  <w:szCs w:val="22"/>
                  <w:lang w:val="en-GB" w:eastAsia="ko-KR"/>
                </w:rPr>
                <m:t>÷</m:t>
              </m:r>
              <m:r>
                <m:rPr>
                  <m:nor/>
                </m:rPr>
                <w:rPr>
                  <w:rFonts w:ascii="Cambria Math" w:eastAsia="Malgun Gothic"/>
                  <w:sz w:val="20"/>
                  <w:szCs w:val="22"/>
                  <w:lang w:val="en-GB" w:eastAsia="ko-KR"/>
                </w:rPr>
                <m:t xml:space="preserve"> </m:t>
              </m:r>
              <m:rad>
                <m:radPr>
                  <m:degHide m:val="1"/>
                  <m:ctrlPr>
                    <w:rPr>
                      <w:rFonts w:ascii="Cambria Math" w:eastAsia="Malgun Gothic" w:hAnsi="Cambria Math"/>
                      <w:i/>
                      <w:sz w:val="20"/>
                      <w:szCs w:val="22"/>
                      <w:lang w:val="en-GB" w:eastAsia="ko-KR"/>
                    </w:rPr>
                  </m:ctrlPr>
                </m:radPr>
                <m:deg/>
                <m:e>
                  <m:sSup>
                    <m:sSupPr>
                      <m:ctrlPr>
                        <w:rPr>
                          <w:rFonts w:ascii="Cambria Math" w:eastAsia="Malgun Gothic" w:hAnsi="Cambria Math"/>
                          <w:i/>
                          <w:sz w:val="20"/>
                          <w:szCs w:val="22"/>
                          <w:lang w:val="en-GB" w:eastAsia="ko-KR"/>
                        </w:rPr>
                      </m:ctrlPr>
                    </m:sSupPr>
                    <m:e>
                      <m:r>
                        <m:rPr>
                          <m:nor/>
                        </m:rPr>
                        <w:rPr>
                          <w:rFonts w:eastAsia="Malgun Gothic"/>
                          <w:sz w:val="20"/>
                          <w:szCs w:val="22"/>
                          <w:lang w:val="en-GB" w:eastAsia="ko-KR"/>
                        </w:rPr>
                        <m:t>x</m:t>
                      </m:r>
                    </m:e>
                    <m:sup>
                      <m:r>
                        <m:rPr>
                          <m:nor/>
                        </m:rPr>
                        <w:rPr>
                          <w:rFonts w:eastAsia="Malgun Gothic"/>
                          <w:sz w:val="20"/>
                          <w:szCs w:val="22"/>
                          <w:lang w:val="en-GB" w:eastAsia="ko-KR"/>
                        </w:rPr>
                        <m:t>2</m:t>
                      </m:r>
                    </m:sup>
                  </m:sSup>
                  <m:r>
                    <m:rPr>
                      <m:nor/>
                    </m:rPr>
                    <w:rPr>
                      <w:rFonts w:ascii="Cambria Math" w:eastAsia="Malgun Gothic"/>
                      <w:sz w:val="20"/>
                      <w:szCs w:val="22"/>
                      <w:lang w:val="en-GB" w:eastAsia="ko-KR"/>
                    </w:rPr>
                    <m:t xml:space="preserve"> </m:t>
                  </m:r>
                  <m:r>
                    <m:rPr>
                      <m:nor/>
                    </m:rPr>
                    <w:rPr>
                      <w:rFonts w:eastAsia="Malgun Gothic"/>
                      <w:sz w:val="20"/>
                      <w:szCs w:val="22"/>
                      <w:lang w:val="en-GB" w:eastAsia="ko-KR"/>
                    </w:rPr>
                    <m:t>+</m:t>
                  </m:r>
                  <m:r>
                    <m:rPr>
                      <m:nor/>
                    </m:rPr>
                    <w:rPr>
                      <w:rFonts w:ascii="Cambria Math" w:eastAsia="Malgun Gothic"/>
                      <w:sz w:val="20"/>
                      <w:szCs w:val="22"/>
                      <w:lang w:val="en-GB" w:eastAsia="ko-KR"/>
                    </w:rPr>
                    <m:t xml:space="preserve"> </m:t>
                  </m:r>
                  <m:sSup>
                    <m:sSupPr>
                      <m:ctrlPr>
                        <w:rPr>
                          <w:rFonts w:ascii="Cambria Math" w:eastAsia="Malgun Gothic" w:hAnsi="Cambria Math"/>
                          <w:i/>
                          <w:sz w:val="20"/>
                          <w:szCs w:val="22"/>
                          <w:lang w:val="en-GB" w:eastAsia="ko-KR"/>
                        </w:rPr>
                      </m:ctrlPr>
                    </m:sSupPr>
                    <m:e>
                      <m:r>
                        <m:rPr>
                          <m:nor/>
                        </m:rPr>
                        <w:rPr>
                          <w:rFonts w:eastAsia="Malgun Gothic"/>
                          <w:sz w:val="20"/>
                          <w:szCs w:val="22"/>
                          <w:lang w:val="en-GB" w:eastAsia="ko-KR"/>
                        </w:rPr>
                        <m:t>y</m:t>
                      </m:r>
                    </m:e>
                    <m:sup>
                      <m:r>
                        <m:rPr>
                          <m:nor/>
                        </m:rPr>
                        <w:rPr>
                          <w:rFonts w:eastAsia="Malgun Gothic"/>
                          <w:sz w:val="20"/>
                          <w:szCs w:val="22"/>
                          <w:lang w:val="en-GB" w:eastAsia="ko-KR"/>
                        </w:rPr>
                        <m:t>2</m:t>
                      </m:r>
                    </m:sup>
                  </m:sSup>
                  <m:r>
                    <m:rPr>
                      <m:nor/>
                    </m:rPr>
                    <w:rPr>
                      <w:rFonts w:ascii="Cambria Math" w:eastAsia="Malgun Gothic"/>
                      <w:sz w:val="20"/>
                      <w:szCs w:val="22"/>
                      <w:lang w:val="en-GB" w:eastAsia="ko-KR"/>
                    </w:rPr>
                    <m:t xml:space="preserve"> </m:t>
                  </m:r>
                  <m:r>
                    <m:rPr>
                      <m:nor/>
                    </m:rPr>
                    <w:rPr>
                      <w:rFonts w:eastAsia="Malgun Gothic"/>
                      <w:sz w:val="20"/>
                      <w:szCs w:val="22"/>
                      <w:lang w:val="en-GB" w:eastAsia="ko-KR"/>
                    </w:rPr>
                    <m:t>+</m:t>
                  </m:r>
                  <m:r>
                    <m:rPr>
                      <m:nor/>
                    </m:rPr>
                    <w:rPr>
                      <w:rFonts w:ascii="Cambria Math" w:eastAsia="Malgun Gothic"/>
                      <w:sz w:val="20"/>
                      <w:szCs w:val="22"/>
                      <w:lang w:val="en-GB" w:eastAsia="ko-KR"/>
                    </w:rPr>
                    <m:t xml:space="preserve"> </m:t>
                  </m:r>
                  <m:sSup>
                    <m:sSupPr>
                      <m:ctrlPr>
                        <w:rPr>
                          <w:rFonts w:ascii="Cambria Math" w:eastAsia="Malgun Gothic" w:hAnsi="Cambria Math"/>
                          <w:i/>
                          <w:sz w:val="20"/>
                          <w:szCs w:val="22"/>
                          <w:lang w:val="en-GB" w:eastAsia="ko-KR"/>
                        </w:rPr>
                      </m:ctrlPr>
                    </m:sSupPr>
                    <m:e>
                      <m:r>
                        <m:rPr>
                          <m:nor/>
                        </m:rPr>
                        <w:rPr>
                          <w:rFonts w:eastAsia="Malgun Gothic"/>
                          <w:sz w:val="20"/>
                          <w:szCs w:val="22"/>
                          <w:lang w:val="en-GB" w:eastAsia="ko-KR"/>
                        </w:rPr>
                        <m:t>z</m:t>
                      </m:r>
                    </m:e>
                    <m:sup>
                      <m:r>
                        <m:rPr>
                          <m:nor/>
                        </m:rPr>
                        <w:rPr>
                          <w:rFonts w:eastAsia="Malgun Gothic"/>
                          <w:sz w:val="20"/>
                          <w:szCs w:val="22"/>
                          <w:lang w:val="en-GB" w:eastAsia="ko-KR"/>
                        </w:rPr>
                        <m:t>2</m:t>
                      </m:r>
                    </m:sup>
                  </m:sSup>
                </m:e>
              </m:rad>
            </m:e>
          </m:d>
          <m:r>
            <m:rPr>
              <m:nor/>
            </m:rPr>
            <w:rPr>
              <w:rFonts w:ascii="Cambria Math" w:eastAsia="Malgun Gothic"/>
              <w:sz w:val="20"/>
              <w:szCs w:val="22"/>
              <w:lang w:val="en-GB" w:eastAsia="ko-KR"/>
            </w:rPr>
            <m:t xml:space="preserve"> </m:t>
          </m:r>
          <m:r>
            <m:rPr>
              <m:nor/>
            </m:rPr>
            <w:rPr>
              <w:rFonts w:eastAsia="Malgun Gothic"/>
              <w:sz w:val="20"/>
              <w:szCs w:val="22"/>
              <w:lang w:val="en-GB" w:eastAsia="ko-KR"/>
            </w:rPr>
            <m:t>*</m:t>
          </m:r>
          <m:r>
            <m:rPr>
              <m:nor/>
            </m:rPr>
            <w:rPr>
              <w:rFonts w:ascii="Cambria Math" w:eastAsia="Malgun Gothic"/>
              <w:sz w:val="20"/>
              <w:szCs w:val="22"/>
              <w:lang w:val="en-GB" w:eastAsia="ko-KR"/>
            </w:rPr>
            <m:t xml:space="preserve"> </m:t>
          </m:r>
          <m:r>
            <m:rPr>
              <m:nor/>
            </m:rPr>
            <w:rPr>
              <w:rFonts w:eastAsia="Malgun Gothic"/>
              <w:sz w:val="20"/>
              <w:szCs w:val="22"/>
              <w:lang w:val="en-GB" w:eastAsia="ko-KR"/>
            </w:rPr>
            <m:t>180</m:t>
          </m:r>
          <m:r>
            <m:rPr>
              <m:nor/>
            </m:rPr>
            <w:rPr>
              <w:rFonts w:ascii="Cambria Math" w:eastAsia="Malgun Gothic"/>
              <w:sz w:val="20"/>
              <w:szCs w:val="22"/>
              <w:lang w:val="en-GB" w:eastAsia="ko-KR"/>
            </w:rPr>
            <m:t xml:space="preserve"> </m:t>
          </m:r>
          <m:r>
            <m:rPr>
              <m:nor/>
            </m:rPr>
            <w:rPr>
              <w:rFonts w:eastAsia="Malgun Gothic"/>
              <w:sz w:val="20"/>
              <w:szCs w:val="22"/>
              <w:lang w:val="en-GB" w:eastAsia="ko-KR"/>
            </w:rPr>
            <m:t>÷</m:t>
          </m:r>
          <m:r>
            <m:rPr>
              <m:nor/>
            </m:rPr>
            <w:rPr>
              <w:rFonts w:ascii="Cambria Math" w:eastAsia="Malgun Gothic"/>
              <w:sz w:val="20"/>
              <w:szCs w:val="22"/>
              <w:lang w:val="en-GB" w:eastAsia="ko-KR"/>
            </w:rPr>
            <m:t xml:space="preserve"> </m:t>
          </m:r>
          <m:r>
            <m:rPr>
              <m:nor/>
            </m:rPr>
            <w:rPr>
              <w:rFonts w:eastAsia="Malgun Gothic"/>
              <w:sz w:val="20"/>
              <w:szCs w:val="22"/>
              <w:lang w:val="en-GB" w:eastAsia="ko-KR"/>
            </w:rPr>
            <m:t>π</m:t>
          </m:r>
        </m:oMath>
      </w:ins>
    </w:p>
    <w:p w14:paraId="6D90071E" w14:textId="5982EA0B" w:rsidR="00D83348" w:rsidRPr="00D9671A" w:rsidRDefault="00D83348" w:rsidP="00D83348">
      <w:pPr>
        <w:keepNext/>
        <w:keepLines/>
        <w:spacing w:before="360"/>
        <w:outlineLvl w:val="1"/>
        <w:rPr>
          <w:ins w:id="380" w:author="Ye-Kui Wang d00 (Macao changes)" w:date="2018-11-15T15:46:00Z"/>
          <w:i/>
          <w:noProof/>
          <w:sz w:val="24"/>
        </w:rPr>
      </w:pPr>
      <w:ins w:id="381" w:author="Ye-Kui Wang d00 (Macao changes)" w:date="2018-11-15T15:46:00Z">
        <w:r w:rsidRPr="00D9671A">
          <w:rPr>
            <w:i/>
            <w:noProof/>
            <w:sz w:val="24"/>
          </w:rPr>
          <w:t>with</w:t>
        </w:r>
      </w:ins>
      <w:ins w:id="382" w:author="Ye-Kui Wang d00 (Macao changes)" w:date="2018-12-23T22:59:00Z">
        <w:r w:rsidR="00537E58">
          <w:rPr>
            <w:i/>
            <w:noProof/>
            <w:sz w:val="24"/>
          </w:rPr>
          <w:t xml:space="preserve"> the following</w:t>
        </w:r>
      </w:ins>
      <w:ins w:id="383" w:author="Ye-Kui Wang d00 (Macao changes)" w:date="2018-11-15T15:46:00Z">
        <w:r w:rsidRPr="00D9671A">
          <w:rPr>
            <w:i/>
            <w:noProof/>
            <w:sz w:val="24"/>
          </w:rPr>
          <w:t>:</w:t>
        </w:r>
      </w:ins>
    </w:p>
    <w:p w14:paraId="496E07A1" w14:textId="0C53601E" w:rsidR="00D83348" w:rsidRPr="00D9671A" w:rsidRDefault="00D83348" w:rsidP="00D83348">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ins w:id="384" w:author="Ye-Kui Wang d00 (Macao changes)" w:date="2018-11-15T15:46:00Z"/>
          <w:rFonts w:eastAsia="Malgun Gothic"/>
          <w:sz w:val="20"/>
          <w:szCs w:val="22"/>
          <w:lang w:eastAsia="ko-KR"/>
        </w:rPr>
      </w:pPr>
      <w:ins w:id="385" w:author="Ye-Kui Wang d00 (Macao changes)" w:date="2018-11-15T15:46:00Z">
        <w:r w:rsidRPr="00D9671A">
          <w:rPr>
            <w:rFonts w:eastAsia="Times New Roman"/>
            <w:sz w:val="20"/>
            <w:szCs w:val="22"/>
            <w:lang w:eastAsia="ko-KR"/>
          </w:rPr>
          <w:t>θ</w:t>
        </w:r>
        <w:r w:rsidRPr="00D9671A">
          <w:rPr>
            <w:rFonts w:eastAsia="Malgun Gothic"/>
            <w:sz w:val="20"/>
            <w:szCs w:val="22"/>
            <w:lang w:eastAsia="ko-KR"/>
          </w:rPr>
          <w:t xml:space="preserve"> = </w:t>
        </w:r>
        <w:proofErr w:type="spellStart"/>
        <m:oMath>
          <m:r>
            <m:rPr>
              <m:nor/>
            </m:rPr>
            <w:rPr>
              <w:rFonts w:eastAsia="Malgun Gothic"/>
              <w:sz w:val="20"/>
              <w:szCs w:val="22"/>
              <w:lang w:eastAsia="ko-KR"/>
            </w:rPr>
            <m:t>Asin</m:t>
          </m:r>
          <w:proofErr w:type="spellEnd"/>
          <m:d>
            <m:dPr>
              <m:ctrlPr>
                <w:rPr>
                  <w:rFonts w:ascii="Cambria Math" w:eastAsia="Malgun Gothic" w:hAnsi="Cambria Math"/>
                  <w:i/>
                  <w:sz w:val="20"/>
                  <w:szCs w:val="22"/>
                  <w:lang w:eastAsia="ko-KR"/>
                </w:rPr>
              </m:ctrlPr>
            </m:dPr>
            <m:e>
              <m:r>
                <m:rPr>
                  <m:nor/>
                </m:rPr>
                <w:rPr>
                  <w:rFonts w:eastAsia="Malgun Gothic"/>
                  <w:sz w:val="20"/>
                  <w:szCs w:val="22"/>
                  <w:lang w:eastAsia="ko-KR"/>
                </w:rPr>
                <m:t xml:space="preserve"> z ÷ </m:t>
              </m:r>
              <m:r>
                <m:rPr>
                  <m:nor/>
                </m:rPr>
                <w:rPr>
                  <w:rFonts w:eastAsia="Malgun Gothic"/>
                  <w:sz w:val="20"/>
                  <w:szCs w:val="22"/>
                  <w:highlight w:val="yellow"/>
                  <w:lang w:eastAsia="ko-KR"/>
                </w:rPr>
                <m:t>Sqrt(</m:t>
              </m:r>
              <m:sSup>
                <m:sSupPr>
                  <m:ctrlPr>
                    <w:rPr>
                      <w:rFonts w:ascii="Cambria Math" w:eastAsia="Malgun Gothic" w:hAnsi="Cambria Math"/>
                      <w:i/>
                      <w:sz w:val="20"/>
                      <w:szCs w:val="22"/>
                      <w:highlight w:val="yellow"/>
                      <w:lang w:eastAsia="ko-KR"/>
                    </w:rPr>
                  </m:ctrlPr>
                </m:sSupPr>
                <m:e>
                  <m:r>
                    <m:rPr>
                      <m:nor/>
                    </m:rPr>
                    <w:rPr>
                      <w:rFonts w:eastAsia="Malgun Gothic"/>
                      <w:sz w:val="20"/>
                      <w:szCs w:val="22"/>
                      <w:highlight w:val="yellow"/>
                      <w:lang w:eastAsia="ko-KR"/>
                    </w:rPr>
                    <m:t xml:space="preserve"> x</m:t>
                  </m:r>
                </m:e>
                <m:sup>
                  <m:r>
                    <m:rPr>
                      <m:nor/>
                    </m:rPr>
                    <w:rPr>
                      <w:rFonts w:eastAsia="Malgun Gothic"/>
                      <w:sz w:val="20"/>
                      <w:szCs w:val="22"/>
                      <w:highlight w:val="yellow"/>
                      <w:lang w:eastAsia="ko-KR"/>
                    </w:rPr>
                    <m:t>2</m:t>
                  </m:r>
                </m:sup>
              </m:sSup>
              <m:r>
                <m:rPr>
                  <m:nor/>
                </m:rPr>
                <w:rPr>
                  <w:rFonts w:eastAsia="Malgun Gothic"/>
                  <w:sz w:val="20"/>
                  <w:szCs w:val="22"/>
                  <w:highlight w:val="yellow"/>
                  <w:lang w:eastAsia="ko-KR"/>
                </w:rPr>
                <m:t xml:space="preserve"> + </m:t>
              </m:r>
              <m:sSup>
                <m:sSupPr>
                  <m:ctrlPr>
                    <w:rPr>
                      <w:rFonts w:ascii="Cambria Math" w:eastAsia="Malgun Gothic" w:hAnsi="Cambria Math"/>
                      <w:i/>
                      <w:sz w:val="20"/>
                      <w:szCs w:val="22"/>
                      <w:highlight w:val="yellow"/>
                      <w:lang w:eastAsia="ko-KR"/>
                    </w:rPr>
                  </m:ctrlPr>
                </m:sSupPr>
                <m:e>
                  <m:r>
                    <m:rPr>
                      <m:nor/>
                    </m:rPr>
                    <w:rPr>
                      <w:rFonts w:eastAsia="Malgun Gothic"/>
                      <w:sz w:val="20"/>
                      <w:szCs w:val="22"/>
                      <w:highlight w:val="yellow"/>
                      <w:lang w:eastAsia="ko-KR"/>
                    </w:rPr>
                    <m:t>y</m:t>
                  </m:r>
                </m:e>
                <m:sup>
                  <m:r>
                    <m:rPr>
                      <m:nor/>
                    </m:rPr>
                    <w:rPr>
                      <w:rFonts w:eastAsia="Malgun Gothic"/>
                      <w:sz w:val="20"/>
                      <w:szCs w:val="22"/>
                      <w:highlight w:val="yellow"/>
                      <w:lang w:eastAsia="ko-KR"/>
                    </w:rPr>
                    <m:t>2</m:t>
                  </m:r>
                </m:sup>
              </m:sSup>
              <m:r>
                <m:rPr>
                  <m:nor/>
                </m:rPr>
                <w:rPr>
                  <w:rFonts w:eastAsia="Malgun Gothic"/>
                  <w:sz w:val="20"/>
                  <w:szCs w:val="22"/>
                  <w:highlight w:val="yellow"/>
                  <w:lang w:eastAsia="ko-KR"/>
                </w:rPr>
                <m:t xml:space="preserve"> + </m:t>
              </m:r>
              <m:sSup>
                <m:sSupPr>
                  <m:ctrlPr>
                    <w:rPr>
                      <w:rFonts w:ascii="Cambria Math" w:eastAsia="Malgun Gothic" w:hAnsi="Cambria Math"/>
                      <w:i/>
                      <w:sz w:val="20"/>
                      <w:szCs w:val="22"/>
                      <w:highlight w:val="yellow"/>
                      <w:lang w:eastAsia="ko-KR"/>
                    </w:rPr>
                  </m:ctrlPr>
                </m:sSupPr>
                <m:e>
                  <m:r>
                    <m:rPr>
                      <m:nor/>
                    </m:rPr>
                    <w:rPr>
                      <w:rFonts w:eastAsia="Malgun Gothic"/>
                      <w:sz w:val="20"/>
                      <w:szCs w:val="22"/>
                      <w:highlight w:val="yellow"/>
                      <w:lang w:eastAsia="ko-KR"/>
                    </w:rPr>
                    <m:t>z</m:t>
                  </m:r>
                </m:e>
                <m:sup>
                  <m:r>
                    <m:rPr>
                      <m:nor/>
                    </m:rPr>
                    <w:rPr>
                      <w:rFonts w:eastAsia="Malgun Gothic"/>
                      <w:sz w:val="20"/>
                      <w:szCs w:val="22"/>
                      <w:highlight w:val="yellow"/>
                      <w:lang w:eastAsia="ko-KR"/>
                    </w:rPr>
                    <m:t>2</m:t>
                  </m:r>
                </m:sup>
              </m:sSup>
              <m:r>
                <w:rPr>
                  <w:rFonts w:ascii="Cambria Math" w:eastAsia="Malgun Gothic" w:hAnsi="Cambria Math"/>
                  <w:sz w:val="20"/>
                  <w:szCs w:val="22"/>
                  <w:highlight w:val="yellow"/>
                  <w:lang w:eastAsia="ko-KR"/>
                </w:rPr>
                <m:t>)</m:t>
              </m:r>
              <m:r>
                <w:rPr>
                  <w:rFonts w:ascii="Cambria Math" w:eastAsia="Malgun Gothic" w:hAnsi="Cambria Math"/>
                  <w:sz w:val="20"/>
                  <w:szCs w:val="22"/>
                  <w:lang w:eastAsia="ko-KR"/>
                </w:rPr>
                <m:t xml:space="preserve"> </m:t>
              </m:r>
            </m:e>
          </m:d>
          <m:r>
            <m:rPr>
              <m:nor/>
            </m:rPr>
            <w:rPr>
              <w:rFonts w:eastAsia="Malgun Gothic"/>
              <w:sz w:val="20"/>
              <w:szCs w:val="22"/>
              <w:lang w:eastAsia="ko-KR"/>
            </w:rPr>
            <m:t xml:space="preserve"> * 180 ÷ π</m:t>
          </m:r>
        </m:oMath>
      </w:ins>
    </w:p>
    <w:p w14:paraId="40DE4E2E" w14:textId="4EC48BF0" w:rsidR="00727E86" w:rsidRDefault="00727E86" w:rsidP="00727E86">
      <w:pPr>
        <w:keepNext/>
        <w:keepLines/>
        <w:spacing w:before="360"/>
        <w:outlineLvl w:val="0"/>
        <w:rPr>
          <w:ins w:id="386" w:author="Ye-Kui Wang d00" w:date="2018-11-15T15:12:00Z"/>
          <w:i/>
          <w:noProof/>
          <w:sz w:val="24"/>
        </w:rPr>
      </w:pPr>
      <w:ins w:id="387" w:author="Ye-Kui Wang d00" w:date="2018-11-15T15:12:00Z">
        <w:r w:rsidRPr="00A44B62">
          <w:rPr>
            <w:i/>
            <w:noProof/>
            <w:sz w:val="24"/>
          </w:rPr>
          <w:lastRenderedPageBreak/>
          <w:t>In D.3.</w:t>
        </w:r>
        <w:r>
          <w:rPr>
            <w:i/>
            <w:noProof/>
            <w:sz w:val="24"/>
          </w:rPr>
          <w:t>41.6.4 (</w:t>
        </w:r>
        <w:r w:rsidRPr="00727E86">
          <w:rPr>
            <w:i/>
            <w:noProof/>
            <w:sz w:val="24"/>
          </w:rPr>
          <w:t>Conversion of sample locations for rectangular region-wise packing</w:t>
        </w:r>
        <w:r>
          <w:rPr>
            <w:i/>
            <w:noProof/>
            <w:sz w:val="24"/>
          </w:rPr>
          <w:t>)</w:t>
        </w:r>
        <w:r w:rsidRPr="00A44B62">
          <w:rPr>
            <w:i/>
            <w:noProof/>
            <w:sz w:val="24"/>
          </w:rPr>
          <w:t>,</w:t>
        </w:r>
        <w:r>
          <w:rPr>
            <w:i/>
            <w:noProof/>
            <w:sz w:val="24"/>
          </w:rPr>
          <w:t xml:space="preserve"> Eq</w:t>
        </w:r>
      </w:ins>
      <w:ins w:id="388" w:author="Ye-Kui Wang d00" w:date="2018-12-23T22:34:00Z">
        <w:r w:rsidR="003878E3">
          <w:rPr>
            <w:i/>
            <w:noProof/>
            <w:sz w:val="24"/>
          </w:rPr>
          <w:t>uatio</w:t>
        </w:r>
      </w:ins>
      <w:ins w:id="389" w:author="Ye-Kui Wang d00" w:date="2018-11-15T15:12:00Z">
        <w:r>
          <w:rPr>
            <w:i/>
            <w:noProof/>
            <w:sz w:val="24"/>
          </w:rPr>
          <w:t>n D-</w:t>
        </w:r>
      </w:ins>
      <w:ins w:id="390" w:author="Ye-Kui Wang d00" w:date="2018-11-15T15:13:00Z">
        <w:r>
          <w:rPr>
            <w:i/>
            <w:noProof/>
            <w:sz w:val="24"/>
          </w:rPr>
          <w:t>59</w:t>
        </w:r>
      </w:ins>
      <w:ins w:id="391" w:author="Ye-Kui Wang d00" w:date="2018-11-15T15:12:00Z">
        <w:r>
          <w:rPr>
            <w:i/>
            <w:noProof/>
            <w:sz w:val="24"/>
          </w:rPr>
          <w:t xml:space="preserve">, replace </w:t>
        </w:r>
      </w:ins>
      <w:ins w:id="392" w:author="Ye-Kui Wang d00" w:date="2018-11-15T15:13:00Z">
        <w:r>
          <w:rPr>
            <w:i/>
            <w:noProof/>
            <w:sz w:val="24"/>
          </w:rPr>
          <w:t xml:space="preserve">the 8 instances of </w:t>
        </w:r>
      </w:ins>
      <w:ins w:id="393" w:author="Ye-Kui Wang d00" w:date="2018-11-15T15:12:00Z">
        <w:r>
          <w:rPr>
            <w:i/>
            <w:noProof/>
            <w:sz w:val="24"/>
          </w:rPr>
          <w:t>"</w:t>
        </w:r>
      </w:ins>
      <w:ins w:id="394" w:author="Ye-Kui Wang d00" w:date="2018-11-15T15:13:00Z">
        <w:r w:rsidRPr="003F3F11">
          <w:rPr>
            <w:rFonts w:hint="eastAsia"/>
            <w:lang w:val="en-GB"/>
          </w:rPr>
          <w:t>if (</w:t>
        </w:r>
        <w:r w:rsidRPr="003F3F11">
          <w:rPr>
            <w:lang w:val="en-GB"/>
          </w:rPr>
          <w:t> </w:t>
        </w:r>
        <w:proofErr w:type="spellStart"/>
        <w:r w:rsidRPr="003F3F11">
          <w:rPr>
            <w:rFonts w:hint="eastAsia"/>
            <w:lang w:val="en-GB"/>
          </w:rPr>
          <w:t>transformType</w:t>
        </w:r>
        <w:proofErr w:type="spellEnd"/>
        <w:r w:rsidRPr="003F3F11">
          <w:rPr>
            <w:lang w:val="en-GB"/>
          </w:rPr>
          <w:t>  </w:t>
        </w:r>
        <w:r w:rsidRPr="003F3F11">
          <w:rPr>
            <w:rFonts w:hint="eastAsia"/>
            <w:lang w:val="en-GB"/>
          </w:rPr>
          <w:t>=</w:t>
        </w:r>
        <w:r w:rsidRPr="003F3F11">
          <w:rPr>
            <w:lang w:val="en-GB"/>
          </w:rPr>
          <w:t> </w:t>
        </w:r>
        <w:r w:rsidRPr="003F3F11">
          <w:rPr>
            <w:rFonts w:hint="eastAsia"/>
            <w:lang w:val="en-GB"/>
          </w:rPr>
          <w:t>=</w:t>
        </w:r>
      </w:ins>
      <w:ins w:id="395" w:author="Ye-Kui Wang d00" w:date="2018-11-15T15:12:00Z">
        <w:r>
          <w:rPr>
            <w:i/>
            <w:noProof/>
            <w:sz w:val="24"/>
          </w:rPr>
          <w:t>" with "</w:t>
        </w:r>
      </w:ins>
      <w:ins w:id="396" w:author="Ye-Kui Wang d00" w:date="2018-11-15T15:14:00Z">
        <w:r w:rsidRPr="003F3F11">
          <w:rPr>
            <w:rFonts w:hint="eastAsia"/>
            <w:lang w:val="en-GB"/>
          </w:rPr>
          <w:t>if(</w:t>
        </w:r>
        <w:r w:rsidRPr="003F3F11">
          <w:rPr>
            <w:lang w:val="en-GB"/>
          </w:rPr>
          <w:t> </w:t>
        </w:r>
        <w:proofErr w:type="spellStart"/>
        <w:r w:rsidRPr="003F3F11">
          <w:rPr>
            <w:rFonts w:hint="eastAsia"/>
            <w:lang w:val="en-GB"/>
          </w:rPr>
          <w:t>transformType</w:t>
        </w:r>
        <w:proofErr w:type="spellEnd"/>
        <w:r w:rsidRPr="003F3F11">
          <w:rPr>
            <w:lang w:val="en-GB"/>
          </w:rPr>
          <w:t>  </w:t>
        </w:r>
        <w:r w:rsidRPr="003F3F11">
          <w:rPr>
            <w:rFonts w:hint="eastAsia"/>
            <w:lang w:val="en-GB"/>
          </w:rPr>
          <w:t>=</w:t>
        </w:r>
        <w:r w:rsidRPr="003F3F11">
          <w:rPr>
            <w:lang w:val="en-GB"/>
          </w:rPr>
          <w:t> </w:t>
        </w:r>
        <w:r w:rsidRPr="003F3F11">
          <w:rPr>
            <w:rFonts w:hint="eastAsia"/>
            <w:lang w:val="en-GB"/>
          </w:rPr>
          <w:t>=</w:t>
        </w:r>
      </w:ins>
      <w:ins w:id="397" w:author="Ye-Kui Wang d00" w:date="2018-11-15T15:12:00Z">
        <w:r>
          <w:rPr>
            <w:i/>
            <w:noProof/>
            <w:sz w:val="24"/>
          </w:rPr>
          <w:t>" (remov</w:t>
        </w:r>
      </w:ins>
      <w:ins w:id="398" w:author="Ye-Kui Wang d00" w:date="2018-12-23T22:53:00Z">
        <w:r w:rsidR="00537E58">
          <w:rPr>
            <w:i/>
            <w:noProof/>
            <w:sz w:val="24"/>
          </w:rPr>
          <w:t>ing</w:t>
        </w:r>
      </w:ins>
      <w:ins w:id="399" w:author="Ye-Kui Wang d00" w:date="2018-11-15T15:12:00Z">
        <w:r>
          <w:rPr>
            <w:i/>
            <w:noProof/>
            <w:sz w:val="24"/>
          </w:rPr>
          <w:t xml:space="preserve"> the space after "if").</w:t>
        </w:r>
      </w:ins>
    </w:p>
    <w:p w14:paraId="7B65D53B" w14:textId="77777777" w:rsidR="007C7167" w:rsidRPr="00A44B62" w:rsidRDefault="007C7167" w:rsidP="007C7167">
      <w:pPr>
        <w:keepNext/>
        <w:keepLines/>
        <w:spacing w:before="360"/>
        <w:outlineLvl w:val="0"/>
        <w:rPr>
          <w:i/>
          <w:noProof/>
          <w:sz w:val="24"/>
        </w:rPr>
      </w:pPr>
      <w:r w:rsidRPr="00A44B62">
        <w:rPr>
          <w:i/>
          <w:noProof/>
          <w:sz w:val="24"/>
        </w:rPr>
        <w:t>Renumber clause D.3.4</w:t>
      </w:r>
      <w:r>
        <w:rPr>
          <w:i/>
          <w:noProof/>
          <w:sz w:val="24"/>
        </w:rPr>
        <w:t>5</w:t>
      </w:r>
      <w:r w:rsidRPr="00A44B62">
        <w:rPr>
          <w:i/>
          <w:noProof/>
          <w:sz w:val="24"/>
        </w:rPr>
        <w:t xml:space="preserve"> (Reserved SEI message semantics) as D.3.4</w:t>
      </w:r>
      <w:r>
        <w:rPr>
          <w:i/>
          <w:noProof/>
          <w:sz w:val="24"/>
        </w:rPr>
        <w:t>7</w:t>
      </w:r>
      <w:r w:rsidRPr="00A44B62">
        <w:rPr>
          <w:i/>
          <w:noProof/>
          <w:sz w:val="24"/>
        </w:rPr>
        <w:t>.</w:t>
      </w:r>
    </w:p>
    <w:p w14:paraId="7DEB76C9" w14:textId="77777777" w:rsidR="007C7167" w:rsidRPr="00A44B62" w:rsidRDefault="007C7167" w:rsidP="007C7167">
      <w:pPr>
        <w:keepNext/>
        <w:keepLines/>
        <w:spacing w:before="360"/>
        <w:outlineLvl w:val="0"/>
        <w:rPr>
          <w:i/>
          <w:noProof/>
          <w:sz w:val="24"/>
        </w:rPr>
      </w:pPr>
      <w:r w:rsidRPr="00A44B62">
        <w:rPr>
          <w:i/>
          <w:noProof/>
          <w:sz w:val="24"/>
        </w:rPr>
        <w:t>Add clauses D.3.4</w:t>
      </w:r>
      <w:r>
        <w:rPr>
          <w:i/>
          <w:noProof/>
          <w:sz w:val="24"/>
        </w:rPr>
        <w:t>5</w:t>
      </w:r>
      <w:r w:rsidRPr="00A44B62">
        <w:rPr>
          <w:i/>
          <w:noProof/>
          <w:sz w:val="24"/>
        </w:rPr>
        <w:t xml:space="preserve"> </w:t>
      </w:r>
      <w:r>
        <w:rPr>
          <w:i/>
          <w:noProof/>
          <w:sz w:val="24"/>
        </w:rPr>
        <w:t xml:space="preserve">and </w:t>
      </w:r>
      <w:r w:rsidRPr="00A44B62">
        <w:rPr>
          <w:i/>
          <w:noProof/>
          <w:sz w:val="24"/>
        </w:rPr>
        <w:t>D.3.4</w:t>
      </w:r>
      <w:r>
        <w:rPr>
          <w:i/>
          <w:noProof/>
          <w:sz w:val="24"/>
        </w:rPr>
        <w:t>6</w:t>
      </w:r>
      <w:r w:rsidRPr="00A44B62">
        <w:rPr>
          <w:i/>
          <w:noProof/>
          <w:sz w:val="24"/>
        </w:rPr>
        <w:t>, as follows:</w:t>
      </w:r>
    </w:p>
    <w:p w14:paraId="220574F3" w14:textId="1AF55E2C"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DD275D">
        <w:rPr>
          <w:b/>
          <w:szCs w:val="22"/>
        </w:rPr>
        <w:t>5</w:t>
      </w:r>
      <w:r w:rsidRPr="003151FF">
        <w:rPr>
          <w:b/>
          <w:szCs w:val="22"/>
        </w:rPr>
        <w:tab/>
      </w:r>
      <w:r w:rsidR="00243B3A" w:rsidRPr="00243B3A">
        <w:rPr>
          <w:b/>
          <w:szCs w:val="22"/>
        </w:rPr>
        <w:t>SEI manifest</w:t>
      </w:r>
      <w:r w:rsidRPr="003151FF">
        <w:rPr>
          <w:b/>
          <w:szCs w:val="22"/>
        </w:rPr>
        <w:t xml:space="preserve"> SEI message semantics</w:t>
      </w:r>
    </w:p>
    <w:p w14:paraId="662FC5D5" w14:textId="7B7136E9" w:rsidR="00243B3A" w:rsidRDefault="00243B3A" w:rsidP="00B81C05">
      <w:pPr>
        <w:keepNext/>
        <w:jc w:val="both"/>
        <w:rPr>
          <w:sz w:val="20"/>
        </w:rPr>
      </w:pPr>
      <w:r>
        <w:rPr>
          <w:sz w:val="20"/>
        </w:rPr>
        <w:t xml:space="preserve">The SEI manifest SEI message </w:t>
      </w:r>
      <w:r w:rsidRPr="00D87DE4">
        <w:rPr>
          <w:sz w:val="20"/>
        </w:rPr>
        <w:t>convey</w:t>
      </w:r>
      <w:r>
        <w:rPr>
          <w:sz w:val="20"/>
        </w:rPr>
        <w:t>s</w:t>
      </w:r>
      <w:r w:rsidRPr="00D87DE4">
        <w:rPr>
          <w:sz w:val="20"/>
        </w:rPr>
        <w:t xml:space="preserve"> information on </w:t>
      </w:r>
      <w:r>
        <w:rPr>
          <w:sz w:val="20"/>
        </w:rPr>
        <w:t xml:space="preserve">SEI messages that </w:t>
      </w:r>
      <w:r w:rsidR="00B7644B">
        <w:rPr>
          <w:sz w:val="20"/>
        </w:rPr>
        <w:t>are indicated as expected</w:t>
      </w:r>
      <w:r>
        <w:rPr>
          <w:sz w:val="20"/>
        </w:rPr>
        <w:t xml:space="preserve"> </w:t>
      </w:r>
      <w:r w:rsidR="00BB6FCB">
        <w:rPr>
          <w:sz w:val="20"/>
        </w:rPr>
        <w:t xml:space="preserve">(i.e., likely) </w:t>
      </w:r>
      <w:r>
        <w:rPr>
          <w:sz w:val="20"/>
        </w:rPr>
        <w:t>to be present or not present. Such information may include:</w:t>
      </w:r>
    </w:p>
    <w:p w14:paraId="51C56A99" w14:textId="60555E22" w:rsidR="00243B3A" w:rsidRDefault="00BB6FCB" w:rsidP="00243B3A">
      <w:pPr>
        <w:pStyle w:val="ListParagraph"/>
        <w:numPr>
          <w:ilvl w:val="0"/>
          <w:numId w:val="55"/>
        </w:numPr>
        <w:contextualSpacing w:val="0"/>
        <w:jc w:val="both"/>
        <w:rPr>
          <w:sz w:val="20"/>
          <w:lang w:val="en-CA"/>
        </w:rPr>
      </w:pPr>
      <w:bookmarkStart w:id="400" w:name="_Hlk509422243"/>
      <w:r>
        <w:rPr>
          <w:sz w:val="20"/>
          <w:lang w:val="en-CA"/>
        </w:rPr>
        <w:t>The indication</w:t>
      </w:r>
      <w:r w:rsidR="00B7644B">
        <w:rPr>
          <w:sz w:val="20"/>
          <w:lang w:val="en-CA"/>
        </w:rPr>
        <w:t xml:space="preserve">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to be </w:t>
      </w:r>
      <w:r w:rsidR="00243B3A">
        <w:rPr>
          <w:sz w:val="20"/>
          <w:lang w:val="en-CA"/>
        </w:rPr>
        <w:t xml:space="preserve">present </w:t>
      </w:r>
      <w:r>
        <w:rPr>
          <w:sz w:val="20"/>
          <w:lang w:val="en-CA"/>
        </w:rPr>
        <w:t xml:space="preserve">(although not guaranteed to be present) </w:t>
      </w:r>
      <w:r w:rsidR="00243B3A">
        <w:rPr>
          <w:sz w:val="20"/>
          <w:lang w:val="en-CA"/>
        </w:rPr>
        <w:t>in the CVS</w:t>
      </w:r>
      <w:bookmarkEnd w:id="400"/>
      <w:r w:rsidR="00243B3A">
        <w:rPr>
          <w:sz w:val="20"/>
          <w:lang w:val="en-CA"/>
        </w:rPr>
        <w:t>.</w:t>
      </w:r>
    </w:p>
    <w:p w14:paraId="5105191A" w14:textId="53DAB2A3" w:rsidR="00243B3A" w:rsidRDefault="00243B3A" w:rsidP="00243B3A">
      <w:pPr>
        <w:pStyle w:val="ListParagraph"/>
        <w:numPr>
          <w:ilvl w:val="0"/>
          <w:numId w:val="55"/>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sidR="00B7644B">
        <w:rPr>
          <w:sz w:val="20"/>
        </w:rPr>
        <w:t xml:space="preserve">is </w:t>
      </w:r>
      <w:r w:rsidR="00B7644B">
        <w:rPr>
          <w:sz w:val="20"/>
          <w:lang w:val="en-CA"/>
        </w:rPr>
        <w:t>indicated as expected</w:t>
      </w:r>
      <w:r>
        <w:rPr>
          <w:sz w:val="20"/>
          <w:lang w:val="en-CA"/>
        </w:rPr>
        <w:t xml:space="preserve"> </w:t>
      </w:r>
      <w:r w:rsidR="00BB6FCB">
        <w:rPr>
          <w:sz w:val="20"/>
          <w:lang w:val="en-CA"/>
        </w:rPr>
        <w:t xml:space="preserve">(i.e., likely) </w:t>
      </w:r>
      <w:r>
        <w:rPr>
          <w:sz w:val="20"/>
          <w:lang w:val="en-CA"/>
        </w:rPr>
        <w:t>to be present in the CVS, t</w:t>
      </w:r>
      <w:r w:rsidRPr="0023008C">
        <w:rPr>
          <w:sz w:val="20"/>
          <w:lang w:val="en-CA"/>
        </w:rPr>
        <w:t xml:space="preserve">he </w:t>
      </w:r>
      <w:r w:rsidR="00DD6D7E">
        <w:rPr>
          <w:sz w:val="20"/>
          <w:lang w:val="en-CA"/>
        </w:rPr>
        <w:t xml:space="preserve">degree of </w:t>
      </w:r>
      <w:r w:rsidR="00BB6FCB">
        <w:rPr>
          <w:sz w:val="20"/>
          <w:lang w:val="en-CA"/>
        </w:rPr>
        <w:t xml:space="preserve">expressed </w:t>
      </w:r>
      <w:r w:rsidR="0052421E">
        <w:rPr>
          <w:sz w:val="20"/>
          <w:lang w:val="en-CA"/>
        </w:rPr>
        <w:t>necessity</w:t>
      </w:r>
      <w:r w:rsidRPr="0023008C">
        <w:rPr>
          <w:sz w:val="20"/>
          <w:lang w:val="en-CA"/>
        </w:rPr>
        <w:t xml:space="preserve"> of </w:t>
      </w:r>
      <w:r w:rsidR="00BB6FCB">
        <w:rPr>
          <w:sz w:val="20"/>
          <w:lang w:val="en-CA"/>
        </w:rPr>
        <w:t xml:space="preserve">interpretation of </w:t>
      </w:r>
      <w:r w:rsidRPr="0023008C">
        <w:rPr>
          <w:sz w:val="20"/>
          <w:lang w:val="en-CA"/>
        </w:rPr>
        <w:t>the SEI messages of this type.</w:t>
      </w:r>
    </w:p>
    <w:p w14:paraId="4BA0E1D9" w14:textId="657690C0" w:rsidR="00243B3A" w:rsidRPr="0023008C" w:rsidRDefault="00243B3A" w:rsidP="00243B3A">
      <w:pPr>
        <w:pStyle w:val="ListParagraph"/>
        <w:contextualSpacing w:val="0"/>
        <w:jc w:val="both"/>
        <w:rPr>
          <w:sz w:val="20"/>
          <w:lang w:val="en-CA"/>
        </w:rPr>
      </w:pPr>
      <w:r w:rsidRPr="0023008C">
        <w:rPr>
          <w:sz w:val="20"/>
          <w:lang w:val="en-CA"/>
        </w:rPr>
        <w:t xml:space="preserve">The </w:t>
      </w:r>
      <w:r w:rsidR="00BB6FCB">
        <w:rPr>
          <w:sz w:val="20"/>
          <w:lang w:val="en-CA"/>
        </w:rPr>
        <w:t xml:space="preserve">degree of </w:t>
      </w:r>
      <w:r w:rsidR="0052421E">
        <w:rPr>
          <w:sz w:val="20"/>
          <w:lang w:val="en-CA"/>
        </w:rPr>
        <w:t>necessity</w:t>
      </w:r>
      <w:r w:rsidRPr="0023008C">
        <w:rPr>
          <w:sz w:val="20"/>
          <w:lang w:val="en-CA"/>
        </w:rPr>
        <w:t xml:space="preserve"> </w:t>
      </w:r>
      <w:r w:rsidR="00BB6FCB">
        <w:rPr>
          <w:sz w:val="20"/>
          <w:lang w:val="en-CA"/>
        </w:rPr>
        <w:t xml:space="preserve">of interpretation of an SEI message type </w:t>
      </w:r>
      <w:r w:rsidRPr="0023008C">
        <w:rPr>
          <w:sz w:val="20"/>
          <w:lang w:val="en-CA"/>
        </w:rPr>
        <w:t xml:space="preserve">may be indicated as </w:t>
      </w:r>
      <w:r w:rsidR="00BB6FCB">
        <w:rPr>
          <w:sz w:val="20"/>
          <w:lang w:val="en-CA"/>
        </w:rPr>
        <w:t>"</w:t>
      </w:r>
      <w:r w:rsidR="0052421E">
        <w:rPr>
          <w:sz w:val="20"/>
          <w:lang w:val="en-CA"/>
        </w:rPr>
        <w:t>necessary</w:t>
      </w:r>
      <w:r w:rsidR="00BB6FCB">
        <w:rPr>
          <w:sz w:val="20"/>
          <w:lang w:val="en-CA"/>
        </w:rPr>
        <w:t>"</w:t>
      </w:r>
      <w:r w:rsidRPr="0023008C">
        <w:rPr>
          <w:sz w:val="20"/>
          <w:lang w:val="en-CA"/>
        </w:rPr>
        <w:t xml:space="preserve">, </w:t>
      </w:r>
      <w:r w:rsidR="00BB6FCB">
        <w:rPr>
          <w:sz w:val="20"/>
          <w:lang w:val="en-CA"/>
        </w:rPr>
        <w:t>"</w:t>
      </w:r>
      <w:r w:rsidR="0052421E">
        <w:rPr>
          <w:sz w:val="20"/>
          <w:lang w:val="en-CA"/>
        </w:rPr>
        <w:t>unnecessary</w:t>
      </w:r>
      <w:r w:rsidR="00BB6FCB">
        <w:rPr>
          <w:sz w:val="20"/>
          <w:lang w:val="en-CA"/>
        </w:rPr>
        <w:t>"</w:t>
      </w:r>
      <w:r w:rsidRPr="0023008C">
        <w:rPr>
          <w:sz w:val="20"/>
          <w:lang w:val="en-CA"/>
        </w:rPr>
        <w:t xml:space="preserve">, or </w:t>
      </w:r>
      <w:r w:rsidR="00BB6FCB">
        <w:rPr>
          <w:sz w:val="20"/>
          <w:lang w:val="en-CA"/>
        </w:rPr>
        <w:t>"</w:t>
      </w:r>
      <w:r w:rsidRPr="0023008C">
        <w:rPr>
          <w:sz w:val="20"/>
          <w:lang w:val="en-CA"/>
        </w:rPr>
        <w:t>undetermined</w:t>
      </w:r>
      <w:r w:rsidR="00BB6FCB">
        <w:rPr>
          <w:sz w:val="20"/>
          <w:lang w:val="en-CA"/>
        </w:rPr>
        <w:t>"</w:t>
      </w:r>
      <w:r w:rsidRPr="0023008C">
        <w:rPr>
          <w:sz w:val="20"/>
          <w:lang w:val="en-CA"/>
        </w:rPr>
        <w:t>.</w:t>
      </w:r>
    </w:p>
    <w:p w14:paraId="76050EC8" w14:textId="5F5CC6A6" w:rsidR="00243B3A" w:rsidRPr="0023008C" w:rsidRDefault="00243B3A" w:rsidP="00243B3A">
      <w:pPr>
        <w:pStyle w:val="ListParagraph"/>
        <w:contextualSpacing w:val="0"/>
        <w:jc w:val="both"/>
        <w:rPr>
          <w:sz w:val="20"/>
          <w:lang w:val="en-CA"/>
        </w:rPr>
      </w:pPr>
      <w:r w:rsidRPr="0023008C">
        <w:rPr>
          <w:sz w:val="20"/>
          <w:lang w:val="en-CA"/>
        </w:rPr>
        <w:t xml:space="preserve">An SEI message is </w:t>
      </w:r>
      <w:r w:rsidR="00BB6FCB">
        <w:rPr>
          <w:sz w:val="20"/>
          <w:lang w:val="en-CA"/>
        </w:rPr>
        <w:t>indicated</w:t>
      </w:r>
      <w:r w:rsidRPr="0023008C">
        <w:rPr>
          <w:sz w:val="20"/>
          <w:lang w:val="en-CA"/>
        </w:rPr>
        <w:t xml:space="preserve"> by the encoder (i.e., the content producer) </w:t>
      </w:r>
      <w:r w:rsidR="00BB6FCB">
        <w:rPr>
          <w:sz w:val="20"/>
          <w:lang w:val="en-CA"/>
        </w:rPr>
        <w:t xml:space="preserve">as being "necessary" </w:t>
      </w:r>
      <w:r w:rsidRPr="0023008C">
        <w:rPr>
          <w:sz w:val="20"/>
          <w:lang w:val="en-CA"/>
        </w:rPr>
        <w:t xml:space="preserve">when the information </w:t>
      </w:r>
      <w:r w:rsidR="00606C5F">
        <w:rPr>
          <w:sz w:val="20"/>
          <w:lang w:val="en-CA"/>
        </w:rPr>
        <w:t xml:space="preserve">conveyed by the SEI message </w:t>
      </w:r>
      <w:r w:rsidRPr="0023008C">
        <w:rPr>
          <w:sz w:val="20"/>
          <w:lang w:val="en-CA"/>
        </w:rPr>
        <w:t xml:space="preserve">is considered as </w:t>
      </w:r>
      <w:r w:rsidR="0052421E">
        <w:rPr>
          <w:sz w:val="20"/>
          <w:lang w:val="en-CA"/>
        </w:rPr>
        <w:t>necessary</w:t>
      </w:r>
      <w:r w:rsidRPr="0023008C">
        <w:rPr>
          <w:sz w:val="20"/>
          <w:lang w:val="en-CA"/>
        </w:rPr>
        <w:t xml:space="preserve"> </w:t>
      </w:r>
      <w:r w:rsidR="00BB6FCB">
        <w:rPr>
          <w:sz w:val="20"/>
          <w:lang w:val="en-CA"/>
        </w:rPr>
        <w:t xml:space="preserve">for interpretation by the decoder </w:t>
      </w:r>
      <w:r w:rsidR="00551AC6">
        <w:rPr>
          <w:sz w:val="20"/>
          <w:lang w:val="en-CA"/>
        </w:rPr>
        <w:t xml:space="preserve">or receiving system </w:t>
      </w:r>
      <w:r w:rsidR="00BB6FCB">
        <w:rPr>
          <w:sz w:val="20"/>
          <w:lang w:val="en-CA"/>
        </w:rPr>
        <w:t>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sidR="00606C5F">
        <w:rPr>
          <w:sz w:val="20"/>
          <w:lang w:val="en-CA"/>
        </w:rPr>
        <w:t>an adequate</w:t>
      </w:r>
      <w:r w:rsidRPr="0023008C">
        <w:rPr>
          <w:sz w:val="20"/>
          <w:lang w:val="en-CA"/>
        </w:rPr>
        <w:t xml:space="preserve"> user experience</w:t>
      </w:r>
      <w:r w:rsidR="0052421E">
        <w:rPr>
          <w:sz w:val="20"/>
          <w:lang w:val="en-CA"/>
        </w:rPr>
        <w:t xml:space="preserve">; it does not mean that the bitstream </w:t>
      </w:r>
      <w:r w:rsidR="00BB6FCB">
        <w:rPr>
          <w:sz w:val="20"/>
          <w:lang w:val="en-CA"/>
        </w:rPr>
        <w:t xml:space="preserve">is required </w:t>
      </w:r>
      <w:r w:rsidR="0052421E">
        <w:rPr>
          <w:sz w:val="20"/>
          <w:lang w:val="en-CA"/>
        </w:rPr>
        <w:t xml:space="preserve">to contain the SEI message </w:t>
      </w:r>
      <w:r w:rsidR="00BB6FCB">
        <w:rPr>
          <w:sz w:val="20"/>
          <w:lang w:val="en-CA"/>
        </w:rPr>
        <w:t xml:space="preserve">in order </w:t>
      </w:r>
      <w:r w:rsidR="0052421E">
        <w:rPr>
          <w:sz w:val="20"/>
          <w:lang w:val="en-CA"/>
        </w:rPr>
        <w:t>to be a conforming bitstream</w:t>
      </w:r>
      <w:r w:rsidRPr="0023008C">
        <w:rPr>
          <w:sz w:val="20"/>
          <w:lang w:val="en-CA"/>
        </w:rPr>
        <w:t xml:space="preserve">. It is at the discretion of the encoder to determine which SEI messages are </w:t>
      </w:r>
      <w:r w:rsidR="00606C5F">
        <w:rPr>
          <w:sz w:val="20"/>
          <w:lang w:val="en-CA"/>
        </w:rPr>
        <w:t xml:space="preserve">to be </w:t>
      </w:r>
      <w:r w:rsidRPr="0023008C">
        <w:rPr>
          <w:sz w:val="20"/>
          <w:lang w:val="en-CA"/>
        </w:rPr>
        <w:t xml:space="preserve">considered as </w:t>
      </w:r>
      <w:r w:rsidR="0052421E">
        <w:rPr>
          <w:sz w:val="20"/>
          <w:lang w:val="en-CA"/>
        </w:rPr>
        <w:t>necessary</w:t>
      </w:r>
      <w:r w:rsidRPr="0023008C">
        <w:rPr>
          <w:sz w:val="20"/>
          <w:lang w:val="en-CA"/>
        </w:rPr>
        <w:t xml:space="preserve"> in a </w:t>
      </w:r>
      <w:proofErr w:type="gramStart"/>
      <w:r w:rsidRPr="0023008C">
        <w:rPr>
          <w:sz w:val="20"/>
          <w:lang w:val="en-CA"/>
        </w:rPr>
        <w:t xml:space="preserve">particular </w:t>
      </w:r>
      <w:r w:rsidR="00606C5F">
        <w:rPr>
          <w:sz w:val="20"/>
          <w:lang w:val="en-CA"/>
        </w:rPr>
        <w:t>CVS</w:t>
      </w:r>
      <w:proofErr w:type="gramEnd"/>
      <w:r>
        <w:rPr>
          <w:sz w:val="20"/>
          <w:lang w:val="en-CA"/>
        </w:rPr>
        <w:t>. However,</w:t>
      </w:r>
      <w:r w:rsidRPr="0023008C">
        <w:rPr>
          <w:sz w:val="20"/>
          <w:lang w:val="en-CA"/>
        </w:rPr>
        <w:t xml:space="preserve"> </w:t>
      </w:r>
      <w:r w:rsidR="00606C5F">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sidR="0052421E">
        <w:rPr>
          <w:sz w:val="20"/>
          <w:lang w:val="en-CA"/>
        </w:rPr>
        <w:t xml:space="preserve">typically </w:t>
      </w:r>
      <w:r w:rsidRPr="0023008C">
        <w:rPr>
          <w:sz w:val="20"/>
          <w:lang w:val="en-CA"/>
        </w:rPr>
        <w:t xml:space="preserve">be </w:t>
      </w:r>
      <w:proofErr w:type="gramStart"/>
      <w:r w:rsidRPr="0023008C">
        <w:rPr>
          <w:sz w:val="20"/>
          <w:lang w:val="en-CA"/>
        </w:rPr>
        <w:t>considered</w:t>
      </w:r>
      <w:proofErr w:type="gramEnd"/>
      <w:r w:rsidRPr="0023008C">
        <w:rPr>
          <w:sz w:val="20"/>
          <w:lang w:val="en-CA"/>
        </w:rPr>
        <w:t xml:space="preserve"> as </w:t>
      </w:r>
      <w:r w:rsidR="0052421E">
        <w:rPr>
          <w:sz w:val="20"/>
          <w:lang w:val="en-CA"/>
        </w:rPr>
        <w:t>necessary</w:t>
      </w:r>
      <w:r w:rsidRPr="0023008C">
        <w:rPr>
          <w:sz w:val="20"/>
          <w:lang w:val="en-CA"/>
        </w:rPr>
        <w:t>.</w:t>
      </w:r>
    </w:p>
    <w:p w14:paraId="3B14FD67" w14:textId="7B579615" w:rsidR="00243B3A" w:rsidRDefault="00BB6FCB" w:rsidP="00243B3A">
      <w:pPr>
        <w:pStyle w:val="ListParagraph"/>
        <w:numPr>
          <w:ilvl w:val="0"/>
          <w:numId w:val="55"/>
        </w:numPr>
        <w:contextualSpacing w:val="0"/>
        <w:jc w:val="both"/>
        <w:rPr>
          <w:sz w:val="20"/>
          <w:lang w:val="en-CA"/>
        </w:rPr>
      </w:pPr>
      <w:r>
        <w:rPr>
          <w:sz w:val="20"/>
          <w:lang w:val="en-CA"/>
        </w:rPr>
        <w:t xml:space="preserve">The indication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w:t>
      </w:r>
      <w:r w:rsidR="00243B3A">
        <w:rPr>
          <w:sz w:val="20"/>
          <w:lang w:val="en-CA"/>
        </w:rPr>
        <w:t xml:space="preserve">not </w:t>
      </w:r>
      <w:r>
        <w:rPr>
          <w:sz w:val="20"/>
          <w:lang w:val="en-CA"/>
        </w:rPr>
        <w:t xml:space="preserve">to be </w:t>
      </w:r>
      <w:r w:rsidR="00243B3A">
        <w:rPr>
          <w:sz w:val="20"/>
          <w:lang w:val="en-CA"/>
        </w:rPr>
        <w:t xml:space="preserve">present </w:t>
      </w:r>
      <w:r>
        <w:rPr>
          <w:sz w:val="20"/>
          <w:lang w:val="en-CA"/>
        </w:rPr>
        <w:t xml:space="preserve">(although not guaranteed not to be present) </w:t>
      </w:r>
      <w:r w:rsidR="00243B3A">
        <w:rPr>
          <w:sz w:val="20"/>
          <w:lang w:val="en-CA"/>
        </w:rPr>
        <w:t>in the CVS.</w:t>
      </w:r>
    </w:p>
    <w:p w14:paraId="2F4A1DE1" w14:textId="7B1E668D" w:rsidR="00243B3A" w:rsidRPr="00914433" w:rsidRDefault="00243B3A" w:rsidP="00243B3A">
      <w:pPr>
        <w:pStyle w:val="ListParagraph"/>
        <w:ind w:left="1080"/>
        <w:contextualSpacing w:val="0"/>
        <w:jc w:val="both"/>
        <w:rPr>
          <w:sz w:val="18"/>
          <w:szCs w:val="18"/>
          <w:lang w:val="en-CA"/>
        </w:rPr>
      </w:pPr>
      <w:r w:rsidRPr="00914433">
        <w:rPr>
          <w:noProof/>
          <w:sz w:val="18"/>
          <w:szCs w:val="18"/>
        </w:rPr>
        <w:t>NOTE – </w:t>
      </w:r>
      <w:r w:rsidR="00BB6FCB">
        <w:rPr>
          <w:sz w:val="18"/>
          <w:szCs w:val="18"/>
          <w:lang w:val="en-CA"/>
        </w:rPr>
        <w:t>An</w:t>
      </w:r>
      <w:r w:rsidR="00BB6FCB" w:rsidRPr="00914433">
        <w:rPr>
          <w:sz w:val="18"/>
          <w:szCs w:val="18"/>
          <w:lang w:val="en-CA"/>
        </w:rPr>
        <w:t xml:space="preserve"> </w:t>
      </w:r>
      <w:r w:rsidRPr="00914433">
        <w:rPr>
          <w:sz w:val="18"/>
          <w:szCs w:val="18"/>
          <w:lang w:val="en-CA"/>
        </w:rPr>
        <w:t>example</w:t>
      </w:r>
      <w:r w:rsidR="00BB6FCB">
        <w:rPr>
          <w:sz w:val="18"/>
          <w:szCs w:val="18"/>
          <w:lang w:val="en-CA"/>
        </w:rPr>
        <w:t xml:space="preserve"> of such a usage of</w:t>
      </w:r>
      <w:r w:rsidRPr="00914433">
        <w:rPr>
          <w:sz w:val="18"/>
          <w:szCs w:val="18"/>
          <w:lang w:val="en-CA"/>
        </w:rPr>
        <w:t xml:space="preserve"> </w:t>
      </w:r>
      <w:r w:rsidR="00BB6FCB">
        <w:rPr>
          <w:sz w:val="18"/>
          <w:szCs w:val="18"/>
          <w:lang w:val="en-CA"/>
        </w:rPr>
        <w:t>an</w:t>
      </w:r>
      <w:r>
        <w:rPr>
          <w:sz w:val="18"/>
          <w:szCs w:val="18"/>
          <w:lang w:val="en-CA"/>
        </w:rPr>
        <w:t xml:space="preserve"> SEI manifest SEI message</w:t>
      </w:r>
      <w:r w:rsidR="00BB6FCB">
        <w:rPr>
          <w:sz w:val="18"/>
          <w:szCs w:val="18"/>
          <w:lang w:val="en-CA"/>
        </w:rPr>
        <w:t xml:space="preserve"> is to express </w:t>
      </w:r>
      <w:r w:rsidR="00606C5F">
        <w:rPr>
          <w:sz w:val="18"/>
          <w:szCs w:val="18"/>
          <w:lang w:val="en-CA"/>
        </w:rPr>
        <w:t>the</w:t>
      </w:r>
      <w:r w:rsidR="00B7644B">
        <w:rPr>
          <w:sz w:val="18"/>
          <w:szCs w:val="18"/>
          <w:lang w:val="en-CA"/>
        </w:rPr>
        <w:t xml:space="preserve"> expect</w:t>
      </w:r>
      <w:r w:rsidR="00BB6FCB">
        <w:rPr>
          <w:sz w:val="18"/>
          <w:szCs w:val="18"/>
          <w:lang w:val="en-CA"/>
        </w:rPr>
        <w:t>ation</w:t>
      </w:r>
      <w:r w:rsidRPr="00914433">
        <w:rPr>
          <w:sz w:val="18"/>
          <w:szCs w:val="18"/>
          <w:lang w:val="en-CA"/>
        </w:rPr>
        <w:t xml:space="preserve"> that there </w:t>
      </w:r>
      <w:r w:rsidR="00BB6FCB">
        <w:rPr>
          <w:sz w:val="18"/>
          <w:szCs w:val="18"/>
          <w:lang w:val="en-CA"/>
        </w:rPr>
        <w:t>are</w:t>
      </w:r>
      <w:r w:rsidRPr="00914433">
        <w:rPr>
          <w:sz w:val="18"/>
          <w:szCs w:val="18"/>
          <w:lang w:val="en-CA"/>
        </w:rPr>
        <w:t xml:space="preserve"> no frame packing arrangement SEI message</w:t>
      </w:r>
      <w:r w:rsidR="00BB6FCB">
        <w:rPr>
          <w:sz w:val="18"/>
          <w:szCs w:val="18"/>
          <w:lang w:val="en-CA"/>
        </w:rPr>
        <w:t>s</w:t>
      </w:r>
      <w:r w:rsidRPr="00914433">
        <w:rPr>
          <w:sz w:val="18"/>
          <w:szCs w:val="18"/>
          <w:lang w:val="en-CA"/>
        </w:rPr>
        <w:t>, segmented rectangular frame packing arrangement SEI message</w:t>
      </w:r>
      <w:r w:rsidR="00BB6FCB">
        <w:rPr>
          <w:sz w:val="18"/>
          <w:szCs w:val="18"/>
          <w:lang w:val="en-CA"/>
        </w:rPr>
        <w:t>s</w:t>
      </w:r>
      <w:r w:rsidRPr="00914433">
        <w:rPr>
          <w:sz w:val="18"/>
          <w:szCs w:val="18"/>
          <w:lang w:val="en-CA"/>
        </w:rPr>
        <w:t>, display orientation SEI message</w:t>
      </w:r>
      <w:r w:rsidR="00BB6FCB">
        <w:rPr>
          <w:sz w:val="18"/>
          <w:szCs w:val="18"/>
          <w:lang w:val="en-CA"/>
        </w:rPr>
        <w:t>s</w:t>
      </w:r>
      <w:r w:rsidRPr="00914433">
        <w:rPr>
          <w:sz w:val="18"/>
          <w:szCs w:val="18"/>
          <w:lang w:val="en-CA"/>
        </w:rPr>
        <w:t>, or omnidirectional projection indication SEI message</w:t>
      </w:r>
      <w:r w:rsidR="00BB6FCB">
        <w:rPr>
          <w:sz w:val="18"/>
          <w:szCs w:val="18"/>
          <w:lang w:val="en-CA"/>
        </w:rPr>
        <w:t>s</w:t>
      </w:r>
      <w:r w:rsidRPr="00914433">
        <w:rPr>
          <w:sz w:val="18"/>
          <w:szCs w:val="18"/>
          <w:lang w:val="en-CA"/>
        </w:rPr>
        <w:t xml:space="preserve"> in the </w:t>
      </w:r>
      <w:r w:rsidR="00BB6FCB">
        <w:rPr>
          <w:sz w:val="18"/>
          <w:szCs w:val="18"/>
          <w:lang w:val="en-CA"/>
        </w:rPr>
        <w:t>CVS, and</w:t>
      </w:r>
      <w:r>
        <w:rPr>
          <w:sz w:val="18"/>
          <w:szCs w:val="18"/>
          <w:lang w:val="en-CA"/>
        </w:rPr>
        <w:t xml:space="preserve"> </w:t>
      </w:r>
      <w:r w:rsidR="00BB6FCB">
        <w:rPr>
          <w:sz w:val="18"/>
          <w:szCs w:val="18"/>
          <w:lang w:val="en-CA"/>
        </w:rPr>
        <w:t>t</w:t>
      </w:r>
      <w:r>
        <w:rPr>
          <w:sz w:val="18"/>
          <w:szCs w:val="18"/>
          <w:lang w:val="en-CA"/>
        </w:rPr>
        <w:t>herefore</w:t>
      </w:r>
      <w:r w:rsidR="00BB6FCB">
        <w:rPr>
          <w:sz w:val="18"/>
          <w:szCs w:val="18"/>
          <w:lang w:val="en-CA"/>
        </w:rPr>
        <w:t xml:space="preserve"> that</w:t>
      </w:r>
      <w:r>
        <w:rPr>
          <w:sz w:val="18"/>
          <w:szCs w:val="18"/>
          <w:lang w:val="en-CA"/>
        </w:rPr>
        <w:t xml:space="preserve"> </w:t>
      </w:r>
      <w:r w:rsidRPr="00914433">
        <w:rPr>
          <w:sz w:val="18"/>
          <w:szCs w:val="18"/>
          <w:lang w:val="en-CA"/>
        </w:rPr>
        <w:t xml:space="preserve">the </w:t>
      </w:r>
      <w:r w:rsidR="00BB6FCB">
        <w:rPr>
          <w:sz w:val="18"/>
          <w:szCs w:val="18"/>
          <w:lang w:val="en-CA"/>
        </w:rPr>
        <w:t xml:space="preserve">rendering of the </w:t>
      </w:r>
      <w:r w:rsidRPr="00914433">
        <w:rPr>
          <w:sz w:val="18"/>
          <w:szCs w:val="18"/>
          <w:lang w:val="en-CA"/>
        </w:rPr>
        <w:t xml:space="preserve">decoded video pictures </w:t>
      </w:r>
      <w:r>
        <w:rPr>
          <w:sz w:val="18"/>
          <w:szCs w:val="18"/>
          <w:lang w:val="en-CA"/>
        </w:rPr>
        <w:t xml:space="preserve">for </w:t>
      </w:r>
      <w:r w:rsidR="00BB6FCB">
        <w:rPr>
          <w:sz w:val="18"/>
          <w:szCs w:val="18"/>
          <w:lang w:val="en-CA"/>
        </w:rPr>
        <w:t>display purposes would not</w:t>
      </w:r>
      <w:r w:rsidRPr="00914433">
        <w:rPr>
          <w:sz w:val="18"/>
          <w:szCs w:val="18"/>
          <w:lang w:val="en-CA"/>
        </w:rPr>
        <w:t xml:space="preserve"> need </w:t>
      </w:r>
      <w:r>
        <w:rPr>
          <w:sz w:val="18"/>
          <w:szCs w:val="18"/>
          <w:lang w:val="en-CA"/>
        </w:rPr>
        <w:t xml:space="preserve">any </w:t>
      </w:r>
      <w:r w:rsidR="00BB6FCB">
        <w:rPr>
          <w:sz w:val="18"/>
          <w:szCs w:val="18"/>
          <w:lang w:val="en-CA"/>
        </w:rPr>
        <w:t xml:space="preserve">of the </w:t>
      </w:r>
      <w:r>
        <w:rPr>
          <w:sz w:val="18"/>
          <w:szCs w:val="18"/>
          <w:lang w:val="en-CA"/>
        </w:rPr>
        <w:t>additional</w:t>
      </w:r>
      <w:r w:rsidRPr="00914433">
        <w:rPr>
          <w:sz w:val="18"/>
          <w:szCs w:val="18"/>
          <w:lang w:val="en-CA"/>
        </w:rPr>
        <w:t xml:space="preserve"> post-processing </w:t>
      </w:r>
      <w:r>
        <w:rPr>
          <w:sz w:val="18"/>
          <w:szCs w:val="18"/>
          <w:lang w:val="en-CA"/>
        </w:rPr>
        <w:t xml:space="preserve">that is commonly </w:t>
      </w:r>
      <w:r w:rsidR="00BB6FCB">
        <w:rPr>
          <w:sz w:val="18"/>
          <w:szCs w:val="18"/>
          <w:lang w:val="en-CA"/>
        </w:rPr>
        <w:t>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p>
    <w:p w14:paraId="7CAFC83A" w14:textId="1D2D6265" w:rsidR="007C27D1" w:rsidRDefault="007C27D1"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496902D3" w14:textId="36A540B2"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p>
    <w:p w14:paraId="5C9E3A6F" w14:textId="3D659EBA"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bookmarkStart w:id="401" w:name="_Hlk509427155"/>
      <w:r>
        <w:rPr>
          <w:sz w:val="20"/>
        </w:rPr>
        <w:t xml:space="preserve">An SEI NAL unit containing </w:t>
      </w:r>
      <w:r w:rsidRPr="001C3BD2">
        <w:rPr>
          <w:sz w:val="20"/>
        </w:rPr>
        <w:t xml:space="preserve">an </w:t>
      </w:r>
      <w:r>
        <w:rPr>
          <w:sz w:val="20"/>
        </w:rPr>
        <w:t>SEI manifest SEI message shall not contain any other SEI message</w:t>
      </w:r>
      <w:r w:rsidR="00625218">
        <w:rPr>
          <w:sz w:val="20"/>
        </w:rPr>
        <w:t>s</w:t>
      </w:r>
      <w:r w:rsidR="00606C5F">
        <w:rPr>
          <w:sz w:val="20"/>
        </w:rPr>
        <w:t xml:space="preserve"> other</w:t>
      </w:r>
      <w:r>
        <w:rPr>
          <w:sz w:val="20"/>
        </w:rPr>
        <w:t xml:space="preserve"> than SEI prefix indication SEI messages.</w:t>
      </w:r>
      <w:bookmarkEnd w:id="401"/>
      <w:r>
        <w:rPr>
          <w:sz w:val="20"/>
        </w:rPr>
        <w:t xml:space="preserve"> When present in an SEI NAL unit, the SEI manifest SEI message shall be the first SEI message in the SEI NAL unit.</w:t>
      </w:r>
    </w:p>
    <w:p w14:paraId="3D348FBD" w14:textId="77777777" w:rsidR="00243B3A" w:rsidRDefault="00243B3A" w:rsidP="00243B3A">
      <w:pPr>
        <w:jc w:val="both"/>
        <w:rPr>
          <w:sz w:val="20"/>
          <w:szCs w:val="22"/>
        </w:rPr>
      </w:pPr>
      <w:r>
        <w:rPr>
          <w:b/>
          <w:bCs/>
          <w:noProof/>
          <w:sz w:val="20"/>
        </w:rPr>
        <w:t>manifest_num_sei_msg_types</w:t>
      </w:r>
      <w:r w:rsidRPr="00D87DE4">
        <w:rPr>
          <w:sz w:val="20"/>
          <w:szCs w:val="22"/>
        </w:rPr>
        <w:t xml:space="preserve"> specifies </w:t>
      </w:r>
      <w:r>
        <w:rPr>
          <w:sz w:val="20"/>
          <w:szCs w:val="22"/>
        </w:rPr>
        <w:t xml:space="preserve">the number of types of SEI messages for which information is provided in the </w:t>
      </w:r>
      <w:r>
        <w:rPr>
          <w:sz w:val="20"/>
        </w:rPr>
        <w:t>SEI manifest SEI message</w:t>
      </w:r>
      <w:r>
        <w:rPr>
          <w:sz w:val="20"/>
          <w:szCs w:val="22"/>
        </w:rPr>
        <w:t>.</w:t>
      </w:r>
    </w:p>
    <w:p w14:paraId="247B1037" w14:textId="77777777" w:rsidR="00243B3A" w:rsidRPr="004D2C9C" w:rsidRDefault="00243B3A" w:rsidP="00243B3A">
      <w:pPr>
        <w:jc w:val="both"/>
        <w:rPr>
          <w:sz w:val="20"/>
          <w:szCs w:val="22"/>
        </w:rPr>
      </w:pPr>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i-</w:t>
      </w:r>
      <w:proofErr w:type="spellStart"/>
      <w:r>
        <w:rPr>
          <w:sz w:val="20"/>
          <w:szCs w:val="22"/>
        </w:rPr>
        <w:t>th</w:t>
      </w:r>
      <w:proofErr w:type="spellEnd"/>
      <w:r>
        <w:rPr>
          <w:sz w:val="20"/>
          <w:szCs w:val="22"/>
        </w:rPr>
        <w:t xml:space="preserve">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proofErr w:type="spellStart"/>
      <w:r w:rsidRPr="00AF2081">
        <w:rPr>
          <w:sz w:val="20"/>
          <w:szCs w:val="22"/>
        </w:rPr>
        <w:t>manifest_</w:t>
      </w:r>
      <w:r w:rsidRPr="004D2C9C">
        <w:rPr>
          <w:bCs/>
          <w:noProof/>
          <w:sz w:val="20"/>
        </w:rPr>
        <w:t>sei_payload_type</w:t>
      </w:r>
      <w:proofErr w:type="spellEnd"/>
      <w:r w:rsidRPr="004D2C9C">
        <w:rPr>
          <w:bCs/>
          <w:noProof/>
          <w:sz w:val="20"/>
        </w:rPr>
        <w:t>[</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p>
    <w:p w14:paraId="2029DD8E" w14:textId="78D263F9" w:rsidR="00243B3A" w:rsidRDefault="00243B3A" w:rsidP="00243B3A">
      <w:pPr>
        <w:jc w:val="both"/>
        <w:rPr>
          <w:bCs/>
          <w:noProof/>
          <w:sz w:val="20"/>
        </w:rPr>
      </w:pPr>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as specified in Table D.</w:t>
      </w:r>
      <w:r w:rsidR="00606C5F">
        <w:rPr>
          <w:sz w:val="20"/>
        </w:rPr>
        <w:t>23</w:t>
      </w:r>
      <w:r>
        <w:rPr>
          <w:sz w:val="20"/>
        </w:rPr>
        <w:t>.</w:t>
      </w:r>
    </w:p>
    <w:p w14:paraId="012566AF" w14:textId="3A524F14" w:rsidR="00243B3A" w:rsidRPr="00617CB8" w:rsidRDefault="00243B3A" w:rsidP="00243B3A">
      <w:pPr>
        <w:pStyle w:val="TableTitle"/>
      </w:pPr>
      <w:bookmarkStart w:id="402" w:name="_Ref167351052"/>
      <w:bookmarkStart w:id="403" w:name="_Ref167351046"/>
      <w:bookmarkStart w:id="404" w:name="_Toc246350775"/>
      <w:bookmarkStart w:id="405" w:name="_Toc310413669"/>
      <w:bookmarkStart w:id="406" w:name="_Toc415476517"/>
      <w:bookmarkStart w:id="407" w:name="_Toc462913618"/>
      <w:r w:rsidRPr="00617CB8">
        <w:lastRenderedPageBreak/>
        <w:t>Table D.</w:t>
      </w:r>
      <w:r w:rsidR="00606C5F">
        <w:t>23</w:t>
      </w:r>
      <w:bookmarkEnd w:id="402"/>
      <w:r w:rsidRPr="00617CB8">
        <w:t xml:space="preserve"> – </w:t>
      </w:r>
      <w:r w:rsidRPr="00AF2081">
        <w:rPr>
          <w:lang w:val="en-US"/>
        </w:rPr>
        <w:t>manifest_</w:t>
      </w:r>
      <w:r>
        <w:rPr>
          <w:noProof/>
        </w:rPr>
        <w:t>sei_description</w:t>
      </w:r>
      <w:r w:rsidRPr="002B5469">
        <w:rPr>
          <w:noProof/>
        </w:rPr>
        <w:t>[ i ]</w:t>
      </w:r>
      <w:r w:rsidRPr="00617CB8">
        <w:t xml:space="preserve"> values</w:t>
      </w:r>
      <w:bookmarkEnd w:id="403"/>
      <w:bookmarkEnd w:id="404"/>
      <w:bookmarkEnd w:id="405"/>
      <w:bookmarkEnd w:id="406"/>
      <w:bookmarkEnd w:id="407"/>
    </w:p>
    <w:p w14:paraId="12E0EFBD" w14:textId="77777777" w:rsidR="00243B3A" w:rsidRPr="00617CB8" w:rsidRDefault="00243B3A" w:rsidP="00243B3A">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243B3A" w:rsidRPr="003F43A1" w14:paraId="1021385A" w14:textId="77777777" w:rsidTr="00D51BFD">
        <w:trPr>
          <w:cantSplit/>
          <w:jc w:val="center"/>
        </w:trPr>
        <w:tc>
          <w:tcPr>
            <w:tcW w:w="1384" w:type="dxa"/>
            <w:vAlign w:val="center"/>
          </w:tcPr>
          <w:p w14:paraId="5A59E6EC"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45FCD918" w14:textId="77777777" w:rsidR="00243B3A" w:rsidRPr="003F43A1" w:rsidRDefault="00243B3A" w:rsidP="00D51BFD">
            <w:pPr>
              <w:keepNext/>
              <w:keepLines/>
              <w:spacing w:after="60"/>
              <w:jc w:val="center"/>
              <w:rPr>
                <w:b/>
                <w:sz w:val="20"/>
              </w:rPr>
            </w:pPr>
            <w:r w:rsidRPr="003F43A1">
              <w:rPr>
                <w:b/>
                <w:sz w:val="20"/>
              </w:rPr>
              <w:t>Description</w:t>
            </w:r>
          </w:p>
        </w:tc>
      </w:tr>
      <w:tr w:rsidR="00243B3A" w:rsidRPr="003F43A1" w14:paraId="3814C03B" w14:textId="77777777" w:rsidTr="00D51BFD">
        <w:trPr>
          <w:cantSplit/>
          <w:jc w:val="center"/>
        </w:trPr>
        <w:tc>
          <w:tcPr>
            <w:tcW w:w="1384" w:type="dxa"/>
            <w:vAlign w:val="center"/>
          </w:tcPr>
          <w:p w14:paraId="657B84DF"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EA55759" w14:textId="06A18176" w:rsidR="00243B3A" w:rsidRPr="003F43A1" w:rsidRDefault="00243B3A" w:rsidP="00B81C05">
            <w:pPr>
              <w:keepNext/>
              <w:keepLines/>
              <w:spacing w:after="60"/>
              <w:jc w:val="both"/>
              <w:rPr>
                <w:sz w:val="20"/>
              </w:rPr>
            </w:pPr>
            <w:r w:rsidRPr="003F43A1">
              <w:rPr>
                <w:sz w:val="20"/>
              </w:rPr>
              <w:t xml:space="preserve">Indicates that there is no SEI message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p>
        </w:tc>
      </w:tr>
      <w:tr w:rsidR="00243B3A" w:rsidRPr="003F43A1" w14:paraId="510DD5DB" w14:textId="77777777" w:rsidTr="00D51BFD">
        <w:trPr>
          <w:cantSplit/>
          <w:jc w:val="center"/>
        </w:trPr>
        <w:tc>
          <w:tcPr>
            <w:tcW w:w="1384" w:type="dxa"/>
            <w:vAlign w:val="center"/>
          </w:tcPr>
          <w:p w14:paraId="0F1F7B8B"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45D32A62" w14:textId="0726294A"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necessary</w:t>
            </w:r>
            <w:r w:rsidRPr="003F43A1">
              <w:rPr>
                <w:sz w:val="20"/>
              </w:rPr>
              <w:t>.</w:t>
            </w:r>
          </w:p>
        </w:tc>
      </w:tr>
      <w:tr w:rsidR="00243B3A" w:rsidRPr="003F43A1" w14:paraId="76F508FD" w14:textId="77777777" w:rsidTr="00D51BFD">
        <w:trPr>
          <w:cantSplit/>
          <w:jc w:val="center"/>
        </w:trPr>
        <w:tc>
          <w:tcPr>
            <w:tcW w:w="1384" w:type="dxa"/>
            <w:vAlign w:val="center"/>
          </w:tcPr>
          <w:p w14:paraId="1AD20DC0"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07663467" w14:textId="5DF2CBB1"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unnecessary</w:t>
            </w:r>
            <w:r w:rsidRPr="003F43A1">
              <w:rPr>
                <w:sz w:val="20"/>
              </w:rPr>
              <w:t>.</w:t>
            </w:r>
          </w:p>
        </w:tc>
      </w:tr>
      <w:tr w:rsidR="00243B3A" w:rsidRPr="003F43A1" w14:paraId="5D76CB7D" w14:textId="77777777" w:rsidTr="00D51BFD">
        <w:trPr>
          <w:cantSplit/>
          <w:jc w:val="center"/>
        </w:trPr>
        <w:tc>
          <w:tcPr>
            <w:tcW w:w="1384" w:type="dxa"/>
            <w:vAlign w:val="center"/>
          </w:tcPr>
          <w:p w14:paraId="3166CD3E"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4FDC9CC3" w14:textId="4B81DE55"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 </w:t>
            </w:r>
            <w:r w:rsidR="0052421E">
              <w:rPr>
                <w:sz w:val="20"/>
                <w:szCs w:val="22"/>
              </w:rPr>
              <w:t>necessity</w:t>
            </w:r>
            <w:r>
              <w:rPr>
                <w:sz w:val="20"/>
                <w:szCs w:val="22"/>
              </w:rPr>
              <w:t xml:space="preserve"> of these </w:t>
            </w:r>
            <w:r>
              <w:rPr>
                <w:bCs/>
                <w:noProof/>
                <w:sz w:val="20"/>
              </w:rPr>
              <w:t>SEI messages is undetermined.</w:t>
            </w:r>
          </w:p>
        </w:tc>
      </w:tr>
      <w:tr w:rsidR="00243B3A" w:rsidRPr="003F43A1" w14:paraId="73DA77AB" w14:textId="77777777" w:rsidTr="00D51BFD">
        <w:trPr>
          <w:cantSplit/>
          <w:jc w:val="center"/>
        </w:trPr>
        <w:tc>
          <w:tcPr>
            <w:tcW w:w="1384" w:type="dxa"/>
            <w:vAlign w:val="center"/>
          </w:tcPr>
          <w:p w14:paraId="316974C5"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35B174CC" w14:textId="77777777" w:rsidR="00243B3A" w:rsidRPr="003F43A1" w:rsidRDefault="00243B3A" w:rsidP="00D51BFD">
            <w:pPr>
              <w:keepNext/>
              <w:keepLines/>
              <w:spacing w:after="60"/>
              <w:rPr>
                <w:sz w:val="20"/>
              </w:rPr>
            </w:pPr>
            <w:r>
              <w:rPr>
                <w:sz w:val="20"/>
              </w:rPr>
              <w:t>Reserved</w:t>
            </w:r>
          </w:p>
        </w:tc>
      </w:tr>
    </w:tbl>
    <w:p w14:paraId="1F2DD8DA" w14:textId="77777777" w:rsidR="00243B3A" w:rsidRPr="00CD2DDB" w:rsidRDefault="00243B3A" w:rsidP="00243B3A">
      <w:pPr>
        <w:jc w:val="both"/>
        <w:rPr>
          <w:sz w:val="20"/>
          <w:szCs w:val="22"/>
        </w:rPr>
      </w:pPr>
    </w:p>
    <w:p w14:paraId="3CE4F53E" w14:textId="0E2B575A" w:rsidR="00243B3A" w:rsidRDefault="00243B3A" w:rsidP="00243B3A">
      <w:pPr>
        <w:jc w:val="both"/>
        <w:rPr>
          <w:bCs/>
          <w:noProof/>
          <w:sz w:val="20"/>
        </w:rPr>
      </w:pPr>
      <w:r>
        <w:rPr>
          <w:bCs/>
          <w:noProof/>
          <w:sz w:val="20"/>
        </w:rPr>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proofErr w:type="spellStart"/>
      <w:r>
        <w:rPr>
          <w:sz w:val="20"/>
          <w:lang w:eastAsia="ko-KR"/>
        </w:rPr>
        <w:t>payloadType</w:t>
      </w:r>
      <w:proofErr w:type="spellEnd"/>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sidR="00606C5F">
        <w:rPr>
          <w:bCs/>
          <w:noProof/>
          <w:sz w:val="20"/>
        </w:rPr>
        <w:t xml:space="preserve"> when </w:t>
      </w:r>
      <w:r w:rsidR="00606C5F" w:rsidRPr="00AF2081">
        <w:rPr>
          <w:bCs/>
          <w:noProof/>
          <w:sz w:val="20"/>
        </w:rPr>
        <w:t>manifest_</w:t>
      </w:r>
      <w:r w:rsidR="00606C5F" w:rsidRPr="00CD2DDB">
        <w:rPr>
          <w:bCs/>
          <w:noProof/>
          <w:sz w:val="20"/>
        </w:rPr>
        <w:t>sei_description[</w:t>
      </w:r>
      <w:r w:rsidR="00606C5F" w:rsidRPr="00CD2DDB">
        <w:rPr>
          <w:noProof/>
          <w:sz w:val="20"/>
        </w:rPr>
        <w:t> i </w:t>
      </w:r>
      <w:r w:rsidR="00606C5F" w:rsidRPr="00CD2DDB">
        <w:rPr>
          <w:bCs/>
          <w:noProof/>
          <w:sz w:val="20"/>
        </w:rPr>
        <w:t>]</w:t>
      </w:r>
      <w:r w:rsidR="00606C5F">
        <w:rPr>
          <w:bCs/>
          <w:noProof/>
          <w:sz w:val="20"/>
        </w:rPr>
        <w:t xml:space="preserve"> is greater than or equal to 4</w:t>
      </w:r>
      <w:r w:rsidRPr="00CD2DDB">
        <w:rPr>
          <w:bCs/>
          <w:noProof/>
          <w:sz w:val="20"/>
        </w:rPr>
        <w:t>.</w:t>
      </w:r>
    </w:p>
    <w:p w14:paraId="7C98DE72" w14:textId="57B49150"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B73ED">
        <w:rPr>
          <w:b/>
          <w:szCs w:val="22"/>
        </w:rPr>
        <w:t>6</w:t>
      </w:r>
      <w:r w:rsidRPr="00A44B62">
        <w:rPr>
          <w:b/>
          <w:szCs w:val="22"/>
        </w:rPr>
        <w:tab/>
      </w:r>
      <w:r w:rsidR="000B73ED">
        <w:rPr>
          <w:b/>
          <w:szCs w:val="22"/>
        </w:rPr>
        <w:t>SEI prefix indication</w:t>
      </w:r>
      <w:r w:rsidRPr="00A44B62">
        <w:rPr>
          <w:b/>
          <w:szCs w:val="22"/>
        </w:rPr>
        <w:t xml:space="preserve"> SEI message semantics</w:t>
      </w:r>
    </w:p>
    <w:p w14:paraId="5379F8B9" w14:textId="3807D93B" w:rsidR="00243B3A" w:rsidRDefault="00243B3A" w:rsidP="00243B3A">
      <w:pPr>
        <w:jc w:val="both"/>
        <w:rPr>
          <w:sz w:val="20"/>
        </w:rPr>
      </w:pPr>
      <w:r>
        <w:rPr>
          <w:sz w:val="20"/>
        </w:rPr>
        <w:t xml:space="preserve">The SEI prefix indication SEI message </w:t>
      </w:r>
      <w:r w:rsidRPr="00D87DE4">
        <w:rPr>
          <w:sz w:val="20"/>
        </w:rPr>
        <w:t>c</w:t>
      </w:r>
      <w:r>
        <w:rPr>
          <w:sz w:val="20"/>
        </w:rPr>
        <w:t xml:space="preserve">arries one or more SEI prefix indications for SEI messages of a </w:t>
      </w:r>
      <w:proofErr w:type="gramStart"/>
      <w:r>
        <w:rPr>
          <w:sz w:val="20"/>
        </w:rPr>
        <w:t xml:space="preserve">particular </w:t>
      </w:r>
      <w:r w:rsidR="00625218">
        <w:rPr>
          <w:sz w:val="20"/>
        </w:rPr>
        <w:t>value</w:t>
      </w:r>
      <w:proofErr w:type="gramEnd"/>
      <w:r w:rsidR="00625218">
        <w:rPr>
          <w:sz w:val="20"/>
        </w:rPr>
        <w:t xml:space="preserve"> of </w:t>
      </w:r>
      <w:proofErr w:type="spellStart"/>
      <w:r w:rsidRPr="003F43A1">
        <w:rPr>
          <w:sz w:val="20"/>
        </w:rPr>
        <w:t>payloadType</w:t>
      </w:r>
      <w:proofErr w:type="spellEnd"/>
      <w:r>
        <w:rPr>
          <w:sz w:val="20"/>
        </w:rPr>
        <w:t xml:space="preserve">. Each SEI prefix indication is a bit string that follows the SEI payload syntax of that </w:t>
      </w:r>
      <w:r w:rsidR="00625218">
        <w:rPr>
          <w:sz w:val="20"/>
        </w:rPr>
        <w:t xml:space="preserve">value of </w:t>
      </w:r>
      <w:proofErr w:type="spellStart"/>
      <w:r w:rsidRPr="003F43A1">
        <w:rPr>
          <w:sz w:val="20"/>
        </w:rPr>
        <w:t>payloadType</w:t>
      </w:r>
      <w:proofErr w:type="spellEnd"/>
      <w:r>
        <w:rPr>
          <w:sz w:val="20"/>
        </w:rPr>
        <w:t xml:space="preserve"> and contains </w:t>
      </w:r>
      <w:proofErr w:type="gramStart"/>
      <w:r>
        <w:rPr>
          <w:sz w:val="20"/>
        </w:rPr>
        <w:t>a number of</w:t>
      </w:r>
      <w:proofErr w:type="gramEnd"/>
      <w:r>
        <w:rPr>
          <w:sz w:val="20"/>
        </w:rPr>
        <w:t xml:space="preserve"> complete syntax elements starting from the first syntax element in the SEI payload.</w:t>
      </w:r>
    </w:p>
    <w:p w14:paraId="796D0708" w14:textId="57CEACC0" w:rsidR="00633BAF" w:rsidRDefault="007C27D1" w:rsidP="00243B3A">
      <w:pPr>
        <w:jc w:val="both"/>
        <w:rPr>
          <w:sz w:val="20"/>
        </w:rPr>
      </w:pPr>
      <w:r>
        <w:rPr>
          <w:sz w:val="20"/>
        </w:rPr>
        <w:t xml:space="preserve">Each SEI prefix indication for an SEI message of a </w:t>
      </w:r>
      <w:proofErr w:type="gramStart"/>
      <w:r>
        <w:rPr>
          <w:sz w:val="20"/>
        </w:rPr>
        <w:t xml:space="preserve">particular </w:t>
      </w:r>
      <w:r w:rsidR="00625218">
        <w:rPr>
          <w:sz w:val="20"/>
        </w:rPr>
        <w:t>value</w:t>
      </w:r>
      <w:proofErr w:type="gramEnd"/>
      <w:r w:rsidR="00625218">
        <w:rPr>
          <w:sz w:val="20"/>
        </w:rPr>
        <w:t xml:space="preserve"> of </w:t>
      </w:r>
      <w:proofErr w:type="spellStart"/>
      <w:r>
        <w:rPr>
          <w:sz w:val="20"/>
        </w:rPr>
        <w:t>payloadType</w:t>
      </w:r>
      <w:proofErr w:type="spellEnd"/>
      <w:r>
        <w:rPr>
          <w:sz w:val="20"/>
        </w:rPr>
        <w:t xml:space="preserve"> indicates</w:t>
      </w:r>
      <w:r w:rsidR="00B7644B">
        <w:rPr>
          <w:sz w:val="20"/>
        </w:rPr>
        <w:t xml:space="preserve"> </w:t>
      </w:r>
      <w:r w:rsidR="00243B3A" w:rsidRPr="00746D7C">
        <w:rPr>
          <w:sz w:val="20"/>
        </w:rPr>
        <w:t xml:space="preserve">that </w:t>
      </w:r>
      <w:r>
        <w:rPr>
          <w:sz w:val="20"/>
        </w:rPr>
        <w:t>one or more</w:t>
      </w:r>
      <w:r w:rsidR="00243B3A" w:rsidRPr="00746D7C">
        <w:rPr>
          <w:sz w:val="20"/>
        </w:rPr>
        <w:t xml:space="preserve"> SEI</w:t>
      </w:r>
      <w:r w:rsidR="00243B3A">
        <w:rPr>
          <w:sz w:val="20"/>
        </w:rPr>
        <w:t xml:space="preserve"> messages of this </w:t>
      </w:r>
      <w:r w:rsidR="00625218">
        <w:rPr>
          <w:sz w:val="20"/>
        </w:rPr>
        <w:t xml:space="preserve">value of </w:t>
      </w:r>
      <w:proofErr w:type="spellStart"/>
      <w:r w:rsidR="00243B3A" w:rsidRPr="003F43A1">
        <w:rPr>
          <w:sz w:val="20"/>
        </w:rPr>
        <w:t>payloadType</w:t>
      </w:r>
      <w:proofErr w:type="spellEnd"/>
      <w:r w:rsidR="00243B3A">
        <w:rPr>
          <w:sz w:val="20"/>
        </w:rPr>
        <w:t xml:space="preserve"> </w:t>
      </w:r>
      <w:r>
        <w:rPr>
          <w:sz w:val="20"/>
        </w:rPr>
        <w:t xml:space="preserve">are expected (i.e., likely) to be present </w:t>
      </w:r>
      <w:r w:rsidR="00243B3A">
        <w:rPr>
          <w:sz w:val="20"/>
        </w:rPr>
        <w:t xml:space="preserve">in the CVS </w:t>
      </w:r>
      <w:r>
        <w:rPr>
          <w:sz w:val="20"/>
        </w:rPr>
        <w:t xml:space="preserve">and to </w:t>
      </w:r>
      <w:r w:rsidR="00243B3A" w:rsidRPr="00746D7C">
        <w:rPr>
          <w:sz w:val="20"/>
        </w:rPr>
        <w:t xml:space="preserve">start with </w:t>
      </w:r>
      <w:r w:rsidR="00243B3A">
        <w:rPr>
          <w:sz w:val="20"/>
        </w:rPr>
        <w:t>the</w:t>
      </w:r>
      <w:r>
        <w:rPr>
          <w:sz w:val="20"/>
        </w:rPr>
        <w:t xml:space="preserve"> provided</w:t>
      </w:r>
      <w:r w:rsidR="00243B3A">
        <w:rPr>
          <w:sz w:val="20"/>
        </w:rPr>
        <w:t xml:space="preserve"> bit string. A starting bit string </w:t>
      </w:r>
      <w:r>
        <w:rPr>
          <w:sz w:val="20"/>
        </w:rPr>
        <w:t xml:space="preserve">would </w:t>
      </w:r>
      <w:r w:rsidR="00243B3A">
        <w:rPr>
          <w:sz w:val="20"/>
        </w:rPr>
        <w:t>typically contain only a true subset of an SEI payload of the type of SEI message</w:t>
      </w:r>
      <w:r w:rsidR="00633BAF">
        <w:rPr>
          <w:sz w:val="20"/>
        </w:rPr>
        <w:t xml:space="preserve"> indicated by the </w:t>
      </w:r>
      <w:proofErr w:type="spellStart"/>
      <w:r w:rsidR="00633BAF">
        <w:rPr>
          <w:sz w:val="20"/>
        </w:rPr>
        <w:t>payloadType</w:t>
      </w:r>
      <w:proofErr w:type="spellEnd"/>
      <w:r w:rsidR="00243B3A">
        <w:rPr>
          <w:sz w:val="20"/>
        </w:rPr>
        <w:t xml:space="preserve">, may contain a </w:t>
      </w:r>
      <w:r w:rsidR="00223D75">
        <w:rPr>
          <w:sz w:val="20"/>
        </w:rPr>
        <w:t>complete</w:t>
      </w:r>
      <w:r w:rsidR="00243B3A">
        <w:rPr>
          <w:sz w:val="20"/>
        </w:rPr>
        <w:t xml:space="preserve"> SEI payload, </w:t>
      </w:r>
      <w:r>
        <w:rPr>
          <w:sz w:val="20"/>
        </w:rPr>
        <w:t xml:space="preserve">and </w:t>
      </w:r>
      <w:r w:rsidR="00695712">
        <w:rPr>
          <w:sz w:val="20"/>
        </w:rPr>
        <w:t>shall</w:t>
      </w:r>
      <w:r w:rsidR="00223D75">
        <w:rPr>
          <w:sz w:val="20"/>
        </w:rPr>
        <w:t xml:space="preserve"> not</w:t>
      </w:r>
      <w:r w:rsidR="00243B3A">
        <w:rPr>
          <w:sz w:val="20"/>
        </w:rPr>
        <w:t xml:space="preserve"> contain more than a </w:t>
      </w:r>
      <w:r w:rsidR="00223D75">
        <w:rPr>
          <w:sz w:val="20"/>
        </w:rPr>
        <w:t>complete</w:t>
      </w:r>
      <w:r w:rsidR="00243B3A">
        <w:rPr>
          <w:sz w:val="20"/>
        </w:rPr>
        <w:t xml:space="preserve"> SEI payload.</w:t>
      </w:r>
      <w:r w:rsidR="00633BAF">
        <w:rPr>
          <w:sz w:val="20"/>
        </w:rPr>
        <w:t xml:space="preserve"> It is not prohibited for SEI messages of the indicated value of </w:t>
      </w:r>
      <w:proofErr w:type="spellStart"/>
      <w:r w:rsidR="00633BAF">
        <w:rPr>
          <w:sz w:val="20"/>
        </w:rPr>
        <w:t>payloadType</w:t>
      </w:r>
      <w:proofErr w:type="spellEnd"/>
      <w:r w:rsidR="00633BAF">
        <w:rPr>
          <w:sz w:val="20"/>
        </w:rPr>
        <w:t xml:space="preserve"> to be present that do not start with any of the indicated bit strings.</w:t>
      </w:r>
    </w:p>
    <w:p w14:paraId="788956E7" w14:textId="7AE16E6C" w:rsidR="007C27D1" w:rsidRDefault="00243B3A" w:rsidP="00243B3A">
      <w:pPr>
        <w:jc w:val="both"/>
        <w:rPr>
          <w:sz w:val="20"/>
          <w:lang w:eastAsia="ko-KR"/>
        </w:rPr>
      </w:pPr>
      <w:r w:rsidRPr="003F43A1">
        <w:rPr>
          <w:sz w:val="20"/>
        </w:rPr>
        <w:t>These</w:t>
      </w:r>
      <w:r>
        <w:rPr>
          <w:sz w:val="20"/>
          <w:lang w:eastAsia="ko-KR"/>
        </w:rPr>
        <w:t xml:space="preserve"> </w:t>
      </w:r>
      <w:r>
        <w:rPr>
          <w:sz w:val="20"/>
        </w:rPr>
        <w:t>SEI prefix indications</w:t>
      </w:r>
      <w:r>
        <w:rPr>
          <w:sz w:val="20"/>
          <w:lang w:eastAsia="ko-KR"/>
        </w:rPr>
        <w:t xml:space="preserve"> should provide </w:t>
      </w:r>
      <w:proofErr w:type="gramStart"/>
      <w:r>
        <w:rPr>
          <w:sz w:val="20"/>
          <w:lang w:eastAsia="ko-KR"/>
        </w:rPr>
        <w:t>sufficient</w:t>
      </w:r>
      <w:proofErr w:type="gramEnd"/>
      <w:r>
        <w:rPr>
          <w:sz w:val="20"/>
          <w:lang w:eastAsia="ko-KR"/>
        </w:rPr>
        <w:t xml:space="preserve">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w:t>
      </w:r>
      <w:proofErr w:type="gramStart"/>
      <w:r>
        <w:rPr>
          <w:sz w:val="20"/>
          <w:lang w:eastAsia="ko-KR"/>
        </w:rPr>
        <w:t>particular language</w:t>
      </w:r>
      <w:proofErr w:type="gramEnd"/>
      <w:r>
        <w:rPr>
          <w:sz w:val="20"/>
          <w:lang w:eastAsia="ko-KR"/>
        </w:rPr>
        <w:t>.</w:t>
      </w:r>
    </w:p>
    <w:p w14:paraId="17635A85" w14:textId="5F885888" w:rsidR="00243B3A" w:rsidRDefault="007C27D1" w:rsidP="007C27D1">
      <w:pPr>
        <w:jc w:val="both"/>
        <w:rPr>
          <w:sz w:val="20"/>
        </w:rPr>
      </w:pPr>
      <w:r>
        <w:rPr>
          <w:sz w:val="20"/>
          <w:lang w:eastAsia="ko-KR"/>
        </w:rPr>
        <w:t xml:space="preserve">The </w:t>
      </w:r>
      <w:r w:rsidR="00ED6FC8">
        <w:rPr>
          <w:sz w:val="20"/>
          <w:lang w:eastAsia="ko-KR"/>
        </w:rPr>
        <w:t>content of</w:t>
      </w:r>
      <w:r>
        <w:rPr>
          <w:sz w:val="20"/>
          <w:lang w:eastAsia="ko-KR"/>
        </w:rPr>
        <w:t xml:space="preserve"> an SEI prefix indication SEI message may, for example, be used by</w:t>
      </w:r>
      <w:r w:rsidR="00243B3A">
        <w:rPr>
          <w:sz w:val="20"/>
          <w:lang w:eastAsia="ko-KR"/>
        </w:rPr>
        <w:t xml:space="preserve"> </w:t>
      </w:r>
      <w:r>
        <w:rPr>
          <w:sz w:val="20"/>
          <w:lang w:eastAsia="ko-KR"/>
        </w:rPr>
        <w:t xml:space="preserve">transport-layer or </w:t>
      </w:r>
      <w:r w:rsidR="00243B3A">
        <w:rPr>
          <w:sz w:val="20"/>
          <w:lang w:eastAsia="ko-KR"/>
        </w:rPr>
        <w:t>systems</w:t>
      </w:r>
      <w:r>
        <w:rPr>
          <w:sz w:val="20"/>
          <w:lang w:eastAsia="ko-KR"/>
        </w:rPr>
        <w:t>-</w:t>
      </w:r>
      <w:r w:rsidR="00243B3A">
        <w:rPr>
          <w:sz w:val="20"/>
          <w:lang w:eastAsia="ko-KR"/>
        </w:rPr>
        <w:t xml:space="preserve">layer </w:t>
      </w:r>
      <w:r>
        <w:rPr>
          <w:sz w:val="20"/>
          <w:lang w:eastAsia="ko-KR"/>
        </w:rPr>
        <w:t xml:space="preserve">processing elements to </w:t>
      </w:r>
      <w:r w:rsidR="00243B3A">
        <w:rPr>
          <w:sz w:val="20"/>
          <w:lang w:eastAsia="ko-KR"/>
        </w:rPr>
        <w:t xml:space="preserve">determine whether the </w:t>
      </w:r>
      <w:r>
        <w:rPr>
          <w:sz w:val="20"/>
          <w:lang w:eastAsia="ko-KR"/>
        </w:rPr>
        <w:t xml:space="preserve">CVS is suitable for delivery to a receiving and </w:t>
      </w:r>
      <w:r w:rsidR="00243B3A">
        <w:rPr>
          <w:sz w:val="20"/>
          <w:lang w:eastAsia="ko-KR"/>
        </w:rPr>
        <w:t>decod</w:t>
      </w:r>
      <w:r>
        <w:rPr>
          <w:sz w:val="20"/>
          <w:lang w:eastAsia="ko-KR"/>
        </w:rPr>
        <w:t>ing</w:t>
      </w:r>
      <w:r w:rsidR="00243B3A">
        <w:rPr>
          <w:sz w:val="20"/>
          <w:lang w:eastAsia="ko-KR"/>
        </w:rPr>
        <w:t xml:space="preserve"> </w:t>
      </w:r>
      <w:r>
        <w:rPr>
          <w:sz w:val="20"/>
          <w:lang w:eastAsia="ko-KR"/>
        </w:rPr>
        <w:t xml:space="preserve">system, based on whether the receiving system </w:t>
      </w:r>
      <w:r w:rsidR="00243B3A">
        <w:rPr>
          <w:sz w:val="20"/>
          <w:lang w:eastAsia="ko-KR"/>
        </w:rPr>
        <w:t xml:space="preserve">can </w:t>
      </w:r>
      <w:r w:rsidR="00243B3A">
        <w:rPr>
          <w:sz w:val="20"/>
        </w:rPr>
        <w:t xml:space="preserve">properly process the </w:t>
      </w:r>
      <w:r>
        <w:rPr>
          <w:sz w:val="20"/>
        </w:rPr>
        <w:t xml:space="preserve">CVS </w:t>
      </w:r>
      <w:r w:rsidR="00243B3A">
        <w:rPr>
          <w:sz w:val="20"/>
        </w:rPr>
        <w:t>to enable a</w:t>
      </w:r>
      <w:r>
        <w:rPr>
          <w:sz w:val="20"/>
        </w:rPr>
        <w:t>n</w:t>
      </w:r>
      <w:r w:rsidR="00243B3A">
        <w:rPr>
          <w:sz w:val="20"/>
        </w:rPr>
        <w:t xml:space="preserve"> </w:t>
      </w:r>
      <w:r>
        <w:rPr>
          <w:sz w:val="20"/>
        </w:rPr>
        <w:t xml:space="preserve">adequate </w:t>
      </w:r>
      <w:r w:rsidR="00243B3A">
        <w:rPr>
          <w:sz w:val="20"/>
        </w:rPr>
        <w:t xml:space="preserve">user experience or whether the </w:t>
      </w:r>
      <w:r>
        <w:rPr>
          <w:sz w:val="20"/>
        </w:rPr>
        <w:t xml:space="preserve">CVS </w:t>
      </w:r>
      <w:r w:rsidR="00243B3A">
        <w:rPr>
          <w:sz w:val="20"/>
        </w:rPr>
        <w:t>satisfies the application needs</w:t>
      </w:r>
      <w:r w:rsidR="00695712">
        <w:rPr>
          <w:sz w:val="20"/>
        </w:rPr>
        <w:t xml:space="preserve"> (as determined in some manner by external means outside the scope of this Specification)</w:t>
      </w:r>
      <w:r w:rsidR="00243B3A">
        <w:rPr>
          <w:sz w:val="20"/>
        </w:rPr>
        <w:t>.</w:t>
      </w:r>
    </w:p>
    <w:p w14:paraId="59945F68" w14:textId="6B3CCE7A" w:rsidR="00243B3A" w:rsidRDefault="00243B3A" w:rsidP="00243B3A">
      <w:pPr>
        <w:jc w:val="both"/>
        <w:rPr>
          <w:sz w:val="20"/>
          <w:lang w:eastAsia="ko-KR"/>
        </w:rPr>
      </w:pPr>
      <w:r>
        <w:rPr>
          <w:sz w:val="20"/>
        </w:rPr>
        <w:t xml:space="preserve">In one example, when the </w:t>
      </w:r>
      <w:proofErr w:type="spellStart"/>
      <w:r w:rsidRPr="003F43A1">
        <w:rPr>
          <w:sz w:val="20"/>
        </w:rPr>
        <w:t>payloadType</w:t>
      </w:r>
      <w:proofErr w:type="spellEnd"/>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frame_packing_arrangement_type</w:t>
      </w:r>
      <w:proofErr w:type="spellEnd"/>
      <w:r>
        <w:rPr>
          <w:sz w:val="20"/>
          <w:lang w:eastAsia="ko-KR"/>
        </w:rPr>
        <w:t xml:space="preserve">; </w:t>
      </w:r>
      <w:r w:rsidR="007C27D1">
        <w:rPr>
          <w:sz w:val="20"/>
          <w:lang w:eastAsia="ko-KR"/>
        </w:rPr>
        <w:t xml:space="preserve">and </w:t>
      </w:r>
      <w:r>
        <w:rPr>
          <w:sz w:val="20"/>
        </w:rPr>
        <w:t xml:space="preserve">when the </w:t>
      </w:r>
      <w:proofErr w:type="spellStart"/>
      <w:r>
        <w:rPr>
          <w:sz w:val="20"/>
          <w:lang w:eastAsia="ko-KR"/>
        </w:rPr>
        <w:t>payloadType</w:t>
      </w:r>
      <w:proofErr w:type="spellEnd"/>
      <w:r>
        <w:rPr>
          <w:sz w:val="20"/>
          <w:lang w:eastAsia="ko-KR"/>
        </w:rPr>
        <w:t xml:space="preserv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projection_type</w:t>
      </w:r>
      <w:proofErr w:type="spellEnd"/>
      <w:r>
        <w:rPr>
          <w:sz w:val="20"/>
          <w:lang w:eastAsia="ko-KR"/>
        </w:rPr>
        <w:t>.</w:t>
      </w:r>
    </w:p>
    <w:p w14:paraId="2C1CF060" w14:textId="20770924" w:rsidR="00243B3A" w:rsidRPr="007F467C" w:rsidRDefault="00243B3A" w:rsidP="00243B3A">
      <w:pPr>
        <w:jc w:val="both"/>
        <w:rPr>
          <w:sz w:val="20"/>
        </w:rPr>
      </w:pPr>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p>
    <w:p w14:paraId="6D3E5350" w14:textId="1093E464"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lastRenderedPageBreak/>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w:t>
      </w:r>
      <w:r w:rsidR="00ED6FC8">
        <w:rPr>
          <w:sz w:val="20"/>
        </w:rPr>
        <w:t xml:space="preserve"> for a </w:t>
      </w:r>
      <w:proofErr w:type="gramStart"/>
      <w:r w:rsidR="00ED6FC8">
        <w:rPr>
          <w:sz w:val="20"/>
        </w:rPr>
        <w:t xml:space="preserve">particular </w:t>
      </w:r>
      <w:r w:rsidR="00625218">
        <w:rPr>
          <w:sz w:val="20"/>
        </w:rPr>
        <w:t>value</w:t>
      </w:r>
      <w:proofErr w:type="gramEnd"/>
      <w:r w:rsidR="00625218">
        <w:rPr>
          <w:sz w:val="20"/>
        </w:rPr>
        <w:t xml:space="preserve"> of </w:t>
      </w:r>
      <w:proofErr w:type="spellStart"/>
      <w:r w:rsidR="00ED6FC8" w:rsidRPr="003F43A1">
        <w:rPr>
          <w:sz w:val="20"/>
        </w:rPr>
        <w:t>payloadType</w:t>
      </w:r>
      <w:proofErr w:type="spellEnd"/>
      <w:r>
        <w:rPr>
          <w:sz w:val="20"/>
        </w:rPr>
        <w:t>, they shall have the same content.</w:t>
      </w:r>
    </w:p>
    <w:p w14:paraId="0B0F05FF" w14:textId="390CDC21"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An SEI NAL unit containing </w:t>
      </w:r>
      <w:r w:rsidRPr="001C3BD2">
        <w:rPr>
          <w:sz w:val="20"/>
        </w:rPr>
        <w:t xml:space="preserve">an </w:t>
      </w:r>
      <w:r>
        <w:rPr>
          <w:sz w:val="20"/>
        </w:rPr>
        <w:t xml:space="preserve">SEI prefix indication SEI message </w:t>
      </w:r>
      <w:r w:rsidR="00625218">
        <w:rPr>
          <w:sz w:val="20"/>
        </w:rPr>
        <w:t xml:space="preserve">for a </w:t>
      </w:r>
      <w:proofErr w:type="gramStart"/>
      <w:r w:rsidR="00625218">
        <w:rPr>
          <w:sz w:val="20"/>
        </w:rPr>
        <w:t>particular value</w:t>
      </w:r>
      <w:proofErr w:type="gramEnd"/>
      <w:r w:rsidR="00625218">
        <w:rPr>
          <w:sz w:val="20"/>
        </w:rPr>
        <w:t xml:space="preserve"> of </w:t>
      </w:r>
      <w:proofErr w:type="spellStart"/>
      <w:r w:rsidR="00625218" w:rsidRPr="003F43A1">
        <w:rPr>
          <w:sz w:val="20"/>
        </w:rPr>
        <w:t>payloadType</w:t>
      </w:r>
      <w:proofErr w:type="spellEnd"/>
      <w:r w:rsidR="00625218">
        <w:rPr>
          <w:sz w:val="20"/>
          <w:lang w:eastAsia="ko-KR"/>
        </w:rPr>
        <w:t xml:space="preserve"> </w:t>
      </w:r>
      <w:r>
        <w:rPr>
          <w:sz w:val="20"/>
        </w:rPr>
        <w:t>shall not contain any other SEI message</w:t>
      </w:r>
      <w:r w:rsidR="00ED6FC8">
        <w:rPr>
          <w:sz w:val="20"/>
        </w:rPr>
        <w:t>s</w:t>
      </w:r>
      <w:r>
        <w:rPr>
          <w:sz w:val="20"/>
        </w:rPr>
        <w:t xml:space="preserve"> </w:t>
      </w:r>
      <w:r w:rsidR="0053667B">
        <w:rPr>
          <w:sz w:val="20"/>
        </w:rPr>
        <w:t xml:space="preserve">other </w:t>
      </w:r>
      <w:r>
        <w:rPr>
          <w:sz w:val="20"/>
        </w:rPr>
        <w:t>than an SEI manifest SEI message</w:t>
      </w:r>
      <w:r w:rsidR="00625218">
        <w:rPr>
          <w:sz w:val="20"/>
        </w:rPr>
        <w:t xml:space="preserve"> and SEI prefix indication SEI messages for other values of </w:t>
      </w:r>
      <w:proofErr w:type="spellStart"/>
      <w:r w:rsidR="00625218" w:rsidRPr="003F43A1">
        <w:rPr>
          <w:sz w:val="20"/>
        </w:rPr>
        <w:t>payloadType</w:t>
      </w:r>
      <w:proofErr w:type="spellEnd"/>
      <w:r>
        <w:rPr>
          <w:sz w:val="20"/>
        </w:rPr>
        <w:t>.</w:t>
      </w:r>
    </w:p>
    <w:p w14:paraId="5A65CAB2" w14:textId="11A66C8B" w:rsidR="00243B3A" w:rsidRPr="00197A6D" w:rsidRDefault="00243B3A" w:rsidP="00243B3A">
      <w:pPr>
        <w:jc w:val="both"/>
        <w:rPr>
          <w:sz w:val="20"/>
          <w:szCs w:val="22"/>
        </w:rPr>
      </w:pPr>
      <w:r>
        <w:rPr>
          <w:b/>
          <w:bCs/>
          <w:noProof/>
          <w:sz w:val="20"/>
        </w:rPr>
        <w:t>prefix_sei_payload_type</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t>
      </w:r>
      <w:r w:rsidR="00ED6FC8">
        <w:rPr>
          <w:sz w:val="20"/>
          <w:szCs w:val="22"/>
        </w:rPr>
        <w:t>When an SEI manifest SEI message is also present for the CVS, t</w:t>
      </w:r>
      <w:r>
        <w:rPr>
          <w:sz w:val="20"/>
          <w:szCs w:val="22"/>
        </w:rPr>
        <w:t xml:space="preserve">he value </w:t>
      </w:r>
      <w:r w:rsidRPr="004D2C9C">
        <w:rPr>
          <w:sz w:val="20"/>
          <w:szCs w:val="22"/>
        </w:rPr>
        <w:t xml:space="preserve">of </w:t>
      </w:r>
      <w:proofErr w:type="spellStart"/>
      <w:r>
        <w:rPr>
          <w:sz w:val="20"/>
          <w:szCs w:val="22"/>
        </w:rPr>
        <w:t>prefix_</w:t>
      </w:r>
      <w:r w:rsidRPr="00197A6D">
        <w:rPr>
          <w:bCs/>
          <w:noProof/>
          <w:sz w:val="20"/>
        </w:rPr>
        <w:t>sei_payload_type</w:t>
      </w:r>
      <w:proofErr w:type="spellEnd"/>
      <w:r w:rsidRPr="00197A6D">
        <w:rPr>
          <w:bCs/>
          <w:noProof/>
          <w:sz w:val="20"/>
        </w:rPr>
        <w:t xml:space="preserv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0E1DFE50" w14:textId="77777777" w:rsidR="00243B3A" w:rsidRPr="00822BDB" w:rsidRDefault="00243B3A" w:rsidP="00243B3A">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2FB1E8E7" w14:textId="77777777" w:rsidR="00243B3A" w:rsidRDefault="00243B3A" w:rsidP="00243B3A">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w:t>
      </w:r>
      <w:proofErr w:type="spellStart"/>
      <w:r>
        <w:rPr>
          <w:sz w:val="20"/>
          <w:szCs w:val="22"/>
        </w:rPr>
        <w:t>th</w:t>
      </w:r>
      <w:proofErr w:type="spellEnd"/>
      <w:r>
        <w:rPr>
          <w:sz w:val="20"/>
          <w:szCs w:val="22"/>
        </w:rPr>
        <w:t xml:space="preserve"> SEI prefix indication</w:t>
      </w:r>
      <w:r>
        <w:rPr>
          <w:bCs/>
          <w:noProof/>
          <w:sz w:val="20"/>
        </w:rPr>
        <w:t>.</w:t>
      </w:r>
    </w:p>
    <w:p w14:paraId="5740B557" w14:textId="2706CECD" w:rsidR="00243B3A" w:rsidRDefault="00243B3A" w:rsidP="00243B3A">
      <w:pPr>
        <w:jc w:val="both"/>
        <w:rPr>
          <w:sz w:val="20"/>
          <w:lang w:eastAsia="ko-KR"/>
        </w:rPr>
      </w:pPr>
      <w:r>
        <w:rPr>
          <w:b/>
          <w:bCs/>
          <w:noProof/>
          <w:sz w:val="20"/>
        </w:rPr>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r>
        <w:rPr>
          <w:sz w:val="20"/>
          <w:szCs w:val="22"/>
        </w:rPr>
        <w:t>the i-</w:t>
      </w:r>
      <w:proofErr w:type="spellStart"/>
      <w:r>
        <w:rPr>
          <w:sz w:val="20"/>
          <w:szCs w:val="22"/>
        </w:rPr>
        <w:t>th</w:t>
      </w:r>
      <w:proofErr w:type="spellEnd"/>
      <w:r>
        <w:rPr>
          <w:sz w:val="20"/>
          <w:szCs w:val="22"/>
        </w:rPr>
        <w:t xml:space="preserve"> SEI prefix indication</w:t>
      </w:r>
      <w:r w:rsidRPr="00665D64">
        <w:rPr>
          <w:sz w:val="20"/>
          <w:lang w:eastAsia="ko-KR"/>
        </w:rPr>
        <w:t>.</w:t>
      </w:r>
    </w:p>
    <w:p w14:paraId="6879B91F" w14:textId="5334D9A8" w:rsidR="00243B3A" w:rsidRDefault="00243B3A" w:rsidP="00243B3A">
      <w:pPr>
        <w:jc w:val="both"/>
        <w:rPr>
          <w:sz w:val="20"/>
          <w:lang w:eastAsia="ko-KR"/>
        </w:rPr>
      </w:pPr>
      <w:r>
        <w:rPr>
          <w:sz w:val="20"/>
          <w:lang w:eastAsia="ko-KR"/>
        </w:rPr>
        <w:t xml:space="preserve">The </w:t>
      </w:r>
      <w:r>
        <w:rPr>
          <w:sz w:val="20"/>
          <w:szCs w:val="22"/>
        </w:rPr>
        <w:t xml:space="preserve">bits </w:t>
      </w:r>
      <w:r w:rsidRPr="00152121">
        <w:rPr>
          <w:bCs/>
          <w:noProof/>
          <w:sz w:val="20"/>
        </w:rPr>
        <w:t>sei_prefix_data</w:t>
      </w:r>
      <w:r w:rsidR="00ED6FC8">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w:t>
      </w:r>
      <w:proofErr w:type="spellStart"/>
      <w:r>
        <w:rPr>
          <w:sz w:val="20"/>
          <w:lang w:eastAsia="ko-KR"/>
        </w:rPr>
        <w:t>payloadType</w:t>
      </w:r>
      <w:proofErr w:type="spellEnd"/>
      <w:r>
        <w:rPr>
          <w:sz w:val="20"/>
          <w:lang w:eastAsia="ko-KR"/>
        </w:rPr>
        <w:t xml:space="preserve"> equal to </w:t>
      </w:r>
      <w:proofErr w:type="spellStart"/>
      <w:r>
        <w:rPr>
          <w:sz w:val="20"/>
          <w:szCs w:val="22"/>
        </w:rPr>
        <w:t>prefix_</w:t>
      </w:r>
      <w:r w:rsidRPr="00197A6D">
        <w:rPr>
          <w:bCs/>
          <w:noProof/>
          <w:sz w:val="20"/>
        </w:rPr>
        <w:t>sei_payload_type</w:t>
      </w:r>
      <w:proofErr w:type="spellEnd"/>
      <w:r>
        <w:rPr>
          <w:sz w:val="20"/>
          <w:lang w:eastAsia="ko-KR"/>
        </w:rPr>
        <w:t xml:space="preserve">, and contain a number of complete syntax elements starting from the first syntax element in the SEI payload syntax, and may or may not contain all the syntax elements in the SEI payload syntax. The last bit </w:t>
      </w:r>
      <w:r w:rsidR="002216E9">
        <w:rPr>
          <w:sz w:val="20"/>
          <w:lang w:eastAsia="ko-KR"/>
        </w:rPr>
        <w:t xml:space="preserve">of these bits (i.e., the bit </w:t>
      </w:r>
      <w:r w:rsidR="002216E9" w:rsidRPr="00152121">
        <w:rPr>
          <w:bCs/>
          <w:noProof/>
          <w:sz w:val="20"/>
        </w:rPr>
        <w:t>sei_prefix_data</w:t>
      </w:r>
      <w:r w:rsidR="002216E9">
        <w:rPr>
          <w:bCs/>
          <w:noProof/>
          <w:sz w:val="20"/>
        </w:rPr>
        <w:t>_</w:t>
      </w:r>
      <w:r w:rsidR="002216E9" w:rsidRPr="00152121">
        <w:rPr>
          <w:bCs/>
          <w:noProof/>
          <w:sz w:val="20"/>
        </w:rPr>
        <w:t>bit[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num_bits_in_prefix_indication</w:t>
      </w:r>
      <w:r w:rsidR="002216E9">
        <w:rPr>
          <w:bCs/>
          <w:noProof/>
          <w:sz w:val="20"/>
        </w:rPr>
        <w:t>_minus1</w:t>
      </w:r>
      <w:r w:rsidR="002216E9" w:rsidRPr="00152121">
        <w:rPr>
          <w:bCs/>
          <w:noProof/>
          <w:sz w:val="20"/>
        </w:rPr>
        <w: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w:t>
      </w:r>
      <w:r w:rsidR="002216E9">
        <w:rPr>
          <w:bCs/>
          <w:noProof/>
          <w:sz w:val="20"/>
        </w:rPr>
        <w:t xml:space="preserve">) </w:t>
      </w:r>
      <w:r>
        <w:rPr>
          <w:sz w:val="20"/>
          <w:lang w:eastAsia="ko-KR"/>
        </w:rPr>
        <w:t>shall be the last bit of a syntax element in the SEI payload syntax</w:t>
      </w:r>
      <w:r w:rsidR="002216E9">
        <w:rPr>
          <w:sz w:val="20"/>
          <w:lang w:eastAsia="ko-KR"/>
        </w:rPr>
        <w:t xml:space="preserve">, </w:t>
      </w:r>
      <w:r w:rsidR="002216E9">
        <w:rPr>
          <w:sz w:val="20"/>
        </w:rPr>
        <w:t xml:space="preserve">unless it is a bit within an </w:t>
      </w:r>
      <w:bookmarkStart w:id="408" w:name="_Hlk509501420"/>
      <w:r w:rsidR="002216E9" w:rsidRPr="002216E9">
        <w:rPr>
          <w:sz w:val="20"/>
        </w:rPr>
        <w:t>itu_t_t35_payload_byte</w:t>
      </w:r>
      <w:r w:rsidR="002216E9">
        <w:rPr>
          <w:sz w:val="20"/>
        </w:rPr>
        <w:t xml:space="preserve"> or </w:t>
      </w:r>
      <w:proofErr w:type="spellStart"/>
      <w:r w:rsidR="002216E9" w:rsidRPr="002216E9">
        <w:rPr>
          <w:sz w:val="20"/>
        </w:rPr>
        <w:t>user_data_payload_byte</w:t>
      </w:r>
      <w:bookmarkEnd w:id="408"/>
      <w:proofErr w:type="spellEnd"/>
      <w:r>
        <w:rPr>
          <w:sz w:val="20"/>
          <w:lang w:eastAsia="ko-KR"/>
        </w:rPr>
        <w:t>.</w:t>
      </w:r>
    </w:p>
    <w:p w14:paraId="2BE250E2" w14:textId="034DC850" w:rsidR="002216E9" w:rsidRPr="00914433" w:rsidRDefault="002216E9" w:rsidP="002216E9">
      <w:pPr>
        <w:pStyle w:val="ListParagraph"/>
        <w:contextualSpacing w:val="0"/>
        <w:jc w:val="both"/>
        <w:rPr>
          <w:sz w:val="18"/>
          <w:szCs w:val="18"/>
          <w:lang w:val="en-CA"/>
        </w:rPr>
      </w:pPr>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sidR="00B334F7">
        <w:rPr>
          <w:noProof/>
          <w:sz w:val="18"/>
          <w:szCs w:val="18"/>
        </w:rPr>
        <w:t>and</w:t>
      </w:r>
      <w:r w:rsidRPr="002216E9">
        <w:rPr>
          <w:noProof/>
          <w:sz w:val="18"/>
          <w:szCs w:val="18"/>
        </w:rPr>
        <w:t xml:space="preserve"> user_data_payload_byte</w:t>
      </w:r>
      <w:r>
        <w:rPr>
          <w:noProof/>
          <w:sz w:val="18"/>
          <w:szCs w:val="18"/>
        </w:rPr>
        <w:t xml:space="preserve"> is provided </w:t>
      </w:r>
      <w:r w:rsidR="00B334F7">
        <w:rPr>
          <w:noProof/>
          <w:sz w:val="18"/>
          <w:szCs w:val="18"/>
        </w:rPr>
        <w:t>because these syntax elements may contain externally-specified syntax elements, and the determination of the boundaries of such externally-specified syntax elements is a matter outside the scope of this Specification</w:t>
      </w:r>
      <w:r>
        <w:rPr>
          <w:noProof/>
          <w:sz w:val="18"/>
          <w:szCs w:val="18"/>
        </w:rPr>
        <w:t>.</w:t>
      </w:r>
    </w:p>
    <w:p w14:paraId="20BFD765" w14:textId="04326B78" w:rsidR="00243B3A" w:rsidRPr="009B3323" w:rsidRDefault="00243B3A" w:rsidP="00243B3A">
      <w:pPr>
        <w:jc w:val="both"/>
        <w:rPr>
          <w:sz w:val="20"/>
          <w:szCs w:val="22"/>
        </w:rPr>
      </w:pPr>
      <w:r>
        <w:rPr>
          <w:b/>
          <w:bCs/>
          <w:noProof/>
          <w:sz w:val="20"/>
        </w:rPr>
        <w:t>byte</w:t>
      </w:r>
      <w:r>
        <w:rPr>
          <w:b/>
          <w:noProof/>
          <w:sz w:val="20"/>
        </w:rPr>
        <w:t>_alignment</w:t>
      </w:r>
      <w:r w:rsidRPr="002B5469">
        <w:rPr>
          <w:b/>
          <w:noProof/>
          <w:sz w:val="20"/>
        </w:rPr>
        <w:t>_bit_equal_to_</w:t>
      </w:r>
      <w:r w:rsidR="00AD50B5">
        <w:rPr>
          <w:b/>
          <w:noProof/>
          <w:sz w:val="20"/>
        </w:rPr>
        <w:t>one</w:t>
      </w:r>
      <w:r w:rsidRPr="00665D64">
        <w:rPr>
          <w:noProof/>
          <w:sz w:val="20"/>
        </w:rPr>
        <w:t xml:space="preserve"> shall be equal to </w:t>
      </w:r>
      <w:r w:rsidR="00AD50B5">
        <w:rPr>
          <w:noProof/>
          <w:sz w:val="20"/>
        </w:rPr>
        <w:t>1</w:t>
      </w:r>
      <w:r w:rsidRPr="00665D64">
        <w:rPr>
          <w:noProof/>
          <w:sz w:val="20"/>
        </w:rPr>
        <w:t>.</w:t>
      </w:r>
    </w:p>
    <w:p w14:paraId="2BA9BDD0" w14:textId="773FD661" w:rsidR="0060018D" w:rsidRDefault="0060018D" w:rsidP="0060018D">
      <w:pPr>
        <w:keepNext/>
        <w:keepLines/>
        <w:spacing w:before="360"/>
        <w:outlineLvl w:val="0"/>
        <w:rPr>
          <w:ins w:id="409" w:author="Ye-Kui Wang d00" w:date="2018-11-15T15:16:00Z"/>
          <w:i/>
          <w:noProof/>
          <w:sz w:val="24"/>
        </w:rPr>
      </w:pPr>
      <w:ins w:id="410" w:author="Ye-Kui Wang d00" w:date="2018-11-15T15:15:00Z">
        <w:r w:rsidRPr="00A44B62">
          <w:rPr>
            <w:i/>
            <w:noProof/>
            <w:sz w:val="24"/>
          </w:rPr>
          <w:t xml:space="preserve">In </w:t>
        </w:r>
        <w:r w:rsidRPr="0060018D">
          <w:rPr>
            <w:i/>
            <w:noProof/>
            <w:sz w:val="24"/>
          </w:rPr>
          <w:t>F.14.2.4</w:t>
        </w:r>
        <w:r>
          <w:rPr>
            <w:i/>
            <w:noProof/>
            <w:sz w:val="24"/>
          </w:rPr>
          <w:t xml:space="preserve"> (</w:t>
        </w:r>
        <w:r w:rsidRPr="0060018D">
          <w:rPr>
            <w:i/>
            <w:noProof/>
            <w:sz w:val="24"/>
          </w:rPr>
          <w:t>Inter-layer constrained tile sets SEI message syntax</w:t>
        </w:r>
        <w:r>
          <w:rPr>
            <w:i/>
            <w:noProof/>
            <w:sz w:val="24"/>
          </w:rPr>
          <w:t>), replace the following row:</w:t>
        </w:r>
      </w:ins>
    </w:p>
    <w:p w14:paraId="21893AA3" w14:textId="77777777" w:rsidR="00103C8F" w:rsidRDefault="00103C8F" w:rsidP="00103C8F">
      <w:pPr>
        <w:tabs>
          <w:tab w:val="clear" w:pos="360"/>
          <w:tab w:val="clear" w:pos="720"/>
          <w:tab w:val="clear" w:pos="1080"/>
          <w:tab w:val="clear" w:pos="1440"/>
          <w:tab w:val="left" w:pos="794"/>
          <w:tab w:val="left" w:pos="1191"/>
          <w:tab w:val="left" w:pos="1588"/>
          <w:tab w:val="left" w:pos="1985"/>
        </w:tabs>
        <w:jc w:val="both"/>
        <w:rPr>
          <w:ins w:id="411" w:author="Ye-Kui Wang d00" w:date="2018-11-15T15:17:00Z"/>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03C8F" w:rsidRPr="003F3F11" w14:paraId="72854A18" w14:textId="77777777" w:rsidTr="00090464">
        <w:trPr>
          <w:trHeight w:val="204"/>
          <w:jc w:val="center"/>
          <w:ins w:id="412" w:author="Ye-Kui Wang d00" w:date="2018-11-15T15:17:00Z"/>
        </w:trPr>
        <w:tc>
          <w:tcPr>
            <w:tcW w:w="7920" w:type="dxa"/>
          </w:tcPr>
          <w:p w14:paraId="128A8051" w14:textId="77777777" w:rsidR="00103C8F" w:rsidRPr="003F3F11" w:rsidRDefault="00103C8F" w:rsidP="00090464">
            <w:pPr>
              <w:pStyle w:val="tablesyntax"/>
              <w:spacing w:before="20" w:after="40"/>
              <w:rPr>
                <w:ins w:id="413" w:author="Ye-Kui Wang d00" w:date="2018-11-15T15:17:00Z"/>
                <w:bCs/>
                <w:lang w:eastAsia="ja-JP"/>
              </w:rPr>
            </w:pPr>
            <w:ins w:id="414" w:author="Ye-Kui Wang d00" w:date="2018-11-15T15:17:00Z">
              <w:r w:rsidRPr="003F3F11">
                <w:rPr>
                  <w:bCs/>
                  <w:lang w:eastAsia="ja-JP"/>
                </w:rPr>
                <w:tab/>
              </w:r>
              <w:r w:rsidRPr="003F3F11">
                <w:rPr>
                  <w:bCs/>
                  <w:lang w:eastAsia="ja-JP"/>
                </w:rPr>
                <w:tab/>
              </w:r>
              <w:r w:rsidRPr="003F3F11">
                <w:rPr>
                  <w:bCs/>
                  <w:lang w:eastAsia="ja-JP"/>
                </w:rPr>
                <w:tab/>
                <w:t xml:space="preserve">if </w:t>
              </w:r>
              <w:proofErr w:type="gramStart"/>
              <w:r w:rsidRPr="003F3F11">
                <w:rPr>
                  <w:bCs/>
                  <w:lang w:eastAsia="ja-JP"/>
                </w:rPr>
                <w:t>( !</w:t>
              </w:r>
              <w:proofErr w:type="spellStart"/>
              <w:r w:rsidRPr="003F3F11">
                <w:rPr>
                  <w:bCs/>
                  <w:lang w:eastAsia="ja-JP"/>
                </w:rPr>
                <w:t>il</w:t>
              </w:r>
              <w:proofErr w:type="gramEnd"/>
              <w:r w:rsidRPr="003F3F11">
                <w:rPr>
                  <w:bCs/>
                  <w:lang w:eastAsia="ja-JP"/>
                </w:rPr>
                <w:t>_all_tiles_exact_sample_value_match_flag</w:t>
              </w:r>
              <w:proofErr w:type="spellEnd"/>
              <w:r w:rsidRPr="003F3F11">
                <w:rPr>
                  <w:bCs/>
                  <w:lang w:eastAsia="ja-JP"/>
                </w:rPr>
                <w:t xml:space="preserve"> )</w:t>
              </w:r>
            </w:ins>
          </w:p>
        </w:tc>
        <w:tc>
          <w:tcPr>
            <w:tcW w:w="1157" w:type="dxa"/>
          </w:tcPr>
          <w:p w14:paraId="666958EC" w14:textId="77777777" w:rsidR="00103C8F" w:rsidRPr="003F3F11" w:rsidRDefault="00103C8F" w:rsidP="00090464">
            <w:pPr>
              <w:pStyle w:val="tableheading"/>
              <w:spacing w:before="20" w:after="40"/>
              <w:jc w:val="center"/>
              <w:rPr>
                <w:ins w:id="415" w:author="Ye-Kui Wang d00" w:date="2018-11-15T15:17:00Z"/>
                <w:b w:val="0"/>
              </w:rPr>
            </w:pPr>
          </w:p>
        </w:tc>
      </w:tr>
    </w:tbl>
    <w:p w14:paraId="65D4B7E2" w14:textId="77777777" w:rsidR="00103C8F" w:rsidRPr="00F169D2" w:rsidRDefault="00103C8F" w:rsidP="00103C8F">
      <w:pPr>
        <w:tabs>
          <w:tab w:val="clear" w:pos="360"/>
          <w:tab w:val="clear" w:pos="720"/>
          <w:tab w:val="clear" w:pos="1080"/>
          <w:tab w:val="clear" w:pos="1440"/>
          <w:tab w:val="left" w:pos="794"/>
          <w:tab w:val="left" w:pos="1191"/>
          <w:tab w:val="left" w:pos="1588"/>
          <w:tab w:val="left" w:pos="1985"/>
        </w:tabs>
        <w:jc w:val="both"/>
        <w:rPr>
          <w:ins w:id="416" w:author="Ye-Kui Wang d00" w:date="2018-11-15T15:17:00Z"/>
          <w:sz w:val="20"/>
        </w:rPr>
      </w:pPr>
    </w:p>
    <w:p w14:paraId="68670A0B" w14:textId="2B80554A" w:rsidR="0060018D" w:rsidRDefault="0060018D" w:rsidP="0060018D">
      <w:pPr>
        <w:keepNext/>
        <w:keepLines/>
        <w:spacing w:before="360"/>
        <w:outlineLvl w:val="1"/>
        <w:rPr>
          <w:ins w:id="417" w:author="Ye-Kui Wang d00" w:date="2018-11-15T15:16:00Z"/>
          <w:i/>
          <w:noProof/>
          <w:sz w:val="24"/>
        </w:rPr>
      </w:pPr>
      <w:ins w:id="418" w:author="Ye-Kui Wang d00" w:date="2018-11-15T15:16:00Z">
        <w:r w:rsidRPr="00A44B62">
          <w:rPr>
            <w:i/>
            <w:noProof/>
            <w:sz w:val="24"/>
          </w:rPr>
          <w:t>with the following</w:t>
        </w:r>
        <w:r>
          <w:rPr>
            <w:i/>
            <w:noProof/>
            <w:sz w:val="24"/>
          </w:rPr>
          <w:t xml:space="preserve"> (remov</w:t>
        </w:r>
      </w:ins>
      <w:ins w:id="419" w:author="Ye-Kui Wang d00" w:date="2018-12-23T22:53:00Z">
        <w:r w:rsidR="00537E58">
          <w:rPr>
            <w:i/>
            <w:noProof/>
            <w:sz w:val="24"/>
          </w:rPr>
          <w:t>ing</w:t>
        </w:r>
      </w:ins>
      <w:ins w:id="420" w:author="Ye-Kui Wang d00" w:date="2018-11-15T15:16:00Z">
        <w:r>
          <w:rPr>
            <w:i/>
            <w:noProof/>
            <w:sz w:val="24"/>
          </w:rPr>
          <w:t xml:space="preserve"> the space after "if")</w:t>
        </w:r>
        <w:r w:rsidRPr="00A44B62">
          <w:rPr>
            <w:i/>
            <w:noProof/>
            <w:sz w:val="24"/>
          </w:rPr>
          <w:t>:</w:t>
        </w:r>
      </w:ins>
    </w:p>
    <w:p w14:paraId="608B916E" w14:textId="77777777" w:rsidR="00103C8F" w:rsidRDefault="00103C8F" w:rsidP="00103C8F">
      <w:pPr>
        <w:tabs>
          <w:tab w:val="clear" w:pos="360"/>
          <w:tab w:val="clear" w:pos="720"/>
          <w:tab w:val="clear" w:pos="1080"/>
          <w:tab w:val="clear" w:pos="1440"/>
          <w:tab w:val="left" w:pos="794"/>
          <w:tab w:val="left" w:pos="1191"/>
          <w:tab w:val="left" w:pos="1588"/>
          <w:tab w:val="left" w:pos="1985"/>
        </w:tabs>
        <w:jc w:val="both"/>
        <w:rPr>
          <w:ins w:id="421" w:author="Ye-Kui Wang d00" w:date="2018-11-15T15:17:00Z"/>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03C8F" w:rsidRPr="003F3F11" w14:paraId="71C48CE3" w14:textId="77777777" w:rsidTr="00090464">
        <w:trPr>
          <w:trHeight w:val="204"/>
          <w:jc w:val="center"/>
          <w:ins w:id="422" w:author="Ye-Kui Wang d00" w:date="2018-11-15T15:17:00Z"/>
        </w:trPr>
        <w:tc>
          <w:tcPr>
            <w:tcW w:w="7920" w:type="dxa"/>
          </w:tcPr>
          <w:p w14:paraId="43223D1B" w14:textId="77C7250B" w:rsidR="00103C8F" w:rsidRPr="003F3F11" w:rsidRDefault="00103C8F" w:rsidP="00082AE4">
            <w:pPr>
              <w:pStyle w:val="tablesyntax"/>
              <w:spacing w:before="20" w:after="40"/>
              <w:rPr>
                <w:ins w:id="423" w:author="Ye-Kui Wang d00" w:date="2018-11-15T15:17:00Z"/>
                <w:bCs/>
                <w:lang w:eastAsia="ja-JP"/>
              </w:rPr>
            </w:pPr>
            <w:ins w:id="424" w:author="Ye-Kui Wang d00" w:date="2018-11-15T15:17:00Z">
              <w:r w:rsidRPr="003F3F11">
                <w:rPr>
                  <w:bCs/>
                  <w:lang w:eastAsia="ja-JP"/>
                </w:rPr>
                <w:tab/>
              </w:r>
              <w:r w:rsidRPr="003F3F11">
                <w:rPr>
                  <w:bCs/>
                  <w:lang w:eastAsia="ja-JP"/>
                </w:rPr>
                <w:tab/>
              </w:r>
              <w:r w:rsidRPr="003F3F11">
                <w:rPr>
                  <w:bCs/>
                  <w:lang w:eastAsia="ja-JP"/>
                </w:rPr>
                <w:tab/>
              </w:r>
              <w:proofErr w:type="gramStart"/>
              <w:r w:rsidRPr="003F3F11">
                <w:rPr>
                  <w:bCs/>
                  <w:lang w:eastAsia="ja-JP"/>
                </w:rPr>
                <w:t>if( !</w:t>
              </w:r>
              <w:proofErr w:type="spellStart"/>
              <w:proofErr w:type="gramEnd"/>
              <w:r w:rsidRPr="003F3F11">
                <w:rPr>
                  <w:bCs/>
                  <w:lang w:eastAsia="ja-JP"/>
                </w:rPr>
                <w:t>il_all_tiles_exact_sample_value_match_flag</w:t>
              </w:r>
              <w:proofErr w:type="spellEnd"/>
              <w:r w:rsidRPr="003F3F11">
                <w:rPr>
                  <w:bCs/>
                  <w:lang w:eastAsia="ja-JP"/>
                </w:rPr>
                <w:t xml:space="preserve"> )</w:t>
              </w:r>
            </w:ins>
          </w:p>
        </w:tc>
        <w:tc>
          <w:tcPr>
            <w:tcW w:w="1157" w:type="dxa"/>
          </w:tcPr>
          <w:p w14:paraId="138F0BCE" w14:textId="77777777" w:rsidR="00103C8F" w:rsidRPr="003F3F11" w:rsidRDefault="00103C8F" w:rsidP="00090464">
            <w:pPr>
              <w:pStyle w:val="tableheading"/>
              <w:spacing w:before="20" w:after="40"/>
              <w:jc w:val="center"/>
              <w:rPr>
                <w:ins w:id="425" w:author="Ye-Kui Wang d00" w:date="2018-11-15T15:17:00Z"/>
                <w:b w:val="0"/>
              </w:rPr>
            </w:pPr>
          </w:p>
        </w:tc>
      </w:tr>
    </w:tbl>
    <w:p w14:paraId="59ED37C9" w14:textId="77777777" w:rsidR="00103C8F" w:rsidRPr="00F169D2" w:rsidRDefault="00103C8F" w:rsidP="00103C8F">
      <w:pPr>
        <w:tabs>
          <w:tab w:val="clear" w:pos="360"/>
          <w:tab w:val="clear" w:pos="720"/>
          <w:tab w:val="clear" w:pos="1080"/>
          <w:tab w:val="clear" w:pos="1440"/>
          <w:tab w:val="left" w:pos="794"/>
          <w:tab w:val="left" w:pos="1191"/>
          <w:tab w:val="left" w:pos="1588"/>
          <w:tab w:val="left" w:pos="1985"/>
        </w:tabs>
        <w:jc w:val="both"/>
        <w:rPr>
          <w:ins w:id="426" w:author="Ye-Kui Wang d00" w:date="2018-11-15T15:17:00Z"/>
          <w:sz w:val="20"/>
        </w:rPr>
      </w:pPr>
    </w:p>
    <w:p w14:paraId="375BB769"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7B2BE517" w14:textId="77777777" w:rsidR="00AD50B5" w:rsidRPr="00A44B62" w:rsidRDefault="00AD50B5"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the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and 168.</w:t>
      </w:r>
    </w:p>
    <w:p w14:paraId="5E00A175" w14:textId="77777777" w:rsidR="00AD50B5" w:rsidRPr="00A44B62" w:rsidRDefault="00AD50B5"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and 154 to </w:t>
      </w:r>
      <w:r w:rsidRPr="00A44B62">
        <w:rPr>
          <w:sz w:val="20"/>
        </w:rPr>
        <w:t>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0F75B8D3" w:rsidR="00973366" w:rsidRPr="00A44B62" w:rsidRDefault="00973366"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the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w:t>
      </w:r>
      <w:r w:rsidR="00E775CB" w:rsidRPr="00A44B62">
        <w:rPr>
          <w:lang w:val="en-CA"/>
        </w:rPr>
        <w:t>,</w:t>
      </w:r>
      <w:r w:rsidRPr="00A44B62">
        <w:rPr>
          <w:lang w:val="en-CA"/>
        </w:rPr>
        <w:t xml:space="preserve"> 168</w:t>
      </w:r>
      <w:r w:rsidR="00AD50B5" w:rsidRPr="00C55DF4">
        <w:rPr>
          <w:highlight w:val="yellow"/>
        </w:rPr>
        <w:t>, and 200 to 201, inclusive</w:t>
      </w:r>
      <w:r w:rsidRPr="00A44B62">
        <w:rPr>
          <w:lang w:val="en-CA"/>
        </w:rPr>
        <w:t>.</w:t>
      </w:r>
    </w:p>
    <w:p w14:paraId="5F17FA45" w14:textId="1E5D7A69" w:rsidR="00973366" w:rsidRPr="00A44B62" w:rsidRDefault="00973366"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sz w:val="20"/>
        </w:rPr>
        <w:t>168, inclusive</w:t>
      </w:r>
      <w:r w:rsidR="00AD50B5" w:rsidRPr="00C55DF4">
        <w:rPr>
          <w:sz w:val="20"/>
          <w:highlight w:val="yellow"/>
        </w:rPr>
        <w:t>, and 200 to 201, inclusive</w:t>
      </w:r>
      <w:r w:rsidRPr="00A44B62">
        <w:rPr>
          <w:noProof/>
          <w:sz w:val="20"/>
        </w:rPr>
        <w:t>.</w:t>
      </w:r>
    </w:p>
    <w:p w14:paraId="47E7491B" w14:textId="77777777" w:rsidR="00973366" w:rsidRPr="00A44B62" w:rsidRDefault="00973366" w:rsidP="00973366">
      <w:pPr>
        <w:keepNext/>
        <w:keepLines/>
        <w:spacing w:before="360"/>
        <w:outlineLvl w:val="0"/>
        <w:rPr>
          <w:i/>
          <w:noProof/>
          <w:sz w:val="24"/>
        </w:rPr>
      </w:pPr>
      <w:r w:rsidRPr="00A44B62">
        <w:rPr>
          <w:i/>
          <w:noProof/>
          <w:sz w:val="24"/>
        </w:rPr>
        <w:lastRenderedPageBreak/>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20C07C12" w14:textId="77777777" w:rsidR="00AD50B5" w:rsidRPr="00A44B62" w:rsidRDefault="00AD50B5"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136476E3" w14:textId="77777777" w:rsidR="00AD50B5" w:rsidRPr="00A44B62" w:rsidRDefault="00AD50B5"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154 to </w:t>
      </w:r>
      <w:r w:rsidRPr="00A44B62">
        <w:rPr>
          <w:noProof/>
          <w:sz w:val="20"/>
        </w:rPr>
        <w:t>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10C5894B" w:rsidR="00973366" w:rsidRPr="00A44B62" w:rsidRDefault="00973366"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 168, 177, 178</w:t>
      </w:r>
      <w:r w:rsidR="00E775CB" w:rsidRPr="00A44B62">
        <w:rPr>
          <w:lang w:val="en-CA"/>
        </w:rPr>
        <w:t>,</w:t>
      </w:r>
      <w:r w:rsidRPr="00A44B62">
        <w:rPr>
          <w:lang w:val="en-CA"/>
        </w:rPr>
        <w:t xml:space="preserve"> 179</w:t>
      </w:r>
      <w:r w:rsidR="00AD50B5" w:rsidRPr="00C55DF4">
        <w:rPr>
          <w:highlight w:val="yellow"/>
        </w:rPr>
        <w:t>, and 200 to 201, inclusive</w:t>
      </w:r>
      <w:r w:rsidRPr="00A44B62">
        <w:rPr>
          <w:lang w:val="en-CA"/>
        </w:rPr>
        <w:t>.</w:t>
      </w:r>
    </w:p>
    <w:p w14:paraId="176C1948" w14:textId="1F3937CA" w:rsidR="00973366" w:rsidRPr="00A44B62" w:rsidRDefault="00973366"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noProof/>
          <w:sz w:val="20"/>
        </w:rPr>
        <w:t>168,</w:t>
      </w:r>
      <w:r w:rsidRPr="00A44B62">
        <w:rPr>
          <w:sz w:val="20"/>
        </w:rPr>
        <w:t xml:space="preserve"> inclusive, 176 to 180, inclusive</w:t>
      </w:r>
      <w:r w:rsidR="00AD50B5" w:rsidRPr="00C55DF4">
        <w:rPr>
          <w:sz w:val="20"/>
          <w:highlight w:val="yellow"/>
        </w:rPr>
        <w:t>, and 200 to 201,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DA06285" w14:textId="77777777" w:rsidR="00AD50B5" w:rsidRPr="00A44B62" w:rsidRDefault="00AD50B5" w:rsidP="00AD50B5">
      <w:pPr>
        <w:pStyle w:val="3N0"/>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6CF07542"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151</w:t>
      </w:r>
      <w:r w:rsidRPr="00A44B62">
        <w:t>, inclusive</w:t>
      </w:r>
      <w:r>
        <w:t xml:space="preserve">, 154 to </w:t>
      </w:r>
      <w:r w:rsidRPr="00A44B62">
        <w:rPr>
          <w:noProof/>
          <w:lang w:val="en-CA"/>
        </w:rPr>
        <w:t>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2A9BAD2D" w14:textId="77777777" w:rsidR="00AD50B5" w:rsidRPr="00A44B62" w:rsidRDefault="00AD50B5" w:rsidP="00AD50B5">
      <w:pPr>
        <w:pStyle w:val="3N0"/>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w:t>
      </w:r>
      <w:r w:rsidRPr="00AD50B5">
        <w:rPr>
          <w:highlight w:val="yellow"/>
        </w:rPr>
        <w:t>2</w:t>
      </w:r>
      <w:r w:rsidRPr="00A44B62">
        <w:t>, inclusive</w:t>
      </w:r>
      <w:r>
        <w:t>, 154 to 159</w:t>
      </w:r>
      <w:r w:rsidRPr="00A44B62">
        <w:rPr>
          <w:lang w:val="en-CA"/>
        </w:rPr>
        <w:t>, inclusive, 161, 165, 167, 168, 177, 178, 179</w:t>
      </w:r>
      <w:r w:rsidRPr="00C55DF4">
        <w:rPr>
          <w:highlight w:val="yellow"/>
        </w:rPr>
        <w:t>, and 200 to 201, inclusive</w:t>
      </w:r>
      <w:r w:rsidRPr="00A44B62">
        <w:rPr>
          <w:lang w:val="en-CA"/>
        </w:rPr>
        <w:t>.</w:t>
      </w:r>
    </w:p>
    <w:p w14:paraId="314F6054"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w:t>
      </w:r>
      <w:r w:rsidRPr="00AD50B5">
        <w:rPr>
          <w:highlight w:val="yellow"/>
        </w:rPr>
        <w:t>2</w:t>
      </w:r>
      <w:r w:rsidRPr="00A44B62">
        <w:t>, inclusive</w:t>
      </w:r>
      <w:r>
        <w:t xml:space="preserve">, 154 to </w:t>
      </w:r>
      <w:r w:rsidRPr="00A44B62">
        <w:rPr>
          <w:noProof/>
          <w:lang w:val="en-CA"/>
        </w:rPr>
        <w:t>168,</w:t>
      </w:r>
      <w:r w:rsidRPr="00A44B62">
        <w:rPr>
          <w:lang w:val="en-CA"/>
        </w:rPr>
        <w:t xml:space="preserve"> inclusive, 176 to 181, inclusive</w:t>
      </w:r>
      <w:r w:rsidRPr="00C55DF4">
        <w:rPr>
          <w:highlight w:val="yellow"/>
        </w:rPr>
        <w:t>, and 200 to 201, inclusive</w:t>
      </w:r>
      <w:r w:rsidRPr="00A44B62">
        <w:rPr>
          <w:noProof/>
          <w:lang w:val="en-CA"/>
        </w:rPr>
        <w:t>.</w:t>
      </w:r>
    </w:p>
    <w:p w14:paraId="51CC0CFA" w14:textId="1F9F5427" w:rsidR="00FF7416" w:rsidRDefault="00FF7416" w:rsidP="00077FC1">
      <w:pPr>
        <w:keepNext/>
        <w:keepLines/>
        <w:spacing w:before="360"/>
        <w:outlineLvl w:val="0"/>
        <w:rPr>
          <w:i/>
          <w:noProof/>
          <w:sz w:val="24"/>
        </w:rPr>
      </w:pPr>
      <w:r w:rsidRPr="00A44B62">
        <w:rPr>
          <w:i/>
          <w:noProof/>
          <w:sz w:val="24"/>
        </w:rPr>
        <w:t xml:space="preserve">In </w:t>
      </w:r>
      <w:r>
        <w:rPr>
          <w:i/>
          <w:noProof/>
          <w:sz w:val="24"/>
        </w:rPr>
        <w:t>the Bibliography</w:t>
      </w:r>
      <w:r w:rsidRPr="00A44B62">
        <w:rPr>
          <w:i/>
          <w:noProof/>
          <w:sz w:val="24"/>
        </w:rPr>
        <w:t xml:space="preserve">, replace </w:t>
      </w:r>
      <w:r>
        <w:rPr>
          <w:i/>
          <w:noProof/>
          <w:sz w:val="24"/>
        </w:rPr>
        <w:t>"</w:t>
      </w:r>
      <w:r w:rsidRPr="00FF7416">
        <w:rPr>
          <w:i/>
          <w:noProof/>
          <w:sz w:val="24"/>
        </w:rPr>
        <w:t>SMPTE ST 2086 (2014)</w:t>
      </w:r>
      <w:r>
        <w:rPr>
          <w:i/>
          <w:noProof/>
          <w:sz w:val="24"/>
        </w:rPr>
        <w:t>" with "</w:t>
      </w:r>
      <w:r w:rsidRPr="00FF7416">
        <w:rPr>
          <w:i/>
          <w:noProof/>
          <w:sz w:val="24"/>
        </w:rPr>
        <w:t>SMPTE ST 2086 (201</w:t>
      </w:r>
      <w:r>
        <w:rPr>
          <w:i/>
          <w:noProof/>
          <w:sz w:val="24"/>
        </w:rPr>
        <w:t>8</w:t>
      </w:r>
      <w:r w:rsidRPr="00FF7416">
        <w:rPr>
          <w:i/>
          <w:noProof/>
          <w:sz w:val="24"/>
        </w:rPr>
        <w:t>)</w:t>
      </w:r>
      <w:r>
        <w:rPr>
          <w:i/>
          <w:noProof/>
          <w:sz w:val="24"/>
        </w:rPr>
        <w:t>".</w:t>
      </w:r>
    </w:p>
    <w:p w14:paraId="3E6C2B71" w14:textId="0FC4D128" w:rsidR="006E654C" w:rsidRDefault="006E654C" w:rsidP="00077FC1">
      <w:pPr>
        <w:keepNext/>
        <w:keepLines/>
        <w:spacing w:before="360"/>
        <w:outlineLvl w:val="0"/>
        <w:rPr>
          <w:i/>
          <w:noProof/>
          <w:sz w:val="24"/>
        </w:rPr>
      </w:pPr>
      <w:r>
        <w:rPr>
          <w:i/>
          <w:noProof/>
          <w:sz w:val="24"/>
        </w:rPr>
        <w:t>In the Bibliography, add the following additional citation (and renumber items 16 and higher in the existing list to account for the additional entry):</w:t>
      </w:r>
    </w:p>
    <w:p w14:paraId="56E54649" w14:textId="4A7C712B" w:rsidR="006E654C" w:rsidRPr="006E654C" w:rsidRDefault="006E654C" w:rsidP="00077FC1">
      <w:pPr>
        <w:tabs>
          <w:tab w:val="clear" w:pos="360"/>
          <w:tab w:val="clear" w:pos="720"/>
          <w:tab w:val="clear" w:pos="1080"/>
          <w:tab w:val="clear" w:pos="1440"/>
          <w:tab w:val="left" w:pos="794"/>
          <w:tab w:val="left" w:pos="1191"/>
          <w:tab w:val="left" w:pos="1588"/>
          <w:tab w:val="left" w:pos="1985"/>
        </w:tabs>
        <w:spacing w:before="120"/>
        <w:jc w:val="both"/>
        <w:rPr>
          <w:noProof/>
          <w:sz w:val="20"/>
          <w:lang w:val="en-GB"/>
        </w:rPr>
      </w:pPr>
      <w:r>
        <w:rPr>
          <w:sz w:val="20"/>
          <w:lang w:val="en-GB"/>
        </w:rPr>
        <w:t>[16]</w:t>
      </w:r>
      <w:r>
        <w:rPr>
          <w:sz w:val="20"/>
          <w:lang w:val="en-GB"/>
        </w:rPr>
        <w:tab/>
        <w:t>ANSI/</w:t>
      </w:r>
      <w:r w:rsidRPr="006E654C">
        <w:rPr>
          <w:sz w:val="20"/>
          <w:lang w:val="en-GB"/>
        </w:rPr>
        <w:t>CTA 861-G</w:t>
      </w:r>
      <w:r>
        <w:rPr>
          <w:sz w:val="20"/>
          <w:lang w:val="en-GB"/>
        </w:rPr>
        <w:t xml:space="preserve"> (2016)</w:t>
      </w:r>
      <w:r w:rsidRPr="006E654C">
        <w:rPr>
          <w:sz w:val="20"/>
          <w:lang w:val="en-GB"/>
        </w:rPr>
        <w:t xml:space="preserve">, </w:t>
      </w:r>
      <w:r w:rsidRPr="00077FC1">
        <w:rPr>
          <w:i/>
          <w:sz w:val="20"/>
          <w:lang w:val="en-GB"/>
        </w:rPr>
        <w:t xml:space="preserve">A DTV Profile for Uncompressed </w:t>
      </w:r>
      <w:proofErr w:type="gramStart"/>
      <w:r w:rsidRPr="00077FC1">
        <w:rPr>
          <w:i/>
          <w:sz w:val="20"/>
          <w:lang w:val="en-GB"/>
        </w:rPr>
        <w:t>High Speed</w:t>
      </w:r>
      <w:proofErr w:type="gramEnd"/>
      <w:r w:rsidRPr="00077FC1">
        <w:rPr>
          <w:i/>
          <w:sz w:val="20"/>
          <w:lang w:val="en-GB"/>
        </w:rPr>
        <w:t xml:space="preserve"> Digital Interfaces</w:t>
      </w:r>
      <w:r w:rsidRPr="006E654C">
        <w:rPr>
          <w:sz w:val="20"/>
          <w:lang w:val="en-GB"/>
        </w:rPr>
        <w:t>.</w:t>
      </w:r>
    </w:p>
    <w:p w14:paraId="3909F701" w14:textId="0ECFAE79" w:rsidR="00480266" w:rsidRPr="00A44B62"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688ED" w14:textId="77777777" w:rsidR="0049168D" w:rsidRDefault="0049168D">
      <w:r>
        <w:separator/>
      </w:r>
    </w:p>
  </w:endnote>
  <w:endnote w:type="continuationSeparator" w:id="0">
    <w:p w14:paraId="1598D93B" w14:textId="77777777" w:rsidR="0049168D" w:rsidRDefault="0049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Times New Roman"/>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Cambria"/>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7916E4D8" w:rsidR="00090464" w:rsidRPr="00C56F3D" w:rsidRDefault="00090464"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Pr>
        <w:rStyle w:val="PageNumber"/>
        <w:noProof/>
      </w:rPr>
      <w:t>35</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853431">
      <w:rPr>
        <w:rStyle w:val="PageNumber"/>
        <w:noProof/>
      </w:rPr>
      <w:t>2018-12-23</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1FDB3" w14:textId="77777777" w:rsidR="0049168D" w:rsidRDefault="0049168D">
      <w:r>
        <w:separator/>
      </w:r>
    </w:p>
  </w:footnote>
  <w:footnote w:type="continuationSeparator" w:id="0">
    <w:p w14:paraId="5208006B" w14:textId="77777777" w:rsidR="0049168D" w:rsidRDefault="00491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d00 (Macao changes)">
    <w15:presenceInfo w15:providerId="None" w15:userId="Ye-Kui Wang d00 (Macao changes)"/>
  </w15:person>
  <w15:person w15:author="Ye-Kui Wang d00">
    <w15:presenceInfo w15:providerId="None" w15:userId="Ye-Kui Wang 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CH" w:vendorID="64" w:dllVersion="6"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673"/>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2AE4"/>
    <w:rsid w:val="00083377"/>
    <w:rsid w:val="00085B81"/>
    <w:rsid w:val="00090464"/>
    <w:rsid w:val="00094D50"/>
    <w:rsid w:val="00095488"/>
    <w:rsid w:val="00095B71"/>
    <w:rsid w:val="00097177"/>
    <w:rsid w:val="000A4B72"/>
    <w:rsid w:val="000A5539"/>
    <w:rsid w:val="000A6383"/>
    <w:rsid w:val="000A7E65"/>
    <w:rsid w:val="000B0C0F"/>
    <w:rsid w:val="000B1C6B"/>
    <w:rsid w:val="000B3104"/>
    <w:rsid w:val="000B3F73"/>
    <w:rsid w:val="000B4B88"/>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3C8F"/>
    <w:rsid w:val="0010736A"/>
    <w:rsid w:val="00110D7A"/>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7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1EE"/>
    <w:rsid w:val="00175A24"/>
    <w:rsid w:val="00176224"/>
    <w:rsid w:val="0018104A"/>
    <w:rsid w:val="00181712"/>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B35"/>
    <w:rsid w:val="001F6C7D"/>
    <w:rsid w:val="001F6FB2"/>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474C"/>
    <w:rsid w:val="00225016"/>
    <w:rsid w:val="002264A6"/>
    <w:rsid w:val="002278CE"/>
    <w:rsid w:val="00227BA7"/>
    <w:rsid w:val="0023011C"/>
    <w:rsid w:val="0023074A"/>
    <w:rsid w:val="002316AF"/>
    <w:rsid w:val="002327CF"/>
    <w:rsid w:val="0023350B"/>
    <w:rsid w:val="00235AED"/>
    <w:rsid w:val="00236405"/>
    <w:rsid w:val="002375C1"/>
    <w:rsid w:val="00242EF6"/>
    <w:rsid w:val="00243B3A"/>
    <w:rsid w:val="00243CE6"/>
    <w:rsid w:val="0024411E"/>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6DC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6334"/>
    <w:rsid w:val="002F72F7"/>
    <w:rsid w:val="00301E71"/>
    <w:rsid w:val="00302847"/>
    <w:rsid w:val="00302E0F"/>
    <w:rsid w:val="00303B97"/>
    <w:rsid w:val="00303CCA"/>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46E11"/>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4AB6"/>
    <w:rsid w:val="00385D87"/>
    <w:rsid w:val="0038615B"/>
    <w:rsid w:val="00387581"/>
    <w:rsid w:val="00387610"/>
    <w:rsid w:val="003878E3"/>
    <w:rsid w:val="00387A51"/>
    <w:rsid w:val="0039080C"/>
    <w:rsid w:val="0039104E"/>
    <w:rsid w:val="003A2D8E"/>
    <w:rsid w:val="003A69B3"/>
    <w:rsid w:val="003A7CE6"/>
    <w:rsid w:val="003B0CDD"/>
    <w:rsid w:val="003B1CD9"/>
    <w:rsid w:val="003B4174"/>
    <w:rsid w:val="003B7212"/>
    <w:rsid w:val="003C08B3"/>
    <w:rsid w:val="003C1109"/>
    <w:rsid w:val="003C1149"/>
    <w:rsid w:val="003C20E4"/>
    <w:rsid w:val="003C33D2"/>
    <w:rsid w:val="003C7F16"/>
    <w:rsid w:val="003D27CF"/>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01538"/>
    <w:rsid w:val="00410C2A"/>
    <w:rsid w:val="00413EC6"/>
    <w:rsid w:val="00414101"/>
    <w:rsid w:val="0041447F"/>
    <w:rsid w:val="00415351"/>
    <w:rsid w:val="00415581"/>
    <w:rsid w:val="00415B6E"/>
    <w:rsid w:val="004234F0"/>
    <w:rsid w:val="004275B9"/>
    <w:rsid w:val="00430150"/>
    <w:rsid w:val="00433DDB"/>
    <w:rsid w:val="0043508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168D"/>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FB7"/>
    <w:rsid w:val="004C623F"/>
    <w:rsid w:val="004C7E61"/>
    <w:rsid w:val="004D3E86"/>
    <w:rsid w:val="004D405F"/>
    <w:rsid w:val="004D40EE"/>
    <w:rsid w:val="004D6404"/>
    <w:rsid w:val="004E1857"/>
    <w:rsid w:val="004E292B"/>
    <w:rsid w:val="004E366C"/>
    <w:rsid w:val="004E4F4F"/>
    <w:rsid w:val="004E50CE"/>
    <w:rsid w:val="004E6789"/>
    <w:rsid w:val="004F365A"/>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421E"/>
    <w:rsid w:val="00524EC5"/>
    <w:rsid w:val="00531AE9"/>
    <w:rsid w:val="00534B8D"/>
    <w:rsid w:val="0053667B"/>
    <w:rsid w:val="00536EDE"/>
    <w:rsid w:val="005374A0"/>
    <w:rsid w:val="00537E58"/>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2BF"/>
    <w:rsid w:val="005D7365"/>
    <w:rsid w:val="005D791F"/>
    <w:rsid w:val="005D7A84"/>
    <w:rsid w:val="005E1AC6"/>
    <w:rsid w:val="005E2F29"/>
    <w:rsid w:val="005E33B7"/>
    <w:rsid w:val="005E5617"/>
    <w:rsid w:val="005E5C39"/>
    <w:rsid w:val="005E6867"/>
    <w:rsid w:val="005F274F"/>
    <w:rsid w:val="005F6F1B"/>
    <w:rsid w:val="005F7F3D"/>
    <w:rsid w:val="0060018D"/>
    <w:rsid w:val="0060287A"/>
    <w:rsid w:val="006033A6"/>
    <w:rsid w:val="00605313"/>
    <w:rsid w:val="00606C5F"/>
    <w:rsid w:val="00610533"/>
    <w:rsid w:val="00614D3D"/>
    <w:rsid w:val="00616317"/>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4C3"/>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12F60"/>
    <w:rsid w:val="00715861"/>
    <w:rsid w:val="00720C40"/>
    <w:rsid w:val="00720E3B"/>
    <w:rsid w:val="00721CE2"/>
    <w:rsid w:val="00727427"/>
    <w:rsid w:val="00727E86"/>
    <w:rsid w:val="007307B5"/>
    <w:rsid w:val="007325E0"/>
    <w:rsid w:val="00732875"/>
    <w:rsid w:val="00732AD7"/>
    <w:rsid w:val="007369FD"/>
    <w:rsid w:val="00736C9F"/>
    <w:rsid w:val="00740EFF"/>
    <w:rsid w:val="0074393F"/>
    <w:rsid w:val="00745F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97E"/>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6C73"/>
    <w:rsid w:val="00817471"/>
    <w:rsid w:val="008206C8"/>
    <w:rsid w:val="0082144C"/>
    <w:rsid w:val="00823E9C"/>
    <w:rsid w:val="00830618"/>
    <w:rsid w:val="008328AB"/>
    <w:rsid w:val="00835097"/>
    <w:rsid w:val="00835421"/>
    <w:rsid w:val="0083607E"/>
    <w:rsid w:val="00840A42"/>
    <w:rsid w:val="008421EC"/>
    <w:rsid w:val="008470AC"/>
    <w:rsid w:val="00847669"/>
    <w:rsid w:val="00853431"/>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46D25"/>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D781A"/>
    <w:rsid w:val="009E04C6"/>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4358"/>
    <w:rsid w:val="00A30EA0"/>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B10B9"/>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D98"/>
    <w:rsid w:val="00B03C7E"/>
    <w:rsid w:val="00B05AB5"/>
    <w:rsid w:val="00B07CA7"/>
    <w:rsid w:val="00B10ECB"/>
    <w:rsid w:val="00B11CE5"/>
    <w:rsid w:val="00B11E3E"/>
    <w:rsid w:val="00B1279A"/>
    <w:rsid w:val="00B12AE8"/>
    <w:rsid w:val="00B130A0"/>
    <w:rsid w:val="00B151AC"/>
    <w:rsid w:val="00B1633D"/>
    <w:rsid w:val="00B17726"/>
    <w:rsid w:val="00B21751"/>
    <w:rsid w:val="00B22D68"/>
    <w:rsid w:val="00B2631B"/>
    <w:rsid w:val="00B334F7"/>
    <w:rsid w:val="00B360CA"/>
    <w:rsid w:val="00B36361"/>
    <w:rsid w:val="00B36BA9"/>
    <w:rsid w:val="00B41206"/>
    <w:rsid w:val="00B4194A"/>
    <w:rsid w:val="00B470F4"/>
    <w:rsid w:val="00B50D8F"/>
    <w:rsid w:val="00B5222E"/>
    <w:rsid w:val="00B53179"/>
    <w:rsid w:val="00B53E7F"/>
    <w:rsid w:val="00B600CD"/>
    <w:rsid w:val="00B601C0"/>
    <w:rsid w:val="00B6042A"/>
    <w:rsid w:val="00B61C96"/>
    <w:rsid w:val="00B643F5"/>
    <w:rsid w:val="00B64979"/>
    <w:rsid w:val="00B65E1E"/>
    <w:rsid w:val="00B71143"/>
    <w:rsid w:val="00B72AC5"/>
    <w:rsid w:val="00B7376D"/>
    <w:rsid w:val="00B73A2A"/>
    <w:rsid w:val="00B7515D"/>
    <w:rsid w:val="00B7644B"/>
    <w:rsid w:val="00B80495"/>
    <w:rsid w:val="00B81C05"/>
    <w:rsid w:val="00B81E18"/>
    <w:rsid w:val="00B81E8B"/>
    <w:rsid w:val="00B83F8F"/>
    <w:rsid w:val="00B85C55"/>
    <w:rsid w:val="00B864D4"/>
    <w:rsid w:val="00B8781E"/>
    <w:rsid w:val="00B927C1"/>
    <w:rsid w:val="00B94B06"/>
    <w:rsid w:val="00B94C28"/>
    <w:rsid w:val="00B978D5"/>
    <w:rsid w:val="00BA2E77"/>
    <w:rsid w:val="00BA3925"/>
    <w:rsid w:val="00BA4D91"/>
    <w:rsid w:val="00BA70BC"/>
    <w:rsid w:val="00BB057C"/>
    <w:rsid w:val="00BB0A6B"/>
    <w:rsid w:val="00BB0C76"/>
    <w:rsid w:val="00BB42C2"/>
    <w:rsid w:val="00BB477D"/>
    <w:rsid w:val="00BB51D3"/>
    <w:rsid w:val="00BB653B"/>
    <w:rsid w:val="00BB6FC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F53B6"/>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988"/>
    <w:rsid w:val="00C23C4E"/>
    <w:rsid w:val="00C26CCB"/>
    <w:rsid w:val="00C27933"/>
    <w:rsid w:val="00C30249"/>
    <w:rsid w:val="00C30FE8"/>
    <w:rsid w:val="00C315BD"/>
    <w:rsid w:val="00C3209B"/>
    <w:rsid w:val="00C321C5"/>
    <w:rsid w:val="00C33288"/>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6DB7"/>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2E7B"/>
    <w:rsid w:val="00D03382"/>
    <w:rsid w:val="00D04E66"/>
    <w:rsid w:val="00D073E2"/>
    <w:rsid w:val="00D13620"/>
    <w:rsid w:val="00D1640E"/>
    <w:rsid w:val="00D17A58"/>
    <w:rsid w:val="00D17CC4"/>
    <w:rsid w:val="00D20136"/>
    <w:rsid w:val="00D2042D"/>
    <w:rsid w:val="00D20FB8"/>
    <w:rsid w:val="00D213FF"/>
    <w:rsid w:val="00D2152A"/>
    <w:rsid w:val="00D21705"/>
    <w:rsid w:val="00D22B54"/>
    <w:rsid w:val="00D24604"/>
    <w:rsid w:val="00D25295"/>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3CA4"/>
    <w:rsid w:val="00D74816"/>
    <w:rsid w:val="00D74BD5"/>
    <w:rsid w:val="00D76059"/>
    <w:rsid w:val="00D774E4"/>
    <w:rsid w:val="00D807BF"/>
    <w:rsid w:val="00D82F2B"/>
    <w:rsid w:val="00D82FCC"/>
    <w:rsid w:val="00D83348"/>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26A8"/>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0B15"/>
    <w:rsid w:val="00EB4644"/>
    <w:rsid w:val="00EB68C7"/>
    <w:rsid w:val="00EB7AB1"/>
    <w:rsid w:val="00EC05DF"/>
    <w:rsid w:val="00EC096D"/>
    <w:rsid w:val="00EC22FF"/>
    <w:rsid w:val="00EC666F"/>
    <w:rsid w:val="00ED213E"/>
    <w:rsid w:val="00ED2E22"/>
    <w:rsid w:val="00ED5119"/>
    <w:rsid w:val="00ED52B7"/>
    <w:rsid w:val="00ED5634"/>
    <w:rsid w:val="00ED6FC8"/>
    <w:rsid w:val="00EE0740"/>
    <w:rsid w:val="00EE1129"/>
    <w:rsid w:val="00EE1527"/>
    <w:rsid w:val="00EE2A50"/>
    <w:rsid w:val="00EE7CD8"/>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50F2"/>
    <w:rsid w:val="00F5029B"/>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9718A"/>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34D"/>
    <w:rsid w:val="00FE11B6"/>
    <w:rsid w:val="00FE1ACF"/>
    <w:rsid w:val="00FE29B8"/>
    <w:rsid w:val="00FE45DC"/>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yekui.wang@huawei.com" TargetMode="External"/><Relationship Id="rId18"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atourapis@apple.com" TargetMode="Externa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microsoft.com/office/2011/relationships/people" Target="people.xml"/><Relationship Id="rId10" Type="http://schemas.openxmlformats.org/officeDocument/2006/relationships/hyperlink" Target="mailto:hyunmook.oh@lge.com"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35</Pages>
  <Words>16151</Words>
  <Characters>92063</Characters>
  <Application>Microsoft Office Word</Application>
  <DocSecurity>0</DocSecurity>
  <Lines>767</Lines>
  <Paragraphs>215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Ye-Kui Wang d00 (Macao changes)</cp:lastModifiedBy>
  <cp:revision>37</cp:revision>
  <cp:lastPrinted>1900-12-31T15:00:00Z</cp:lastPrinted>
  <dcterms:created xsi:type="dcterms:W3CDTF">2018-05-09T18:54:00Z</dcterms:created>
  <dcterms:modified xsi:type="dcterms:W3CDTF">2018-12-24T07:06:00Z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