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3D170D46" w:rsidR="006C5D39" w:rsidRPr="005B217D" w:rsidRDefault="005379F2"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5416F9"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180E9C20" w:rsidR="00E61DAC" w:rsidRPr="005B217D" w:rsidRDefault="00855232" w:rsidP="003B228E">
            <w:pPr>
              <w:tabs>
                <w:tab w:val="left" w:pos="7200"/>
              </w:tabs>
              <w:spacing w:before="0"/>
              <w:rPr>
                <w:b/>
                <w:szCs w:val="22"/>
                <w:lang w:val="en-CA"/>
              </w:rPr>
            </w:pPr>
            <w:r>
              <w:t>3</w:t>
            </w:r>
            <w:r w:rsidR="003B228E">
              <w:t>3r</w:t>
            </w:r>
            <w:r w:rsidR="00D81879">
              <w:t>d</w:t>
            </w:r>
            <w:r w:rsidR="00A767DC" w:rsidRPr="00B648F1">
              <w:t xml:space="preserve"> Meeting: </w:t>
            </w:r>
            <w:r w:rsidR="003B228E">
              <w:rPr>
                <w:lang w:val="en-CA"/>
              </w:rPr>
              <w:t>Macao</w:t>
            </w:r>
            <w:r w:rsidR="00D81879" w:rsidRPr="00D81879">
              <w:rPr>
                <w:lang w:val="en-CA"/>
              </w:rPr>
              <w:t xml:space="preserve">, </w:t>
            </w:r>
            <w:r w:rsidR="003B228E">
              <w:rPr>
                <w:lang w:val="en-CA"/>
              </w:rPr>
              <w:t>CN</w:t>
            </w:r>
            <w:r w:rsidR="00D81879" w:rsidRPr="00D81879">
              <w:rPr>
                <w:lang w:val="en-CA"/>
              </w:rPr>
              <w:t xml:space="preserve">, </w:t>
            </w:r>
            <w:r w:rsidR="003B228E">
              <w:rPr>
                <w:lang w:val="en-CA"/>
              </w:rPr>
              <w:t>6</w:t>
            </w:r>
            <w:r w:rsidR="00D81879" w:rsidRPr="00D81879">
              <w:rPr>
                <w:lang w:val="en-CA"/>
              </w:rPr>
              <w:t>–1</w:t>
            </w:r>
            <w:r w:rsidR="003B228E">
              <w:rPr>
                <w:lang w:val="en-CA"/>
              </w:rPr>
              <w:t>2</w:t>
            </w:r>
            <w:r w:rsidR="00D81879" w:rsidRPr="00D81879">
              <w:rPr>
                <w:lang w:val="en-CA"/>
              </w:rPr>
              <w:t xml:space="preserve"> </w:t>
            </w:r>
            <w:r w:rsidR="003B228E">
              <w:rPr>
                <w:lang w:val="en-CA"/>
              </w:rPr>
              <w:t>Oct.</w:t>
            </w:r>
            <w:r w:rsidR="00975472" w:rsidRPr="00B648F1">
              <w:rPr>
                <w:lang w:val="en-CA"/>
              </w:rPr>
              <w:t xml:space="preserve"> 201</w:t>
            </w:r>
            <w:r>
              <w:rPr>
                <w:lang w:val="en-CA"/>
              </w:rPr>
              <w:t>8</w:t>
            </w:r>
          </w:p>
        </w:tc>
        <w:tc>
          <w:tcPr>
            <w:tcW w:w="3168" w:type="dxa"/>
          </w:tcPr>
          <w:p w14:paraId="353C5F48" w14:textId="3F323121" w:rsidR="008A4B4C" w:rsidRPr="005B217D" w:rsidRDefault="00E61DAC" w:rsidP="003B228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3B228E">
              <w:rPr>
                <w:lang w:val="en-CA"/>
              </w:rPr>
              <w:t>G</w:t>
            </w:r>
            <w:r w:rsidR="000A1D18" w:rsidRPr="000A1D18">
              <w:rPr>
                <w:lang w:val="en-CA"/>
              </w:rPr>
              <w:t>0028</w:t>
            </w:r>
            <w:r w:rsidR="006B20FE" w:rsidRPr="006B20FE">
              <w:rPr>
                <w:lang w:val="en-CA"/>
              </w:rPr>
              <w:t>-v</w:t>
            </w:r>
            <w:ins w:id="0" w:author="Zheng Xiaozhen" w:date="2018-10-11T10:37:00Z">
              <w:r w:rsidR="008E3B65">
                <w:rPr>
                  <w:lang w:val="en-CA"/>
                </w:rPr>
                <w:t>2</w:t>
              </w:r>
            </w:ins>
            <w:del w:id="1" w:author="Zheng Xiaozhen" w:date="2018-10-11T10:37:00Z">
              <w:r w:rsidR="006B20FE" w:rsidRPr="006B20FE" w:rsidDel="008E3B65">
                <w:rPr>
                  <w:lang w:val="en-CA"/>
                </w:rPr>
                <w:delText>1</w:delText>
              </w:r>
            </w:del>
          </w:p>
        </w:tc>
      </w:tr>
    </w:tbl>
    <w:p w14:paraId="32151260" w14:textId="77777777" w:rsidR="00E61DAC" w:rsidRPr="005B217D" w:rsidRDefault="00E61DAC" w:rsidP="00531AE9">
      <w:pPr>
        <w:spacing w:before="0"/>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5B217D" w14:paraId="3B4E2EE3" w14:textId="77777777" w:rsidTr="000A1D18">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3F695699" w:rsidR="00E61DAC" w:rsidRPr="005B217D" w:rsidRDefault="000A1D18">
            <w:pPr>
              <w:spacing w:before="60" w:after="60"/>
              <w:rPr>
                <w:b/>
                <w:szCs w:val="22"/>
                <w:lang w:val="en-CA"/>
              </w:rPr>
            </w:pPr>
            <w:r w:rsidRPr="000A1D18">
              <w:rPr>
                <w:b/>
                <w:szCs w:val="22"/>
                <w:lang w:val="en-CA"/>
              </w:rPr>
              <w:t>HEVC encoder solution for composite long-term reference picture</w:t>
            </w:r>
          </w:p>
        </w:tc>
      </w:tr>
      <w:tr w:rsidR="00E61DAC" w:rsidRPr="005B217D" w14:paraId="0A1ECD37" w14:textId="77777777" w:rsidTr="000A1D18">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0FDC1072" w:rsidR="00E61DAC" w:rsidRPr="005B217D" w:rsidRDefault="00646B4E">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14:paraId="47CDA43F" w14:textId="77777777" w:rsidTr="000A1D18">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3F2EDEA3" w:rsidR="00E61DAC" w:rsidRPr="005B217D" w:rsidRDefault="00E61DAC" w:rsidP="005E1AC6">
            <w:pPr>
              <w:spacing w:before="60" w:after="60"/>
              <w:rPr>
                <w:szCs w:val="22"/>
                <w:lang w:val="en-CA"/>
              </w:rPr>
            </w:pPr>
            <w:r w:rsidRPr="005B217D">
              <w:rPr>
                <w:szCs w:val="22"/>
                <w:lang w:val="en-CA"/>
              </w:rPr>
              <w:t>Proposal</w:t>
            </w:r>
          </w:p>
        </w:tc>
      </w:tr>
      <w:tr w:rsidR="000A1D18" w:rsidRPr="005B217D" w14:paraId="11A48DDC" w14:textId="77777777" w:rsidTr="000A1D18">
        <w:tc>
          <w:tcPr>
            <w:tcW w:w="1458" w:type="dxa"/>
          </w:tcPr>
          <w:p w14:paraId="3722F248" w14:textId="77777777" w:rsidR="000A1D18" w:rsidRPr="005B217D" w:rsidRDefault="000A1D18" w:rsidP="000A1D18">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2B5957D" w14:textId="178FB609" w:rsidR="000A1D18" w:rsidRPr="005B217D" w:rsidRDefault="000A1D18" w:rsidP="000A1D18">
            <w:pPr>
              <w:spacing w:before="60" w:after="60"/>
              <w:rPr>
                <w:szCs w:val="22"/>
                <w:lang w:val="en-CA"/>
              </w:rPr>
            </w:pPr>
            <w:r>
              <w:rPr>
                <w:szCs w:val="22"/>
              </w:rPr>
              <w:t>Xiaozhen Zheng</w:t>
            </w:r>
          </w:p>
        </w:tc>
        <w:tc>
          <w:tcPr>
            <w:tcW w:w="900" w:type="dxa"/>
          </w:tcPr>
          <w:p w14:paraId="1B34B461" w14:textId="77777777" w:rsidR="000A1D18" w:rsidRPr="005B217D" w:rsidRDefault="000A1D18" w:rsidP="000A1D18">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4FF8AA28" w14:textId="4E19B1F1" w:rsidR="000A1D18" w:rsidRPr="005B217D" w:rsidRDefault="000A1D18" w:rsidP="000A1D18">
            <w:pPr>
              <w:spacing w:before="60" w:after="60"/>
              <w:rPr>
                <w:szCs w:val="22"/>
                <w:lang w:val="en-CA"/>
              </w:rPr>
            </w:pPr>
            <w:r w:rsidRPr="005B217D">
              <w:rPr>
                <w:szCs w:val="22"/>
                <w:lang w:val="en-CA"/>
              </w:rPr>
              <w:br/>
            </w:r>
            <w:r w:rsidRPr="005B217D">
              <w:rPr>
                <w:szCs w:val="22"/>
                <w:lang w:val="en-CA"/>
              </w:rPr>
              <w:br/>
            </w:r>
            <w:r>
              <w:rPr>
                <w:rFonts w:ascii="等线" w:eastAsia="等线"/>
                <w:lang w:eastAsia="zh-CN"/>
              </w:rPr>
              <w:t>xiaozhen.zheng@dji.com</w:t>
            </w:r>
          </w:p>
        </w:tc>
      </w:tr>
      <w:tr w:rsidR="00E61DAC" w:rsidRPr="005B217D" w14:paraId="508325BE" w14:textId="77777777" w:rsidTr="000A1D18">
        <w:tc>
          <w:tcPr>
            <w:tcW w:w="1458" w:type="dxa"/>
          </w:tcPr>
          <w:p w14:paraId="70E2F5C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DFBD0B9" w14:textId="34343D52" w:rsidR="00E61DAC" w:rsidRPr="005B217D" w:rsidRDefault="000A1D18">
            <w:pPr>
              <w:spacing w:before="60" w:after="60"/>
              <w:rPr>
                <w:szCs w:val="22"/>
                <w:lang w:val="en-CA"/>
              </w:rPr>
            </w:pPr>
            <w:r w:rsidRPr="000A4C00">
              <w:rPr>
                <w:szCs w:val="22"/>
              </w:rPr>
              <w:t>SZ DJI Technology Co., Ltd.</w:t>
            </w:r>
            <w:r>
              <w:rPr>
                <w:szCs w:val="22"/>
              </w:rPr>
              <w:t>,</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1"/>
        <w:numPr>
          <w:ilvl w:val="0"/>
          <w:numId w:val="0"/>
        </w:numPr>
        <w:ind w:left="432" w:hanging="432"/>
        <w:rPr>
          <w:lang w:val="en-CA"/>
        </w:rPr>
      </w:pPr>
      <w:r w:rsidRPr="005B217D">
        <w:rPr>
          <w:lang w:val="en-CA"/>
        </w:rPr>
        <w:t>Abstract</w:t>
      </w:r>
    </w:p>
    <w:p w14:paraId="5C6252B9" w14:textId="21E71716" w:rsidR="00263398" w:rsidRPr="005B217D" w:rsidRDefault="00AE76C0" w:rsidP="009234A5">
      <w:pPr>
        <w:rPr>
          <w:szCs w:val="22"/>
          <w:lang w:val="en-CA"/>
        </w:rPr>
      </w:pPr>
      <w:r w:rsidRPr="00AE76C0">
        <w:rPr>
          <w:lang w:val="en-CA"/>
        </w:rPr>
        <w:t>This contribution provide a HEVC encoder solution for composite</w:t>
      </w:r>
      <w:r w:rsidR="00CE273B">
        <w:rPr>
          <w:lang w:val="en-CA"/>
        </w:rPr>
        <w:t xml:space="preserve"> long-term</w:t>
      </w:r>
      <w:r w:rsidRPr="00AE76C0">
        <w:rPr>
          <w:lang w:val="en-CA"/>
        </w:rPr>
        <w:t xml:space="preserve"> reference that </w:t>
      </w:r>
      <w:r w:rsidR="00CE273B">
        <w:rPr>
          <w:lang w:val="en-CA"/>
        </w:rPr>
        <w:t>has been</w:t>
      </w:r>
      <w:r w:rsidRPr="00AE76C0">
        <w:rPr>
          <w:lang w:val="en-CA"/>
        </w:rPr>
        <w:t xml:space="preserve"> evaluated in</w:t>
      </w:r>
      <w:r w:rsidR="00CE273B">
        <w:rPr>
          <w:lang w:val="en-CA"/>
        </w:rPr>
        <w:t xml:space="preserve"> JVET</w:t>
      </w:r>
      <w:r w:rsidRPr="00AE76C0">
        <w:rPr>
          <w:lang w:val="en-CA"/>
        </w:rPr>
        <w:t xml:space="preserve"> CE11</w:t>
      </w:r>
      <w:r w:rsidR="00CE273B">
        <w:rPr>
          <w:lang w:val="en-CA"/>
        </w:rPr>
        <w:t xml:space="preserve"> at the meeting cycle of April 2018 to July 2018 [1]</w:t>
      </w:r>
      <w:r w:rsidRPr="00AE76C0">
        <w:rPr>
          <w:lang w:val="en-CA"/>
        </w:rPr>
        <w:t>. Implementation details and test results followed by common test condition are provided in the document. Simulations show that the proposed technique can achieve -2.</w:t>
      </w:r>
      <w:r w:rsidR="00CE273B">
        <w:rPr>
          <w:lang w:val="en-CA"/>
        </w:rPr>
        <w:t>54</w:t>
      </w:r>
      <w:r w:rsidRPr="00AE76C0">
        <w:rPr>
          <w:lang w:val="en-CA"/>
        </w:rPr>
        <w:t>%</w:t>
      </w:r>
      <w:r w:rsidR="00CE273B">
        <w:rPr>
          <w:lang w:val="en-CA"/>
        </w:rPr>
        <w:t>/-3.74%/-3.21%</w:t>
      </w:r>
      <w:r w:rsidRPr="00AE76C0">
        <w:rPr>
          <w:lang w:val="en-CA"/>
        </w:rPr>
        <w:t xml:space="preserve"> coding gain</w:t>
      </w:r>
      <w:r w:rsidR="00CE273B">
        <w:rPr>
          <w:lang w:val="en-CA"/>
        </w:rPr>
        <w:t xml:space="preserve"> for Y/U/V</w:t>
      </w:r>
      <w:r w:rsidRPr="00AE76C0">
        <w:rPr>
          <w:lang w:val="en-CA"/>
        </w:rPr>
        <w:t xml:space="preserve"> over </w:t>
      </w:r>
      <w:r w:rsidR="00CE273B">
        <w:rPr>
          <w:lang w:val="en-CA"/>
        </w:rPr>
        <w:t>HM16.16</w:t>
      </w:r>
      <w:r w:rsidRPr="00AE76C0">
        <w:rPr>
          <w:lang w:val="en-CA"/>
        </w:rPr>
        <w:t xml:space="preserve"> at </w:t>
      </w:r>
      <w:proofErr w:type="spellStart"/>
      <w:r w:rsidRPr="00AE76C0">
        <w:rPr>
          <w:lang w:val="en-CA"/>
        </w:rPr>
        <w:t>Lowdelay</w:t>
      </w:r>
      <w:proofErr w:type="spellEnd"/>
      <w:r w:rsidRPr="00AE76C0">
        <w:rPr>
          <w:lang w:val="en-CA"/>
        </w:rPr>
        <w:t xml:space="preserve"> B Main10 configuration (LDB) with around </w:t>
      </w:r>
      <w:r w:rsidR="00CE273B">
        <w:rPr>
          <w:lang w:val="en-CA"/>
        </w:rPr>
        <w:t>18</w:t>
      </w:r>
      <w:r w:rsidRPr="00AE76C0">
        <w:rPr>
          <w:lang w:val="en-CA"/>
        </w:rPr>
        <w:t>% encoding time increase.</w:t>
      </w:r>
    </w:p>
    <w:p w14:paraId="430C72DA" w14:textId="2920D2A3" w:rsidR="00745F6B" w:rsidRPr="005B217D" w:rsidRDefault="00745F6B" w:rsidP="00E11923">
      <w:pPr>
        <w:pStyle w:val="1"/>
        <w:rPr>
          <w:lang w:val="en-CA"/>
        </w:rPr>
      </w:pPr>
      <w:r w:rsidRPr="005B217D">
        <w:rPr>
          <w:lang w:val="en-CA"/>
        </w:rPr>
        <w:t xml:space="preserve">Introduction </w:t>
      </w:r>
    </w:p>
    <w:p w14:paraId="2654102F" w14:textId="2601FB27" w:rsidR="00F97146" w:rsidRDefault="00FF20DB" w:rsidP="00FF20DB">
      <w:pPr>
        <w:rPr>
          <w:szCs w:val="22"/>
          <w:lang w:val="en-CA"/>
        </w:rPr>
      </w:pPr>
      <w:r w:rsidRPr="00FF20DB">
        <w:rPr>
          <w:szCs w:val="22"/>
          <w:lang w:val="en-CA"/>
        </w:rPr>
        <w:t>Composite reference picture was proposed in JVET Call for Proposal [</w:t>
      </w:r>
      <w:r>
        <w:rPr>
          <w:szCs w:val="22"/>
          <w:lang w:val="en-CA"/>
        </w:rPr>
        <w:t>2</w:t>
      </w:r>
      <w:r w:rsidRPr="00FF20DB">
        <w:rPr>
          <w:szCs w:val="22"/>
          <w:lang w:val="en-CA"/>
        </w:rPr>
        <w:t xml:space="preserve">] and it </w:t>
      </w:r>
      <w:r w:rsidR="00F97146">
        <w:rPr>
          <w:szCs w:val="22"/>
          <w:lang w:val="en-CA"/>
        </w:rPr>
        <w:t>was</w:t>
      </w:r>
      <w:r w:rsidRPr="00FF20DB">
        <w:rPr>
          <w:szCs w:val="22"/>
          <w:lang w:val="en-CA"/>
        </w:rPr>
        <w:t xml:space="preserve"> studied in</w:t>
      </w:r>
      <w:r>
        <w:rPr>
          <w:szCs w:val="22"/>
          <w:lang w:val="en-CA"/>
        </w:rPr>
        <w:t xml:space="preserve"> JVET</w:t>
      </w:r>
      <w:r w:rsidRPr="00FF20DB">
        <w:rPr>
          <w:szCs w:val="22"/>
          <w:lang w:val="en-CA"/>
        </w:rPr>
        <w:t xml:space="preserve"> CE11 </w:t>
      </w:r>
      <w:r>
        <w:rPr>
          <w:lang w:val="en-CA"/>
        </w:rPr>
        <w:t>at the meeting cycle of April 2018 to July 2018</w:t>
      </w:r>
      <w:r w:rsidRPr="00FF20DB">
        <w:rPr>
          <w:szCs w:val="22"/>
          <w:lang w:val="en-CA"/>
        </w:rPr>
        <w:t>. As an alternative approach, HEVC</w:t>
      </w:r>
      <w:r>
        <w:rPr>
          <w:szCs w:val="22"/>
          <w:lang w:val="en-CA"/>
        </w:rPr>
        <w:t xml:space="preserve"> </w:t>
      </w:r>
      <w:r w:rsidRPr="00FF20DB">
        <w:rPr>
          <w:szCs w:val="22"/>
          <w:lang w:val="en-CA"/>
        </w:rPr>
        <w:t xml:space="preserve">encoder only implementation </w:t>
      </w:r>
      <w:r w:rsidR="00F97146">
        <w:rPr>
          <w:szCs w:val="22"/>
          <w:lang w:val="en-CA"/>
        </w:rPr>
        <w:t>was</w:t>
      </w:r>
      <w:r w:rsidRPr="00FF20DB">
        <w:rPr>
          <w:szCs w:val="22"/>
          <w:lang w:val="en-CA"/>
        </w:rPr>
        <w:t xml:space="preserve"> evaluated at</w:t>
      </w:r>
      <w:r>
        <w:rPr>
          <w:szCs w:val="22"/>
          <w:lang w:val="en-CA"/>
        </w:rPr>
        <w:t xml:space="preserve"> JVET</w:t>
      </w:r>
      <w:r w:rsidRPr="00FF20DB">
        <w:rPr>
          <w:szCs w:val="22"/>
          <w:lang w:val="en-CA"/>
        </w:rPr>
        <w:t xml:space="preserve"> CE11 test 3</w:t>
      </w:r>
      <w:r w:rsidR="00F97146">
        <w:rPr>
          <w:szCs w:val="22"/>
          <w:lang w:val="en-CA"/>
        </w:rPr>
        <w:t xml:space="preserve">[1] and adopted to VTM and BMS software at </w:t>
      </w:r>
      <w:r w:rsidR="00F97146" w:rsidRPr="00F97146">
        <w:rPr>
          <w:szCs w:val="22"/>
          <w:lang w:val="en-CA"/>
        </w:rPr>
        <w:t>Ljubljana</w:t>
      </w:r>
      <w:r w:rsidR="00F97146">
        <w:rPr>
          <w:szCs w:val="22"/>
          <w:lang w:val="en-CA"/>
        </w:rPr>
        <w:t xml:space="preserve"> JVET meeting [</w:t>
      </w:r>
      <w:r w:rsidR="0033693F">
        <w:rPr>
          <w:szCs w:val="22"/>
          <w:lang w:val="en-CA"/>
        </w:rPr>
        <w:t>3</w:t>
      </w:r>
      <w:r w:rsidR="00F97146">
        <w:rPr>
          <w:szCs w:val="22"/>
          <w:lang w:val="en-CA"/>
        </w:rPr>
        <w:t>]</w:t>
      </w:r>
      <w:r w:rsidRPr="00FF20DB">
        <w:rPr>
          <w:szCs w:val="22"/>
          <w:lang w:val="en-CA"/>
        </w:rPr>
        <w:t xml:space="preserve">. </w:t>
      </w:r>
    </w:p>
    <w:p w14:paraId="29AC0BEA" w14:textId="77777777" w:rsidR="007D6471" w:rsidRDefault="007D6471" w:rsidP="00FF20DB">
      <w:pPr>
        <w:rPr>
          <w:szCs w:val="22"/>
          <w:lang w:val="en-CA"/>
        </w:rPr>
      </w:pPr>
    </w:p>
    <w:p w14:paraId="1D39D57B" w14:textId="384546BC" w:rsidR="001F2594" w:rsidRDefault="00FF20DB" w:rsidP="00FF20DB">
      <w:pPr>
        <w:rPr>
          <w:szCs w:val="22"/>
          <w:lang w:val="en-CA"/>
        </w:rPr>
      </w:pPr>
      <w:r w:rsidRPr="00FF20DB">
        <w:rPr>
          <w:szCs w:val="22"/>
          <w:lang w:val="en-CA"/>
        </w:rPr>
        <w:t xml:space="preserve">This </w:t>
      </w:r>
      <w:r w:rsidR="00605D90">
        <w:rPr>
          <w:szCs w:val="22"/>
          <w:lang w:val="en-CA"/>
        </w:rPr>
        <w:t>proposal</w:t>
      </w:r>
      <w:r w:rsidRPr="00FF20DB">
        <w:rPr>
          <w:szCs w:val="22"/>
          <w:lang w:val="en-CA"/>
        </w:rPr>
        <w:t xml:space="preserve"> provides an</w:t>
      </w:r>
      <w:r w:rsidR="0098073D">
        <w:rPr>
          <w:szCs w:val="22"/>
          <w:lang w:val="en-CA"/>
        </w:rPr>
        <w:t xml:space="preserve"> HM</w:t>
      </w:r>
      <w:r w:rsidRPr="00FF20DB">
        <w:rPr>
          <w:szCs w:val="22"/>
          <w:lang w:val="en-CA"/>
        </w:rPr>
        <w:t xml:space="preserve"> encoder only composite </w:t>
      </w:r>
      <w:r w:rsidR="007D6471">
        <w:rPr>
          <w:szCs w:val="22"/>
          <w:lang w:val="en-CA"/>
        </w:rPr>
        <w:t xml:space="preserve">long-term </w:t>
      </w:r>
      <w:r w:rsidRPr="00FF20DB">
        <w:rPr>
          <w:szCs w:val="22"/>
          <w:lang w:val="en-CA"/>
        </w:rPr>
        <w:t>reference implementation</w:t>
      </w:r>
      <w:r w:rsidR="007D6471">
        <w:rPr>
          <w:szCs w:val="22"/>
          <w:lang w:val="en-CA"/>
        </w:rPr>
        <w:t xml:space="preserve"> which is ported from VTM software</w:t>
      </w:r>
      <w:r w:rsidRPr="00FF20DB">
        <w:rPr>
          <w:szCs w:val="22"/>
          <w:lang w:val="en-CA"/>
        </w:rPr>
        <w:t xml:space="preserve"> and reports the test results.</w:t>
      </w:r>
      <w:r w:rsidR="007D6471">
        <w:rPr>
          <w:szCs w:val="22"/>
          <w:lang w:val="en-CA"/>
        </w:rPr>
        <w:t xml:space="preserve"> The </w:t>
      </w:r>
      <w:r w:rsidR="007D6471" w:rsidRPr="00FF20DB">
        <w:rPr>
          <w:szCs w:val="22"/>
          <w:lang w:val="en-CA"/>
        </w:rPr>
        <w:t>basic generation process of composite</w:t>
      </w:r>
      <w:r w:rsidR="007D6471">
        <w:rPr>
          <w:szCs w:val="22"/>
          <w:lang w:val="en-CA"/>
        </w:rPr>
        <w:t xml:space="preserve"> long-term</w:t>
      </w:r>
      <w:r w:rsidR="007D6471" w:rsidRPr="00FF20DB">
        <w:rPr>
          <w:szCs w:val="22"/>
          <w:lang w:val="en-CA"/>
        </w:rPr>
        <w:t xml:space="preserve"> reference picture</w:t>
      </w:r>
      <w:r w:rsidR="007D6471">
        <w:rPr>
          <w:szCs w:val="22"/>
          <w:lang w:val="en-CA"/>
        </w:rPr>
        <w:t xml:space="preserve"> and its </w:t>
      </w:r>
      <w:r w:rsidR="007D6471" w:rsidRPr="00FF20DB">
        <w:rPr>
          <w:szCs w:val="22"/>
          <w:lang w:val="en-CA"/>
        </w:rPr>
        <w:t>encoding workflow and the use of RPS syntax by exploiting HEVC mechanism</w:t>
      </w:r>
      <w:r w:rsidR="007D6471">
        <w:rPr>
          <w:szCs w:val="22"/>
          <w:lang w:val="en-CA"/>
        </w:rPr>
        <w:t xml:space="preserve"> are described in the document</w:t>
      </w:r>
      <w:r w:rsidR="0098073D">
        <w:rPr>
          <w:szCs w:val="22"/>
          <w:lang w:val="en-CA"/>
        </w:rPr>
        <w:t>.</w:t>
      </w:r>
    </w:p>
    <w:p w14:paraId="58458A72" w14:textId="77777777" w:rsidR="0098073D" w:rsidRDefault="0098073D" w:rsidP="0098073D">
      <w:pPr>
        <w:pStyle w:val="1"/>
        <w:rPr>
          <w:lang w:val="en-CA" w:eastAsia="ja-JP"/>
        </w:rPr>
      </w:pPr>
      <w:r>
        <w:rPr>
          <w:rFonts w:hint="eastAsia"/>
          <w:lang w:val="en-CA" w:eastAsia="ja-JP"/>
        </w:rPr>
        <w:t>Proposed method</w:t>
      </w:r>
    </w:p>
    <w:p w14:paraId="7EDD0AE1" w14:textId="77777777" w:rsidR="0098073D" w:rsidRDefault="0098073D" w:rsidP="0098073D">
      <w:pPr>
        <w:pStyle w:val="2"/>
        <w:ind w:left="576" w:hanging="576"/>
        <w:rPr>
          <w:lang w:val="en-CA" w:eastAsia="ja-JP"/>
        </w:rPr>
      </w:pPr>
      <w:r>
        <w:rPr>
          <w:lang w:val="en-CA" w:eastAsia="ja-JP"/>
        </w:rPr>
        <w:t>General idea</w:t>
      </w:r>
    </w:p>
    <w:p w14:paraId="00F76748" w14:textId="1C98C62B" w:rsidR="0098073D" w:rsidRDefault="0098073D" w:rsidP="0098073D">
      <w:pPr>
        <w:rPr>
          <w:szCs w:val="22"/>
          <w:lang w:eastAsia="zh-CN"/>
        </w:rPr>
      </w:pPr>
      <w:r>
        <w:rPr>
          <w:szCs w:val="22"/>
          <w:lang w:val="en-CA" w:eastAsia="zh-CN"/>
        </w:rPr>
        <w:t>Composite long-term reference</w:t>
      </w:r>
      <w:r>
        <w:rPr>
          <w:szCs w:val="22"/>
          <w:lang w:eastAsia="zh-CN"/>
        </w:rPr>
        <w:t xml:space="preserve"> generates and updates a long-term reference by using information of static areas, which are always regarded as background, among a video scene. Usually, background areas have few motion in a long temporal window. Therefore the blocks with minor difference between the background and current frame are picked up, and are used to replace the co-located blocks in the long-term reference that targets at the renewal of the background information.</w:t>
      </w:r>
    </w:p>
    <w:p w14:paraId="2E41ED47" w14:textId="23A522F8" w:rsidR="0098073D" w:rsidRDefault="0098073D" w:rsidP="0098073D">
      <w:pPr>
        <w:rPr>
          <w:lang w:eastAsia="zh-CN"/>
        </w:rPr>
      </w:pPr>
      <w:r>
        <w:rPr>
          <w:lang w:eastAsia="zh-CN"/>
        </w:rPr>
        <w:t xml:space="preserve">The proposed design </w:t>
      </w:r>
      <w:r>
        <w:rPr>
          <w:rFonts w:hint="eastAsia"/>
          <w:lang w:eastAsia="zh-CN"/>
        </w:rPr>
        <w:t xml:space="preserve">targets at </w:t>
      </w:r>
      <w:r>
        <w:rPr>
          <w:lang w:eastAsia="zh-CN"/>
        </w:rPr>
        <w:t xml:space="preserve">evaluating </w:t>
      </w:r>
      <w:r>
        <w:rPr>
          <w:rFonts w:hint="eastAsia"/>
          <w:lang w:eastAsia="zh-CN"/>
        </w:rPr>
        <w:t xml:space="preserve">the use of </w:t>
      </w:r>
      <w:r>
        <w:rPr>
          <w:lang w:eastAsia="zh-CN"/>
        </w:rPr>
        <w:t xml:space="preserve">the </w:t>
      </w:r>
      <w:r>
        <w:rPr>
          <w:rFonts w:hint="eastAsia"/>
          <w:lang w:eastAsia="zh-CN"/>
        </w:rPr>
        <w:t xml:space="preserve">HEVC long-term reference </w:t>
      </w:r>
      <w:r>
        <w:rPr>
          <w:lang w:eastAsia="zh-CN"/>
        </w:rPr>
        <w:t>mechanism</w:t>
      </w:r>
      <w:r>
        <w:rPr>
          <w:rFonts w:hint="eastAsia"/>
          <w:lang w:eastAsia="zh-CN"/>
        </w:rPr>
        <w:t xml:space="preserve">, </w:t>
      </w:r>
      <w:r>
        <w:rPr>
          <w:lang w:eastAsia="zh-CN"/>
        </w:rPr>
        <w:t xml:space="preserve">potentially in combination with signaling of no output coded pictures </w:t>
      </w:r>
      <w:r>
        <w:rPr>
          <w:rFonts w:hint="eastAsia"/>
          <w:lang w:eastAsia="zh-CN"/>
        </w:rPr>
        <w:t>(</w:t>
      </w:r>
      <w:proofErr w:type="spellStart"/>
      <w:r>
        <w:rPr>
          <w:rFonts w:hint="eastAsia"/>
          <w:lang w:eastAsia="zh-CN"/>
        </w:rPr>
        <w:t>pic_output_flag</w:t>
      </w:r>
      <w:proofErr w:type="spellEnd"/>
      <w:r>
        <w:rPr>
          <w:rFonts w:hint="eastAsia"/>
          <w:lang w:eastAsia="zh-CN"/>
        </w:rPr>
        <w:t xml:space="preserve"> = 0)</w:t>
      </w:r>
      <w:r>
        <w:rPr>
          <w:lang w:eastAsia="zh-CN"/>
        </w:rPr>
        <w:t>. This combination could theoretically</w:t>
      </w:r>
      <w:r>
        <w:rPr>
          <w:rFonts w:hint="eastAsia"/>
          <w:lang w:eastAsia="zh-CN"/>
        </w:rPr>
        <w:t xml:space="preserve"> </w:t>
      </w:r>
      <w:r>
        <w:rPr>
          <w:lang w:eastAsia="zh-CN"/>
        </w:rPr>
        <w:t xml:space="preserve">achieve </w:t>
      </w:r>
      <w:r>
        <w:rPr>
          <w:rFonts w:hint="eastAsia"/>
          <w:lang w:eastAsia="zh-CN"/>
        </w:rPr>
        <w:t xml:space="preserve">similar </w:t>
      </w:r>
      <w:r>
        <w:rPr>
          <w:lang w:eastAsia="zh-CN"/>
        </w:rPr>
        <w:t>functionality</w:t>
      </w:r>
      <w:r>
        <w:rPr>
          <w:rFonts w:hint="eastAsia"/>
          <w:lang w:eastAsia="zh-CN"/>
        </w:rPr>
        <w:t xml:space="preserve"> </w:t>
      </w:r>
      <w:r>
        <w:rPr>
          <w:lang w:eastAsia="zh-CN"/>
        </w:rPr>
        <w:t xml:space="preserve">as that provided by </w:t>
      </w:r>
      <w:r>
        <w:rPr>
          <w:rFonts w:hint="eastAsia"/>
          <w:lang w:eastAsia="zh-CN"/>
        </w:rPr>
        <w:t>composite reference picture</w:t>
      </w:r>
      <w:r>
        <w:rPr>
          <w:lang w:eastAsia="zh-CN"/>
        </w:rPr>
        <w:t>s which is described in JVET CE11[1], e.g. by synthesizing and signaling a no-output reference picture that only contains background information</w:t>
      </w:r>
      <w:r>
        <w:rPr>
          <w:rFonts w:hint="eastAsia"/>
          <w:lang w:eastAsia="zh-CN"/>
        </w:rPr>
        <w:t xml:space="preserve"> which is illustrated at Fig. 1. </w:t>
      </w:r>
    </w:p>
    <w:p w14:paraId="32389882" w14:textId="77777777" w:rsidR="0098073D" w:rsidRDefault="0098073D" w:rsidP="0098073D">
      <w:pPr>
        <w:rPr>
          <w:rFonts w:eastAsia="等线"/>
          <w:lang w:eastAsia="zh-CN"/>
        </w:rPr>
      </w:pPr>
      <w:r w:rsidRPr="00E83B84">
        <w:rPr>
          <w:noProof/>
          <w:lang w:eastAsia="zh-CN"/>
        </w:rPr>
        <w:lastRenderedPageBreak/>
        <w:drawing>
          <wp:inline distT="0" distB="0" distL="0" distR="0" wp14:anchorId="03A4CF51" wp14:editId="64B20AA6">
            <wp:extent cx="5943600" cy="1463040"/>
            <wp:effectExtent l="0" t="0" r="0" b="381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463040"/>
                    </a:xfrm>
                    <a:prstGeom prst="rect">
                      <a:avLst/>
                    </a:prstGeom>
                    <a:noFill/>
                    <a:ln>
                      <a:noFill/>
                    </a:ln>
                  </pic:spPr>
                </pic:pic>
              </a:graphicData>
            </a:graphic>
          </wp:inline>
        </w:drawing>
      </w:r>
    </w:p>
    <w:p w14:paraId="403F7ECB" w14:textId="77777777" w:rsidR="0098073D" w:rsidRPr="00854605" w:rsidRDefault="0098073D" w:rsidP="0098073D">
      <w:pPr>
        <w:rPr>
          <w:rFonts w:eastAsia="等线"/>
          <w:lang w:eastAsia="zh-CN"/>
        </w:rPr>
      </w:pPr>
      <w:r>
        <w:rPr>
          <w:rFonts w:eastAsia="等线" w:hint="eastAsia"/>
          <w:lang w:eastAsia="zh-CN"/>
        </w:rPr>
        <w:t xml:space="preserve">            </w:t>
      </w:r>
      <w:r>
        <w:rPr>
          <w:rFonts w:eastAsia="等线"/>
          <w:lang w:eastAsia="zh-CN"/>
        </w:rPr>
        <w:t xml:space="preserve">    </w:t>
      </w:r>
      <w:r>
        <w:rPr>
          <w:rFonts w:eastAsia="等线" w:hint="eastAsia"/>
          <w:lang w:eastAsia="zh-CN"/>
        </w:rPr>
        <w:t xml:space="preserve"> Fig. 1: </w:t>
      </w:r>
      <w:r w:rsidRPr="009D2A0A">
        <w:rPr>
          <w:i/>
          <w:lang w:val="en-CA" w:eastAsia="zh-CN"/>
        </w:rPr>
        <w:t xml:space="preserve">Example </w:t>
      </w:r>
      <w:r w:rsidRPr="005262C6">
        <w:rPr>
          <w:i/>
          <w:color w:val="000000"/>
          <w:szCs w:val="22"/>
          <w:lang w:eastAsia="zh-CN"/>
        </w:rPr>
        <w:t>u</w:t>
      </w:r>
      <w:r w:rsidRPr="002042A0">
        <w:rPr>
          <w:i/>
          <w:color w:val="000000"/>
          <w:szCs w:val="22"/>
          <w:lang w:eastAsia="zh-CN"/>
        </w:rPr>
        <w:t>se of no</w:t>
      </w:r>
      <w:r w:rsidRPr="00024E82">
        <w:rPr>
          <w:i/>
          <w:color w:val="000000"/>
          <w:szCs w:val="22"/>
          <w:lang w:eastAsia="zh-CN"/>
        </w:rPr>
        <w:t xml:space="preserve"> output reference pictures</w:t>
      </w:r>
    </w:p>
    <w:p w14:paraId="5EEFFF7C" w14:textId="77777777" w:rsidR="0098073D" w:rsidRDefault="0098073D" w:rsidP="0098073D">
      <w:pPr>
        <w:rPr>
          <w:lang w:eastAsia="zh-CN"/>
        </w:rPr>
      </w:pPr>
    </w:p>
    <w:p w14:paraId="42C4D7D6" w14:textId="2F57008B" w:rsidR="0098073D" w:rsidRDefault="0098073D" w:rsidP="0098073D">
      <w:pPr>
        <w:rPr>
          <w:lang w:eastAsia="ja-JP"/>
        </w:rPr>
      </w:pPr>
      <w:r>
        <w:rPr>
          <w:rFonts w:hint="eastAsia"/>
          <w:lang w:eastAsia="zh-CN"/>
        </w:rPr>
        <w:t xml:space="preserve">As illustrated in Fig. 1, </w:t>
      </w:r>
      <w:r>
        <w:rPr>
          <w:lang w:eastAsia="zh-CN"/>
        </w:rPr>
        <w:t xml:space="preserve">the frames I0, B1, B2, B3 and B4 are coded as short-term reference. During the encoding of those short-term frames, an alternative frame is composed by exploiting previous coded frames’ content. When an encoder determines the alternative frame has been completely constructed, such frame will be coded as long-term reference with </w:t>
      </w:r>
      <w:proofErr w:type="spellStart"/>
      <w:r>
        <w:rPr>
          <w:lang w:eastAsia="zh-CN"/>
        </w:rPr>
        <w:t>pic_output_flag</w:t>
      </w:r>
      <w:proofErr w:type="spellEnd"/>
      <w:r>
        <w:rPr>
          <w:lang w:eastAsia="zh-CN"/>
        </w:rPr>
        <w:t>=0.</w:t>
      </w:r>
    </w:p>
    <w:p w14:paraId="149917F8" w14:textId="77777777" w:rsidR="0098073D" w:rsidRDefault="0098073D" w:rsidP="0098073D">
      <w:pPr>
        <w:pStyle w:val="2"/>
        <w:rPr>
          <w:lang w:eastAsia="ja-JP"/>
        </w:rPr>
      </w:pPr>
      <w:r>
        <w:rPr>
          <w:rFonts w:hint="eastAsia"/>
          <w:lang w:eastAsia="zh-CN"/>
        </w:rPr>
        <w:t>Implementation details</w:t>
      </w:r>
    </w:p>
    <w:p w14:paraId="503935CC" w14:textId="77777777" w:rsidR="0098073D" w:rsidRDefault="0098073D" w:rsidP="0098073D">
      <w:pPr>
        <w:pStyle w:val="3"/>
        <w:rPr>
          <w:lang w:eastAsia="zh-CN"/>
        </w:rPr>
      </w:pPr>
      <w:r>
        <w:rPr>
          <w:rFonts w:hint="eastAsia"/>
          <w:lang w:eastAsia="zh-CN"/>
        </w:rPr>
        <w:t xml:space="preserve">Modification of RPS setting in </w:t>
      </w:r>
      <w:proofErr w:type="spellStart"/>
      <w:r>
        <w:rPr>
          <w:rFonts w:hint="eastAsia"/>
          <w:lang w:eastAsia="zh-CN"/>
        </w:rPr>
        <w:t>cfg</w:t>
      </w:r>
      <w:proofErr w:type="spellEnd"/>
      <w:r>
        <w:rPr>
          <w:rFonts w:hint="eastAsia"/>
          <w:lang w:eastAsia="zh-CN"/>
        </w:rPr>
        <w:t xml:space="preserve"> file</w:t>
      </w:r>
    </w:p>
    <w:p w14:paraId="3DD1AF7F" w14:textId="77777777" w:rsidR="0098073D" w:rsidRDefault="0098073D" w:rsidP="0098073D">
      <w:pPr>
        <w:rPr>
          <w:rFonts w:eastAsia="等线"/>
          <w:lang w:eastAsia="zh-CN"/>
        </w:rPr>
      </w:pPr>
      <w:r>
        <w:rPr>
          <w:rFonts w:eastAsia="等线" w:hint="eastAsia"/>
          <w:lang w:eastAsia="zh-CN"/>
        </w:rPr>
        <w:t xml:space="preserve">In order to keep </w:t>
      </w:r>
      <w:proofErr w:type="spellStart"/>
      <w:r>
        <w:rPr>
          <w:rFonts w:eastAsia="等线" w:hint="eastAsia"/>
          <w:lang w:eastAsia="zh-CN"/>
        </w:rPr>
        <w:t>dpb</w:t>
      </w:r>
      <w:proofErr w:type="spellEnd"/>
      <w:r>
        <w:rPr>
          <w:rFonts w:eastAsia="等线" w:hint="eastAsia"/>
          <w:lang w:eastAsia="zh-CN"/>
        </w:rPr>
        <w:t xml:space="preserve"> process and the motion vector scaling process same as </w:t>
      </w:r>
      <w:r>
        <w:rPr>
          <w:rFonts w:eastAsia="等线"/>
          <w:lang w:eastAsia="zh-CN"/>
        </w:rPr>
        <w:t>before when a long-term reference is encoded, all of short-term frames’ POC is doubled from “x” to “2x”. The RPS setting for short-term frames without long-term reference and short-term frames with long-term reference are showed at Fig. 2 and Fig. 3.</w:t>
      </w:r>
    </w:p>
    <w:p w14:paraId="3046738E" w14:textId="77777777" w:rsidR="0098073D" w:rsidRDefault="0098073D" w:rsidP="0098073D">
      <w:pPr>
        <w:rPr>
          <w:rFonts w:eastAsia="等线"/>
          <w:lang w:eastAsia="zh-CN"/>
        </w:rPr>
      </w:pPr>
      <w:r>
        <w:rPr>
          <w:noProof/>
          <w:lang w:eastAsia="zh-CN"/>
        </w:rPr>
        <w:drawing>
          <wp:inline distT="0" distB="0" distL="0" distR="0" wp14:anchorId="1D4F734D" wp14:editId="0C070128">
            <wp:extent cx="5943600" cy="566960"/>
            <wp:effectExtent l="0" t="0" r="0" b="5080"/>
            <wp:docPr id="29" name="图片 29" descr="E:\Genius\config\temp\C1EE2A58-6BCA-A942-07DC-C71F8B544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Genius\config\temp\C1EE2A58-6BCA-A942-07DC-C71F8B54413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66960"/>
                    </a:xfrm>
                    <a:prstGeom prst="rect">
                      <a:avLst/>
                    </a:prstGeom>
                    <a:noFill/>
                    <a:ln>
                      <a:noFill/>
                    </a:ln>
                  </pic:spPr>
                </pic:pic>
              </a:graphicData>
            </a:graphic>
          </wp:inline>
        </w:drawing>
      </w:r>
    </w:p>
    <w:p w14:paraId="19CBCEF4" w14:textId="77777777" w:rsidR="0098073D" w:rsidRDefault="0098073D" w:rsidP="0098073D">
      <w:pPr>
        <w:rPr>
          <w:rFonts w:eastAsia="等线"/>
          <w:lang w:eastAsia="zh-CN"/>
        </w:rPr>
      </w:pPr>
      <w:r>
        <w:rPr>
          <w:rFonts w:eastAsia="等线"/>
          <w:lang w:eastAsia="zh-CN"/>
        </w:rPr>
        <w:t xml:space="preserve">           Fig2. RPS setting for short-term frames without long-term reference</w:t>
      </w:r>
    </w:p>
    <w:p w14:paraId="3ACF1B3E" w14:textId="77777777" w:rsidR="0098073D" w:rsidRDefault="0098073D" w:rsidP="0098073D">
      <w:pPr>
        <w:rPr>
          <w:rFonts w:eastAsia="等线"/>
          <w:lang w:eastAsia="zh-CN"/>
        </w:rPr>
      </w:pPr>
    </w:p>
    <w:p w14:paraId="3654E0A2" w14:textId="77777777" w:rsidR="0098073D" w:rsidRDefault="0098073D" w:rsidP="0098073D">
      <w:pPr>
        <w:rPr>
          <w:rFonts w:eastAsia="等线"/>
          <w:lang w:eastAsia="zh-CN"/>
        </w:rPr>
      </w:pPr>
      <w:r>
        <w:rPr>
          <w:noProof/>
          <w:lang w:eastAsia="zh-CN"/>
        </w:rPr>
        <w:drawing>
          <wp:inline distT="0" distB="0" distL="0" distR="0" wp14:anchorId="03C40725" wp14:editId="1252BEFB">
            <wp:extent cx="5943600" cy="603175"/>
            <wp:effectExtent l="0" t="0" r="0" b="6985"/>
            <wp:docPr id="28" name="图片 28" descr="E:\Genius\config\temp\5216BD9A-EE61-1531-FCBC-7F20023AD4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Genius\config\temp\5216BD9A-EE61-1531-FCBC-7F20023AD45A.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603175"/>
                    </a:xfrm>
                    <a:prstGeom prst="rect">
                      <a:avLst/>
                    </a:prstGeom>
                    <a:noFill/>
                    <a:ln>
                      <a:noFill/>
                    </a:ln>
                  </pic:spPr>
                </pic:pic>
              </a:graphicData>
            </a:graphic>
          </wp:inline>
        </w:drawing>
      </w:r>
    </w:p>
    <w:p w14:paraId="713A68C9" w14:textId="77777777" w:rsidR="0098073D" w:rsidRDefault="0098073D" w:rsidP="0098073D">
      <w:pPr>
        <w:ind w:firstLineChars="550" w:firstLine="1210"/>
        <w:rPr>
          <w:rFonts w:eastAsia="等线"/>
          <w:lang w:eastAsia="zh-CN"/>
        </w:rPr>
      </w:pPr>
      <w:r>
        <w:rPr>
          <w:rFonts w:eastAsia="等线"/>
          <w:lang w:eastAsia="zh-CN"/>
        </w:rPr>
        <w:t>Fig3. RPS setting for short-term frames with long-term reference</w:t>
      </w:r>
    </w:p>
    <w:p w14:paraId="68D2E13A" w14:textId="77777777" w:rsidR="0098073D" w:rsidRDefault="0098073D" w:rsidP="0098073D">
      <w:pPr>
        <w:pStyle w:val="3"/>
        <w:rPr>
          <w:lang w:eastAsia="zh-CN"/>
        </w:rPr>
      </w:pPr>
      <w:r>
        <w:rPr>
          <w:lang w:eastAsia="zh-CN"/>
        </w:rPr>
        <w:t>RPS syntax for long-term reference</w:t>
      </w:r>
    </w:p>
    <w:p w14:paraId="7D1751CC" w14:textId="77777777" w:rsidR="0098073D" w:rsidRDefault="0098073D" w:rsidP="0098073D">
      <w:pPr>
        <w:rPr>
          <w:rFonts w:eastAsia="等线"/>
          <w:lang w:eastAsia="zh-CN"/>
        </w:rPr>
      </w:pPr>
      <w:r>
        <w:rPr>
          <w:rFonts w:eastAsia="等线" w:hint="eastAsia"/>
          <w:lang w:eastAsia="zh-CN"/>
        </w:rPr>
        <w:t xml:space="preserve">A composed long-term reference is always coded after the first short-term frame and coded before the first frame of a particular GOP. </w:t>
      </w:r>
      <w:r>
        <w:rPr>
          <w:rFonts w:eastAsia="等线"/>
          <w:lang w:eastAsia="zh-CN"/>
        </w:rPr>
        <w:t xml:space="preserve">Therefore, the parameter at SPS </w:t>
      </w:r>
      <w:proofErr w:type="spellStart"/>
      <w:r w:rsidRPr="00157653">
        <w:rPr>
          <w:i/>
        </w:rPr>
        <w:t>long_term_ref_pics_present_flag</w:t>
      </w:r>
      <w:proofErr w:type="spellEnd"/>
      <w:r>
        <w:rPr>
          <w:rFonts w:eastAsia="等线"/>
          <w:lang w:eastAsia="zh-CN"/>
        </w:rPr>
        <w:t xml:space="preserve"> is set to 1 and </w:t>
      </w:r>
      <w:proofErr w:type="spellStart"/>
      <w:r w:rsidRPr="00157653">
        <w:rPr>
          <w:rFonts w:hint="eastAsia"/>
          <w:i/>
        </w:rPr>
        <w:t>num_long_term_ref_pics_sps</w:t>
      </w:r>
      <w:proofErr w:type="spellEnd"/>
      <w:r>
        <w:rPr>
          <w:rFonts w:eastAsia="等线"/>
          <w:lang w:eastAsia="zh-CN"/>
        </w:rPr>
        <w:t xml:space="preserve"> is set 0.</w:t>
      </w:r>
    </w:p>
    <w:p w14:paraId="02A9F640" w14:textId="77777777" w:rsidR="0098073D" w:rsidRDefault="0098073D" w:rsidP="0098073D">
      <w:pPr>
        <w:rPr>
          <w:rFonts w:eastAsia="等线"/>
          <w:lang w:eastAsia="zh-CN"/>
        </w:rPr>
      </w:pPr>
    </w:p>
    <w:p w14:paraId="4D58A188" w14:textId="77777777" w:rsidR="0098073D" w:rsidRDefault="0098073D" w:rsidP="0098073D">
      <w:pPr>
        <w:rPr>
          <w:rFonts w:eastAsia="等线"/>
          <w:lang w:eastAsia="zh-CN"/>
        </w:rPr>
      </w:pPr>
      <w:r>
        <w:rPr>
          <w:rFonts w:eastAsia="等线" w:hint="eastAsia"/>
          <w:lang w:eastAsia="zh-CN"/>
        </w:rPr>
        <w:t>The parameter at the composed long-term frame</w:t>
      </w:r>
      <w:r>
        <w:rPr>
          <w:rFonts w:eastAsia="等线"/>
          <w:lang w:eastAsia="zh-CN"/>
        </w:rPr>
        <w:t xml:space="preserve">’s PPS </w:t>
      </w:r>
      <w:proofErr w:type="spellStart"/>
      <w:r w:rsidRPr="00352EB1">
        <w:rPr>
          <w:rFonts w:hint="eastAsia"/>
          <w:i/>
        </w:rPr>
        <w:t>Output_flag</w:t>
      </w:r>
      <w:r w:rsidRPr="00352EB1">
        <w:rPr>
          <w:i/>
        </w:rPr>
        <w:t>_present_flag</w:t>
      </w:r>
      <w:proofErr w:type="spellEnd"/>
      <w:r>
        <w:rPr>
          <w:rFonts w:eastAsia="等线"/>
          <w:lang w:eastAsia="zh-CN"/>
        </w:rPr>
        <w:t xml:space="preserve"> is set to 1, </w:t>
      </w:r>
      <w:proofErr w:type="spellStart"/>
      <w:r w:rsidRPr="00352EB1">
        <w:rPr>
          <w:rFonts w:eastAsia="等线" w:hint="eastAsia"/>
          <w:i/>
          <w:lang w:eastAsia="zh-CN"/>
        </w:rPr>
        <w:t>deblocking_filter_control_present_flag</w:t>
      </w:r>
      <w:proofErr w:type="spellEnd"/>
      <w:r>
        <w:rPr>
          <w:rFonts w:eastAsia="等线" w:hint="eastAsia"/>
          <w:lang w:eastAsia="zh-CN"/>
        </w:rPr>
        <w:t xml:space="preserve"> </w:t>
      </w:r>
      <w:r>
        <w:rPr>
          <w:rFonts w:eastAsia="等线"/>
          <w:lang w:eastAsia="zh-CN"/>
        </w:rPr>
        <w:t>and</w:t>
      </w:r>
      <w:r>
        <w:rPr>
          <w:rFonts w:eastAsia="等线" w:hint="eastAsia"/>
          <w:lang w:eastAsia="zh-CN"/>
        </w:rPr>
        <w:t xml:space="preserve"> </w:t>
      </w:r>
      <w:proofErr w:type="spellStart"/>
      <w:r w:rsidRPr="00352EB1">
        <w:rPr>
          <w:rFonts w:eastAsia="等线" w:hint="eastAsia"/>
          <w:i/>
          <w:lang w:eastAsia="zh-CN"/>
        </w:rPr>
        <w:t>pps_deblocking_filter_disabled_flag</w:t>
      </w:r>
      <w:proofErr w:type="spellEnd"/>
      <w:r>
        <w:rPr>
          <w:rFonts w:eastAsia="等线"/>
          <w:lang w:eastAsia="zh-CN"/>
        </w:rPr>
        <w:t xml:space="preserve"> is set to 1. </w:t>
      </w:r>
    </w:p>
    <w:p w14:paraId="5C39C5A9" w14:textId="77777777" w:rsidR="0098073D" w:rsidRDefault="0098073D" w:rsidP="0098073D">
      <w:pPr>
        <w:rPr>
          <w:rFonts w:eastAsia="等线"/>
          <w:lang w:eastAsia="zh-CN"/>
        </w:rPr>
      </w:pPr>
    </w:p>
    <w:p w14:paraId="2F60BA6A" w14:textId="77777777" w:rsidR="0098073D" w:rsidRDefault="0098073D" w:rsidP="0098073D">
      <w:pPr>
        <w:rPr>
          <w:rFonts w:eastAsia="等线"/>
          <w:lang w:eastAsia="zh-CN"/>
        </w:rPr>
      </w:pPr>
      <w:r>
        <w:rPr>
          <w:rFonts w:eastAsia="等线"/>
          <w:lang w:eastAsia="zh-CN"/>
        </w:rPr>
        <w:t xml:space="preserve">Since RPS for the composed long-term frame is different to RPS at SPS, </w:t>
      </w:r>
      <w:proofErr w:type="spellStart"/>
      <w:r w:rsidRPr="00560AB2">
        <w:rPr>
          <w:rFonts w:eastAsia="等线"/>
          <w:i/>
          <w:lang w:eastAsia="zh-CN"/>
        </w:rPr>
        <w:t>short_term_ref_pic_set_sps_flag</w:t>
      </w:r>
      <w:proofErr w:type="spellEnd"/>
      <w:r>
        <w:rPr>
          <w:rFonts w:eastAsia="等线"/>
          <w:lang w:eastAsia="zh-CN"/>
        </w:rPr>
        <w:t xml:space="preserve"> is set to 0 at the composed long-term’s slice header. </w:t>
      </w:r>
    </w:p>
    <w:p w14:paraId="2CDC3C11" w14:textId="77777777" w:rsidR="0098073D" w:rsidRDefault="0098073D" w:rsidP="0098073D">
      <w:pPr>
        <w:rPr>
          <w:rFonts w:eastAsia="等线"/>
          <w:lang w:eastAsia="zh-CN"/>
        </w:rPr>
      </w:pPr>
    </w:p>
    <w:p w14:paraId="17F91D90" w14:textId="77777777" w:rsidR="0098073D" w:rsidRDefault="0098073D" w:rsidP="0098073D">
      <w:pPr>
        <w:rPr>
          <w:rFonts w:eastAsia="等线"/>
          <w:lang w:eastAsia="zh-CN"/>
        </w:rPr>
      </w:pPr>
      <w:r>
        <w:rPr>
          <w:rFonts w:eastAsia="等线"/>
          <w:lang w:eastAsia="zh-CN"/>
        </w:rPr>
        <w:lastRenderedPageBreak/>
        <w:t xml:space="preserve">Meanwhile, the reference pictures for the composed long-term frame are same as the reference pictures for the first frame in a particular coding GOP. Thus, </w:t>
      </w:r>
      <w:r w:rsidRPr="00915192">
        <w:rPr>
          <w:rFonts w:eastAsia="等线"/>
          <w:i/>
          <w:lang w:eastAsia="zh-CN"/>
        </w:rPr>
        <w:t>delta POC</w:t>
      </w:r>
      <w:r>
        <w:rPr>
          <w:rFonts w:eastAsia="等线"/>
          <w:lang w:eastAsia="zh-CN"/>
        </w:rPr>
        <w:t xml:space="preserve"> for composed reference frame is set to -1, -9, -17, -25, </w:t>
      </w:r>
      <w:proofErr w:type="spellStart"/>
      <w:r w:rsidRPr="00915192">
        <w:rPr>
          <w:rFonts w:eastAsia="等线"/>
          <w:i/>
          <w:lang w:eastAsia="zh-CN"/>
        </w:rPr>
        <w:t>deltaRPS</w:t>
      </w:r>
      <w:proofErr w:type="spellEnd"/>
      <w:r>
        <w:rPr>
          <w:rFonts w:eastAsia="等线"/>
          <w:lang w:eastAsia="zh-CN"/>
        </w:rPr>
        <w:t xml:space="preserve"> is set to 1, </w:t>
      </w:r>
      <w:proofErr w:type="spellStart"/>
      <w:r w:rsidRPr="00915192">
        <w:rPr>
          <w:rFonts w:eastAsia="等线"/>
          <w:i/>
          <w:lang w:eastAsia="zh-CN"/>
        </w:rPr>
        <w:t>ref_idcs</w:t>
      </w:r>
      <w:proofErr w:type="spellEnd"/>
      <w:r>
        <w:rPr>
          <w:rFonts w:eastAsia="等线"/>
          <w:lang w:eastAsia="zh-CN"/>
        </w:rPr>
        <w:t xml:space="preserve"> is set to 5 and </w:t>
      </w:r>
      <w:r w:rsidRPr="00915192">
        <w:rPr>
          <w:rFonts w:eastAsia="等线"/>
          <w:i/>
          <w:lang w:eastAsia="zh-CN"/>
        </w:rPr>
        <w:t xml:space="preserve">reference </w:t>
      </w:r>
      <w:proofErr w:type="spellStart"/>
      <w:r w:rsidRPr="00915192">
        <w:rPr>
          <w:rFonts w:eastAsia="等线"/>
          <w:i/>
          <w:lang w:eastAsia="zh-CN"/>
        </w:rPr>
        <w:t>idcs</w:t>
      </w:r>
      <w:proofErr w:type="spellEnd"/>
      <w:r>
        <w:rPr>
          <w:rFonts w:eastAsia="等线"/>
          <w:lang w:eastAsia="zh-CN"/>
        </w:rPr>
        <w:t xml:space="preserve"> is set to 1, 1, 1, 1, 0. Fig.4 show an example for POC and </w:t>
      </w:r>
      <w:proofErr w:type="spellStart"/>
      <w:r>
        <w:rPr>
          <w:rFonts w:eastAsia="等线"/>
          <w:lang w:eastAsia="zh-CN"/>
        </w:rPr>
        <w:t>deltaPOC</w:t>
      </w:r>
      <w:proofErr w:type="spellEnd"/>
      <w:r>
        <w:rPr>
          <w:rFonts w:eastAsia="等线"/>
          <w:lang w:eastAsia="zh-CN"/>
        </w:rPr>
        <w:t xml:space="preserve"> setting when short-term frames are coded without composed long-term frame and with composed long-term frame.</w:t>
      </w:r>
    </w:p>
    <w:p w14:paraId="4AEFD86E" w14:textId="77777777" w:rsidR="0098073D" w:rsidRDefault="0098073D" w:rsidP="0098073D">
      <w:pPr>
        <w:rPr>
          <w:rFonts w:eastAsia="等线"/>
          <w:lang w:eastAsia="zh-CN"/>
        </w:rPr>
      </w:pPr>
      <w:r>
        <w:object w:dxaOrig="9841" w:dyaOrig="4411" w14:anchorId="4CE069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09.8pt" o:ole="">
            <v:imagedata r:id="rId12" o:title=""/>
          </v:shape>
          <o:OLEObject Type="Embed" ProgID="Visio.Drawing.15" ShapeID="_x0000_i1025" DrawAspect="Content" ObjectID="_1600759492" r:id="rId13"/>
        </w:object>
      </w:r>
    </w:p>
    <w:p w14:paraId="6E4ED9DC" w14:textId="77777777" w:rsidR="0098073D" w:rsidRDefault="0098073D" w:rsidP="0098073D">
      <w:pPr>
        <w:rPr>
          <w:rFonts w:eastAsia="等线"/>
          <w:lang w:eastAsia="zh-CN"/>
        </w:rPr>
      </w:pPr>
      <w:r>
        <w:rPr>
          <w:rFonts w:eastAsia="等线" w:hint="eastAsia"/>
          <w:lang w:eastAsia="zh-CN"/>
        </w:rPr>
        <w:t xml:space="preserve">           Fig. </w:t>
      </w:r>
      <w:r>
        <w:rPr>
          <w:rFonts w:eastAsia="等线"/>
          <w:lang w:eastAsia="zh-CN"/>
        </w:rPr>
        <w:t>4: Illustration of short-term and long-term reference’s references</w:t>
      </w:r>
    </w:p>
    <w:p w14:paraId="6208CE52" w14:textId="77777777" w:rsidR="0098073D" w:rsidRDefault="0098073D" w:rsidP="0098073D">
      <w:pPr>
        <w:rPr>
          <w:rFonts w:eastAsia="等线"/>
          <w:lang w:eastAsia="zh-CN"/>
        </w:rPr>
      </w:pPr>
    </w:p>
    <w:p w14:paraId="06E0144E" w14:textId="77777777" w:rsidR="0098073D" w:rsidRDefault="0098073D" w:rsidP="0098073D">
      <w:pPr>
        <w:rPr>
          <w:rFonts w:eastAsia="等线"/>
          <w:lang w:eastAsia="zh-CN"/>
        </w:rPr>
      </w:pPr>
      <w:r>
        <w:rPr>
          <w:rFonts w:eastAsia="等线" w:hint="eastAsia"/>
          <w:lang w:eastAsia="zh-CN"/>
        </w:rPr>
        <w:t xml:space="preserve">When a composed long-term reference is coded, a new short-term RPS </w:t>
      </w:r>
      <w:r>
        <w:rPr>
          <w:rFonts w:eastAsia="等线"/>
          <w:lang w:eastAsia="zh-CN"/>
        </w:rPr>
        <w:t xml:space="preserve">need to be encoded with </w:t>
      </w:r>
      <w:proofErr w:type="spellStart"/>
      <w:r w:rsidRPr="00FB2F0C">
        <w:rPr>
          <w:rFonts w:eastAsia="等线"/>
          <w:i/>
          <w:lang w:eastAsia="zh-CN"/>
        </w:rPr>
        <w:t>inter_ref_pic_set_prediction_flag</w:t>
      </w:r>
      <w:proofErr w:type="spellEnd"/>
      <w:r>
        <w:rPr>
          <w:rFonts w:eastAsia="等线"/>
          <w:lang w:eastAsia="zh-CN"/>
        </w:rPr>
        <w:t xml:space="preserve"> is set to 1, </w:t>
      </w:r>
      <w:proofErr w:type="spellStart"/>
      <w:r w:rsidRPr="00FB2F0C">
        <w:rPr>
          <w:rFonts w:eastAsia="等线"/>
          <w:i/>
          <w:lang w:eastAsia="zh-CN"/>
        </w:rPr>
        <w:t>delta_rps</w:t>
      </w:r>
      <w:proofErr w:type="spellEnd"/>
      <w:r>
        <w:rPr>
          <w:rFonts w:eastAsia="等线" w:hint="eastAsia"/>
          <w:lang w:eastAsia="zh-CN"/>
        </w:rPr>
        <w:t xml:space="preserve">, </w:t>
      </w:r>
      <w:proofErr w:type="spellStart"/>
      <w:r w:rsidRPr="00FB2F0C">
        <w:rPr>
          <w:rFonts w:eastAsia="等线"/>
          <w:i/>
          <w:lang w:eastAsia="zh-CN"/>
        </w:rPr>
        <w:t>used_by_curr_pic_flag</w:t>
      </w:r>
      <w:proofErr w:type="spellEnd"/>
      <w:r w:rsidRPr="00FB2F0C">
        <w:rPr>
          <w:rFonts w:eastAsia="等线"/>
          <w:i/>
          <w:lang w:eastAsia="zh-CN"/>
        </w:rPr>
        <w:t>[j]</w:t>
      </w:r>
      <w:r>
        <w:rPr>
          <w:rFonts w:eastAsia="等线"/>
          <w:lang w:eastAsia="zh-CN"/>
        </w:rPr>
        <w:t xml:space="preserve"> </w:t>
      </w:r>
      <w:r>
        <w:rPr>
          <w:rFonts w:eastAsia="等线" w:hint="eastAsia"/>
          <w:lang w:eastAsia="zh-CN"/>
        </w:rPr>
        <w:t>a</w:t>
      </w:r>
      <w:r>
        <w:rPr>
          <w:rFonts w:eastAsia="等线"/>
          <w:lang w:eastAsia="zh-CN"/>
        </w:rPr>
        <w:t xml:space="preserve">nd </w:t>
      </w:r>
      <w:proofErr w:type="spellStart"/>
      <w:r w:rsidRPr="00FB2F0C">
        <w:rPr>
          <w:rFonts w:eastAsia="等线"/>
          <w:i/>
          <w:lang w:eastAsia="zh-CN"/>
        </w:rPr>
        <w:t>use_delta_flag</w:t>
      </w:r>
      <w:proofErr w:type="spellEnd"/>
      <w:r w:rsidRPr="00FB2F0C">
        <w:rPr>
          <w:rFonts w:eastAsia="等线"/>
          <w:i/>
          <w:lang w:eastAsia="zh-CN"/>
        </w:rPr>
        <w:t>[j]</w:t>
      </w:r>
      <w:r>
        <w:rPr>
          <w:rFonts w:eastAsia="等线"/>
          <w:lang w:eastAsia="zh-CN"/>
        </w:rPr>
        <w:t xml:space="preserve"> are set to 1.</w:t>
      </w:r>
    </w:p>
    <w:p w14:paraId="5D77B91E" w14:textId="77777777" w:rsidR="0098073D" w:rsidRDefault="0098073D" w:rsidP="0098073D">
      <w:pPr>
        <w:rPr>
          <w:rFonts w:eastAsia="等线"/>
          <w:lang w:eastAsia="zh-CN"/>
        </w:rPr>
      </w:pPr>
    </w:p>
    <w:p w14:paraId="5505AA5C" w14:textId="77777777" w:rsidR="0098073D" w:rsidRPr="00093E02" w:rsidRDefault="0098073D" w:rsidP="0098073D">
      <w:pPr>
        <w:rPr>
          <w:rFonts w:eastAsia="等线"/>
          <w:lang w:eastAsia="zh-CN"/>
        </w:rPr>
      </w:pPr>
      <w:r>
        <w:rPr>
          <w:rFonts w:eastAsia="等线" w:hint="eastAsia"/>
          <w:lang w:eastAsia="zh-CN"/>
        </w:rPr>
        <w:t xml:space="preserve">After the coded of the composed long-term frame, </w:t>
      </w:r>
      <w:proofErr w:type="spellStart"/>
      <w:r w:rsidRPr="00707857">
        <w:rPr>
          <w:rFonts w:eastAsia="等线" w:hint="eastAsia"/>
          <w:i/>
          <w:lang w:eastAsia="zh-CN"/>
        </w:rPr>
        <w:t>num_long_term_pics</w:t>
      </w:r>
      <w:proofErr w:type="spellEnd"/>
      <w:r>
        <w:rPr>
          <w:rFonts w:eastAsia="等线" w:hint="eastAsia"/>
          <w:lang w:eastAsia="zh-CN"/>
        </w:rPr>
        <w:t xml:space="preserve">, </w:t>
      </w:r>
      <w:proofErr w:type="spellStart"/>
      <w:r w:rsidRPr="00707857">
        <w:rPr>
          <w:rFonts w:eastAsia="等线"/>
          <w:i/>
          <w:lang w:eastAsia="zh-CN"/>
        </w:rPr>
        <w:t>used_by_curr_pic_lt_flag</w:t>
      </w:r>
      <w:proofErr w:type="spellEnd"/>
      <w:r>
        <w:rPr>
          <w:rFonts w:eastAsia="等线"/>
          <w:lang w:eastAsia="zh-CN"/>
        </w:rPr>
        <w:t xml:space="preserve"> and </w:t>
      </w:r>
      <w:proofErr w:type="spellStart"/>
      <w:r w:rsidRPr="00554055">
        <w:rPr>
          <w:rFonts w:eastAsia="等线"/>
          <w:i/>
          <w:lang w:eastAsia="zh-CN"/>
        </w:rPr>
        <w:t>num_ref_idx_active_override_flag</w:t>
      </w:r>
      <w:proofErr w:type="spellEnd"/>
      <w:r>
        <w:rPr>
          <w:rFonts w:eastAsia="等线"/>
          <w:lang w:eastAsia="zh-CN"/>
        </w:rPr>
        <w:t xml:space="preserve"> in the following short-term frames’ RPS is set to 1. </w:t>
      </w:r>
      <w:r w:rsidRPr="00554055">
        <w:rPr>
          <w:rFonts w:eastAsia="等线"/>
          <w:i/>
          <w:lang w:eastAsia="zh-CN"/>
        </w:rPr>
        <w:t>num_ref_idx_l0_active_minus1</w:t>
      </w:r>
      <w:r>
        <w:rPr>
          <w:rFonts w:eastAsia="等线"/>
          <w:lang w:eastAsia="zh-CN"/>
        </w:rPr>
        <w:t xml:space="preserve"> is set to 4.</w:t>
      </w:r>
    </w:p>
    <w:p w14:paraId="55656BEE" w14:textId="77777777" w:rsidR="0098073D" w:rsidRDefault="0098073D" w:rsidP="0098073D">
      <w:pPr>
        <w:pStyle w:val="2"/>
        <w:ind w:left="576" w:hanging="576"/>
        <w:rPr>
          <w:lang w:val="en-CA" w:eastAsia="ja-JP"/>
        </w:rPr>
      </w:pPr>
      <w:r>
        <w:rPr>
          <w:lang w:val="en-CA" w:eastAsia="ja-JP"/>
        </w:rPr>
        <w:t>CTU selection strategy for composite reference update at encoder side</w:t>
      </w:r>
    </w:p>
    <w:p w14:paraId="2EEA6181" w14:textId="77777777" w:rsidR="0098073D" w:rsidRDefault="0098073D" w:rsidP="0098073D">
      <w:pPr>
        <w:rPr>
          <w:szCs w:val="22"/>
          <w:lang w:val="en-CA" w:eastAsia="zh-CN"/>
        </w:rPr>
      </w:pPr>
      <w:r>
        <w:rPr>
          <w:szCs w:val="22"/>
          <w:lang w:val="en-CA" w:eastAsia="zh-CN"/>
        </w:rPr>
        <w:t xml:space="preserve">According to the principle of composite reference picture, CTU-level similarity metric between current original frame and two previous original frames is calculated before the coding of current frame. Based on CTU-level similarity metric, a certain number of CTUs of current frame are used and marked to updated composed reference. A control parameter, which is called as refresh rate and denoted as </w:t>
      </w:r>
      <w:r w:rsidRPr="0060337F">
        <w:rPr>
          <w:i/>
          <w:szCs w:val="22"/>
          <w:lang w:val="en-CA" w:eastAsia="zh-CN"/>
        </w:rPr>
        <w:t>R</w:t>
      </w:r>
      <w:r>
        <w:rPr>
          <w:szCs w:val="22"/>
          <w:lang w:val="en-CA" w:eastAsia="zh-CN"/>
        </w:rPr>
        <w:t xml:space="preserve">, is used at encoder side which imposes the limitation on the total amount of CTUs in current frame that can be used to update composed reference. The value of </w:t>
      </w:r>
      <w:r w:rsidRPr="00770040">
        <w:rPr>
          <w:i/>
          <w:szCs w:val="22"/>
          <w:lang w:val="en-CA" w:eastAsia="zh-CN"/>
        </w:rPr>
        <w:t>R</w:t>
      </w:r>
      <w:r>
        <w:rPr>
          <w:szCs w:val="22"/>
          <w:lang w:val="en-CA" w:eastAsia="zh-CN"/>
        </w:rPr>
        <w:t xml:space="preserve"> is set to 25% CTU number in a coding frame.</w:t>
      </w:r>
    </w:p>
    <w:p w14:paraId="70AB55BF" w14:textId="77777777" w:rsidR="0098073D" w:rsidRDefault="0098073D" w:rsidP="0098073D">
      <w:pPr>
        <w:rPr>
          <w:szCs w:val="22"/>
          <w:lang w:val="en-CA" w:eastAsia="zh-CN"/>
        </w:rPr>
      </w:pPr>
    </w:p>
    <w:p w14:paraId="269CC0F9" w14:textId="281198CD" w:rsidR="00BA2F5E" w:rsidRDefault="00BA2F5E" w:rsidP="00BA2F5E">
      <w:pPr>
        <w:rPr>
          <w:szCs w:val="22"/>
          <w:lang w:val="en-CA" w:eastAsia="zh-CN"/>
        </w:rPr>
      </w:pPr>
      <w:r>
        <w:rPr>
          <w:szCs w:val="22"/>
          <w:lang w:val="en-CA" w:eastAsia="zh-CN"/>
        </w:rPr>
        <w:t>The CTU selection strategy is described below.</w:t>
      </w:r>
    </w:p>
    <w:p w14:paraId="0B4022B8" w14:textId="77777777" w:rsidR="00BA2F5E" w:rsidRDefault="00BA2F5E" w:rsidP="00BA2F5E">
      <w:pPr>
        <w:rPr>
          <w:szCs w:val="22"/>
          <w:lang w:eastAsia="zh-CN"/>
        </w:rPr>
      </w:pPr>
      <w:r>
        <w:rPr>
          <w:szCs w:val="22"/>
          <w:lang w:eastAsia="zh-CN"/>
        </w:rPr>
        <w:t xml:space="preserve">Denoted current frame’s coding order as N. The original frames with coding order N-1 and N-2 are denoted as </w:t>
      </w:r>
      <w:proofErr w:type="spellStart"/>
      <w:r>
        <w:rPr>
          <w:szCs w:val="22"/>
          <w:lang w:eastAsia="zh-CN"/>
        </w:rPr>
        <w:t>img_ref</w:t>
      </w:r>
      <w:proofErr w:type="spellEnd"/>
      <w:r>
        <w:rPr>
          <w:szCs w:val="22"/>
          <w:lang w:eastAsia="zh-CN"/>
        </w:rPr>
        <w:t xml:space="preserve"> and img_ref2 respectively. For each CTU, the following parameters are calculated:</w:t>
      </w:r>
    </w:p>
    <w:p w14:paraId="36809F45" w14:textId="77777777" w:rsidR="00BA2F5E" w:rsidRDefault="00BA2F5E" w:rsidP="00BA2F5E">
      <w:pPr>
        <w:rPr>
          <w:szCs w:val="22"/>
          <w:lang w:eastAsia="zh-CN"/>
        </w:rPr>
      </w:pPr>
      <w:r>
        <w:rPr>
          <w:rFonts w:hint="eastAsia"/>
          <w:szCs w:val="22"/>
          <w:lang w:eastAsia="zh-CN"/>
        </w:rPr>
        <w:t xml:space="preserve">  </w:t>
      </w:r>
      <w:proofErr w:type="spellStart"/>
      <w:r>
        <w:rPr>
          <w:rFonts w:hint="eastAsia"/>
          <w:szCs w:val="22"/>
          <w:lang w:eastAsia="zh-CN"/>
        </w:rPr>
        <w:t>DistY</w:t>
      </w:r>
      <w:proofErr w:type="spellEnd"/>
      <w:r>
        <w:rPr>
          <w:szCs w:val="22"/>
          <w:lang w:eastAsia="zh-CN"/>
        </w:rPr>
        <w:t xml:space="preserve">: the sum up of absolute difference between CTU in current frame and co-located CTU in </w:t>
      </w:r>
      <w:proofErr w:type="spellStart"/>
      <w:r>
        <w:rPr>
          <w:szCs w:val="22"/>
          <w:lang w:eastAsia="zh-CN"/>
        </w:rPr>
        <w:t>img_ref</w:t>
      </w:r>
      <w:proofErr w:type="spellEnd"/>
      <w:r>
        <w:rPr>
          <w:szCs w:val="22"/>
          <w:lang w:eastAsia="zh-CN"/>
        </w:rPr>
        <w:t xml:space="preserve"> in Y component;</w:t>
      </w:r>
    </w:p>
    <w:p w14:paraId="7F6AFD45" w14:textId="77777777" w:rsidR="00BA2F5E" w:rsidRDefault="00BA2F5E" w:rsidP="00BA2F5E">
      <w:pPr>
        <w:rPr>
          <w:szCs w:val="22"/>
          <w:lang w:eastAsia="zh-CN"/>
        </w:rPr>
      </w:pPr>
      <w:r>
        <w:rPr>
          <w:rFonts w:hint="eastAsia"/>
          <w:szCs w:val="22"/>
          <w:lang w:eastAsia="zh-CN"/>
        </w:rPr>
        <w:t xml:space="preserve">  </w:t>
      </w:r>
      <w:proofErr w:type="spellStart"/>
      <w:r>
        <w:rPr>
          <w:rFonts w:hint="eastAsia"/>
          <w:szCs w:val="22"/>
          <w:lang w:eastAsia="zh-CN"/>
        </w:rPr>
        <w:t>Dist</w:t>
      </w:r>
      <w:r>
        <w:rPr>
          <w:szCs w:val="22"/>
          <w:lang w:eastAsia="zh-CN"/>
        </w:rPr>
        <w:t>U</w:t>
      </w:r>
      <w:proofErr w:type="spellEnd"/>
      <w:r>
        <w:rPr>
          <w:szCs w:val="22"/>
          <w:lang w:eastAsia="zh-CN"/>
        </w:rPr>
        <w:t xml:space="preserve">: the sum up of absolute difference between CTU in current frame and co-located CTU in </w:t>
      </w:r>
      <w:proofErr w:type="spellStart"/>
      <w:r>
        <w:rPr>
          <w:szCs w:val="22"/>
          <w:lang w:eastAsia="zh-CN"/>
        </w:rPr>
        <w:t>img_ref</w:t>
      </w:r>
      <w:proofErr w:type="spellEnd"/>
      <w:r>
        <w:rPr>
          <w:szCs w:val="22"/>
          <w:lang w:eastAsia="zh-CN"/>
        </w:rPr>
        <w:t xml:space="preserve"> in U component;</w:t>
      </w:r>
    </w:p>
    <w:p w14:paraId="46832CCA" w14:textId="77777777" w:rsidR="00BA2F5E" w:rsidRDefault="00BA2F5E" w:rsidP="00BA2F5E">
      <w:pPr>
        <w:rPr>
          <w:szCs w:val="22"/>
          <w:lang w:eastAsia="zh-CN"/>
        </w:rPr>
      </w:pPr>
      <w:r>
        <w:rPr>
          <w:rFonts w:hint="eastAsia"/>
          <w:szCs w:val="22"/>
          <w:lang w:eastAsia="zh-CN"/>
        </w:rPr>
        <w:lastRenderedPageBreak/>
        <w:t xml:space="preserve">  </w:t>
      </w:r>
      <w:proofErr w:type="spellStart"/>
      <w:r>
        <w:rPr>
          <w:rFonts w:hint="eastAsia"/>
          <w:szCs w:val="22"/>
          <w:lang w:eastAsia="zh-CN"/>
        </w:rPr>
        <w:t>Dist</w:t>
      </w:r>
      <w:r>
        <w:rPr>
          <w:szCs w:val="22"/>
          <w:lang w:eastAsia="zh-CN"/>
        </w:rPr>
        <w:t>V</w:t>
      </w:r>
      <w:proofErr w:type="spellEnd"/>
      <w:r>
        <w:rPr>
          <w:szCs w:val="22"/>
          <w:lang w:eastAsia="zh-CN"/>
        </w:rPr>
        <w:t xml:space="preserve">: the sum up of absolute difference between CTU in current frame and co-located CTU in </w:t>
      </w:r>
      <w:proofErr w:type="spellStart"/>
      <w:r>
        <w:rPr>
          <w:szCs w:val="22"/>
          <w:lang w:eastAsia="zh-CN"/>
        </w:rPr>
        <w:t>img_ref</w:t>
      </w:r>
      <w:proofErr w:type="spellEnd"/>
      <w:r>
        <w:rPr>
          <w:szCs w:val="22"/>
          <w:lang w:eastAsia="zh-CN"/>
        </w:rPr>
        <w:t xml:space="preserve"> in V component;</w:t>
      </w:r>
    </w:p>
    <w:p w14:paraId="315A0A70" w14:textId="77777777" w:rsidR="00BA2F5E" w:rsidRDefault="00BA2F5E" w:rsidP="00BA2F5E">
      <w:pPr>
        <w:ind w:firstLineChars="100" w:firstLine="220"/>
        <w:rPr>
          <w:szCs w:val="22"/>
          <w:lang w:eastAsia="zh-CN"/>
        </w:rPr>
      </w:pPr>
      <w:r>
        <w:rPr>
          <w:rFonts w:hint="eastAsia"/>
          <w:szCs w:val="22"/>
          <w:lang w:eastAsia="zh-CN"/>
        </w:rPr>
        <w:t>Dist</w:t>
      </w:r>
      <w:r>
        <w:rPr>
          <w:szCs w:val="22"/>
          <w:lang w:eastAsia="zh-CN"/>
        </w:rPr>
        <w:t>YRef2: the sum up of absolute difference between CTU in current frame and co-located CTU in img_ref2 in Y component;</w:t>
      </w:r>
    </w:p>
    <w:p w14:paraId="664F4859" w14:textId="77777777" w:rsidR="00BA2F5E" w:rsidRDefault="00BA2F5E" w:rsidP="00BA2F5E">
      <w:pPr>
        <w:rPr>
          <w:szCs w:val="22"/>
          <w:lang w:eastAsia="zh-CN"/>
        </w:rPr>
      </w:pPr>
      <w:r>
        <w:rPr>
          <w:rFonts w:hint="eastAsia"/>
          <w:szCs w:val="22"/>
          <w:lang w:eastAsia="zh-CN"/>
        </w:rPr>
        <w:t xml:space="preserve">  Dist</w:t>
      </w:r>
      <w:r>
        <w:rPr>
          <w:szCs w:val="22"/>
          <w:lang w:eastAsia="zh-CN"/>
        </w:rPr>
        <w:t>URef2: the sum up of absolute difference between CTU in current frame and co-located CTU in img_ref2 in U component;</w:t>
      </w:r>
    </w:p>
    <w:p w14:paraId="0A975A1F" w14:textId="77777777" w:rsidR="00BA2F5E" w:rsidRDefault="00BA2F5E" w:rsidP="00BA2F5E">
      <w:pPr>
        <w:rPr>
          <w:szCs w:val="22"/>
          <w:lang w:eastAsia="zh-CN"/>
        </w:rPr>
      </w:pPr>
      <w:r>
        <w:rPr>
          <w:rFonts w:hint="eastAsia"/>
          <w:szCs w:val="22"/>
          <w:lang w:eastAsia="zh-CN"/>
        </w:rPr>
        <w:t xml:space="preserve">  Dist</w:t>
      </w:r>
      <w:r>
        <w:rPr>
          <w:szCs w:val="22"/>
          <w:lang w:eastAsia="zh-CN"/>
        </w:rPr>
        <w:t>VRef2: the sum up of absolute difference between CTU in current frame and co-located CTU in img_ref2 in V component;</w:t>
      </w:r>
    </w:p>
    <w:p w14:paraId="6B691E4B" w14:textId="77777777" w:rsidR="00BA2F5E" w:rsidRDefault="00BA2F5E" w:rsidP="00BA2F5E">
      <w:pPr>
        <w:rPr>
          <w:szCs w:val="22"/>
          <w:lang w:eastAsia="zh-CN"/>
        </w:rPr>
      </w:pPr>
      <w:r>
        <w:rPr>
          <w:rFonts w:hint="eastAsia"/>
          <w:szCs w:val="22"/>
          <w:lang w:eastAsia="zh-CN"/>
        </w:rPr>
        <w:t xml:space="preserve">  </w:t>
      </w:r>
      <w:proofErr w:type="spellStart"/>
      <w:r>
        <w:rPr>
          <w:szCs w:val="22"/>
          <w:lang w:eastAsia="zh-CN"/>
        </w:rPr>
        <w:t>LargeDist</w:t>
      </w:r>
      <w:proofErr w:type="spellEnd"/>
      <w:r>
        <w:rPr>
          <w:szCs w:val="22"/>
          <w:lang w:eastAsia="zh-CN"/>
        </w:rPr>
        <w:t xml:space="preserve">: the number of </w:t>
      </w:r>
      <w:proofErr w:type="spellStart"/>
      <w:r>
        <w:rPr>
          <w:szCs w:val="22"/>
          <w:lang w:eastAsia="zh-CN"/>
        </w:rPr>
        <w:t>Luma</w:t>
      </w:r>
      <w:proofErr w:type="spellEnd"/>
      <w:r>
        <w:rPr>
          <w:szCs w:val="22"/>
          <w:lang w:eastAsia="zh-CN"/>
        </w:rPr>
        <w:t xml:space="preserve"> pixel whose absolute difference value between pixel in current CTU and co-located CTU located at </w:t>
      </w:r>
      <w:proofErr w:type="spellStart"/>
      <w:r>
        <w:rPr>
          <w:szCs w:val="22"/>
          <w:lang w:eastAsia="zh-CN"/>
        </w:rPr>
        <w:t>img_ref</w:t>
      </w:r>
      <w:proofErr w:type="spellEnd"/>
      <w:r>
        <w:rPr>
          <w:szCs w:val="22"/>
          <w:lang w:eastAsia="zh-CN"/>
        </w:rPr>
        <w:t xml:space="preserve"> or img_ref2 is larger than 200&lt;&lt;(</w:t>
      </w:r>
      <w:proofErr w:type="spellStart"/>
      <w:r>
        <w:rPr>
          <w:szCs w:val="22"/>
          <w:lang w:eastAsia="zh-CN"/>
        </w:rPr>
        <w:t>bitdepth</w:t>
      </w:r>
      <w:proofErr w:type="spellEnd"/>
      <w:r>
        <w:rPr>
          <w:szCs w:val="22"/>
          <w:lang w:eastAsia="zh-CN"/>
        </w:rPr>
        <w:t xml:space="preserve"> - 8)</w:t>
      </w:r>
    </w:p>
    <w:p w14:paraId="3ABC0494" w14:textId="77777777" w:rsidR="00BA2F5E" w:rsidRPr="00501F59" w:rsidRDefault="00BA2F5E" w:rsidP="00BA2F5E">
      <w:pPr>
        <w:rPr>
          <w:szCs w:val="22"/>
          <w:lang w:eastAsia="zh-CN"/>
        </w:rPr>
      </w:pPr>
      <w:r>
        <w:rPr>
          <w:szCs w:val="22"/>
          <w:lang w:eastAsia="zh-CN"/>
        </w:rPr>
        <w:t xml:space="preserve">  </w:t>
      </w:r>
      <w:proofErr w:type="spellStart"/>
      <w:r>
        <w:rPr>
          <w:szCs w:val="22"/>
          <w:lang w:eastAsia="zh-CN"/>
        </w:rPr>
        <w:t>PixCount</w:t>
      </w:r>
      <w:proofErr w:type="spellEnd"/>
      <w:r>
        <w:rPr>
          <w:szCs w:val="22"/>
          <w:lang w:eastAsia="zh-CN"/>
        </w:rPr>
        <w:t xml:space="preserve">: Number of </w:t>
      </w:r>
      <w:proofErr w:type="spellStart"/>
      <w:r>
        <w:rPr>
          <w:szCs w:val="22"/>
          <w:lang w:eastAsia="zh-CN"/>
        </w:rPr>
        <w:t>Luma</w:t>
      </w:r>
      <w:proofErr w:type="spellEnd"/>
      <w:r>
        <w:rPr>
          <w:szCs w:val="22"/>
          <w:lang w:eastAsia="zh-CN"/>
        </w:rPr>
        <w:t xml:space="preserve"> pixels in current CTU</w:t>
      </w:r>
    </w:p>
    <w:p w14:paraId="5A0879CE" w14:textId="77777777" w:rsidR="00BA2F5E" w:rsidRDefault="00BA2F5E" w:rsidP="00BA2F5E">
      <w:pPr>
        <w:rPr>
          <w:szCs w:val="22"/>
          <w:lang w:eastAsia="zh-CN"/>
        </w:rPr>
      </w:pPr>
      <w:r>
        <w:rPr>
          <w:rFonts w:hint="eastAsia"/>
          <w:szCs w:val="22"/>
          <w:lang w:eastAsia="zh-CN"/>
        </w:rPr>
        <w:t>If</w:t>
      </w:r>
      <w:r>
        <w:rPr>
          <w:szCs w:val="22"/>
          <w:lang w:eastAsia="zh-CN"/>
        </w:rPr>
        <w:t xml:space="preserve"> either</w:t>
      </w:r>
      <w:r>
        <w:rPr>
          <w:rFonts w:hint="eastAsia"/>
          <w:szCs w:val="22"/>
          <w:lang w:eastAsia="zh-CN"/>
        </w:rPr>
        <w:t xml:space="preserve"> following </w:t>
      </w:r>
      <w:proofErr w:type="spellStart"/>
      <w:r>
        <w:rPr>
          <w:rFonts w:hint="eastAsia"/>
          <w:szCs w:val="22"/>
          <w:lang w:eastAsia="zh-CN"/>
        </w:rPr>
        <w:t>condition</w:t>
      </w:r>
      <w:r>
        <w:rPr>
          <w:szCs w:val="22"/>
          <w:lang w:eastAsia="zh-CN"/>
        </w:rPr>
        <w:t>A</w:t>
      </w:r>
      <w:proofErr w:type="spellEnd"/>
      <w:r>
        <w:rPr>
          <w:szCs w:val="22"/>
          <w:lang w:eastAsia="zh-CN"/>
        </w:rPr>
        <w:t xml:space="preserve"> or </w:t>
      </w:r>
      <w:proofErr w:type="spellStart"/>
      <w:r>
        <w:rPr>
          <w:szCs w:val="22"/>
          <w:lang w:eastAsia="zh-CN"/>
        </w:rPr>
        <w:t>conditionB</w:t>
      </w:r>
      <w:proofErr w:type="spellEnd"/>
      <w:r>
        <w:rPr>
          <w:rFonts w:hint="eastAsia"/>
          <w:szCs w:val="22"/>
          <w:lang w:eastAsia="zh-CN"/>
        </w:rPr>
        <w:t xml:space="preserve"> is true, the current CTU is marked as </w:t>
      </w:r>
      <w:r>
        <w:rPr>
          <w:szCs w:val="22"/>
          <w:lang w:eastAsia="zh-CN"/>
        </w:rPr>
        <w:t>a</w:t>
      </w:r>
      <w:r>
        <w:rPr>
          <w:rFonts w:hint="eastAsia"/>
          <w:szCs w:val="22"/>
          <w:lang w:eastAsia="zh-CN"/>
        </w:rPr>
        <w:t xml:space="preserve"> candidate to update </w:t>
      </w:r>
      <w:r>
        <w:rPr>
          <w:szCs w:val="22"/>
          <w:lang w:eastAsia="zh-CN"/>
        </w:rPr>
        <w:t>composed</w:t>
      </w:r>
      <w:r>
        <w:rPr>
          <w:rFonts w:hint="eastAsia"/>
          <w:szCs w:val="22"/>
          <w:lang w:eastAsia="zh-CN"/>
        </w:rPr>
        <w:t xml:space="preserve"> long-term reference:</w:t>
      </w:r>
    </w:p>
    <w:p w14:paraId="1235BE16" w14:textId="77777777" w:rsidR="00BA2F5E" w:rsidRDefault="00BA2F5E" w:rsidP="00BA2F5E">
      <w:pPr>
        <w:pStyle w:val="ab"/>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Chars="0"/>
        <w:contextualSpacing/>
        <w:jc w:val="left"/>
        <w:textAlignment w:val="auto"/>
        <w:rPr>
          <w:szCs w:val="22"/>
          <w:lang w:eastAsia="zh-CN"/>
        </w:rPr>
      </w:pPr>
      <w:proofErr w:type="spellStart"/>
      <w:r>
        <w:rPr>
          <w:szCs w:val="22"/>
          <w:lang w:eastAsia="zh-CN"/>
        </w:rPr>
        <w:t>c</w:t>
      </w:r>
      <w:r>
        <w:rPr>
          <w:rFonts w:hint="eastAsia"/>
          <w:szCs w:val="22"/>
          <w:lang w:eastAsia="zh-CN"/>
        </w:rPr>
        <w:t>onditionA</w:t>
      </w:r>
      <w:proofErr w:type="spellEnd"/>
      <w:r>
        <w:rPr>
          <w:rFonts w:hint="eastAsia"/>
          <w:szCs w:val="22"/>
          <w:lang w:eastAsia="zh-CN"/>
        </w:rPr>
        <w:t>: all of the following conditions are true</w:t>
      </w:r>
    </w:p>
    <w:p w14:paraId="32CA1B33" w14:textId="77777777" w:rsidR="00BA2F5E" w:rsidRPr="00741E57" w:rsidRDefault="00BA2F5E" w:rsidP="00BA2F5E">
      <w:pPr>
        <w:ind w:firstLine="360"/>
        <w:rPr>
          <w:szCs w:val="22"/>
          <w:lang w:eastAsia="zh-CN"/>
        </w:rPr>
      </w:pPr>
      <w:r w:rsidRPr="00741E57">
        <w:rPr>
          <w:szCs w:val="22"/>
          <w:lang w:eastAsia="zh-CN"/>
        </w:rPr>
        <w:t>-</w:t>
      </w:r>
      <w:r>
        <w:rPr>
          <w:szCs w:val="22"/>
          <w:lang w:eastAsia="zh-CN"/>
        </w:rPr>
        <w:t xml:space="preserve"> </w:t>
      </w:r>
      <w:proofErr w:type="spellStart"/>
      <w:r w:rsidRPr="00741E57">
        <w:rPr>
          <w:szCs w:val="22"/>
          <w:lang w:eastAsia="zh-CN"/>
        </w:rPr>
        <w:t>LargeDist</w:t>
      </w:r>
      <w:proofErr w:type="spellEnd"/>
      <w:r w:rsidRPr="00741E57">
        <w:rPr>
          <w:szCs w:val="22"/>
          <w:lang w:eastAsia="zh-CN"/>
        </w:rPr>
        <w:t xml:space="preserve"> / </w:t>
      </w:r>
      <w:proofErr w:type="spellStart"/>
      <w:r w:rsidRPr="00741E57">
        <w:rPr>
          <w:szCs w:val="22"/>
          <w:lang w:eastAsia="zh-CN"/>
        </w:rPr>
        <w:t>PixCount</w:t>
      </w:r>
      <w:proofErr w:type="spellEnd"/>
      <w:r w:rsidRPr="00741E57">
        <w:rPr>
          <w:szCs w:val="22"/>
          <w:lang w:eastAsia="zh-CN"/>
        </w:rPr>
        <w:t xml:space="preserve"> &lt; 0.01</w:t>
      </w:r>
    </w:p>
    <w:p w14:paraId="0E8238C4" w14:textId="77777777" w:rsidR="00BA2F5E" w:rsidRPr="00741E57" w:rsidRDefault="00BA2F5E" w:rsidP="00BA2F5E">
      <w:pPr>
        <w:ind w:firstLine="360"/>
        <w:rPr>
          <w:szCs w:val="22"/>
          <w:lang w:eastAsia="zh-CN"/>
        </w:rPr>
      </w:pPr>
      <w:r>
        <w:rPr>
          <w:szCs w:val="22"/>
          <w:lang w:eastAsia="zh-CN"/>
        </w:rPr>
        <w:t xml:space="preserve">- </w:t>
      </w:r>
      <w:proofErr w:type="spellStart"/>
      <w:r w:rsidRPr="00741E57">
        <w:rPr>
          <w:szCs w:val="22"/>
          <w:lang w:eastAsia="zh-CN"/>
        </w:rPr>
        <w:t>DistY</w:t>
      </w:r>
      <w:proofErr w:type="spellEnd"/>
      <w:r w:rsidRPr="00741E57">
        <w:rPr>
          <w:szCs w:val="22"/>
          <w:lang w:eastAsia="zh-CN"/>
        </w:rPr>
        <w:t xml:space="preserve"> / </w:t>
      </w:r>
      <w:proofErr w:type="spellStart"/>
      <w:r w:rsidRPr="00741E57">
        <w:rPr>
          <w:szCs w:val="22"/>
          <w:lang w:eastAsia="zh-CN"/>
        </w:rPr>
        <w:t>PixCount</w:t>
      </w:r>
      <w:proofErr w:type="spellEnd"/>
      <w:r w:rsidRPr="00741E57">
        <w:rPr>
          <w:szCs w:val="22"/>
          <w:lang w:eastAsia="zh-CN"/>
        </w:rPr>
        <w:t xml:space="preserve"> &lt; (3.5 &lt;&lt; (</w:t>
      </w:r>
      <w:proofErr w:type="spellStart"/>
      <w:r w:rsidRPr="00741E57">
        <w:rPr>
          <w:szCs w:val="22"/>
          <w:lang w:eastAsia="zh-CN"/>
        </w:rPr>
        <w:t>bitdepth</w:t>
      </w:r>
      <w:proofErr w:type="spellEnd"/>
      <w:r w:rsidRPr="00741E57">
        <w:rPr>
          <w:szCs w:val="22"/>
          <w:lang w:eastAsia="zh-CN"/>
        </w:rPr>
        <w:t xml:space="preserve"> - 8))</w:t>
      </w:r>
    </w:p>
    <w:p w14:paraId="34C86463" w14:textId="77777777" w:rsidR="00BA2F5E" w:rsidRPr="00741E57" w:rsidRDefault="00BA2F5E" w:rsidP="00BA2F5E">
      <w:pPr>
        <w:ind w:firstLine="360"/>
        <w:rPr>
          <w:szCs w:val="22"/>
          <w:lang w:eastAsia="zh-CN"/>
        </w:rPr>
      </w:pPr>
      <w:r>
        <w:rPr>
          <w:szCs w:val="22"/>
          <w:lang w:eastAsia="zh-CN"/>
        </w:rPr>
        <w:t xml:space="preserve">- </w:t>
      </w:r>
      <w:proofErr w:type="spellStart"/>
      <w:r w:rsidRPr="00741E57">
        <w:rPr>
          <w:rFonts w:hint="eastAsia"/>
          <w:szCs w:val="22"/>
          <w:lang w:eastAsia="zh-CN"/>
        </w:rPr>
        <w:t>DistU</w:t>
      </w:r>
      <w:proofErr w:type="spellEnd"/>
      <w:r w:rsidRPr="00741E57">
        <w:rPr>
          <w:rFonts w:hint="eastAsia"/>
          <w:szCs w:val="22"/>
          <w:lang w:eastAsia="zh-CN"/>
        </w:rPr>
        <w:t xml:space="preserve"> / </w:t>
      </w:r>
      <w:proofErr w:type="spellStart"/>
      <w:r w:rsidRPr="00741E57">
        <w:rPr>
          <w:rFonts w:hint="eastAsia"/>
          <w:szCs w:val="22"/>
          <w:lang w:eastAsia="zh-CN"/>
        </w:rPr>
        <w:t>PixCount</w:t>
      </w:r>
      <w:proofErr w:type="spellEnd"/>
      <w:r w:rsidRPr="00741E57">
        <w:rPr>
          <w:rFonts w:hint="eastAsia"/>
          <w:szCs w:val="22"/>
          <w:lang w:eastAsia="zh-CN"/>
        </w:rPr>
        <w:t xml:space="preserve"> &lt; (</w:t>
      </w:r>
      <w:r w:rsidRPr="00741E57">
        <w:rPr>
          <w:szCs w:val="22"/>
          <w:lang w:eastAsia="zh-CN"/>
        </w:rPr>
        <w:t>0.5 &lt;&lt; (</w:t>
      </w:r>
      <w:proofErr w:type="spellStart"/>
      <w:r w:rsidRPr="00741E57">
        <w:rPr>
          <w:szCs w:val="22"/>
          <w:lang w:eastAsia="zh-CN"/>
        </w:rPr>
        <w:t>bitdepth</w:t>
      </w:r>
      <w:proofErr w:type="spellEnd"/>
      <w:r w:rsidRPr="00741E57">
        <w:rPr>
          <w:szCs w:val="22"/>
          <w:lang w:eastAsia="zh-CN"/>
        </w:rPr>
        <w:t xml:space="preserve"> - 8)</w:t>
      </w:r>
      <w:r w:rsidRPr="00741E57">
        <w:rPr>
          <w:rFonts w:hint="eastAsia"/>
          <w:szCs w:val="22"/>
          <w:lang w:eastAsia="zh-CN"/>
        </w:rPr>
        <w:t>)</w:t>
      </w:r>
    </w:p>
    <w:p w14:paraId="06BFF1C0" w14:textId="77777777" w:rsidR="00BA2F5E" w:rsidRPr="00741E57" w:rsidRDefault="00BA2F5E" w:rsidP="00BA2F5E">
      <w:pPr>
        <w:ind w:firstLine="360"/>
        <w:rPr>
          <w:szCs w:val="22"/>
          <w:lang w:eastAsia="zh-CN"/>
        </w:rPr>
      </w:pPr>
      <w:r>
        <w:rPr>
          <w:szCs w:val="22"/>
          <w:lang w:eastAsia="zh-CN"/>
        </w:rPr>
        <w:t xml:space="preserve">- </w:t>
      </w:r>
      <w:proofErr w:type="spellStart"/>
      <w:r w:rsidRPr="00741E57">
        <w:rPr>
          <w:szCs w:val="22"/>
          <w:lang w:eastAsia="zh-CN"/>
        </w:rPr>
        <w:t>DistV</w:t>
      </w:r>
      <w:proofErr w:type="spellEnd"/>
      <w:r w:rsidRPr="00741E57">
        <w:rPr>
          <w:szCs w:val="22"/>
          <w:lang w:eastAsia="zh-CN"/>
        </w:rPr>
        <w:t xml:space="preserve"> / </w:t>
      </w:r>
      <w:proofErr w:type="spellStart"/>
      <w:r w:rsidRPr="00741E57">
        <w:rPr>
          <w:szCs w:val="22"/>
          <w:lang w:eastAsia="zh-CN"/>
        </w:rPr>
        <w:t>PixCount</w:t>
      </w:r>
      <w:proofErr w:type="spellEnd"/>
      <w:r w:rsidRPr="00741E57">
        <w:rPr>
          <w:szCs w:val="22"/>
          <w:lang w:eastAsia="zh-CN"/>
        </w:rPr>
        <w:t xml:space="preserve"> &lt; (0.5 &lt;&lt; (</w:t>
      </w:r>
      <w:proofErr w:type="spellStart"/>
      <w:r w:rsidRPr="00741E57">
        <w:rPr>
          <w:szCs w:val="22"/>
          <w:lang w:eastAsia="zh-CN"/>
        </w:rPr>
        <w:t>bitdepth</w:t>
      </w:r>
      <w:proofErr w:type="spellEnd"/>
      <w:r w:rsidRPr="00741E57">
        <w:rPr>
          <w:szCs w:val="22"/>
          <w:lang w:eastAsia="zh-CN"/>
        </w:rPr>
        <w:t xml:space="preserve"> - 8))</w:t>
      </w:r>
    </w:p>
    <w:p w14:paraId="0CAA06AE" w14:textId="77777777" w:rsidR="00BA2F5E" w:rsidRDefault="00BA2F5E" w:rsidP="00BA2F5E">
      <w:pPr>
        <w:pStyle w:val="ab"/>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Chars="0"/>
        <w:contextualSpacing/>
        <w:jc w:val="left"/>
        <w:textAlignment w:val="auto"/>
        <w:rPr>
          <w:szCs w:val="22"/>
          <w:lang w:eastAsia="zh-CN"/>
        </w:rPr>
      </w:pPr>
      <w:proofErr w:type="spellStart"/>
      <w:r>
        <w:rPr>
          <w:szCs w:val="22"/>
          <w:lang w:eastAsia="zh-CN"/>
        </w:rPr>
        <w:t>conditionB</w:t>
      </w:r>
      <w:proofErr w:type="spellEnd"/>
      <w:r>
        <w:rPr>
          <w:szCs w:val="22"/>
          <w:lang w:eastAsia="zh-CN"/>
        </w:rPr>
        <w:t>: all of the following conditions are true</w:t>
      </w:r>
    </w:p>
    <w:p w14:paraId="71CEEFF7" w14:textId="77777777" w:rsidR="00BA2F5E" w:rsidRPr="00741E57" w:rsidRDefault="00BA2F5E" w:rsidP="00BA2F5E">
      <w:pPr>
        <w:ind w:firstLine="360"/>
        <w:rPr>
          <w:szCs w:val="22"/>
          <w:lang w:eastAsia="zh-CN"/>
        </w:rPr>
      </w:pPr>
      <w:r>
        <w:rPr>
          <w:szCs w:val="22"/>
          <w:lang w:eastAsia="zh-CN"/>
        </w:rPr>
        <w:t xml:space="preserve">- </w:t>
      </w:r>
      <w:proofErr w:type="spellStart"/>
      <w:r w:rsidRPr="00741E57">
        <w:rPr>
          <w:szCs w:val="22"/>
          <w:lang w:eastAsia="zh-CN"/>
        </w:rPr>
        <w:t>LargeDist</w:t>
      </w:r>
      <w:proofErr w:type="spellEnd"/>
      <w:r w:rsidRPr="00741E57">
        <w:rPr>
          <w:szCs w:val="22"/>
          <w:lang w:eastAsia="zh-CN"/>
        </w:rPr>
        <w:t xml:space="preserve"> / </w:t>
      </w:r>
      <w:proofErr w:type="spellStart"/>
      <w:r w:rsidRPr="00741E57">
        <w:rPr>
          <w:szCs w:val="22"/>
          <w:lang w:eastAsia="zh-CN"/>
        </w:rPr>
        <w:t>PixCount</w:t>
      </w:r>
      <w:proofErr w:type="spellEnd"/>
      <w:r w:rsidRPr="00741E57">
        <w:rPr>
          <w:szCs w:val="22"/>
          <w:lang w:eastAsia="zh-CN"/>
        </w:rPr>
        <w:t xml:space="preserve"> &lt; 0.02</w:t>
      </w:r>
    </w:p>
    <w:p w14:paraId="2AD8BDC2" w14:textId="77777777" w:rsidR="00BA2F5E" w:rsidRPr="00741E57" w:rsidRDefault="00BA2F5E" w:rsidP="00BA2F5E">
      <w:pPr>
        <w:ind w:firstLine="360"/>
        <w:rPr>
          <w:szCs w:val="22"/>
          <w:lang w:eastAsia="zh-CN"/>
        </w:rPr>
      </w:pPr>
      <w:r>
        <w:rPr>
          <w:szCs w:val="22"/>
          <w:lang w:eastAsia="zh-CN"/>
        </w:rPr>
        <w:t xml:space="preserve">- </w:t>
      </w:r>
      <w:proofErr w:type="spellStart"/>
      <w:r w:rsidRPr="00741E57">
        <w:rPr>
          <w:szCs w:val="22"/>
          <w:lang w:eastAsia="zh-CN"/>
        </w:rPr>
        <w:t>DistY</w:t>
      </w:r>
      <w:proofErr w:type="spellEnd"/>
      <w:r w:rsidRPr="00741E57">
        <w:rPr>
          <w:szCs w:val="22"/>
          <w:lang w:eastAsia="zh-CN"/>
        </w:rPr>
        <w:t xml:space="preserve"> / </w:t>
      </w:r>
      <w:proofErr w:type="spellStart"/>
      <w:r w:rsidRPr="00741E57">
        <w:rPr>
          <w:szCs w:val="22"/>
          <w:lang w:eastAsia="zh-CN"/>
        </w:rPr>
        <w:t>PixCount</w:t>
      </w:r>
      <w:proofErr w:type="spellEnd"/>
      <w:r w:rsidRPr="00741E57">
        <w:rPr>
          <w:szCs w:val="22"/>
          <w:lang w:eastAsia="zh-CN"/>
        </w:rPr>
        <w:t xml:space="preserve"> &lt; (6 &lt;&lt; (</w:t>
      </w:r>
      <w:proofErr w:type="spellStart"/>
      <w:r w:rsidRPr="00741E57">
        <w:rPr>
          <w:szCs w:val="22"/>
          <w:lang w:eastAsia="zh-CN"/>
        </w:rPr>
        <w:t>bitdepth</w:t>
      </w:r>
      <w:proofErr w:type="spellEnd"/>
      <w:r w:rsidRPr="00741E57">
        <w:rPr>
          <w:szCs w:val="22"/>
          <w:lang w:eastAsia="zh-CN"/>
        </w:rPr>
        <w:t xml:space="preserve"> - 8))</w:t>
      </w:r>
    </w:p>
    <w:p w14:paraId="57F48C06" w14:textId="77777777" w:rsidR="00BA2F5E" w:rsidRPr="00741E57" w:rsidRDefault="00BA2F5E" w:rsidP="00BA2F5E">
      <w:pPr>
        <w:ind w:firstLine="360"/>
        <w:rPr>
          <w:szCs w:val="22"/>
          <w:lang w:eastAsia="zh-CN"/>
        </w:rPr>
      </w:pPr>
      <w:r>
        <w:rPr>
          <w:szCs w:val="22"/>
          <w:lang w:eastAsia="zh-CN"/>
        </w:rPr>
        <w:t xml:space="preserve">- </w:t>
      </w:r>
      <w:proofErr w:type="spellStart"/>
      <w:r w:rsidRPr="00741E57">
        <w:rPr>
          <w:rFonts w:hint="eastAsia"/>
          <w:szCs w:val="22"/>
          <w:lang w:eastAsia="zh-CN"/>
        </w:rPr>
        <w:t>DistU</w:t>
      </w:r>
      <w:proofErr w:type="spellEnd"/>
      <w:r w:rsidRPr="00741E57">
        <w:rPr>
          <w:rFonts w:hint="eastAsia"/>
          <w:szCs w:val="22"/>
          <w:lang w:eastAsia="zh-CN"/>
        </w:rPr>
        <w:t xml:space="preserve"> / </w:t>
      </w:r>
      <w:proofErr w:type="spellStart"/>
      <w:r w:rsidRPr="00741E57">
        <w:rPr>
          <w:rFonts w:hint="eastAsia"/>
          <w:szCs w:val="22"/>
          <w:lang w:eastAsia="zh-CN"/>
        </w:rPr>
        <w:t>PixCount</w:t>
      </w:r>
      <w:proofErr w:type="spellEnd"/>
      <w:r w:rsidRPr="00741E57">
        <w:rPr>
          <w:rFonts w:hint="eastAsia"/>
          <w:szCs w:val="22"/>
          <w:lang w:eastAsia="zh-CN"/>
        </w:rPr>
        <w:t xml:space="preserve"> &lt; (</w:t>
      </w:r>
      <w:r w:rsidRPr="00741E57">
        <w:rPr>
          <w:szCs w:val="22"/>
          <w:lang w:eastAsia="zh-CN"/>
        </w:rPr>
        <w:t>0.5 &lt;&lt; (</w:t>
      </w:r>
      <w:proofErr w:type="spellStart"/>
      <w:r w:rsidRPr="00741E57">
        <w:rPr>
          <w:szCs w:val="22"/>
          <w:lang w:eastAsia="zh-CN"/>
        </w:rPr>
        <w:t>bitdepth</w:t>
      </w:r>
      <w:proofErr w:type="spellEnd"/>
      <w:r w:rsidRPr="00741E57">
        <w:rPr>
          <w:szCs w:val="22"/>
          <w:lang w:eastAsia="zh-CN"/>
        </w:rPr>
        <w:t xml:space="preserve"> - 8)</w:t>
      </w:r>
      <w:r w:rsidRPr="00741E57">
        <w:rPr>
          <w:rFonts w:hint="eastAsia"/>
          <w:szCs w:val="22"/>
          <w:lang w:eastAsia="zh-CN"/>
        </w:rPr>
        <w:t>)</w:t>
      </w:r>
    </w:p>
    <w:p w14:paraId="5BACA622" w14:textId="77777777" w:rsidR="00BA2F5E" w:rsidRPr="00741E57" w:rsidRDefault="00BA2F5E" w:rsidP="00BA2F5E">
      <w:pPr>
        <w:ind w:firstLine="360"/>
        <w:rPr>
          <w:szCs w:val="22"/>
          <w:lang w:eastAsia="zh-CN"/>
        </w:rPr>
      </w:pPr>
      <w:r>
        <w:rPr>
          <w:szCs w:val="22"/>
          <w:lang w:eastAsia="zh-CN"/>
        </w:rPr>
        <w:t xml:space="preserve">- </w:t>
      </w:r>
      <w:proofErr w:type="spellStart"/>
      <w:r w:rsidRPr="00741E57">
        <w:rPr>
          <w:szCs w:val="22"/>
          <w:lang w:eastAsia="zh-CN"/>
        </w:rPr>
        <w:t>DistV</w:t>
      </w:r>
      <w:proofErr w:type="spellEnd"/>
      <w:r w:rsidRPr="00741E57">
        <w:rPr>
          <w:szCs w:val="22"/>
          <w:lang w:eastAsia="zh-CN"/>
        </w:rPr>
        <w:t xml:space="preserve"> / </w:t>
      </w:r>
      <w:proofErr w:type="spellStart"/>
      <w:r w:rsidRPr="00741E57">
        <w:rPr>
          <w:szCs w:val="22"/>
          <w:lang w:eastAsia="zh-CN"/>
        </w:rPr>
        <w:t>PixCount</w:t>
      </w:r>
      <w:proofErr w:type="spellEnd"/>
      <w:r w:rsidRPr="00741E57">
        <w:rPr>
          <w:szCs w:val="22"/>
          <w:lang w:eastAsia="zh-CN"/>
        </w:rPr>
        <w:t xml:space="preserve"> &lt; (0.5 &lt;&lt; (</w:t>
      </w:r>
      <w:proofErr w:type="spellStart"/>
      <w:r w:rsidRPr="00741E57">
        <w:rPr>
          <w:szCs w:val="22"/>
          <w:lang w:eastAsia="zh-CN"/>
        </w:rPr>
        <w:t>bitdepth</w:t>
      </w:r>
      <w:proofErr w:type="spellEnd"/>
      <w:r w:rsidRPr="00741E57">
        <w:rPr>
          <w:szCs w:val="22"/>
          <w:lang w:eastAsia="zh-CN"/>
        </w:rPr>
        <w:t xml:space="preserve"> - 8))</w:t>
      </w:r>
    </w:p>
    <w:p w14:paraId="096E4C08" w14:textId="77777777" w:rsidR="00BA2F5E" w:rsidRDefault="00BA2F5E" w:rsidP="00BA2F5E">
      <w:pPr>
        <w:ind w:firstLine="360"/>
        <w:rPr>
          <w:szCs w:val="22"/>
          <w:lang w:eastAsia="zh-CN"/>
        </w:rPr>
      </w:pPr>
      <w:r>
        <w:rPr>
          <w:szCs w:val="22"/>
          <w:lang w:eastAsia="zh-CN"/>
        </w:rPr>
        <w:t xml:space="preserve">- </w:t>
      </w:r>
      <w:r w:rsidRPr="00741E57">
        <w:rPr>
          <w:szCs w:val="22"/>
          <w:lang w:eastAsia="zh-CN"/>
        </w:rPr>
        <w:t xml:space="preserve">DistYRef2 / </w:t>
      </w:r>
      <w:proofErr w:type="spellStart"/>
      <w:r w:rsidRPr="00741E57">
        <w:rPr>
          <w:szCs w:val="22"/>
          <w:lang w:eastAsia="zh-CN"/>
        </w:rPr>
        <w:t>PixCount</w:t>
      </w:r>
      <w:proofErr w:type="spellEnd"/>
      <w:r w:rsidRPr="00741E57">
        <w:rPr>
          <w:szCs w:val="22"/>
          <w:lang w:eastAsia="zh-CN"/>
        </w:rPr>
        <w:t xml:space="preserve"> &lt; (6 &lt;&lt; (</w:t>
      </w:r>
      <w:proofErr w:type="spellStart"/>
      <w:r w:rsidRPr="00741E57">
        <w:rPr>
          <w:szCs w:val="22"/>
          <w:lang w:eastAsia="zh-CN"/>
        </w:rPr>
        <w:t>bitdepth</w:t>
      </w:r>
      <w:proofErr w:type="spellEnd"/>
      <w:r w:rsidRPr="00741E57">
        <w:rPr>
          <w:szCs w:val="22"/>
          <w:lang w:eastAsia="zh-CN"/>
        </w:rPr>
        <w:t xml:space="preserve"> - 8))</w:t>
      </w:r>
    </w:p>
    <w:p w14:paraId="67679509" w14:textId="77777777" w:rsidR="00BA2F5E" w:rsidRPr="00741E57" w:rsidRDefault="00BA2F5E" w:rsidP="00BA2F5E">
      <w:pPr>
        <w:ind w:firstLine="360"/>
        <w:rPr>
          <w:szCs w:val="22"/>
          <w:lang w:eastAsia="zh-CN"/>
        </w:rPr>
      </w:pPr>
      <w:r>
        <w:rPr>
          <w:szCs w:val="22"/>
          <w:lang w:eastAsia="zh-CN"/>
        </w:rPr>
        <w:t xml:space="preserve">- </w:t>
      </w:r>
      <w:r w:rsidRPr="00741E57">
        <w:rPr>
          <w:rFonts w:hint="eastAsia"/>
          <w:szCs w:val="22"/>
          <w:lang w:eastAsia="zh-CN"/>
        </w:rPr>
        <w:t>DistU</w:t>
      </w:r>
      <w:r w:rsidRPr="00741E57">
        <w:rPr>
          <w:szCs w:val="22"/>
          <w:lang w:eastAsia="zh-CN"/>
        </w:rPr>
        <w:t>Ref2</w:t>
      </w:r>
      <w:r w:rsidRPr="00741E57">
        <w:rPr>
          <w:rFonts w:hint="eastAsia"/>
          <w:szCs w:val="22"/>
          <w:lang w:eastAsia="zh-CN"/>
        </w:rPr>
        <w:t xml:space="preserve"> / </w:t>
      </w:r>
      <w:proofErr w:type="spellStart"/>
      <w:r w:rsidRPr="00741E57">
        <w:rPr>
          <w:rFonts w:hint="eastAsia"/>
          <w:szCs w:val="22"/>
          <w:lang w:eastAsia="zh-CN"/>
        </w:rPr>
        <w:t>PixCount</w:t>
      </w:r>
      <w:proofErr w:type="spellEnd"/>
      <w:r w:rsidRPr="00741E57">
        <w:rPr>
          <w:rFonts w:hint="eastAsia"/>
          <w:szCs w:val="22"/>
          <w:lang w:eastAsia="zh-CN"/>
        </w:rPr>
        <w:t xml:space="preserve"> &lt; (</w:t>
      </w:r>
      <w:r w:rsidRPr="00741E57">
        <w:rPr>
          <w:szCs w:val="22"/>
          <w:lang w:eastAsia="zh-CN"/>
        </w:rPr>
        <w:t>0.5 &lt;&lt; (</w:t>
      </w:r>
      <w:proofErr w:type="spellStart"/>
      <w:r w:rsidRPr="00741E57">
        <w:rPr>
          <w:szCs w:val="22"/>
          <w:lang w:eastAsia="zh-CN"/>
        </w:rPr>
        <w:t>bitdepth</w:t>
      </w:r>
      <w:proofErr w:type="spellEnd"/>
      <w:r w:rsidRPr="00741E57">
        <w:rPr>
          <w:szCs w:val="22"/>
          <w:lang w:eastAsia="zh-CN"/>
        </w:rPr>
        <w:t xml:space="preserve"> - 8)</w:t>
      </w:r>
      <w:r w:rsidRPr="00741E57">
        <w:rPr>
          <w:rFonts w:hint="eastAsia"/>
          <w:szCs w:val="22"/>
          <w:lang w:eastAsia="zh-CN"/>
        </w:rPr>
        <w:t>)</w:t>
      </w:r>
    </w:p>
    <w:p w14:paraId="0BCD7B13" w14:textId="77777777" w:rsidR="00BA2F5E" w:rsidRPr="00741E57" w:rsidRDefault="00BA2F5E" w:rsidP="00BA2F5E">
      <w:pPr>
        <w:ind w:firstLine="360"/>
        <w:rPr>
          <w:szCs w:val="22"/>
          <w:lang w:eastAsia="zh-CN"/>
        </w:rPr>
      </w:pPr>
      <w:r>
        <w:rPr>
          <w:szCs w:val="22"/>
          <w:lang w:eastAsia="zh-CN"/>
        </w:rPr>
        <w:t xml:space="preserve">- </w:t>
      </w:r>
      <w:r w:rsidRPr="00741E57">
        <w:rPr>
          <w:szCs w:val="22"/>
          <w:lang w:eastAsia="zh-CN"/>
        </w:rPr>
        <w:t xml:space="preserve">DistVRef2 / </w:t>
      </w:r>
      <w:proofErr w:type="spellStart"/>
      <w:r w:rsidRPr="00741E57">
        <w:rPr>
          <w:szCs w:val="22"/>
          <w:lang w:eastAsia="zh-CN"/>
        </w:rPr>
        <w:t>PixCount</w:t>
      </w:r>
      <w:proofErr w:type="spellEnd"/>
      <w:r w:rsidRPr="00741E57">
        <w:rPr>
          <w:szCs w:val="22"/>
          <w:lang w:eastAsia="zh-CN"/>
        </w:rPr>
        <w:t xml:space="preserve"> &lt; (0.5 &lt;&lt; (</w:t>
      </w:r>
      <w:proofErr w:type="spellStart"/>
      <w:r w:rsidRPr="00741E57">
        <w:rPr>
          <w:szCs w:val="22"/>
          <w:lang w:eastAsia="zh-CN"/>
        </w:rPr>
        <w:t>bitdepth</w:t>
      </w:r>
      <w:proofErr w:type="spellEnd"/>
      <w:r w:rsidRPr="00741E57">
        <w:rPr>
          <w:szCs w:val="22"/>
          <w:lang w:eastAsia="zh-CN"/>
        </w:rPr>
        <w:t xml:space="preserve"> - 8))</w:t>
      </w:r>
    </w:p>
    <w:p w14:paraId="64F74498" w14:textId="77777777" w:rsidR="00BA2F5E" w:rsidRDefault="00BA2F5E" w:rsidP="00BA2F5E">
      <w:pPr>
        <w:rPr>
          <w:szCs w:val="22"/>
          <w:lang w:eastAsia="zh-CN"/>
        </w:rPr>
      </w:pPr>
    </w:p>
    <w:p w14:paraId="7D0F5A00" w14:textId="77777777" w:rsidR="00BA2F5E" w:rsidRPr="00FC4F3D" w:rsidRDefault="00BA2F5E" w:rsidP="00BA2F5E">
      <w:pPr>
        <w:rPr>
          <w:szCs w:val="22"/>
          <w:lang w:eastAsia="zh-CN"/>
        </w:rPr>
      </w:pPr>
      <w:r>
        <w:rPr>
          <w:szCs w:val="22"/>
          <w:lang w:eastAsia="zh-CN"/>
        </w:rPr>
        <w:t xml:space="preserve">After pick-up all candidate CTU, </w:t>
      </w:r>
      <w:r>
        <w:rPr>
          <w:rFonts w:hint="eastAsia"/>
          <w:szCs w:val="22"/>
          <w:lang w:eastAsia="zh-CN"/>
        </w:rPr>
        <w:t>order</w:t>
      </w:r>
      <w:r>
        <w:rPr>
          <w:szCs w:val="22"/>
          <w:lang w:eastAsia="zh-CN"/>
        </w:rPr>
        <w:t xml:space="preserve"> all the candidates by using followed cost function:</w:t>
      </w:r>
    </w:p>
    <w:p w14:paraId="50FCA996" w14:textId="77777777" w:rsidR="00BA2F5E" w:rsidRDefault="00BA2F5E" w:rsidP="00BA2F5E">
      <w:pPr>
        <w:ind w:firstLineChars="150" w:firstLine="330"/>
        <w:rPr>
          <w:szCs w:val="22"/>
          <w:lang w:eastAsia="zh-CN"/>
        </w:rPr>
      </w:pPr>
      <w:r>
        <w:rPr>
          <w:szCs w:val="22"/>
          <w:lang w:eastAsia="zh-CN"/>
        </w:rPr>
        <w:t xml:space="preserve">cost = </w:t>
      </w:r>
      <w:proofErr w:type="spellStart"/>
      <w:r>
        <w:rPr>
          <w:szCs w:val="22"/>
          <w:lang w:eastAsia="zh-CN"/>
        </w:rPr>
        <w:t>DistY</w:t>
      </w:r>
      <w:proofErr w:type="spellEnd"/>
      <w:r>
        <w:rPr>
          <w:szCs w:val="22"/>
          <w:lang w:eastAsia="zh-CN"/>
        </w:rPr>
        <w:t xml:space="preserve"> / </w:t>
      </w:r>
      <w:proofErr w:type="spellStart"/>
      <w:r>
        <w:rPr>
          <w:szCs w:val="22"/>
          <w:lang w:eastAsia="zh-CN"/>
        </w:rPr>
        <w:t>PixCount</w:t>
      </w:r>
      <w:proofErr w:type="spellEnd"/>
      <w:r>
        <w:rPr>
          <w:szCs w:val="22"/>
          <w:lang w:eastAsia="zh-CN"/>
        </w:rPr>
        <w:t xml:space="preserve"> + </w:t>
      </w:r>
      <w:proofErr w:type="spellStart"/>
      <w:r>
        <w:rPr>
          <w:szCs w:val="22"/>
          <w:lang w:eastAsia="zh-CN"/>
        </w:rPr>
        <w:t>DistU</w:t>
      </w:r>
      <w:proofErr w:type="spellEnd"/>
      <w:r>
        <w:rPr>
          <w:szCs w:val="22"/>
          <w:lang w:eastAsia="zh-CN"/>
        </w:rPr>
        <w:t xml:space="preserve"> / </w:t>
      </w:r>
      <w:proofErr w:type="spellStart"/>
      <w:r>
        <w:rPr>
          <w:szCs w:val="22"/>
          <w:lang w:eastAsia="zh-CN"/>
        </w:rPr>
        <w:t>PixCount</w:t>
      </w:r>
      <w:proofErr w:type="spellEnd"/>
      <w:r>
        <w:rPr>
          <w:szCs w:val="22"/>
          <w:lang w:eastAsia="zh-CN"/>
        </w:rPr>
        <w:t xml:space="preserve"> + </w:t>
      </w:r>
      <w:proofErr w:type="spellStart"/>
      <w:r>
        <w:rPr>
          <w:szCs w:val="22"/>
          <w:lang w:eastAsia="zh-CN"/>
        </w:rPr>
        <w:t>DistV</w:t>
      </w:r>
      <w:proofErr w:type="spellEnd"/>
      <w:r>
        <w:rPr>
          <w:szCs w:val="22"/>
          <w:lang w:eastAsia="zh-CN"/>
        </w:rPr>
        <w:t xml:space="preserve"> / </w:t>
      </w:r>
      <w:proofErr w:type="spellStart"/>
      <w:r>
        <w:rPr>
          <w:szCs w:val="22"/>
          <w:lang w:eastAsia="zh-CN"/>
        </w:rPr>
        <w:t>PixCount</w:t>
      </w:r>
      <w:proofErr w:type="spellEnd"/>
    </w:p>
    <w:p w14:paraId="461FC345" w14:textId="6AF74A46" w:rsidR="00BA2F5E" w:rsidRDefault="00BA2F5E" w:rsidP="00BA2F5E">
      <w:pPr>
        <w:rPr>
          <w:szCs w:val="22"/>
          <w:lang w:eastAsia="zh-CN"/>
        </w:rPr>
      </w:pPr>
      <w:r>
        <w:rPr>
          <w:rFonts w:hint="eastAsia"/>
          <w:szCs w:val="22"/>
          <w:lang w:eastAsia="zh-CN"/>
        </w:rPr>
        <w:t>Choose</w:t>
      </w:r>
      <w:r>
        <w:rPr>
          <w:szCs w:val="22"/>
          <w:lang w:eastAsia="zh-CN"/>
        </w:rPr>
        <w:t xml:space="preserve"> up to </w:t>
      </w:r>
      <w:r w:rsidRPr="0060337F">
        <w:rPr>
          <w:i/>
          <w:szCs w:val="22"/>
          <w:lang w:val="en-CA" w:eastAsia="zh-CN"/>
        </w:rPr>
        <w:t>R</w:t>
      </w:r>
      <w:r>
        <w:rPr>
          <w:rFonts w:hint="eastAsia"/>
          <w:szCs w:val="22"/>
          <w:lang w:eastAsia="zh-CN"/>
        </w:rPr>
        <w:t xml:space="preserve"> </w:t>
      </w:r>
      <w:r>
        <w:rPr>
          <w:szCs w:val="22"/>
          <w:lang w:eastAsia="zh-CN"/>
        </w:rPr>
        <w:t>CTUs with smallest cost as updated CTUs, and use their reconstruction pixels to replace the co-located blocks in composed long-term reference.</w:t>
      </w:r>
    </w:p>
    <w:p w14:paraId="0E42C775" w14:textId="77777777" w:rsidR="00BA2F5E" w:rsidRDefault="00BA2F5E" w:rsidP="00BA2F5E">
      <w:pPr>
        <w:pStyle w:val="1"/>
        <w:rPr>
          <w:lang w:val="en-CA" w:eastAsia="ja-JP"/>
        </w:rPr>
      </w:pPr>
      <w:r>
        <w:rPr>
          <w:rFonts w:hint="eastAsia"/>
          <w:lang w:val="en-CA" w:eastAsia="ja-JP"/>
        </w:rPr>
        <w:t>Experimental results</w:t>
      </w:r>
    </w:p>
    <w:p w14:paraId="2BE94F4D" w14:textId="4826F229" w:rsidR="00BA2F5E" w:rsidRDefault="00BA2F5E" w:rsidP="00BA2F5E">
      <w:pPr>
        <w:rPr>
          <w:lang w:val="en-CA" w:eastAsia="ja-JP"/>
        </w:rPr>
      </w:pPr>
      <w:r>
        <w:rPr>
          <w:rFonts w:hint="eastAsia"/>
          <w:szCs w:val="22"/>
          <w:lang w:val="en-CA" w:eastAsia="zh-CN"/>
        </w:rPr>
        <w:t>T</w:t>
      </w:r>
      <w:r>
        <w:rPr>
          <w:szCs w:val="22"/>
          <w:lang w:val="en-CA" w:eastAsia="zh-CN"/>
        </w:rPr>
        <w:t xml:space="preserve">he proposed composite long-term reference is implemented on HM16.16. </w:t>
      </w:r>
      <w:r>
        <w:rPr>
          <w:lang w:val="en-CA" w:eastAsia="ja-JP"/>
        </w:rPr>
        <w:t>The test is</w:t>
      </w:r>
      <w:r w:rsidRPr="00C86466">
        <w:rPr>
          <w:lang w:val="en-CA" w:eastAsia="ja-JP"/>
        </w:rPr>
        <w:t xml:space="preserve"> evaluated using BD rates, encoding time, decoding time according to Common Test Conditions (CTC) in</w:t>
      </w:r>
      <w:r>
        <w:rPr>
          <w:rFonts w:hint="eastAsia"/>
          <w:lang w:val="en-CA" w:eastAsia="ja-JP"/>
        </w:rPr>
        <w:t xml:space="preserve"> [</w:t>
      </w:r>
      <w:r w:rsidR="0033693F">
        <w:rPr>
          <w:lang w:val="en-CA" w:eastAsia="ja-JP"/>
        </w:rPr>
        <w:t>4</w:t>
      </w:r>
      <w:r>
        <w:rPr>
          <w:rFonts w:hint="eastAsia"/>
          <w:lang w:val="en-CA" w:eastAsia="ja-JP"/>
        </w:rPr>
        <w:t>].</w:t>
      </w:r>
    </w:p>
    <w:p w14:paraId="74CA52AC" w14:textId="77777777" w:rsidR="00BA2F5E" w:rsidRDefault="00BA2F5E" w:rsidP="00BA2F5E">
      <w:pPr>
        <w:pStyle w:val="2"/>
        <w:ind w:left="576" w:hanging="576"/>
        <w:rPr>
          <w:lang w:val="en-CA" w:eastAsia="ja-JP"/>
        </w:rPr>
      </w:pPr>
      <w:r>
        <w:rPr>
          <w:rFonts w:hint="eastAsia"/>
          <w:lang w:val="en-CA" w:eastAsia="ja-JP"/>
        </w:rPr>
        <w:t xml:space="preserve">Simulation </w:t>
      </w:r>
      <w:r>
        <w:rPr>
          <w:lang w:val="en-CA" w:eastAsia="ja-JP"/>
        </w:rPr>
        <w:t>environment</w:t>
      </w:r>
    </w:p>
    <w:p w14:paraId="10D281B4" w14:textId="77777777" w:rsidR="00BA2F5E" w:rsidRPr="00D9396D" w:rsidRDefault="00BA2F5E" w:rsidP="00BA2F5E">
      <w:pPr>
        <w:rPr>
          <w:lang w:val="en-CA" w:eastAsia="ja-JP"/>
        </w:rPr>
      </w:pPr>
      <w:r>
        <w:rPr>
          <w:rFonts w:hint="eastAsia"/>
          <w:lang w:val="en-CA" w:eastAsia="ja-JP"/>
        </w:rPr>
        <w:t xml:space="preserve">For the simulations, same platform machines as below in PC cluster were used.  </w:t>
      </w:r>
    </w:p>
    <w:p w14:paraId="76C69B8C" w14:textId="77777777" w:rsidR="00BA2F5E" w:rsidRDefault="00BA2F5E" w:rsidP="00BA2F5E">
      <w:pPr>
        <w:pStyle w:val="ab"/>
        <w:numPr>
          <w:ilvl w:val="0"/>
          <w:numId w:val="13"/>
        </w:numPr>
        <w:ind w:leftChars="0"/>
        <w:rPr>
          <w:lang w:val="en-CA" w:eastAsia="ja-JP"/>
        </w:rPr>
      </w:pPr>
      <w:r w:rsidRPr="00D9396D">
        <w:rPr>
          <w:rFonts w:hint="eastAsia"/>
          <w:lang w:val="en-CA" w:eastAsia="ja-JP"/>
        </w:rPr>
        <w:t>Encode</w:t>
      </w:r>
    </w:p>
    <w:p w14:paraId="3C4A3CCD" w14:textId="77777777" w:rsidR="00BA2F5E" w:rsidRDefault="00BA2F5E" w:rsidP="00BA2F5E">
      <w:pPr>
        <w:pStyle w:val="ab"/>
        <w:numPr>
          <w:ilvl w:val="1"/>
          <w:numId w:val="13"/>
        </w:numPr>
        <w:ind w:leftChars="0"/>
        <w:rPr>
          <w:lang w:val="en-CA" w:eastAsia="ja-JP"/>
        </w:rPr>
      </w:pPr>
      <w:r>
        <w:rPr>
          <w:rFonts w:hint="eastAsia"/>
          <w:lang w:val="en-CA" w:eastAsia="ja-JP"/>
        </w:rPr>
        <w:t xml:space="preserve">OS: </w:t>
      </w:r>
      <w:r>
        <w:rPr>
          <w:lang w:val="en-CA" w:eastAsia="ja-JP"/>
        </w:rPr>
        <w:t>Windows Sever 2008 R2 Enterprise</w:t>
      </w:r>
    </w:p>
    <w:p w14:paraId="070B5087" w14:textId="77777777" w:rsidR="00BA2F5E" w:rsidRDefault="00BA2F5E" w:rsidP="00BA2F5E">
      <w:pPr>
        <w:pStyle w:val="ab"/>
        <w:numPr>
          <w:ilvl w:val="1"/>
          <w:numId w:val="13"/>
        </w:numPr>
        <w:ind w:leftChars="0"/>
        <w:rPr>
          <w:lang w:val="en-CA" w:eastAsia="ja-JP"/>
        </w:rPr>
      </w:pPr>
      <w:r>
        <w:rPr>
          <w:rFonts w:hint="eastAsia"/>
          <w:lang w:val="en-CA" w:eastAsia="ja-JP"/>
        </w:rPr>
        <w:lastRenderedPageBreak/>
        <w:t xml:space="preserve">Compiler: </w:t>
      </w:r>
      <w:r>
        <w:rPr>
          <w:lang w:val="en-CA" w:eastAsia="ja-JP"/>
        </w:rPr>
        <w:t>Visual Studio 2017</w:t>
      </w:r>
    </w:p>
    <w:p w14:paraId="581D0C87" w14:textId="77777777" w:rsidR="00BA2F5E" w:rsidRDefault="00BA2F5E" w:rsidP="00BA2F5E">
      <w:pPr>
        <w:pStyle w:val="ab"/>
        <w:numPr>
          <w:ilvl w:val="1"/>
          <w:numId w:val="13"/>
        </w:numPr>
        <w:ind w:leftChars="0"/>
        <w:rPr>
          <w:lang w:val="en-CA" w:eastAsia="ja-JP"/>
        </w:rPr>
      </w:pPr>
      <w:r>
        <w:rPr>
          <w:rFonts w:hint="eastAsia"/>
          <w:lang w:val="en-CA" w:eastAsia="ja-JP"/>
        </w:rPr>
        <w:t xml:space="preserve">CPU: Intel </w:t>
      </w:r>
      <w:r>
        <w:rPr>
          <w:lang w:val="en-CA" w:eastAsia="ja-JP"/>
        </w:rPr>
        <w:t>Xeon E5-2687W v4</w:t>
      </w:r>
      <w:r>
        <w:rPr>
          <w:rFonts w:hint="eastAsia"/>
          <w:lang w:val="en-CA" w:eastAsia="ja-JP"/>
        </w:rPr>
        <w:t xml:space="preserve"> </w:t>
      </w:r>
      <w:r>
        <w:rPr>
          <w:lang w:val="en-CA" w:eastAsia="ja-JP"/>
        </w:rPr>
        <w:t>3.0</w:t>
      </w:r>
      <w:r>
        <w:rPr>
          <w:rFonts w:hint="eastAsia"/>
          <w:lang w:val="en-CA" w:eastAsia="ja-JP"/>
        </w:rPr>
        <w:t>GHz</w:t>
      </w:r>
    </w:p>
    <w:p w14:paraId="6D768DCD" w14:textId="77777777" w:rsidR="00BA2F5E" w:rsidRDefault="00BA2F5E" w:rsidP="00BA2F5E">
      <w:pPr>
        <w:pStyle w:val="ab"/>
        <w:numPr>
          <w:ilvl w:val="2"/>
          <w:numId w:val="13"/>
        </w:numPr>
        <w:ind w:leftChars="0"/>
        <w:rPr>
          <w:lang w:val="en-CA" w:eastAsia="ja-JP"/>
        </w:rPr>
      </w:pPr>
      <w:r>
        <w:rPr>
          <w:rFonts w:hint="eastAsia"/>
          <w:lang w:val="en-CA" w:eastAsia="ja-JP"/>
        </w:rPr>
        <w:t>SIMD: AVX2 instruction is enabled.</w:t>
      </w:r>
    </w:p>
    <w:p w14:paraId="782AEDDA" w14:textId="77777777" w:rsidR="00BA2F5E" w:rsidRDefault="00BA2F5E" w:rsidP="00BA2F5E">
      <w:pPr>
        <w:pStyle w:val="ab"/>
        <w:numPr>
          <w:ilvl w:val="1"/>
          <w:numId w:val="13"/>
        </w:numPr>
        <w:ind w:leftChars="0"/>
        <w:rPr>
          <w:lang w:val="en-CA" w:eastAsia="ja-JP"/>
        </w:rPr>
      </w:pPr>
      <w:r>
        <w:rPr>
          <w:rFonts w:hint="eastAsia"/>
          <w:lang w:val="en-CA" w:eastAsia="ja-JP"/>
        </w:rPr>
        <w:t xml:space="preserve">Memory: </w:t>
      </w:r>
      <w:r>
        <w:rPr>
          <w:lang w:val="en-CA" w:eastAsia="ja-JP"/>
        </w:rPr>
        <w:t>256</w:t>
      </w:r>
      <w:r>
        <w:rPr>
          <w:rFonts w:hint="eastAsia"/>
          <w:lang w:val="en-CA" w:eastAsia="ja-JP"/>
        </w:rPr>
        <w:t xml:space="preserve"> GB</w:t>
      </w:r>
    </w:p>
    <w:p w14:paraId="21F3B21E" w14:textId="77777777" w:rsidR="00BA2F5E" w:rsidRDefault="00BA2F5E" w:rsidP="00BA2F5E">
      <w:pPr>
        <w:pStyle w:val="ab"/>
        <w:numPr>
          <w:ilvl w:val="0"/>
          <w:numId w:val="13"/>
        </w:numPr>
        <w:ind w:leftChars="0"/>
        <w:rPr>
          <w:lang w:val="en-CA" w:eastAsia="ja-JP"/>
        </w:rPr>
      </w:pPr>
      <w:r>
        <w:rPr>
          <w:rFonts w:hint="eastAsia"/>
          <w:lang w:val="en-CA" w:eastAsia="ja-JP"/>
        </w:rPr>
        <w:t>Decode</w:t>
      </w:r>
    </w:p>
    <w:p w14:paraId="1D04EE5C" w14:textId="77777777" w:rsidR="00BA2F5E" w:rsidRDefault="00BA2F5E" w:rsidP="00BA2F5E">
      <w:pPr>
        <w:pStyle w:val="ab"/>
        <w:numPr>
          <w:ilvl w:val="1"/>
          <w:numId w:val="13"/>
        </w:numPr>
        <w:ind w:leftChars="0"/>
        <w:rPr>
          <w:lang w:val="en-CA" w:eastAsia="ja-JP"/>
        </w:rPr>
      </w:pPr>
      <w:r>
        <w:rPr>
          <w:rFonts w:hint="eastAsia"/>
          <w:lang w:val="en-CA" w:eastAsia="ja-JP"/>
        </w:rPr>
        <w:t xml:space="preserve">OS: </w:t>
      </w:r>
      <w:r>
        <w:rPr>
          <w:lang w:val="en-CA" w:eastAsia="ja-JP"/>
        </w:rPr>
        <w:t>Windows Sever 2008 R2 Enterprise</w:t>
      </w:r>
    </w:p>
    <w:p w14:paraId="61390182" w14:textId="77777777" w:rsidR="00BA2F5E" w:rsidRDefault="00BA2F5E" w:rsidP="00BA2F5E">
      <w:pPr>
        <w:pStyle w:val="ab"/>
        <w:numPr>
          <w:ilvl w:val="1"/>
          <w:numId w:val="13"/>
        </w:numPr>
        <w:ind w:leftChars="0"/>
        <w:rPr>
          <w:lang w:val="en-CA" w:eastAsia="ja-JP"/>
        </w:rPr>
      </w:pPr>
      <w:r>
        <w:rPr>
          <w:rFonts w:hint="eastAsia"/>
          <w:lang w:val="en-CA" w:eastAsia="ja-JP"/>
        </w:rPr>
        <w:t xml:space="preserve">Compiler: </w:t>
      </w:r>
      <w:r>
        <w:rPr>
          <w:lang w:val="en-CA" w:eastAsia="ja-JP"/>
        </w:rPr>
        <w:t>Visual Studio 2017</w:t>
      </w:r>
    </w:p>
    <w:p w14:paraId="62FBBA02" w14:textId="77777777" w:rsidR="00BA2F5E" w:rsidRDefault="00BA2F5E" w:rsidP="00BA2F5E">
      <w:pPr>
        <w:pStyle w:val="ab"/>
        <w:numPr>
          <w:ilvl w:val="1"/>
          <w:numId w:val="13"/>
        </w:numPr>
        <w:ind w:leftChars="0"/>
        <w:rPr>
          <w:lang w:val="en-CA" w:eastAsia="ja-JP"/>
        </w:rPr>
      </w:pPr>
      <w:r>
        <w:rPr>
          <w:rFonts w:hint="eastAsia"/>
          <w:lang w:val="en-CA" w:eastAsia="ja-JP"/>
        </w:rPr>
        <w:t xml:space="preserve">CPU: Intel </w:t>
      </w:r>
      <w:r>
        <w:rPr>
          <w:lang w:val="en-CA" w:eastAsia="ja-JP"/>
        </w:rPr>
        <w:t>Xeon E5-2687W v4</w:t>
      </w:r>
      <w:r>
        <w:rPr>
          <w:rFonts w:hint="eastAsia"/>
          <w:lang w:val="en-CA" w:eastAsia="ja-JP"/>
        </w:rPr>
        <w:t xml:space="preserve"> </w:t>
      </w:r>
      <w:r>
        <w:rPr>
          <w:lang w:val="en-CA" w:eastAsia="ja-JP"/>
        </w:rPr>
        <w:t>3.0</w:t>
      </w:r>
      <w:r>
        <w:rPr>
          <w:rFonts w:hint="eastAsia"/>
          <w:lang w:val="en-CA" w:eastAsia="ja-JP"/>
        </w:rPr>
        <w:t>GHz</w:t>
      </w:r>
    </w:p>
    <w:p w14:paraId="6E1BBA23" w14:textId="77777777" w:rsidR="00BA2F5E" w:rsidRDefault="00BA2F5E" w:rsidP="00BA2F5E">
      <w:pPr>
        <w:pStyle w:val="ab"/>
        <w:numPr>
          <w:ilvl w:val="2"/>
          <w:numId w:val="13"/>
        </w:numPr>
        <w:ind w:leftChars="0"/>
        <w:rPr>
          <w:lang w:val="en-CA" w:eastAsia="ja-JP"/>
        </w:rPr>
      </w:pPr>
      <w:r>
        <w:rPr>
          <w:rFonts w:hint="eastAsia"/>
          <w:lang w:val="en-CA" w:eastAsia="ja-JP"/>
        </w:rPr>
        <w:t>SIMD: AVX2 instruction is enabled.</w:t>
      </w:r>
    </w:p>
    <w:p w14:paraId="38C0C1A2" w14:textId="77777777" w:rsidR="00BA2F5E" w:rsidRPr="004A0EFA" w:rsidRDefault="00BA2F5E" w:rsidP="00BA2F5E">
      <w:pPr>
        <w:pStyle w:val="ab"/>
        <w:numPr>
          <w:ilvl w:val="1"/>
          <w:numId w:val="13"/>
        </w:numPr>
        <w:ind w:leftChars="0"/>
        <w:rPr>
          <w:lang w:val="en-CA" w:eastAsia="ja-JP"/>
        </w:rPr>
      </w:pPr>
      <w:r w:rsidRPr="004A0EFA">
        <w:rPr>
          <w:rFonts w:hint="eastAsia"/>
          <w:lang w:val="en-CA" w:eastAsia="ja-JP"/>
        </w:rPr>
        <w:t xml:space="preserve">Memory: </w:t>
      </w:r>
      <w:r w:rsidRPr="004A0EFA">
        <w:rPr>
          <w:lang w:val="en-CA" w:eastAsia="ja-JP"/>
        </w:rPr>
        <w:t>256</w:t>
      </w:r>
      <w:r w:rsidRPr="004A0EFA">
        <w:rPr>
          <w:rFonts w:hint="eastAsia"/>
          <w:lang w:val="en-CA" w:eastAsia="ja-JP"/>
        </w:rPr>
        <w:t xml:space="preserve"> GB</w:t>
      </w:r>
    </w:p>
    <w:p w14:paraId="55D13380" w14:textId="77777777" w:rsidR="00BA2F5E" w:rsidRDefault="00BA2F5E" w:rsidP="00BA2F5E">
      <w:pPr>
        <w:pStyle w:val="2"/>
        <w:ind w:left="576" w:hanging="576"/>
        <w:rPr>
          <w:lang w:val="en-CA" w:eastAsia="ja-JP"/>
        </w:rPr>
      </w:pPr>
      <w:r>
        <w:rPr>
          <w:rFonts w:hint="eastAsia"/>
          <w:lang w:val="en-CA" w:eastAsia="ja-JP"/>
        </w:rPr>
        <w:t>Test results</w:t>
      </w:r>
    </w:p>
    <w:p w14:paraId="55B1928F" w14:textId="632FED5F" w:rsidR="00BA2F5E" w:rsidRPr="0031336B" w:rsidRDefault="00BA2F5E" w:rsidP="00BA2F5E">
      <w:pPr>
        <w:rPr>
          <w:lang w:val="en-CA" w:eastAsia="ja-JP"/>
        </w:rPr>
      </w:pPr>
      <w:r>
        <w:rPr>
          <w:lang w:val="en-CA" w:eastAsia="ja-JP"/>
        </w:rPr>
        <w:t>The proposed HM encoder only solution’s test results are summarized in Table 1.</w:t>
      </w:r>
    </w:p>
    <w:p w14:paraId="185068B8" w14:textId="6A9428E0" w:rsidR="00BA2F5E" w:rsidRPr="00F57155" w:rsidRDefault="00BA2F5E" w:rsidP="00BA2F5E">
      <w:pPr>
        <w:pStyle w:val="ac"/>
        <w:jc w:val="center"/>
        <w:rPr>
          <w:lang w:val="en-CA" w:eastAsia="ja-JP"/>
        </w:rPr>
      </w:pPr>
      <w:bookmarkStart w:id="2" w:name="_Ref518304077"/>
      <w:bookmarkStart w:id="3" w:name="_Ref518304068"/>
      <w:r>
        <w:rPr>
          <w:rFonts w:hint="eastAsia"/>
          <w:lang w:eastAsia="ja-JP"/>
        </w:rPr>
        <w:t>Table</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1</w:t>
      </w:r>
      <w:r>
        <w:fldChar w:fldCharType="end"/>
      </w:r>
      <w:bookmarkEnd w:id="2"/>
      <w:r>
        <w:rPr>
          <w:noProof/>
        </w:rPr>
        <w:t xml:space="preserve"> </w:t>
      </w:r>
      <w:r>
        <w:rPr>
          <w:rFonts w:hint="eastAsia"/>
          <w:noProof/>
          <w:lang w:eastAsia="ja-JP"/>
        </w:rPr>
        <w:t xml:space="preserve">: Over </w:t>
      </w:r>
      <w:bookmarkEnd w:id="3"/>
      <w:r>
        <w:rPr>
          <w:noProof/>
          <w:lang w:eastAsia="ja-JP"/>
        </w:rPr>
        <w:t>HM16.16 (LDB)</w:t>
      </w:r>
    </w:p>
    <w:tbl>
      <w:tblPr>
        <w:tblW w:w="6940" w:type="dxa"/>
        <w:tblLook w:val="04A0" w:firstRow="1" w:lastRow="0" w:firstColumn="1" w:lastColumn="0" w:noHBand="0" w:noVBand="1"/>
      </w:tblPr>
      <w:tblGrid>
        <w:gridCol w:w="1640"/>
        <w:gridCol w:w="1144"/>
        <w:gridCol w:w="1144"/>
        <w:gridCol w:w="1144"/>
        <w:gridCol w:w="934"/>
        <w:gridCol w:w="934"/>
      </w:tblGrid>
      <w:tr w:rsidR="00BA2F5E" w:rsidRPr="00BA2F5E" w14:paraId="3B734350" w14:textId="77777777" w:rsidTr="00BA2F5E">
        <w:trPr>
          <w:trHeight w:val="255"/>
        </w:trPr>
        <w:tc>
          <w:tcPr>
            <w:tcW w:w="1640" w:type="dxa"/>
            <w:tcBorders>
              <w:top w:val="nil"/>
              <w:left w:val="nil"/>
              <w:bottom w:val="nil"/>
              <w:right w:val="nil"/>
            </w:tcBorders>
            <w:shd w:val="clear" w:color="auto" w:fill="auto"/>
            <w:noWrap/>
            <w:vAlign w:val="center"/>
            <w:hideMark/>
          </w:tcPr>
          <w:p w14:paraId="0D05A4E6"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宋体" w:eastAsia="宋体" w:hAnsi="宋体" w:cs="宋体"/>
                <w:sz w:val="20"/>
                <w:szCs w:val="24"/>
                <w:lang w:eastAsia="zh-CN"/>
              </w:rPr>
            </w:pPr>
          </w:p>
        </w:tc>
        <w:tc>
          <w:tcPr>
            <w:tcW w:w="5300" w:type="dxa"/>
            <w:gridSpan w:val="5"/>
            <w:tcBorders>
              <w:top w:val="single" w:sz="8" w:space="0" w:color="auto"/>
              <w:left w:val="single" w:sz="8" w:space="0" w:color="auto"/>
              <w:bottom w:val="nil"/>
              <w:right w:val="single" w:sz="8" w:space="0" w:color="000000"/>
            </w:tcBorders>
            <w:shd w:val="clear" w:color="auto" w:fill="auto"/>
            <w:noWrap/>
            <w:vAlign w:val="center"/>
            <w:hideMark/>
          </w:tcPr>
          <w:p w14:paraId="2C93C181"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r w:rsidRPr="00BA2F5E">
              <w:rPr>
                <w:rFonts w:ascii="Arial" w:eastAsia="宋体" w:hAnsi="Arial" w:cs="Arial"/>
                <w:b/>
                <w:bCs/>
                <w:color w:val="000000"/>
                <w:sz w:val="18"/>
                <w:szCs w:val="18"/>
                <w:lang w:eastAsia="zh-CN"/>
              </w:rPr>
              <w:t>Over HM16.16</w:t>
            </w:r>
          </w:p>
        </w:tc>
      </w:tr>
      <w:tr w:rsidR="00BA2F5E" w:rsidRPr="00BA2F5E" w14:paraId="142CB1AD" w14:textId="77777777" w:rsidTr="00BA2F5E">
        <w:trPr>
          <w:trHeight w:val="255"/>
        </w:trPr>
        <w:tc>
          <w:tcPr>
            <w:tcW w:w="1640" w:type="dxa"/>
            <w:tcBorders>
              <w:top w:val="nil"/>
              <w:left w:val="nil"/>
              <w:bottom w:val="nil"/>
              <w:right w:val="nil"/>
            </w:tcBorders>
            <w:shd w:val="clear" w:color="auto" w:fill="auto"/>
            <w:noWrap/>
            <w:vAlign w:val="center"/>
            <w:hideMark/>
          </w:tcPr>
          <w:p w14:paraId="4FEA188C"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p>
        </w:tc>
        <w:tc>
          <w:tcPr>
            <w:tcW w:w="1144" w:type="dxa"/>
            <w:tcBorders>
              <w:top w:val="nil"/>
              <w:left w:val="single" w:sz="8" w:space="0" w:color="auto"/>
              <w:bottom w:val="single" w:sz="8" w:space="0" w:color="auto"/>
              <w:right w:val="nil"/>
            </w:tcBorders>
            <w:shd w:val="clear" w:color="auto" w:fill="auto"/>
            <w:noWrap/>
            <w:vAlign w:val="center"/>
            <w:hideMark/>
          </w:tcPr>
          <w:p w14:paraId="62BC8D72"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Y</w:t>
            </w:r>
          </w:p>
        </w:tc>
        <w:tc>
          <w:tcPr>
            <w:tcW w:w="1144" w:type="dxa"/>
            <w:tcBorders>
              <w:top w:val="nil"/>
              <w:left w:val="nil"/>
              <w:bottom w:val="single" w:sz="8" w:space="0" w:color="auto"/>
              <w:right w:val="nil"/>
            </w:tcBorders>
            <w:shd w:val="clear" w:color="auto" w:fill="auto"/>
            <w:noWrap/>
            <w:vAlign w:val="center"/>
            <w:hideMark/>
          </w:tcPr>
          <w:p w14:paraId="768B3F67"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U</w:t>
            </w:r>
          </w:p>
        </w:tc>
        <w:tc>
          <w:tcPr>
            <w:tcW w:w="1144" w:type="dxa"/>
            <w:tcBorders>
              <w:top w:val="nil"/>
              <w:left w:val="nil"/>
              <w:bottom w:val="single" w:sz="8" w:space="0" w:color="auto"/>
              <w:right w:val="single" w:sz="4" w:space="0" w:color="auto"/>
            </w:tcBorders>
            <w:shd w:val="clear" w:color="auto" w:fill="auto"/>
            <w:noWrap/>
            <w:vAlign w:val="center"/>
            <w:hideMark/>
          </w:tcPr>
          <w:p w14:paraId="570C4F53"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V</w:t>
            </w:r>
          </w:p>
        </w:tc>
        <w:tc>
          <w:tcPr>
            <w:tcW w:w="934" w:type="dxa"/>
            <w:tcBorders>
              <w:top w:val="nil"/>
              <w:left w:val="nil"/>
              <w:bottom w:val="single" w:sz="8" w:space="0" w:color="auto"/>
              <w:right w:val="nil"/>
            </w:tcBorders>
            <w:shd w:val="clear" w:color="auto" w:fill="auto"/>
            <w:noWrap/>
            <w:vAlign w:val="center"/>
            <w:hideMark/>
          </w:tcPr>
          <w:p w14:paraId="0E4BF534"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roofErr w:type="spellStart"/>
            <w:r w:rsidRPr="00BA2F5E">
              <w:rPr>
                <w:rFonts w:ascii="Arial" w:eastAsia="宋体" w:hAnsi="Arial" w:cs="Arial"/>
                <w:color w:val="000000"/>
                <w:sz w:val="18"/>
                <w:szCs w:val="18"/>
                <w:lang w:eastAsia="zh-CN"/>
              </w:rPr>
              <w:t>EncT</w:t>
            </w:r>
            <w:proofErr w:type="spellEnd"/>
          </w:p>
        </w:tc>
        <w:tc>
          <w:tcPr>
            <w:tcW w:w="934" w:type="dxa"/>
            <w:tcBorders>
              <w:top w:val="nil"/>
              <w:left w:val="nil"/>
              <w:bottom w:val="single" w:sz="8" w:space="0" w:color="auto"/>
              <w:right w:val="single" w:sz="8" w:space="0" w:color="auto"/>
            </w:tcBorders>
            <w:shd w:val="clear" w:color="auto" w:fill="auto"/>
            <w:noWrap/>
            <w:vAlign w:val="center"/>
            <w:hideMark/>
          </w:tcPr>
          <w:p w14:paraId="130A7B66"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roofErr w:type="spellStart"/>
            <w:r w:rsidRPr="00BA2F5E">
              <w:rPr>
                <w:rFonts w:ascii="Arial" w:eastAsia="宋体" w:hAnsi="Arial" w:cs="Arial"/>
                <w:color w:val="000000"/>
                <w:sz w:val="18"/>
                <w:szCs w:val="18"/>
                <w:lang w:eastAsia="zh-CN"/>
              </w:rPr>
              <w:t>DecT</w:t>
            </w:r>
            <w:proofErr w:type="spellEnd"/>
          </w:p>
        </w:tc>
      </w:tr>
      <w:tr w:rsidR="00BA2F5E" w:rsidRPr="00BA2F5E" w14:paraId="4FD50526" w14:textId="77777777" w:rsidTr="00BA2F5E">
        <w:trPr>
          <w:trHeight w:val="255"/>
        </w:trPr>
        <w:tc>
          <w:tcPr>
            <w:tcW w:w="1640" w:type="dxa"/>
            <w:tcBorders>
              <w:top w:val="single" w:sz="8" w:space="0" w:color="auto"/>
              <w:left w:val="single" w:sz="8" w:space="0" w:color="auto"/>
              <w:bottom w:val="nil"/>
              <w:right w:val="single" w:sz="8" w:space="0" w:color="auto"/>
            </w:tcBorders>
            <w:shd w:val="clear" w:color="auto" w:fill="auto"/>
            <w:noWrap/>
            <w:vAlign w:val="center"/>
            <w:hideMark/>
          </w:tcPr>
          <w:p w14:paraId="11A9077A"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Class A1</w:t>
            </w:r>
          </w:p>
        </w:tc>
        <w:tc>
          <w:tcPr>
            <w:tcW w:w="1144" w:type="dxa"/>
            <w:tcBorders>
              <w:top w:val="nil"/>
              <w:left w:val="nil"/>
              <w:bottom w:val="nil"/>
              <w:right w:val="nil"/>
            </w:tcBorders>
            <w:shd w:val="clear" w:color="auto" w:fill="auto"/>
            <w:noWrap/>
            <w:vAlign w:val="center"/>
            <w:hideMark/>
          </w:tcPr>
          <w:p w14:paraId="1C908DB1"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 xml:space="preserve">　</w:t>
            </w:r>
          </w:p>
        </w:tc>
        <w:tc>
          <w:tcPr>
            <w:tcW w:w="1144" w:type="dxa"/>
            <w:tcBorders>
              <w:top w:val="nil"/>
              <w:left w:val="nil"/>
              <w:bottom w:val="nil"/>
              <w:right w:val="nil"/>
            </w:tcBorders>
            <w:shd w:val="clear" w:color="auto" w:fill="auto"/>
            <w:noWrap/>
            <w:vAlign w:val="center"/>
            <w:hideMark/>
          </w:tcPr>
          <w:p w14:paraId="709885E1"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 xml:space="preserve">　</w:t>
            </w:r>
          </w:p>
        </w:tc>
        <w:tc>
          <w:tcPr>
            <w:tcW w:w="1144" w:type="dxa"/>
            <w:tcBorders>
              <w:top w:val="nil"/>
              <w:left w:val="nil"/>
              <w:bottom w:val="nil"/>
              <w:right w:val="single" w:sz="8" w:space="0" w:color="auto"/>
            </w:tcBorders>
            <w:shd w:val="clear" w:color="auto" w:fill="auto"/>
            <w:noWrap/>
            <w:vAlign w:val="center"/>
            <w:hideMark/>
          </w:tcPr>
          <w:p w14:paraId="26550CFD"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 xml:space="preserve">　</w:t>
            </w:r>
          </w:p>
        </w:tc>
        <w:tc>
          <w:tcPr>
            <w:tcW w:w="934" w:type="dxa"/>
            <w:tcBorders>
              <w:top w:val="single" w:sz="8" w:space="0" w:color="auto"/>
              <w:left w:val="single" w:sz="8" w:space="0" w:color="auto"/>
              <w:bottom w:val="nil"/>
              <w:right w:val="nil"/>
            </w:tcBorders>
            <w:shd w:val="clear" w:color="auto" w:fill="auto"/>
            <w:noWrap/>
            <w:vAlign w:val="center"/>
            <w:hideMark/>
          </w:tcPr>
          <w:p w14:paraId="27E01051"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 xml:space="preserve">　</w:t>
            </w:r>
          </w:p>
        </w:tc>
        <w:tc>
          <w:tcPr>
            <w:tcW w:w="934" w:type="dxa"/>
            <w:tcBorders>
              <w:top w:val="single" w:sz="8" w:space="0" w:color="auto"/>
              <w:left w:val="nil"/>
              <w:bottom w:val="nil"/>
              <w:right w:val="single" w:sz="8" w:space="0" w:color="auto"/>
            </w:tcBorders>
            <w:shd w:val="clear" w:color="auto" w:fill="auto"/>
            <w:noWrap/>
            <w:vAlign w:val="center"/>
            <w:hideMark/>
          </w:tcPr>
          <w:p w14:paraId="59DEB510"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 xml:space="preserve">　</w:t>
            </w:r>
          </w:p>
        </w:tc>
      </w:tr>
      <w:tr w:rsidR="00BA2F5E" w:rsidRPr="00BA2F5E" w14:paraId="3A0FB563" w14:textId="77777777" w:rsidTr="00BA2F5E">
        <w:trPr>
          <w:trHeight w:val="255"/>
        </w:trPr>
        <w:tc>
          <w:tcPr>
            <w:tcW w:w="1640" w:type="dxa"/>
            <w:tcBorders>
              <w:top w:val="nil"/>
              <w:left w:val="single" w:sz="8" w:space="0" w:color="auto"/>
              <w:bottom w:val="nil"/>
              <w:right w:val="single" w:sz="8" w:space="0" w:color="auto"/>
            </w:tcBorders>
            <w:shd w:val="clear" w:color="auto" w:fill="auto"/>
            <w:noWrap/>
            <w:vAlign w:val="center"/>
            <w:hideMark/>
          </w:tcPr>
          <w:p w14:paraId="3A335095"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Class A2</w:t>
            </w:r>
          </w:p>
        </w:tc>
        <w:tc>
          <w:tcPr>
            <w:tcW w:w="1144" w:type="dxa"/>
            <w:tcBorders>
              <w:top w:val="nil"/>
              <w:left w:val="nil"/>
              <w:bottom w:val="nil"/>
              <w:right w:val="nil"/>
            </w:tcBorders>
            <w:shd w:val="clear" w:color="auto" w:fill="auto"/>
            <w:noWrap/>
            <w:vAlign w:val="center"/>
            <w:hideMark/>
          </w:tcPr>
          <w:p w14:paraId="5DA72C6F"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 xml:space="preserve">　</w:t>
            </w:r>
          </w:p>
        </w:tc>
        <w:tc>
          <w:tcPr>
            <w:tcW w:w="1144" w:type="dxa"/>
            <w:tcBorders>
              <w:top w:val="nil"/>
              <w:left w:val="nil"/>
              <w:bottom w:val="nil"/>
              <w:right w:val="nil"/>
            </w:tcBorders>
            <w:shd w:val="clear" w:color="auto" w:fill="auto"/>
            <w:noWrap/>
            <w:vAlign w:val="center"/>
            <w:hideMark/>
          </w:tcPr>
          <w:p w14:paraId="71608306"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1144" w:type="dxa"/>
            <w:tcBorders>
              <w:top w:val="nil"/>
              <w:left w:val="nil"/>
              <w:bottom w:val="nil"/>
              <w:right w:val="single" w:sz="8" w:space="0" w:color="auto"/>
            </w:tcBorders>
            <w:shd w:val="clear" w:color="auto" w:fill="auto"/>
            <w:noWrap/>
            <w:vAlign w:val="center"/>
            <w:hideMark/>
          </w:tcPr>
          <w:p w14:paraId="1E8F822E"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 xml:space="preserve">　</w:t>
            </w:r>
          </w:p>
        </w:tc>
        <w:tc>
          <w:tcPr>
            <w:tcW w:w="934" w:type="dxa"/>
            <w:tcBorders>
              <w:top w:val="nil"/>
              <w:left w:val="single" w:sz="8" w:space="0" w:color="auto"/>
              <w:bottom w:val="nil"/>
              <w:right w:val="nil"/>
            </w:tcBorders>
            <w:shd w:val="clear" w:color="auto" w:fill="auto"/>
            <w:noWrap/>
            <w:vAlign w:val="center"/>
            <w:hideMark/>
          </w:tcPr>
          <w:p w14:paraId="0281E213"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 xml:space="preserve">　</w:t>
            </w:r>
          </w:p>
        </w:tc>
        <w:tc>
          <w:tcPr>
            <w:tcW w:w="934" w:type="dxa"/>
            <w:tcBorders>
              <w:top w:val="nil"/>
              <w:left w:val="nil"/>
              <w:bottom w:val="nil"/>
              <w:right w:val="single" w:sz="8" w:space="0" w:color="auto"/>
            </w:tcBorders>
            <w:shd w:val="clear" w:color="auto" w:fill="auto"/>
            <w:noWrap/>
            <w:vAlign w:val="center"/>
            <w:hideMark/>
          </w:tcPr>
          <w:p w14:paraId="4BCAB1B1"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r>
      <w:tr w:rsidR="00BA2F5E" w:rsidRPr="00BA2F5E" w14:paraId="24463A53" w14:textId="77777777" w:rsidTr="00BA2F5E">
        <w:trPr>
          <w:trHeight w:val="255"/>
        </w:trPr>
        <w:tc>
          <w:tcPr>
            <w:tcW w:w="1640" w:type="dxa"/>
            <w:tcBorders>
              <w:top w:val="nil"/>
              <w:left w:val="single" w:sz="8" w:space="0" w:color="auto"/>
              <w:bottom w:val="nil"/>
              <w:right w:val="single" w:sz="8" w:space="0" w:color="auto"/>
            </w:tcBorders>
            <w:shd w:val="clear" w:color="auto" w:fill="auto"/>
            <w:noWrap/>
            <w:vAlign w:val="center"/>
            <w:hideMark/>
          </w:tcPr>
          <w:p w14:paraId="07AE5888"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Class B</w:t>
            </w:r>
          </w:p>
        </w:tc>
        <w:tc>
          <w:tcPr>
            <w:tcW w:w="1144" w:type="dxa"/>
            <w:tcBorders>
              <w:top w:val="nil"/>
              <w:left w:val="nil"/>
              <w:bottom w:val="nil"/>
              <w:right w:val="nil"/>
            </w:tcBorders>
            <w:shd w:val="clear" w:color="auto" w:fill="auto"/>
            <w:noWrap/>
            <w:vAlign w:val="center"/>
            <w:hideMark/>
          </w:tcPr>
          <w:p w14:paraId="46870A69"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-1.67%</w:t>
            </w:r>
          </w:p>
        </w:tc>
        <w:tc>
          <w:tcPr>
            <w:tcW w:w="1144" w:type="dxa"/>
            <w:tcBorders>
              <w:top w:val="nil"/>
              <w:left w:val="nil"/>
              <w:bottom w:val="nil"/>
              <w:right w:val="nil"/>
            </w:tcBorders>
            <w:shd w:val="clear" w:color="000000" w:fill="CCFFCC"/>
            <w:noWrap/>
            <w:vAlign w:val="center"/>
            <w:hideMark/>
          </w:tcPr>
          <w:p w14:paraId="45A7300B"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BA2F5E">
              <w:rPr>
                <w:rFonts w:ascii="Arial" w:eastAsia="宋体" w:hAnsi="Arial" w:cs="Arial"/>
                <w:sz w:val="18"/>
                <w:szCs w:val="18"/>
                <w:lang w:eastAsia="zh-CN"/>
              </w:rPr>
              <w:t>-3.02%</w:t>
            </w:r>
          </w:p>
        </w:tc>
        <w:tc>
          <w:tcPr>
            <w:tcW w:w="1144" w:type="dxa"/>
            <w:tcBorders>
              <w:top w:val="nil"/>
              <w:left w:val="nil"/>
              <w:bottom w:val="nil"/>
              <w:right w:val="single" w:sz="8" w:space="0" w:color="auto"/>
            </w:tcBorders>
            <w:shd w:val="clear" w:color="auto" w:fill="auto"/>
            <w:noWrap/>
            <w:vAlign w:val="center"/>
            <w:hideMark/>
          </w:tcPr>
          <w:p w14:paraId="39EADDEE"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-2.81%</w:t>
            </w:r>
          </w:p>
        </w:tc>
        <w:tc>
          <w:tcPr>
            <w:tcW w:w="934" w:type="dxa"/>
            <w:tcBorders>
              <w:top w:val="nil"/>
              <w:left w:val="single" w:sz="8" w:space="0" w:color="auto"/>
              <w:bottom w:val="nil"/>
              <w:right w:val="nil"/>
            </w:tcBorders>
            <w:shd w:val="clear" w:color="auto" w:fill="auto"/>
            <w:noWrap/>
            <w:vAlign w:val="center"/>
            <w:hideMark/>
          </w:tcPr>
          <w:p w14:paraId="0250B554"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122%</w:t>
            </w:r>
          </w:p>
        </w:tc>
        <w:tc>
          <w:tcPr>
            <w:tcW w:w="934" w:type="dxa"/>
            <w:tcBorders>
              <w:top w:val="nil"/>
              <w:left w:val="nil"/>
              <w:bottom w:val="nil"/>
              <w:right w:val="single" w:sz="8" w:space="0" w:color="auto"/>
            </w:tcBorders>
            <w:shd w:val="clear" w:color="auto" w:fill="auto"/>
            <w:noWrap/>
            <w:vAlign w:val="center"/>
            <w:hideMark/>
          </w:tcPr>
          <w:p w14:paraId="6D48FE07"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106%</w:t>
            </w:r>
          </w:p>
        </w:tc>
      </w:tr>
      <w:tr w:rsidR="00BA2F5E" w:rsidRPr="00BA2F5E" w14:paraId="01AA2291" w14:textId="77777777" w:rsidTr="00BA2F5E">
        <w:trPr>
          <w:trHeight w:val="255"/>
        </w:trPr>
        <w:tc>
          <w:tcPr>
            <w:tcW w:w="1640" w:type="dxa"/>
            <w:tcBorders>
              <w:top w:val="nil"/>
              <w:left w:val="single" w:sz="8" w:space="0" w:color="auto"/>
              <w:bottom w:val="nil"/>
              <w:right w:val="single" w:sz="8" w:space="0" w:color="auto"/>
            </w:tcBorders>
            <w:shd w:val="clear" w:color="auto" w:fill="auto"/>
            <w:noWrap/>
            <w:vAlign w:val="center"/>
            <w:hideMark/>
          </w:tcPr>
          <w:p w14:paraId="35383C39"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Class C</w:t>
            </w:r>
          </w:p>
        </w:tc>
        <w:tc>
          <w:tcPr>
            <w:tcW w:w="1144" w:type="dxa"/>
            <w:tcBorders>
              <w:top w:val="nil"/>
              <w:left w:val="single" w:sz="8" w:space="0" w:color="auto"/>
              <w:bottom w:val="nil"/>
              <w:right w:val="nil"/>
            </w:tcBorders>
            <w:shd w:val="clear" w:color="000000" w:fill="CCFFCC"/>
            <w:noWrap/>
            <w:vAlign w:val="center"/>
            <w:hideMark/>
          </w:tcPr>
          <w:p w14:paraId="496B27C7"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BA2F5E">
              <w:rPr>
                <w:rFonts w:ascii="Arial" w:eastAsia="宋体" w:hAnsi="Arial" w:cs="Arial"/>
                <w:sz w:val="18"/>
                <w:szCs w:val="18"/>
                <w:lang w:eastAsia="zh-CN"/>
              </w:rPr>
              <w:t>-3.88%</w:t>
            </w:r>
          </w:p>
        </w:tc>
        <w:tc>
          <w:tcPr>
            <w:tcW w:w="1144" w:type="dxa"/>
            <w:tcBorders>
              <w:top w:val="nil"/>
              <w:left w:val="nil"/>
              <w:bottom w:val="nil"/>
              <w:right w:val="nil"/>
            </w:tcBorders>
            <w:shd w:val="clear" w:color="000000" w:fill="CCFFCC"/>
            <w:noWrap/>
            <w:vAlign w:val="center"/>
            <w:hideMark/>
          </w:tcPr>
          <w:p w14:paraId="2EE1EBAA"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BA2F5E">
              <w:rPr>
                <w:rFonts w:ascii="Arial" w:eastAsia="宋体" w:hAnsi="Arial" w:cs="Arial"/>
                <w:sz w:val="18"/>
                <w:szCs w:val="18"/>
                <w:lang w:eastAsia="zh-CN"/>
              </w:rPr>
              <w:t>-5.95%</w:t>
            </w:r>
          </w:p>
        </w:tc>
        <w:tc>
          <w:tcPr>
            <w:tcW w:w="1144" w:type="dxa"/>
            <w:tcBorders>
              <w:top w:val="nil"/>
              <w:left w:val="nil"/>
              <w:bottom w:val="nil"/>
              <w:right w:val="single" w:sz="8" w:space="0" w:color="auto"/>
            </w:tcBorders>
            <w:shd w:val="clear" w:color="000000" w:fill="CCFFCC"/>
            <w:noWrap/>
            <w:vAlign w:val="center"/>
            <w:hideMark/>
          </w:tcPr>
          <w:p w14:paraId="2C1AA197"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BA2F5E">
              <w:rPr>
                <w:rFonts w:ascii="Arial" w:eastAsia="宋体" w:hAnsi="Arial" w:cs="Arial"/>
                <w:sz w:val="18"/>
                <w:szCs w:val="18"/>
                <w:lang w:eastAsia="zh-CN"/>
              </w:rPr>
              <w:t>-4.57%</w:t>
            </w:r>
          </w:p>
        </w:tc>
        <w:tc>
          <w:tcPr>
            <w:tcW w:w="934" w:type="dxa"/>
            <w:tcBorders>
              <w:top w:val="nil"/>
              <w:left w:val="single" w:sz="8" w:space="0" w:color="auto"/>
              <w:bottom w:val="nil"/>
              <w:right w:val="nil"/>
            </w:tcBorders>
            <w:shd w:val="clear" w:color="auto" w:fill="auto"/>
            <w:noWrap/>
            <w:vAlign w:val="center"/>
            <w:hideMark/>
          </w:tcPr>
          <w:p w14:paraId="14B5E69D"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115%</w:t>
            </w:r>
          </w:p>
        </w:tc>
        <w:tc>
          <w:tcPr>
            <w:tcW w:w="934" w:type="dxa"/>
            <w:tcBorders>
              <w:top w:val="nil"/>
              <w:left w:val="nil"/>
              <w:bottom w:val="nil"/>
              <w:right w:val="single" w:sz="8" w:space="0" w:color="auto"/>
            </w:tcBorders>
            <w:shd w:val="clear" w:color="auto" w:fill="auto"/>
            <w:noWrap/>
            <w:vAlign w:val="center"/>
            <w:hideMark/>
          </w:tcPr>
          <w:p w14:paraId="215CD6D3"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100%</w:t>
            </w:r>
          </w:p>
        </w:tc>
      </w:tr>
      <w:tr w:rsidR="00BA2F5E" w:rsidRPr="00BA2F5E" w14:paraId="75D32055" w14:textId="77777777" w:rsidTr="00BA2F5E">
        <w:trPr>
          <w:trHeight w:val="255"/>
        </w:trPr>
        <w:tc>
          <w:tcPr>
            <w:tcW w:w="1640" w:type="dxa"/>
            <w:tcBorders>
              <w:top w:val="nil"/>
              <w:left w:val="single" w:sz="8" w:space="0" w:color="auto"/>
              <w:bottom w:val="nil"/>
              <w:right w:val="single" w:sz="8" w:space="0" w:color="auto"/>
            </w:tcBorders>
            <w:shd w:val="clear" w:color="auto" w:fill="auto"/>
            <w:noWrap/>
            <w:vAlign w:val="center"/>
            <w:hideMark/>
          </w:tcPr>
          <w:p w14:paraId="76FCB3D8"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Class E</w:t>
            </w:r>
          </w:p>
        </w:tc>
        <w:tc>
          <w:tcPr>
            <w:tcW w:w="1144" w:type="dxa"/>
            <w:tcBorders>
              <w:top w:val="nil"/>
              <w:left w:val="nil"/>
              <w:bottom w:val="nil"/>
              <w:right w:val="nil"/>
            </w:tcBorders>
            <w:shd w:val="clear" w:color="auto" w:fill="auto"/>
            <w:noWrap/>
            <w:vAlign w:val="center"/>
            <w:hideMark/>
          </w:tcPr>
          <w:p w14:paraId="578C54E3"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-2.18%</w:t>
            </w:r>
          </w:p>
        </w:tc>
        <w:tc>
          <w:tcPr>
            <w:tcW w:w="1144" w:type="dxa"/>
            <w:tcBorders>
              <w:top w:val="nil"/>
              <w:left w:val="nil"/>
              <w:bottom w:val="nil"/>
              <w:right w:val="nil"/>
            </w:tcBorders>
            <w:shd w:val="clear" w:color="auto" w:fill="auto"/>
            <w:noWrap/>
            <w:vAlign w:val="center"/>
            <w:hideMark/>
          </w:tcPr>
          <w:p w14:paraId="3DA171BD"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-1.98%</w:t>
            </w:r>
          </w:p>
        </w:tc>
        <w:tc>
          <w:tcPr>
            <w:tcW w:w="1144" w:type="dxa"/>
            <w:tcBorders>
              <w:top w:val="nil"/>
              <w:left w:val="nil"/>
              <w:bottom w:val="nil"/>
              <w:right w:val="single" w:sz="8" w:space="0" w:color="auto"/>
            </w:tcBorders>
            <w:shd w:val="clear" w:color="auto" w:fill="auto"/>
            <w:noWrap/>
            <w:vAlign w:val="center"/>
            <w:hideMark/>
          </w:tcPr>
          <w:p w14:paraId="7595415D"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-2.04%</w:t>
            </w:r>
          </w:p>
        </w:tc>
        <w:tc>
          <w:tcPr>
            <w:tcW w:w="934" w:type="dxa"/>
            <w:tcBorders>
              <w:top w:val="nil"/>
              <w:left w:val="single" w:sz="8" w:space="0" w:color="auto"/>
              <w:bottom w:val="single" w:sz="8" w:space="0" w:color="auto"/>
              <w:right w:val="nil"/>
            </w:tcBorders>
            <w:shd w:val="clear" w:color="auto" w:fill="auto"/>
            <w:noWrap/>
            <w:vAlign w:val="center"/>
            <w:hideMark/>
          </w:tcPr>
          <w:p w14:paraId="79F98797"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117%</w:t>
            </w:r>
          </w:p>
        </w:tc>
        <w:tc>
          <w:tcPr>
            <w:tcW w:w="934" w:type="dxa"/>
            <w:tcBorders>
              <w:top w:val="nil"/>
              <w:left w:val="nil"/>
              <w:bottom w:val="single" w:sz="8" w:space="0" w:color="auto"/>
              <w:right w:val="single" w:sz="8" w:space="0" w:color="auto"/>
            </w:tcBorders>
            <w:shd w:val="clear" w:color="auto" w:fill="auto"/>
            <w:noWrap/>
            <w:vAlign w:val="center"/>
            <w:hideMark/>
          </w:tcPr>
          <w:p w14:paraId="74D3A0F7"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99%</w:t>
            </w:r>
          </w:p>
        </w:tc>
      </w:tr>
      <w:tr w:rsidR="00BA2F5E" w:rsidRPr="00BA2F5E" w14:paraId="1B6377C4" w14:textId="77777777" w:rsidTr="00CA6EE6">
        <w:trPr>
          <w:trHeight w:val="255"/>
        </w:trPr>
        <w:tc>
          <w:tcPr>
            <w:tcW w:w="1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8C5FC7"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r w:rsidRPr="00BA2F5E">
              <w:rPr>
                <w:rFonts w:ascii="Arial" w:eastAsia="宋体" w:hAnsi="Arial" w:cs="Arial"/>
                <w:b/>
                <w:bCs/>
                <w:color w:val="000000"/>
                <w:sz w:val="18"/>
                <w:szCs w:val="18"/>
                <w:lang w:eastAsia="zh-CN"/>
              </w:rPr>
              <w:t>Overall</w:t>
            </w:r>
          </w:p>
        </w:tc>
        <w:tc>
          <w:tcPr>
            <w:tcW w:w="1144" w:type="dxa"/>
            <w:tcBorders>
              <w:top w:val="single" w:sz="8" w:space="0" w:color="auto"/>
              <w:left w:val="nil"/>
              <w:bottom w:val="single" w:sz="8" w:space="0" w:color="auto"/>
              <w:right w:val="nil"/>
            </w:tcBorders>
            <w:shd w:val="clear" w:color="auto" w:fill="auto"/>
            <w:noWrap/>
            <w:vAlign w:val="center"/>
            <w:hideMark/>
          </w:tcPr>
          <w:p w14:paraId="07433BB9"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-2.54%</w:t>
            </w:r>
          </w:p>
        </w:tc>
        <w:tc>
          <w:tcPr>
            <w:tcW w:w="1144" w:type="dxa"/>
            <w:tcBorders>
              <w:top w:val="single" w:sz="8" w:space="0" w:color="auto"/>
              <w:left w:val="nil"/>
              <w:bottom w:val="single" w:sz="8" w:space="0" w:color="auto"/>
              <w:right w:val="nil"/>
            </w:tcBorders>
            <w:shd w:val="clear" w:color="000000" w:fill="CCFFCC"/>
            <w:noWrap/>
            <w:vAlign w:val="center"/>
            <w:hideMark/>
          </w:tcPr>
          <w:p w14:paraId="3956E74C"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BA2F5E">
              <w:rPr>
                <w:rFonts w:ascii="Arial" w:eastAsia="宋体" w:hAnsi="Arial" w:cs="Arial"/>
                <w:sz w:val="18"/>
                <w:szCs w:val="18"/>
                <w:lang w:eastAsia="zh-CN"/>
              </w:rPr>
              <w:t>-3.74%</w:t>
            </w:r>
          </w:p>
        </w:tc>
        <w:tc>
          <w:tcPr>
            <w:tcW w:w="1144" w:type="dxa"/>
            <w:tcBorders>
              <w:top w:val="single" w:sz="8" w:space="0" w:color="auto"/>
              <w:left w:val="nil"/>
              <w:bottom w:val="single" w:sz="8" w:space="0" w:color="auto"/>
              <w:right w:val="single" w:sz="8" w:space="0" w:color="auto"/>
            </w:tcBorders>
            <w:shd w:val="clear" w:color="000000" w:fill="CCFFCC"/>
            <w:noWrap/>
            <w:vAlign w:val="center"/>
            <w:hideMark/>
          </w:tcPr>
          <w:p w14:paraId="55F42633"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BA2F5E">
              <w:rPr>
                <w:rFonts w:ascii="Arial" w:eastAsia="宋体" w:hAnsi="Arial" w:cs="Arial"/>
                <w:sz w:val="18"/>
                <w:szCs w:val="18"/>
                <w:lang w:eastAsia="zh-CN"/>
              </w:rPr>
              <w:t>-3.21%</w:t>
            </w:r>
          </w:p>
        </w:tc>
        <w:tc>
          <w:tcPr>
            <w:tcW w:w="934" w:type="dxa"/>
            <w:tcBorders>
              <w:top w:val="single" w:sz="8" w:space="0" w:color="auto"/>
              <w:left w:val="single" w:sz="8" w:space="0" w:color="auto"/>
              <w:bottom w:val="single" w:sz="8" w:space="0" w:color="auto"/>
              <w:right w:val="nil"/>
            </w:tcBorders>
            <w:shd w:val="clear" w:color="auto" w:fill="auto"/>
            <w:noWrap/>
            <w:vAlign w:val="center"/>
            <w:hideMark/>
          </w:tcPr>
          <w:p w14:paraId="126A5955"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118%</w:t>
            </w:r>
          </w:p>
        </w:tc>
        <w:tc>
          <w:tcPr>
            <w:tcW w:w="934" w:type="dxa"/>
            <w:tcBorders>
              <w:top w:val="single" w:sz="8" w:space="0" w:color="auto"/>
              <w:left w:val="nil"/>
              <w:bottom w:val="single" w:sz="8" w:space="0" w:color="auto"/>
              <w:right w:val="single" w:sz="8" w:space="0" w:color="auto"/>
            </w:tcBorders>
            <w:shd w:val="clear" w:color="auto" w:fill="auto"/>
            <w:noWrap/>
            <w:vAlign w:val="center"/>
            <w:hideMark/>
          </w:tcPr>
          <w:p w14:paraId="14F1CD73"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102%</w:t>
            </w:r>
          </w:p>
        </w:tc>
      </w:tr>
      <w:tr w:rsidR="00BA2F5E" w:rsidRPr="00BA2F5E" w14:paraId="04BCED07" w14:textId="77777777" w:rsidTr="00CA6EE6">
        <w:trPr>
          <w:trHeight w:val="255"/>
        </w:trPr>
        <w:tc>
          <w:tcPr>
            <w:tcW w:w="1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F65C84"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Class D</w:t>
            </w:r>
          </w:p>
        </w:tc>
        <w:tc>
          <w:tcPr>
            <w:tcW w:w="1144" w:type="dxa"/>
            <w:tcBorders>
              <w:top w:val="single" w:sz="8" w:space="0" w:color="auto"/>
              <w:left w:val="single" w:sz="8" w:space="0" w:color="auto"/>
              <w:bottom w:val="single" w:sz="8" w:space="0" w:color="auto"/>
            </w:tcBorders>
            <w:shd w:val="clear" w:color="auto" w:fill="auto"/>
            <w:noWrap/>
            <w:vAlign w:val="center"/>
            <w:hideMark/>
          </w:tcPr>
          <w:p w14:paraId="73480446"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0.46%</w:t>
            </w:r>
          </w:p>
        </w:tc>
        <w:tc>
          <w:tcPr>
            <w:tcW w:w="1144" w:type="dxa"/>
            <w:tcBorders>
              <w:top w:val="single" w:sz="8" w:space="0" w:color="auto"/>
              <w:bottom w:val="single" w:sz="8" w:space="0" w:color="auto"/>
            </w:tcBorders>
            <w:shd w:val="clear" w:color="auto" w:fill="auto"/>
            <w:noWrap/>
            <w:vAlign w:val="center"/>
            <w:hideMark/>
          </w:tcPr>
          <w:p w14:paraId="2CD8E6D8"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0.60%</w:t>
            </w:r>
          </w:p>
        </w:tc>
        <w:tc>
          <w:tcPr>
            <w:tcW w:w="1144" w:type="dxa"/>
            <w:tcBorders>
              <w:top w:val="single" w:sz="8" w:space="0" w:color="auto"/>
              <w:bottom w:val="single" w:sz="8" w:space="0" w:color="auto"/>
              <w:right w:val="single" w:sz="8" w:space="0" w:color="auto"/>
            </w:tcBorders>
            <w:shd w:val="clear" w:color="auto" w:fill="auto"/>
            <w:noWrap/>
            <w:vAlign w:val="center"/>
            <w:hideMark/>
          </w:tcPr>
          <w:p w14:paraId="181CB839"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0.36%</w:t>
            </w:r>
          </w:p>
        </w:tc>
        <w:tc>
          <w:tcPr>
            <w:tcW w:w="934" w:type="dxa"/>
            <w:tcBorders>
              <w:top w:val="single" w:sz="8" w:space="0" w:color="auto"/>
              <w:left w:val="single" w:sz="8" w:space="0" w:color="auto"/>
              <w:bottom w:val="single" w:sz="8" w:space="0" w:color="auto"/>
            </w:tcBorders>
            <w:shd w:val="clear" w:color="auto" w:fill="auto"/>
            <w:noWrap/>
            <w:vAlign w:val="center"/>
            <w:hideMark/>
          </w:tcPr>
          <w:p w14:paraId="20D42EB0"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113%</w:t>
            </w:r>
          </w:p>
        </w:tc>
        <w:tc>
          <w:tcPr>
            <w:tcW w:w="934" w:type="dxa"/>
            <w:tcBorders>
              <w:top w:val="single" w:sz="8" w:space="0" w:color="auto"/>
              <w:bottom w:val="single" w:sz="8" w:space="0" w:color="auto"/>
              <w:right w:val="single" w:sz="8" w:space="0" w:color="auto"/>
            </w:tcBorders>
            <w:shd w:val="clear" w:color="auto" w:fill="auto"/>
            <w:noWrap/>
            <w:vAlign w:val="center"/>
            <w:hideMark/>
          </w:tcPr>
          <w:p w14:paraId="070FD076" w14:textId="77777777" w:rsidR="00BA2F5E" w:rsidRPr="00BA2F5E" w:rsidRDefault="00BA2F5E" w:rsidP="00BA2F5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103%</w:t>
            </w:r>
          </w:p>
        </w:tc>
      </w:tr>
    </w:tbl>
    <w:p w14:paraId="3752A22B" w14:textId="3A80EFCF" w:rsidR="00BA2F5E" w:rsidRDefault="00BA2F5E" w:rsidP="00BA2F5E">
      <w:pPr>
        <w:rPr>
          <w:szCs w:val="22"/>
          <w:lang w:val="en-CA" w:eastAsia="zh-CN"/>
        </w:rPr>
      </w:pPr>
    </w:p>
    <w:p w14:paraId="7F7C9BB5" w14:textId="488EEC7A" w:rsidR="00CA6EE6" w:rsidRDefault="00E425DB" w:rsidP="00BA2F5E">
      <w:pPr>
        <w:rPr>
          <w:szCs w:val="22"/>
          <w:lang w:val="en-CA" w:eastAsia="zh-CN"/>
        </w:rPr>
      </w:pPr>
      <w:r>
        <w:rPr>
          <w:rFonts w:hint="eastAsia"/>
          <w:szCs w:val="22"/>
          <w:lang w:val="en-CA" w:eastAsia="zh-CN"/>
        </w:rPr>
        <w:t>I</w:t>
      </w:r>
      <w:r>
        <w:rPr>
          <w:szCs w:val="22"/>
          <w:lang w:val="en-CA" w:eastAsia="zh-CN"/>
        </w:rPr>
        <w:t xml:space="preserve">t should be noted that </w:t>
      </w:r>
      <w:r w:rsidR="00CC1DD9">
        <w:rPr>
          <w:szCs w:val="22"/>
          <w:lang w:val="en-CA" w:eastAsia="zh-CN"/>
        </w:rPr>
        <w:t>the proposed method need to generate a composite long-term reference from previous frames and need to be encoded in the bitstream. Therefore, the proposed method is not suitable for random access configuration since this configuration need to insert RAP every second roughly, which means that the long-term frame need to be encoded at every RAP and impose negative impact on coding performance.</w:t>
      </w:r>
    </w:p>
    <w:p w14:paraId="2E12CF7A" w14:textId="22AE35EB" w:rsidR="00CC1DD9" w:rsidRDefault="00CC1DD9" w:rsidP="00BA2F5E">
      <w:pPr>
        <w:rPr>
          <w:szCs w:val="22"/>
          <w:lang w:val="en-CA" w:eastAsia="zh-CN"/>
        </w:rPr>
      </w:pPr>
    </w:p>
    <w:p w14:paraId="647BD56A" w14:textId="579F538E" w:rsidR="00BA2F5E" w:rsidRDefault="00CC1DD9" w:rsidP="00BA2F5E">
      <w:pPr>
        <w:rPr>
          <w:szCs w:val="22"/>
          <w:lang w:val="en-CA" w:eastAsia="zh-CN"/>
        </w:rPr>
      </w:pPr>
      <w:r>
        <w:rPr>
          <w:rFonts w:hint="eastAsia"/>
          <w:szCs w:val="22"/>
          <w:lang w:val="en-CA" w:eastAsia="zh-CN"/>
        </w:rPr>
        <w:t>M</w:t>
      </w:r>
      <w:r>
        <w:rPr>
          <w:szCs w:val="22"/>
          <w:lang w:val="en-CA" w:eastAsia="zh-CN"/>
        </w:rPr>
        <w:t>oreover, the encoding time of the proposed composite long-term reference can be speed up by shrinking motion search window for the long-term reference, which has been implemented on VTM 2.1 software.</w:t>
      </w:r>
    </w:p>
    <w:p w14:paraId="0107FEE6" w14:textId="77777777" w:rsidR="00CC1DD9" w:rsidRDefault="00CC1DD9" w:rsidP="00CC1DD9">
      <w:pPr>
        <w:pStyle w:val="1"/>
        <w:rPr>
          <w:lang w:val="en-CA" w:eastAsia="ja-JP"/>
        </w:rPr>
      </w:pPr>
      <w:r>
        <w:rPr>
          <w:rFonts w:hint="eastAsia"/>
          <w:lang w:val="en-CA" w:eastAsia="ja-JP"/>
        </w:rPr>
        <w:t>Conclusion</w:t>
      </w:r>
    </w:p>
    <w:p w14:paraId="1655637A" w14:textId="34C491D1" w:rsidR="00CC1DD9" w:rsidRPr="00BA2F5E" w:rsidRDefault="00CC1DD9" w:rsidP="00BA2F5E">
      <w:pPr>
        <w:rPr>
          <w:szCs w:val="22"/>
          <w:lang w:val="en-CA" w:eastAsia="zh-CN"/>
        </w:rPr>
      </w:pPr>
      <w:r w:rsidRPr="000A5515">
        <w:rPr>
          <w:lang w:val="en-CA" w:eastAsia="ja-JP"/>
        </w:rPr>
        <w:t>This contribution reports simulation result of</w:t>
      </w:r>
      <w:r>
        <w:rPr>
          <w:lang w:val="en-CA" w:eastAsia="ja-JP"/>
        </w:rPr>
        <w:t xml:space="preserve"> composite long-term reference that implements HEVC encoder solution for composite reference. The average coding gain for the test is </w:t>
      </w:r>
      <w:r w:rsidRPr="00AE76C0">
        <w:rPr>
          <w:lang w:val="en-CA"/>
        </w:rPr>
        <w:t>-2.</w:t>
      </w:r>
      <w:r>
        <w:rPr>
          <w:lang w:val="en-CA"/>
        </w:rPr>
        <w:t>54</w:t>
      </w:r>
      <w:r w:rsidRPr="00AE76C0">
        <w:rPr>
          <w:lang w:val="en-CA"/>
        </w:rPr>
        <w:t>%</w:t>
      </w:r>
      <w:r>
        <w:rPr>
          <w:lang w:val="en-CA"/>
        </w:rPr>
        <w:t>/-3.74%/-3.21%</w:t>
      </w:r>
      <w:r w:rsidRPr="00AE76C0">
        <w:rPr>
          <w:lang w:val="en-CA"/>
        </w:rPr>
        <w:t xml:space="preserve"> </w:t>
      </w:r>
      <w:r>
        <w:rPr>
          <w:lang w:val="en-CA" w:eastAsia="ja-JP"/>
        </w:rPr>
        <w:t xml:space="preserve"> for Y/U/V components over HM16.16 with about </w:t>
      </w:r>
      <w:r w:rsidR="009079D7">
        <w:rPr>
          <w:lang w:val="en-CA" w:eastAsia="ja-JP"/>
        </w:rPr>
        <w:t>18</w:t>
      </w:r>
      <w:r>
        <w:rPr>
          <w:lang w:val="en-CA" w:eastAsia="ja-JP"/>
        </w:rPr>
        <w:t xml:space="preserve">% encoding time increased. </w:t>
      </w:r>
      <w:r w:rsidR="009079D7">
        <w:rPr>
          <w:lang w:val="en-CA" w:eastAsia="ja-JP"/>
        </w:rPr>
        <w:t xml:space="preserve">The proposed method shows substantial coding performance benefit for the scenario with lager background area. </w:t>
      </w:r>
      <w:r w:rsidR="009079D7">
        <w:rPr>
          <w:rFonts w:eastAsia="等线"/>
          <w:lang w:val="en-CA" w:eastAsia="zh-CN"/>
        </w:rPr>
        <w:t>I</w:t>
      </w:r>
      <w:r>
        <w:rPr>
          <w:rFonts w:eastAsia="等线"/>
          <w:lang w:val="en-CA" w:eastAsia="zh-CN"/>
        </w:rPr>
        <w:t xml:space="preserve">t’s suggested to adopt the proposed HEVC encoder solution for composite reference to the next version of </w:t>
      </w:r>
      <w:r w:rsidR="009079D7">
        <w:rPr>
          <w:rFonts w:eastAsia="等线"/>
          <w:lang w:val="en-CA" w:eastAsia="zh-CN"/>
        </w:rPr>
        <w:t>HM</w:t>
      </w:r>
      <w:r>
        <w:rPr>
          <w:rFonts w:eastAsia="等线"/>
          <w:lang w:val="en-CA" w:eastAsia="zh-CN"/>
        </w:rPr>
        <w:t xml:space="preserve"> software.</w:t>
      </w:r>
    </w:p>
    <w:p w14:paraId="377205FC" w14:textId="77777777" w:rsidR="00FE4382" w:rsidRDefault="00FE4382" w:rsidP="00FE4382">
      <w:pPr>
        <w:pStyle w:val="1"/>
        <w:rPr>
          <w:lang w:val="en-CA" w:eastAsia="ja-JP"/>
        </w:rPr>
      </w:pPr>
      <w:r>
        <w:rPr>
          <w:rFonts w:hint="eastAsia"/>
          <w:lang w:val="en-CA" w:eastAsia="ja-JP"/>
        </w:rPr>
        <w:t>References</w:t>
      </w:r>
    </w:p>
    <w:p w14:paraId="6270D957" w14:textId="77777777" w:rsidR="00FE4382" w:rsidRDefault="00FE4382" w:rsidP="00FE4382">
      <w:pPr>
        <w:rPr>
          <w:lang w:val="en-CA" w:eastAsia="ja-JP"/>
        </w:rPr>
      </w:pPr>
      <w:r>
        <w:rPr>
          <w:rFonts w:hint="eastAsia"/>
          <w:lang w:val="en-CA" w:eastAsia="ja-JP"/>
        </w:rPr>
        <w:t>[</w:t>
      </w:r>
      <w:r>
        <w:rPr>
          <w:lang w:val="en-CA" w:eastAsia="ja-JP"/>
        </w:rPr>
        <w:t>1</w:t>
      </w:r>
      <w:r>
        <w:rPr>
          <w:rFonts w:hint="eastAsia"/>
          <w:lang w:val="en-CA" w:eastAsia="ja-JP"/>
        </w:rPr>
        <w:t>]</w:t>
      </w:r>
      <w:r>
        <w:rPr>
          <w:lang w:val="en-CA" w:eastAsia="ja-JP"/>
        </w:rPr>
        <w:t xml:space="preserve"> X. Zheng, G. Li and Y. Li</w:t>
      </w:r>
      <w:r>
        <w:rPr>
          <w:rFonts w:hint="eastAsia"/>
          <w:lang w:val="en-CA" w:eastAsia="ja-JP"/>
        </w:rPr>
        <w:t xml:space="preserve">, </w:t>
      </w:r>
      <w:r>
        <w:rPr>
          <w:lang w:val="en-CA" w:eastAsia="ja-JP"/>
        </w:rPr>
        <w:t>“Description of CE</w:t>
      </w:r>
      <w:r>
        <w:rPr>
          <w:rFonts w:ascii="等线" w:eastAsia="等线" w:hint="eastAsia"/>
          <w:lang w:val="en-CA" w:eastAsia="zh-CN"/>
        </w:rPr>
        <w:t>11</w:t>
      </w:r>
      <w:r w:rsidRPr="007472E6">
        <w:rPr>
          <w:lang w:val="en-CA" w:eastAsia="ja-JP"/>
        </w:rPr>
        <w:t>:</w:t>
      </w:r>
      <w:r>
        <w:rPr>
          <w:lang w:val="en-CA" w:eastAsia="ja-JP"/>
        </w:rPr>
        <w:t xml:space="preserve"> Composite reference picture”</w:t>
      </w:r>
      <w:r>
        <w:rPr>
          <w:rFonts w:hint="eastAsia"/>
          <w:lang w:val="en-CA" w:eastAsia="ja-JP"/>
        </w:rPr>
        <w:t xml:space="preserve"> JVET-J10</w:t>
      </w:r>
      <w:r>
        <w:rPr>
          <w:rFonts w:ascii="等线" w:eastAsia="等线" w:hint="eastAsia"/>
          <w:lang w:val="en-CA" w:eastAsia="zh-CN"/>
        </w:rPr>
        <w:t>31</w:t>
      </w:r>
      <w:r>
        <w:rPr>
          <w:rFonts w:hint="eastAsia"/>
          <w:lang w:val="en-CA" w:eastAsia="ja-JP"/>
        </w:rPr>
        <w:t xml:space="preserve">, </w:t>
      </w:r>
      <w:r w:rsidRPr="007472E6">
        <w:rPr>
          <w:lang w:val="en-CA" w:eastAsia="ja-JP"/>
        </w:rPr>
        <w:t>JVET 10th Meeting: San Diego, US, April 2018.</w:t>
      </w:r>
    </w:p>
    <w:p w14:paraId="71B0C076" w14:textId="402591E0" w:rsidR="00FE4382" w:rsidRDefault="00FE4382" w:rsidP="0033693F">
      <w:pPr>
        <w:rPr>
          <w:lang w:val="en-CA" w:eastAsia="ja-JP"/>
        </w:rPr>
      </w:pPr>
      <w:r>
        <w:rPr>
          <w:rFonts w:hint="eastAsia"/>
          <w:lang w:val="en-CA" w:eastAsia="ja-JP"/>
        </w:rPr>
        <w:lastRenderedPageBreak/>
        <w:t>[</w:t>
      </w:r>
      <w:r>
        <w:rPr>
          <w:lang w:val="en-CA" w:eastAsia="ja-JP"/>
        </w:rPr>
        <w:t>2</w:t>
      </w:r>
      <w:r>
        <w:rPr>
          <w:rFonts w:hint="eastAsia"/>
          <w:lang w:val="en-CA" w:eastAsia="ja-JP"/>
        </w:rPr>
        <w:t>]</w:t>
      </w:r>
      <w:ins w:id="4" w:author="Zheng Xiaozhen" w:date="2018-10-11T10:37:00Z">
        <w:r w:rsidR="008E3B65">
          <w:rPr>
            <w:lang w:val="en-CA" w:eastAsia="ja-JP"/>
          </w:rPr>
          <w:t xml:space="preserve"> </w:t>
        </w:r>
        <w:r w:rsidR="008E3B65" w:rsidRPr="008E3B65">
          <w:rPr>
            <w:lang w:val="en-CA" w:eastAsia="ja-JP"/>
          </w:rPr>
          <w:t>Z. Wang, X. Meng, C. Jia, J. Cui, S. H. Wang, S. S. Wang, S. Ma, W. Li, Z. Miao, X. Zheng</w:t>
        </w:r>
      </w:ins>
      <w:bookmarkStart w:id="5" w:name="_GoBack"/>
      <w:bookmarkEnd w:id="5"/>
      <w:r w:rsidRPr="007472E6">
        <w:rPr>
          <w:lang w:val="en-CA" w:eastAsia="ja-JP"/>
        </w:rPr>
        <w:t>, “Description of SDR and HDR video coding technology proposal by</w:t>
      </w:r>
      <w:r>
        <w:rPr>
          <w:lang w:val="en-CA" w:eastAsia="ja-JP"/>
        </w:rPr>
        <w:t xml:space="preserve"> DJI and Peking University” JVET-</w:t>
      </w:r>
      <w:r>
        <w:rPr>
          <w:rFonts w:hint="eastAsia"/>
          <w:lang w:val="en-CA" w:eastAsia="ja-JP"/>
        </w:rPr>
        <w:t>J00</w:t>
      </w:r>
      <w:r>
        <w:rPr>
          <w:rFonts w:ascii="等线" w:eastAsia="等线" w:hint="eastAsia"/>
          <w:lang w:val="en-CA" w:eastAsia="zh-CN"/>
        </w:rPr>
        <w:t>11</w:t>
      </w:r>
      <w:r>
        <w:rPr>
          <w:lang w:val="en-CA" w:eastAsia="ja-JP"/>
        </w:rPr>
        <w:t>,</w:t>
      </w:r>
      <w:r>
        <w:rPr>
          <w:rFonts w:hint="eastAsia"/>
          <w:lang w:val="en-CA" w:eastAsia="ja-JP"/>
        </w:rPr>
        <w:t xml:space="preserve"> JVET</w:t>
      </w:r>
      <w:r w:rsidRPr="007472E6">
        <w:t xml:space="preserve"> </w:t>
      </w:r>
      <w:r w:rsidRPr="007472E6">
        <w:rPr>
          <w:lang w:val="en-CA" w:eastAsia="ja-JP"/>
        </w:rPr>
        <w:t>10th Meeting: San Diego, US</w:t>
      </w:r>
      <w:r>
        <w:rPr>
          <w:rFonts w:hint="eastAsia"/>
          <w:lang w:val="en-CA" w:eastAsia="ja-JP"/>
        </w:rPr>
        <w:t>, April 2018</w:t>
      </w:r>
      <w:r w:rsidRPr="007472E6">
        <w:rPr>
          <w:lang w:val="en-CA" w:eastAsia="ja-JP"/>
        </w:rPr>
        <w:t>.</w:t>
      </w:r>
    </w:p>
    <w:p w14:paraId="5B990BB2" w14:textId="610BBE63" w:rsidR="00F97146" w:rsidRPr="00F97146" w:rsidRDefault="00F97146" w:rsidP="00F97146">
      <w:pPr>
        <w:rPr>
          <w:lang w:val="en-CA" w:eastAsia="zh-CN"/>
        </w:rPr>
      </w:pPr>
      <w:r>
        <w:rPr>
          <w:rFonts w:hint="eastAsia"/>
          <w:lang w:val="en-CA" w:eastAsia="zh-CN"/>
        </w:rPr>
        <w:t>[</w:t>
      </w:r>
      <w:r w:rsidR="0033693F">
        <w:rPr>
          <w:lang w:val="en-CA" w:eastAsia="zh-CN"/>
        </w:rPr>
        <w:t>3</w:t>
      </w:r>
      <w:r>
        <w:rPr>
          <w:lang w:val="en-CA" w:eastAsia="zh-CN"/>
        </w:rPr>
        <w:t xml:space="preserve">] </w:t>
      </w:r>
      <w:r w:rsidRPr="00F97146">
        <w:rPr>
          <w:lang w:val="en-CA" w:eastAsia="zh-CN"/>
        </w:rPr>
        <w:t>G. J. Sullivan, J.-R. Ohm</w:t>
      </w:r>
      <w:r>
        <w:rPr>
          <w:lang w:val="en-CA" w:eastAsia="zh-CN"/>
        </w:rPr>
        <w:t>, “</w:t>
      </w:r>
      <w:r w:rsidRPr="00F97146">
        <w:rPr>
          <w:lang w:val="en-CA" w:eastAsia="zh-CN"/>
        </w:rPr>
        <w:t>Meeting Report of the 11th meeting of the Joint Video Experts Team (JVET),</w:t>
      </w:r>
    </w:p>
    <w:p w14:paraId="24D47511" w14:textId="0A6C9F4F" w:rsidR="00FE4382" w:rsidRDefault="00F97146" w:rsidP="00BA2F5E">
      <w:pPr>
        <w:rPr>
          <w:lang w:val="en-CA" w:eastAsia="ja-JP"/>
        </w:rPr>
      </w:pPr>
      <w:r w:rsidRPr="00F97146">
        <w:rPr>
          <w:lang w:val="en-CA" w:eastAsia="zh-CN"/>
        </w:rPr>
        <w:t>Ljubljana, SI, 10–18 July 2018</w:t>
      </w:r>
      <w:r>
        <w:rPr>
          <w:lang w:val="en-CA" w:eastAsia="zh-CN"/>
        </w:rPr>
        <w:t>”</w:t>
      </w:r>
      <w:r w:rsidR="007D6471">
        <w:rPr>
          <w:lang w:val="en-CA" w:eastAsia="zh-CN"/>
        </w:rPr>
        <w:t xml:space="preserve">, JVET-K1000, </w:t>
      </w:r>
      <w:r w:rsidR="007D6471" w:rsidRPr="007D6471">
        <w:rPr>
          <w:lang w:val="en-CA" w:eastAsia="zh-CN"/>
        </w:rPr>
        <w:t>11th Meeting: Ljubljana, SI, 10–18 July 2018</w:t>
      </w:r>
    </w:p>
    <w:p w14:paraId="3D03020A" w14:textId="195386F4" w:rsidR="00FE4382" w:rsidRPr="00FE4382" w:rsidRDefault="00FE4382" w:rsidP="00FF20DB">
      <w:pPr>
        <w:rPr>
          <w:szCs w:val="22"/>
          <w:lang w:val="en-CA"/>
        </w:rPr>
      </w:pPr>
      <w:r>
        <w:rPr>
          <w:lang w:val="en-CA" w:eastAsia="ja-JP"/>
        </w:rPr>
        <w:t>[</w:t>
      </w:r>
      <w:r w:rsidR="00BA2F5E">
        <w:rPr>
          <w:lang w:val="en-CA" w:eastAsia="ja-JP"/>
        </w:rPr>
        <w:t>4</w:t>
      </w:r>
      <w:r w:rsidRPr="00167BCB">
        <w:rPr>
          <w:lang w:val="en-CA" w:eastAsia="ja-JP"/>
        </w:rPr>
        <w:t xml:space="preserve">] Jill Boyce, K. </w:t>
      </w:r>
      <w:proofErr w:type="spellStart"/>
      <w:r w:rsidRPr="00167BCB">
        <w:rPr>
          <w:lang w:val="en-CA" w:eastAsia="ja-JP"/>
        </w:rPr>
        <w:t>Suehring</w:t>
      </w:r>
      <w:proofErr w:type="spellEnd"/>
      <w:r w:rsidRPr="00167BCB">
        <w:rPr>
          <w:lang w:val="en-CA" w:eastAsia="ja-JP"/>
        </w:rPr>
        <w:t xml:space="preserve">, X. Li, and Vadim </w:t>
      </w:r>
      <w:proofErr w:type="spellStart"/>
      <w:r w:rsidRPr="00167BCB">
        <w:rPr>
          <w:lang w:val="en-CA" w:eastAsia="ja-JP"/>
        </w:rPr>
        <w:t>Seregin</w:t>
      </w:r>
      <w:proofErr w:type="spellEnd"/>
      <w:r w:rsidRPr="00167BCB">
        <w:rPr>
          <w:lang w:val="en-CA" w:eastAsia="ja-JP"/>
        </w:rPr>
        <w:t>, “JVET common test conditions and software refere</w:t>
      </w:r>
      <w:r>
        <w:rPr>
          <w:lang w:val="en-CA" w:eastAsia="ja-JP"/>
        </w:rPr>
        <w:t>nce configurations”</w:t>
      </w:r>
      <w:r>
        <w:rPr>
          <w:rFonts w:hint="eastAsia"/>
          <w:lang w:val="en-CA" w:eastAsia="ja-JP"/>
        </w:rPr>
        <w:t xml:space="preserve"> </w:t>
      </w:r>
      <w:r w:rsidRPr="00167BCB">
        <w:rPr>
          <w:lang w:val="en-CA" w:eastAsia="ja-JP"/>
        </w:rPr>
        <w:t>JVET-J1010, April 2018.</w:t>
      </w:r>
    </w:p>
    <w:p w14:paraId="4EBF97D7" w14:textId="77777777" w:rsidR="001F2594" w:rsidRPr="005B217D" w:rsidRDefault="001F2594" w:rsidP="00E11923">
      <w:pPr>
        <w:pStyle w:val="1"/>
        <w:rPr>
          <w:lang w:val="en-CA"/>
        </w:rPr>
      </w:pPr>
      <w:r w:rsidRPr="005B217D">
        <w:rPr>
          <w:lang w:val="en-CA"/>
        </w:rPr>
        <w:t>Patent rights declaration</w:t>
      </w:r>
      <w:r w:rsidR="00B94B06" w:rsidRPr="005B217D">
        <w:rPr>
          <w:lang w:val="en-CA"/>
        </w:rPr>
        <w:t>(s)</w:t>
      </w:r>
    </w:p>
    <w:p w14:paraId="6F7C1403" w14:textId="1E7C168A" w:rsidR="00342FF4" w:rsidRPr="005B217D" w:rsidRDefault="007C7385" w:rsidP="009234A5">
      <w:pPr>
        <w:rPr>
          <w:szCs w:val="22"/>
          <w:lang w:val="en-CA"/>
        </w:rPr>
      </w:pPr>
      <w:r w:rsidRPr="007C7385">
        <w:rPr>
          <w:b/>
          <w:szCs w:val="22"/>
          <w:lang w:val="en-CA"/>
        </w:rPr>
        <w:t xml:space="preserve">SZ DJI Technology Co., Ltd.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0618A025" w14:textId="77777777" w:rsidR="007F1F8B" w:rsidRPr="005B217D" w:rsidRDefault="007F1F8B" w:rsidP="009234A5">
      <w:pPr>
        <w:rPr>
          <w:szCs w:val="22"/>
          <w:lang w:val="en-CA"/>
        </w:rPr>
      </w:pP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1CA1E" w14:textId="77777777" w:rsidR="00BF5A9C" w:rsidRDefault="00BF5A9C">
      <w:r>
        <w:separator/>
      </w:r>
    </w:p>
  </w:endnote>
  <w:endnote w:type="continuationSeparator" w:id="0">
    <w:p w14:paraId="70B89E7E" w14:textId="77777777" w:rsidR="00BF5A9C" w:rsidRDefault="00BF5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0A2770EA"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3B228E">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D705B5">
      <w:rPr>
        <w:rStyle w:val="a5"/>
        <w:noProof/>
      </w:rPr>
      <w:t>2018-10-08</w:t>
    </w:r>
    <w:r w:rsidRPr="00806DFE">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331EC" w14:textId="77777777" w:rsidR="00BF5A9C" w:rsidRDefault="00BF5A9C">
      <w:r>
        <w:separator/>
      </w:r>
    </w:p>
  </w:footnote>
  <w:footnote w:type="continuationSeparator" w:id="0">
    <w:p w14:paraId="0622CEB0" w14:textId="77777777" w:rsidR="00BF5A9C" w:rsidRDefault="00BF5A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A62FC"/>
    <w:multiLevelType w:val="hybridMultilevel"/>
    <w:tmpl w:val="433CAEE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517BEC"/>
    <w:multiLevelType w:val="hybridMultilevel"/>
    <w:tmpl w:val="3F3C6DA6"/>
    <w:lvl w:ilvl="0" w:tplc="4A6EDAD8">
      <w:start w:val="1"/>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6"/>
  </w:num>
  <w:num w:numId="8">
    <w:abstractNumId w:val="5"/>
  </w:num>
  <w:num w:numId="9">
    <w:abstractNumId w:val="1"/>
  </w:num>
  <w:num w:numId="10">
    <w:abstractNumId w:val="4"/>
  </w:num>
  <w:num w:numId="11">
    <w:abstractNumId w:val="2"/>
  </w:num>
  <w:num w:numId="12">
    <w:abstractNumId w:val="7"/>
  </w:num>
  <w:num w:numId="1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heng Xiaozhen">
    <w15:presenceInfo w15:providerId="Windows Live" w15:userId="1b073a22092bba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doNotDisplayPageBoundarie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1457"/>
    <w:rsid w:val="00065039"/>
    <w:rsid w:val="0007614F"/>
    <w:rsid w:val="000A1D18"/>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16"/>
    <w:rsid w:val="001D1BD2"/>
    <w:rsid w:val="001E02BE"/>
    <w:rsid w:val="001E3B37"/>
    <w:rsid w:val="001F2594"/>
    <w:rsid w:val="002055A6"/>
    <w:rsid w:val="00206460"/>
    <w:rsid w:val="002069B4"/>
    <w:rsid w:val="00211221"/>
    <w:rsid w:val="00215DFC"/>
    <w:rsid w:val="002212DF"/>
    <w:rsid w:val="00222CD4"/>
    <w:rsid w:val="00225016"/>
    <w:rsid w:val="002264A6"/>
    <w:rsid w:val="00227BA7"/>
    <w:rsid w:val="0023011C"/>
    <w:rsid w:val="002375C1"/>
    <w:rsid w:val="00263398"/>
    <w:rsid w:val="00266F06"/>
    <w:rsid w:val="00275BCF"/>
    <w:rsid w:val="00291E36"/>
    <w:rsid w:val="00292257"/>
    <w:rsid w:val="00293D72"/>
    <w:rsid w:val="002A54E0"/>
    <w:rsid w:val="002B1595"/>
    <w:rsid w:val="002B191D"/>
    <w:rsid w:val="002D0AF6"/>
    <w:rsid w:val="002D16A2"/>
    <w:rsid w:val="002F164D"/>
    <w:rsid w:val="00306206"/>
    <w:rsid w:val="00317D85"/>
    <w:rsid w:val="00327C56"/>
    <w:rsid w:val="003315A1"/>
    <w:rsid w:val="0033693F"/>
    <w:rsid w:val="003373EC"/>
    <w:rsid w:val="00342FF4"/>
    <w:rsid w:val="00346148"/>
    <w:rsid w:val="003669EA"/>
    <w:rsid w:val="003706CC"/>
    <w:rsid w:val="00377710"/>
    <w:rsid w:val="003811E9"/>
    <w:rsid w:val="003A1469"/>
    <w:rsid w:val="003A2D8E"/>
    <w:rsid w:val="003A7CE6"/>
    <w:rsid w:val="003B0479"/>
    <w:rsid w:val="003B228E"/>
    <w:rsid w:val="003C20E4"/>
    <w:rsid w:val="003D6342"/>
    <w:rsid w:val="003E6F90"/>
    <w:rsid w:val="003F5D0F"/>
    <w:rsid w:val="00414101"/>
    <w:rsid w:val="004234F0"/>
    <w:rsid w:val="00433DDB"/>
    <w:rsid w:val="00437619"/>
    <w:rsid w:val="00465A1E"/>
    <w:rsid w:val="00486E0A"/>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E1AC6"/>
    <w:rsid w:val="005F6F1B"/>
    <w:rsid w:val="00605D90"/>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C62"/>
    <w:rsid w:val="00796EE3"/>
    <w:rsid w:val="007A77A3"/>
    <w:rsid w:val="007A7D29"/>
    <w:rsid w:val="007B4AB8"/>
    <w:rsid w:val="007C7385"/>
    <w:rsid w:val="007D1181"/>
    <w:rsid w:val="007D6471"/>
    <w:rsid w:val="007E01A3"/>
    <w:rsid w:val="007F1F8B"/>
    <w:rsid w:val="007F67A1"/>
    <w:rsid w:val="00806DFE"/>
    <w:rsid w:val="00811C05"/>
    <w:rsid w:val="008206C8"/>
    <w:rsid w:val="00844F73"/>
    <w:rsid w:val="00855232"/>
    <w:rsid w:val="0086387C"/>
    <w:rsid w:val="00874A6C"/>
    <w:rsid w:val="00876C65"/>
    <w:rsid w:val="008A4B4C"/>
    <w:rsid w:val="008A4DDA"/>
    <w:rsid w:val="008C239F"/>
    <w:rsid w:val="008D59CB"/>
    <w:rsid w:val="008E3B65"/>
    <w:rsid w:val="008E480C"/>
    <w:rsid w:val="00907757"/>
    <w:rsid w:val="009079D7"/>
    <w:rsid w:val="009212B0"/>
    <w:rsid w:val="00921FA1"/>
    <w:rsid w:val="009234A5"/>
    <w:rsid w:val="00933453"/>
    <w:rsid w:val="009335AE"/>
    <w:rsid w:val="009336F7"/>
    <w:rsid w:val="0093636C"/>
    <w:rsid w:val="009374A7"/>
    <w:rsid w:val="00955F6D"/>
    <w:rsid w:val="00975472"/>
    <w:rsid w:val="0098073D"/>
    <w:rsid w:val="009816BA"/>
    <w:rsid w:val="0098551D"/>
    <w:rsid w:val="0099518F"/>
    <w:rsid w:val="009A523D"/>
    <w:rsid w:val="009B02A1"/>
    <w:rsid w:val="009B24FC"/>
    <w:rsid w:val="009F496B"/>
    <w:rsid w:val="00A01439"/>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AE76C0"/>
    <w:rsid w:val="00AF0BCA"/>
    <w:rsid w:val="00B07CA7"/>
    <w:rsid w:val="00B1279A"/>
    <w:rsid w:val="00B4194A"/>
    <w:rsid w:val="00B5222E"/>
    <w:rsid w:val="00B53179"/>
    <w:rsid w:val="00B600CD"/>
    <w:rsid w:val="00B61C96"/>
    <w:rsid w:val="00B73A2A"/>
    <w:rsid w:val="00B94B06"/>
    <w:rsid w:val="00B94C28"/>
    <w:rsid w:val="00BA2F5E"/>
    <w:rsid w:val="00BC10BA"/>
    <w:rsid w:val="00BC5AFD"/>
    <w:rsid w:val="00BD5566"/>
    <w:rsid w:val="00BE086E"/>
    <w:rsid w:val="00BF5A9C"/>
    <w:rsid w:val="00C04F43"/>
    <w:rsid w:val="00C0609D"/>
    <w:rsid w:val="00C115AB"/>
    <w:rsid w:val="00C26CCB"/>
    <w:rsid w:val="00C30249"/>
    <w:rsid w:val="00C33ADC"/>
    <w:rsid w:val="00C3723B"/>
    <w:rsid w:val="00C42466"/>
    <w:rsid w:val="00C606C9"/>
    <w:rsid w:val="00C80288"/>
    <w:rsid w:val="00C84003"/>
    <w:rsid w:val="00C90650"/>
    <w:rsid w:val="00C97D78"/>
    <w:rsid w:val="00CA6EE6"/>
    <w:rsid w:val="00CC1DD9"/>
    <w:rsid w:val="00CC2AAE"/>
    <w:rsid w:val="00CC5A42"/>
    <w:rsid w:val="00CD0EAB"/>
    <w:rsid w:val="00CE273B"/>
    <w:rsid w:val="00CE5E02"/>
    <w:rsid w:val="00CF34DB"/>
    <w:rsid w:val="00CF558F"/>
    <w:rsid w:val="00D010C0"/>
    <w:rsid w:val="00D073E2"/>
    <w:rsid w:val="00D23BB6"/>
    <w:rsid w:val="00D446EC"/>
    <w:rsid w:val="00D51BF0"/>
    <w:rsid w:val="00D55942"/>
    <w:rsid w:val="00D705B5"/>
    <w:rsid w:val="00D77FDB"/>
    <w:rsid w:val="00D807BF"/>
    <w:rsid w:val="00D80D0F"/>
    <w:rsid w:val="00D81879"/>
    <w:rsid w:val="00D82FCC"/>
    <w:rsid w:val="00DA17FC"/>
    <w:rsid w:val="00DA7887"/>
    <w:rsid w:val="00DB2C26"/>
    <w:rsid w:val="00DD0051"/>
    <w:rsid w:val="00DD02F4"/>
    <w:rsid w:val="00DE463F"/>
    <w:rsid w:val="00DE6B43"/>
    <w:rsid w:val="00E11923"/>
    <w:rsid w:val="00E262D4"/>
    <w:rsid w:val="00E36250"/>
    <w:rsid w:val="00E425DB"/>
    <w:rsid w:val="00E54511"/>
    <w:rsid w:val="00E61DAC"/>
    <w:rsid w:val="00E72B80"/>
    <w:rsid w:val="00E75FE3"/>
    <w:rsid w:val="00E86C4C"/>
    <w:rsid w:val="00E907A3"/>
    <w:rsid w:val="00EA5AE0"/>
    <w:rsid w:val="00EB7AB1"/>
    <w:rsid w:val="00EE7CD8"/>
    <w:rsid w:val="00EF48CC"/>
    <w:rsid w:val="00EF75D4"/>
    <w:rsid w:val="00F00801"/>
    <w:rsid w:val="00F711F1"/>
    <w:rsid w:val="00F73032"/>
    <w:rsid w:val="00F848FC"/>
    <w:rsid w:val="00F84DC0"/>
    <w:rsid w:val="00F9282A"/>
    <w:rsid w:val="00F96BAD"/>
    <w:rsid w:val="00F97146"/>
    <w:rsid w:val="00FA139D"/>
    <w:rsid w:val="00FB0E84"/>
    <w:rsid w:val="00FD01C2"/>
    <w:rsid w:val="00FD6831"/>
    <w:rsid w:val="00FE4382"/>
    <w:rsid w:val="00FE595C"/>
    <w:rsid w:val="00FF0CE3"/>
    <w:rsid w:val="00FF2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标题 2 字符"/>
    <w:link w:val="2"/>
    <w:rsid w:val="00E11923"/>
    <w:rPr>
      <w:b/>
      <w:bCs/>
      <w:i/>
      <w:iCs/>
      <w:sz w:val="28"/>
      <w:szCs w:val="28"/>
      <w:lang w:eastAsia="en-US"/>
    </w:rPr>
  </w:style>
  <w:style w:type="character" w:customStyle="1" w:styleId="30">
    <w:name w:val="标题 3 字符"/>
    <w:link w:val="3"/>
    <w:rsid w:val="002B191D"/>
    <w:rPr>
      <w:b/>
      <w:bCs/>
      <w:sz w:val="26"/>
      <w:szCs w:val="26"/>
      <w:lang w:eastAsia="en-US"/>
    </w:rPr>
  </w:style>
  <w:style w:type="character" w:customStyle="1" w:styleId="40">
    <w:name w:val="标题 4 字符"/>
    <w:link w:val="4"/>
    <w:rsid w:val="004234F0"/>
    <w:rPr>
      <w:rFonts w:ascii="Times New Roman Bold" w:hAnsi="Times New Roman Bold"/>
      <w:b/>
      <w:bCs/>
      <w:sz w:val="24"/>
      <w:szCs w:val="28"/>
    </w:rPr>
  </w:style>
  <w:style w:type="character" w:customStyle="1" w:styleId="50">
    <w:name w:val="标题 5 字符"/>
    <w:link w:val="5"/>
    <w:rsid w:val="004234F0"/>
    <w:rPr>
      <w:b/>
      <w:bCs/>
      <w:i/>
      <w:iCs/>
      <w:sz w:val="24"/>
      <w:szCs w:val="26"/>
    </w:rPr>
  </w:style>
  <w:style w:type="character" w:customStyle="1" w:styleId="60">
    <w:name w:val="标题 6 字符"/>
    <w:link w:val="6"/>
    <w:rsid w:val="000E00F3"/>
    <w:rPr>
      <w:b/>
      <w:bCs/>
      <w:sz w:val="22"/>
      <w:szCs w:val="22"/>
      <w:lang w:eastAsia="en-US"/>
    </w:rPr>
  </w:style>
  <w:style w:type="character" w:customStyle="1" w:styleId="70">
    <w:name w:val="标题 7 字符"/>
    <w:link w:val="7"/>
    <w:rsid w:val="004234F0"/>
    <w:rPr>
      <w:sz w:val="22"/>
      <w:szCs w:val="24"/>
    </w:rPr>
  </w:style>
  <w:style w:type="character" w:customStyle="1" w:styleId="80">
    <w:name w:val="标题 8 字符"/>
    <w:link w:val="8"/>
    <w:rsid w:val="004234F0"/>
    <w:rPr>
      <w:i/>
      <w:iCs/>
      <w:sz w:val="22"/>
      <w:szCs w:val="24"/>
    </w:rPr>
  </w:style>
  <w:style w:type="character" w:customStyle="1" w:styleId="90">
    <w:name w:val="标题 9 字符"/>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文档结构图 字符"/>
    <w:link w:val="a9"/>
    <w:rsid w:val="00E11923"/>
    <w:rPr>
      <w:rFonts w:ascii="Tahoma" w:hAnsi="Tahoma" w:cs="Tahoma"/>
      <w:sz w:val="16"/>
      <w:szCs w:val="16"/>
      <w:lang w:eastAsia="en-US"/>
    </w:rPr>
  </w:style>
  <w:style w:type="paragraph" w:styleId="ab">
    <w:name w:val="List Paragraph"/>
    <w:basedOn w:val="a"/>
    <w:uiPriority w:val="34"/>
    <w:qFormat/>
    <w:rsid w:val="00BA2F5E"/>
    <w:pPr>
      <w:ind w:leftChars="400" w:left="840"/>
    </w:pPr>
  </w:style>
  <w:style w:type="paragraph" w:styleId="ac">
    <w:name w:val="caption"/>
    <w:basedOn w:val="a"/>
    <w:next w:val="a"/>
    <w:unhideWhenUsed/>
    <w:qFormat/>
    <w:rsid w:val="00BA2F5E"/>
    <w:rPr>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95030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package" Target="embeddings/Microsoft_Visio___1.vsdx"/><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1712</Words>
  <Characters>9761</Characters>
  <Application>Microsoft Office Word</Application>
  <DocSecurity>0</DocSecurity>
  <Lines>81</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11451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Zheng Xiaozhen</cp:lastModifiedBy>
  <cp:revision>3</cp:revision>
  <cp:lastPrinted>1900-01-01T08:00:00Z</cp:lastPrinted>
  <dcterms:created xsi:type="dcterms:W3CDTF">2018-10-11T02:36:00Z</dcterms:created>
  <dcterms:modified xsi:type="dcterms:W3CDTF">2018-10-11T02:37:00Z</dcterms:modified>
</cp:coreProperties>
</file>