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3D170D46" w:rsidR="006C5D39" w:rsidRPr="005B217D" w:rsidRDefault="005379F2"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0B652E"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bookmarkStart w:id="0" w:name="_GoBack"/>
            <w:bookmarkEnd w:id="0"/>
            <w:r w:rsidR="005E1AC6">
              <w:rPr>
                <w:b/>
                <w:szCs w:val="22"/>
                <w:lang w:val="en-CA"/>
              </w:rPr>
              <w:t> </w:t>
            </w:r>
            <w:r w:rsidR="007F1F8B" w:rsidRPr="005B217D">
              <w:rPr>
                <w:b/>
                <w:szCs w:val="22"/>
                <w:lang w:val="en-CA"/>
              </w:rPr>
              <w:t>11</w:t>
            </w:r>
          </w:p>
          <w:p w14:paraId="2B4C9D54" w14:textId="180E9C20" w:rsidR="00E61DAC" w:rsidRPr="005B217D" w:rsidRDefault="00855232" w:rsidP="003B228E">
            <w:pPr>
              <w:tabs>
                <w:tab w:val="left" w:pos="7200"/>
              </w:tabs>
              <w:spacing w:before="0"/>
              <w:rPr>
                <w:b/>
                <w:szCs w:val="22"/>
                <w:lang w:val="en-CA"/>
              </w:rPr>
            </w:pPr>
            <w:r>
              <w:t>3</w:t>
            </w:r>
            <w:r w:rsidR="003B228E">
              <w:t>3r</w:t>
            </w:r>
            <w:r w:rsidR="00D81879">
              <w:t>d</w:t>
            </w:r>
            <w:r w:rsidR="00A767DC" w:rsidRPr="00B648F1">
              <w:t xml:space="preserve"> Meeting: </w:t>
            </w:r>
            <w:r w:rsidR="003B228E">
              <w:rPr>
                <w:lang w:val="en-CA"/>
              </w:rPr>
              <w:t>Macao</w:t>
            </w:r>
            <w:r w:rsidR="00D81879" w:rsidRPr="00D81879">
              <w:rPr>
                <w:lang w:val="en-CA"/>
              </w:rPr>
              <w:t xml:space="preserve">, </w:t>
            </w:r>
            <w:r w:rsidR="003B228E">
              <w:rPr>
                <w:lang w:val="en-CA"/>
              </w:rPr>
              <w:t>CN</w:t>
            </w:r>
            <w:r w:rsidR="00D81879" w:rsidRPr="00D81879">
              <w:rPr>
                <w:lang w:val="en-CA"/>
              </w:rPr>
              <w:t xml:space="preserve">, </w:t>
            </w:r>
            <w:r w:rsidR="003B228E">
              <w:rPr>
                <w:lang w:val="en-CA"/>
              </w:rPr>
              <w:t>6</w:t>
            </w:r>
            <w:r w:rsidR="00D81879" w:rsidRPr="00D81879">
              <w:rPr>
                <w:lang w:val="en-CA"/>
              </w:rPr>
              <w:t>–1</w:t>
            </w:r>
            <w:r w:rsidR="003B228E">
              <w:rPr>
                <w:lang w:val="en-CA"/>
              </w:rPr>
              <w:t>2</w:t>
            </w:r>
            <w:r w:rsidR="00D81879" w:rsidRPr="00D81879">
              <w:rPr>
                <w:lang w:val="en-CA"/>
              </w:rPr>
              <w:t xml:space="preserve"> </w:t>
            </w:r>
            <w:r w:rsidR="003B228E">
              <w:rPr>
                <w:lang w:val="en-CA"/>
              </w:rPr>
              <w:t>Oct.</w:t>
            </w:r>
            <w:r w:rsidR="00975472" w:rsidRPr="00B648F1">
              <w:rPr>
                <w:lang w:val="en-CA"/>
              </w:rPr>
              <w:t xml:space="preserve"> 201</w:t>
            </w:r>
            <w:r>
              <w:rPr>
                <w:lang w:val="en-CA"/>
              </w:rPr>
              <w:t>8</w:t>
            </w:r>
          </w:p>
        </w:tc>
        <w:tc>
          <w:tcPr>
            <w:tcW w:w="3168" w:type="dxa"/>
          </w:tcPr>
          <w:p w14:paraId="353C5F48" w14:textId="66939D59" w:rsidR="008A4B4C" w:rsidRPr="005B217D" w:rsidRDefault="00E61DAC" w:rsidP="00FA527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3B228E">
              <w:rPr>
                <w:lang w:val="en-CA"/>
              </w:rPr>
              <w:t>G</w:t>
            </w:r>
            <w:r w:rsidR="00FA5274" w:rsidRPr="00FA5274">
              <w:rPr>
                <w:rFonts w:hint="eastAsia"/>
                <w:lang w:val="en-CA" w:eastAsia="ja-JP"/>
              </w:rPr>
              <w:t>0004</w:t>
            </w:r>
            <w:r w:rsidR="006B20FE" w:rsidRPr="006B20FE">
              <w:rPr>
                <w:lang w:val="en-CA"/>
              </w:rPr>
              <w:t>-v</w:t>
            </w:r>
            <w:ins w:id="1" w:author="Gary Sullivan" w:date="2018-11-05T13:39:00Z">
              <w:r w:rsidR="00A90927">
                <w:rPr>
                  <w:lang w:val="en-CA"/>
                </w:rPr>
                <w:t>3</w:t>
              </w:r>
            </w:ins>
            <w:del w:id="2" w:author="Gary Sullivan" w:date="2018-11-05T13:39:00Z">
              <w:r w:rsidR="006B20FE" w:rsidRPr="006B20FE" w:rsidDel="00A90927">
                <w:rPr>
                  <w:lang w:val="en-CA"/>
                </w:rPr>
                <w:delText>1</w:delText>
              </w:r>
            </w:del>
          </w:p>
        </w:tc>
      </w:tr>
    </w:tbl>
    <w:p w14:paraId="14C5F6DE" w14:textId="77777777" w:rsidR="00FA5274" w:rsidRPr="005B217D" w:rsidRDefault="00FA5274" w:rsidP="00FA5274">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FA5274" w:rsidRPr="0046134B" w14:paraId="696EC617" w14:textId="77777777" w:rsidTr="00687EF8">
        <w:tc>
          <w:tcPr>
            <w:tcW w:w="1458" w:type="dxa"/>
          </w:tcPr>
          <w:p w14:paraId="099C717A" w14:textId="77777777" w:rsidR="00FA5274" w:rsidRPr="0046134B" w:rsidRDefault="00FA5274" w:rsidP="00687EF8">
            <w:pPr>
              <w:spacing w:before="60" w:after="60"/>
              <w:rPr>
                <w:i/>
                <w:szCs w:val="22"/>
                <w:lang w:val="en-CA"/>
              </w:rPr>
            </w:pPr>
            <w:r w:rsidRPr="0046134B">
              <w:rPr>
                <w:i/>
                <w:szCs w:val="22"/>
                <w:lang w:val="en-CA"/>
              </w:rPr>
              <w:t>Title:</w:t>
            </w:r>
          </w:p>
        </w:tc>
        <w:tc>
          <w:tcPr>
            <w:tcW w:w="8118" w:type="dxa"/>
            <w:gridSpan w:val="3"/>
          </w:tcPr>
          <w:p w14:paraId="51BA0C18" w14:textId="77777777" w:rsidR="00FA5274" w:rsidRPr="0046134B" w:rsidRDefault="00FA5274" w:rsidP="00687EF8">
            <w:pPr>
              <w:spacing w:before="60" w:after="60"/>
              <w:rPr>
                <w:b/>
                <w:szCs w:val="22"/>
                <w:lang w:val="en-CA"/>
              </w:rPr>
            </w:pPr>
            <w:r w:rsidRPr="0046134B">
              <w:rPr>
                <w:b/>
                <w:szCs w:val="22"/>
                <w:lang w:val="en-CA"/>
              </w:rPr>
              <w:t>HEVC conformance test development (AHG4)</w:t>
            </w:r>
          </w:p>
        </w:tc>
      </w:tr>
      <w:tr w:rsidR="00FA5274" w:rsidRPr="0046134B" w14:paraId="75E4957A" w14:textId="77777777" w:rsidTr="00687EF8">
        <w:tc>
          <w:tcPr>
            <w:tcW w:w="1458" w:type="dxa"/>
          </w:tcPr>
          <w:p w14:paraId="59B2443C" w14:textId="77777777" w:rsidR="00FA5274" w:rsidRPr="0046134B" w:rsidRDefault="00FA5274" w:rsidP="00687EF8">
            <w:pPr>
              <w:spacing w:before="60" w:after="60"/>
              <w:rPr>
                <w:i/>
                <w:szCs w:val="22"/>
                <w:lang w:val="en-CA"/>
              </w:rPr>
            </w:pPr>
            <w:r w:rsidRPr="0046134B">
              <w:rPr>
                <w:i/>
                <w:szCs w:val="22"/>
                <w:lang w:val="en-CA"/>
              </w:rPr>
              <w:t>Status:</w:t>
            </w:r>
          </w:p>
        </w:tc>
        <w:tc>
          <w:tcPr>
            <w:tcW w:w="8118" w:type="dxa"/>
            <w:gridSpan w:val="3"/>
          </w:tcPr>
          <w:p w14:paraId="26F09082" w14:textId="77777777" w:rsidR="00FA5274" w:rsidRPr="0046134B" w:rsidRDefault="00FA5274" w:rsidP="00687EF8">
            <w:pPr>
              <w:spacing w:before="60" w:after="60"/>
              <w:rPr>
                <w:szCs w:val="22"/>
                <w:lang w:val="en-CA"/>
              </w:rPr>
            </w:pPr>
            <w:r w:rsidRPr="0046134B">
              <w:rPr>
                <w:szCs w:val="22"/>
                <w:lang w:val="en-CA"/>
              </w:rPr>
              <w:t>Input document to JCT-VC</w:t>
            </w:r>
          </w:p>
        </w:tc>
      </w:tr>
      <w:tr w:rsidR="00FA5274" w:rsidRPr="0046134B" w14:paraId="6F9B92C1" w14:textId="77777777" w:rsidTr="00687EF8">
        <w:tc>
          <w:tcPr>
            <w:tcW w:w="1458" w:type="dxa"/>
          </w:tcPr>
          <w:p w14:paraId="5D4769BF" w14:textId="77777777" w:rsidR="00FA5274" w:rsidRPr="0046134B" w:rsidRDefault="00FA5274" w:rsidP="00687EF8">
            <w:pPr>
              <w:spacing w:before="60" w:after="60"/>
              <w:rPr>
                <w:i/>
                <w:szCs w:val="22"/>
                <w:lang w:val="en-CA"/>
              </w:rPr>
            </w:pPr>
            <w:r w:rsidRPr="0046134B">
              <w:rPr>
                <w:i/>
                <w:szCs w:val="22"/>
                <w:lang w:val="en-CA"/>
              </w:rPr>
              <w:t>Purpose:</w:t>
            </w:r>
          </w:p>
        </w:tc>
        <w:tc>
          <w:tcPr>
            <w:tcW w:w="8118" w:type="dxa"/>
            <w:gridSpan w:val="3"/>
          </w:tcPr>
          <w:p w14:paraId="17B0AAF7" w14:textId="77777777" w:rsidR="00FA5274" w:rsidRPr="0046134B" w:rsidRDefault="00FA5274" w:rsidP="00687EF8">
            <w:pPr>
              <w:spacing w:before="60" w:after="60"/>
              <w:rPr>
                <w:szCs w:val="22"/>
                <w:lang w:val="en-CA"/>
              </w:rPr>
            </w:pPr>
            <w:r w:rsidRPr="0046134B">
              <w:rPr>
                <w:rFonts w:hint="eastAsia"/>
                <w:szCs w:val="22"/>
                <w:lang w:val="en-CA" w:eastAsia="ja-JP"/>
              </w:rPr>
              <w:t>AHG</w:t>
            </w:r>
            <w:r w:rsidRPr="0046134B">
              <w:rPr>
                <w:szCs w:val="22"/>
                <w:lang w:val="en-CA"/>
              </w:rPr>
              <w:t xml:space="preserve"> Report</w:t>
            </w:r>
          </w:p>
        </w:tc>
      </w:tr>
      <w:tr w:rsidR="00FA5274" w:rsidRPr="0046134B" w14:paraId="2F3754C0" w14:textId="77777777" w:rsidTr="00687EF8">
        <w:tc>
          <w:tcPr>
            <w:tcW w:w="1458" w:type="dxa"/>
          </w:tcPr>
          <w:p w14:paraId="3E59EBD3" w14:textId="77777777" w:rsidR="00FA5274" w:rsidRPr="0046134B" w:rsidRDefault="00FA5274" w:rsidP="00687EF8">
            <w:pPr>
              <w:spacing w:before="60" w:after="60"/>
              <w:rPr>
                <w:i/>
                <w:szCs w:val="22"/>
                <w:lang w:val="en-CA"/>
              </w:rPr>
            </w:pPr>
            <w:r w:rsidRPr="0046134B">
              <w:rPr>
                <w:i/>
                <w:szCs w:val="22"/>
                <w:lang w:val="en-CA"/>
              </w:rPr>
              <w:t>Author(s) or</w:t>
            </w:r>
            <w:r w:rsidRPr="0046134B">
              <w:rPr>
                <w:i/>
                <w:szCs w:val="22"/>
                <w:lang w:val="en-CA"/>
              </w:rPr>
              <w:br/>
              <w:t>Contact(s):</w:t>
            </w:r>
          </w:p>
        </w:tc>
        <w:tc>
          <w:tcPr>
            <w:tcW w:w="4050" w:type="dxa"/>
          </w:tcPr>
          <w:p w14:paraId="1AB8E548" w14:textId="77777777" w:rsidR="00FA5274" w:rsidRPr="0046134B" w:rsidRDefault="00FA5274" w:rsidP="00687EF8">
            <w:pPr>
              <w:spacing w:before="60"/>
            </w:pPr>
            <w:r w:rsidRPr="0046134B">
              <w:t xml:space="preserve">Teruhiko Suzuki </w:t>
            </w:r>
          </w:p>
          <w:p w14:paraId="4240B6A6" w14:textId="77777777" w:rsidR="00FA5274" w:rsidRPr="0046134B" w:rsidRDefault="00FA5274" w:rsidP="00687EF8">
            <w:pPr>
              <w:spacing w:before="60"/>
              <w:rPr>
                <w:lang w:eastAsia="ja-JP"/>
              </w:rPr>
            </w:pPr>
            <w:r w:rsidRPr="0046134B">
              <w:rPr>
                <w:rFonts w:hint="eastAsia"/>
                <w:lang w:eastAsia="ja-JP"/>
              </w:rPr>
              <w:t>Rajan Joshi</w:t>
            </w:r>
          </w:p>
          <w:p w14:paraId="47ABE0AF" w14:textId="77777777" w:rsidR="00FA5274" w:rsidRPr="0046134B" w:rsidRDefault="00FA5274" w:rsidP="00687EF8">
            <w:pPr>
              <w:spacing w:before="60" w:after="60"/>
              <w:rPr>
                <w:lang w:eastAsia="ja-JP"/>
              </w:rPr>
            </w:pPr>
            <w:r w:rsidRPr="0046134B">
              <w:t>Yan Ye</w:t>
            </w:r>
          </w:p>
          <w:p w14:paraId="27D7865F" w14:textId="77777777" w:rsidR="00FA5274" w:rsidRPr="0046134B" w:rsidRDefault="00FA5274" w:rsidP="00687EF8">
            <w:pPr>
              <w:spacing w:before="60" w:after="60"/>
              <w:rPr>
                <w:szCs w:val="22"/>
                <w:lang w:val="en-CA"/>
              </w:rPr>
            </w:pPr>
            <w:r w:rsidRPr="0046134B">
              <w:rPr>
                <w:szCs w:val="22"/>
                <w:lang w:val="en-CA" w:eastAsia="ja-JP"/>
              </w:rPr>
              <w:t>Ji-Zheng Xu</w:t>
            </w:r>
          </w:p>
        </w:tc>
        <w:tc>
          <w:tcPr>
            <w:tcW w:w="900" w:type="dxa"/>
          </w:tcPr>
          <w:p w14:paraId="124ABA77" w14:textId="77777777" w:rsidR="00FA5274" w:rsidRPr="0046134B" w:rsidRDefault="00FA5274" w:rsidP="00687EF8">
            <w:pPr>
              <w:spacing w:before="60" w:after="60"/>
              <w:rPr>
                <w:szCs w:val="22"/>
                <w:lang w:val="en-CA"/>
              </w:rPr>
            </w:pPr>
            <w:r w:rsidRPr="0046134B">
              <w:rPr>
                <w:szCs w:val="22"/>
                <w:lang w:val="en-CA"/>
              </w:rPr>
              <w:br/>
              <w:t>Tel:</w:t>
            </w:r>
            <w:r w:rsidRPr="0046134B">
              <w:rPr>
                <w:szCs w:val="22"/>
                <w:lang w:val="en-CA"/>
              </w:rPr>
              <w:br/>
              <w:t>Email:</w:t>
            </w:r>
          </w:p>
        </w:tc>
        <w:tc>
          <w:tcPr>
            <w:tcW w:w="3168" w:type="dxa"/>
          </w:tcPr>
          <w:p w14:paraId="57E01370" w14:textId="77777777" w:rsidR="00FA5274" w:rsidRPr="0046134B" w:rsidRDefault="00C07065" w:rsidP="00687EF8">
            <w:pPr>
              <w:spacing w:before="60"/>
              <w:rPr>
                <w:rStyle w:val="Hyperlink"/>
                <w:szCs w:val="22"/>
                <w:lang w:val="en-CA" w:eastAsia="ja-JP"/>
              </w:rPr>
            </w:pPr>
            <w:hyperlink r:id="rId9" w:history="1">
              <w:r w:rsidR="00FA5274" w:rsidRPr="0046134B">
                <w:rPr>
                  <w:rStyle w:val="Hyperlink"/>
                  <w:szCs w:val="22"/>
                  <w:lang w:val="en-CA"/>
                </w:rPr>
                <w:t>teruhiko</w:t>
              </w:r>
              <w:r w:rsidR="00FA5274" w:rsidRPr="0046134B">
                <w:rPr>
                  <w:rStyle w:val="Hyperlink"/>
                  <w:rFonts w:hint="eastAsia"/>
                  <w:szCs w:val="22"/>
                  <w:lang w:val="en-CA" w:eastAsia="ja-JP"/>
                </w:rPr>
                <w:t>.s</w:t>
              </w:r>
              <w:r w:rsidR="00FA5274" w:rsidRPr="0046134B">
                <w:rPr>
                  <w:rStyle w:val="Hyperlink"/>
                  <w:szCs w:val="22"/>
                  <w:lang w:val="en-CA"/>
                </w:rPr>
                <w:t>@sony.co</w:t>
              </w:r>
              <w:r w:rsidR="00FA5274" w:rsidRPr="0046134B">
                <w:rPr>
                  <w:rStyle w:val="Hyperlink"/>
                  <w:rFonts w:hint="eastAsia"/>
                  <w:szCs w:val="22"/>
                  <w:lang w:val="en-CA" w:eastAsia="ja-JP"/>
                </w:rPr>
                <w:t>m</w:t>
              </w:r>
            </w:hyperlink>
          </w:p>
          <w:p w14:paraId="4A568FF8" w14:textId="77777777" w:rsidR="00FA5274" w:rsidRPr="0046134B" w:rsidRDefault="00C07065" w:rsidP="00687EF8">
            <w:pPr>
              <w:spacing w:before="60"/>
              <w:rPr>
                <w:rStyle w:val="Hyperlink"/>
                <w:lang w:eastAsia="ja-JP"/>
              </w:rPr>
            </w:pPr>
            <w:hyperlink r:id="rId10" w:history="1">
              <w:r w:rsidR="00FA5274" w:rsidRPr="00291484">
                <w:rPr>
                  <w:rStyle w:val="Hyperlink"/>
                </w:rPr>
                <w:t>r.joshi@samsung.com</w:t>
              </w:r>
            </w:hyperlink>
          </w:p>
          <w:p w14:paraId="75DE0697" w14:textId="77777777" w:rsidR="00FA5274" w:rsidRPr="0046134B" w:rsidRDefault="00C07065" w:rsidP="00687EF8">
            <w:pPr>
              <w:spacing w:before="60" w:after="60"/>
              <w:rPr>
                <w:szCs w:val="22"/>
                <w:lang w:val="en-CA" w:eastAsia="ja-JP"/>
              </w:rPr>
            </w:pPr>
            <w:hyperlink r:id="rId11" w:history="1">
              <w:r w:rsidR="00FA5274" w:rsidRPr="0046134B">
                <w:rPr>
                  <w:rStyle w:val="Hyperlink"/>
                  <w:szCs w:val="22"/>
                  <w:lang w:val="en-CA"/>
                </w:rPr>
                <w:t>Yan.Ye@InterDigital.com</w:t>
              </w:r>
            </w:hyperlink>
          </w:p>
          <w:p w14:paraId="61AFC577" w14:textId="77777777" w:rsidR="00FA5274" w:rsidRPr="0046134B" w:rsidRDefault="00C07065" w:rsidP="00687EF8">
            <w:pPr>
              <w:spacing w:before="60" w:after="60"/>
              <w:rPr>
                <w:szCs w:val="22"/>
                <w:lang w:val="en-CA"/>
              </w:rPr>
            </w:pPr>
            <w:hyperlink r:id="rId12" w:history="1">
              <w:r w:rsidR="00FA5274" w:rsidRPr="0046134B">
                <w:rPr>
                  <w:rStyle w:val="Hyperlink"/>
                  <w:szCs w:val="22"/>
                  <w:lang w:val="en-CA" w:eastAsia="ja-JP"/>
                </w:rPr>
                <w:t>jzxu@microsoft.com</w:t>
              </w:r>
            </w:hyperlink>
          </w:p>
        </w:tc>
      </w:tr>
      <w:tr w:rsidR="00FA5274" w:rsidRPr="0046134B" w14:paraId="216C03FE" w14:textId="77777777" w:rsidTr="00687EF8">
        <w:tc>
          <w:tcPr>
            <w:tcW w:w="1458" w:type="dxa"/>
          </w:tcPr>
          <w:p w14:paraId="78BB2084" w14:textId="77777777" w:rsidR="00FA5274" w:rsidRPr="0046134B" w:rsidRDefault="00FA5274" w:rsidP="00687EF8">
            <w:pPr>
              <w:spacing w:before="60" w:after="60"/>
              <w:rPr>
                <w:i/>
                <w:szCs w:val="22"/>
                <w:lang w:val="en-CA"/>
              </w:rPr>
            </w:pPr>
            <w:r w:rsidRPr="0046134B">
              <w:rPr>
                <w:i/>
                <w:szCs w:val="22"/>
                <w:lang w:val="en-CA"/>
              </w:rPr>
              <w:t>Source:</w:t>
            </w:r>
          </w:p>
        </w:tc>
        <w:tc>
          <w:tcPr>
            <w:tcW w:w="8118" w:type="dxa"/>
            <w:gridSpan w:val="3"/>
          </w:tcPr>
          <w:p w14:paraId="3DDB4ED5" w14:textId="77777777" w:rsidR="00FA5274" w:rsidRPr="0046134B" w:rsidRDefault="00FA5274" w:rsidP="00687EF8">
            <w:pPr>
              <w:spacing w:before="60" w:after="60"/>
              <w:rPr>
                <w:szCs w:val="22"/>
                <w:lang w:val="en-CA"/>
              </w:rPr>
            </w:pPr>
            <w:r w:rsidRPr="0046134B">
              <w:rPr>
                <w:szCs w:val="22"/>
                <w:lang w:val="en-CA" w:eastAsia="ja-JP"/>
              </w:rPr>
              <w:t>AHG on HEVC conformance development</w:t>
            </w:r>
          </w:p>
        </w:tc>
      </w:tr>
    </w:tbl>
    <w:p w14:paraId="47E1ED1B" w14:textId="77777777" w:rsidR="00FA5274" w:rsidRPr="005B217D" w:rsidRDefault="00FA5274" w:rsidP="00FA5274">
      <w:pPr>
        <w:tabs>
          <w:tab w:val="right" w:pos="9360"/>
        </w:tabs>
        <w:spacing w:before="120" w:after="240"/>
        <w:jc w:val="center"/>
        <w:rPr>
          <w:szCs w:val="22"/>
          <w:lang w:val="en-CA"/>
        </w:rPr>
      </w:pPr>
      <w:r w:rsidRPr="005B217D">
        <w:rPr>
          <w:szCs w:val="22"/>
          <w:u w:val="single"/>
          <w:lang w:val="en-CA"/>
        </w:rPr>
        <w:t>_____________________________</w:t>
      </w:r>
    </w:p>
    <w:p w14:paraId="415209BD" w14:textId="77777777" w:rsidR="00FA5274" w:rsidRDefault="00FA5274" w:rsidP="00FA5274">
      <w:pPr>
        <w:pStyle w:val="Heading1"/>
        <w:tabs>
          <w:tab w:val="clear" w:pos="1800"/>
          <w:tab w:val="clear" w:pos="2160"/>
          <w:tab w:val="clear" w:pos="2520"/>
          <w:tab w:val="clear" w:pos="2880"/>
          <w:tab w:val="clear" w:pos="3240"/>
          <w:tab w:val="clear" w:pos="3600"/>
          <w:tab w:val="clear" w:pos="3960"/>
          <w:tab w:val="clear" w:pos="4320"/>
        </w:tabs>
        <w:jc w:val="left"/>
        <w:rPr>
          <w:lang w:val="en-CA"/>
        </w:rPr>
      </w:pPr>
      <w:r w:rsidRPr="005B217D">
        <w:rPr>
          <w:lang w:val="en-CA"/>
        </w:rPr>
        <w:t xml:space="preserve">Introduction </w:t>
      </w:r>
    </w:p>
    <w:p w14:paraId="034C64D7" w14:textId="77777777" w:rsidR="00FA5274" w:rsidRPr="00FA1DA3" w:rsidRDefault="00FA5274" w:rsidP="00FA5274">
      <w:pPr>
        <w:rPr>
          <w:lang w:eastAsia="ja-JP"/>
        </w:rPr>
      </w:pPr>
      <w:r>
        <w:rPr>
          <w:lang w:eastAsia="ja-JP"/>
        </w:rPr>
        <w:t>The mandates of this AHG are:</w:t>
      </w:r>
    </w:p>
    <w:p w14:paraId="63989FBD" w14:textId="77777777" w:rsidR="00FA5274" w:rsidRPr="000D4530" w:rsidRDefault="00FA5274" w:rsidP="00FA5274">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Study the requirements of HEVC conformance testing to ensure interoperability.</w:t>
      </w:r>
    </w:p>
    <w:p w14:paraId="7135096C" w14:textId="77777777" w:rsidR="00FA5274" w:rsidRPr="000D4530" w:rsidRDefault="00FA5274" w:rsidP="00FA5274">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Produce and develop proposed improvements to the conformance testing draft JCTVC-A</w:t>
      </w:r>
      <w:r>
        <w:t>F</w:t>
      </w:r>
      <w:r w:rsidRPr="000D4530">
        <w:t>1004 for SCC and non-intra HT profiles.</w:t>
      </w:r>
    </w:p>
    <w:p w14:paraId="1AB7666D" w14:textId="77777777" w:rsidR="00FA5274" w:rsidRPr="000D4530" w:rsidRDefault="00FA5274" w:rsidP="00FA5274">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 xml:space="preserve">Discuss work plans and testing methodology to develop and improve HEVC v.1, </w:t>
      </w:r>
      <w:proofErr w:type="spellStart"/>
      <w:r w:rsidRPr="000D4530">
        <w:t>RExt</w:t>
      </w:r>
      <w:proofErr w:type="spellEnd"/>
      <w:r w:rsidRPr="000D4530">
        <w:t>, SHVC, and SCC conformance testing.</w:t>
      </w:r>
    </w:p>
    <w:p w14:paraId="08E1368C" w14:textId="77777777" w:rsidR="00FA5274" w:rsidRPr="000D4530" w:rsidRDefault="00FA5274" w:rsidP="00FA5274">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Identify needs for HEVC conformance bitstreams with particular characteristics.</w:t>
      </w:r>
    </w:p>
    <w:p w14:paraId="184D2BDE" w14:textId="42F64F42" w:rsidR="00FA5274" w:rsidRDefault="00FA5274" w:rsidP="00FA5274">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Collect, distribute, and maintain the bitstream exchange database and draft HEVC conformance bitstream test set.</w:t>
      </w:r>
    </w:p>
    <w:p w14:paraId="45D651C3" w14:textId="77777777" w:rsidR="00FA5274" w:rsidRPr="00C46C06" w:rsidRDefault="00FA5274" w:rsidP="00FA5274">
      <w:pPr>
        <w:pStyle w:val="Heading1"/>
        <w:tabs>
          <w:tab w:val="clear" w:pos="1800"/>
          <w:tab w:val="clear" w:pos="2160"/>
          <w:tab w:val="clear" w:pos="2520"/>
          <w:tab w:val="clear" w:pos="2880"/>
          <w:tab w:val="clear" w:pos="3240"/>
          <w:tab w:val="clear" w:pos="3600"/>
          <w:tab w:val="clear" w:pos="3960"/>
          <w:tab w:val="clear" w:pos="4320"/>
        </w:tabs>
        <w:jc w:val="left"/>
        <w:rPr>
          <w:lang w:val="en-CA" w:eastAsia="ja-JP"/>
        </w:rPr>
      </w:pPr>
      <w:r w:rsidRPr="00C46C06">
        <w:rPr>
          <w:lang w:val="en-CA"/>
        </w:rPr>
        <w:t>Activities</w:t>
      </w:r>
    </w:p>
    <w:p w14:paraId="4A0B8513" w14:textId="77777777" w:rsidR="00FA5274" w:rsidRDefault="00FA5274" w:rsidP="00FA5274">
      <w:pPr>
        <w:pStyle w:val="Heading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36FCFE92" w14:textId="77777777" w:rsidR="00FA5274" w:rsidRDefault="00FA5274" w:rsidP="00FA5274">
      <w:pPr>
        <w:rPr>
          <w:lang w:eastAsia="ja-JP"/>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3" w:history="1">
        <w:r w:rsidRPr="0063374C">
          <w:rPr>
            <w:rStyle w:val="Hyperlink"/>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AHG4</w:t>
      </w:r>
      <w:r>
        <w:rPr>
          <w:lang w:eastAsia="ko-KR"/>
        </w:rPr>
        <w:t>] in the subject line for easy grouping.</w:t>
      </w:r>
    </w:p>
    <w:p w14:paraId="22BF0A9F" w14:textId="77777777" w:rsidR="00FA5274" w:rsidRPr="002E6CA2" w:rsidRDefault="00FA5274" w:rsidP="00FA5274">
      <w:pPr>
        <w:pStyle w:val="Heading2"/>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ftp site</w:t>
      </w:r>
    </w:p>
    <w:p w14:paraId="1607389A" w14:textId="77777777" w:rsidR="00FA5274" w:rsidRDefault="00FA5274" w:rsidP="00FA5274">
      <w:pPr>
        <w:rPr>
          <w:lang w:val="en-CA" w:eastAsia="ja-JP"/>
        </w:rPr>
      </w:pPr>
      <w:r>
        <w:rPr>
          <w:rFonts w:hint="eastAsia"/>
          <w:lang w:val="en-CA" w:eastAsia="ja-JP"/>
        </w:rPr>
        <w:t>The ftp site at ITU-T is used to exchange bitstreams. The ftp site for downloading bitstreams is</w:t>
      </w:r>
    </w:p>
    <w:p w14:paraId="2E132052" w14:textId="77777777" w:rsidR="00FA5274" w:rsidRDefault="00C07065" w:rsidP="00FA5274">
      <w:pPr>
        <w:rPr>
          <w:lang w:val="en-CA" w:eastAsia="ja-JP"/>
        </w:rPr>
      </w:pPr>
      <w:hyperlink r:id="rId14" w:history="1">
        <w:r w:rsidR="00FA5274" w:rsidRPr="00984BAC">
          <w:rPr>
            <w:rStyle w:val="Hyperlink"/>
            <w:lang w:val="en-CA" w:eastAsia="ja-JP"/>
          </w:rPr>
          <w:t>http://wftp3.itu.int/av-arch/jctvc-site/</w:t>
        </w:r>
        <w:r w:rsidR="00FA5274" w:rsidRPr="00984BAC">
          <w:rPr>
            <w:rStyle w:val="Hyperlink"/>
            <w:rFonts w:hint="eastAsia"/>
            <w:lang w:val="en-CA" w:eastAsia="ja-JP"/>
          </w:rPr>
          <w:t>bitstream_exchange</w:t>
        </w:r>
        <w:r w:rsidR="00FA5274" w:rsidRPr="00984BAC">
          <w:rPr>
            <w:rStyle w:val="Hyperlink"/>
            <w:lang w:val="en-CA" w:eastAsia="ja-JP"/>
          </w:rPr>
          <w:t>/</w:t>
        </w:r>
      </w:hyperlink>
    </w:p>
    <w:p w14:paraId="2ECBC25B" w14:textId="77777777" w:rsidR="00FA5274" w:rsidRPr="003102E6" w:rsidRDefault="00FA5274" w:rsidP="00FA5274">
      <w:pPr>
        <w:rPr>
          <w:lang w:eastAsia="ja-JP"/>
        </w:rPr>
      </w:pPr>
      <w:r>
        <w:rPr>
          <w:rFonts w:hint="eastAsia"/>
          <w:lang w:eastAsia="ja-JP"/>
        </w:rPr>
        <w:t>The spreadsheet to summarize the status of bitstream exchange, conformance bitstream generation is available at this directory. It includes the list of bitstreams, codec features and settings, and status of verification.</w:t>
      </w:r>
    </w:p>
    <w:p w14:paraId="59EBEB5B" w14:textId="77777777" w:rsidR="00FA5274" w:rsidRDefault="00FA5274" w:rsidP="00FA5274">
      <w:pPr>
        <w:pStyle w:val="Heading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Bitstream generation guideline</w:t>
      </w:r>
    </w:p>
    <w:p w14:paraId="4AB0FB24" w14:textId="77777777" w:rsidR="00FA5274" w:rsidRPr="0074132D" w:rsidRDefault="00FA5274" w:rsidP="00FA5274">
      <w:pPr>
        <w:rPr>
          <w:lang w:val="en-CA" w:eastAsia="ja-JP"/>
        </w:rPr>
      </w:pPr>
      <w:r>
        <w:rPr>
          <w:rFonts w:hint="eastAsia"/>
          <w:lang w:val="en-CA" w:eastAsia="ja-JP"/>
        </w:rPr>
        <w:t>The guideline to generate the conformance bitstreams is summarized in JCTVC-O1010.</w:t>
      </w:r>
    </w:p>
    <w:p w14:paraId="029F824D" w14:textId="77777777" w:rsidR="00FA5274" w:rsidRPr="00FA1DA3" w:rsidRDefault="00FA5274" w:rsidP="00FA5274">
      <w:pPr>
        <w:pStyle w:val="Heading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lastRenderedPageBreak/>
        <w:t xml:space="preserve">HEVC v.1, MV/3D-HEVC, </w:t>
      </w:r>
      <w:proofErr w:type="spellStart"/>
      <w:r>
        <w:rPr>
          <w:rFonts w:hint="eastAsia"/>
          <w:lang w:val="en-CA" w:eastAsia="ja-JP"/>
        </w:rPr>
        <w:t>RExt</w:t>
      </w:r>
      <w:proofErr w:type="spellEnd"/>
      <w:r>
        <w:rPr>
          <w:rFonts w:hint="eastAsia"/>
          <w:lang w:val="en-CA" w:eastAsia="ja-JP"/>
        </w:rPr>
        <w:t xml:space="preserve"> and SHVC</w:t>
      </w:r>
      <w:r w:rsidRPr="00FA1DA3">
        <w:rPr>
          <w:lang w:val="en-CA"/>
        </w:rPr>
        <w:t xml:space="preserve"> conformance</w:t>
      </w:r>
    </w:p>
    <w:p w14:paraId="3C567EDE" w14:textId="77777777" w:rsidR="00FA5274" w:rsidRDefault="00FA5274" w:rsidP="00FA5274">
      <w:pPr>
        <w:rPr>
          <w:lang w:val="en-CA" w:eastAsia="ja-JP"/>
        </w:rPr>
      </w:pPr>
      <w:r>
        <w:rPr>
          <w:rFonts w:hint="eastAsia"/>
          <w:lang w:val="en-CA" w:eastAsia="ja-JP"/>
        </w:rPr>
        <w:t xml:space="preserve">There </w:t>
      </w:r>
      <w:proofErr w:type="gramStart"/>
      <w:r>
        <w:rPr>
          <w:rFonts w:hint="eastAsia"/>
          <w:lang w:val="en-CA" w:eastAsia="ja-JP"/>
        </w:rPr>
        <w:t>was</w:t>
      </w:r>
      <w:proofErr w:type="gramEnd"/>
      <w:r>
        <w:rPr>
          <w:rFonts w:hint="eastAsia"/>
          <w:lang w:val="en-CA" w:eastAsia="ja-JP"/>
        </w:rPr>
        <w:t xml:space="preserve"> no updates from the last JCTVC meeting. The latest bitstreams are available at the following site.</w:t>
      </w:r>
    </w:p>
    <w:p w14:paraId="5D4DDBA6" w14:textId="77777777" w:rsidR="00FA5274" w:rsidRDefault="00C07065" w:rsidP="00FA5274">
      <w:pPr>
        <w:rPr>
          <w:lang w:val="en-CA" w:eastAsia="ja-JP"/>
        </w:rPr>
      </w:pPr>
      <w:hyperlink r:id="rId15" w:history="1">
        <w:r w:rsidR="00FA5274" w:rsidRPr="00181740">
          <w:rPr>
            <w:rStyle w:val="Hyperlink"/>
            <w:lang w:val="en-CA" w:eastAsia="ja-JP"/>
          </w:rPr>
          <w:t>http://wftp3.itu.int/av-arch/jctvc-site/</w:t>
        </w:r>
        <w:r w:rsidR="00FA5274" w:rsidRPr="00181740">
          <w:rPr>
            <w:rStyle w:val="Hyperlink"/>
            <w:rFonts w:hint="eastAsia"/>
            <w:lang w:val="en-CA" w:eastAsia="ja-JP"/>
          </w:rPr>
          <w:t>draft_conformance/</w:t>
        </w:r>
      </w:hyperlink>
    </w:p>
    <w:p w14:paraId="0EF04759" w14:textId="77777777" w:rsidR="00FA5274" w:rsidRDefault="00FA5274" w:rsidP="00FA5274">
      <w:pPr>
        <w:pStyle w:val="Heading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SCC conformance</w:t>
      </w:r>
    </w:p>
    <w:p w14:paraId="32EDE538" w14:textId="77777777" w:rsidR="00FA5274" w:rsidRDefault="00FA5274" w:rsidP="00FA5274">
      <w:pPr>
        <w:pStyle w:val="Heading3"/>
        <w:tabs>
          <w:tab w:val="clear" w:pos="1800"/>
          <w:tab w:val="clear" w:pos="2160"/>
          <w:tab w:val="clear" w:pos="2520"/>
          <w:tab w:val="clear" w:pos="2880"/>
          <w:tab w:val="clear" w:pos="3240"/>
          <w:tab w:val="clear" w:pos="3600"/>
          <w:tab w:val="clear" w:pos="3960"/>
          <w:tab w:val="clear" w:pos="4320"/>
        </w:tabs>
        <w:ind w:left="709"/>
        <w:jc w:val="left"/>
        <w:rPr>
          <w:lang w:val="en-CA"/>
        </w:rPr>
      </w:pPr>
      <w:r>
        <w:rPr>
          <w:lang w:val="en-CA"/>
        </w:rPr>
        <w:t>Bitstream generation instructions</w:t>
      </w:r>
    </w:p>
    <w:p w14:paraId="6B7F5E8C" w14:textId="77777777" w:rsidR="00FA5274" w:rsidRDefault="00FA5274" w:rsidP="00FA5274">
      <w:pPr>
        <w:rPr>
          <w:lang w:val="en-CA"/>
        </w:rPr>
      </w:pPr>
      <w:r>
        <w:rPr>
          <w:lang w:val="en-CA"/>
        </w:rPr>
        <w:t>The document JCTVC-O1010 contains the general guidelines for bit-stream generation, uploading and bit-stream naming conventions.</w:t>
      </w:r>
    </w:p>
    <w:p w14:paraId="105B0C76" w14:textId="77777777" w:rsidR="00FA5274" w:rsidRDefault="00FA5274" w:rsidP="00FA5274">
      <w:pPr>
        <w:pStyle w:val="Heading3"/>
        <w:tabs>
          <w:tab w:val="clear" w:pos="1800"/>
          <w:tab w:val="clear" w:pos="2160"/>
          <w:tab w:val="clear" w:pos="2520"/>
          <w:tab w:val="clear" w:pos="2880"/>
          <w:tab w:val="clear" w:pos="3240"/>
          <w:tab w:val="clear" w:pos="3600"/>
          <w:tab w:val="clear" w:pos="3960"/>
          <w:tab w:val="clear" w:pos="4320"/>
        </w:tabs>
        <w:ind w:left="709"/>
        <w:jc w:val="left"/>
        <w:rPr>
          <w:lang w:val="en-CA"/>
        </w:rPr>
      </w:pPr>
      <w:r>
        <w:rPr>
          <w:rFonts w:hint="eastAsia"/>
          <w:lang w:val="en-CA" w:eastAsia="ja-JP"/>
        </w:rPr>
        <w:t>Test plan</w:t>
      </w:r>
    </w:p>
    <w:p w14:paraId="0FF9B80D" w14:textId="77777777" w:rsidR="00FA5274" w:rsidRDefault="00FA5274" w:rsidP="00FA5274">
      <w:pPr>
        <w:rPr>
          <w:lang w:val="en-CA"/>
        </w:rPr>
      </w:pPr>
      <w:r>
        <w:rPr>
          <w:szCs w:val="22"/>
          <w:lang w:val="en-CA"/>
        </w:rPr>
        <w:t>HEVC Screen Content Coding extensions conformance testing</w:t>
      </w:r>
      <w:r>
        <w:rPr>
          <w:lang w:val="en-CA"/>
        </w:rPr>
        <w:t xml:space="preserve"> will test the following profiles:</w:t>
      </w:r>
    </w:p>
    <w:p w14:paraId="7A169280" w14:textId="77777777" w:rsidR="00FA5274" w:rsidRDefault="00FA5274" w:rsidP="00FA5274">
      <w:pPr>
        <w:rPr>
          <w:lang w:eastAsia="ja-JP"/>
        </w:rPr>
      </w:pPr>
      <w:r w:rsidRPr="0016670D">
        <w:rPr>
          <w:lang w:eastAsia="ja-JP"/>
        </w:rPr>
        <w:t>Screen-Extended Main, Screen-Extended Main 10, Screen-Extended Main 4:4:4, Screen-Extended Main 4:4:4 10, Screen-Ex</w:t>
      </w:r>
      <w:r>
        <w:rPr>
          <w:lang w:eastAsia="ja-JP"/>
        </w:rPr>
        <w:t xml:space="preserve">tended High Throughput 4:4:4, </w:t>
      </w:r>
      <w:r w:rsidRPr="0016670D">
        <w:rPr>
          <w:lang w:eastAsia="ja-JP"/>
        </w:rPr>
        <w:t>Screen-Extended H</w:t>
      </w:r>
      <w:r>
        <w:rPr>
          <w:lang w:eastAsia="ja-JP"/>
        </w:rPr>
        <w:t xml:space="preserve">igh Throughput 4:4:4 10, and </w:t>
      </w:r>
      <w:r w:rsidRPr="0016670D">
        <w:rPr>
          <w:lang w:eastAsia="ja-JP"/>
        </w:rPr>
        <w:t>Screen-Extended H</w:t>
      </w:r>
      <w:r>
        <w:rPr>
          <w:lang w:eastAsia="ja-JP"/>
        </w:rPr>
        <w:t>igh Throughput 4:4:4 14.</w:t>
      </w:r>
    </w:p>
    <w:p w14:paraId="4EFF3927" w14:textId="77777777" w:rsidR="00FA5274" w:rsidRDefault="00FA5274" w:rsidP="00FA5274">
      <w:pPr>
        <w:rPr>
          <w:lang w:eastAsia="ja-JP"/>
        </w:rPr>
      </w:pPr>
      <w:r>
        <w:rPr>
          <w:rFonts w:hint="eastAsia"/>
          <w:lang w:eastAsia="ja-JP"/>
        </w:rPr>
        <w:t xml:space="preserve">The following bitstreams were planned to </w:t>
      </w:r>
      <w:r>
        <w:rPr>
          <w:lang w:eastAsia="ja-JP"/>
        </w:rPr>
        <w:t xml:space="preserve">be </w:t>
      </w:r>
      <w:r>
        <w:rPr>
          <w:rFonts w:hint="eastAsia"/>
          <w:lang w:eastAsia="ja-JP"/>
        </w:rPr>
        <w:t>generate</w:t>
      </w:r>
      <w:r>
        <w:rPr>
          <w:lang w:eastAsia="ja-JP"/>
        </w:rPr>
        <w:t>d</w:t>
      </w:r>
      <w:r>
        <w:rPr>
          <w:rFonts w:hint="eastAsia"/>
          <w:lang w:eastAsia="ja-JP"/>
        </w:rPr>
        <w:t xml:space="preserve">. </w:t>
      </w:r>
    </w:p>
    <w:p w14:paraId="3040625D" w14:textId="77777777" w:rsidR="00FA5274" w:rsidRDefault="00FA5274" w:rsidP="00FA5274">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Palette size 0/1:</w:t>
      </w:r>
    </w:p>
    <w:p w14:paraId="310A516B" w14:textId="77777777" w:rsidR="00FA5274" w:rsidRDefault="00FA5274" w:rsidP="00FA5274">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Zero_and_One_Palette_Size_A_Canon</w:t>
      </w:r>
      <w:proofErr w:type="spellEnd"/>
      <w:r>
        <w:rPr>
          <w:lang w:eastAsia="ja-JP"/>
        </w:rPr>
        <w:t xml:space="preserve"> (Screen-Extended Main)</w:t>
      </w:r>
    </w:p>
    <w:p w14:paraId="73E24238" w14:textId="77777777" w:rsidR="00FA5274" w:rsidRDefault="00FA5274" w:rsidP="00FA5274">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Slice ACT QP offsets:</w:t>
      </w:r>
    </w:p>
    <w:p w14:paraId="4A136211" w14:textId="77777777" w:rsidR="00FA5274" w:rsidRDefault="00FA5274" w:rsidP="00FA5274">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Slice_ACT_QP_Offsets_A_Qualcomm</w:t>
      </w:r>
      <w:proofErr w:type="spellEnd"/>
      <w:r>
        <w:rPr>
          <w:lang w:eastAsia="ja-JP"/>
        </w:rPr>
        <w:t xml:space="preserve"> (</w:t>
      </w:r>
      <w:r w:rsidRPr="00663E63">
        <w:rPr>
          <w:lang w:eastAsia="ja-JP"/>
        </w:rPr>
        <w:t>Screen-Extended Main 4:4:4</w:t>
      </w:r>
      <w:r>
        <w:rPr>
          <w:lang w:eastAsia="ja-JP"/>
        </w:rPr>
        <w:t>)</w:t>
      </w:r>
    </w:p>
    <w:p w14:paraId="64A60C73" w14:textId="77777777" w:rsidR="00FA5274" w:rsidRDefault="00FA5274" w:rsidP="00FA5274">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delta QP and chroma QP offsets </w:t>
      </w:r>
      <w:proofErr w:type="spellStart"/>
      <w:r w:rsidRPr="00663E63">
        <w:rPr>
          <w:lang w:eastAsia="ja-JP"/>
        </w:rPr>
        <w:t>signalled</w:t>
      </w:r>
      <w:proofErr w:type="spellEnd"/>
      <w:r w:rsidRPr="00663E63">
        <w:rPr>
          <w:lang w:eastAsia="ja-JP"/>
        </w:rPr>
        <w:t xml:space="preserve"> in the palette block</w:t>
      </w:r>
      <w:r>
        <w:rPr>
          <w:lang w:eastAsia="ja-JP"/>
        </w:rPr>
        <w:t>:</w:t>
      </w:r>
    </w:p>
    <w:p w14:paraId="513895A8" w14:textId="77777777" w:rsidR="00FA5274" w:rsidRDefault="00FA5274" w:rsidP="00FA5274">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Delta_QP_Chroma_QP_Offsets_A_Qualcomm</w:t>
      </w:r>
      <w:proofErr w:type="spellEnd"/>
      <w:r>
        <w:rPr>
          <w:lang w:eastAsia="ja-JP"/>
        </w:rPr>
        <w:t xml:space="preserve"> (</w:t>
      </w:r>
      <w:r w:rsidRPr="00663E63">
        <w:rPr>
          <w:lang w:eastAsia="ja-JP"/>
        </w:rPr>
        <w:t>Screen-Extended Main 4:4:4</w:t>
      </w:r>
      <w:r>
        <w:rPr>
          <w:lang w:eastAsia="ja-JP"/>
        </w:rPr>
        <w:t>)</w:t>
      </w:r>
    </w:p>
    <w:p w14:paraId="02D22DDE" w14:textId="77777777" w:rsidR="00FA5274" w:rsidRDefault="00FA5274" w:rsidP="00FA5274">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Motion vector resolution set to full </w:t>
      </w:r>
      <w:proofErr w:type="spellStart"/>
      <w:r w:rsidRPr="00663E63">
        <w:rPr>
          <w:lang w:eastAsia="ja-JP"/>
        </w:rPr>
        <w:t>pel</w:t>
      </w:r>
      <w:proofErr w:type="spellEnd"/>
      <w:r w:rsidRPr="00663E63">
        <w:rPr>
          <w:lang w:eastAsia="ja-JP"/>
        </w:rPr>
        <w:t xml:space="preserve"> or quarter </w:t>
      </w:r>
      <w:proofErr w:type="spellStart"/>
      <w:r w:rsidRPr="00663E63">
        <w:rPr>
          <w:lang w:eastAsia="ja-JP"/>
        </w:rPr>
        <w:t>pel</w:t>
      </w:r>
      <w:proofErr w:type="spellEnd"/>
      <w:r>
        <w:rPr>
          <w:lang w:eastAsia="ja-JP"/>
        </w:rPr>
        <w:t>:</w:t>
      </w:r>
    </w:p>
    <w:p w14:paraId="54365D56" w14:textId="77777777" w:rsidR="00FA5274" w:rsidRDefault="00FA5274" w:rsidP="00FA5274">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MVRESIDC_A_MS</w:t>
      </w:r>
      <w:r>
        <w:rPr>
          <w:lang w:eastAsia="ja-JP"/>
        </w:rPr>
        <w:t xml:space="preserve"> (</w:t>
      </w:r>
      <w:r w:rsidRPr="00663E63">
        <w:rPr>
          <w:lang w:eastAsia="ja-JP"/>
        </w:rPr>
        <w:t>Screen-Extended Main 4:4:4</w:t>
      </w:r>
      <w:r>
        <w:rPr>
          <w:lang w:eastAsia="ja-JP"/>
        </w:rPr>
        <w:t>)</w:t>
      </w:r>
    </w:p>
    <w:p w14:paraId="44A79538" w14:textId="77777777" w:rsidR="00FA5274" w:rsidRDefault="00FA5274" w:rsidP="00FA5274">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w:t>
      </w:r>
      <w:r>
        <w:rPr>
          <w:lang w:eastAsia="ja-JP"/>
        </w:rPr>
        <w:t>B</w:t>
      </w:r>
      <w:r w:rsidRPr="00663E63">
        <w:rPr>
          <w:lang w:eastAsia="ja-JP"/>
        </w:rPr>
        <w:t>_MS</w:t>
      </w:r>
      <w:r>
        <w:rPr>
          <w:lang w:eastAsia="ja-JP"/>
        </w:rPr>
        <w:t xml:space="preserve"> (</w:t>
      </w:r>
      <w:r w:rsidRPr="00663E63">
        <w:rPr>
          <w:lang w:eastAsia="ja-JP"/>
        </w:rPr>
        <w:t>Screen-Extended Main 4:4:4</w:t>
      </w:r>
      <w:r>
        <w:rPr>
          <w:lang w:eastAsia="ja-JP"/>
        </w:rPr>
        <w:t>)</w:t>
      </w:r>
    </w:p>
    <w:p w14:paraId="6C14622D" w14:textId="77777777" w:rsidR="00FA5274" w:rsidRDefault="00FA5274" w:rsidP="00FA5274">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MVRESIDC_C</w:t>
      </w:r>
      <w:r w:rsidRPr="00663E63">
        <w:rPr>
          <w:lang w:eastAsia="ja-JP"/>
        </w:rPr>
        <w:t>_MS</w:t>
      </w:r>
      <w:r>
        <w:rPr>
          <w:lang w:eastAsia="ja-JP"/>
        </w:rPr>
        <w:t xml:space="preserve"> (</w:t>
      </w:r>
      <w:r w:rsidRPr="00663E63">
        <w:rPr>
          <w:lang w:eastAsia="ja-JP"/>
        </w:rPr>
        <w:t>Screen-Extended Main 4:4:4</w:t>
      </w:r>
      <w:r>
        <w:rPr>
          <w:lang w:eastAsia="ja-JP"/>
        </w:rPr>
        <w:t>)</w:t>
      </w:r>
    </w:p>
    <w:p w14:paraId="65075A92" w14:textId="77777777" w:rsidR="00FA5274" w:rsidRDefault="00FA5274" w:rsidP="00FA5274">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High Throughput SCC profiles:</w:t>
      </w:r>
    </w:p>
    <w:p w14:paraId="662A8767" w14:textId="77777777" w:rsidR="00FA5274" w:rsidRDefault="00FA5274" w:rsidP="00FA5274">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HT_A_SCC_Apple</w:t>
      </w:r>
      <w:proofErr w:type="spellEnd"/>
      <w:r>
        <w:rPr>
          <w:lang w:eastAsia="ja-JP"/>
        </w:rPr>
        <w:t xml:space="preserve"> (</w:t>
      </w:r>
      <w:r w:rsidRPr="00663E63">
        <w:rPr>
          <w:lang w:eastAsia="ja-JP"/>
        </w:rPr>
        <w:t>Screen-Extended High Throughput 4:4:4 10</w:t>
      </w:r>
      <w:r>
        <w:rPr>
          <w:lang w:eastAsia="ja-JP"/>
        </w:rPr>
        <w:t>)</w:t>
      </w:r>
    </w:p>
    <w:p w14:paraId="089957A2" w14:textId="77777777" w:rsidR="00FA5274" w:rsidRDefault="00FA5274" w:rsidP="00FA5274">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HT_B_SCC_Apple</w:t>
      </w:r>
      <w:proofErr w:type="spellEnd"/>
      <w:r>
        <w:rPr>
          <w:lang w:eastAsia="ja-JP"/>
        </w:rPr>
        <w:t xml:space="preserve"> (</w:t>
      </w:r>
      <w:r w:rsidRPr="00663E63">
        <w:rPr>
          <w:lang w:eastAsia="ja-JP"/>
        </w:rPr>
        <w:t>Screen-E</w:t>
      </w:r>
      <w:r>
        <w:rPr>
          <w:lang w:eastAsia="ja-JP"/>
        </w:rPr>
        <w:t>xtended High Throughput 4:4:4 14)</w:t>
      </w:r>
    </w:p>
    <w:p w14:paraId="7DC393D3" w14:textId="77777777" w:rsidR="00FA5274" w:rsidRDefault="00FA5274" w:rsidP="00FA5274">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HT_C_SCC_Apple</w:t>
      </w:r>
      <w:proofErr w:type="spellEnd"/>
      <w:r>
        <w:rPr>
          <w:lang w:eastAsia="ja-JP"/>
        </w:rPr>
        <w:t xml:space="preserve"> (</w:t>
      </w:r>
      <w:r w:rsidRPr="00663E63">
        <w:rPr>
          <w:lang w:eastAsia="ja-JP"/>
        </w:rPr>
        <w:t>Screen-E</w:t>
      </w:r>
      <w:r>
        <w:rPr>
          <w:lang w:eastAsia="ja-JP"/>
        </w:rPr>
        <w:t>xtended High Throughput 4:4:4 14)</w:t>
      </w:r>
    </w:p>
    <w:p w14:paraId="530B0BC6" w14:textId="77777777" w:rsidR="00FA5274" w:rsidRDefault="00FA5274" w:rsidP="00FA5274">
      <w:pPr>
        <w:ind w:left="1440"/>
        <w:rPr>
          <w:lang w:eastAsia="ja-JP"/>
        </w:rPr>
      </w:pPr>
    </w:p>
    <w:p w14:paraId="69CF8A03" w14:textId="77777777" w:rsidR="00FA5274" w:rsidRDefault="00FA5274" w:rsidP="00FA5274">
      <w:pPr>
        <w:rPr>
          <w:lang w:val="en-CA" w:eastAsia="ja-JP"/>
        </w:rPr>
      </w:pPr>
      <w:r>
        <w:rPr>
          <w:lang w:val="en-CA"/>
        </w:rPr>
        <w:t>Table 1 lists the bitstream features to be tested. Some bitstream features may be represented using multiple bitstreams.</w:t>
      </w:r>
    </w:p>
    <w:p w14:paraId="59EE822F" w14:textId="77777777" w:rsidR="00FA5274" w:rsidRPr="007746D2" w:rsidRDefault="00FA5274" w:rsidP="00FA5274">
      <w:pPr>
        <w:tabs>
          <w:tab w:val="clear" w:pos="360"/>
          <w:tab w:val="clear" w:pos="720"/>
          <w:tab w:val="clear" w:pos="1080"/>
          <w:tab w:val="clear" w:pos="1440"/>
        </w:tabs>
        <w:overflowPunct/>
        <w:autoSpaceDE/>
        <w:autoSpaceDN/>
        <w:adjustRightInd/>
        <w:spacing w:before="0"/>
        <w:textAlignment w:val="auto"/>
        <w:rPr>
          <w:rFonts w:eastAsia="MS PGothic"/>
          <w:color w:val="1F497D"/>
          <w:szCs w:val="22"/>
          <w:lang w:eastAsia="ja-JP"/>
        </w:rPr>
      </w:pPr>
    </w:p>
    <w:tbl>
      <w:tblPr>
        <w:tblW w:w="9776" w:type="dxa"/>
        <w:tblCellMar>
          <w:left w:w="0" w:type="dxa"/>
          <w:right w:w="0" w:type="dxa"/>
        </w:tblCellMar>
        <w:tblLook w:val="04A0" w:firstRow="1" w:lastRow="0" w:firstColumn="1" w:lastColumn="0" w:noHBand="0" w:noVBand="1"/>
      </w:tblPr>
      <w:tblGrid>
        <w:gridCol w:w="925"/>
        <w:gridCol w:w="889"/>
        <w:gridCol w:w="1182"/>
        <w:gridCol w:w="2599"/>
        <w:gridCol w:w="1695"/>
        <w:gridCol w:w="1249"/>
        <w:gridCol w:w="1237"/>
      </w:tblGrid>
      <w:tr w:rsidR="00FA5274" w:rsidRPr="007746D2" w14:paraId="02980A26" w14:textId="77777777" w:rsidTr="00687EF8">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E0530E6"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Chroma format</w:t>
            </w:r>
          </w:p>
        </w:tc>
        <w:tc>
          <w:tcPr>
            <w:tcW w:w="8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31A9A5"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Bit depth</w:t>
            </w:r>
          </w:p>
        </w:tc>
        <w:tc>
          <w:tcPr>
            <w:tcW w:w="11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45DA5C"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Category</w:t>
            </w:r>
          </w:p>
        </w:tc>
        <w:tc>
          <w:tcPr>
            <w:tcW w:w="25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D6D6D6"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Sub category</w:t>
            </w:r>
          </w:p>
        </w:tc>
        <w:tc>
          <w:tcPr>
            <w:tcW w:w="1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FC9A4C"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Bitstream feature</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B82530"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Volunteers</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77522B"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Candidates</w:t>
            </w:r>
          </w:p>
        </w:tc>
      </w:tr>
      <w:tr w:rsidR="00FA5274" w:rsidRPr="007746D2" w14:paraId="18F4D4A5" w14:textId="77777777" w:rsidTr="00687EF8">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CA1512"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4:4:4</w:t>
            </w:r>
            <w:r w:rsidRPr="007746D2">
              <w:rPr>
                <w:rFonts w:eastAsia="MS PGothic"/>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6C970F08"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A289F49"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Palette</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0373BD9E" w14:textId="77777777" w:rsidR="00FA5274" w:rsidRPr="008A1CB3"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8A1CB3">
              <w:rPr>
                <w:rFonts w:eastAsia="MS PGothic"/>
                <w:szCs w:val="22"/>
                <w:lang w:eastAsia="ja-JP"/>
              </w:rPr>
              <w:t>Predictor palette initialization (PPS/SPS/initialized to zero)</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0A3E00E3" w14:textId="77777777" w:rsidR="00FA5274" w:rsidRPr="0017742C"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17742C">
              <w:rPr>
                <w:rFonts w:eastAsia="MS PGothic"/>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7B4B792" w14:textId="77777777" w:rsidR="00FA5274" w:rsidRPr="00BE785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roofErr w:type="spellStart"/>
            <w:r w:rsidRPr="00BE7852">
              <w:rPr>
                <w:rFonts w:eastAsia="MS PGothic"/>
                <w:szCs w:val="22"/>
                <w:lang w:eastAsia="ja-JP"/>
              </w:rPr>
              <w:t>InterDigital</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AF30ADF"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r>
      <w:tr w:rsidR="00FA5274" w:rsidRPr="007746D2" w14:paraId="38BA2C8B" w14:textId="77777777" w:rsidTr="00687EF8">
        <w:tc>
          <w:tcPr>
            <w:tcW w:w="0" w:type="auto"/>
            <w:vMerge/>
            <w:tcBorders>
              <w:top w:val="nil"/>
              <w:left w:val="single" w:sz="8" w:space="0" w:color="auto"/>
              <w:bottom w:val="single" w:sz="8" w:space="0" w:color="auto"/>
              <w:right w:val="single" w:sz="8" w:space="0" w:color="auto"/>
            </w:tcBorders>
            <w:vAlign w:val="center"/>
            <w:hideMark/>
          </w:tcPr>
          <w:p w14:paraId="038E8A4C"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
        </w:tc>
        <w:tc>
          <w:tcPr>
            <w:tcW w:w="0" w:type="auto"/>
            <w:vMerge/>
            <w:tcBorders>
              <w:top w:val="nil"/>
              <w:left w:val="nil"/>
              <w:bottom w:val="single" w:sz="8" w:space="0" w:color="auto"/>
              <w:right w:val="single" w:sz="8" w:space="0" w:color="auto"/>
            </w:tcBorders>
            <w:vAlign w:val="center"/>
            <w:hideMark/>
          </w:tcPr>
          <w:p w14:paraId="0E5C3C9C"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
        </w:tc>
        <w:tc>
          <w:tcPr>
            <w:tcW w:w="0" w:type="auto"/>
            <w:vMerge/>
            <w:tcBorders>
              <w:top w:val="nil"/>
              <w:left w:val="nil"/>
              <w:bottom w:val="single" w:sz="8" w:space="0" w:color="auto"/>
              <w:right w:val="single" w:sz="8" w:space="0" w:color="auto"/>
            </w:tcBorders>
            <w:vAlign w:val="center"/>
            <w:hideMark/>
          </w:tcPr>
          <w:p w14:paraId="038DEC97"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76BA0E01"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Palette size 0/1</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5AB8428F"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9DE4E13"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r>
              <w:rPr>
                <w:rFonts w:eastAsia="MS PGothic"/>
                <w:szCs w:val="22"/>
                <w:lang w:eastAsia="ja-JP"/>
              </w:rPr>
              <w:t>Canon</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0661ED9"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r>
      <w:tr w:rsidR="00FA5274" w:rsidRPr="007746D2" w14:paraId="576059F9" w14:textId="77777777" w:rsidTr="00687EF8">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4BB5CC"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lastRenderedPageBreak/>
              <w:t>4:4:4</w:t>
            </w:r>
            <w:r w:rsidRPr="007746D2">
              <w:rPr>
                <w:rFonts w:eastAsia="MS PGothic"/>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88A4321"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B3E11AA"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Current picture reference (CPR)</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1738AE4E" w14:textId="77777777" w:rsidR="00FA5274" w:rsidRPr="008A1CB3"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8A1CB3">
              <w:rPr>
                <w:rFonts w:eastAsia="MS PGothic"/>
                <w:szCs w:val="22"/>
                <w:lang w:eastAsia="ja-JP"/>
              </w:rPr>
              <w:t xml:space="preserve">bi-prediction restriction (conversion from bi to </w:t>
            </w:r>
            <w:proofErr w:type="spellStart"/>
            <w:r w:rsidRPr="008A1CB3">
              <w:rPr>
                <w:rFonts w:eastAsia="MS PGothic"/>
                <w:szCs w:val="22"/>
                <w:lang w:eastAsia="ja-JP"/>
              </w:rPr>
              <w:t>uni</w:t>
            </w:r>
            <w:proofErr w:type="spellEnd"/>
            <w:r w:rsidRPr="008A1CB3">
              <w:rPr>
                <w:rFonts w:eastAsia="MS PGothic"/>
                <w:szCs w:val="22"/>
                <w:lang w:eastAsia="ja-JP"/>
              </w:rPr>
              <w:t>)</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483B070" w14:textId="77777777" w:rsidR="00FA5274" w:rsidRPr="0017742C"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17742C">
              <w:rPr>
                <w:rFonts w:eastAsia="MS PGothic"/>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B14AB2D" w14:textId="77777777" w:rsidR="00FA5274" w:rsidRPr="00BE785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BE7852">
              <w:rPr>
                <w:rFonts w:eastAsia="MS PGothic"/>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2F7CC2A"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r>
      <w:tr w:rsidR="00FA5274" w:rsidRPr="007746D2" w14:paraId="59AEB1E5" w14:textId="77777777" w:rsidTr="00687EF8">
        <w:tc>
          <w:tcPr>
            <w:tcW w:w="0" w:type="auto"/>
            <w:vMerge/>
            <w:tcBorders>
              <w:top w:val="nil"/>
              <w:left w:val="single" w:sz="8" w:space="0" w:color="auto"/>
              <w:bottom w:val="single" w:sz="8" w:space="0" w:color="auto"/>
              <w:right w:val="single" w:sz="8" w:space="0" w:color="auto"/>
            </w:tcBorders>
            <w:vAlign w:val="center"/>
            <w:hideMark/>
          </w:tcPr>
          <w:p w14:paraId="266882D2"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
        </w:tc>
        <w:tc>
          <w:tcPr>
            <w:tcW w:w="0" w:type="auto"/>
            <w:vMerge/>
            <w:tcBorders>
              <w:top w:val="nil"/>
              <w:left w:val="nil"/>
              <w:bottom w:val="single" w:sz="8" w:space="0" w:color="auto"/>
              <w:right w:val="single" w:sz="8" w:space="0" w:color="auto"/>
            </w:tcBorders>
            <w:vAlign w:val="center"/>
            <w:hideMark/>
          </w:tcPr>
          <w:p w14:paraId="126F7235"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
        </w:tc>
        <w:tc>
          <w:tcPr>
            <w:tcW w:w="0" w:type="auto"/>
            <w:vMerge/>
            <w:tcBorders>
              <w:top w:val="nil"/>
              <w:left w:val="nil"/>
              <w:bottom w:val="single" w:sz="8" w:space="0" w:color="auto"/>
              <w:right w:val="single" w:sz="8" w:space="0" w:color="auto"/>
            </w:tcBorders>
            <w:vAlign w:val="center"/>
            <w:hideMark/>
          </w:tcPr>
          <w:p w14:paraId="587D0C68"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5051D19D" w14:textId="77777777" w:rsidR="00FA5274" w:rsidRPr="00BE785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BE7852">
              <w:rPr>
                <w:rFonts w:eastAsia="MS PGothic"/>
                <w:szCs w:val="22"/>
                <w:lang w:eastAsia="ja-JP"/>
              </w:rPr>
              <w:t>DPB</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6DE35A16" w14:textId="77777777" w:rsidR="00FA5274" w:rsidRPr="00BE785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BE7852">
              <w:rPr>
                <w:rFonts w:eastAsia="MS PGothic"/>
                <w:szCs w:val="22"/>
                <w:lang w:eastAsia="ja-JP"/>
              </w:rPr>
              <w:t>in-loop filtering enabled/disabled</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603E6F7" w14:textId="77777777" w:rsidR="00FA5274" w:rsidRPr="00BE785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BE7852">
              <w:rPr>
                <w:rFonts w:eastAsia="MS PGothic"/>
                <w:szCs w:val="22"/>
                <w:lang w:eastAsia="ja-JP"/>
              </w:rPr>
              <w:t>MediaTek</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EC07E01"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r>
      <w:tr w:rsidR="00FA5274" w:rsidRPr="007746D2" w14:paraId="3FDB2F90" w14:textId="77777777" w:rsidTr="00687EF8">
        <w:trPr>
          <w:trHeight w:val="895"/>
        </w:trPr>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EB8D9D"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4:4:4</w:t>
            </w:r>
            <w:r w:rsidRPr="007746D2">
              <w:rPr>
                <w:rFonts w:eastAsia="MS PGothic"/>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70A47754"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7082D3AA"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adaptive residual transform</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65FF0E3A"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slice ACT QP offsets</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04D1AF73"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B448339"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E6B279B"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
        </w:tc>
      </w:tr>
      <w:tr w:rsidR="00FA5274" w:rsidRPr="007746D2" w14:paraId="56F0D560" w14:textId="77777777" w:rsidTr="00687EF8">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BC8160"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4:4:4</w:t>
            </w:r>
            <w:r w:rsidRPr="007746D2">
              <w:rPr>
                <w:rFonts w:eastAsia="MS PGothic"/>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18BC2674"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051BFD2C"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adaptive motion vector resolution</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1DCC29F9"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roofErr w:type="spellStart"/>
            <w:r w:rsidRPr="007746D2">
              <w:rPr>
                <w:rFonts w:eastAsia="MS PGothic"/>
                <w:szCs w:val="22"/>
                <w:lang w:eastAsia="ja-JP"/>
              </w:rPr>
              <w:t>motion_vector_resolution</w:t>
            </w:r>
            <w:proofErr w:type="spellEnd"/>
            <w:r w:rsidRPr="007746D2">
              <w:rPr>
                <w:rFonts w:eastAsia="MS PGothic"/>
                <w:szCs w:val="22"/>
                <w:lang w:eastAsia="ja-JP"/>
              </w:rPr>
              <w:t>_</w:t>
            </w:r>
            <w:r w:rsidRPr="007746D2">
              <w:rPr>
                <w:rFonts w:eastAsia="MS PGothic"/>
                <w:szCs w:val="22"/>
                <w:lang w:eastAsia="ja-JP"/>
              </w:rPr>
              <w:br/>
            </w:r>
            <w:proofErr w:type="spellStart"/>
            <w:r w:rsidRPr="007746D2">
              <w:rPr>
                <w:rFonts w:eastAsia="MS PGothic"/>
                <w:szCs w:val="22"/>
                <w:lang w:eastAsia="ja-JP"/>
              </w:rPr>
              <w:t>control_idc</w:t>
            </w:r>
            <w:proofErr w:type="spellEnd"/>
            <w:r w:rsidRPr="007746D2">
              <w:rPr>
                <w:rFonts w:eastAsia="MS PGothic"/>
                <w:szCs w:val="22"/>
                <w:lang w:eastAsia="ja-JP"/>
              </w:rPr>
              <w:t xml:space="preserve"> = 0/1/2</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C72F6A5"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16CF2D5"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Microsoft</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BAC9584"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r>
      <w:tr w:rsidR="00FA5274" w:rsidRPr="007746D2" w14:paraId="7912B03E" w14:textId="77777777" w:rsidTr="00687EF8">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36976B"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4:4:4</w:t>
            </w:r>
            <w:r w:rsidRPr="007746D2">
              <w:rPr>
                <w:rFonts w:eastAsia="MS PGothic"/>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795BD203"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5294BDBE"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Intra coding</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2F3FF738" w14:textId="77777777" w:rsidR="00FA5274" w:rsidRPr="00BE785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BE7852">
              <w:rPr>
                <w:rFonts w:eastAsia="MS PGothic"/>
                <w:szCs w:val="22"/>
                <w:lang w:eastAsia="ja-JP"/>
              </w:rPr>
              <w:t>Intra boundary filtering disable</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43FBE6FA" w14:textId="77777777" w:rsidR="00FA5274" w:rsidRPr="00BE785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BE7852">
              <w:rPr>
                <w:rFonts w:eastAsia="MS PGothic"/>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1D8D12C" w14:textId="77777777" w:rsidR="00FA5274" w:rsidRPr="00BE785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BE7852">
              <w:rPr>
                <w:rFonts w:eastAsia="MS PGothic"/>
                <w:szCs w:val="22"/>
                <w:lang w:eastAsia="ja-JP"/>
              </w:rPr>
              <w:t>MediaTek</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5DD6258"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r>
      <w:tr w:rsidR="00FA5274" w:rsidRPr="007746D2" w14:paraId="1D3153EC" w14:textId="77777777" w:rsidTr="00687EF8">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003867"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4:4:4</w:t>
            </w:r>
            <w:r w:rsidRPr="007746D2">
              <w:rPr>
                <w:rFonts w:eastAsia="MS PGothic"/>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6C80A740"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1E9D284E"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delta QP / chroma QP offset signalling</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0E1FFAF3"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xml:space="preserve">delta QP and chroma QP offsets are </w:t>
            </w:r>
            <w:proofErr w:type="spellStart"/>
            <w:r w:rsidRPr="007746D2">
              <w:rPr>
                <w:rFonts w:eastAsia="MS PGothic"/>
                <w:szCs w:val="22"/>
                <w:lang w:eastAsia="ja-JP"/>
              </w:rPr>
              <w:t>signalled</w:t>
            </w:r>
            <w:proofErr w:type="spellEnd"/>
            <w:r w:rsidRPr="007746D2">
              <w:rPr>
                <w:rFonts w:eastAsia="MS PGothic"/>
                <w:szCs w:val="22"/>
                <w:lang w:eastAsia="ja-JP"/>
              </w:rPr>
              <w:t xml:space="preserve"> in the palette block</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BEB021B"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1BCD11B"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r>
              <w:rPr>
                <w:rFonts w:eastAsia="MS PGothic"/>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3AE9FB2"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r>
      <w:tr w:rsidR="00FA5274" w:rsidRPr="007746D2" w14:paraId="4B24FBD8" w14:textId="77777777" w:rsidTr="00687EF8">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6D5091"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4:2:2</w:t>
            </w:r>
            <w:r w:rsidRPr="007746D2">
              <w:rPr>
                <w:rFonts w:eastAsia="MS PGothic"/>
                <w:szCs w:val="22"/>
                <w:lang w:eastAsia="ja-JP"/>
              </w:rPr>
              <w:br/>
              <w:t>4:4:4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64B87742"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8/10/14</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13C3FBBE"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Screen-extended high throughput profiles</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609D568D"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xml:space="preserve">Enable tiles and </w:t>
            </w:r>
            <w:proofErr w:type="spellStart"/>
            <w:r w:rsidRPr="007746D2">
              <w:rPr>
                <w:rFonts w:eastAsia="MS PGothic"/>
                <w:szCs w:val="22"/>
                <w:lang w:eastAsia="ja-JP"/>
              </w:rPr>
              <w:t>wavefronts</w:t>
            </w:r>
            <w:proofErr w:type="spellEnd"/>
            <w:r w:rsidRPr="007746D2">
              <w:rPr>
                <w:rFonts w:eastAsia="MS PGothic"/>
                <w:szCs w:val="22"/>
                <w:lang w:eastAsia="ja-JP"/>
              </w:rPr>
              <w:t xml:space="preserve"> in the same bitstream</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0F0E57B6"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4479797"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Apple</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98F57B8" w14:textId="77777777" w:rsidR="00FA5274" w:rsidRPr="007746D2" w:rsidRDefault="00FA5274" w:rsidP="00687EF8">
            <w:pPr>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7746D2">
              <w:rPr>
                <w:rFonts w:eastAsia="MS PGothic"/>
                <w:szCs w:val="22"/>
                <w:lang w:eastAsia="ja-JP"/>
              </w:rPr>
              <w:t> </w:t>
            </w:r>
          </w:p>
        </w:tc>
      </w:tr>
    </w:tbl>
    <w:p w14:paraId="6AD7D998" w14:textId="06900631" w:rsidR="00687EF8" w:rsidRDefault="00FA5274" w:rsidP="00687EF8">
      <w:pPr>
        <w:pStyle w:val="Heading3"/>
        <w:rPr>
          <w:lang w:eastAsia="ja-JP"/>
        </w:rPr>
      </w:pPr>
      <w:r w:rsidRPr="00D81131">
        <w:rPr>
          <w:rFonts w:hint="eastAsia"/>
          <w:lang w:eastAsia="ja-JP"/>
        </w:rPr>
        <w:t>Updates since the last meeting</w:t>
      </w:r>
    </w:p>
    <w:p w14:paraId="5E4A3ED2" w14:textId="539BCDA9" w:rsidR="00687EF8" w:rsidRDefault="00687EF8" w:rsidP="00363352">
      <w:pPr>
        <w:rPr>
          <w:lang w:eastAsia="ja-JP"/>
        </w:rPr>
      </w:pPr>
      <w:r>
        <w:rPr>
          <w:lang w:eastAsia="ja-JP"/>
        </w:rPr>
        <w:t xml:space="preserve">All the SCC and non-intra High Throughput </w:t>
      </w:r>
      <w:del w:id="3" w:author="Teruhiko Suzuki" w:date="2018-11-05T13:39:00Z">
        <w:r w:rsidR="00FA5274" w:rsidRPr="00F3323B">
          <w:delText xml:space="preserve">conformance </w:delText>
        </w:r>
      </w:del>
      <w:r>
        <w:rPr>
          <w:lang w:eastAsia="ja-JP"/>
        </w:rPr>
        <w:t>bitstreams listed in doc</w:t>
      </w:r>
      <w:r w:rsidR="003F1F32">
        <w:rPr>
          <w:lang w:eastAsia="ja-JP"/>
        </w:rPr>
        <w:t>ument JCTVC-</w:t>
      </w:r>
      <w:del w:id="4" w:author="Teruhiko Suzuki" w:date="2018-11-05T13:39:00Z">
        <w:r w:rsidR="00FA5274" w:rsidRPr="00F3323B">
          <w:delText>AD1004</w:delText>
        </w:r>
      </w:del>
      <w:ins w:id="5" w:author="Teruhiko Suzuki" w:date="2018-11-05T13:39:00Z">
        <w:r w:rsidR="003F1F32">
          <w:rPr>
            <w:lang w:eastAsia="ja-JP"/>
          </w:rPr>
          <w:t>AF</w:t>
        </w:r>
        <w:r>
          <w:rPr>
            <w:lang w:eastAsia="ja-JP"/>
          </w:rPr>
          <w:t>1004 were regenerated since the last meeting. They</w:t>
        </w:r>
      </w:ins>
      <w:r>
        <w:rPr>
          <w:lang w:eastAsia="ja-JP"/>
        </w:rPr>
        <w:t xml:space="preserve"> are available </w:t>
      </w:r>
      <w:del w:id="6" w:author="Teruhiko Suzuki" w:date="2018-11-05T13:39:00Z">
        <w:r w:rsidR="00FA5274" w:rsidRPr="00F3323B">
          <w:delText>to</w:delText>
        </w:r>
      </w:del>
      <w:ins w:id="7" w:author="Teruhiko Suzuki" w:date="2018-11-05T13:39:00Z">
        <w:r>
          <w:rPr>
            <w:lang w:eastAsia="ja-JP"/>
          </w:rPr>
          <w:t>for</w:t>
        </w:r>
      </w:ins>
      <w:r>
        <w:rPr>
          <w:lang w:eastAsia="ja-JP"/>
        </w:rPr>
        <w:t xml:space="preserve"> download from the </w:t>
      </w:r>
      <w:proofErr w:type="spellStart"/>
      <w:r>
        <w:rPr>
          <w:lang w:eastAsia="ja-JP"/>
        </w:rPr>
        <w:t>draft</w:t>
      </w:r>
      <w:del w:id="8" w:author="Teruhiko Suzuki" w:date="2018-11-05T13:39:00Z">
        <w:r w:rsidR="00FA5274" w:rsidRPr="00F3323B">
          <w:delText>_SCC</w:delText>
        </w:r>
      </w:del>
      <w:r>
        <w:rPr>
          <w:lang w:eastAsia="ja-JP"/>
        </w:rPr>
        <w:t>_conformance</w:t>
      </w:r>
      <w:proofErr w:type="spellEnd"/>
      <w:r>
        <w:rPr>
          <w:lang w:eastAsia="ja-JP"/>
        </w:rPr>
        <w:t xml:space="preserve"> directory:</w:t>
      </w:r>
    </w:p>
    <w:p w14:paraId="1B2DA5DD" w14:textId="77777777" w:rsidR="00FA5274" w:rsidRPr="00F3323B" w:rsidRDefault="00C07065" w:rsidP="00FA5274">
      <w:pPr>
        <w:ind w:left="360"/>
        <w:rPr>
          <w:del w:id="9" w:author="Teruhiko Suzuki" w:date="2018-11-05T13:39:00Z"/>
        </w:rPr>
      </w:pPr>
      <w:del w:id="10" w:author="Teruhiko Suzuki" w:date="2018-11-05T13:39:00Z">
        <w:r>
          <w:rPr>
            <w:rStyle w:val="Hyperlink"/>
            <w:lang w:val="en-CA"/>
          </w:rPr>
          <w:fldChar w:fldCharType="begin"/>
        </w:r>
        <w:r>
          <w:rPr>
            <w:rStyle w:val="Hyperlink"/>
            <w:lang w:val="en-CA"/>
          </w:rPr>
          <w:delInstrText xml:space="preserve"> HYPERLINK "http://wftp3.itu.int/av-arch/jctvc-site/bitstream_exchange/draft_SCC_conforma</w:delInstrText>
        </w:r>
        <w:r>
          <w:rPr>
            <w:rStyle w:val="Hyperlink"/>
            <w:lang w:val="en-CA"/>
          </w:rPr>
          <w:delInstrText xml:space="preserve">nce/" </w:delInstrText>
        </w:r>
        <w:r>
          <w:rPr>
            <w:rStyle w:val="Hyperlink"/>
            <w:lang w:val="en-CA"/>
          </w:rPr>
          <w:fldChar w:fldCharType="separate"/>
        </w:r>
        <w:r w:rsidR="00FA5274" w:rsidRPr="00F3323B">
          <w:rPr>
            <w:rStyle w:val="Hyperlink"/>
            <w:lang w:val="en-CA"/>
          </w:rPr>
          <w:delText>http://wftp3.itu.int/av-arch/jctvc-site/bitstream_exchange/draft_SCC_conformance/</w:delText>
        </w:r>
        <w:r>
          <w:rPr>
            <w:rStyle w:val="Hyperlink"/>
            <w:lang w:val="en-CA"/>
          </w:rPr>
          <w:fldChar w:fldCharType="end"/>
        </w:r>
      </w:del>
    </w:p>
    <w:p w14:paraId="78377AEE" w14:textId="4EC65877" w:rsidR="00687EF8" w:rsidRPr="00363352" w:rsidRDefault="00C07065">
      <w:pPr>
        <w:ind w:left="360"/>
        <w:rPr>
          <w:ins w:id="11" w:author="Teruhiko Suzuki" w:date="2018-11-05T13:39:00Z"/>
          <w:color w:val="0000FF"/>
          <w:u w:val="single"/>
          <w:lang w:val="en-CA"/>
        </w:rPr>
      </w:pPr>
      <w:ins w:id="12" w:author="Teruhiko Suzuki" w:date="2018-11-05T13:39:00Z">
        <w:r>
          <w:rPr>
            <w:rStyle w:val="Hyperlink"/>
            <w:lang w:val="en-CA"/>
          </w:rPr>
          <w:fldChar w:fldCharType="begin"/>
        </w:r>
        <w:r>
          <w:rPr>
            <w:rStyle w:val="Hyperlink"/>
            <w:lang w:val="en-CA"/>
          </w:rPr>
          <w:instrText xml:space="preserve"> HYPERLINK "http://wftp3.itu.int/av-arch/jctvc-site/bitstream_exchange/draft_conformance/" </w:instrText>
        </w:r>
        <w:r>
          <w:rPr>
            <w:rStyle w:val="Hyperlink"/>
            <w:lang w:val="en-CA"/>
          </w:rPr>
          <w:fldChar w:fldCharType="separate"/>
        </w:r>
        <w:r w:rsidR="00687EF8" w:rsidRPr="00F41790">
          <w:rPr>
            <w:rStyle w:val="Hyperlink"/>
            <w:lang w:val="en-CA"/>
          </w:rPr>
          <w:t>http://wftp3.itu.int/av-arch/jctvc-site/bitstream_exchange/draft_conformance/</w:t>
        </w:r>
        <w:r>
          <w:rPr>
            <w:rStyle w:val="Hyperlink"/>
            <w:lang w:val="en-CA"/>
          </w:rPr>
          <w:fldChar w:fldCharType="end"/>
        </w:r>
      </w:ins>
    </w:p>
    <w:p w14:paraId="7DC21144" w14:textId="4140BE1E" w:rsidR="00FA5274" w:rsidRPr="00363352" w:rsidRDefault="00FA5274">
      <w:r w:rsidRPr="00363352">
        <w:t>The non-intra High Throughput conformance bitstreams are decodable using the latest HM version (HM-16.</w:t>
      </w:r>
      <w:del w:id="13" w:author="Teruhiko Suzuki" w:date="2018-11-05T13:39:00Z">
        <w:r w:rsidRPr="00F3323B">
          <w:delText>18</w:delText>
        </w:r>
      </w:del>
      <w:ins w:id="14" w:author="Teruhiko Suzuki" w:date="2018-11-05T13:39:00Z">
        <w:r w:rsidR="003F1F32">
          <w:t>20</w:t>
        </w:r>
      </w:ins>
      <w:r w:rsidRPr="00363352">
        <w:t xml:space="preserve">) as well as the latest SCM version (HM-16.18+SCM-8.7). All the SCC conformance bitstreams are decodable using the latest SCM version (HM-16.18+SCM-8.7). </w:t>
      </w:r>
    </w:p>
    <w:p w14:paraId="6BCA4C87" w14:textId="77777777" w:rsidR="00F3323B" w:rsidRDefault="00F3323B" w:rsidP="00FA5274">
      <w:pPr>
        <w:rPr>
          <w:del w:id="15" w:author="Teruhiko Suzuki" w:date="2018-11-05T13:39:00Z"/>
          <w:lang w:eastAsia="ja-JP"/>
        </w:rPr>
      </w:pPr>
      <w:del w:id="16" w:author="Teruhiko Suzuki" w:date="2018-11-05T13:39:00Z">
        <w:r>
          <w:rPr>
            <w:rFonts w:hint="eastAsia"/>
            <w:lang w:eastAsia="ja-JP"/>
          </w:rPr>
          <w:delText>Status:</w:delText>
        </w:r>
      </w:del>
    </w:p>
    <w:p w14:paraId="4AE6C9C2" w14:textId="77777777" w:rsidR="00F3323B" w:rsidRDefault="00F3323B" w:rsidP="00F3323B">
      <w:pPr>
        <w:pStyle w:val="ListParagraph"/>
        <w:numPr>
          <w:ilvl w:val="0"/>
          <w:numId w:val="27"/>
        </w:numPr>
        <w:rPr>
          <w:del w:id="17" w:author="Teruhiko Suzuki" w:date="2018-11-05T13:39:00Z"/>
          <w:lang w:eastAsia="ja-JP"/>
        </w:rPr>
      </w:pPr>
      <w:del w:id="18" w:author="Teruhiko Suzuki" w:date="2018-11-05T13:39:00Z">
        <w:r>
          <w:rPr>
            <w:rFonts w:hint="eastAsia"/>
            <w:lang w:eastAsia="ja-JP"/>
          </w:rPr>
          <w:delText xml:space="preserve">JCTVC output document from </w:delText>
        </w:r>
        <w:r>
          <w:rPr>
            <w:lang w:eastAsia="ja-JP"/>
          </w:rPr>
          <w:delText>Ljubljana</w:delText>
        </w:r>
        <w:r>
          <w:rPr>
            <w:rFonts w:hint="eastAsia"/>
            <w:lang w:eastAsia="ja-JP"/>
          </w:rPr>
          <w:delText xml:space="preserve"> meeting (JCTVC-AF1004) is not available yet</w:delText>
        </w:r>
      </w:del>
    </w:p>
    <w:p w14:paraId="12D6F4EA" w14:textId="77777777" w:rsidR="00F3323B" w:rsidRPr="00F3323B" w:rsidRDefault="00F3323B" w:rsidP="00F3323B">
      <w:pPr>
        <w:pStyle w:val="ListParagraph"/>
        <w:numPr>
          <w:ilvl w:val="0"/>
          <w:numId w:val="27"/>
        </w:numPr>
        <w:rPr>
          <w:del w:id="19" w:author="Teruhiko Suzuki" w:date="2018-11-05T13:39:00Z"/>
          <w:lang w:eastAsia="ja-JP"/>
        </w:rPr>
      </w:pPr>
      <w:del w:id="20" w:author="Teruhiko Suzuki" w:date="2018-11-05T13:39:00Z">
        <w:r>
          <w:rPr>
            <w:rFonts w:hint="eastAsia"/>
            <w:lang w:eastAsia="ja-JP"/>
          </w:rPr>
          <w:delText>WG11 output document from Ljubljana meeting (w17730) is not available yet. Therefore DAM ballot has not been started yet.</w:delText>
        </w:r>
      </w:del>
    </w:p>
    <w:p w14:paraId="32F267F5" w14:textId="77777777" w:rsidR="003F1F32" w:rsidRDefault="00687EF8" w:rsidP="00FA5274">
      <w:pPr>
        <w:rPr>
          <w:ins w:id="21" w:author="Teruhiko Suzuki" w:date="2018-11-05T13:39:00Z"/>
          <w:lang w:eastAsia="ja-JP"/>
        </w:rPr>
      </w:pPr>
      <w:ins w:id="22" w:author="Teruhiko Suzuki" w:date="2018-11-05T13:39:00Z">
        <w:r>
          <w:rPr>
            <w:lang w:eastAsia="ja-JP"/>
          </w:rPr>
          <w:t>The following three issues were fixed in the new bitstreams:</w:t>
        </w:r>
      </w:ins>
    </w:p>
    <w:p w14:paraId="191D4ACD" w14:textId="1124BA71" w:rsidR="00FA5274" w:rsidRPr="00363352" w:rsidRDefault="00FA5274" w:rsidP="00FA5274">
      <w:pPr>
        <w:rPr>
          <w:ins w:id="23" w:author="Teruhiko Suzuki" w:date="2018-11-05T13:39:00Z"/>
        </w:rPr>
      </w:pPr>
    </w:p>
    <w:p w14:paraId="7C2C15E8" w14:textId="74D039C4" w:rsidR="00FA5274" w:rsidRPr="00363352" w:rsidRDefault="003F1F32">
      <w:pPr>
        <w:pStyle w:val="ListParagraph"/>
        <w:numPr>
          <w:ilvl w:val="0"/>
          <w:numId w:val="26"/>
        </w:numPr>
        <w:rPr>
          <w:ins w:id="24" w:author="Teruhiko Suzuki" w:date="2018-11-05T13:39:00Z"/>
        </w:rPr>
      </w:pPr>
      <w:ins w:id="25" w:author="Teruhiko Suzuki" w:date="2018-11-05T13:39:00Z">
        <w:r w:rsidRPr="003F1F32">
          <w:t xml:space="preserve">Fixed the level for all bitstreams to match </w:t>
        </w:r>
        <w:r w:rsidR="00FA5274" w:rsidRPr="00363352">
          <w:rPr>
            <w:rFonts w:ascii="Times New Roman" w:hAnsi="Times New Roman"/>
          </w:rPr>
          <w:t xml:space="preserve">the </w:t>
        </w:r>
        <w:r>
          <w:rPr>
            <w:rFonts w:ascii="Times New Roman" w:hAnsi="Times New Roman"/>
          </w:rPr>
          <w:t>resolutions</w:t>
        </w:r>
        <w:r w:rsidR="00FA5274" w:rsidRPr="00363352">
          <w:rPr>
            <w:rFonts w:ascii="Times New Roman" w:hAnsi="Times New Roman"/>
          </w:rPr>
          <w:t>.</w:t>
        </w:r>
      </w:ins>
    </w:p>
    <w:p w14:paraId="42516D6D" w14:textId="1EC70AF4" w:rsidR="00FA5274" w:rsidRPr="00363352" w:rsidRDefault="003F1F32" w:rsidP="00FA5274">
      <w:pPr>
        <w:pStyle w:val="ListParagraph"/>
        <w:numPr>
          <w:ilvl w:val="0"/>
          <w:numId w:val="26"/>
        </w:numPr>
        <w:rPr>
          <w:ins w:id="26" w:author="Teruhiko Suzuki" w:date="2018-11-05T13:39:00Z"/>
        </w:rPr>
      </w:pPr>
      <w:ins w:id="27" w:author="Teruhiko Suzuki" w:date="2018-11-05T13:39:00Z">
        <w:r>
          <w:rPr>
            <w:rFonts w:ascii="Times New Roman" w:hAnsi="Times New Roman"/>
          </w:rPr>
          <w:t xml:space="preserve">As proposed in </w:t>
        </w:r>
        <w:r w:rsidR="00FA5274" w:rsidRPr="00363352">
          <w:rPr>
            <w:rFonts w:ascii="Times New Roman" w:hAnsi="Times New Roman"/>
          </w:rPr>
          <w:t>JCTVC-AE0021</w:t>
        </w:r>
        <w:r>
          <w:rPr>
            <w:rFonts w:ascii="Times New Roman" w:hAnsi="Times New Roman"/>
          </w:rPr>
          <w:t xml:space="preserve">, the </w:t>
        </w:r>
        <w:proofErr w:type="spellStart"/>
        <w:r>
          <w:rPr>
            <w:rFonts w:ascii="Times New Roman" w:hAnsi="Times New Roman"/>
          </w:rPr>
          <w:t>genral_profile_idc</w:t>
        </w:r>
        <w:proofErr w:type="spellEnd"/>
        <w:r>
          <w:rPr>
            <w:rFonts w:ascii="Times New Roman" w:hAnsi="Times New Roman"/>
          </w:rPr>
          <w:t xml:space="preserve"> value for the high throughput SCC conformance bitstreams was set to 11</w:t>
        </w:r>
        <w:r w:rsidR="00FA5274" w:rsidRPr="00363352">
          <w:rPr>
            <w:rFonts w:ascii="Times New Roman" w:hAnsi="Times New Roman"/>
          </w:rPr>
          <w:t xml:space="preserve"> </w:t>
        </w:r>
        <w:r>
          <w:rPr>
            <w:rFonts w:ascii="Times New Roman" w:hAnsi="Times New Roman"/>
          </w:rPr>
          <w:t>to distinguish them</w:t>
        </w:r>
        <w:r w:rsidR="00FA5274" w:rsidRPr="00363352">
          <w:rPr>
            <w:rFonts w:ascii="Times New Roman" w:hAnsi="Times New Roman"/>
          </w:rPr>
          <w:t xml:space="preserve"> </w:t>
        </w:r>
        <w:r>
          <w:rPr>
            <w:rFonts w:ascii="Times New Roman" w:hAnsi="Times New Roman"/>
          </w:rPr>
          <w:t>from the other SCC bitstreams.</w:t>
        </w:r>
        <w:r w:rsidR="00FA5274" w:rsidRPr="00363352">
          <w:rPr>
            <w:rFonts w:ascii="Times New Roman" w:hAnsi="Times New Roman"/>
          </w:rPr>
          <w:t xml:space="preserve"> </w:t>
        </w:r>
      </w:ins>
    </w:p>
    <w:p w14:paraId="48DFCA16" w14:textId="5FFF8FD3" w:rsidR="00FA5274" w:rsidRPr="00363352" w:rsidRDefault="00FA5274" w:rsidP="00FA5274">
      <w:pPr>
        <w:pStyle w:val="ListParagraph"/>
        <w:numPr>
          <w:ilvl w:val="0"/>
          <w:numId w:val="26"/>
        </w:numPr>
        <w:rPr>
          <w:ins w:id="28" w:author="Teruhiko Suzuki" w:date="2018-11-05T13:39:00Z"/>
          <w:rFonts w:ascii="Times New Roman" w:hAnsi="Times New Roman"/>
        </w:rPr>
      </w:pPr>
      <w:ins w:id="29" w:author="Teruhiko Suzuki" w:date="2018-11-05T13:39:00Z">
        <w:r w:rsidRPr="00363352">
          <w:rPr>
            <w:rFonts w:ascii="Times New Roman" w:hAnsi="Times New Roman"/>
          </w:rPr>
          <w:t xml:space="preserve">The value of the syntax element general_max_14bit_constraint_flag </w:t>
        </w:r>
        <w:r w:rsidR="003F1F32">
          <w:rPr>
            <w:rFonts w:ascii="Times New Roman" w:hAnsi="Times New Roman"/>
          </w:rPr>
          <w:t xml:space="preserve">was corrected </w:t>
        </w:r>
        <w:r w:rsidRPr="00363352">
          <w:rPr>
            <w:rFonts w:ascii="Times New Roman" w:hAnsi="Times New Roman"/>
          </w:rPr>
          <w:t>for all the SCC and high throughput non-intra bitstreams.</w:t>
        </w:r>
        <w:r w:rsidR="003F1F32">
          <w:rPr>
            <w:rFonts w:ascii="Times New Roman" w:hAnsi="Times New Roman"/>
          </w:rPr>
          <w:t xml:space="preserve"> </w:t>
        </w:r>
      </w:ins>
    </w:p>
    <w:p w14:paraId="4C587F84" w14:textId="77777777" w:rsidR="00FA5274" w:rsidRPr="005A3E08" w:rsidRDefault="00FA5274" w:rsidP="00FA5274">
      <w:pPr>
        <w:rPr>
          <w:lang w:eastAsia="ja-JP"/>
        </w:rPr>
      </w:pPr>
    </w:p>
    <w:p w14:paraId="7A20B667" w14:textId="77777777" w:rsidR="00FA5274" w:rsidRPr="00126DD6" w:rsidRDefault="00FA5274" w:rsidP="00FA5274">
      <w:pPr>
        <w:pStyle w:val="Heading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(HEVC v.1)</w:t>
      </w:r>
    </w:p>
    <w:p w14:paraId="54028A3F" w14:textId="77777777" w:rsidR="00FA5274" w:rsidRDefault="00FA5274" w:rsidP="00FA5274">
      <w:pPr>
        <w:rPr>
          <w:lang w:val="en-CA" w:eastAsia="ja-JP"/>
        </w:rPr>
      </w:pPr>
      <w:r>
        <w:rPr>
          <w:rFonts w:hint="eastAsia"/>
          <w:lang w:val="en-CA" w:eastAsia="ja-JP"/>
        </w:rPr>
        <w:t>The following bitstreams were originally planned to generate and the yellow highlighted bitstreams are not generated yet.</w:t>
      </w:r>
    </w:p>
    <w:p w14:paraId="007E8442" w14:textId="77777777" w:rsidR="00FA5274" w:rsidRDefault="00FA5274" w:rsidP="00FA5274">
      <w:pPr>
        <w:rPr>
          <w:lang w:val="en-CA" w:eastAsia="ja-JP"/>
        </w:rPr>
      </w:pPr>
    </w:p>
    <w:p w14:paraId="10A484A3" w14:textId="77777777" w:rsidR="00FA5274" w:rsidRDefault="00FA5274" w:rsidP="00FA5274">
      <w:pPr>
        <w:jc w:val="center"/>
        <w:rPr>
          <w:lang w:val="en-CA" w:eastAsia="ja-JP"/>
        </w:rPr>
      </w:pPr>
      <w:r>
        <w:rPr>
          <w:rFonts w:hint="eastAsia"/>
          <w:lang w:val="en-CA" w:eastAsia="ja-JP"/>
        </w:rPr>
        <w:t>Table: Candidates of HEVC conformance test features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1559"/>
        <w:gridCol w:w="993"/>
        <w:gridCol w:w="3260"/>
        <w:gridCol w:w="1559"/>
      </w:tblGrid>
      <w:tr w:rsidR="00FA5274" w:rsidRPr="0046134B" w14:paraId="33D751D9" w14:textId="77777777" w:rsidTr="00687EF8">
        <w:tc>
          <w:tcPr>
            <w:tcW w:w="675" w:type="dxa"/>
            <w:shd w:val="clear" w:color="auto" w:fill="auto"/>
          </w:tcPr>
          <w:p w14:paraId="12811E96" w14:textId="77777777" w:rsidR="00FA5274" w:rsidRPr="0046134B" w:rsidRDefault="00FA5274" w:rsidP="00687EF8">
            <w:pPr>
              <w:rPr>
                <w:lang w:val="en-CA" w:eastAsia="ja-JP"/>
              </w:rPr>
            </w:pPr>
          </w:p>
        </w:tc>
        <w:tc>
          <w:tcPr>
            <w:tcW w:w="1276" w:type="dxa"/>
            <w:shd w:val="clear" w:color="auto" w:fill="auto"/>
          </w:tcPr>
          <w:p w14:paraId="7E7F1666" w14:textId="77777777" w:rsidR="00FA5274" w:rsidRPr="0046134B" w:rsidRDefault="00FA5274" w:rsidP="00687EF8">
            <w:pPr>
              <w:rPr>
                <w:lang w:val="en-CA" w:eastAsia="ja-JP"/>
              </w:rPr>
            </w:pPr>
            <w:r w:rsidRPr="0046134B">
              <w:rPr>
                <w:rFonts w:hint="eastAsia"/>
                <w:lang w:val="en-CA" w:eastAsia="ja-JP"/>
              </w:rPr>
              <w:t>Categories</w:t>
            </w:r>
          </w:p>
        </w:tc>
        <w:tc>
          <w:tcPr>
            <w:tcW w:w="1559" w:type="dxa"/>
            <w:shd w:val="clear" w:color="auto" w:fill="auto"/>
          </w:tcPr>
          <w:p w14:paraId="6C8B4E8F" w14:textId="77777777" w:rsidR="00FA5274" w:rsidRPr="0046134B" w:rsidRDefault="00FA5274" w:rsidP="00687EF8">
            <w:pPr>
              <w:rPr>
                <w:lang w:val="en-CA" w:eastAsia="ja-JP"/>
              </w:rPr>
            </w:pPr>
            <w:r w:rsidRPr="0046134B">
              <w:rPr>
                <w:rFonts w:hint="eastAsia"/>
                <w:lang w:val="en-CA" w:eastAsia="ja-JP"/>
              </w:rPr>
              <w:t>Sub categories</w:t>
            </w:r>
          </w:p>
        </w:tc>
        <w:tc>
          <w:tcPr>
            <w:tcW w:w="993" w:type="dxa"/>
          </w:tcPr>
          <w:p w14:paraId="3751C401" w14:textId="77777777" w:rsidR="00FA5274" w:rsidRPr="0046134B" w:rsidRDefault="00FA5274" w:rsidP="00687EF8">
            <w:pPr>
              <w:rPr>
                <w:lang w:val="en-CA" w:eastAsia="ja-JP"/>
              </w:rPr>
            </w:pPr>
            <w:r w:rsidRPr="0046134B">
              <w:rPr>
                <w:rFonts w:hint="eastAsia"/>
                <w:lang w:val="en-CA" w:eastAsia="ja-JP"/>
              </w:rPr>
              <w:t>Feature Code</w:t>
            </w:r>
          </w:p>
        </w:tc>
        <w:tc>
          <w:tcPr>
            <w:tcW w:w="3260" w:type="dxa"/>
            <w:shd w:val="clear" w:color="auto" w:fill="auto"/>
          </w:tcPr>
          <w:p w14:paraId="56D91E2C" w14:textId="77777777" w:rsidR="00FA5274" w:rsidRPr="0046134B" w:rsidRDefault="00FA5274" w:rsidP="00687EF8">
            <w:pPr>
              <w:rPr>
                <w:lang w:val="en-CA" w:eastAsia="ja-JP"/>
              </w:rPr>
            </w:pPr>
            <w:r w:rsidRPr="0046134B">
              <w:rPr>
                <w:rFonts w:hint="eastAsia"/>
                <w:lang w:val="en-CA" w:eastAsia="ja-JP"/>
              </w:rPr>
              <w:t>Bitstream features</w:t>
            </w:r>
          </w:p>
        </w:tc>
        <w:tc>
          <w:tcPr>
            <w:tcW w:w="1559" w:type="dxa"/>
            <w:shd w:val="clear" w:color="auto" w:fill="auto"/>
          </w:tcPr>
          <w:p w14:paraId="62676695" w14:textId="77777777" w:rsidR="00FA5274" w:rsidRPr="0046134B" w:rsidRDefault="00FA5274" w:rsidP="00687EF8">
            <w:pPr>
              <w:rPr>
                <w:lang w:val="en-CA" w:eastAsia="ja-JP"/>
              </w:rPr>
            </w:pPr>
            <w:r w:rsidRPr="0046134B">
              <w:rPr>
                <w:rFonts w:hint="eastAsia"/>
                <w:lang w:val="en-CA" w:eastAsia="ja-JP"/>
              </w:rPr>
              <w:t>Volunteers</w:t>
            </w:r>
          </w:p>
        </w:tc>
      </w:tr>
      <w:tr w:rsidR="00FA5274" w:rsidRPr="0046134B" w14:paraId="4E2ED85C" w14:textId="77777777" w:rsidTr="00687EF8">
        <w:tc>
          <w:tcPr>
            <w:tcW w:w="675" w:type="dxa"/>
            <w:vMerge w:val="restart"/>
            <w:shd w:val="clear" w:color="auto" w:fill="auto"/>
          </w:tcPr>
          <w:p w14:paraId="666BC500" w14:textId="77777777" w:rsidR="00FA5274" w:rsidRPr="0046134B" w:rsidRDefault="00FA5274" w:rsidP="00687EF8">
            <w:pPr>
              <w:rPr>
                <w:lang w:val="en-CA" w:eastAsia="ja-JP"/>
              </w:rPr>
            </w:pPr>
          </w:p>
        </w:tc>
        <w:tc>
          <w:tcPr>
            <w:tcW w:w="1276" w:type="dxa"/>
            <w:shd w:val="clear" w:color="auto" w:fill="auto"/>
          </w:tcPr>
          <w:p w14:paraId="4F7182AA" w14:textId="77777777" w:rsidR="00FA5274" w:rsidRPr="0046134B" w:rsidRDefault="00FA5274" w:rsidP="00687EF8">
            <w:pPr>
              <w:rPr>
                <w:lang w:val="en-CA" w:eastAsia="ja-JP"/>
              </w:rPr>
            </w:pPr>
            <w:r w:rsidRPr="0046134B">
              <w:rPr>
                <w:rFonts w:hint="eastAsia"/>
                <w:lang w:val="en-CA" w:eastAsia="ja-JP"/>
              </w:rPr>
              <w:t>Intra coding</w:t>
            </w:r>
          </w:p>
        </w:tc>
        <w:tc>
          <w:tcPr>
            <w:tcW w:w="1559" w:type="dxa"/>
            <w:shd w:val="clear" w:color="auto" w:fill="auto"/>
          </w:tcPr>
          <w:p w14:paraId="50AEA2A7" w14:textId="77777777" w:rsidR="00FA5274" w:rsidRPr="0046134B" w:rsidRDefault="00FA5274" w:rsidP="00687EF8">
            <w:pPr>
              <w:rPr>
                <w:lang w:val="en-CA" w:eastAsia="ja-JP"/>
              </w:rPr>
            </w:pPr>
            <w:r w:rsidRPr="0046134B">
              <w:rPr>
                <w:rFonts w:hint="eastAsia"/>
                <w:lang w:val="en-CA" w:eastAsia="ja-JP"/>
              </w:rPr>
              <w:t>Intra prediction</w:t>
            </w:r>
          </w:p>
        </w:tc>
        <w:tc>
          <w:tcPr>
            <w:tcW w:w="993" w:type="dxa"/>
          </w:tcPr>
          <w:p w14:paraId="56A2B3EA" w14:textId="77777777" w:rsidR="00FA5274" w:rsidRPr="0046134B" w:rsidRDefault="00FA5274" w:rsidP="00687EF8">
            <w:pPr>
              <w:spacing w:after="136"/>
              <w:rPr>
                <w:noProof/>
                <w:lang w:eastAsia="ja-JP"/>
              </w:rPr>
            </w:pPr>
            <w:r w:rsidRPr="0046134B">
              <w:rPr>
                <w:rFonts w:hint="eastAsia"/>
                <w:noProof/>
                <w:lang w:eastAsia="ja-JP"/>
              </w:rPr>
              <w:t>IPRED</w:t>
            </w:r>
          </w:p>
        </w:tc>
        <w:tc>
          <w:tcPr>
            <w:tcW w:w="3260" w:type="dxa"/>
            <w:shd w:val="clear" w:color="auto" w:fill="auto"/>
          </w:tcPr>
          <w:p w14:paraId="3ADCEA48" w14:textId="77777777" w:rsidR="00FA5274" w:rsidRPr="0046134B" w:rsidRDefault="00FA5274" w:rsidP="00687EF8">
            <w:pPr>
              <w:spacing w:after="136"/>
              <w:rPr>
                <w:noProof/>
                <w:lang w:eastAsia="ko-KR"/>
              </w:rPr>
            </w:pPr>
            <w:r w:rsidRPr="0046134B">
              <w:rPr>
                <w:noProof/>
                <w:lang w:eastAsia="ko-KR"/>
              </w:rPr>
              <w:t>Functional stage: Decoding of intra PU.</w:t>
            </w:r>
          </w:p>
          <w:p w14:paraId="48149091" w14:textId="77777777" w:rsidR="00FA5274" w:rsidRPr="0046134B" w:rsidRDefault="00FA5274" w:rsidP="00687EF8">
            <w:pPr>
              <w:rPr>
                <w:lang w:val="en-CA" w:eastAsia="ja-JP"/>
              </w:rPr>
            </w:pPr>
            <w:r w:rsidRPr="0046134B">
              <w:rPr>
                <w:noProof/>
                <w:lang w:eastAsia="ko-KR"/>
              </w:rPr>
              <w:t>Purpose: Check that the decoder can properly decode all values of intraPredMode for different Luma and Chroma transform block sizes.</w:t>
            </w:r>
          </w:p>
        </w:tc>
        <w:tc>
          <w:tcPr>
            <w:tcW w:w="1559" w:type="dxa"/>
            <w:shd w:val="clear" w:color="auto" w:fill="auto"/>
          </w:tcPr>
          <w:p w14:paraId="57FADE4B" w14:textId="77777777" w:rsidR="00FA5274" w:rsidRPr="0046134B" w:rsidRDefault="00FA5274" w:rsidP="00687EF8">
            <w:pPr>
              <w:rPr>
                <w:lang w:val="en-CA" w:eastAsia="ja-JP"/>
              </w:rPr>
            </w:pPr>
            <w:r w:rsidRPr="0046134B">
              <w:rPr>
                <w:rFonts w:hint="eastAsia"/>
                <w:lang w:val="en-CA" w:eastAsia="ja-JP"/>
              </w:rPr>
              <w:t xml:space="preserve">C.S. Lim, F. Bossen, </w:t>
            </w:r>
            <w:r w:rsidRPr="0046134B">
              <w:rPr>
                <w:szCs w:val="24"/>
                <w:lang w:val="de-DE" w:eastAsia="de-DE"/>
              </w:rPr>
              <w:t>J. Lainema</w:t>
            </w:r>
            <w:r w:rsidRPr="0046134B">
              <w:rPr>
                <w:rFonts w:hint="eastAsia"/>
                <w:lang w:val="en-CA" w:eastAsia="ja-JP"/>
              </w:rPr>
              <w:t>, K. Sugimoto</w:t>
            </w:r>
          </w:p>
        </w:tc>
      </w:tr>
      <w:tr w:rsidR="00FA5274" w:rsidRPr="0046134B" w14:paraId="4A63AA77" w14:textId="77777777" w:rsidTr="00687EF8">
        <w:tc>
          <w:tcPr>
            <w:tcW w:w="675" w:type="dxa"/>
            <w:vMerge/>
            <w:shd w:val="clear" w:color="auto" w:fill="auto"/>
          </w:tcPr>
          <w:p w14:paraId="762F1796" w14:textId="77777777" w:rsidR="00FA5274" w:rsidRPr="0046134B" w:rsidRDefault="00FA5274" w:rsidP="00687EF8">
            <w:pPr>
              <w:rPr>
                <w:lang w:val="en-CA" w:eastAsia="ja-JP"/>
              </w:rPr>
            </w:pPr>
          </w:p>
        </w:tc>
        <w:tc>
          <w:tcPr>
            <w:tcW w:w="1276" w:type="dxa"/>
            <w:shd w:val="clear" w:color="auto" w:fill="auto"/>
          </w:tcPr>
          <w:p w14:paraId="07A8D15A" w14:textId="77777777" w:rsidR="00FA5274" w:rsidRPr="0046134B" w:rsidRDefault="00FA5274" w:rsidP="00687EF8">
            <w:pPr>
              <w:rPr>
                <w:lang w:val="en-CA" w:eastAsia="ja-JP"/>
              </w:rPr>
            </w:pPr>
          </w:p>
        </w:tc>
        <w:tc>
          <w:tcPr>
            <w:tcW w:w="1559" w:type="dxa"/>
            <w:shd w:val="clear" w:color="auto" w:fill="auto"/>
          </w:tcPr>
          <w:p w14:paraId="727426E9" w14:textId="77777777" w:rsidR="00FA5274" w:rsidRPr="0046134B" w:rsidRDefault="00FA5274" w:rsidP="00687EF8">
            <w:pPr>
              <w:rPr>
                <w:lang w:val="en-CA" w:eastAsia="ja-JP"/>
              </w:rPr>
            </w:pPr>
            <w:r w:rsidRPr="0046134B">
              <w:rPr>
                <w:rFonts w:hint="eastAsia"/>
                <w:lang w:val="en-CA" w:eastAsia="ja-JP"/>
              </w:rPr>
              <w:t>Constraint intra prediction</w:t>
            </w:r>
          </w:p>
        </w:tc>
        <w:tc>
          <w:tcPr>
            <w:tcW w:w="993" w:type="dxa"/>
          </w:tcPr>
          <w:p w14:paraId="6D05A1D7" w14:textId="77777777" w:rsidR="00FA5274" w:rsidRPr="0046134B" w:rsidRDefault="00FA5274" w:rsidP="00687EF8">
            <w:pPr>
              <w:rPr>
                <w:noProof/>
                <w:lang w:eastAsia="ja-JP"/>
              </w:rPr>
            </w:pPr>
            <w:r w:rsidRPr="0046134B">
              <w:rPr>
                <w:rFonts w:hint="eastAsia"/>
                <w:noProof/>
                <w:lang w:eastAsia="ja-JP"/>
              </w:rPr>
              <w:t>CIP</w:t>
            </w:r>
          </w:p>
        </w:tc>
        <w:tc>
          <w:tcPr>
            <w:tcW w:w="3260" w:type="dxa"/>
            <w:shd w:val="clear" w:color="auto" w:fill="auto"/>
          </w:tcPr>
          <w:p w14:paraId="0C1EB636" w14:textId="77777777" w:rsidR="00FA5274" w:rsidRPr="0046134B" w:rsidRDefault="00FA5274" w:rsidP="00687EF8">
            <w:pPr>
              <w:rPr>
                <w:noProof/>
                <w:lang w:eastAsia="ko-KR"/>
              </w:rPr>
            </w:pPr>
            <w:r w:rsidRPr="0046134B">
              <w:rPr>
                <w:noProof/>
                <w:lang w:eastAsia="ko-KR"/>
              </w:rPr>
              <w:t>Functional stage: Decoding of intra PU in non-intra slice when constrained_intra_pred_flag is set to one</w:t>
            </w:r>
          </w:p>
          <w:p w14:paraId="1140E7E6" w14:textId="77777777" w:rsidR="00FA5274" w:rsidRPr="0046134B" w:rsidRDefault="00FA5274" w:rsidP="00687EF8">
            <w:pPr>
              <w:rPr>
                <w:lang w:val="en-CA" w:eastAsia="ja-JP"/>
              </w:rPr>
            </w:pPr>
            <w:r w:rsidRPr="0046134B">
              <w:rPr>
                <w:noProof/>
                <w:lang w:eastAsia="ko-KR"/>
              </w:rPr>
              <w:t>Purpose: Check that the decoder can properly perform reference sample substitution process.</w:t>
            </w:r>
          </w:p>
        </w:tc>
        <w:tc>
          <w:tcPr>
            <w:tcW w:w="1559" w:type="dxa"/>
            <w:shd w:val="clear" w:color="auto" w:fill="auto"/>
          </w:tcPr>
          <w:p w14:paraId="020D1177" w14:textId="77777777" w:rsidR="00FA5274" w:rsidRPr="0046134B" w:rsidRDefault="00FA5274" w:rsidP="00687EF8">
            <w:pPr>
              <w:rPr>
                <w:lang w:val="en-CA" w:eastAsia="ja-JP"/>
              </w:rPr>
            </w:pPr>
            <w:r w:rsidRPr="0046134B">
              <w:rPr>
                <w:rFonts w:hint="eastAsia"/>
                <w:lang w:val="en-CA" w:eastAsia="ja-JP"/>
              </w:rPr>
              <w:t>C.S. Lim, K. Chono</w:t>
            </w:r>
          </w:p>
        </w:tc>
      </w:tr>
      <w:tr w:rsidR="00FA5274" w:rsidRPr="0046134B" w14:paraId="193DF602" w14:textId="77777777" w:rsidTr="00687EF8">
        <w:tc>
          <w:tcPr>
            <w:tcW w:w="675" w:type="dxa"/>
            <w:vMerge/>
            <w:shd w:val="clear" w:color="auto" w:fill="auto"/>
          </w:tcPr>
          <w:p w14:paraId="6C8F85D3" w14:textId="77777777" w:rsidR="00FA5274" w:rsidRPr="0046134B" w:rsidRDefault="00FA5274" w:rsidP="00687EF8">
            <w:pPr>
              <w:rPr>
                <w:lang w:val="en-CA" w:eastAsia="ja-JP"/>
              </w:rPr>
            </w:pPr>
          </w:p>
        </w:tc>
        <w:tc>
          <w:tcPr>
            <w:tcW w:w="1276" w:type="dxa"/>
            <w:shd w:val="clear" w:color="auto" w:fill="auto"/>
          </w:tcPr>
          <w:p w14:paraId="590DE464" w14:textId="77777777" w:rsidR="00FA5274" w:rsidRPr="0046134B" w:rsidRDefault="00FA5274" w:rsidP="00687EF8">
            <w:pPr>
              <w:rPr>
                <w:lang w:val="en-CA" w:eastAsia="ja-JP"/>
              </w:rPr>
            </w:pPr>
            <w:r w:rsidRPr="0046134B">
              <w:rPr>
                <w:rFonts w:hint="eastAsia"/>
                <w:lang w:val="en-CA" w:eastAsia="ja-JP"/>
              </w:rPr>
              <w:t>Inter frame coding</w:t>
            </w:r>
          </w:p>
        </w:tc>
        <w:tc>
          <w:tcPr>
            <w:tcW w:w="1559" w:type="dxa"/>
            <w:shd w:val="clear" w:color="auto" w:fill="auto"/>
          </w:tcPr>
          <w:p w14:paraId="04FFAA05" w14:textId="77777777" w:rsidR="00FA5274" w:rsidRPr="0046134B" w:rsidRDefault="00FA5274" w:rsidP="00687EF8">
            <w:pPr>
              <w:rPr>
                <w:lang w:val="en-CA" w:eastAsia="ja-JP"/>
              </w:rPr>
            </w:pPr>
            <w:r w:rsidRPr="0046134B">
              <w:rPr>
                <w:rFonts w:hint="eastAsia"/>
                <w:lang w:val="en-CA" w:eastAsia="ja-JP"/>
              </w:rPr>
              <w:t>AMVP</w:t>
            </w:r>
          </w:p>
        </w:tc>
        <w:tc>
          <w:tcPr>
            <w:tcW w:w="993" w:type="dxa"/>
          </w:tcPr>
          <w:p w14:paraId="5F2A458D" w14:textId="77777777" w:rsidR="00FA5274" w:rsidRPr="000415D9" w:rsidRDefault="00FA5274" w:rsidP="00687EF8">
            <w:pPr>
              <w:tabs>
                <w:tab w:val="clear" w:pos="360"/>
                <w:tab w:val="clear" w:pos="720"/>
                <w:tab w:val="clear" w:pos="1080"/>
                <w:tab w:val="clear" w:pos="1440"/>
              </w:tabs>
              <w:overflowPunct/>
              <w:autoSpaceDE/>
              <w:autoSpaceDN/>
              <w:adjustRightInd/>
              <w:textAlignment w:val="auto"/>
              <w:rPr>
                <w:rFonts w:eastAsia="MS PGothic"/>
                <w:sz w:val="24"/>
                <w:szCs w:val="24"/>
                <w:lang w:eastAsia="ja-JP"/>
              </w:rPr>
            </w:pPr>
            <w:r w:rsidRPr="000415D9">
              <w:rPr>
                <w:rFonts w:eastAsia="MS PGothic" w:hint="eastAsia"/>
                <w:sz w:val="24"/>
                <w:szCs w:val="24"/>
                <w:lang w:eastAsia="ja-JP"/>
              </w:rPr>
              <w:t>AMVP</w:t>
            </w:r>
          </w:p>
        </w:tc>
        <w:tc>
          <w:tcPr>
            <w:tcW w:w="3260" w:type="dxa"/>
            <w:shd w:val="clear" w:color="auto" w:fill="auto"/>
          </w:tcPr>
          <w:p w14:paraId="73BB13DA" w14:textId="77777777" w:rsidR="00FA5274" w:rsidRPr="000415D9" w:rsidRDefault="00FA5274" w:rsidP="00687EF8">
            <w:pPr>
              <w:tabs>
                <w:tab w:val="clear" w:pos="360"/>
                <w:tab w:val="clear" w:pos="720"/>
                <w:tab w:val="clear" w:pos="1080"/>
                <w:tab w:val="clear" w:pos="1440"/>
              </w:tabs>
              <w:overflowPunct/>
              <w:autoSpaceDE/>
              <w:autoSpaceDN/>
              <w:adjustRightInd/>
              <w:textAlignment w:val="auto"/>
              <w:rPr>
                <w:rFonts w:ascii="MS PGothic" w:eastAsia="MS PGothic" w:hAnsi="MS PGothic" w:cs="MS PGothic"/>
                <w:sz w:val="24"/>
                <w:szCs w:val="24"/>
                <w:lang w:eastAsia="ja-JP"/>
              </w:rPr>
            </w:pPr>
            <w:r w:rsidRPr="000415D9">
              <w:rPr>
                <w:rFonts w:eastAsia="MS PGothic"/>
                <w:sz w:val="24"/>
                <w:szCs w:val="24"/>
                <w:lang w:eastAsia="ja-JP"/>
              </w:rPr>
              <w:t xml:space="preserve">Check whether motion vector prediction candidate generation and signalling perform correctly. </w:t>
            </w:r>
          </w:p>
          <w:p w14:paraId="6AF58608" w14:textId="77777777" w:rsidR="00FA5274" w:rsidRPr="000415D9" w:rsidRDefault="00FA5274" w:rsidP="00687EF8">
            <w:pPr>
              <w:tabs>
                <w:tab w:val="clear" w:pos="360"/>
                <w:tab w:val="clear" w:pos="720"/>
                <w:tab w:val="clear" w:pos="1080"/>
                <w:tab w:val="clear" w:pos="1440"/>
              </w:tabs>
              <w:overflowPunct/>
              <w:autoSpaceDE/>
              <w:autoSpaceDN/>
              <w:adjustRightInd/>
              <w:textAlignment w:val="auto"/>
              <w:rPr>
                <w:rFonts w:ascii="MS PGothic" w:eastAsia="MS PGothic" w:hAnsi="MS PGothic" w:cs="MS PGothic"/>
                <w:sz w:val="24"/>
                <w:szCs w:val="24"/>
                <w:lang w:eastAsia="ja-JP"/>
              </w:rPr>
            </w:pPr>
            <w:r w:rsidRPr="000415D9">
              <w:rPr>
                <w:rFonts w:eastAsia="MS PGothic"/>
                <w:sz w:val="24"/>
                <w:szCs w:val="24"/>
                <w:lang w:eastAsia="ja-JP"/>
              </w:rPr>
              <w:t xml:space="preserve">Check the process when neighboring PUs have various partition mode, prediction mode, reference index, </w:t>
            </w:r>
            <w:proofErr w:type="spellStart"/>
            <w:r w:rsidRPr="000415D9">
              <w:rPr>
                <w:rFonts w:eastAsia="MS PGothic"/>
                <w:sz w:val="24"/>
                <w:szCs w:val="24"/>
                <w:lang w:eastAsia="ja-JP"/>
              </w:rPr>
              <w:t>inter_pred_idc</w:t>
            </w:r>
            <w:proofErr w:type="spellEnd"/>
            <w:r w:rsidRPr="000415D9">
              <w:rPr>
                <w:rFonts w:eastAsia="MS PGothic"/>
                <w:sz w:val="24"/>
                <w:szCs w:val="24"/>
                <w:lang w:eastAsia="ja-JP"/>
              </w:rPr>
              <w:t xml:space="preserve">, </w:t>
            </w:r>
            <w:proofErr w:type="gramStart"/>
            <w:r w:rsidRPr="000415D9">
              <w:rPr>
                <w:rFonts w:eastAsia="MS PGothic"/>
                <w:sz w:val="24"/>
                <w:szCs w:val="24"/>
                <w:lang w:eastAsia="ja-JP"/>
              </w:rPr>
              <w:t>etc..</w:t>
            </w:r>
            <w:proofErr w:type="gramEnd"/>
          </w:p>
          <w:p w14:paraId="6823DA10" w14:textId="77777777" w:rsidR="00FA5274" w:rsidRPr="000415D9" w:rsidRDefault="00FA5274" w:rsidP="00687EF8">
            <w:pPr>
              <w:tabs>
                <w:tab w:val="clear" w:pos="360"/>
                <w:tab w:val="clear" w:pos="720"/>
                <w:tab w:val="clear" w:pos="1080"/>
                <w:tab w:val="clear" w:pos="1440"/>
              </w:tabs>
              <w:overflowPunct/>
              <w:autoSpaceDE/>
              <w:autoSpaceDN/>
              <w:adjustRightInd/>
              <w:textAlignment w:val="auto"/>
              <w:rPr>
                <w:rFonts w:ascii="MS PGothic" w:eastAsia="MS PGothic" w:hAnsi="MS PGothic" w:cs="MS PGothic"/>
                <w:sz w:val="24"/>
                <w:szCs w:val="24"/>
                <w:lang w:eastAsia="ja-JP"/>
              </w:rPr>
            </w:pPr>
            <w:r w:rsidRPr="000415D9">
              <w:rPr>
                <w:rFonts w:eastAsia="MS PGothic"/>
                <w:sz w:val="24"/>
                <w:szCs w:val="24"/>
                <w:lang w:eastAsia="ja-JP"/>
              </w:rPr>
              <w:t>Related syntax element: mvp_l0_flag, mvp_l1_flag</w:t>
            </w:r>
          </w:p>
        </w:tc>
        <w:tc>
          <w:tcPr>
            <w:tcW w:w="1559" w:type="dxa"/>
            <w:shd w:val="clear" w:color="auto" w:fill="auto"/>
          </w:tcPr>
          <w:p w14:paraId="42718D13" w14:textId="77777777" w:rsidR="00FA5274" w:rsidRPr="0046134B" w:rsidRDefault="00FA5274" w:rsidP="00687EF8">
            <w:pPr>
              <w:rPr>
                <w:lang w:val="en-CA" w:eastAsia="ja-JP"/>
              </w:rPr>
            </w:pPr>
            <w:r w:rsidRPr="0046134B">
              <w:rPr>
                <w:rFonts w:hint="eastAsia"/>
                <w:lang w:val="en-CA" w:eastAsia="ja-JP"/>
              </w:rPr>
              <w:t>C. Kim, M. Zhou, Y. -W. Huang</w:t>
            </w:r>
          </w:p>
        </w:tc>
      </w:tr>
      <w:tr w:rsidR="00FA5274" w:rsidRPr="0046134B" w14:paraId="037400BD" w14:textId="77777777" w:rsidTr="00687EF8">
        <w:tc>
          <w:tcPr>
            <w:tcW w:w="675" w:type="dxa"/>
            <w:vMerge/>
            <w:shd w:val="clear" w:color="auto" w:fill="auto"/>
          </w:tcPr>
          <w:p w14:paraId="791377F9" w14:textId="77777777" w:rsidR="00FA5274" w:rsidRPr="0046134B" w:rsidRDefault="00FA5274" w:rsidP="00687EF8">
            <w:pPr>
              <w:rPr>
                <w:lang w:val="en-CA" w:eastAsia="ja-JP"/>
              </w:rPr>
            </w:pPr>
          </w:p>
        </w:tc>
        <w:tc>
          <w:tcPr>
            <w:tcW w:w="1276" w:type="dxa"/>
            <w:shd w:val="clear" w:color="auto" w:fill="auto"/>
          </w:tcPr>
          <w:p w14:paraId="7AEE9612" w14:textId="77777777" w:rsidR="00FA5274" w:rsidRPr="0046134B" w:rsidRDefault="00FA5274" w:rsidP="00687EF8">
            <w:pPr>
              <w:rPr>
                <w:lang w:val="en-CA" w:eastAsia="ja-JP"/>
              </w:rPr>
            </w:pPr>
          </w:p>
        </w:tc>
        <w:tc>
          <w:tcPr>
            <w:tcW w:w="1559" w:type="dxa"/>
            <w:shd w:val="clear" w:color="auto" w:fill="auto"/>
          </w:tcPr>
          <w:p w14:paraId="2E003217" w14:textId="77777777" w:rsidR="00FA5274" w:rsidRPr="0046134B" w:rsidRDefault="00FA5274" w:rsidP="00687EF8">
            <w:pPr>
              <w:rPr>
                <w:lang w:val="en-CA" w:eastAsia="ja-JP"/>
              </w:rPr>
            </w:pPr>
            <w:r w:rsidRPr="0046134B">
              <w:rPr>
                <w:rFonts w:hint="eastAsia"/>
                <w:lang w:val="en-CA" w:eastAsia="ja-JP"/>
              </w:rPr>
              <w:t>MVs</w:t>
            </w:r>
          </w:p>
        </w:tc>
        <w:tc>
          <w:tcPr>
            <w:tcW w:w="993" w:type="dxa"/>
          </w:tcPr>
          <w:p w14:paraId="588E7871" w14:textId="77777777" w:rsidR="00FA5274" w:rsidRPr="0046134B" w:rsidRDefault="00FA5274" w:rsidP="00687EF8">
            <w:pPr>
              <w:rPr>
                <w:lang w:eastAsia="ja-JP"/>
              </w:rPr>
            </w:pPr>
            <w:r w:rsidRPr="0046134B">
              <w:rPr>
                <w:rFonts w:hint="eastAsia"/>
                <w:lang w:eastAsia="ja-JP"/>
              </w:rPr>
              <w:t>MV</w:t>
            </w:r>
          </w:p>
        </w:tc>
        <w:tc>
          <w:tcPr>
            <w:tcW w:w="3260" w:type="dxa"/>
            <w:shd w:val="clear" w:color="auto" w:fill="auto"/>
          </w:tcPr>
          <w:p w14:paraId="6CAF69F4" w14:textId="77777777" w:rsidR="00FA5274" w:rsidRPr="0046134B" w:rsidRDefault="00FA5274" w:rsidP="00687EF8">
            <w:pPr>
              <w:rPr>
                <w:lang w:val="en-CA" w:eastAsia="ja-JP"/>
              </w:rPr>
            </w:pPr>
            <w:r w:rsidRPr="0046134B">
              <w:t>maximum number of motion vectors permitted per CTU</w:t>
            </w:r>
          </w:p>
        </w:tc>
        <w:tc>
          <w:tcPr>
            <w:tcW w:w="1559" w:type="dxa"/>
            <w:shd w:val="clear" w:color="auto" w:fill="auto"/>
          </w:tcPr>
          <w:p w14:paraId="2080ACDB" w14:textId="77777777" w:rsidR="00FA5274" w:rsidRPr="0046134B" w:rsidRDefault="00FA5274" w:rsidP="00687EF8">
            <w:pPr>
              <w:rPr>
                <w:lang w:val="en-CA" w:eastAsia="ja-JP"/>
              </w:rPr>
            </w:pPr>
          </w:p>
        </w:tc>
      </w:tr>
      <w:tr w:rsidR="00FA5274" w:rsidRPr="0046134B" w14:paraId="380761F4" w14:textId="77777777" w:rsidTr="00687EF8">
        <w:tc>
          <w:tcPr>
            <w:tcW w:w="675" w:type="dxa"/>
            <w:vMerge/>
            <w:shd w:val="clear" w:color="auto" w:fill="auto"/>
          </w:tcPr>
          <w:p w14:paraId="144D0876" w14:textId="77777777" w:rsidR="00FA5274" w:rsidRPr="0046134B" w:rsidRDefault="00FA5274" w:rsidP="00687EF8">
            <w:pPr>
              <w:rPr>
                <w:lang w:val="en-CA" w:eastAsia="ja-JP"/>
              </w:rPr>
            </w:pPr>
          </w:p>
        </w:tc>
        <w:tc>
          <w:tcPr>
            <w:tcW w:w="1276" w:type="dxa"/>
            <w:shd w:val="clear" w:color="auto" w:fill="auto"/>
          </w:tcPr>
          <w:p w14:paraId="6A4A5A60" w14:textId="77777777" w:rsidR="00FA5274" w:rsidRPr="0046134B" w:rsidRDefault="00FA5274" w:rsidP="00687EF8">
            <w:pPr>
              <w:rPr>
                <w:lang w:val="en-CA" w:eastAsia="ja-JP"/>
              </w:rPr>
            </w:pPr>
          </w:p>
        </w:tc>
        <w:tc>
          <w:tcPr>
            <w:tcW w:w="1559" w:type="dxa"/>
            <w:shd w:val="clear" w:color="auto" w:fill="auto"/>
          </w:tcPr>
          <w:p w14:paraId="417A07F7" w14:textId="77777777" w:rsidR="00FA5274" w:rsidRPr="0046134B" w:rsidRDefault="00FA5274" w:rsidP="00687EF8">
            <w:pPr>
              <w:rPr>
                <w:lang w:val="en-CA" w:eastAsia="ja-JP"/>
              </w:rPr>
            </w:pPr>
          </w:p>
        </w:tc>
        <w:tc>
          <w:tcPr>
            <w:tcW w:w="993" w:type="dxa"/>
          </w:tcPr>
          <w:p w14:paraId="01906893" w14:textId="77777777" w:rsidR="00FA5274" w:rsidRPr="0046134B" w:rsidRDefault="00FA5274" w:rsidP="00687EF8">
            <w:pPr>
              <w:rPr>
                <w:lang w:eastAsia="ja-JP"/>
              </w:rPr>
            </w:pPr>
            <w:r w:rsidRPr="0046134B">
              <w:rPr>
                <w:rFonts w:hint="eastAsia"/>
                <w:lang w:eastAsia="ja-JP"/>
              </w:rPr>
              <w:t>MV</w:t>
            </w:r>
          </w:p>
        </w:tc>
        <w:tc>
          <w:tcPr>
            <w:tcW w:w="3260" w:type="dxa"/>
            <w:shd w:val="clear" w:color="auto" w:fill="auto"/>
          </w:tcPr>
          <w:p w14:paraId="1C087AB7" w14:textId="77777777" w:rsidR="00FA5274" w:rsidRPr="0046134B" w:rsidRDefault="00FA5274" w:rsidP="00687EF8">
            <w:r w:rsidRPr="0046134B">
              <w:t>vectors reference padded picture edges.</w:t>
            </w:r>
          </w:p>
        </w:tc>
        <w:tc>
          <w:tcPr>
            <w:tcW w:w="1559" w:type="dxa"/>
            <w:shd w:val="clear" w:color="auto" w:fill="auto"/>
          </w:tcPr>
          <w:p w14:paraId="0C587183" w14:textId="77777777" w:rsidR="00FA5274" w:rsidRPr="0046134B" w:rsidRDefault="00FA5274" w:rsidP="00687EF8">
            <w:pPr>
              <w:rPr>
                <w:lang w:val="en-CA" w:eastAsia="ja-JP"/>
              </w:rPr>
            </w:pPr>
            <w:r w:rsidRPr="0046134B">
              <w:rPr>
                <w:rFonts w:hint="eastAsia"/>
                <w:lang w:val="en-CA" w:eastAsia="ja-JP"/>
              </w:rPr>
              <w:t>M. Coban</w:t>
            </w:r>
          </w:p>
        </w:tc>
      </w:tr>
      <w:tr w:rsidR="00FA5274" w:rsidRPr="0046134B" w14:paraId="6EEA15DE" w14:textId="77777777" w:rsidTr="00687EF8">
        <w:tc>
          <w:tcPr>
            <w:tcW w:w="675" w:type="dxa"/>
            <w:vMerge/>
            <w:shd w:val="clear" w:color="auto" w:fill="auto"/>
          </w:tcPr>
          <w:p w14:paraId="0E45A80C" w14:textId="77777777" w:rsidR="00FA5274" w:rsidRPr="0046134B" w:rsidRDefault="00FA5274" w:rsidP="00687EF8">
            <w:pPr>
              <w:rPr>
                <w:lang w:val="en-CA" w:eastAsia="ja-JP"/>
              </w:rPr>
            </w:pPr>
          </w:p>
        </w:tc>
        <w:tc>
          <w:tcPr>
            <w:tcW w:w="1276" w:type="dxa"/>
            <w:shd w:val="clear" w:color="auto" w:fill="auto"/>
          </w:tcPr>
          <w:p w14:paraId="214C7A6D" w14:textId="77777777" w:rsidR="00FA5274" w:rsidRPr="0046134B" w:rsidRDefault="00FA5274" w:rsidP="00687EF8">
            <w:pPr>
              <w:rPr>
                <w:lang w:val="en-CA" w:eastAsia="ja-JP"/>
              </w:rPr>
            </w:pPr>
          </w:p>
        </w:tc>
        <w:tc>
          <w:tcPr>
            <w:tcW w:w="1559" w:type="dxa"/>
            <w:shd w:val="clear" w:color="auto" w:fill="auto"/>
          </w:tcPr>
          <w:p w14:paraId="0E016591" w14:textId="77777777" w:rsidR="00FA5274" w:rsidRPr="0046134B" w:rsidRDefault="00FA5274" w:rsidP="00687EF8">
            <w:pPr>
              <w:rPr>
                <w:lang w:val="en-CA" w:eastAsia="ja-JP"/>
              </w:rPr>
            </w:pPr>
          </w:p>
        </w:tc>
        <w:tc>
          <w:tcPr>
            <w:tcW w:w="993" w:type="dxa"/>
          </w:tcPr>
          <w:p w14:paraId="66A22777" w14:textId="77777777" w:rsidR="00FA5274" w:rsidRPr="0046134B" w:rsidRDefault="00FA5274" w:rsidP="00687EF8">
            <w:pPr>
              <w:rPr>
                <w:lang w:eastAsia="ja-JP"/>
              </w:rPr>
            </w:pPr>
            <w:r w:rsidRPr="0046134B">
              <w:rPr>
                <w:rFonts w:hint="eastAsia"/>
                <w:lang w:eastAsia="ja-JP"/>
              </w:rPr>
              <w:t>MV</w:t>
            </w:r>
          </w:p>
        </w:tc>
        <w:tc>
          <w:tcPr>
            <w:tcW w:w="3260" w:type="dxa"/>
            <w:shd w:val="clear" w:color="auto" w:fill="auto"/>
          </w:tcPr>
          <w:p w14:paraId="75D0FE7B" w14:textId="77777777" w:rsidR="00FA5274" w:rsidRPr="0046134B" w:rsidRDefault="00FA5274" w:rsidP="00687EF8">
            <w:r w:rsidRPr="0046134B">
              <w:t>clipping of motion vector range in MVP/Merge candidates</w:t>
            </w:r>
          </w:p>
        </w:tc>
        <w:tc>
          <w:tcPr>
            <w:tcW w:w="1559" w:type="dxa"/>
            <w:shd w:val="clear" w:color="auto" w:fill="auto"/>
          </w:tcPr>
          <w:p w14:paraId="6DBFB75B" w14:textId="77777777" w:rsidR="00FA5274" w:rsidRPr="0046134B" w:rsidRDefault="00FA5274" w:rsidP="00687EF8">
            <w:pPr>
              <w:rPr>
                <w:lang w:val="en-CA" w:eastAsia="ja-JP"/>
              </w:rPr>
            </w:pPr>
            <w:r w:rsidRPr="0046134B">
              <w:rPr>
                <w:rFonts w:hint="eastAsia"/>
                <w:lang w:val="en-CA" w:eastAsia="ja-JP"/>
              </w:rPr>
              <w:t>M. Coban</w:t>
            </w:r>
          </w:p>
        </w:tc>
      </w:tr>
      <w:tr w:rsidR="00FA5274" w:rsidRPr="0046134B" w14:paraId="69E11B77" w14:textId="77777777" w:rsidTr="00687EF8">
        <w:tc>
          <w:tcPr>
            <w:tcW w:w="675" w:type="dxa"/>
            <w:vMerge/>
            <w:shd w:val="clear" w:color="auto" w:fill="auto"/>
          </w:tcPr>
          <w:p w14:paraId="2555D093" w14:textId="77777777" w:rsidR="00FA5274" w:rsidRPr="0046134B" w:rsidRDefault="00FA5274" w:rsidP="00687EF8">
            <w:pPr>
              <w:rPr>
                <w:lang w:val="en-CA" w:eastAsia="ja-JP"/>
              </w:rPr>
            </w:pPr>
          </w:p>
        </w:tc>
        <w:tc>
          <w:tcPr>
            <w:tcW w:w="1276" w:type="dxa"/>
            <w:shd w:val="clear" w:color="auto" w:fill="auto"/>
          </w:tcPr>
          <w:p w14:paraId="682F52AB" w14:textId="77777777" w:rsidR="00FA5274" w:rsidRPr="0046134B" w:rsidRDefault="00FA5274" w:rsidP="00687EF8">
            <w:pPr>
              <w:rPr>
                <w:lang w:val="en-CA" w:eastAsia="ja-JP"/>
              </w:rPr>
            </w:pPr>
          </w:p>
        </w:tc>
        <w:tc>
          <w:tcPr>
            <w:tcW w:w="1559" w:type="dxa"/>
            <w:shd w:val="clear" w:color="auto" w:fill="auto"/>
          </w:tcPr>
          <w:p w14:paraId="7A835DF5" w14:textId="77777777" w:rsidR="00FA5274" w:rsidRPr="0046134B" w:rsidRDefault="00FA5274" w:rsidP="00687EF8">
            <w:pPr>
              <w:rPr>
                <w:lang w:val="en-CA" w:eastAsia="ja-JP"/>
              </w:rPr>
            </w:pPr>
          </w:p>
        </w:tc>
        <w:tc>
          <w:tcPr>
            <w:tcW w:w="993" w:type="dxa"/>
          </w:tcPr>
          <w:p w14:paraId="1CB8792A" w14:textId="77777777" w:rsidR="00FA5274" w:rsidRPr="0046134B" w:rsidRDefault="00FA5274" w:rsidP="00687EF8">
            <w:pPr>
              <w:rPr>
                <w:lang w:eastAsia="ja-JP"/>
              </w:rPr>
            </w:pPr>
            <w:r w:rsidRPr="0046134B">
              <w:rPr>
                <w:rFonts w:hint="eastAsia"/>
                <w:lang w:eastAsia="ja-JP"/>
              </w:rPr>
              <w:t>MV</w:t>
            </w:r>
          </w:p>
        </w:tc>
        <w:tc>
          <w:tcPr>
            <w:tcW w:w="3260" w:type="dxa"/>
            <w:shd w:val="clear" w:color="auto" w:fill="auto"/>
          </w:tcPr>
          <w:p w14:paraId="6C0D0F28" w14:textId="77777777" w:rsidR="00FA5274" w:rsidRPr="0046134B" w:rsidRDefault="00FA5274" w:rsidP="00687EF8">
            <w:r w:rsidRPr="0046134B">
              <w:t>motion vectors are random, maximum page DRAM misses / minimize cache hits</w:t>
            </w:r>
            <w:r w:rsidRPr="0046134B">
              <w:br/>
              <w:t>  (according to memory bandwidth model... e.g.  JCTVC-H007)</w:t>
            </w:r>
          </w:p>
        </w:tc>
        <w:tc>
          <w:tcPr>
            <w:tcW w:w="1559" w:type="dxa"/>
            <w:shd w:val="clear" w:color="auto" w:fill="auto"/>
          </w:tcPr>
          <w:p w14:paraId="4C0B55A3" w14:textId="77777777" w:rsidR="00FA5274" w:rsidRPr="0046134B" w:rsidRDefault="00FA5274" w:rsidP="00687EF8">
            <w:pPr>
              <w:rPr>
                <w:lang w:val="en-CA" w:eastAsia="ja-JP"/>
              </w:rPr>
            </w:pPr>
          </w:p>
        </w:tc>
      </w:tr>
      <w:tr w:rsidR="00FA5274" w:rsidRPr="0046134B" w14:paraId="6F61F156" w14:textId="77777777" w:rsidTr="00687EF8">
        <w:tc>
          <w:tcPr>
            <w:tcW w:w="675" w:type="dxa"/>
            <w:vMerge/>
            <w:shd w:val="clear" w:color="auto" w:fill="auto"/>
          </w:tcPr>
          <w:p w14:paraId="7BE7887B" w14:textId="77777777" w:rsidR="00FA5274" w:rsidRPr="0046134B" w:rsidRDefault="00FA5274" w:rsidP="00687EF8">
            <w:pPr>
              <w:rPr>
                <w:lang w:val="en-CA" w:eastAsia="ja-JP"/>
              </w:rPr>
            </w:pPr>
          </w:p>
        </w:tc>
        <w:tc>
          <w:tcPr>
            <w:tcW w:w="1276" w:type="dxa"/>
            <w:shd w:val="clear" w:color="auto" w:fill="auto"/>
          </w:tcPr>
          <w:p w14:paraId="7C6BD83B" w14:textId="77777777" w:rsidR="00FA5274" w:rsidRPr="0046134B" w:rsidRDefault="00FA5274" w:rsidP="00687EF8">
            <w:pPr>
              <w:rPr>
                <w:lang w:val="en-CA" w:eastAsia="ja-JP"/>
              </w:rPr>
            </w:pPr>
          </w:p>
        </w:tc>
        <w:tc>
          <w:tcPr>
            <w:tcW w:w="1559" w:type="dxa"/>
            <w:shd w:val="clear" w:color="auto" w:fill="auto"/>
          </w:tcPr>
          <w:p w14:paraId="505351E2" w14:textId="77777777" w:rsidR="00FA5274" w:rsidRPr="0046134B" w:rsidRDefault="00FA5274" w:rsidP="00687EF8">
            <w:pPr>
              <w:rPr>
                <w:lang w:val="en-CA" w:eastAsia="ja-JP"/>
              </w:rPr>
            </w:pPr>
            <w:r w:rsidRPr="0046134B">
              <w:rPr>
                <w:rFonts w:hint="eastAsia"/>
                <w:lang w:val="en-CA" w:eastAsia="ja-JP"/>
              </w:rPr>
              <w:t>Merge</w:t>
            </w:r>
          </w:p>
        </w:tc>
        <w:tc>
          <w:tcPr>
            <w:tcW w:w="993" w:type="dxa"/>
          </w:tcPr>
          <w:p w14:paraId="27792E15" w14:textId="77777777" w:rsidR="00FA5274" w:rsidRPr="0046134B" w:rsidRDefault="00FA5274" w:rsidP="00687EF8">
            <w:pPr>
              <w:rPr>
                <w:lang w:val="en-CA" w:eastAsia="ja-JP"/>
              </w:rPr>
            </w:pPr>
            <w:r w:rsidRPr="0046134B">
              <w:rPr>
                <w:rFonts w:hint="eastAsia"/>
                <w:lang w:val="en-CA" w:eastAsia="ja-JP"/>
              </w:rPr>
              <w:t>MERGE</w:t>
            </w:r>
          </w:p>
        </w:tc>
        <w:tc>
          <w:tcPr>
            <w:tcW w:w="3260" w:type="dxa"/>
            <w:shd w:val="clear" w:color="auto" w:fill="auto"/>
          </w:tcPr>
          <w:p w14:paraId="6EE9B371" w14:textId="77777777" w:rsidR="00FA5274" w:rsidRPr="0046134B" w:rsidRDefault="00FA5274" w:rsidP="00687EF8">
            <w:pPr>
              <w:rPr>
                <w:lang w:val="en-CA" w:eastAsia="ja-JP"/>
              </w:rPr>
            </w:pPr>
            <w:r w:rsidRPr="0046134B">
              <w:rPr>
                <w:lang w:val="en-CA" w:eastAsia="ja-JP"/>
              </w:rPr>
              <w:t>Merge candidate list index signaling:</w:t>
            </w:r>
          </w:p>
          <w:p w14:paraId="1695F1C3" w14:textId="77777777" w:rsidR="00FA5274" w:rsidRPr="0046134B" w:rsidRDefault="00FA5274" w:rsidP="00687EF8">
            <w:pPr>
              <w:rPr>
                <w:lang w:val="en-CA" w:eastAsia="ja-JP"/>
              </w:rPr>
            </w:pPr>
            <w:r w:rsidRPr="0046134B">
              <w:rPr>
                <w:lang w:val="en-CA" w:eastAsia="ja-JP"/>
              </w:rPr>
              <w:t>Check that merge candidate list can deal with every merge index (0..4)</w:t>
            </w:r>
          </w:p>
        </w:tc>
        <w:tc>
          <w:tcPr>
            <w:tcW w:w="1559" w:type="dxa"/>
            <w:shd w:val="clear" w:color="auto" w:fill="auto"/>
          </w:tcPr>
          <w:p w14:paraId="1168751F" w14:textId="77777777" w:rsidR="00FA5274" w:rsidRPr="0046134B" w:rsidRDefault="00FA5274" w:rsidP="00687EF8">
            <w:pPr>
              <w:rPr>
                <w:lang w:val="en-CA" w:eastAsia="ja-JP"/>
              </w:rPr>
            </w:pPr>
            <w:r w:rsidRPr="0046134B">
              <w:rPr>
                <w:rFonts w:hint="eastAsia"/>
                <w:lang w:val="en-CA" w:eastAsia="ja-JP"/>
              </w:rPr>
              <w:t>B.</w:t>
            </w:r>
            <w:r w:rsidRPr="0046134B">
              <w:rPr>
                <w:lang w:val="en-CA" w:eastAsia="ja-JP"/>
              </w:rPr>
              <w:t xml:space="preserve"> </w:t>
            </w:r>
            <w:r w:rsidRPr="0046134B">
              <w:rPr>
                <w:rFonts w:hint="eastAsia"/>
                <w:lang w:val="en-CA" w:eastAsia="ja-JP"/>
              </w:rPr>
              <w:t>Bross</w:t>
            </w:r>
          </w:p>
        </w:tc>
      </w:tr>
      <w:tr w:rsidR="00FA5274" w:rsidRPr="0046134B" w14:paraId="775866AA" w14:textId="77777777" w:rsidTr="00687EF8">
        <w:tc>
          <w:tcPr>
            <w:tcW w:w="675" w:type="dxa"/>
            <w:vMerge/>
            <w:shd w:val="clear" w:color="auto" w:fill="auto"/>
          </w:tcPr>
          <w:p w14:paraId="1B747099" w14:textId="77777777" w:rsidR="00FA5274" w:rsidRPr="0046134B" w:rsidRDefault="00FA5274" w:rsidP="00687EF8">
            <w:pPr>
              <w:rPr>
                <w:lang w:val="en-CA" w:eastAsia="ja-JP"/>
              </w:rPr>
            </w:pPr>
          </w:p>
        </w:tc>
        <w:tc>
          <w:tcPr>
            <w:tcW w:w="1276" w:type="dxa"/>
            <w:shd w:val="clear" w:color="auto" w:fill="auto"/>
          </w:tcPr>
          <w:p w14:paraId="5D1056E7" w14:textId="77777777" w:rsidR="00FA5274" w:rsidRPr="0046134B" w:rsidRDefault="00FA5274" w:rsidP="00687EF8">
            <w:pPr>
              <w:rPr>
                <w:lang w:val="en-CA" w:eastAsia="ja-JP"/>
              </w:rPr>
            </w:pPr>
          </w:p>
        </w:tc>
        <w:tc>
          <w:tcPr>
            <w:tcW w:w="1559" w:type="dxa"/>
            <w:shd w:val="clear" w:color="auto" w:fill="auto"/>
          </w:tcPr>
          <w:p w14:paraId="56E2B408" w14:textId="77777777" w:rsidR="00FA5274" w:rsidRPr="0046134B" w:rsidRDefault="00FA5274" w:rsidP="00687EF8">
            <w:pPr>
              <w:rPr>
                <w:lang w:val="en-CA" w:eastAsia="ja-JP"/>
              </w:rPr>
            </w:pPr>
          </w:p>
        </w:tc>
        <w:tc>
          <w:tcPr>
            <w:tcW w:w="993" w:type="dxa"/>
          </w:tcPr>
          <w:p w14:paraId="5221881F" w14:textId="77777777" w:rsidR="00FA5274" w:rsidRPr="0046134B" w:rsidRDefault="00FA5274" w:rsidP="00687EF8">
            <w:pPr>
              <w:rPr>
                <w:lang w:val="en-CA" w:eastAsia="ja-JP"/>
              </w:rPr>
            </w:pPr>
            <w:r w:rsidRPr="0046134B">
              <w:rPr>
                <w:rFonts w:hint="eastAsia"/>
                <w:lang w:val="en-CA" w:eastAsia="ja-JP"/>
              </w:rPr>
              <w:t>MERGE</w:t>
            </w:r>
          </w:p>
        </w:tc>
        <w:tc>
          <w:tcPr>
            <w:tcW w:w="3260" w:type="dxa"/>
            <w:shd w:val="clear" w:color="auto" w:fill="auto"/>
          </w:tcPr>
          <w:p w14:paraId="6B6FF8B5" w14:textId="77777777" w:rsidR="00FA5274" w:rsidRPr="0046134B" w:rsidRDefault="00FA5274" w:rsidP="00687EF8">
            <w:pPr>
              <w:rPr>
                <w:lang w:val="en-CA" w:eastAsia="ja-JP"/>
              </w:rPr>
            </w:pPr>
            <w:r w:rsidRPr="0046134B">
              <w:rPr>
                <w:lang w:val="en-CA" w:eastAsia="ja-JP"/>
              </w:rPr>
              <w:t>Parallel</w:t>
            </w:r>
            <w:r w:rsidRPr="0046134B">
              <w:rPr>
                <w:rFonts w:hint="eastAsia"/>
                <w:lang w:val="en-CA" w:eastAsia="ja-JP"/>
              </w:rPr>
              <w:t xml:space="preserve"> merge: </w:t>
            </w:r>
            <w:r w:rsidRPr="0046134B">
              <w:rPr>
                <w:lang w:val="en-CA" w:eastAsia="ja-JP"/>
              </w:rPr>
              <w:t>test all the possible combinations of log2_parallel_merge_level_minus2 and CTB sizes.</w:t>
            </w:r>
          </w:p>
        </w:tc>
        <w:tc>
          <w:tcPr>
            <w:tcW w:w="1559" w:type="dxa"/>
            <w:shd w:val="clear" w:color="auto" w:fill="auto"/>
          </w:tcPr>
          <w:p w14:paraId="41A523BA" w14:textId="77777777" w:rsidR="00FA5274" w:rsidRPr="0046134B" w:rsidRDefault="00FA5274" w:rsidP="00687EF8">
            <w:pPr>
              <w:rPr>
                <w:lang w:val="en-CA" w:eastAsia="ja-JP"/>
              </w:rPr>
            </w:pPr>
            <w:r w:rsidRPr="0046134B">
              <w:rPr>
                <w:rFonts w:hint="eastAsia"/>
                <w:lang w:val="en-CA" w:eastAsia="ja-JP"/>
              </w:rPr>
              <w:t>M. Zhou, Y. -W. Huang</w:t>
            </w:r>
          </w:p>
        </w:tc>
      </w:tr>
      <w:tr w:rsidR="00FA5274" w:rsidRPr="0046134B" w14:paraId="566BFD04" w14:textId="77777777" w:rsidTr="00687EF8">
        <w:tc>
          <w:tcPr>
            <w:tcW w:w="675" w:type="dxa"/>
            <w:vMerge/>
            <w:shd w:val="clear" w:color="auto" w:fill="auto"/>
          </w:tcPr>
          <w:p w14:paraId="15678EA2" w14:textId="77777777" w:rsidR="00FA5274" w:rsidRPr="0046134B" w:rsidRDefault="00FA5274" w:rsidP="00687EF8">
            <w:pPr>
              <w:rPr>
                <w:lang w:val="en-CA" w:eastAsia="ja-JP"/>
              </w:rPr>
            </w:pPr>
          </w:p>
        </w:tc>
        <w:tc>
          <w:tcPr>
            <w:tcW w:w="1276" w:type="dxa"/>
            <w:shd w:val="clear" w:color="auto" w:fill="auto"/>
          </w:tcPr>
          <w:p w14:paraId="40D78E88" w14:textId="77777777" w:rsidR="00FA5274" w:rsidRPr="0046134B" w:rsidRDefault="00FA5274" w:rsidP="00687EF8">
            <w:pPr>
              <w:rPr>
                <w:lang w:val="en-CA" w:eastAsia="ja-JP"/>
              </w:rPr>
            </w:pPr>
          </w:p>
        </w:tc>
        <w:tc>
          <w:tcPr>
            <w:tcW w:w="1559" w:type="dxa"/>
            <w:shd w:val="clear" w:color="auto" w:fill="auto"/>
          </w:tcPr>
          <w:p w14:paraId="2883BB4B" w14:textId="77777777" w:rsidR="00FA5274" w:rsidRPr="0046134B" w:rsidRDefault="00FA5274" w:rsidP="00687EF8">
            <w:pPr>
              <w:rPr>
                <w:lang w:val="en-CA" w:eastAsia="ja-JP"/>
              </w:rPr>
            </w:pPr>
          </w:p>
        </w:tc>
        <w:tc>
          <w:tcPr>
            <w:tcW w:w="993" w:type="dxa"/>
          </w:tcPr>
          <w:p w14:paraId="60B4F573" w14:textId="77777777" w:rsidR="00FA5274" w:rsidRPr="0046134B" w:rsidRDefault="00FA5274" w:rsidP="00687EF8">
            <w:pPr>
              <w:rPr>
                <w:lang w:val="en-CA" w:eastAsia="ja-JP"/>
              </w:rPr>
            </w:pPr>
            <w:r w:rsidRPr="0046134B">
              <w:rPr>
                <w:rFonts w:hint="eastAsia"/>
                <w:lang w:val="en-CA" w:eastAsia="ja-JP"/>
              </w:rPr>
              <w:t>MERGE</w:t>
            </w:r>
          </w:p>
        </w:tc>
        <w:tc>
          <w:tcPr>
            <w:tcW w:w="3260" w:type="dxa"/>
            <w:shd w:val="clear" w:color="auto" w:fill="auto"/>
          </w:tcPr>
          <w:p w14:paraId="19392861" w14:textId="77777777" w:rsidR="00FA5274" w:rsidRPr="0046134B" w:rsidRDefault="00FA5274" w:rsidP="00687EF8">
            <w:pPr>
              <w:rPr>
                <w:lang w:val="en-CA" w:eastAsia="ja-JP"/>
              </w:rPr>
            </w:pPr>
            <w:r w:rsidRPr="0046134B">
              <w:rPr>
                <w:rFonts w:hint="eastAsia"/>
                <w:lang w:val="en-CA" w:eastAsia="ja-JP"/>
              </w:rPr>
              <w:t xml:space="preserve">number of </w:t>
            </w:r>
            <w:r w:rsidRPr="0046134B">
              <w:rPr>
                <w:lang w:val="en-CA" w:eastAsia="ja-JP"/>
              </w:rPr>
              <w:t>maximum</w:t>
            </w:r>
            <w:r w:rsidRPr="0046134B">
              <w:rPr>
                <w:rFonts w:hint="eastAsia"/>
                <w:lang w:val="en-CA" w:eastAsia="ja-JP"/>
              </w:rPr>
              <w:t xml:space="preserve"> merge candidates </w:t>
            </w:r>
            <w:r w:rsidRPr="0046134B">
              <w:rPr>
                <w:lang w:val="en-CA" w:eastAsia="ja-JP"/>
              </w:rPr>
              <w:t>signalling</w:t>
            </w:r>
            <w:r w:rsidRPr="0046134B">
              <w:rPr>
                <w:rFonts w:hint="eastAsia"/>
                <w:lang w:val="en-CA" w:eastAsia="ja-JP"/>
              </w:rPr>
              <w:t xml:space="preserve">: </w:t>
            </w:r>
            <w:r w:rsidRPr="0046134B">
              <w:rPr>
                <w:lang w:val="en-CA" w:eastAsia="ja-JP"/>
              </w:rPr>
              <w:t xml:space="preserve">test all the values of </w:t>
            </w:r>
            <w:proofErr w:type="spellStart"/>
            <w:r w:rsidRPr="0046134B">
              <w:rPr>
                <w:lang w:val="en-CA" w:eastAsia="ja-JP"/>
              </w:rPr>
              <w:t>five_minus_max_merge_cand</w:t>
            </w:r>
            <w:proofErr w:type="spellEnd"/>
            <w:r w:rsidRPr="0046134B">
              <w:rPr>
                <w:lang w:val="en-CA" w:eastAsia="ja-JP"/>
              </w:rPr>
              <w:t>, i.e. 0, 1, 2, 3, 4 for CTB size of 64x64</w:t>
            </w:r>
          </w:p>
        </w:tc>
        <w:tc>
          <w:tcPr>
            <w:tcW w:w="1559" w:type="dxa"/>
            <w:shd w:val="clear" w:color="auto" w:fill="auto"/>
          </w:tcPr>
          <w:p w14:paraId="40CEBE6C" w14:textId="77777777" w:rsidR="00FA5274" w:rsidRPr="0046134B" w:rsidRDefault="00FA5274" w:rsidP="00687EF8">
            <w:pPr>
              <w:rPr>
                <w:lang w:val="en-CA" w:eastAsia="ja-JP"/>
              </w:rPr>
            </w:pPr>
            <w:r w:rsidRPr="0046134B">
              <w:rPr>
                <w:rFonts w:hint="eastAsia"/>
                <w:lang w:val="en-CA" w:eastAsia="ja-JP"/>
              </w:rPr>
              <w:t>M. Zhou,</w:t>
            </w:r>
          </w:p>
        </w:tc>
      </w:tr>
      <w:tr w:rsidR="00FA5274" w:rsidRPr="0046134B" w14:paraId="34327C7F" w14:textId="77777777" w:rsidTr="00687EF8">
        <w:tc>
          <w:tcPr>
            <w:tcW w:w="675" w:type="dxa"/>
            <w:vMerge/>
            <w:shd w:val="clear" w:color="auto" w:fill="auto"/>
          </w:tcPr>
          <w:p w14:paraId="07D65CBF" w14:textId="77777777" w:rsidR="00FA5274" w:rsidRPr="0046134B" w:rsidRDefault="00FA5274" w:rsidP="00687EF8">
            <w:pPr>
              <w:rPr>
                <w:lang w:val="en-CA" w:eastAsia="ja-JP"/>
              </w:rPr>
            </w:pPr>
          </w:p>
        </w:tc>
        <w:tc>
          <w:tcPr>
            <w:tcW w:w="1276" w:type="dxa"/>
            <w:shd w:val="clear" w:color="auto" w:fill="auto"/>
          </w:tcPr>
          <w:p w14:paraId="45B0BA24" w14:textId="77777777" w:rsidR="00FA5274" w:rsidRPr="0046134B" w:rsidRDefault="00FA5274" w:rsidP="00687EF8">
            <w:pPr>
              <w:rPr>
                <w:lang w:val="en-CA" w:eastAsia="ja-JP"/>
              </w:rPr>
            </w:pPr>
          </w:p>
        </w:tc>
        <w:tc>
          <w:tcPr>
            <w:tcW w:w="1559" w:type="dxa"/>
            <w:shd w:val="clear" w:color="auto" w:fill="auto"/>
          </w:tcPr>
          <w:p w14:paraId="27E1DE1B" w14:textId="77777777" w:rsidR="00FA5274" w:rsidRPr="0046134B" w:rsidRDefault="00FA5274" w:rsidP="00687EF8">
            <w:pPr>
              <w:rPr>
                <w:lang w:val="en-CA" w:eastAsia="ja-JP"/>
              </w:rPr>
            </w:pPr>
            <w:r w:rsidRPr="0046134B">
              <w:rPr>
                <w:rFonts w:hint="eastAsia"/>
                <w:lang w:val="en-CA" w:eastAsia="ja-JP"/>
              </w:rPr>
              <w:t>WP</w:t>
            </w:r>
          </w:p>
        </w:tc>
        <w:tc>
          <w:tcPr>
            <w:tcW w:w="993" w:type="dxa"/>
          </w:tcPr>
          <w:p w14:paraId="1F128249" w14:textId="77777777" w:rsidR="00FA5274" w:rsidRPr="0046134B" w:rsidRDefault="00FA5274" w:rsidP="00687EF8">
            <w:pPr>
              <w:rPr>
                <w:lang w:eastAsia="ja-JP"/>
              </w:rPr>
            </w:pPr>
            <w:r w:rsidRPr="0046134B">
              <w:rPr>
                <w:rFonts w:hint="eastAsia"/>
                <w:lang w:eastAsia="ja-JP"/>
              </w:rPr>
              <w:t>WP</w:t>
            </w:r>
          </w:p>
        </w:tc>
        <w:tc>
          <w:tcPr>
            <w:tcW w:w="3260" w:type="dxa"/>
            <w:shd w:val="clear" w:color="auto" w:fill="auto"/>
          </w:tcPr>
          <w:p w14:paraId="241CE125" w14:textId="77777777" w:rsidR="00FA5274" w:rsidRPr="0046134B" w:rsidRDefault="00FA5274" w:rsidP="00687EF8">
            <w:pPr>
              <w:rPr>
                <w:lang w:val="en-CA" w:eastAsia="ja-JP"/>
              </w:rPr>
            </w:pPr>
            <w:proofErr w:type="spellStart"/>
            <w:r w:rsidRPr="0046134B">
              <w:t>weighted_pred_flag</w:t>
            </w:r>
            <w:proofErr w:type="spellEnd"/>
            <w:r w:rsidRPr="0046134B">
              <w:t xml:space="preserve"> and/or </w:t>
            </w:r>
            <w:proofErr w:type="spellStart"/>
            <w:r w:rsidRPr="0046134B">
              <w:t>weighted_bipred_flag</w:t>
            </w:r>
            <w:proofErr w:type="spellEnd"/>
            <w:r w:rsidRPr="0046134B">
              <w:t xml:space="preserve"> are equal to 1. </w:t>
            </w:r>
          </w:p>
        </w:tc>
        <w:tc>
          <w:tcPr>
            <w:tcW w:w="1559" w:type="dxa"/>
            <w:shd w:val="clear" w:color="auto" w:fill="auto"/>
          </w:tcPr>
          <w:p w14:paraId="02F60BE2" w14:textId="77777777" w:rsidR="00FA5274" w:rsidRPr="0046134B" w:rsidRDefault="00FA5274" w:rsidP="00687EF8">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FA5274" w:rsidRPr="0046134B" w14:paraId="7C393AA2" w14:textId="77777777" w:rsidTr="00687EF8">
        <w:tc>
          <w:tcPr>
            <w:tcW w:w="675" w:type="dxa"/>
            <w:vMerge/>
            <w:shd w:val="clear" w:color="auto" w:fill="auto"/>
          </w:tcPr>
          <w:p w14:paraId="0FDEF21A" w14:textId="77777777" w:rsidR="00FA5274" w:rsidRPr="0046134B" w:rsidRDefault="00FA5274" w:rsidP="00687EF8">
            <w:pPr>
              <w:rPr>
                <w:lang w:val="en-CA" w:eastAsia="ja-JP"/>
              </w:rPr>
            </w:pPr>
          </w:p>
        </w:tc>
        <w:tc>
          <w:tcPr>
            <w:tcW w:w="1276" w:type="dxa"/>
            <w:shd w:val="clear" w:color="auto" w:fill="auto"/>
          </w:tcPr>
          <w:p w14:paraId="76FA9161" w14:textId="77777777" w:rsidR="00FA5274" w:rsidRPr="0046134B" w:rsidRDefault="00FA5274" w:rsidP="00687EF8">
            <w:pPr>
              <w:rPr>
                <w:lang w:val="en-CA" w:eastAsia="ja-JP"/>
              </w:rPr>
            </w:pPr>
          </w:p>
        </w:tc>
        <w:tc>
          <w:tcPr>
            <w:tcW w:w="1559" w:type="dxa"/>
            <w:shd w:val="clear" w:color="auto" w:fill="auto"/>
          </w:tcPr>
          <w:p w14:paraId="05A83073" w14:textId="77777777" w:rsidR="00FA5274" w:rsidRPr="0046134B" w:rsidRDefault="00FA5274" w:rsidP="00687EF8">
            <w:pPr>
              <w:rPr>
                <w:lang w:val="en-CA" w:eastAsia="ja-JP"/>
              </w:rPr>
            </w:pPr>
          </w:p>
        </w:tc>
        <w:tc>
          <w:tcPr>
            <w:tcW w:w="993" w:type="dxa"/>
          </w:tcPr>
          <w:p w14:paraId="20576925" w14:textId="77777777" w:rsidR="00FA5274" w:rsidRPr="0046134B" w:rsidRDefault="00FA5274" w:rsidP="00687EF8">
            <w:pPr>
              <w:rPr>
                <w:lang w:eastAsia="ja-JP"/>
              </w:rPr>
            </w:pPr>
            <w:r w:rsidRPr="0046134B">
              <w:rPr>
                <w:rFonts w:hint="eastAsia"/>
                <w:lang w:eastAsia="ja-JP"/>
              </w:rPr>
              <w:t>WP</w:t>
            </w:r>
          </w:p>
        </w:tc>
        <w:tc>
          <w:tcPr>
            <w:tcW w:w="3260" w:type="dxa"/>
            <w:shd w:val="clear" w:color="auto" w:fill="auto"/>
          </w:tcPr>
          <w:p w14:paraId="54698137" w14:textId="77777777" w:rsidR="00FA5274" w:rsidRPr="0046134B" w:rsidRDefault="00FA5274" w:rsidP="00687EF8">
            <w:r w:rsidRPr="0046134B">
              <w:t xml:space="preserve">various weighted prediction parameter combinations </w:t>
            </w:r>
          </w:p>
        </w:tc>
        <w:tc>
          <w:tcPr>
            <w:tcW w:w="1559" w:type="dxa"/>
            <w:shd w:val="clear" w:color="auto" w:fill="auto"/>
          </w:tcPr>
          <w:p w14:paraId="6E8EED79" w14:textId="77777777" w:rsidR="00FA5274" w:rsidRPr="0046134B" w:rsidRDefault="00FA5274" w:rsidP="00687EF8">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FA5274" w:rsidRPr="0046134B" w14:paraId="145C3738" w14:textId="77777777" w:rsidTr="00687EF8">
        <w:tc>
          <w:tcPr>
            <w:tcW w:w="675" w:type="dxa"/>
            <w:vMerge/>
            <w:shd w:val="clear" w:color="auto" w:fill="auto"/>
          </w:tcPr>
          <w:p w14:paraId="3A8B4679" w14:textId="77777777" w:rsidR="00FA5274" w:rsidRPr="0046134B" w:rsidRDefault="00FA5274" w:rsidP="00687EF8">
            <w:pPr>
              <w:rPr>
                <w:lang w:val="en-CA" w:eastAsia="ja-JP"/>
              </w:rPr>
            </w:pPr>
          </w:p>
        </w:tc>
        <w:tc>
          <w:tcPr>
            <w:tcW w:w="1276" w:type="dxa"/>
            <w:shd w:val="clear" w:color="auto" w:fill="auto"/>
          </w:tcPr>
          <w:p w14:paraId="0C1B5FE9" w14:textId="77777777" w:rsidR="00FA5274" w:rsidRPr="0046134B" w:rsidRDefault="00FA5274" w:rsidP="00687EF8">
            <w:pPr>
              <w:rPr>
                <w:lang w:val="en-CA" w:eastAsia="ja-JP"/>
              </w:rPr>
            </w:pPr>
          </w:p>
        </w:tc>
        <w:tc>
          <w:tcPr>
            <w:tcW w:w="1559" w:type="dxa"/>
            <w:shd w:val="clear" w:color="auto" w:fill="auto"/>
          </w:tcPr>
          <w:p w14:paraId="113B19DB" w14:textId="77777777" w:rsidR="00FA5274" w:rsidRPr="0046134B" w:rsidRDefault="00FA5274" w:rsidP="00687EF8">
            <w:pPr>
              <w:rPr>
                <w:lang w:val="en-CA" w:eastAsia="ja-JP"/>
              </w:rPr>
            </w:pPr>
            <w:r w:rsidRPr="0046134B">
              <w:rPr>
                <w:rFonts w:hint="eastAsia"/>
                <w:lang w:val="en-CA" w:eastAsia="ja-JP"/>
              </w:rPr>
              <w:t>mvd_l1_zero_flag</w:t>
            </w:r>
          </w:p>
        </w:tc>
        <w:tc>
          <w:tcPr>
            <w:tcW w:w="993" w:type="dxa"/>
          </w:tcPr>
          <w:p w14:paraId="235BA07B" w14:textId="77777777" w:rsidR="00FA5274" w:rsidRPr="0046134B" w:rsidRDefault="00FA5274" w:rsidP="00687EF8">
            <w:pPr>
              <w:rPr>
                <w:lang w:eastAsia="ja-JP"/>
              </w:rPr>
            </w:pPr>
            <w:r w:rsidRPr="0046134B">
              <w:rPr>
                <w:rFonts w:hint="eastAsia"/>
                <w:lang w:eastAsia="ja-JP"/>
              </w:rPr>
              <w:t>MVD</w:t>
            </w:r>
          </w:p>
        </w:tc>
        <w:tc>
          <w:tcPr>
            <w:tcW w:w="3260" w:type="dxa"/>
            <w:shd w:val="clear" w:color="auto" w:fill="auto"/>
          </w:tcPr>
          <w:p w14:paraId="0D2851D3" w14:textId="77777777" w:rsidR="00FA5274" w:rsidRPr="0046134B" w:rsidRDefault="00FA5274" w:rsidP="00687EF8">
            <w:pPr>
              <w:rPr>
                <w:lang w:eastAsia="ja-JP"/>
              </w:rPr>
            </w:pPr>
            <w:r w:rsidRPr="0046134B">
              <w:rPr>
                <w:rFonts w:hint="eastAsia"/>
                <w:lang w:eastAsia="ja-JP"/>
              </w:rPr>
              <w:t>Test mvd_l1_zero_flag</w:t>
            </w:r>
          </w:p>
        </w:tc>
        <w:tc>
          <w:tcPr>
            <w:tcW w:w="1559" w:type="dxa"/>
            <w:shd w:val="clear" w:color="auto" w:fill="auto"/>
          </w:tcPr>
          <w:p w14:paraId="5ED7B589" w14:textId="77777777" w:rsidR="00FA5274" w:rsidRPr="0046134B" w:rsidRDefault="00FA5274" w:rsidP="00687EF8">
            <w:pPr>
              <w:rPr>
                <w:lang w:val="en-CA" w:eastAsia="ja-JP"/>
              </w:rPr>
            </w:pPr>
            <w:r w:rsidRPr="0046134B">
              <w:rPr>
                <w:rFonts w:hint="eastAsia"/>
                <w:lang w:val="en-CA" w:eastAsia="ja-JP"/>
              </w:rPr>
              <w:t>F. Bossen</w:t>
            </w:r>
          </w:p>
        </w:tc>
      </w:tr>
      <w:tr w:rsidR="00FA5274" w:rsidRPr="0046134B" w14:paraId="6003EA0E" w14:textId="77777777" w:rsidTr="00687EF8">
        <w:tc>
          <w:tcPr>
            <w:tcW w:w="675" w:type="dxa"/>
            <w:vMerge/>
            <w:shd w:val="clear" w:color="auto" w:fill="auto"/>
          </w:tcPr>
          <w:p w14:paraId="30BF08C8" w14:textId="77777777" w:rsidR="00FA5274" w:rsidRPr="0046134B" w:rsidRDefault="00FA5274" w:rsidP="00687EF8">
            <w:pPr>
              <w:rPr>
                <w:lang w:val="en-CA" w:eastAsia="ja-JP"/>
              </w:rPr>
            </w:pPr>
          </w:p>
        </w:tc>
        <w:tc>
          <w:tcPr>
            <w:tcW w:w="1276" w:type="dxa"/>
            <w:shd w:val="clear" w:color="auto" w:fill="auto"/>
          </w:tcPr>
          <w:p w14:paraId="2BC0A54B" w14:textId="77777777" w:rsidR="00FA5274" w:rsidRPr="0046134B" w:rsidRDefault="00FA5274" w:rsidP="00687EF8">
            <w:pPr>
              <w:rPr>
                <w:lang w:val="en-CA" w:eastAsia="ja-JP"/>
              </w:rPr>
            </w:pPr>
          </w:p>
        </w:tc>
        <w:tc>
          <w:tcPr>
            <w:tcW w:w="1559" w:type="dxa"/>
            <w:shd w:val="clear" w:color="auto" w:fill="auto"/>
          </w:tcPr>
          <w:p w14:paraId="1891F069" w14:textId="77777777" w:rsidR="00FA5274" w:rsidRPr="0046134B" w:rsidRDefault="00FA5274" w:rsidP="00687EF8">
            <w:pPr>
              <w:rPr>
                <w:lang w:val="en-CA" w:eastAsia="ja-JP"/>
              </w:rPr>
            </w:pPr>
            <w:proofErr w:type="spellStart"/>
            <w:r w:rsidRPr="0046134B">
              <w:rPr>
                <w:rFonts w:hint="eastAsia"/>
                <w:lang w:val="en-CA" w:eastAsia="ja-JP"/>
              </w:rPr>
              <w:t>temporal_mvp</w:t>
            </w:r>
            <w:proofErr w:type="spellEnd"/>
          </w:p>
        </w:tc>
        <w:tc>
          <w:tcPr>
            <w:tcW w:w="993" w:type="dxa"/>
          </w:tcPr>
          <w:p w14:paraId="31C0AE88" w14:textId="77777777" w:rsidR="00FA5274" w:rsidRPr="0046134B" w:rsidRDefault="00FA5274" w:rsidP="00687EF8">
            <w:pPr>
              <w:rPr>
                <w:lang w:eastAsia="ja-JP"/>
              </w:rPr>
            </w:pPr>
            <w:r w:rsidRPr="0046134B">
              <w:rPr>
                <w:rFonts w:hint="eastAsia"/>
                <w:lang w:eastAsia="ja-JP"/>
              </w:rPr>
              <w:t>TMVP</w:t>
            </w:r>
          </w:p>
        </w:tc>
        <w:tc>
          <w:tcPr>
            <w:tcW w:w="3260" w:type="dxa"/>
            <w:shd w:val="clear" w:color="auto" w:fill="auto"/>
          </w:tcPr>
          <w:p w14:paraId="47F46EB3" w14:textId="77777777" w:rsidR="00FA5274" w:rsidRPr="0046134B" w:rsidRDefault="00FA5274" w:rsidP="00687EF8">
            <w:pPr>
              <w:rPr>
                <w:lang w:eastAsia="ja-JP"/>
              </w:rPr>
            </w:pPr>
            <w:r w:rsidRPr="0046134B">
              <w:rPr>
                <w:rFonts w:hint="eastAsia"/>
                <w:lang w:eastAsia="ja-JP"/>
              </w:rPr>
              <w:t xml:space="preserve">Test </w:t>
            </w:r>
            <w:proofErr w:type="spellStart"/>
            <w:r w:rsidRPr="0046134B">
              <w:rPr>
                <w:rFonts w:hint="eastAsia"/>
                <w:lang w:eastAsia="ja-JP"/>
              </w:rPr>
              <w:t>slice_temporal_mvp_enable_flag</w:t>
            </w:r>
            <w:proofErr w:type="spellEnd"/>
          </w:p>
        </w:tc>
        <w:tc>
          <w:tcPr>
            <w:tcW w:w="1559" w:type="dxa"/>
            <w:shd w:val="clear" w:color="auto" w:fill="auto"/>
          </w:tcPr>
          <w:p w14:paraId="074793F6" w14:textId="77777777" w:rsidR="00FA5274" w:rsidRPr="0046134B" w:rsidRDefault="00FA5274" w:rsidP="00687EF8">
            <w:pPr>
              <w:rPr>
                <w:lang w:val="en-CA" w:eastAsia="ja-JP"/>
              </w:rPr>
            </w:pPr>
            <w:r w:rsidRPr="0046134B">
              <w:rPr>
                <w:rFonts w:hint="eastAsia"/>
                <w:lang w:val="en-CA" w:eastAsia="ja-JP"/>
              </w:rPr>
              <w:t>J. Xu</w:t>
            </w:r>
          </w:p>
        </w:tc>
      </w:tr>
      <w:tr w:rsidR="00FA5274" w:rsidRPr="0046134B" w14:paraId="047AE05A" w14:textId="77777777" w:rsidTr="00687EF8">
        <w:tc>
          <w:tcPr>
            <w:tcW w:w="675" w:type="dxa"/>
            <w:vMerge/>
            <w:shd w:val="clear" w:color="auto" w:fill="auto"/>
          </w:tcPr>
          <w:p w14:paraId="113702F1" w14:textId="77777777" w:rsidR="00FA5274" w:rsidRPr="0046134B" w:rsidRDefault="00FA5274" w:rsidP="00687EF8">
            <w:pPr>
              <w:rPr>
                <w:lang w:val="en-CA" w:eastAsia="ja-JP"/>
              </w:rPr>
            </w:pPr>
          </w:p>
        </w:tc>
        <w:tc>
          <w:tcPr>
            <w:tcW w:w="1276" w:type="dxa"/>
            <w:shd w:val="clear" w:color="auto" w:fill="auto"/>
          </w:tcPr>
          <w:p w14:paraId="06788197" w14:textId="77777777" w:rsidR="00FA5274" w:rsidRPr="0046134B" w:rsidRDefault="00FA5274" w:rsidP="00687EF8">
            <w:pPr>
              <w:rPr>
                <w:lang w:val="en-CA" w:eastAsia="ja-JP"/>
              </w:rPr>
            </w:pPr>
          </w:p>
        </w:tc>
        <w:tc>
          <w:tcPr>
            <w:tcW w:w="1559" w:type="dxa"/>
            <w:shd w:val="clear" w:color="auto" w:fill="auto"/>
          </w:tcPr>
          <w:p w14:paraId="58102D82" w14:textId="77777777" w:rsidR="00FA5274" w:rsidRPr="0046134B" w:rsidRDefault="00FA5274" w:rsidP="00687EF8">
            <w:pPr>
              <w:rPr>
                <w:lang w:val="en-CA" w:eastAsia="ja-JP"/>
              </w:rPr>
            </w:pPr>
            <w:r w:rsidRPr="0046134B">
              <w:rPr>
                <w:rFonts w:hint="eastAsia"/>
                <w:lang w:val="en-CA" w:eastAsia="ja-JP"/>
              </w:rPr>
              <w:t xml:space="preserve">Collocated ref </w:t>
            </w:r>
            <w:proofErr w:type="spellStart"/>
            <w:r w:rsidRPr="0046134B">
              <w:rPr>
                <w:rFonts w:hint="eastAsia"/>
                <w:lang w:val="en-CA" w:eastAsia="ja-JP"/>
              </w:rPr>
              <w:t>idx</w:t>
            </w:r>
            <w:proofErr w:type="spellEnd"/>
          </w:p>
        </w:tc>
        <w:tc>
          <w:tcPr>
            <w:tcW w:w="993" w:type="dxa"/>
          </w:tcPr>
          <w:p w14:paraId="7FAEC225" w14:textId="77777777" w:rsidR="00FA5274" w:rsidRPr="0046134B" w:rsidRDefault="00FA5274" w:rsidP="00687EF8">
            <w:pPr>
              <w:rPr>
                <w:lang w:eastAsia="ja-JP"/>
              </w:rPr>
            </w:pPr>
            <w:r w:rsidRPr="0046134B">
              <w:rPr>
                <w:rFonts w:hint="eastAsia"/>
                <w:lang w:eastAsia="ja-JP"/>
              </w:rPr>
              <w:t>RIDX</w:t>
            </w:r>
          </w:p>
        </w:tc>
        <w:tc>
          <w:tcPr>
            <w:tcW w:w="3260" w:type="dxa"/>
            <w:shd w:val="clear" w:color="auto" w:fill="auto"/>
          </w:tcPr>
          <w:p w14:paraId="6E5AF130" w14:textId="77777777" w:rsidR="00FA5274" w:rsidRPr="0046134B" w:rsidRDefault="00FA5274" w:rsidP="00687EF8">
            <w:pPr>
              <w:rPr>
                <w:lang w:val="en-CA" w:eastAsia="ja-JP"/>
              </w:rPr>
            </w:pPr>
            <w:r w:rsidRPr="0046134B">
              <w:rPr>
                <w:rFonts w:hint="eastAsia"/>
                <w:lang w:eastAsia="ja-JP"/>
              </w:rPr>
              <w:t xml:space="preserve">Test </w:t>
            </w:r>
            <w:proofErr w:type="spellStart"/>
            <w:r w:rsidRPr="0046134B">
              <w:rPr>
                <w:rFonts w:hint="eastAsia"/>
                <w:lang w:eastAsia="ja-JP"/>
              </w:rPr>
              <w:t>collocated_ref_</w:t>
            </w:r>
            <w:proofErr w:type="gramStart"/>
            <w:r w:rsidRPr="0046134B">
              <w:rPr>
                <w:rFonts w:hint="eastAsia"/>
                <w:lang w:eastAsia="ja-JP"/>
              </w:rPr>
              <w:t>idx</w:t>
            </w:r>
            <w:proofErr w:type="spellEnd"/>
            <w:r w:rsidRPr="0046134B">
              <w:rPr>
                <w:rFonts w:hint="eastAsia"/>
                <w:lang w:eastAsia="ja-JP"/>
              </w:rPr>
              <w:t xml:space="preserve"> </w:t>
            </w:r>
            <w:r w:rsidRPr="0046134B">
              <w:rPr>
                <w:lang w:val="en-CA" w:eastAsia="ja-JP"/>
              </w:rPr>
              <w:t xml:space="preserve"> (</w:t>
            </w:r>
            <w:proofErr w:type="gramEnd"/>
            <w:r w:rsidRPr="0046134B">
              <w:rPr>
                <w:lang w:val="en-CA" w:eastAsia="ja-JP"/>
              </w:rPr>
              <w:t>single slice or multiple slice/picture  with different reference lists.)</w:t>
            </w:r>
          </w:p>
        </w:tc>
        <w:tc>
          <w:tcPr>
            <w:tcW w:w="1559" w:type="dxa"/>
            <w:shd w:val="clear" w:color="auto" w:fill="auto"/>
          </w:tcPr>
          <w:p w14:paraId="31E39FEC" w14:textId="77777777" w:rsidR="00FA5274" w:rsidRPr="0046134B" w:rsidRDefault="00FA5274" w:rsidP="00687EF8">
            <w:pPr>
              <w:rPr>
                <w:lang w:val="en-CA" w:eastAsia="ja-JP"/>
              </w:rPr>
            </w:pPr>
          </w:p>
        </w:tc>
      </w:tr>
      <w:tr w:rsidR="00FA5274" w:rsidRPr="0046134B" w14:paraId="670C84BF" w14:textId="77777777" w:rsidTr="00687EF8">
        <w:tc>
          <w:tcPr>
            <w:tcW w:w="675" w:type="dxa"/>
            <w:vMerge/>
            <w:shd w:val="clear" w:color="auto" w:fill="auto"/>
          </w:tcPr>
          <w:p w14:paraId="78FD9856" w14:textId="77777777" w:rsidR="00FA5274" w:rsidRPr="0046134B" w:rsidRDefault="00FA5274" w:rsidP="00687EF8">
            <w:pPr>
              <w:rPr>
                <w:lang w:val="en-CA" w:eastAsia="ja-JP"/>
              </w:rPr>
            </w:pPr>
          </w:p>
        </w:tc>
        <w:tc>
          <w:tcPr>
            <w:tcW w:w="1276" w:type="dxa"/>
            <w:shd w:val="clear" w:color="auto" w:fill="auto"/>
          </w:tcPr>
          <w:p w14:paraId="33CA0B90" w14:textId="77777777" w:rsidR="00FA5274" w:rsidRPr="0046134B" w:rsidRDefault="00FA5274" w:rsidP="00687EF8">
            <w:pPr>
              <w:rPr>
                <w:lang w:val="en-CA" w:eastAsia="ja-JP"/>
              </w:rPr>
            </w:pPr>
            <w:r w:rsidRPr="0046134B">
              <w:rPr>
                <w:rFonts w:hint="eastAsia"/>
                <w:lang w:val="en-CA" w:eastAsia="ja-JP"/>
              </w:rPr>
              <w:t>HL syntax</w:t>
            </w:r>
          </w:p>
        </w:tc>
        <w:tc>
          <w:tcPr>
            <w:tcW w:w="1559" w:type="dxa"/>
            <w:shd w:val="clear" w:color="auto" w:fill="auto"/>
          </w:tcPr>
          <w:p w14:paraId="692A5193" w14:textId="77777777" w:rsidR="00FA5274" w:rsidRPr="0046134B" w:rsidRDefault="00FA5274" w:rsidP="00687EF8">
            <w:pPr>
              <w:rPr>
                <w:lang w:val="en-CA" w:eastAsia="ja-JP"/>
              </w:rPr>
            </w:pPr>
            <w:r w:rsidRPr="0046134B">
              <w:rPr>
                <w:rFonts w:hint="eastAsia"/>
                <w:lang w:val="en-CA" w:eastAsia="ja-JP"/>
              </w:rPr>
              <w:t>slices, PSs</w:t>
            </w:r>
          </w:p>
        </w:tc>
        <w:tc>
          <w:tcPr>
            <w:tcW w:w="993" w:type="dxa"/>
          </w:tcPr>
          <w:p w14:paraId="1788726F" w14:textId="77777777" w:rsidR="00FA5274" w:rsidRPr="0046134B" w:rsidRDefault="00FA5274" w:rsidP="00687EF8">
            <w:pPr>
              <w:rPr>
                <w:lang w:eastAsia="ja-JP"/>
              </w:rPr>
            </w:pPr>
            <w:r w:rsidRPr="0046134B">
              <w:rPr>
                <w:rFonts w:hint="eastAsia"/>
                <w:lang w:eastAsia="ja-JP"/>
              </w:rPr>
              <w:t>PS</w:t>
            </w:r>
          </w:p>
        </w:tc>
        <w:tc>
          <w:tcPr>
            <w:tcW w:w="3260" w:type="dxa"/>
            <w:shd w:val="clear" w:color="auto" w:fill="auto"/>
          </w:tcPr>
          <w:p w14:paraId="689AD3BB" w14:textId="77777777" w:rsidR="00FA5274" w:rsidRPr="0046134B" w:rsidRDefault="00FA5274" w:rsidP="00687EF8">
            <w:pPr>
              <w:rPr>
                <w:lang w:val="en-CA" w:eastAsia="ja-JP"/>
              </w:rPr>
            </w:pPr>
            <w:r w:rsidRPr="0046134B">
              <w:t>bitstreams with stuffed extensions (</w:t>
            </w:r>
            <w:proofErr w:type="spellStart"/>
            <w:r w:rsidRPr="0046134B">
              <w:t>vps_extension_data_flag</w:t>
            </w:r>
            <w:proofErr w:type="spellEnd"/>
            <w:r w:rsidRPr="0046134B">
              <w:t xml:space="preserve">=1, </w:t>
            </w:r>
            <w:proofErr w:type="spellStart"/>
            <w:r w:rsidRPr="0046134B">
              <w:t>sps_extension_data_flag</w:t>
            </w:r>
            <w:proofErr w:type="spellEnd"/>
            <w:r w:rsidRPr="0046134B">
              <w:t xml:space="preserve">=1, </w:t>
            </w:r>
            <w:proofErr w:type="spellStart"/>
            <w:r w:rsidRPr="0046134B">
              <w:t>pps_extension_flag</w:t>
            </w:r>
            <w:proofErr w:type="spellEnd"/>
            <w:r w:rsidRPr="0046134B">
              <w:t>=</w:t>
            </w:r>
            <w:proofErr w:type="gramStart"/>
            <w:r w:rsidRPr="0046134B">
              <w:t>1, ..</w:t>
            </w:r>
            <w:proofErr w:type="gramEnd"/>
            <w:r w:rsidRPr="0046134B">
              <w:t>)</w:t>
            </w:r>
          </w:p>
        </w:tc>
        <w:tc>
          <w:tcPr>
            <w:tcW w:w="1559" w:type="dxa"/>
            <w:shd w:val="clear" w:color="auto" w:fill="auto"/>
          </w:tcPr>
          <w:p w14:paraId="16B98ABF" w14:textId="77777777" w:rsidR="00FA5274" w:rsidRPr="0046134B" w:rsidRDefault="00FA5274" w:rsidP="00687EF8">
            <w:pPr>
              <w:rPr>
                <w:lang w:val="en-CA" w:eastAsia="ja-JP"/>
              </w:rPr>
            </w:pPr>
            <w:r w:rsidRPr="0046134B">
              <w:rPr>
                <w:rFonts w:hint="eastAsia"/>
                <w:lang w:val="en-CA" w:eastAsia="ja-JP"/>
              </w:rPr>
              <w:t>W. Jang, M. Coban</w:t>
            </w:r>
          </w:p>
        </w:tc>
      </w:tr>
      <w:tr w:rsidR="00FA5274" w:rsidRPr="0046134B" w14:paraId="10D0F8B1" w14:textId="77777777" w:rsidTr="00687EF8">
        <w:tc>
          <w:tcPr>
            <w:tcW w:w="675" w:type="dxa"/>
            <w:vMerge/>
            <w:shd w:val="clear" w:color="auto" w:fill="auto"/>
          </w:tcPr>
          <w:p w14:paraId="664D788A" w14:textId="77777777" w:rsidR="00FA5274" w:rsidRPr="0046134B" w:rsidRDefault="00FA5274" w:rsidP="00687EF8">
            <w:pPr>
              <w:rPr>
                <w:lang w:val="en-CA" w:eastAsia="ja-JP"/>
              </w:rPr>
            </w:pPr>
          </w:p>
        </w:tc>
        <w:tc>
          <w:tcPr>
            <w:tcW w:w="1276" w:type="dxa"/>
            <w:shd w:val="clear" w:color="auto" w:fill="auto"/>
          </w:tcPr>
          <w:p w14:paraId="45162837" w14:textId="77777777" w:rsidR="00FA5274" w:rsidRPr="0046134B" w:rsidRDefault="00FA5274" w:rsidP="00687EF8">
            <w:pPr>
              <w:rPr>
                <w:lang w:val="en-CA" w:eastAsia="ja-JP"/>
              </w:rPr>
            </w:pPr>
          </w:p>
        </w:tc>
        <w:tc>
          <w:tcPr>
            <w:tcW w:w="1559" w:type="dxa"/>
            <w:shd w:val="clear" w:color="auto" w:fill="auto"/>
          </w:tcPr>
          <w:p w14:paraId="7E1196E6" w14:textId="77777777" w:rsidR="00FA5274" w:rsidRPr="0046134B" w:rsidRDefault="00FA5274" w:rsidP="00687EF8">
            <w:pPr>
              <w:rPr>
                <w:lang w:val="en-CA" w:eastAsia="ja-JP"/>
              </w:rPr>
            </w:pPr>
            <w:r w:rsidRPr="0046134B">
              <w:rPr>
                <w:rFonts w:hint="eastAsia"/>
                <w:lang w:val="en-CA" w:eastAsia="ja-JP"/>
              </w:rPr>
              <w:t>dependent slice</w:t>
            </w:r>
          </w:p>
        </w:tc>
        <w:tc>
          <w:tcPr>
            <w:tcW w:w="993" w:type="dxa"/>
          </w:tcPr>
          <w:p w14:paraId="03D6FC5B" w14:textId="77777777" w:rsidR="00FA5274" w:rsidRPr="0046134B" w:rsidRDefault="00FA5274" w:rsidP="00687EF8">
            <w:pPr>
              <w:rPr>
                <w:lang w:val="en-CA" w:eastAsia="ja-JP"/>
              </w:rPr>
            </w:pPr>
            <w:r w:rsidRPr="0046134B">
              <w:rPr>
                <w:rFonts w:hint="eastAsia"/>
                <w:lang w:val="en-CA" w:eastAsia="ja-JP"/>
              </w:rPr>
              <w:t>DSLICE</w:t>
            </w:r>
          </w:p>
        </w:tc>
        <w:tc>
          <w:tcPr>
            <w:tcW w:w="3260" w:type="dxa"/>
            <w:shd w:val="clear" w:color="auto" w:fill="auto"/>
          </w:tcPr>
          <w:p w14:paraId="699BD9D7" w14:textId="77777777" w:rsidR="00FA5274" w:rsidRPr="0046134B" w:rsidRDefault="00FA5274" w:rsidP="00687EF8">
            <w:pPr>
              <w:rPr>
                <w:lang w:val="en-CA" w:eastAsia="ja-JP"/>
              </w:rPr>
            </w:pPr>
            <w:r w:rsidRPr="0046134B">
              <w:rPr>
                <w:lang w:val="en-CA" w:eastAsia="ja-JP"/>
              </w:rPr>
              <w:t>Check:</w:t>
            </w:r>
          </w:p>
          <w:p w14:paraId="1B010272" w14:textId="77777777" w:rsidR="00FA5274" w:rsidRPr="0046134B" w:rsidRDefault="00FA5274" w:rsidP="00687EF8">
            <w:pPr>
              <w:rPr>
                <w:lang w:val="en-CA" w:eastAsia="ja-JP"/>
              </w:rPr>
            </w:pPr>
            <w:r w:rsidRPr="0046134B">
              <w:rPr>
                <w:lang w:val="en-CA" w:eastAsia="ja-JP"/>
              </w:rPr>
              <w:t>- dependent slices</w:t>
            </w:r>
          </w:p>
          <w:p w14:paraId="10C79420" w14:textId="77777777" w:rsidR="00FA5274" w:rsidRPr="0046134B" w:rsidRDefault="00FA5274" w:rsidP="00687EF8">
            <w:pPr>
              <w:rPr>
                <w:lang w:val="en-CA" w:eastAsia="ja-JP"/>
              </w:rPr>
            </w:pPr>
            <w:r w:rsidRPr="0046134B">
              <w:rPr>
                <w:lang w:val="en-CA" w:eastAsia="ja-JP"/>
              </w:rPr>
              <w:t>- WPP with dependent slices</w:t>
            </w:r>
          </w:p>
          <w:p w14:paraId="538A58C1" w14:textId="77777777" w:rsidR="00FA5274" w:rsidRPr="0046134B" w:rsidRDefault="00FA5274" w:rsidP="00687EF8">
            <w:pPr>
              <w:rPr>
                <w:lang w:val="en-CA" w:eastAsia="ja-JP"/>
              </w:rPr>
            </w:pPr>
            <w:r w:rsidRPr="0046134B">
              <w:rPr>
                <w:lang w:val="en-CA" w:eastAsia="ja-JP"/>
              </w:rPr>
              <w:t>- tiles with dependent slices</w:t>
            </w:r>
          </w:p>
        </w:tc>
        <w:tc>
          <w:tcPr>
            <w:tcW w:w="1559" w:type="dxa"/>
            <w:shd w:val="clear" w:color="auto" w:fill="auto"/>
          </w:tcPr>
          <w:p w14:paraId="7D7BC8BD" w14:textId="77777777" w:rsidR="00FA5274" w:rsidRPr="0046134B" w:rsidRDefault="00FA5274" w:rsidP="00687EF8">
            <w:pPr>
              <w:rPr>
                <w:lang w:val="en-CA" w:eastAsia="ja-JP"/>
              </w:rPr>
            </w:pPr>
            <w:r w:rsidRPr="0046134B">
              <w:rPr>
                <w:rFonts w:hint="eastAsia"/>
                <w:lang w:val="en-CA" w:eastAsia="ja-JP"/>
              </w:rPr>
              <w:t>B. Bross</w:t>
            </w:r>
          </w:p>
        </w:tc>
      </w:tr>
      <w:tr w:rsidR="00FA5274" w:rsidRPr="0046134B" w14:paraId="0B385DC5" w14:textId="77777777" w:rsidTr="00687EF8">
        <w:tc>
          <w:tcPr>
            <w:tcW w:w="675" w:type="dxa"/>
            <w:vMerge/>
            <w:shd w:val="clear" w:color="auto" w:fill="auto"/>
          </w:tcPr>
          <w:p w14:paraId="3BE165B5" w14:textId="77777777" w:rsidR="00FA5274" w:rsidRPr="0046134B" w:rsidRDefault="00FA5274" w:rsidP="00687EF8">
            <w:pPr>
              <w:rPr>
                <w:lang w:val="en-CA" w:eastAsia="ja-JP"/>
              </w:rPr>
            </w:pPr>
          </w:p>
        </w:tc>
        <w:tc>
          <w:tcPr>
            <w:tcW w:w="1276" w:type="dxa"/>
            <w:shd w:val="clear" w:color="auto" w:fill="auto"/>
          </w:tcPr>
          <w:p w14:paraId="5107AE90" w14:textId="77777777" w:rsidR="00FA5274" w:rsidRPr="0046134B" w:rsidRDefault="00FA5274" w:rsidP="00687EF8">
            <w:pPr>
              <w:rPr>
                <w:lang w:val="en-CA" w:eastAsia="ja-JP"/>
              </w:rPr>
            </w:pPr>
          </w:p>
        </w:tc>
        <w:tc>
          <w:tcPr>
            <w:tcW w:w="1559" w:type="dxa"/>
            <w:shd w:val="clear" w:color="auto" w:fill="auto"/>
          </w:tcPr>
          <w:p w14:paraId="2EC0B40A" w14:textId="77777777" w:rsidR="00FA5274" w:rsidRPr="0046134B" w:rsidRDefault="00FA5274" w:rsidP="00687EF8">
            <w:pPr>
              <w:rPr>
                <w:lang w:val="en-CA" w:eastAsia="ja-JP"/>
              </w:rPr>
            </w:pPr>
            <w:r w:rsidRPr="0046134B">
              <w:rPr>
                <w:rFonts w:hint="eastAsia"/>
                <w:lang w:val="en-CA" w:eastAsia="ja-JP"/>
              </w:rPr>
              <w:t>POC</w:t>
            </w:r>
          </w:p>
        </w:tc>
        <w:tc>
          <w:tcPr>
            <w:tcW w:w="993" w:type="dxa"/>
          </w:tcPr>
          <w:p w14:paraId="31C7A26D" w14:textId="77777777" w:rsidR="00FA5274" w:rsidRPr="0046134B" w:rsidRDefault="00FA5274" w:rsidP="00687EF8">
            <w:pPr>
              <w:rPr>
                <w:lang w:eastAsia="ja-JP"/>
              </w:rPr>
            </w:pPr>
            <w:r w:rsidRPr="0046134B">
              <w:rPr>
                <w:rFonts w:hint="eastAsia"/>
                <w:lang w:eastAsia="ja-JP"/>
              </w:rPr>
              <w:t>POC</w:t>
            </w:r>
          </w:p>
        </w:tc>
        <w:tc>
          <w:tcPr>
            <w:tcW w:w="3260" w:type="dxa"/>
            <w:shd w:val="clear" w:color="auto" w:fill="auto"/>
          </w:tcPr>
          <w:p w14:paraId="52AEEB51" w14:textId="77777777" w:rsidR="00FA5274" w:rsidRPr="0046134B" w:rsidRDefault="00FA5274" w:rsidP="00687EF8">
            <w:pPr>
              <w:rPr>
                <w:lang w:val="en-CA" w:eastAsia="ja-JP"/>
              </w:rPr>
            </w:pPr>
            <w:r w:rsidRPr="0046134B">
              <w:t>POC increments &gt; 1</w:t>
            </w:r>
          </w:p>
        </w:tc>
        <w:tc>
          <w:tcPr>
            <w:tcW w:w="1559" w:type="dxa"/>
            <w:shd w:val="clear" w:color="auto" w:fill="auto"/>
          </w:tcPr>
          <w:p w14:paraId="1B86535A" w14:textId="77777777" w:rsidR="00FA5274" w:rsidRPr="0046134B" w:rsidRDefault="00FA5274" w:rsidP="00687EF8">
            <w:pPr>
              <w:rPr>
                <w:lang w:val="en-CA" w:eastAsia="ja-JP"/>
              </w:rPr>
            </w:pPr>
            <w:r w:rsidRPr="0046134B">
              <w:rPr>
                <w:rFonts w:hint="eastAsia"/>
                <w:lang w:val="en-CA" w:eastAsia="ja-JP"/>
              </w:rPr>
              <w:t>M. Coban</w:t>
            </w:r>
          </w:p>
        </w:tc>
      </w:tr>
      <w:tr w:rsidR="00FA5274" w:rsidRPr="0046134B" w14:paraId="17D95953" w14:textId="77777777" w:rsidTr="00687EF8">
        <w:tc>
          <w:tcPr>
            <w:tcW w:w="675" w:type="dxa"/>
            <w:vMerge/>
            <w:shd w:val="clear" w:color="auto" w:fill="auto"/>
          </w:tcPr>
          <w:p w14:paraId="0C71F947" w14:textId="77777777" w:rsidR="00FA5274" w:rsidRPr="0046134B" w:rsidRDefault="00FA5274" w:rsidP="00687EF8">
            <w:pPr>
              <w:rPr>
                <w:lang w:val="en-CA" w:eastAsia="ja-JP"/>
              </w:rPr>
            </w:pPr>
          </w:p>
        </w:tc>
        <w:tc>
          <w:tcPr>
            <w:tcW w:w="1276" w:type="dxa"/>
            <w:shd w:val="clear" w:color="auto" w:fill="auto"/>
          </w:tcPr>
          <w:p w14:paraId="0B74E0CD" w14:textId="77777777" w:rsidR="00FA5274" w:rsidRPr="0046134B" w:rsidRDefault="00FA5274" w:rsidP="00687EF8">
            <w:pPr>
              <w:rPr>
                <w:lang w:val="en-CA" w:eastAsia="ja-JP"/>
              </w:rPr>
            </w:pPr>
          </w:p>
        </w:tc>
        <w:tc>
          <w:tcPr>
            <w:tcW w:w="1559" w:type="dxa"/>
            <w:shd w:val="clear" w:color="auto" w:fill="auto"/>
          </w:tcPr>
          <w:p w14:paraId="1DE0E14E" w14:textId="77777777" w:rsidR="00FA5274" w:rsidRPr="0046134B" w:rsidRDefault="00FA5274" w:rsidP="00687EF8">
            <w:pPr>
              <w:rPr>
                <w:lang w:val="en-CA" w:eastAsia="ja-JP"/>
              </w:rPr>
            </w:pPr>
            <w:r w:rsidRPr="0046134B">
              <w:rPr>
                <w:rFonts w:hint="eastAsia"/>
                <w:lang w:val="en-CA" w:eastAsia="ja-JP"/>
              </w:rPr>
              <w:t>RPS</w:t>
            </w:r>
          </w:p>
        </w:tc>
        <w:tc>
          <w:tcPr>
            <w:tcW w:w="993" w:type="dxa"/>
          </w:tcPr>
          <w:p w14:paraId="57303617" w14:textId="77777777" w:rsidR="00FA5274" w:rsidRPr="0046134B" w:rsidRDefault="00FA5274" w:rsidP="00687EF8">
            <w:pPr>
              <w:rPr>
                <w:lang w:val="en-CA" w:eastAsia="ja-JP"/>
              </w:rPr>
            </w:pPr>
            <w:r w:rsidRPr="0046134B">
              <w:rPr>
                <w:rFonts w:hint="eastAsia"/>
                <w:lang w:val="en-CA" w:eastAsia="ja-JP"/>
              </w:rPr>
              <w:t>RPS</w:t>
            </w:r>
          </w:p>
        </w:tc>
        <w:tc>
          <w:tcPr>
            <w:tcW w:w="3260" w:type="dxa"/>
            <w:shd w:val="clear" w:color="auto" w:fill="auto"/>
          </w:tcPr>
          <w:p w14:paraId="6F97F881" w14:textId="77777777" w:rsidR="00FA5274" w:rsidRPr="0046134B" w:rsidRDefault="00FA5274" w:rsidP="00687EF8">
            <w:pPr>
              <w:rPr>
                <w:lang w:val="en-CA" w:eastAsia="ja-JP"/>
              </w:rPr>
            </w:pPr>
          </w:p>
        </w:tc>
        <w:tc>
          <w:tcPr>
            <w:tcW w:w="1559" w:type="dxa"/>
            <w:shd w:val="clear" w:color="auto" w:fill="auto"/>
          </w:tcPr>
          <w:p w14:paraId="34255923" w14:textId="77777777" w:rsidR="00FA5274" w:rsidRPr="0046134B" w:rsidRDefault="00FA5274" w:rsidP="00687EF8">
            <w:pPr>
              <w:rPr>
                <w:lang w:val="en-CA" w:eastAsia="ja-JP"/>
              </w:rPr>
            </w:pPr>
            <w:r w:rsidRPr="0046134B">
              <w:rPr>
                <w:rFonts w:hint="eastAsia"/>
                <w:lang w:val="en-CA" w:eastAsia="ja-JP"/>
              </w:rPr>
              <w:t>M. Coban</w:t>
            </w:r>
          </w:p>
        </w:tc>
      </w:tr>
      <w:tr w:rsidR="00FA5274" w:rsidRPr="0046134B" w14:paraId="420C9AD1" w14:textId="77777777" w:rsidTr="00687EF8">
        <w:tc>
          <w:tcPr>
            <w:tcW w:w="675" w:type="dxa"/>
            <w:vMerge/>
            <w:shd w:val="clear" w:color="auto" w:fill="auto"/>
          </w:tcPr>
          <w:p w14:paraId="0844952E" w14:textId="77777777" w:rsidR="00FA5274" w:rsidRPr="0046134B" w:rsidRDefault="00FA5274" w:rsidP="00687EF8">
            <w:pPr>
              <w:rPr>
                <w:lang w:val="en-CA" w:eastAsia="ja-JP"/>
              </w:rPr>
            </w:pPr>
          </w:p>
        </w:tc>
        <w:tc>
          <w:tcPr>
            <w:tcW w:w="1276" w:type="dxa"/>
            <w:shd w:val="clear" w:color="auto" w:fill="auto"/>
          </w:tcPr>
          <w:p w14:paraId="4A1BB8E3" w14:textId="77777777" w:rsidR="00FA5274" w:rsidRPr="0046134B" w:rsidRDefault="00FA5274" w:rsidP="00687EF8">
            <w:pPr>
              <w:rPr>
                <w:lang w:val="en-CA" w:eastAsia="ja-JP"/>
              </w:rPr>
            </w:pPr>
          </w:p>
        </w:tc>
        <w:tc>
          <w:tcPr>
            <w:tcW w:w="1559" w:type="dxa"/>
            <w:shd w:val="clear" w:color="auto" w:fill="auto"/>
          </w:tcPr>
          <w:p w14:paraId="2490B8A1" w14:textId="77777777" w:rsidR="00FA5274" w:rsidRPr="0046134B" w:rsidRDefault="00FA5274" w:rsidP="00687EF8">
            <w:pPr>
              <w:rPr>
                <w:lang w:val="en-CA" w:eastAsia="ja-JP"/>
              </w:rPr>
            </w:pPr>
          </w:p>
        </w:tc>
        <w:tc>
          <w:tcPr>
            <w:tcW w:w="993" w:type="dxa"/>
          </w:tcPr>
          <w:p w14:paraId="5F07BBFF" w14:textId="77777777" w:rsidR="00FA5274" w:rsidRPr="0046134B" w:rsidRDefault="00FA5274" w:rsidP="00687EF8">
            <w:pPr>
              <w:rPr>
                <w:lang w:val="en-CA" w:eastAsia="ja-JP"/>
              </w:rPr>
            </w:pPr>
            <w:r w:rsidRPr="0046134B">
              <w:rPr>
                <w:rFonts w:hint="eastAsia"/>
                <w:lang w:val="en-CA" w:eastAsia="ja-JP"/>
              </w:rPr>
              <w:t>RPS</w:t>
            </w:r>
          </w:p>
        </w:tc>
        <w:tc>
          <w:tcPr>
            <w:tcW w:w="3260" w:type="dxa"/>
            <w:shd w:val="clear" w:color="auto" w:fill="auto"/>
          </w:tcPr>
          <w:p w14:paraId="46C418BA" w14:textId="77777777" w:rsidR="00FA5274" w:rsidRPr="0046134B" w:rsidRDefault="00FA5274" w:rsidP="00687EF8">
            <w:pPr>
              <w:rPr>
                <w:lang w:val="en-CA" w:eastAsia="ja-JP"/>
              </w:rPr>
            </w:pPr>
          </w:p>
        </w:tc>
        <w:tc>
          <w:tcPr>
            <w:tcW w:w="1559" w:type="dxa"/>
            <w:shd w:val="clear" w:color="auto" w:fill="auto"/>
          </w:tcPr>
          <w:p w14:paraId="6BF57168" w14:textId="77777777" w:rsidR="00FA5274" w:rsidRPr="0046134B" w:rsidRDefault="00FA5274" w:rsidP="00687EF8">
            <w:pPr>
              <w:rPr>
                <w:lang w:val="en-CA" w:eastAsia="ja-JP"/>
              </w:rPr>
            </w:pPr>
            <w:r w:rsidRPr="0046134B">
              <w:rPr>
                <w:rFonts w:hint="eastAsia"/>
                <w:lang w:val="en-CA" w:eastAsia="ja-JP"/>
              </w:rPr>
              <w:t>F. Bossen</w:t>
            </w:r>
          </w:p>
        </w:tc>
      </w:tr>
      <w:tr w:rsidR="00FA5274" w:rsidRPr="0046134B" w14:paraId="0F98AF76" w14:textId="77777777" w:rsidTr="00687EF8">
        <w:tc>
          <w:tcPr>
            <w:tcW w:w="675" w:type="dxa"/>
            <w:vMerge/>
            <w:shd w:val="clear" w:color="auto" w:fill="auto"/>
          </w:tcPr>
          <w:p w14:paraId="789C1D50" w14:textId="77777777" w:rsidR="00FA5274" w:rsidRPr="0046134B" w:rsidRDefault="00FA5274" w:rsidP="00687EF8">
            <w:pPr>
              <w:rPr>
                <w:lang w:val="en-CA" w:eastAsia="ja-JP"/>
              </w:rPr>
            </w:pPr>
          </w:p>
        </w:tc>
        <w:tc>
          <w:tcPr>
            <w:tcW w:w="1276" w:type="dxa"/>
            <w:shd w:val="clear" w:color="auto" w:fill="auto"/>
          </w:tcPr>
          <w:p w14:paraId="181D7AA7" w14:textId="77777777" w:rsidR="00FA5274" w:rsidRPr="0046134B" w:rsidRDefault="00FA5274" w:rsidP="00687EF8">
            <w:pPr>
              <w:rPr>
                <w:lang w:val="en-CA" w:eastAsia="ja-JP"/>
              </w:rPr>
            </w:pPr>
          </w:p>
        </w:tc>
        <w:tc>
          <w:tcPr>
            <w:tcW w:w="1559" w:type="dxa"/>
            <w:shd w:val="clear" w:color="auto" w:fill="auto"/>
          </w:tcPr>
          <w:p w14:paraId="3DF7246C" w14:textId="77777777" w:rsidR="00FA5274" w:rsidRPr="0046134B" w:rsidRDefault="00FA5274" w:rsidP="00687EF8">
            <w:pPr>
              <w:rPr>
                <w:lang w:val="en-CA" w:eastAsia="ja-JP"/>
              </w:rPr>
            </w:pPr>
          </w:p>
        </w:tc>
        <w:tc>
          <w:tcPr>
            <w:tcW w:w="993" w:type="dxa"/>
          </w:tcPr>
          <w:p w14:paraId="4D3D0F36" w14:textId="77777777" w:rsidR="00FA5274" w:rsidRPr="0046134B" w:rsidRDefault="00FA5274" w:rsidP="00687EF8">
            <w:pPr>
              <w:rPr>
                <w:lang w:val="en-CA" w:eastAsia="ja-JP"/>
              </w:rPr>
            </w:pPr>
            <w:r w:rsidRPr="0046134B">
              <w:rPr>
                <w:rFonts w:hint="eastAsia"/>
                <w:lang w:val="en-CA" w:eastAsia="ja-JP"/>
              </w:rPr>
              <w:t>RPS</w:t>
            </w:r>
          </w:p>
        </w:tc>
        <w:tc>
          <w:tcPr>
            <w:tcW w:w="3260" w:type="dxa"/>
            <w:shd w:val="clear" w:color="auto" w:fill="auto"/>
          </w:tcPr>
          <w:p w14:paraId="3A7D6B80" w14:textId="77777777" w:rsidR="00FA5274" w:rsidRPr="0046134B" w:rsidRDefault="00FA5274" w:rsidP="00687EF8">
            <w:pPr>
              <w:rPr>
                <w:lang w:val="en-CA" w:eastAsia="ja-JP"/>
              </w:rPr>
            </w:pPr>
            <w:r w:rsidRPr="0046134B">
              <w:rPr>
                <w:lang w:val="en-CA" w:eastAsia="ja-JP"/>
              </w:rPr>
              <w:t>Slice header RPS with short-term pictures</w:t>
            </w:r>
          </w:p>
        </w:tc>
        <w:tc>
          <w:tcPr>
            <w:tcW w:w="1559" w:type="dxa"/>
            <w:shd w:val="clear" w:color="auto" w:fill="auto"/>
          </w:tcPr>
          <w:p w14:paraId="7891E204" w14:textId="77777777" w:rsidR="00FA5274" w:rsidRPr="0046134B" w:rsidRDefault="00FA5274" w:rsidP="00687EF8">
            <w:pPr>
              <w:rPr>
                <w:lang w:val="en-CA" w:eastAsia="ja-JP"/>
              </w:rPr>
            </w:pPr>
            <w:r w:rsidRPr="0046134B">
              <w:rPr>
                <w:szCs w:val="22"/>
              </w:rPr>
              <w:t>R. Sjöberg</w:t>
            </w:r>
          </w:p>
        </w:tc>
      </w:tr>
      <w:tr w:rsidR="00FA5274" w:rsidRPr="0046134B" w14:paraId="0C8EAEA7" w14:textId="77777777" w:rsidTr="00687EF8">
        <w:tc>
          <w:tcPr>
            <w:tcW w:w="675" w:type="dxa"/>
            <w:vMerge/>
            <w:shd w:val="clear" w:color="auto" w:fill="auto"/>
          </w:tcPr>
          <w:p w14:paraId="6F900D05" w14:textId="77777777" w:rsidR="00FA5274" w:rsidRPr="0046134B" w:rsidRDefault="00FA5274" w:rsidP="00687EF8">
            <w:pPr>
              <w:rPr>
                <w:lang w:val="en-CA" w:eastAsia="ja-JP"/>
              </w:rPr>
            </w:pPr>
          </w:p>
        </w:tc>
        <w:tc>
          <w:tcPr>
            <w:tcW w:w="1276" w:type="dxa"/>
            <w:shd w:val="clear" w:color="auto" w:fill="auto"/>
          </w:tcPr>
          <w:p w14:paraId="045059C7" w14:textId="77777777" w:rsidR="00FA5274" w:rsidRPr="0046134B" w:rsidRDefault="00FA5274" w:rsidP="00687EF8">
            <w:pPr>
              <w:rPr>
                <w:lang w:val="en-CA" w:eastAsia="ja-JP"/>
              </w:rPr>
            </w:pPr>
          </w:p>
        </w:tc>
        <w:tc>
          <w:tcPr>
            <w:tcW w:w="1559" w:type="dxa"/>
            <w:shd w:val="clear" w:color="auto" w:fill="auto"/>
          </w:tcPr>
          <w:p w14:paraId="1990DC6B" w14:textId="77777777" w:rsidR="00FA5274" w:rsidRPr="0046134B" w:rsidRDefault="00FA5274" w:rsidP="00687EF8">
            <w:pPr>
              <w:rPr>
                <w:lang w:val="en-CA" w:eastAsia="ja-JP"/>
              </w:rPr>
            </w:pPr>
          </w:p>
        </w:tc>
        <w:tc>
          <w:tcPr>
            <w:tcW w:w="993" w:type="dxa"/>
          </w:tcPr>
          <w:p w14:paraId="6564C664" w14:textId="77777777" w:rsidR="00FA5274" w:rsidRPr="0046134B" w:rsidRDefault="00FA5274" w:rsidP="00687EF8">
            <w:pPr>
              <w:rPr>
                <w:lang w:val="en-CA" w:eastAsia="ja-JP"/>
              </w:rPr>
            </w:pPr>
            <w:r w:rsidRPr="0046134B">
              <w:rPr>
                <w:rFonts w:hint="eastAsia"/>
                <w:lang w:val="en-CA" w:eastAsia="ja-JP"/>
              </w:rPr>
              <w:t>RPS</w:t>
            </w:r>
          </w:p>
        </w:tc>
        <w:tc>
          <w:tcPr>
            <w:tcW w:w="3260" w:type="dxa"/>
            <w:shd w:val="clear" w:color="auto" w:fill="auto"/>
          </w:tcPr>
          <w:p w14:paraId="661BDC24" w14:textId="77777777" w:rsidR="00FA5274" w:rsidRPr="0046134B" w:rsidRDefault="00FA5274" w:rsidP="00687EF8">
            <w:pPr>
              <w:rPr>
                <w:lang w:val="en-CA" w:eastAsia="ja-JP"/>
              </w:rPr>
            </w:pPr>
            <w:r w:rsidRPr="0046134B">
              <w:rPr>
                <w:lang w:val="en-CA" w:eastAsia="ja-JP"/>
              </w:rPr>
              <w:t>Slice header RPS with short-term and long-term pictures</w:t>
            </w:r>
          </w:p>
        </w:tc>
        <w:tc>
          <w:tcPr>
            <w:tcW w:w="1559" w:type="dxa"/>
            <w:shd w:val="clear" w:color="auto" w:fill="auto"/>
          </w:tcPr>
          <w:p w14:paraId="55D94DE8" w14:textId="77777777" w:rsidR="00FA5274" w:rsidRPr="0046134B" w:rsidRDefault="00FA5274" w:rsidP="00687EF8">
            <w:pPr>
              <w:rPr>
                <w:lang w:val="en-CA" w:eastAsia="ja-JP"/>
              </w:rPr>
            </w:pPr>
            <w:r w:rsidRPr="0046134B">
              <w:rPr>
                <w:szCs w:val="22"/>
              </w:rPr>
              <w:t>R. Sjöberg</w:t>
            </w:r>
          </w:p>
        </w:tc>
      </w:tr>
      <w:tr w:rsidR="00FA5274" w:rsidRPr="0046134B" w14:paraId="79FF3DCD" w14:textId="77777777" w:rsidTr="00687EF8">
        <w:tc>
          <w:tcPr>
            <w:tcW w:w="675" w:type="dxa"/>
            <w:vMerge/>
            <w:shd w:val="clear" w:color="auto" w:fill="auto"/>
          </w:tcPr>
          <w:p w14:paraId="58CEE953" w14:textId="77777777" w:rsidR="00FA5274" w:rsidRPr="0046134B" w:rsidRDefault="00FA5274" w:rsidP="00687EF8">
            <w:pPr>
              <w:rPr>
                <w:lang w:val="en-CA" w:eastAsia="ja-JP"/>
              </w:rPr>
            </w:pPr>
          </w:p>
        </w:tc>
        <w:tc>
          <w:tcPr>
            <w:tcW w:w="1276" w:type="dxa"/>
            <w:shd w:val="clear" w:color="auto" w:fill="auto"/>
          </w:tcPr>
          <w:p w14:paraId="14D9F8E3" w14:textId="77777777" w:rsidR="00FA5274" w:rsidRPr="0046134B" w:rsidRDefault="00FA5274" w:rsidP="00687EF8">
            <w:pPr>
              <w:rPr>
                <w:lang w:val="en-CA" w:eastAsia="ja-JP"/>
              </w:rPr>
            </w:pPr>
          </w:p>
        </w:tc>
        <w:tc>
          <w:tcPr>
            <w:tcW w:w="1559" w:type="dxa"/>
            <w:shd w:val="clear" w:color="auto" w:fill="auto"/>
          </w:tcPr>
          <w:p w14:paraId="092DC6E1" w14:textId="77777777" w:rsidR="00FA5274" w:rsidRPr="0046134B" w:rsidRDefault="00FA5274" w:rsidP="00687EF8">
            <w:pPr>
              <w:rPr>
                <w:lang w:val="en-CA" w:eastAsia="ja-JP"/>
              </w:rPr>
            </w:pPr>
          </w:p>
        </w:tc>
        <w:tc>
          <w:tcPr>
            <w:tcW w:w="993" w:type="dxa"/>
          </w:tcPr>
          <w:p w14:paraId="3C3351DF" w14:textId="77777777" w:rsidR="00FA5274" w:rsidRPr="0046134B" w:rsidRDefault="00FA5274" w:rsidP="00687EF8">
            <w:pPr>
              <w:rPr>
                <w:lang w:val="en-CA" w:eastAsia="ja-JP"/>
              </w:rPr>
            </w:pPr>
            <w:r w:rsidRPr="0046134B">
              <w:rPr>
                <w:rFonts w:hint="eastAsia"/>
                <w:lang w:val="en-CA" w:eastAsia="ja-JP"/>
              </w:rPr>
              <w:t>RPS</w:t>
            </w:r>
          </w:p>
        </w:tc>
        <w:tc>
          <w:tcPr>
            <w:tcW w:w="3260" w:type="dxa"/>
            <w:shd w:val="clear" w:color="auto" w:fill="auto"/>
          </w:tcPr>
          <w:p w14:paraId="17D8B154" w14:textId="77777777" w:rsidR="00FA5274" w:rsidRPr="0046134B" w:rsidRDefault="00FA5274" w:rsidP="00687EF8">
            <w:pPr>
              <w:rPr>
                <w:lang w:val="en-CA" w:eastAsia="ja-JP"/>
              </w:rPr>
            </w:pPr>
            <w:r w:rsidRPr="0046134B">
              <w:rPr>
                <w:lang w:val="en-CA" w:eastAsia="ja-JP"/>
              </w:rPr>
              <w:t>PPS RPS with short-term pictures</w:t>
            </w:r>
          </w:p>
        </w:tc>
        <w:tc>
          <w:tcPr>
            <w:tcW w:w="1559" w:type="dxa"/>
            <w:shd w:val="clear" w:color="auto" w:fill="auto"/>
          </w:tcPr>
          <w:p w14:paraId="6F17AAC5" w14:textId="77777777" w:rsidR="00FA5274" w:rsidRPr="0046134B" w:rsidRDefault="00FA5274" w:rsidP="00687EF8">
            <w:pPr>
              <w:rPr>
                <w:lang w:val="en-CA" w:eastAsia="ja-JP"/>
              </w:rPr>
            </w:pPr>
            <w:r w:rsidRPr="0046134B">
              <w:rPr>
                <w:szCs w:val="22"/>
              </w:rPr>
              <w:t>R. Sjöberg</w:t>
            </w:r>
          </w:p>
        </w:tc>
      </w:tr>
      <w:tr w:rsidR="00FA5274" w:rsidRPr="0046134B" w14:paraId="5BC847C6" w14:textId="77777777" w:rsidTr="00687EF8">
        <w:tc>
          <w:tcPr>
            <w:tcW w:w="675" w:type="dxa"/>
            <w:vMerge/>
            <w:shd w:val="clear" w:color="auto" w:fill="auto"/>
          </w:tcPr>
          <w:p w14:paraId="4FF2D370" w14:textId="77777777" w:rsidR="00FA5274" w:rsidRPr="0046134B" w:rsidRDefault="00FA5274" w:rsidP="00687EF8">
            <w:pPr>
              <w:rPr>
                <w:lang w:val="en-CA" w:eastAsia="ja-JP"/>
              </w:rPr>
            </w:pPr>
          </w:p>
        </w:tc>
        <w:tc>
          <w:tcPr>
            <w:tcW w:w="1276" w:type="dxa"/>
            <w:shd w:val="clear" w:color="auto" w:fill="auto"/>
          </w:tcPr>
          <w:p w14:paraId="31A6542B" w14:textId="77777777" w:rsidR="00FA5274" w:rsidRPr="0046134B" w:rsidRDefault="00FA5274" w:rsidP="00687EF8">
            <w:pPr>
              <w:rPr>
                <w:lang w:val="en-CA" w:eastAsia="ja-JP"/>
              </w:rPr>
            </w:pPr>
          </w:p>
        </w:tc>
        <w:tc>
          <w:tcPr>
            <w:tcW w:w="1559" w:type="dxa"/>
            <w:shd w:val="clear" w:color="auto" w:fill="auto"/>
          </w:tcPr>
          <w:p w14:paraId="54F7BF59" w14:textId="77777777" w:rsidR="00FA5274" w:rsidRPr="0046134B" w:rsidRDefault="00FA5274" w:rsidP="00687EF8">
            <w:pPr>
              <w:rPr>
                <w:lang w:val="en-CA" w:eastAsia="ja-JP"/>
              </w:rPr>
            </w:pPr>
          </w:p>
        </w:tc>
        <w:tc>
          <w:tcPr>
            <w:tcW w:w="993" w:type="dxa"/>
          </w:tcPr>
          <w:p w14:paraId="3F74AF58" w14:textId="77777777" w:rsidR="00FA5274" w:rsidRPr="0046134B" w:rsidRDefault="00FA5274" w:rsidP="00687EF8">
            <w:pPr>
              <w:rPr>
                <w:lang w:val="en-CA" w:eastAsia="ja-JP"/>
              </w:rPr>
            </w:pPr>
            <w:r w:rsidRPr="0046134B">
              <w:rPr>
                <w:rFonts w:hint="eastAsia"/>
                <w:lang w:val="en-CA" w:eastAsia="ja-JP"/>
              </w:rPr>
              <w:t>RPS</w:t>
            </w:r>
          </w:p>
        </w:tc>
        <w:tc>
          <w:tcPr>
            <w:tcW w:w="3260" w:type="dxa"/>
            <w:shd w:val="clear" w:color="auto" w:fill="auto"/>
          </w:tcPr>
          <w:p w14:paraId="7A77A007" w14:textId="77777777" w:rsidR="00FA5274" w:rsidRPr="0046134B" w:rsidRDefault="00FA5274" w:rsidP="00687EF8">
            <w:pPr>
              <w:rPr>
                <w:lang w:val="en-CA" w:eastAsia="ja-JP"/>
              </w:rPr>
            </w:pPr>
            <w:r w:rsidRPr="0046134B">
              <w:rPr>
                <w:lang w:val="en-CA" w:eastAsia="ja-JP"/>
              </w:rPr>
              <w:t>PPS RPS with short-term pictures and inter-RPS prediction</w:t>
            </w:r>
          </w:p>
        </w:tc>
        <w:tc>
          <w:tcPr>
            <w:tcW w:w="1559" w:type="dxa"/>
            <w:shd w:val="clear" w:color="auto" w:fill="auto"/>
          </w:tcPr>
          <w:p w14:paraId="5A431D4F" w14:textId="77777777" w:rsidR="00FA5274" w:rsidRPr="0046134B" w:rsidRDefault="00FA5274" w:rsidP="00687EF8">
            <w:pPr>
              <w:rPr>
                <w:lang w:val="en-CA" w:eastAsia="ja-JP"/>
              </w:rPr>
            </w:pPr>
            <w:r w:rsidRPr="0046134B">
              <w:rPr>
                <w:szCs w:val="22"/>
              </w:rPr>
              <w:t>R. Sjöberg</w:t>
            </w:r>
          </w:p>
        </w:tc>
      </w:tr>
      <w:tr w:rsidR="00FA5274" w:rsidRPr="0046134B" w14:paraId="3FC0D31E" w14:textId="77777777" w:rsidTr="00687EF8">
        <w:tc>
          <w:tcPr>
            <w:tcW w:w="675" w:type="dxa"/>
            <w:vMerge/>
            <w:shd w:val="clear" w:color="auto" w:fill="auto"/>
          </w:tcPr>
          <w:p w14:paraId="2D765C3C" w14:textId="77777777" w:rsidR="00FA5274" w:rsidRPr="0046134B" w:rsidRDefault="00FA5274" w:rsidP="00687EF8">
            <w:pPr>
              <w:rPr>
                <w:lang w:val="en-CA" w:eastAsia="ja-JP"/>
              </w:rPr>
            </w:pPr>
          </w:p>
        </w:tc>
        <w:tc>
          <w:tcPr>
            <w:tcW w:w="1276" w:type="dxa"/>
            <w:shd w:val="clear" w:color="auto" w:fill="auto"/>
          </w:tcPr>
          <w:p w14:paraId="30BD3374" w14:textId="77777777" w:rsidR="00FA5274" w:rsidRPr="0046134B" w:rsidRDefault="00FA5274" w:rsidP="00687EF8">
            <w:pPr>
              <w:rPr>
                <w:lang w:val="en-CA" w:eastAsia="ja-JP"/>
              </w:rPr>
            </w:pPr>
          </w:p>
        </w:tc>
        <w:tc>
          <w:tcPr>
            <w:tcW w:w="1559" w:type="dxa"/>
            <w:shd w:val="clear" w:color="auto" w:fill="auto"/>
          </w:tcPr>
          <w:p w14:paraId="656BB1D2" w14:textId="77777777" w:rsidR="00FA5274" w:rsidRPr="0046134B" w:rsidRDefault="00FA5274" w:rsidP="00687EF8">
            <w:pPr>
              <w:rPr>
                <w:lang w:val="en-CA" w:eastAsia="ja-JP"/>
              </w:rPr>
            </w:pPr>
          </w:p>
        </w:tc>
        <w:tc>
          <w:tcPr>
            <w:tcW w:w="993" w:type="dxa"/>
          </w:tcPr>
          <w:p w14:paraId="6F91A678" w14:textId="77777777" w:rsidR="00FA5274" w:rsidRPr="0046134B" w:rsidRDefault="00FA5274" w:rsidP="00687EF8">
            <w:pPr>
              <w:rPr>
                <w:lang w:val="en-CA" w:eastAsia="ja-JP"/>
              </w:rPr>
            </w:pPr>
            <w:r w:rsidRPr="0046134B">
              <w:rPr>
                <w:rFonts w:hint="eastAsia"/>
                <w:lang w:val="en-CA" w:eastAsia="ja-JP"/>
              </w:rPr>
              <w:t>RPS</w:t>
            </w:r>
          </w:p>
        </w:tc>
        <w:tc>
          <w:tcPr>
            <w:tcW w:w="3260" w:type="dxa"/>
            <w:shd w:val="clear" w:color="auto" w:fill="auto"/>
          </w:tcPr>
          <w:p w14:paraId="41AC39FD" w14:textId="77777777" w:rsidR="00FA5274" w:rsidRPr="0046134B" w:rsidRDefault="00FA5274" w:rsidP="00687EF8">
            <w:pPr>
              <w:rPr>
                <w:lang w:val="en-CA" w:eastAsia="ja-JP"/>
              </w:rPr>
            </w:pPr>
            <w:r w:rsidRPr="0046134B">
              <w:rPr>
                <w:lang w:val="en-CA" w:eastAsia="ja-JP"/>
              </w:rPr>
              <w:t>Mix of PPS and slice header RPS with short-term pictures</w:t>
            </w:r>
          </w:p>
        </w:tc>
        <w:tc>
          <w:tcPr>
            <w:tcW w:w="1559" w:type="dxa"/>
            <w:shd w:val="clear" w:color="auto" w:fill="auto"/>
          </w:tcPr>
          <w:p w14:paraId="07396413" w14:textId="77777777" w:rsidR="00FA5274" w:rsidRPr="0046134B" w:rsidRDefault="00FA5274" w:rsidP="00687EF8">
            <w:pPr>
              <w:rPr>
                <w:lang w:val="en-CA" w:eastAsia="ja-JP"/>
              </w:rPr>
            </w:pPr>
            <w:r w:rsidRPr="0046134B">
              <w:rPr>
                <w:szCs w:val="22"/>
              </w:rPr>
              <w:t>R. Sjöberg</w:t>
            </w:r>
          </w:p>
        </w:tc>
      </w:tr>
      <w:tr w:rsidR="00FA5274" w:rsidRPr="0046134B" w14:paraId="6DA9F4F9" w14:textId="77777777" w:rsidTr="00687EF8">
        <w:tc>
          <w:tcPr>
            <w:tcW w:w="675" w:type="dxa"/>
            <w:vMerge/>
            <w:shd w:val="clear" w:color="auto" w:fill="auto"/>
          </w:tcPr>
          <w:p w14:paraId="636FF1CD" w14:textId="77777777" w:rsidR="00FA5274" w:rsidRPr="0046134B" w:rsidRDefault="00FA5274" w:rsidP="00687EF8">
            <w:pPr>
              <w:rPr>
                <w:lang w:val="en-CA" w:eastAsia="ja-JP"/>
              </w:rPr>
            </w:pPr>
          </w:p>
        </w:tc>
        <w:tc>
          <w:tcPr>
            <w:tcW w:w="1276" w:type="dxa"/>
            <w:shd w:val="clear" w:color="auto" w:fill="auto"/>
          </w:tcPr>
          <w:p w14:paraId="589C1F63" w14:textId="77777777" w:rsidR="00FA5274" w:rsidRPr="0046134B" w:rsidRDefault="00FA5274" w:rsidP="00687EF8">
            <w:pPr>
              <w:rPr>
                <w:lang w:val="en-CA" w:eastAsia="ja-JP"/>
              </w:rPr>
            </w:pPr>
          </w:p>
        </w:tc>
        <w:tc>
          <w:tcPr>
            <w:tcW w:w="1559" w:type="dxa"/>
            <w:shd w:val="clear" w:color="auto" w:fill="auto"/>
          </w:tcPr>
          <w:p w14:paraId="786CF19A" w14:textId="77777777" w:rsidR="00FA5274" w:rsidRPr="0046134B" w:rsidRDefault="00FA5274" w:rsidP="00687EF8">
            <w:pPr>
              <w:rPr>
                <w:lang w:val="en-CA" w:eastAsia="ja-JP"/>
              </w:rPr>
            </w:pPr>
          </w:p>
        </w:tc>
        <w:tc>
          <w:tcPr>
            <w:tcW w:w="993" w:type="dxa"/>
          </w:tcPr>
          <w:p w14:paraId="067D9C95" w14:textId="77777777" w:rsidR="00FA5274" w:rsidRPr="0046134B" w:rsidRDefault="00FA5274" w:rsidP="00687EF8">
            <w:pPr>
              <w:rPr>
                <w:lang w:val="en-CA" w:eastAsia="ja-JP"/>
              </w:rPr>
            </w:pPr>
            <w:r w:rsidRPr="0046134B">
              <w:rPr>
                <w:rFonts w:hint="eastAsia"/>
                <w:lang w:val="en-CA" w:eastAsia="ja-JP"/>
              </w:rPr>
              <w:t>RPS</w:t>
            </w:r>
          </w:p>
        </w:tc>
        <w:tc>
          <w:tcPr>
            <w:tcW w:w="3260" w:type="dxa"/>
            <w:shd w:val="clear" w:color="auto" w:fill="auto"/>
          </w:tcPr>
          <w:p w14:paraId="1BECA85E" w14:textId="77777777" w:rsidR="00FA5274" w:rsidRPr="0046134B" w:rsidRDefault="00FA5274" w:rsidP="00687EF8">
            <w:pPr>
              <w:rPr>
                <w:lang w:val="en-CA" w:eastAsia="ja-JP"/>
              </w:rPr>
            </w:pPr>
            <w:r w:rsidRPr="0046134B">
              <w:rPr>
                <w:lang w:val="en-CA" w:eastAsia="ja-JP"/>
              </w:rPr>
              <w:t>Mix of PPS and slice header RPS with short-and long-term pictures</w:t>
            </w:r>
          </w:p>
        </w:tc>
        <w:tc>
          <w:tcPr>
            <w:tcW w:w="1559" w:type="dxa"/>
            <w:shd w:val="clear" w:color="auto" w:fill="auto"/>
          </w:tcPr>
          <w:p w14:paraId="6103E661" w14:textId="77777777" w:rsidR="00FA5274" w:rsidRPr="0046134B" w:rsidRDefault="00FA5274" w:rsidP="00687EF8">
            <w:pPr>
              <w:rPr>
                <w:lang w:val="en-CA" w:eastAsia="ja-JP"/>
              </w:rPr>
            </w:pPr>
            <w:r w:rsidRPr="0046134B">
              <w:rPr>
                <w:szCs w:val="22"/>
              </w:rPr>
              <w:t>R. Sjöberg</w:t>
            </w:r>
          </w:p>
        </w:tc>
      </w:tr>
      <w:tr w:rsidR="00FA5274" w:rsidRPr="0046134B" w14:paraId="4775400C" w14:textId="77777777" w:rsidTr="00687EF8">
        <w:tc>
          <w:tcPr>
            <w:tcW w:w="675" w:type="dxa"/>
            <w:vMerge/>
            <w:shd w:val="clear" w:color="auto" w:fill="auto"/>
          </w:tcPr>
          <w:p w14:paraId="2C27D737" w14:textId="77777777" w:rsidR="00FA5274" w:rsidRPr="0046134B" w:rsidRDefault="00FA5274" w:rsidP="00687EF8">
            <w:pPr>
              <w:rPr>
                <w:lang w:val="en-CA" w:eastAsia="ja-JP"/>
              </w:rPr>
            </w:pPr>
          </w:p>
        </w:tc>
        <w:tc>
          <w:tcPr>
            <w:tcW w:w="1276" w:type="dxa"/>
            <w:shd w:val="clear" w:color="auto" w:fill="auto"/>
          </w:tcPr>
          <w:p w14:paraId="0F781BE5" w14:textId="77777777" w:rsidR="00FA5274" w:rsidRPr="0046134B" w:rsidRDefault="00FA5274" w:rsidP="00687EF8">
            <w:pPr>
              <w:rPr>
                <w:lang w:val="en-CA" w:eastAsia="ja-JP"/>
              </w:rPr>
            </w:pPr>
          </w:p>
        </w:tc>
        <w:tc>
          <w:tcPr>
            <w:tcW w:w="1559" w:type="dxa"/>
            <w:shd w:val="clear" w:color="auto" w:fill="auto"/>
          </w:tcPr>
          <w:p w14:paraId="0DD2DB8A" w14:textId="77777777" w:rsidR="00FA5274" w:rsidRPr="0046134B" w:rsidRDefault="00FA5274" w:rsidP="00687EF8">
            <w:pPr>
              <w:rPr>
                <w:lang w:val="en-CA" w:eastAsia="ja-JP"/>
              </w:rPr>
            </w:pPr>
            <w:r w:rsidRPr="0046134B">
              <w:rPr>
                <w:rFonts w:hint="eastAsia"/>
                <w:lang w:val="en-CA" w:eastAsia="ja-JP"/>
              </w:rPr>
              <w:t>RPL</w:t>
            </w:r>
          </w:p>
        </w:tc>
        <w:tc>
          <w:tcPr>
            <w:tcW w:w="993" w:type="dxa"/>
          </w:tcPr>
          <w:p w14:paraId="6D3CEB36" w14:textId="77777777" w:rsidR="00FA5274" w:rsidRPr="0046134B" w:rsidRDefault="00FA5274" w:rsidP="00687EF8">
            <w:pPr>
              <w:rPr>
                <w:lang w:val="en-CA" w:eastAsia="ja-JP"/>
              </w:rPr>
            </w:pPr>
            <w:r w:rsidRPr="0046134B">
              <w:rPr>
                <w:rFonts w:hint="eastAsia"/>
                <w:lang w:val="en-CA" w:eastAsia="ja-JP"/>
              </w:rPr>
              <w:t>RPL</w:t>
            </w:r>
          </w:p>
        </w:tc>
        <w:tc>
          <w:tcPr>
            <w:tcW w:w="3260" w:type="dxa"/>
            <w:shd w:val="clear" w:color="auto" w:fill="auto"/>
          </w:tcPr>
          <w:p w14:paraId="55186BA7" w14:textId="77777777" w:rsidR="00FA5274" w:rsidRPr="0046134B" w:rsidRDefault="00FA5274" w:rsidP="00687EF8">
            <w:pPr>
              <w:rPr>
                <w:lang w:val="en-CA" w:eastAsia="ja-JP"/>
              </w:rPr>
            </w:pPr>
          </w:p>
        </w:tc>
        <w:tc>
          <w:tcPr>
            <w:tcW w:w="1559" w:type="dxa"/>
            <w:shd w:val="clear" w:color="auto" w:fill="auto"/>
          </w:tcPr>
          <w:p w14:paraId="24E6DB3C" w14:textId="77777777" w:rsidR="00FA5274" w:rsidRPr="0046134B" w:rsidRDefault="00FA5274" w:rsidP="00687EF8">
            <w:pPr>
              <w:rPr>
                <w:lang w:val="en-CA" w:eastAsia="ja-JP"/>
              </w:rPr>
            </w:pPr>
            <w:r w:rsidRPr="0046134B">
              <w:rPr>
                <w:rFonts w:hint="eastAsia"/>
                <w:lang w:val="en-CA" w:eastAsia="ja-JP"/>
              </w:rPr>
              <w:t>M.</w:t>
            </w:r>
            <w:r w:rsidRPr="0046134B">
              <w:rPr>
                <w:lang w:val="en-CA" w:eastAsia="ja-JP"/>
              </w:rPr>
              <w:t xml:space="preserve"> </w:t>
            </w:r>
            <w:r w:rsidRPr="0046134B">
              <w:rPr>
                <w:rFonts w:hint="eastAsia"/>
                <w:lang w:val="en-CA" w:eastAsia="ja-JP"/>
              </w:rPr>
              <w:t>Coban</w:t>
            </w:r>
          </w:p>
        </w:tc>
      </w:tr>
      <w:tr w:rsidR="00FA5274" w:rsidRPr="0046134B" w14:paraId="5D350661" w14:textId="77777777" w:rsidTr="00687EF8">
        <w:tc>
          <w:tcPr>
            <w:tcW w:w="675" w:type="dxa"/>
            <w:vMerge/>
            <w:shd w:val="clear" w:color="auto" w:fill="auto"/>
          </w:tcPr>
          <w:p w14:paraId="7826EF7D" w14:textId="77777777" w:rsidR="00FA5274" w:rsidRPr="0046134B" w:rsidRDefault="00FA5274" w:rsidP="00687EF8">
            <w:pPr>
              <w:rPr>
                <w:lang w:val="en-CA" w:eastAsia="ja-JP"/>
              </w:rPr>
            </w:pPr>
          </w:p>
        </w:tc>
        <w:tc>
          <w:tcPr>
            <w:tcW w:w="1276" w:type="dxa"/>
            <w:shd w:val="clear" w:color="auto" w:fill="auto"/>
          </w:tcPr>
          <w:p w14:paraId="08BE742B" w14:textId="77777777" w:rsidR="00FA5274" w:rsidRPr="0046134B" w:rsidRDefault="00FA5274" w:rsidP="00687EF8">
            <w:pPr>
              <w:rPr>
                <w:lang w:val="en-CA" w:eastAsia="ja-JP"/>
              </w:rPr>
            </w:pPr>
          </w:p>
        </w:tc>
        <w:tc>
          <w:tcPr>
            <w:tcW w:w="1559" w:type="dxa"/>
            <w:shd w:val="clear" w:color="auto" w:fill="auto"/>
          </w:tcPr>
          <w:p w14:paraId="0D7B3C5D" w14:textId="77777777" w:rsidR="00FA5274" w:rsidRPr="0046134B" w:rsidRDefault="00FA5274" w:rsidP="00687EF8">
            <w:pPr>
              <w:rPr>
                <w:lang w:val="en-CA" w:eastAsia="ja-JP"/>
              </w:rPr>
            </w:pPr>
            <w:r w:rsidRPr="0046134B">
              <w:rPr>
                <w:rFonts w:hint="eastAsia"/>
                <w:lang w:val="en-CA" w:eastAsia="ja-JP"/>
              </w:rPr>
              <w:t>RAP</w:t>
            </w:r>
          </w:p>
        </w:tc>
        <w:tc>
          <w:tcPr>
            <w:tcW w:w="993" w:type="dxa"/>
          </w:tcPr>
          <w:p w14:paraId="4BC76BBD" w14:textId="77777777" w:rsidR="00FA5274" w:rsidRPr="0046134B" w:rsidRDefault="00FA5274" w:rsidP="00687EF8">
            <w:pPr>
              <w:rPr>
                <w:lang w:eastAsia="ja-JP"/>
              </w:rPr>
            </w:pPr>
            <w:r w:rsidRPr="0046134B">
              <w:rPr>
                <w:rFonts w:hint="eastAsia"/>
                <w:lang w:eastAsia="ja-JP"/>
              </w:rPr>
              <w:t>RAP</w:t>
            </w:r>
          </w:p>
        </w:tc>
        <w:tc>
          <w:tcPr>
            <w:tcW w:w="3260" w:type="dxa"/>
            <w:shd w:val="clear" w:color="auto" w:fill="auto"/>
          </w:tcPr>
          <w:p w14:paraId="3C7D1517" w14:textId="77777777" w:rsidR="00FA5274" w:rsidRPr="0046134B" w:rsidRDefault="00FA5274" w:rsidP="00687EF8">
            <w:pPr>
              <w:rPr>
                <w:lang w:val="en-CA" w:eastAsia="ja-JP"/>
              </w:rPr>
            </w:pPr>
            <w:r w:rsidRPr="0046134B">
              <w:t>all 6 (currently identified) RAP types</w:t>
            </w:r>
          </w:p>
        </w:tc>
        <w:tc>
          <w:tcPr>
            <w:tcW w:w="1559" w:type="dxa"/>
            <w:shd w:val="clear" w:color="auto" w:fill="auto"/>
          </w:tcPr>
          <w:p w14:paraId="259EEE9F" w14:textId="77777777" w:rsidR="00FA5274" w:rsidRPr="0046134B" w:rsidRDefault="00FA5274" w:rsidP="00687EF8">
            <w:pPr>
              <w:rPr>
                <w:lang w:val="en-CA" w:eastAsia="ja-JP"/>
              </w:rPr>
            </w:pPr>
            <w:r w:rsidRPr="0046134B">
              <w:rPr>
                <w:rFonts w:hint="eastAsia"/>
                <w:lang w:val="en-CA" w:eastAsia="ja-JP"/>
              </w:rPr>
              <w:t>F. Bossen</w:t>
            </w:r>
          </w:p>
        </w:tc>
      </w:tr>
      <w:tr w:rsidR="00FA5274" w:rsidRPr="0046134B" w14:paraId="02672F08" w14:textId="77777777" w:rsidTr="00687EF8">
        <w:tc>
          <w:tcPr>
            <w:tcW w:w="675" w:type="dxa"/>
            <w:vMerge/>
            <w:shd w:val="clear" w:color="auto" w:fill="auto"/>
          </w:tcPr>
          <w:p w14:paraId="56428F0E" w14:textId="77777777" w:rsidR="00FA5274" w:rsidRPr="0046134B" w:rsidRDefault="00FA5274" w:rsidP="00687EF8">
            <w:pPr>
              <w:rPr>
                <w:lang w:val="en-CA" w:eastAsia="ja-JP"/>
              </w:rPr>
            </w:pPr>
          </w:p>
        </w:tc>
        <w:tc>
          <w:tcPr>
            <w:tcW w:w="1276" w:type="dxa"/>
            <w:shd w:val="clear" w:color="auto" w:fill="auto"/>
          </w:tcPr>
          <w:p w14:paraId="5276E16E" w14:textId="77777777" w:rsidR="00FA5274" w:rsidRPr="0046134B" w:rsidRDefault="00FA5274" w:rsidP="00687EF8">
            <w:pPr>
              <w:rPr>
                <w:lang w:val="en-CA" w:eastAsia="ja-JP"/>
              </w:rPr>
            </w:pPr>
          </w:p>
        </w:tc>
        <w:tc>
          <w:tcPr>
            <w:tcW w:w="1559" w:type="dxa"/>
            <w:shd w:val="clear" w:color="auto" w:fill="auto"/>
          </w:tcPr>
          <w:p w14:paraId="35B30E88" w14:textId="77777777" w:rsidR="00FA5274" w:rsidRPr="0046134B" w:rsidRDefault="00FA5274" w:rsidP="00687EF8">
            <w:pPr>
              <w:rPr>
                <w:lang w:val="en-CA" w:eastAsia="ja-JP"/>
              </w:rPr>
            </w:pPr>
            <w:r w:rsidRPr="0046134B">
              <w:rPr>
                <w:rFonts w:hint="eastAsia"/>
                <w:lang w:val="en-CA" w:eastAsia="ja-JP"/>
              </w:rPr>
              <w:t>HRD</w:t>
            </w:r>
          </w:p>
        </w:tc>
        <w:tc>
          <w:tcPr>
            <w:tcW w:w="993" w:type="dxa"/>
          </w:tcPr>
          <w:p w14:paraId="31413B84" w14:textId="77777777" w:rsidR="00FA5274" w:rsidRPr="0046134B" w:rsidRDefault="00FA5274" w:rsidP="00687EF8">
            <w:pPr>
              <w:rPr>
                <w:lang w:eastAsia="ja-JP"/>
              </w:rPr>
            </w:pPr>
            <w:r w:rsidRPr="0046134B">
              <w:rPr>
                <w:rFonts w:hint="eastAsia"/>
                <w:lang w:eastAsia="ja-JP"/>
              </w:rPr>
              <w:t>HRD</w:t>
            </w:r>
          </w:p>
        </w:tc>
        <w:tc>
          <w:tcPr>
            <w:tcW w:w="3260" w:type="dxa"/>
            <w:shd w:val="clear" w:color="auto" w:fill="auto"/>
          </w:tcPr>
          <w:p w14:paraId="2E951510" w14:textId="77777777" w:rsidR="00FA5274" w:rsidRPr="0046134B" w:rsidRDefault="00FA5274" w:rsidP="00687EF8">
            <w:pPr>
              <w:rPr>
                <w:lang w:val="en-CA" w:eastAsia="ja-JP"/>
              </w:rPr>
            </w:pPr>
            <w:r w:rsidRPr="0046134B">
              <w:t>maximum number of pictures in DPB</w:t>
            </w:r>
          </w:p>
        </w:tc>
        <w:tc>
          <w:tcPr>
            <w:tcW w:w="1559" w:type="dxa"/>
            <w:shd w:val="clear" w:color="auto" w:fill="auto"/>
          </w:tcPr>
          <w:p w14:paraId="2855E60C" w14:textId="77777777" w:rsidR="00FA5274" w:rsidRPr="0046134B" w:rsidRDefault="00FA5274" w:rsidP="00687EF8">
            <w:pPr>
              <w:rPr>
                <w:lang w:val="en-CA" w:eastAsia="ja-JP"/>
              </w:rPr>
            </w:pPr>
            <w:r w:rsidRPr="0046134B">
              <w:rPr>
                <w:rFonts w:hint="eastAsia"/>
                <w:lang w:val="en-CA" w:eastAsia="ja-JP"/>
              </w:rPr>
              <w:t>TBD</w:t>
            </w:r>
          </w:p>
        </w:tc>
      </w:tr>
      <w:tr w:rsidR="00FA5274" w:rsidRPr="0046134B" w14:paraId="61ABDD2D" w14:textId="77777777" w:rsidTr="00687EF8">
        <w:tc>
          <w:tcPr>
            <w:tcW w:w="675" w:type="dxa"/>
            <w:vMerge/>
            <w:shd w:val="clear" w:color="auto" w:fill="auto"/>
          </w:tcPr>
          <w:p w14:paraId="4B84031F" w14:textId="77777777" w:rsidR="00FA5274" w:rsidRPr="0046134B" w:rsidRDefault="00FA5274" w:rsidP="00687EF8">
            <w:pPr>
              <w:rPr>
                <w:lang w:val="en-CA" w:eastAsia="ja-JP"/>
              </w:rPr>
            </w:pPr>
          </w:p>
        </w:tc>
        <w:tc>
          <w:tcPr>
            <w:tcW w:w="1276" w:type="dxa"/>
            <w:shd w:val="clear" w:color="auto" w:fill="auto"/>
          </w:tcPr>
          <w:p w14:paraId="2278A577" w14:textId="77777777" w:rsidR="00FA5274" w:rsidRPr="0046134B" w:rsidRDefault="00FA5274" w:rsidP="00687EF8">
            <w:pPr>
              <w:rPr>
                <w:lang w:val="en-CA" w:eastAsia="ja-JP"/>
              </w:rPr>
            </w:pPr>
          </w:p>
        </w:tc>
        <w:tc>
          <w:tcPr>
            <w:tcW w:w="1559" w:type="dxa"/>
            <w:shd w:val="clear" w:color="auto" w:fill="auto"/>
          </w:tcPr>
          <w:p w14:paraId="0970919D" w14:textId="77777777" w:rsidR="00FA5274" w:rsidRPr="0046134B" w:rsidRDefault="00FA5274" w:rsidP="00687EF8">
            <w:pPr>
              <w:rPr>
                <w:lang w:val="en-CA" w:eastAsia="ja-JP"/>
              </w:rPr>
            </w:pPr>
          </w:p>
        </w:tc>
        <w:tc>
          <w:tcPr>
            <w:tcW w:w="993" w:type="dxa"/>
          </w:tcPr>
          <w:p w14:paraId="3E8EDD2C" w14:textId="77777777" w:rsidR="00FA5274" w:rsidRPr="0046134B" w:rsidRDefault="00FA5274" w:rsidP="00687EF8">
            <w:pPr>
              <w:rPr>
                <w:lang w:eastAsia="ja-JP"/>
              </w:rPr>
            </w:pPr>
            <w:r w:rsidRPr="0046134B">
              <w:rPr>
                <w:rFonts w:hint="eastAsia"/>
                <w:lang w:eastAsia="ja-JP"/>
              </w:rPr>
              <w:t>HRD</w:t>
            </w:r>
          </w:p>
        </w:tc>
        <w:tc>
          <w:tcPr>
            <w:tcW w:w="3260" w:type="dxa"/>
            <w:shd w:val="clear" w:color="auto" w:fill="auto"/>
          </w:tcPr>
          <w:p w14:paraId="09C7B01D" w14:textId="77777777" w:rsidR="00FA5274" w:rsidRPr="0046134B" w:rsidRDefault="00FA5274" w:rsidP="00687EF8">
            <w:r w:rsidRPr="0046134B">
              <w:t xml:space="preserve">bitstream with largest possible CPB delay (maximum number of coded bits per picture but within </w:t>
            </w:r>
            <w:proofErr w:type="spellStart"/>
            <w:r w:rsidRPr="0046134B">
              <w:t>MinCR</w:t>
            </w:r>
            <w:proofErr w:type="spellEnd"/>
            <w:r w:rsidRPr="0046134B">
              <w:t>)</w:t>
            </w:r>
          </w:p>
        </w:tc>
        <w:tc>
          <w:tcPr>
            <w:tcW w:w="1559" w:type="dxa"/>
            <w:shd w:val="clear" w:color="auto" w:fill="auto"/>
          </w:tcPr>
          <w:p w14:paraId="4CBBF4D1" w14:textId="77777777" w:rsidR="00FA5274" w:rsidRPr="0046134B" w:rsidRDefault="00FA5274" w:rsidP="00687EF8">
            <w:pPr>
              <w:rPr>
                <w:lang w:val="en-CA" w:eastAsia="ja-JP"/>
              </w:rPr>
            </w:pPr>
            <w:r w:rsidRPr="0046134B">
              <w:rPr>
                <w:rFonts w:hint="eastAsia"/>
                <w:lang w:val="en-CA" w:eastAsia="ja-JP"/>
              </w:rPr>
              <w:t>TBD</w:t>
            </w:r>
          </w:p>
        </w:tc>
      </w:tr>
      <w:tr w:rsidR="00FA5274" w:rsidRPr="0046134B" w14:paraId="241B9DB9" w14:textId="77777777" w:rsidTr="00687EF8">
        <w:tc>
          <w:tcPr>
            <w:tcW w:w="675" w:type="dxa"/>
            <w:vMerge/>
            <w:shd w:val="clear" w:color="auto" w:fill="auto"/>
          </w:tcPr>
          <w:p w14:paraId="1950ECBA" w14:textId="77777777" w:rsidR="00FA5274" w:rsidRPr="0046134B" w:rsidRDefault="00FA5274" w:rsidP="00687EF8">
            <w:pPr>
              <w:rPr>
                <w:lang w:val="en-CA" w:eastAsia="ja-JP"/>
              </w:rPr>
            </w:pPr>
          </w:p>
        </w:tc>
        <w:tc>
          <w:tcPr>
            <w:tcW w:w="1276" w:type="dxa"/>
            <w:shd w:val="clear" w:color="auto" w:fill="auto"/>
          </w:tcPr>
          <w:p w14:paraId="50966C31" w14:textId="77777777" w:rsidR="00FA5274" w:rsidRPr="0046134B" w:rsidRDefault="00FA5274" w:rsidP="00687EF8">
            <w:pPr>
              <w:rPr>
                <w:lang w:val="en-CA" w:eastAsia="ja-JP"/>
              </w:rPr>
            </w:pPr>
          </w:p>
        </w:tc>
        <w:tc>
          <w:tcPr>
            <w:tcW w:w="1559" w:type="dxa"/>
            <w:shd w:val="clear" w:color="auto" w:fill="auto"/>
          </w:tcPr>
          <w:p w14:paraId="35C17EB9" w14:textId="77777777" w:rsidR="00FA5274" w:rsidRPr="0046134B" w:rsidRDefault="00FA5274" w:rsidP="00687EF8">
            <w:pPr>
              <w:rPr>
                <w:lang w:val="en-CA" w:eastAsia="ja-JP"/>
              </w:rPr>
            </w:pPr>
          </w:p>
        </w:tc>
        <w:tc>
          <w:tcPr>
            <w:tcW w:w="993" w:type="dxa"/>
          </w:tcPr>
          <w:p w14:paraId="5B2760C3" w14:textId="77777777" w:rsidR="00FA5274" w:rsidRPr="0046134B" w:rsidRDefault="00FA5274" w:rsidP="00687EF8">
            <w:pPr>
              <w:rPr>
                <w:lang w:eastAsia="ja-JP"/>
              </w:rPr>
            </w:pPr>
            <w:r w:rsidRPr="0046134B">
              <w:rPr>
                <w:rFonts w:hint="eastAsia"/>
                <w:lang w:eastAsia="ja-JP"/>
              </w:rPr>
              <w:t>HRD</w:t>
            </w:r>
          </w:p>
        </w:tc>
        <w:tc>
          <w:tcPr>
            <w:tcW w:w="3260" w:type="dxa"/>
            <w:shd w:val="clear" w:color="auto" w:fill="auto"/>
          </w:tcPr>
          <w:p w14:paraId="10B805B7" w14:textId="77777777" w:rsidR="00FA5274" w:rsidRPr="0046134B" w:rsidRDefault="00FA5274" w:rsidP="00687EF8">
            <w:pPr>
              <w:rPr>
                <w:lang w:eastAsia="ja-JP"/>
              </w:rPr>
            </w:pPr>
            <w:r w:rsidRPr="0046134B">
              <w:rPr>
                <w:rFonts w:hint="eastAsia"/>
                <w:lang w:eastAsia="ja-JP"/>
              </w:rPr>
              <w:t>bumping DPB</w:t>
            </w:r>
          </w:p>
        </w:tc>
        <w:tc>
          <w:tcPr>
            <w:tcW w:w="1559" w:type="dxa"/>
            <w:shd w:val="clear" w:color="auto" w:fill="auto"/>
          </w:tcPr>
          <w:p w14:paraId="7EBFEE08" w14:textId="77777777" w:rsidR="00FA5274" w:rsidRPr="0046134B" w:rsidRDefault="00FA5274" w:rsidP="00687EF8">
            <w:pPr>
              <w:rPr>
                <w:lang w:val="en-CA" w:eastAsia="ja-JP"/>
              </w:rPr>
            </w:pPr>
            <w:r w:rsidRPr="0046134B">
              <w:rPr>
                <w:szCs w:val="22"/>
              </w:rPr>
              <w:t>R. Sjöberg</w:t>
            </w:r>
          </w:p>
        </w:tc>
      </w:tr>
      <w:tr w:rsidR="00FA5274" w:rsidRPr="0046134B" w14:paraId="4D2AC48C" w14:textId="77777777" w:rsidTr="00687EF8">
        <w:tc>
          <w:tcPr>
            <w:tcW w:w="675" w:type="dxa"/>
            <w:vMerge/>
            <w:shd w:val="clear" w:color="auto" w:fill="auto"/>
          </w:tcPr>
          <w:p w14:paraId="527E7C93" w14:textId="77777777" w:rsidR="00FA5274" w:rsidRPr="0046134B" w:rsidRDefault="00FA5274" w:rsidP="00687EF8">
            <w:pPr>
              <w:rPr>
                <w:lang w:val="en-CA" w:eastAsia="ja-JP"/>
              </w:rPr>
            </w:pPr>
          </w:p>
        </w:tc>
        <w:tc>
          <w:tcPr>
            <w:tcW w:w="1276" w:type="dxa"/>
            <w:shd w:val="clear" w:color="auto" w:fill="auto"/>
          </w:tcPr>
          <w:p w14:paraId="597E0059" w14:textId="77777777" w:rsidR="00FA5274" w:rsidRPr="0046134B" w:rsidRDefault="00FA5274" w:rsidP="00687EF8">
            <w:pPr>
              <w:rPr>
                <w:lang w:val="en-CA" w:eastAsia="ja-JP"/>
              </w:rPr>
            </w:pPr>
          </w:p>
        </w:tc>
        <w:tc>
          <w:tcPr>
            <w:tcW w:w="1559" w:type="dxa"/>
            <w:shd w:val="clear" w:color="auto" w:fill="auto"/>
          </w:tcPr>
          <w:p w14:paraId="51E03437" w14:textId="77777777" w:rsidR="00FA5274" w:rsidRPr="0046134B" w:rsidRDefault="00FA5274" w:rsidP="00687EF8">
            <w:pPr>
              <w:rPr>
                <w:lang w:val="en-CA" w:eastAsia="ja-JP"/>
              </w:rPr>
            </w:pPr>
          </w:p>
        </w:tc>
        <w:tc>
          <w:tcPr>
            <w:tcW w:w="993" w:type="dxa"/>
          </w:tcPr>
          <w:p w14:paraId="214012AD" w14:textId="77777777" w:rsidR="00FA5274" w:rsidRPr="0046134B" w:rsidRDefault="00FA5274" w:rsidP="00687EF8">
            <w:pPr>
              <w:rPr>
                <w:lang w:eastAsia="ja-JP"/>
              </w:rPr>
            </w:pPr>
            <w:r w:rsidRPr="0046134B">
              <w:rPr>
                <w:rFonts w:hint="eastAsia"/>
                <w:lang w:eastAsia="ja-JP"/>
              </w:rPr>
              <w:t>HRD</w:t>
            </w:r>
          </w:p>
        </w:tc>
        <w:tc>
          <w:tcPr>
            <w:tcW w:w="3260" w:type="dxa"/>
            <w:shd w:val="clear" w:color="auto" w:fill="auto"/>
          </w:tcPr>
          <w:p w14:paraId="32193185" w14:textId="77777777" w:rsidR="00FA5274" w:rsidRPr="0046134B" w:rsidRDefault="00FA5274" w:rsidP="00687EF8">
            <w:pPr>
              <w:rPr>
                <w:lang w:eastAsia="ja-JP"/>
              </w:rPr>
            </w:pPr>
            <w:r w:rsidRPr="0046134B">
              <w:rPr>
                <w:rFonts w:hint="eastAsia"/>
                <w:lang w:eastAsia="ja-JP"/>
              </w:rPr>
              <w:t>Low delay, Sub picture</w:t>
            </w:r>
          </w:p>
        </w:tc>
        <w:tc>
          <w:tcPr>
            <w:tcW w:w="1559" w:type="dxa"/>
            <w:shd w:val="clear" w:color="auto" w:fill="auto"/>
          </w:tcPr>
          <w:p w14:paraId="0B8D776A" w14:textId="77777777" w:rsidR="00FA5274" w:rsidRPr="0046134B" w:rsidRDefault="00FA5274" w:rsidP="00687EF8">
            <w:pPr>
              <w:rPr>
                <w:lang w:val="en-CA" w:eastAsia="ja-JP"/>
              </w:rPr>
            </w:pPr>
            <w:r w:rsidRPr="0046134B">
              <w:rPr>
                <w:rFonts w:hint="eastAsia"/>
                <w:lang w:val="en-CA" w:eastAsia="ja-JP"/>
              </w:rPr>
              <w:t>K. Kazui</w:t>
            </w:r>
          </w:p>
        </w:tc>
      </w:tr>
      <w:tr w:rsidR="00FA5274" w:rsidRPr="0046134B" w14:paraId="567E28F5" w14:textId="77777777" w:rsidTr="00687EF8">
        <w:tc>
          <w:tcPr>
            <w:tcW w:w="675" w:type="dxa"/>
            <w:vMerge/>
            <w:shd w:val="clear" w:color="auto" w:fill="auto"/>
          </w:tcPr>
          <w:p w14:paraId="7CC2FAAF" w14:textId="77777777" w:rsidR="00FA5274" w:rsidRPr="0046134B" w:rsidRDefault="00FA5274" w:rsidP="00687EF8">
            <w:pPr>
              <w:rPr>
                <w:lang w:val="en-CA" w:eastAsia="ja-JP"/>
              </w:rPr>
            </w:pPr>
          </w:p>
        </w:tc>
        <w:tc>
          <w:tcPr>
            <w:tcW w:w="1276" w:type="dxa"/>
            <w:shd w:val="clear" w:color="auto" w:fill="auto"/>
          </w:tcPr>
          <w:p w14:paraId="5F1804E2" w14:textId="77777777" w:rsidR="00FA5274" w:rsidRPr="0046134B" w:rsidRDefault="00FA5274" w:rsidP="00687EF8">
            <w:pPr>
              <w:rPr>
                <w:lang w:val="en-CA" w:eastAsia="ja-JP"/>
              </w:rPr>
            </w:pPr>
            <w:r w:rsidRPr="0046134B">
              <w:rPr>
                <w:rFonts w:hint="eastAsia"/>
                <w:lang w:val="en-CA" w:eastAsia="ja-JP"/>
              </w:rPr>
              <w:t>Transform</w:t>
            </w:r>
          </w:p>
        </w:tc>
        <w:tc>
          <w:tcPr>
            <w:tcW w:w="1559" w:type="dxa"/>
            <w:shd w:val="clear" w:color="auto" w:fill="auto"/>
          </w:tcPr>
          <w:p w14:paraId="37802EF0" w14:textId="77777777" w:rsidR="00FA5274" w:rsidRPr="0046134B" w:rsidRDefault="00FA5274" w:rsidP="00687EF8">
            <w:pPr>
              <w:rPr>
                <w:lang w:val="en-CA" w:eastAsia="ja-JP"/>
              </w:rPr>
            </w:pPr>
            <w:r w:rsidRPr="0046134B">
              <w:rPr>
                <w:rFonts w:hint="eastAsia"/>
                <w:lang w:val="en-CA" w:eastAsia="ja-JP"/>
              </w:rPr>
              <w:t>RQT</w:t>
            </w:r>
          </w:p>
        </w:tc>
        <w:tc>
          <w:tcPr>
            <w:tcW w:w="993" w:type="dxa"/>
          </w:tcPr>
          <w:p w14:paraId="4B95890D" w14:textId="77777777" w:rsidR="00FA5274" w:rsidRPr="0046134B" w:rsidRDefault="00FA5274" w:rsidP="00687EF8">
            <w:pPr>
              <w:rPr>
                <w:lang w:eastAsia="ja-JP"/>
              </w:rPr>
            </w:pPr>
            <w:r w:rsidRPr="0046134B">
              <w:rPr>
                <w:rFonts w:hint="eastAsia"/>
                <w:lang w:eastAsia="ja-JP"/>
              </w:rPr>
              <w:t>RQT</w:t>
            </w:r>
          </w:p>
        </w:tc>
        <w:tc>
          <w:tcPr>
            <w:tcW w:w="3260" w:type="dxa"/>
            <w:shd w:val="clear" w:color="auto" w:fill="auto"/>
          </w:tcPr>
          <w:p w14:paraId="42B785B9" w14:textId="77777777" w:rsidR="00FA5274" w:rsidRPr="0046134B" w:rsidRDefault="00FA5274" w:rsidP="00687EF8">
            <w:pPr>
              <w:rPr>
                <w:lang w:eastAsia="ja-JP"/>
              </w:rPr>
            </w:pPr>
            <w:r w:rsidRPr="0046134B">
              <w:rPr>
                <w:rFonts w:hint="eastAsia"/>
                <w:lang w:eastAsia="ja-JP"/>
              </w:rPr>
              <w:t xml:space="preserve">Check </w:t>
            </w:r>
            <w:r w:rsidRPr="0046134B">
              <w:t>all depths of inter  &amp; intra transform</w:t>
            </w:r>
            <w:r w:rsidRPr="0046134B">
              <w:rPr>
                <w:rFonts w:hint="eastAsia"/>
                <w:lang w:eastAsia="ja-JP"/>
              </w:rPr>
              <w:t xml:space="preserve"> </w:t>
            </w:r>
            <w:r w:rsidRPr="0046134B">
              <w:rPr>
                <w:lang w:eastAsia="ja-JP"/>
              </w:rPr>
              <w:t>tree:</w:t>
            </w:r>
          </w:p>
          <w:p w14:paraId="1591E76C" w14:textId="77777777" w:rsidR="00FA5274" w:rsidRPr="0046134B" w:rsidRDefault="00FA5274" w:rsidP="00687EF8">
            <w:pPr>
              <w:rPr>
                <w:lang w:val="en-CA" w:eastAsia="ja-JP"/>
              </w:rPr>
            </w:pPr>
            <w:proofErr w:type="spellStart"/>
            <w:r w:rsidRPr="0046134B">
              <w:rPr>
                <w:lang w:val="en-CA" w:eastAsia="ja-JP"/>
              </w:rPr>
              <w:t>QuadtreeTUMaxDepthInter</w:t>
            </w:r>
            <w:proofErr w:type="spellEnd"/>
            <w:r w:rsidRPr="0046134B">
              <w:rPr>
                <w:lang w:val="en-CA" w:eastAsia="ja-JP"/>
              </w:rPr>
              <w:t xml:space="preserve">       : 0..4</w:t>
            </w:r>
          </w:p>
          <w:p w14:paraId="1967CC37" w14:textId="77777777" w:rsidR="00FA5274" w:rsidRPr="0046134B" w:rsidRDefault="00FA5274" w:rsidP="00687EF8">
            <w:pPr>
              <w:rPr>
                <w:lang w:val="en-CA" w:eastAsia="ja-JP"/>
              </w:rPr>
            </w:pPr>
            <w:proofErr w:type="spellStart"/>
            <w:r w:rsidRPr="0046134B">
              <w:rPr>
                <w:lang w:val="en-CA" w:eastAsia="ja-JP"/>
              </w:rPr>
              <w:t>QuadtreeTUMaxDepthIntra</w:t>
            </w:r>
            <w:proofErr w:type="spellEnd"/>
            <w:r w:rsidRPr="0046134B">
              <w:rPr>
                <w:lang w:val="en-CA" w:eastAsia="ja-JP"/>
              </w:rPr>
              <w:t xml:space="preserve">       : 0..4</w:t>
            </w:r>
          </w:p>
        </w:tc>
        <w:tc>
          <w:tcPr>
            <w:tcW w:w="1559" w:type="dxa"/>
            <w:shd w:val="clear" w:color="auto" w:fill="auto"/>
          </w:tcPr>
          <w:p w14:paraId="3E121360" w14:textId="77777777" w:rsidR="00FA5274" w:rsidRPr="0046134B" w:rsidRDefault="00FA5274" w:rsidP="00687EF8">
            <w:pPr>
              <w:rPr>
                <w:lang w:val="en-CA" w:eastAsia="ja-JP"/>
              </w:rPr>
            </w:pPr>
            <w:r w:rsidRPr="0046134B">
              <w:rPr>
                <w:rFonts w:hint="eastAsia"/>
                <w:lang w:val="en-CA" w:eastAsia="ja-JP"/>
              </w:rPr>
              <w:t>B. Bross</w:t>
            </w:r>
          </w:p>
        </w:tc>
      </w:tr>
      <w:tr w:rsidR="00FA5274" w:rsidRPr="0046134B" w14:paraId="7E5E46EC" w14:textId="77777777" w:rsidTr="00687EF8">
        <w:tc>
          <w:tcPr>
            <w:tcW w:w="675" w:type="dxa"/>
            <w:vMerge/>
            <w:shd w:val="clear" w:color="auto" w:fill="auto"/>
          </w:tcPr>
          <w:p w14:paraId="40F62C1A" w14:textId="77777777" w:rsidR="00FA5274" w:rsidRPr="0046134B" w:rsidRDefault="00FA5274" w:rsidP="00687EF8">
            <w:pPr>
              <w:rPr>
                <w:lang w:val="en-CA" w:eastAsia="ja-JP"/>
              </w:rPr>
            </w:pPr>
          </w:p>
        </w:tc>
        <w:tc>
          <w:tcPr>
            <w:tcW w:w="1276" w:type="dxa"/>
            <w:shd w:val="clear" w:color="auto" w:fill="auto"/>
          </w:tcPr>
          <w:p w14:paraId="3F06A6E7" w14:textId="77777777" w:rsidR="00FA5274" w:rsidRPr="0046134B" w:rsidRDefault="00FA5274" w:rsidP="00687EF8">
            <w:pPr>
              <w:rPr>
                <w:lang w:val="en-CA" w:eastAsia="ja-JP"/>
              </w:rPr>
            </w:pPr>
            <w:r w:rsidRPr="0046134B">
              <w:rPr>
                <w:rFonts w:hint="eastAsia"/>
                <w:lang w:val="en-CA" w:eastAsia="ja-JP"/>
              </w:rPr>
              <w:t>Quantization</w:t>
            </w:r>
          </w:p>
        </w:tc>
        <w:tc>
          <w:tcPr>
            <w:tcW w:w="1559" w:type="dxa"/>
            <w:shd w:val="clear" w:color="auto" w:fill="auto"/>
          </w:tcPr>
          <w:p w14:paraId="7D3DD45D" w14:textId="77777777" w:rsidR="00FA5274" w:rsidRPr="0046134B" w:rsidRDefault="00FA5274" w:rsidP="00687EF8">
            <w:pPr>
              <w:rPr>
                <w:lang w:val="en-CA" w:eastAsia="ja-JP"/>
              </w:rPr>
            </w:pPr>
            <w:proofErr w:type="spellStart"/>
            <w:r w:rsidRPr="0046134B">
              <w:rPr>
                <w:rFonts w:hint="eastAsia"/>
                <w:lang w:val="en-CA" w:eastAsia="ja-JP"/>
              </w:rPr>
              <w:t>dQP</w:t>
            </w:r>
            <w:proofErr w:type="spellEnd"/>
          </w:p>
        </w:tc>
        <w:tc>
          <w:tcPr>
            <w:tcW w:w="993" w:type="dxa"/>
          </w:tcPr>
          <w:p w14:paraId="4808FBEE" w14:textId="77777777" w:rsidR="00FA5274" w:rsidRPr="0046134B" w:rsidRDefault="00FA5274" w:rsidP="00687EF8">
            <w:pPr>
              <w:rPr>
                <w:lang w:eastAsia="ja-JP"/>
              </w:rPr>
            </w:pPr>
            <w:r w:rsidRPr="0046134B">
              <w:rPr>
                <w:rFonts w:hint="eastAsia"/>
                <w:lang w:eastAsia="ja-JP"/>
              </w:rPr>
              <w:t>DQP</w:t>
            </w:r>
          </w:p>
        </w:tc>
        <w:tc>
          <w:tcPr>
            <w:tcW w:w="3260" w:type="dxa"/>
            <w:shd w:val="clear" w:color="auto" w:fill="auto"/>
          </w:tcPr>
          <w:p w14:paraId="1BB5B4F3" w14:textId="77777777" w:rsidR="00FA5274" w:rsidRPr="0046134B" w:rsidRDefault="00FA5274" w:rsidP="00687EF8">
            <w:pPr>
              <w:rPr>
                <w:lang w:val="en-CA" w:eastAsia="ja-JP"/>
              </w:rPr>
            </w:pPr>
            <w:r w:rsidRPr="0046134B">
              <w:t xml:space="preserve">all depths of CU and </w:t>
            </w:r>
            <w:proofErr w:type="spellStart"/>
            <w:r w:rsidRPr="0046134B">
              <w:rPr>
                <w:rFonts w:hint="eastAsia"/>
                <w:lang w:eastAsia="ja-JP"/>
              </w:rPr>
              <w:t>d</w:t>
            </w:r>
            <w:r w:rsidRPr="0046134B">
              <w:t>iff_cu_qp_delta_depth</w:t>
            </w:r>
            <w:proofErr w:type="spellEnd"/>
          </w:p>
        </w:tc>
        <w:tc>
          <w:tcPr>
            <w:tcW w:w="1559" w:type="dxa"/>
            <w:shd w:val="clear" w:color="auto" w:fill="auto"/>
          </w:tcPr>
          <w:p w14:paraId="24EB9FCD" w14:textId="77777777" w:rsidR="00FA5274" w:rsidRPr="0046134B" w:rsidRDefault="00FA5274" w:rsidP="00687EF8">
            <w:pPr>
              <w:rPr>
                <w:lang w:val="en-CA" w:eastAsia="ja-JP"/>
              </w:rPr>
            </w:pPr>
            <w:r w:rsidRPr="0046134B">
              <w:rPr>
                <w:rFonts w:hint="eastAsia"/>
                <w:lang w:val="en-CA" w:eastAsia="ja-JP"/>
              </w:rPr>
              <w:t>W. Wan, T. Suzuki</w:t>
            </w:r>
          </w:p>
        </w:tc>
      </w:tr>
      <w:tr w:rsidR="00FA5274" w:rsidRPr="0046134B" w14:paraId="74C359FB" w14:textId="77777777" w:rsidTr="00687EF8">
        <w:tc>
          <w:tcPr>
            <w:tcW w:w="675" w:type="dxa"/>
            <w:vMerge/>
            <w:shd w:val="clear" w:color="auto" w:fill="auto"/>
          </w:tcPr>
          <w:p w14:paraId="01D3C892" w14:textId="77777777" w:rsidR="00FA5274" w:rsidRPr="0046134B" w:rsidRDefault="00FA5274" w:rsidP="00687EF8">
            <w:pPr>
              <w:rPr>
                <w:lang w:val="en-CA" w:eastAsia="ja-JP"/>
              </w:rPr>
            </w:pPr>
          </w:p>
        </w:tc>
        <w:tc>
          <w:tcPr>
            <w:tcW w:w="1276" w:type="dxa"/>
            <w:shd w:val="clear" w:color="auto" w:fill="auto"/>
          </w:tcPr>
          <w:p w14:paraId="34C22DAE" w14:textId="77777777" w:rsidR="00FA5274" w:rsidRPr="0046134B" w:rsidRDefault="00FA5274" w:rsidP="00687EF8">
            <w:pPr>
              <w:rPr>
                <w:lang w:val="en-CA" w:eastAsia="ja-JP"/>
              </w:rPr>
            </w:pPr>
          </w:p>
        </w:tc>
        <w:tc>
          <w:tcPr>
            <w:tcW w:w="1559" w:type="dxa"/>
            <w:shd w:val="clear" w:color="auto" w:fill="auto"/>
          </w:tcPr>
          <w:p w14:paraId="185F3F3D" w14:textId="77777777" w:rsidR="00FA5274" w:rsidRPr="0046134B" w:rsidRDefault="00FA5274" w:rsidP="00687EF8">
            <w:pPr>
              <w:rPr>
                <w:lang w:val="en-CA" w:eastAsia="ja-JP"/>
              </w:rPr>
            </w:pPr>
            <w:r w:rsidRPr="0046134B">
              <w:rPr>
                <w:rFonts w:hint="eastAsia"/>
                <w:lang w:val="en-CA" w:eastAsia="ja-JP"/>
              </w:rPr>
              <w:t>Scaling list</w:t>
            </w:r>
          </w:p>
        </w:tc>
        <w:tc>
          <w:tcPr>
            <w:tcW w:w="993" w:type="dxa"/>
          </w:tcPr>
          <w:p w14:paraId="1909B52B" w14:textId="77777777" w:rsidR="00FA5274" w:rsidRPr="0046134B" w:rsidRDefault="00FA5274" w:rsidP="00687EF8">
            <w:pPr>
              <w:rPr>
                <w:lang w:eastAsia="ja-JP"/>
              </w:rPr>
            </w:pPr>
            <w:r w:rsidRPr="0046134B">
              <w:rPr>
                <w:rFonts w:hint="eastAsia"/>
                <w:lang w:eastAsia="ja-JP"/>
              </w:rPr>
              <w:t>SLIST</w:t>
            </w:r>
          </w:p>
        </w:tc>
        <w:tc>
          <w:tcPr>
            <w:tcW w:w="3260" w:type="dxa"/>
            <w:shd w:val="clear" w:color="auto" w:fill="auto"/>
          </w:tcPr>
          <w:p w14:paraId="2477FA54" w14:textId="77777777" w:rsidR="00FA5274" w:rsidRPr="0046134B" w:rsidRDefault="00FA5274" w:rsidP="00687EF8">
            <w:pPr>
              <w:rPr>
                <w:lang w:val="en-CA" w:eastAsia="ja-JP"/>
              </w:rPr>
            </w:pPr>
            <w:r w:rsidRPr="0046134B">
              <w:t>non-default scaling lists</w:t>
            </w:r>
          </w:p>
        </w:tc>
        <w:tc>
          <w:tcPr>
            <w:tcW w:w="1559" w:type="dxa"/>
            <w:shd w:val="clear" w:color="auto" w:fill="auto"/>
          </w:tcPr>
          <w:p w14:paraId="29CB3BD6" w14:textId="77777777" w:rsidR="00FA5274" w:rsidRPr="0046134B" w:rsidRDefault="00FA5274" w:rsidP="00687EF8">
            <w:pPr>
              <w:rPr>
                <w:lang w:val="en-CA" w:eastAsia="ja-JP"/>
              </w:rPr>
            </w:pPr>
            <w:r w:rsidRPr="0046134B">
              <w:rPr>
                <w:rFonts w:hint="eastAsia"/>
                <w:lang w:val="en-CA" w:eastAsia="ja-JP"/>
              </w:rPr>
              <w:t>T. Suzuki, M. Zhou</w:t>
            </w:r>
          </w:p>
        </w:tc>
      </w:tr>
      <w:tr w:rsidR="00FA5274" w:rsidRPr="0046134B" w14:paraId="05ED2F3F" w14:textId="77777777" w:rsidTr="00687EF8">
        <w:tc>
          <w:tcPr>
            <w:tcW w:w="675" w:type="dxa"/>
            <w:vMerge/>
            <w:shd w:val="clear" w:color="auto" w:fill="auto"/>
          </w:tcPr>
          <w:p w14:paraId="055FD8D7" w14:textId="77777777" w:rsidR="00FA5274" w:rsidRPr="0046134B" w:rsidRDefault="00FA5274" w:rsidP="00687EF8">
            <w:pPr>
              <w:rPr>
                <w:lang w:val="en-CA" w:eastAsia="ja-JP"/>
              </w:rPr>
            </w:pPr>
          </w:p>
        </w:tc>
        <w:tc>
          <w:tcPr>
            <w:tcW w:w="1276" w:type="dxa"/>
            <w:shd w:val="clear" w:color="auto" w:fill="auto"/>
          </w:tcPr>
          <w:p w14:paraId="490E5DBD" w14:textId="77777777" w:rsidR="00FA5274" w:rsidRPr="0046134B" w:rsidRDefault="00FA5274" w:rsidP="00687EF8">
            <w:pPr>
              <w:rPr>
                <w:lang w:val="en-CA" w:eastAsia="ja-JP"/>
              </w:rPr>
            </w:pPr>
            <w:r w:rsidRPr="0046134B">
              <w:rPr>
                <w:rFonts w:hint="eastAsia"/>
                <w:lang w:val="en-CA" w:eastAsia="ja-JP"/>
              </w:rPr>
              <w:t>Other coding tools</w:t>
            </w:r>
          </w:p>
        </w:tc>
        <w:tc>
          <w:tcPr>
            <w:tcW w:w="1559" w:type="dxa"/>
            <w:shd w:val="clear" w:color="auto" w:fill="auto"/>
          </w:tcPr>
          <w:p w14:paraId="472EE6E3" w14:textId="77777777" w:rsidR="00FA5274" w:rsidRPr="0046134B" w:rsidRDefault="00FA5274" w:rsidP="00687EF8">
            <w:pPr>
              <w:rPr>
                <w:lang w:val="en-CA" w:eastAsia="ja-JP"/>
              </w:rPr>
            </w:pPr>
            <w:r w:rsidRPr="0046134B">
              <w:rPr>
                <w:rFonts w:hint="eastAsia"/>
                <w:lang w:val="en-CA" w:eastAsia="ja-JP"/>
              </w:rPr>
              <w:t>AMP</w:t>
            </w:r>
          </w:p>
        </w:tc>
        <w:tc>
          <w:tcPr>
            <w:tcW w:w="993" w:type="dxa"/>
          </w:tcPr>
          <w:p w14:paraId="6D5C7A63" w14:textId="77777777" w:rsidR="00FA5274" w:rsidRPr="0046134B" w:rsidRDefault="00FA5274" w:rsidP="00687EF8">
            <w:pPr>
              <w:rPr>
                <w:lang w:eastAsia="ja-JP"/>
              </w:rPr>
            </w:pPr>
            <w:r w:rsidRPr="0046134B">
              <w:rPr>
                <w:rFonts w:hint="eastAsia"/>
                <w:lang w:eastAsia="ja-JP"/>
              </w:rPr>
              <w:t>AMP</w:t>
            </w:r>
          </w:p>
        </w:tc>
        <w:tc>
          <w:tcPr>
            <w:tcW w:w="3260" w:type="dxa"/>
            <w:shd w:val="clear" w:color="auto" w:fill="auto"/>
          </w:tcPr>
          <w:p w14:paraId="0FD025B3" w14:textId="77777777" w:rsidR="00FA5274" w:rsidRPr="0046134B" w:rsidRDefault="00FA5274" w:rsidP="00687EF8">
            <w:pPr>
              <w:rPr>
                <w:lang w:val="en-CA" w:eastAsia="ja-JP"/>
              </w:rPr>
            </w:pPr>
            <w:r w:rsidRPr="0046134B">
              <w:rPr>
                <w:rFonts w:hint="eastAsia"/>
                <w:lang w:eastAsia="ja-JP"/>
              </w:rPr>
              <w:t xml:space="preserve">Check </w:t>
            </w:r>
            <w:r w:rsidRPr="0046134B">
              <w:t xml:space="preserve">all </w:t>
            </w:r>
            <w:proofErr w:type="spellStart"/>
            <w:r w:rsidRPr="0046134B">
              <w:t>asymetric</w:t>
            </w:r>
            <w:proofErr w:type="spellEnd"/>
            <w:r w:rsidRPr="0046134B">
              <w:t xml:space="preserve"> partition mode enable</w:t>
            </w:r>
          </w:p>
        </w:tc>
        <w:tc>
          <w:tcPr>
            <w:tcW w:w="1559" w:type="dxa"/>
            <w:shd w:val="clear" w:color="auto" w:fill="auto"/>
          </w:tcPr>
          <w:p w14:paraId="3F42EF90" w14:textId="77777777" w:rsidR="00FA5274" w:rsidRPr="0046134B" w:rsidRDefault="00FA5274" w:rsidP="00687EF8">
            <w:pPr>
              <w:rPr>
                <w:lang w:val="en-CA" w:eastAsia="ja-JP"/>
              </w:rPr>
            </w:pPr>
            <w:r w:rsidRPr="0046134B">
              <w:rPr>
                <w:rFonts w:hint="eastAsia"/>
                <w:lang w:val="en-CA" w:eastAsia="ja-JP"/>
              </w:rPr>
              <w:t>X. Zheng, C. Kim</w:t>
            </w:r>
          </w:p>
        </w:tc>
      </w:tr>
      <w:tr w:rsidR="00FA5274" w:rsidRPr="0046134B" w14:paraId="4C5F1DFC" w14:textId="77777777" w:rsidTr="00687EF8">
        <w:tc>
          <w:tcPr>
            <w:tcW w:w="675" w:type="dxa"/>
            <w:vMerge/>
            <w:shd w:val="clear" w:color="auto" w:fill="auto"/>
          </w:tcPr>
          <w:p w14:paraId="773A45BF" w14:textId="77777777" w:rsidR="00FA5274" w:rsidRPr="0046134B" w:rsidRDefault="00FA5274" w:rsidP="00687EF8">
            <w:pPr>
              <w:rPr>
                <w:lang w:val="en-CA" w:eastAsia="ja-JP"/>
              </w:rPr>
            </w:pPr>
          </w:p>
        </w:tc>
        <w:tc>
          <w:tcPr>
            <w:tcW w:w="1276" w:type="dxa"/>
            <w:shd w:val="clear" w:color="auto" w:fill="auto"/>
          </w:tcPr>
          <w:p w14:paraId="1192A3A1" w14:textId="77777777" w:rsidR="00FA5274" w:rsidRPr="0046134B" w:rsidRDefault="00FA5274" w:rsidP="00687EF8">
            <w:pPr>
              <w:rPr>
                <w:lang w:val="en-CA" w:eastAsia="ja-JP"/>
              </w:rPr>
            </w:pPr>
          </w:p>
        </w:tc>
        <w:tc>
          <w:tcPr>
            <w:tcW w:w="1559" w:type="dxa"/>
            <w:shd w:val="clear" w:color="auto" w:fill="auto"/>
          </w:tcPr>
          <w:p w14:paraId="419C18E7" w14:textId="77777777" w:rsidR="00FA5274" w:rsidRPr="0046134B" w:rsidRDefault="00FA5274" w:rsidP="00687EF8">
            <w:pPr>
              <w:rPr>
                <w:lang w:val="en-CA" w:eastAsia="ja-JP"/>
              </w:rPr>
            </w:pPr>
            <w:r w:rsidRPr="0046134B">
              <w:rPr>
                <w:rFonts w:hint="eastAsia"/>
                <w:lang w:val="en-CA" w:eastAsia="ja-JP"/>
              </w:rPr>
              <w:t>Transform skip</w:t>
            </w:r>
          </w:p>
        </w:tc>
        <w:tc>
          <w:tcPr>
            <w:tcW w:w="993" w:type="dxa"/>
          </w:tcPr>
          <w:p w14:paraId="1C741F5A" w14:textId="77777777" w:rsidR="00FA5274" w:rsidRPr="0046134B" w:rsidRDefault="00FA5274" w:rsidP="00687EF8">
            <w:pPr>
              <w:rPr>
                <w:lang w:val="en-CA" w:eastAsia="ja-JP"/>
              </w:rPr>
            </w:pPr>
            <w:r w:rsidRPr="0046134B">
              <w:rPr>
                <w:rFonts w:hint="eastAsia"/>
                <w:lang w:val="en-CA" w:eastAsia="ja-JP"/>
              </w:rPr>
              <w:t>TSKIP</w:t>
            </w:r>
          </w:p>
        </w:tc>
        <w:tc>
          <w:tcPr>
            <w:tcW w:w="3260" w:type="dxa"/>
            <w:shd w:val="clear" w:color="auto" w:fill="auto"/>
          </w:tcPr>
          <w:p w14:paraId="2DE37379" w14:textId="77777777" w:rsidR="00FA5274" w:rsidRPr="0046134B" w:rsidRDefault="00FA5274" w:rsidP="00687EF8">
            <w:pPr>
              <w:rPr>
                <w:lang w:val="en-CA" w:eastAsia="ja-JP"/>
              </w:rPr>
            </w:pPr>
          </w:p>
        </w:tc>
        <w:tc>
          <w:tcPr>
            <w:tcW w:w="1559" w:type="dxa"/>
            <w:shd w:val="clear" w:color="auto" w:fill="auto"/>
          </w:tcPr>
          <w:p w14:paraId="09D1B024" w14:textId="77777777" w:rsidR="00FA5274" w:rsidRPr="0046134B" w:rsidRDefault="00FA5274" w:rsidP="00687EF8">
            <w:pPr>
              <w:rPr>
                <w:lang w:val="en-CA" w:eastAsia="ja-JP"/>
              </w:rPr>
            </w:pPr>
            <w:r w:rsidRPr="0046134B">
              <w:rPr>
                <w:rFonts w:hint="eastAsia"/>
                <w:lang w:val="en-CA" w:eastAsia="ja-JP"/>
              </w:rPr>
              <w:t>J. Xu</w:t>
            </w:r>
          </w:p>
        </w:tc>
      </w:tr>
      <w:tr w:rsidR="00FA5274" w:rsidRPr="0046134B" w14:paraId="56D9E201" w14:textId="77777777" w:rsidTr="00687EF8">
        <w:tc>
          <w:tcPr>
            <w:tcW w:w="675" w:type="dxa"/>
            <w:vMerge/>
            <w:shd w:val="clear" w:color="auto" w:fill="auto"/>
          </w:tcPr>
          <w:p w14:paraId="780E1C44" w14:textId="77777777" w:rsidR="00FA5274" w:rsidRPr="0046134B" w:rsidRDefault="00FA5274" w:rsidP="00687EF8">
            <w:pPr>
              <w:rPr>
                <w:lang w:val="en-CA" w:eastAsia="ja-JP"/>
              </w:rPr>
            </w:pPr>
          </w:p>
        </w:tc>
        <w:tc>
          <w:tcPr>
            <w:tcW w:w="1276" w:type="dxa"/>
            <w:shd w:val="clear" w:color="auto" w:fill="auto"/>
          </w:tcPr>
          <w:p w14:paraId="505F6718" w14:textId="77777777" w:rsidR="00FA5274" w:rsidRPr="0046134B" w:rsidRDefault="00FA5274" w:rsidP="00687EF8">
            <w:pPr>
              <w:rPr>
                <w:lang w:val="en-CA" w:eastAsia="ja-JP"/>
              </w:rPr>
            </w:pPr>
          </w:p>
        </w:tc>
        <w:tc>
          <w:tcPr>
            <w:tcW w:w="1559" w:type="dxa"/>
            <w:shd w:val="clear" w:color="auto" w:fill="auto"/>
          </w:tcPr>
          <w:p w14:paraId="7702F070" w14:textId="77777777" w:rsidR="00FA5274" w:rsidRPr="0046134B" w:rsidRDefault="00FA5274" w:rsidP="00687EF8">
            <w:pPr>
              <w:rPr>
                <w:lang w:val="en-CA" w:eastAsia="ja-JP"/>
              </w:rPr>
            </w:pPr>
            <w:r w:rsidRPr="0046134B">
              <w:rPr>
                <w:rFonts w:hint="eastAsia"/>
                <w:lang w:val="en-CA" w:eastAsia="ja-JP"/>
              </w:rPr>
              <w:t>I_PCM</w:t>
            </w:r>
          </w:p>
        </w:tc>
        <w:tc>
          <w:tcPr>
            <w:tcW w:w="993" w:type="dxa"/>
          </w:tcPr>
          <w:p w14:paraId="46CEE808" w14:textId="77777777" w:rsidR="00FA5274" w:rsidRPr="0046134B" w:rsidRDefault="00FA5274" w:rsidP="00687EF8">
            <w:pPr>
              <w:spacing w:after="136"/>
              <w:rPr>
                <w:noProof/>
                <w:lang w:eastAsia="ja-JP"/>
              </w:rPr>
            </w:pPr>
            <w:r w:rsidRPr="0046134B">
              <w:rPr>
                <w:rFonts w:hint="eastAsia"/>
                <w:noProof/>
                <w:lang w:eastAsia="ja-JP"/>
              </w:rPr>
              <w:t>IPCM</w:t>
            </w:r>
          </w:p>
        </w:tc>
        <w:tc>
          <w:tcPr>
            <w:tcW w:w="3260" w:type="dxa"/>
            <w:shd w:val="clear" w:color="auto" w:fill="auto"/>
          </w:tcPr>
          <w:p w14:paraId="0AA8519A" w14:textId="77777777" w:rsidR="00FA5274" w:rsidRPr="0046134B" w:rsidRDefault="00FA5274" w:rsidP="00687EF8">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of </w:t>
            </w:r>
            <w:r w:rsidRPr="0046134B">
              <w:rPr>
                <w:noProof/>
                <w:lang w:eastAsia="ja-JP"/>
              </w:rPr>
              <w:t>I_PCM size information at SPS and I_PCM flag at CU</w:t>
            </w:r>
            <w:r w:rsidRPr="0046134B">
              <w:rPr>
                <w:noProof/>
                <w:lang w:eastAsia="ko-KR"/>
              </w:rPr>
              <w:t>.</w:t>
            </w:r>
          </w:p>
          <w:p w14:paraId="764F3A7D" w14:textId="77777777" w:rsidR="00FA5274" w:rsidRPr="0046134B" w:rsidRDefault="00FA5274" w:rsidP="00687EF8">
            <w:pPr>
              <w:rPr>
                <w:noProof/>
                <w:lang w:eastAsia="ja-JP"/>
              </w:rPr>
            </w:pPr>
            <w:r w:rsidRPr="0046134B">
              <w:rPr>
                <w:noProof/>
                <w:lang w:eastAsia="ko-KR"/>
              </w:rPr>
              <w:t xml:space="preserve">Purpose: Check that the decoder can properly decode </w:t>
            </w:r>
            <w:r w:rsidRPr="0046134B">
              <w:rPr>
                <w:noProof/>
                <w:lang w:eastAsia="ja-JP"/>
              </w:rPr>
              <w:t>pcm_flag</w:t>
            </w:r>
            <w:r w:rsidRPr="0046134B">
              <w:rPr>
                <w:noProof/>
                <w:lang w:eastAsia="ko-KR"/>
              </w:rPr>
              <w:t xml:space="preserve"> for </w:t>
            </w:r>
            <w:r w:rsidRPr="0046134B">
              <w:rPr>
                <w:noProof/>
                <w:lang w:eastAsia="ja-JP"/>
              </w:rPr>
              <w:t>different intra CU size</w:t>
            </w:r>
            <w:r w:rsidRPr="0046134B">
              <w:rPr>
                <w:noProof/>
                <w:lang w:eastAsia="ko-KR"/>
              </w:rPr>
              <w:t>s.</w:t>
            </w:r>
          </w:p>
          <w:p w14:paraId="5883BA6E" w14:textId="77777777" w:rsidR="00FA5274" w:rsidRPr="0046134B" w:rsidRDefault="00FA5274" w:rsidP="00687EF8">
            <w:pPr>
              <w:rPr>
                <w:lang w:val="en-CA" w:eastAsia="ja-JP"/>
              </w:rPr>
            </w:pPr>
            <w:r w:rsidRPr="0046134B">
              <w:rPr>
                <w:noProof/>
                <w:lang w:eastAsia="ja-JP"/>
              </w:rPr>
              <w:t>Related Syntax: log2_min_pcm_luma_coding_block_size_minus3, log2_diff_max_min_pcm_luma_coding_block_size, pcm_flag.</w:t>
            </w:r>
          </w:p>
        </w:tc>
        <w:tc>
          <w:tcPr>
            <w:tcW w:w="1559" w:type="dxa"/>
            <w:shd w:val="clear" w:color="auto" w:fill="auto"/>
          </w:tcPr>
          <w:p w14:paraId="5093F2E3" w14:textId="77777777" w:rsidR="00FA5274" w:rsidRPr="0046134B" w:rsidRDefault="00FA5274" w:rsidP="00687EF8">
            <w:pPr>
              <w:rPr>
                <w:lang w:val="en-CA" w:eastAsia="ja-JP"/>
              </w:rPr>
            </w:pPr>
            <w:r w:rsidRPr="0046134B">
              <w:rPr>
                <w:rFonts w:hint="eastAsia"/>
                <w:lang w:val="en-CA" w:eastAsia="ja-JP"/>
              </w:rPr>
              <w:t>W. Wan, C.S. Lim, K. Chono</w:t>
            </w:r>
          </w:p>
        </w:tc>
      </w:tr>
      <w:tr w:rsidR="00FA5274" w:rsidRPr="0046134B" w14:paraId="24BC69D4" w14:textId="77777777" w:rsidTr="00687EF8">
        <w:tc>
          <w:tcPr>
            <w:tcW w:w="675" w:type="dxa"/>
            <w:vMerge/>
            <w:shd w:val="clear" w:color="auto" w:fill="auto"/>
          </w:tcPr>
          <w:p w14:paraId="7FC01DA5" w14:textId="77777777" w:rsidR="00FA5274" w:rsidRPr="0046134B" w:rsidRDefault="00FA5274" w:rsidP="00687EF8">
            <w:pPr>
              <w:rPr>
                <w:lang w:val="en-CA" w:eastAsia="ja-JP"/>
              </w:rPr>
            </w:pPr>
          </w:p>
        </w:tc>
        <w:tc>
          <w:tcPr>
            <w:tcW w:w="1276" w:type="dxa"/>
            <w:shd w:val="clear" w:color="auto" w:fill="auto"/>
          </w:tcPr>
          <w:p w14:paraId="083E489E" w14:textId="77777777" w:rsidR="00FA5274" w:rsidRPr="0046134B" w:rsidRDefault="00FA5274" w:rsidP="00687EF8">
            <w:pPr>
              <w:rPr>
                <w:lang w:val="en-CA" w:eastAsia="ja-JP"/>
              </w:rPr>
            </w:pPr>
          </w:p>
        </w:tc>
        <w:tc>
          <w:tcPr>
            <w:tcW w:w="1559" w:type="dxa"/>
            <w:shd w:val="clear" w:color="auto" w:fill="auto"/>
          </w:tcPr>
          <w:p w14:paraId="58748AAC" w14:textId="77777777" w:rsidR="00FA5274" w:rsidRPr="0046134B" w:rsidRDefault="00FA5274" w:rsidP="00687EF8">
            <w:pPr>
              <w:rPr>
                <w:lang w:val="en-CA" w:eastAsia="ja-JP"/>
              </w:rPr>
            </w:pPr>
          </w:p>
        </w:tc>
        <w:tc>
          <w:tcPr>
            <w:tcW w:w="993" w:type="dxa"/>
          </w:tcPr>
          <w:p w14:paraId="09F8C7F2" w14:textId="77777777" w:rsidR="00FA5274" w:rsidRPr="0046134B" w:rsidRDefault="00FA5274" w:rsidP="00687EF8">
            <w:pPr>
              <w:spacing w:after="136"/>
              <w:rPr>
                <w:noProof/>
                <w:lang w:eastAsia="ja-JP"/>
              </w:rPr>
            </w:pPr>
            <w:r w:rsidRPr="0046134B">
              <w:rPr>
                <w:rFonts w:hint="eastAsia"/>
                <w:noProof/>
                <w:lang w:eastAsia="ja-JP"/>
              </w:rPr>
              <w:t>IPCM</w:t>
            </w:r>
          </w:p>
        </w:tc>
        <w:tc>
          <w:tcPr>
            <w:tcW w:w="3260" w:type="dxa"/>
            <w:shd w:val="clear" w:color="auto" w:fill="auto"/>
          </w:tcPr>
          <w:p w14:paraId="281B5220" w14:textId="77777777" w:rsidR="00FA5274" w:rsidRPr="0046134B" w:rsidRDefault="00FA5274" w:rsidP="00687EF8">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w:t>
            </w:r>
            <w:r w:rsidRPr="0046134B">
              <w:rPr>
                <w:noProof/>
                <w:lang w:eastAsia="ja-JP"/>
              </w:rPr>
              <w:t xml:space="preserve">and decoding </w:t>
            </w:r>
            <w:r w:rsidRPr="0046134B">
              <w:rPr>
                <w:noProof/>
                <w:lang w:eastAsia="ko-KR"/>
              </w:rPr>
              <w:t xml:space="preserve">of </w:t>
            </w:r>
            <w:r w:rsidRPr="0046134B">
              <w:rPr>
                <w:noProof/>
                <w:lang w:eastAsia="ja-JP"/>
              </w:rPr>
              <w:t>I_PCM CUs</w:t>
            </w:r>
            <w:r w:rsidRPr="0046134B">
              <w:rPr>
                <w:noProof/>
                <w:lang w:eastAsia="ko-KR"/>
              </w:rPr>
              <w:t>.</w:t>
            </w:r>
          </w:p>
          <w:p w14:paraId="3B2A6CD8" w14:textId="77777777" w:rsidR="00FA5274" w:rsidRPr="0046134B" w:rsidRDefault="00FA5274" w:rsidP="00687EF8">
            <w:pPr>
              <w:rPr>
                <w:noProof/>
                <w:lang w:eastAsia="ja-JP"/>
              </w:rPr>
            </w:pPr>
            <w:r w:rsidRPr="0046134B">
              <w:rPr>
                <w:noProof/>
                <w:lang w:eastAsia="ko-KR"/>
              </w:rPr>
              <w:t>Purpose: Check that the decoder can properly decode</w:t>
            </w:r>
            <w:r w:rsidRPr="0046134B">
              <w:rPr>
                <w:noProof/>
                <w:lang w:eastAsia="ja-JP"/>
              </w:rPr>
              <w:t xml:space="preserve"> I_PCM CUs with different PCM bit depth</w:t>
            </w:r>
            <w:r w:rsidRPr="0046134B">
              <w:rPr>
                <w:noProof/>
                <w:lang w:eastAsia="ko-KR"/>
              </w:rPr>
              <w:t>.</w:t>
            </w:r>
          </w:p>
          <w:p w14:paraId="659E5E6D" w14:textId="77777777" w:rsidR="00FA5274" w:rsidRPr="0046134B" w:rsidRDefault="00FA5274" w:rsidP="00687EF8">
            <w:pPr>
              <w:rPr>
                <w:lang w:val="en-CA" w:eastAsia="ja-JP"/>
              </w:rPr>
            </w:pPr>
            <w:r w:rsidRPr="0046134B">
              <w:rPr>
                <w:noProof/>
                <w:lang w:eastAsia="ja-JP"/>
              </w:rPr>
              <w:t>Related syntax: pcm_sample_bit_depth_luma_minus1, pcm_sample_bit_depth_chroma_minus1, pcm_flag</w:t>
            </w:r>
          </w:p>
        </w:tc>
        <w:tc>
          <w:tcPr>
            <w:tcW w:w="1559" w:type="dxa"/>
            <w:shd w:val="clear" w:color="auto" w:fill="auto"/>
          </w:tcPr>
          <w:p w14:paraId="07997223" w14:textId="77777777" w:rsidR="00FA5274" w:rsidRPr="0046134B" w:rsidRDefault="00FA5274" w:rsidP="00687EF8">
            <w:pPr>
              <w:rPr>
                <w:lang w:val="en-CA" w:eastAsia="ja-JP"/>
              </w:rPr>
            </w:pPr>
            <w:r w:rsidRPr="0046134B">
              <w:rPr>
                <w:rFonts w:hint="eastAsia"/>
                <w:lang w:val="en-CA" w:eastAsia="ja-JP"/>
              </w:rPr>
              <w:t>W. Wan, C.S. Lim, K. Chono</w:t>
            </w:r>
          </w:p>
        </w:tc>
      </w:tr>
      <w:tr w:rsidR="00FA5274" w:rsidRPr="0046134B" w14:paraId="271091FA" w14:textId="77777777" w:rsidTr="00687EF8">
        <w:tc>
          <w:tcPr>
            <w:tcW w:w="675" w:type="dxa"/>
            <w:vMerge/>
            <w:shd w:val="clear" w:color="auto" w:fill="auto"/>
          </w:tcPr>
          <w:p w14:paraId="6B34BDEF" w14:textId="77777777" w:rsidR="00FA5274" w:rsidRPr="0046134B" w:rsidRDefault="00FA5274" w:rsidP="00687EF8">
            <w:pPr>
              <w:rPr>
                <w:lang w:val="en-CA" w:eastAsia="ja-JP"/>
              </w:rPr>
            </w:pPr>
          </w:p>
        </w:tc>
        <w:tc>
          <w:tcPr>
            <w:tcW w:w="1276" w:type="dxa"/>
            <w:shd w:val="clear" w:color="auto" w:fill="auto"/>
          </w:tcPr>
          <w:p w14:paraId="61676472" w14:textId="77777777" w:rsidR="00FA5274" w:rsidRPr="0046134B" w:rsidRDefault="00FA5274" w:rsidP="00687EF8">
            <w:pPr>
              <w:rPr>
                <w:lang w:val="en-CA" w:eastAsia="ja-JP"/>
              </w:rPr>
            </w:pPr>
          </w:p>
        </w:tc>
        <w:tc>
          <w:tcPr>
            <w:tcW w:w="1559" w:type="dxa"/>
            <w:shd w:val="clear" w:color="auto" w:fill="auto"/>
          </w:tcPr>
          <w:p w14:paraId="56855589" w14:textId="77777777" w:rsidR="00FA5274" w:rsidRPr="0046134B" w:rsidRDefault="00FA5274" w:rsidP="00687EF8">
            <w:pPr>
              <w:rPr>
                <w:lang w:val="en-CA" w:eastAsia="ja-JP"/>
              </w:rPr>
            </w:pPr>
          </w:p>
        </w:tc>
        <w:tc>
          <w:tcPr>
            <w:tcW w:w="993" w:type="dxa"/>
          </w:tcPr>
          <w:p w14:paraId="542F46BB" w14:textId="77777777" w:rsidR="00FA5274" w:rsidRPr="0046134B" w:rsidRDefault="00FA5274" w:rsidP="00687EF8">
            <w:pPr>
              <w:spacing w:after="136"/>
              <w:rPr>
                <w:noProof/>
                <w:lang w:eastAsia="ja-JP"/>
              </w:rPr>
            </w:pPr>
            <w:r w:rsidRPr="0046134B">
              <w:rPr>
                <w:rFonts w:hint="eastAsia"/>
                <w:noProof/>
                <w:lang w:eastAsia="ja-JP"/>
              </w:rPr>
              <w:t>IPCM</w:t>
            </w:r>
          </w:p>
        </w:tc>
        <w:tc>
          <w:tcPr>
            <w:tcW w:w="3260" w:type="dxa"/>
            <w:shd w:val="clear" w:color="auto" w:fill="auto"/>
          </w:tcPr>
          <w:p w14:paraId="34B9453B" w14:textId="77777777" w:rsidR="00FA5274" w:rsidRPr="0046134B" w:rsidRDefault="00FA5274" w:rsidP="00687EF8">
            <w:pPr>
              <w:spacing w:after="136"/>
              <w:rPr>
                <w:noProof/>
                <w:lang w:eastAsia="ja-JP"/>
              </w:rPr>
            </w:pPr>
            <w:r w:rsidRPr="0046134B">
              <w:rPr>
                <w:noProof/>
                <w:lang w:eastAsia="ko-KR"/>
              </w:rPr>
              <w:t xml:space="preserve">Functional stage: </w:t>
            </w:r>
            <w:r w:rsidRPr="0046134B">
              <w:rPr>
                <w:noProof/>
                <w:lang w:eastAsia="ja-JP"/>
              </w:rPr>
              <w:t xml:space="preserve">Decoding </w:t>
            </w:r>
            <w:r w:rsidRPr="0046134B">
              <w:rPr>
                <w:noProof/>
                <w:lang w:eastAsia="ko-KR"/>
              </w:rPr>
              <w:t xml:space="preserve">of </w:t>
            </w:r>
            <w:r w:rsidRPr="0046134B">
              <w:rPr>
                <w:noProof/>
                <w:lang w:eastAsia="ja-JP"/>
              </w:rPr>
              <w:lastRenderedPageBreak/>
              <w:t>I_PCM CUs with loop filter skipping</w:t>
            </w:r>
            <w:r w:rsidRPr="0046134B">
              <w:rPr>
                <w:noProof/>
                <w:lang w:eastAsia="ko-KR"/>
              </w:rPr>
              <w:t>.</w:t>
            </w:r>
          </w:p>
          <w:p w14:paraId="42A1C558" w14:textId="77777777" w:rsidR="00FA5274" w:rsidRPr="0046134B" w:rsidRDefault="00FA5274" w:rsidP="00687EF8">
            <w:pPr>
              <w:rPr>
                <w:noProof/>
                <w:lang w:eastAsia="ja-JP"/>
              </w:rPr>
            </w:pPr>
            <w:r w:rsidRPr="0046134B">
              <w:rPr>
                <w:noProof/>
                <w:lang w:eastAsia="ko-KR"/>
              </w:rPr>
              <w:t>Purpose: Check that the decoder can properly decode</w:t>
            </w:r>
            <w:r w:rsidRPr="0046134B">
              <w:rPr>
                <w:noProof/>
                <w:lang w:eastAsia="ja-JP"/>
              </w:rPr>
              <w:t xml:space="preserve"> I_PCM CUs by skipping loop filter</w:t>
            </w:r>
            <w:r w:rsidRPr="0046134B">
              <w:rPr>
                <w:noProof/>
                <w:lang w:eastAsia="ko-KR"/>
              </w:rPr>
              <w:t>.</w:t>
            </w:r>
          </w:p>
          <w:p w14:paraId="531CA3CC" w14:textId="77777777" w:rsidR="00FA5274" w:rsidRPr="0046134B" w:rsidRDefault="00FA5274" w:rsidP="00687EF8">
            <w:pPr>
              <w:spacing w:after="136"/>
              <w:rPr>
                <w:noProof/>
                <w:lang w:eastAsia="ja-JP"/>
              </w:rPr>
            </w:pPr>
            <w:r w:rsidRPr="0046134B">
              <w:rPr>
                <w:noProof/>
                <w:lang w:eastAsia="ja-JP"/>
              </w:rPr>
              <w:t>Related syntax: pcm_loop_filter_disable_flag, pcm_flag.</w:t>
            </w:r>
          </w:p>
          <w:p w14:paraId="0CC4B95B" w14:textId="77777777" w:rsidR="00FA5274" w:rsidRPr="0046134B" w:rsidRDefault="00FA5274" w:rsidP="00687EF8">
            <w:pPr>
              <w:rPr>
                <w:lang w:val="en-CA" w:eastAsia="ja-JP"/>
              </w:rPr>
            </w:pPr>
            <w:r w:rsidRPr="0046134B">
              <w:rPr>
                <w:noProof/>
                <w:lang w:eastAsia="ja-JP"/>
              </w:rPr>
              <w:t>Note: Combination with cu_transquant_bypass_flag will be tested.</w:t>
            </w:r>
          </w:p>
        </w:tc>
        <w:tc>
          <w:tcPr>
            <w:tcW w:w="1559" w:type="dxa"/>
            <w:shd w:val="clear" w:color="auto" w:fill="auto"/>
          </w:tcPr>
          <w:p w14:paraId="72078F47" w14:textId="77777777" w:rsidR="00FA5274" w:rsidRPr="0046134B" w:rsidRDefault="00FA5274" w:rsidP="00687EF8">
            <w:pPr>
              <w:rPr>
                <w:lang w:val="en-CA" w:eastAsia="ja-JP"/>
              </w:rPr>
            </w:pPr>
            <w:r w:rsidRPr="0046134B">
              <w:rPr>
                <w:rFonts w:hint="eastAsia"/>
                <w:lang w:val="en-CA" w:eastAsia="ja-JP"/>
              </w:rPr>
              <w:lastRenderedPageBreak/>
              <w:t xml:space="preserve">W. Wan, C.S. </w:t>
            </w:r>
            <w:r w:rsidRPr="0046134B">
              <w:rPr>
                <w:rFonts w:hint="eastAsia"/>
                <w:lang w:val="en-CA" w:eastAsia="ja-JP"/>
              </w:rPr>
              <w:lastRenderedPageBreak/>
              <w:t>Lim, K. Chono</w:t>
            </w:r>
          </w:p>
        </w:tc>
      </w:tr>
      <w:tr w:rsidR="00FA5274" w:rsidRPr="0046134B" w14:paraId="7E37BE56" w14:textId="77777777" w:rsidTr="00687EF8">
        <w:tc>
          <w:tcPr>
            <w:tcW w:w="675" w:type="dxa"/>
            <w:vMerge/>
            <w:shd w:val="clear" w:color="auto" w:fill="auto"/>
          </w:tcPr>
          <w:p w14:paraId="41BCEEF9" w14:textId="77777777" w:rsidR="00FA5274" w:rsidRPr="0046134B" w:rsidRDefault="00FA5274" w:rsidP="00687EF8">
            <w:pPr>
              <w:rPr>
                <w:lang w:val="en-CA" w:eastAsia="ja-JP"/>
              </w:rPr>
            </w:pPr>
          </w:p>
        </w:tc>
        <w:tc>
          <w:tcPr>
            <w:tcW w:w="1276" w:type="dxa"/>
            <w:shd w:val="clear" w:color="auto" w:fill="auto"/>
          </w:tcPr>
          <w:p w14:paraId="0828A76B" w14:textId="77777777" w:rsidR="00FA5274" w:rsidRPr="0046134B" w:rsidRDefault="00FA5274" w:rsidP="00687EF8">
            <w:pPr>
              <w:rPr>
                <w:lang w:val="en-CA" w:eastAsia="ja-JP"/>
              </w:rPr>
            </w:pPr>
          </w:p>
        </w:tc>
        <w:tc>
          <w:tcPr>
            <w:tcW w:w="1559" w:type="dxa"/>
            <w:shd w:val="clear" w:color="auto" w:fill="auto"/>
          </w:tcPr>
          <w:p w14:paraId="1AAB68FF" w14:textId="77777777" w:rsidR="00FA5274" w:rsidRPr="0046134B" w:rsidRDefault="00FA5274" w:rsidP="00687EF8">
            <w:pPr>
              <w:rPr>
                <w:lang w:val="en-CA" w:eastAsia="ja-JP"/>
              </w:rPr>
            </w:pPr>
            <w:r w:rsidRPr="0046134B">
              <w:rPr>
                <w:rFonts w:hint="eastAsia"/>
                <w:lang w:val="en-CA" w:eastAsia="ja-JP"/>
              </w:rPr>
              <w:t>Lossless</w:t>
            </w:r>
          </w:p>
        </w:tc>
        <w:tc>
          <w:tcPr>
            <w:tcW w:w="993" w:type="dxa"/>
          </w:tcPr>
          <w:p w14:paraId="3CE7D029" w14:textId="77777777" w:rsidR="00FA5274" w:rsidRPr="0046134B" w:rsidRDefault="00FA5274" w:rsidP="00687EF8">
            <w:pPr>
              <w:rPr>
                <w:lang w:val="en-CA" w:eastAsia="ja-JP"/>
              </w:rPr>
            </w:pPr>
            <w:r w:rsidRPr="0046134B">
              <w:rPr>
                <w:rFonts w:hint="eastAsia"/>
                <w:lang w:val="en-CA" w:eastAsia="ja-JP"/>
              </w:rPr>
              <w:t>LOSSLESS</w:t>
            </w:r>
          </w:p>
        </w:tc>
        <w:tc>
          <w:tcPr>
            <w:tcW w:w="3260" w:type="dxa"/>
            <w:shd w:val="clear" w:color="auto" w:fill="auto"/>
          </w:tcPr>
          <w:p w14:paraId="24298059" w14:textId="77777777" w:rsidR="00FA5274" w:rsidRPr="0046134B" w:rsidRDefault="00FA5274" w:rsidP="00687EF8">
            <w:pPr>
              <w:rPr>
                <w:lang w:val="en-CA" w:eastAsia="ja-JP"/>
              </w:rPr>
            </w:pP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672DACCC" w14:textId="77777777" w:rsidR="00FA5274" w:rsidRPr="0046134B" w:rsidRDefault="00FA5274" w:rsidP="00687EF8">
            <w:pPr>
              <w:rPr>
                <w:lang w:val="en-CA" w:eastAsia="ja-JP"/>
              </w:rPr>
            </w:pPr>
            <w:r w:rsidRPr="0046134B">
              <w:rPr>
                <w:lang w:val="en-CA" w:eastAsia="ja-JP"/>
              </w:rPr>
              <w:t>Purpose: Check that the decoder handles lossless coding.</w:t>
            </w:r>
          </w:p>
        </w:tc>
        <w:tc>
          <w:tcPr>
            <w:tcW w:w="1559" w:type="dxa"/>
            <w:shd w:val="clear" w:color="auto" w:fill="auto"/>
          </w:tcPr>
          <w:p w14:paraId="5E4AFF79" w14:textId="77777777" w:rsidR="00FA5274" w:rsidRPr="0046134B" w:rsidRDefault="00FA5274" w:rsidP="00687EF8">
            <w:pPr>
              <w:rPr>
                <w:lang w:val="en-CA" w:eastAsia="ja-JP"/>
              </w:rPr>
            </w:pPr>
            <w:r w:rsidRPr="0046134B">
              <w:rPr>
                <w:rFonts w:hint="eastAsia"/>
                <w:lang w:val="en-CA" w:eastAsia="ja-JP"/>
              </w:rPr>
              <w:t>F. Henry</w:t>
            </w:r>
          </w:p>
        </w:tc>
      </w:tr>
      <w:tr w:rsidR="00FA5274" w:rsidRPr="0046134B" w14:paraId="29AECBAD" w14:textId="77777777" w:rsidTr="00687EF8">
        <w:tc>
          <w:tcPr>
            <w:tcW w:w="675" w:type="dxa"/>
            <w:vMerge/>
            <w:shd w:val="clear" w:color="auto" w:fill="auto"/>
          </w:tcPr>
          <w:p w14:paraId="3B8DF356" w14:textId="77777777" w:rsidR="00FA5274" w:rsidRPr="0046134B" w:rsidRDefault="00FA5274" w:rsidP="00687EF8">
            <w:pPr>
              <w:rPr>
                <w:lang w:val="en-CA" w:eastAsia="ja-JP"/>
              </w:rPr>
            </w:pPr>
          </w:p>
        </w:tc>
        <w:tc>
          <w:tcPr>
            <w:tcW w:w="1276" w:type="dxa"/>
            <w:shd w:val="clear" w:color="auto" w:fill="auto"/>
          </w:tcPr>
          <w:p w14:paraId="4FBCFB17" w14:textId="77777777" w:rsidR="00FA5274" w:rsidRPr="0046134B" w:rsidRDefault="00FA5274" w:rsidP="00687EF8">
            <w:pPr>
              <w:rPr>
                <w:lang w:val="en-CA" w:eastAsia="ja-JP"/>
              </w:rPr>
            </w:pPr>
            <w:r w:rsidRPr="0046134B">
              <w:rPr>
                <w:rFonts w:hint="eastAsia"/>
                <w:lang w:val="en-CA" w:eastAsia="ja-JP"/>
              </w:rPr>
              <w:t>Parallel processing tools</w:t>
            </w:r>
          </w:p>
        </w:tc>
        <w:tc>
          <w:tcPr>
            <w:tcW w:w="1559" w:type="dxa"/>
            <w:shd w:val="clear" w:color="auto" w:fill="auto"/>
          </w:tcPr>
          <w:p w14:paraId="1FF97AD2" w14:textId="77777777" w:rsidR="00FA5274" w:rsidRPr="0046134B" w:rsidRDefault="00FA5274" w:rsidP="00687EF8">
            <w:pPr>
              <w:rPr>
                <w:lang w:val="en-CA" w:eastAsia="ja-JP"/>
              </w:rPr>
            </w:pPr>
            <w:r w:rsidRPr="0046134B">
              <w:rPr>
                <w:rFonts w:hint="eastAsia"/>
                <w:lang w:val="en-CA" w:eastAsia="ja-JP"/>
              </w:rPr>
              <w:t>Tile</w:t>
            </w:r>
          </w:p>
        </w:tc>
        <w:tc>
          <w:tcPr>
            <w:tcW w:w="993" w:type="dxa"/>
          </w:tcPr>
          <w:p w14:paraId="40E99F7C" w14:textId="77777777" w:rsidR="00FA5274" w:rsidRPr="0046134B" w:rsidRDefault="00FA5274" w:rsidP="00687EF8">
            <w:pPr>
              <w:rPr>
                <w:szCs w:val="22"/>
                <w:lang w:val="en-CA" w:eastAsia="ja-JP"/>
              </w:rPr>
            </w:pPr>
            <w:r w:rsidRPr="0046134B">
              <w:rPr>
                <w:rFonts w:hint="eastAsia"/>
                <w:szCs w:val="22"/>
                <w:lang w:val="en-CA" w:eastAsia="ja-JP"/>
              </w:rPr>
              <w:t>TILE</w:t>
            </w:r>
          </w:p>
        </w:tc>
        <w:tc>
          <w:tcPr>
            <w:tcW w:w="3260" w:type="dxa"/>
            <w:shd w:val="clear" w:color="auto" w:fill="auto"/>
          </w:tcPr>
          <w:p w14:paraId="5D981FAD" w14:textId="77777777" w:rsidR="00FA5274" w:rsidRPr="0046134B" w:rsidRDefault="00FA5274" w:rsidP="00687EF8">
            <w:pPr>
              <w:rPr>
                <w:lang w:val="en-CA" w:eastAsia="ja-JP"/>
              </w:rPr>
            </w:pPr>
            <w:r w:rsidRPr="000415D9">
              <w:rPr>
                <w:rFonts w:eastAsia="Calibri"/>
                <w:szCs w:val="22"/>
                <w:lang w:val="en-CA"/>
              </w:rPr>
              <w:t xml:space="preserve">Maximum number of tiles in a random, non-uniform arrangement that changes from picture to picture, with random chosen value for </w:t>
            </w:r>
            <w:proofErr w:type="spellStart"/>
            <w:r w:rsidRPr="000415D9">
              <w:rPr>
                <w:rFonts w:eastAsia="Calibri"/>
                <w:szCs w:val="22"/>
                <w:lang w:val="en-CA"/>
              </w:rPr>
              <w:t>loop_filter_across_tiles_enabled_flag</w:t>
            </w:r>
            <w:proofErr w:type="spellEnd"/>
            <w:r w:rsidRPr="000415D9">
              <w:rPr>
                <w:rFonts w:eastAsia="Calibri"/>
                <w:szCs w:val="22"/>
                <w:lang w:val="en-CA"/>
              </w:rPr>
              <w:t xml:space="preserve">, </w:t>
            </w:r>
            <w:proofErr w:type="spellStart"/>
            <w:r w:rsidRPr="000415D9">
              <w:rPr>
                <w:rFonts w:eastAsia="Calibri"/>
                <w:szCs w:val="22"/>
                <w:lang w:val="en-CA"/>
              </w:rPr>
              <w:t>deblocking_filter_override_flag</w:t>
            </w:r>
            <w:proofErr w:type="spellEnd"/>
            <w:r w:rsidRPr="000415D9">
              <w:rPr>
                <w:rFonts w:eastAsia="Calibri"/>
                <w:szCs w:val="22"/>
                <w:lang w:val="en-CA"/>
              </w:rPr>
              <w:t xml:space="preserve">, </w:t>
            </w:r>
            <w:proofErr w:type="spellStart"/>
            <w:r w:rsidRPr="000415D9">
              <w:rPr>
                <w:rFonts w:eastAsia="Calibri"/>
                <w:szCs w:val="22"/>
                <w:lang w:val="en-CA"/>
              </w:rPr>
              <w:t>slice_disable_deblocking_filter_flag</w:t>
            </w:r>
            <w:proofErr w:type="spellEnd"/>
            <w:r w:rsidRPr="000415D9">
              <w:rPr>
                <w:rFonts w:eastAsia="Calibri"/>
                <w:szCs w:val="22"/>
                <w:lang w:val="en-CA"/>
              </w:rPr>
              <w:t xml:space="preserve">, </w:t>
            </w:r>
            <w:proofErr w:type="spellStart"/>
            <w:r w:rsidRPr="000415D9">
              <w:rPr>
                <w:rFonts w:eastAsia="Calibri"/>
                <w:szCs w:val="22"/>
                <w:lang w:val="en-CA"/>
              </w:rPr>
              <w:t>slice_loop_filter_across_slices_enabled_flag</w:t>
            </w:r>
            <w:proofErr w:type="spellEnd"/>
          </w:p>
        </w:tc>
        <w:tc>
          <w:tcPr>
            <w:tcW w:w="1559" w:type="dxa"/>
            <w:shd w:val="clear" w:color="auto" w:fill="auto"/>
          </w:tcPr>
          <w:p w14:paraId="30042290" w14:textId="77777777" w:rsidR="00FA5274" w:rsidRPr="0046134B" w:rsidRDefault="00FA5274" w:rsidP="00687EF8">
            <w:pPr>
              <w:rPr>
                <w:lang w:val="en-CA" w:eastAsia="ja-JP"/>
              </w:rPr>
            </w:pPr>
            <w:r w:rsidRPr="0046134B">
              <w:rPr>
                <w:lang w:val="en-CA" w:eastAsia="ja-JP"/>
              </w:rPr>
              <w:t>A. Fuldseth</w:t>
            </w:r>
            <w:r w:rsidRPr="0046134B">
              <w:rPr>
                <w:rFonts w:hint="eastAsia"/>
                <w:lang w:val="en-CA" w:eastAsia="ja-JP"/>
              </w:rPr>
              <w:t>, M. Zhou</w:t>
            </w:r>
          </w:p>
        </w:tc>
      </w:tr>
      <w:tr w:rsidR="00FA5274" w:rsidRPr="0046134B" w14:paraId="12FB04F9" w14:textId="77777777" w:rsidTr="00687EF8">
        <w:tc>
          <w:tcPr>
            <w:tcW w:w="675" w:type="dxa"/>
            <w:vMerge/>
            <w:shd w:val="clear" w:color="auto" w:fill="auto"/>
          </w:tcPr>
          <w:p w14:paraId="31C86BC3" w14:textId="77777777" w:rsidR="00FA5274" w:rsidRPr="0046134B" w:rsidRDefault="00FA5274" w:rsidP="00687EF8">
            <w:pPr>
              <w:rPr>
                <w:lang w:val="en-CA" w:eastAsia="ja-JP"/>
              </w:rPr>
            </w:pPr>
          </w:p>
        </w:tc>
        <w:tc>
          <w:tcPr>
            <w:tcW w:w="1276" w:type="dxa"/>
            <w:shd w:val="clear" w:color="auto" w:fill="auto"/>
          </w:tcPr>
          <w:p w14:paraId="70DAEF5A" w14:textId="77777777" w:rsidR="00FA5274" w:rsidRPr="0046134B" w:rsidRDefault="00FA5274" w:rsidP="00687EF8">
            <w:pPr>
              <w:rPr>
                <w:lang w:val="en-CA" w:eastAsia="ja-JP"/>
              </w:rPr>
            </w:pPr>
          </w:p>
        </w:tc>
        <w:tc>
          <w:tcPr>
            <w:tcW w:w="1559" w:type="dxa"/>
            <w:shd w:val="clear" w:color="auto" w:fill="auto"/>
          </w:tcPr>
          <w:p w14:paraId="1A1D55E5" w14:textId="77777777" w:rsidR="00FA5274" w:rsidRPr="0046134B" w:rsidRDefault="00FA5274" w:rsidP="00687EF8">
            <w:pPr>
              <w:rPr>
                <w:lang w:val="en-CA" w:eastAsia="ja-JP"/>
              </w:rPr>
            </w:pPr>
            <w:r w:rsidRPr="0046134B">
              <w:rPr>
                <w:rFonts w:hint="eastAsia"/>
                <w:lang w:val="en-CA" w:eastAsia="ja-JP"/>
              </w:rPr>
              <w:t>WPP</w:t>
            </w:r>
          </w:p>
        </w:tc>
        <w:tc>
          <w:tcPr>
            <w:tcW w:w="993" w:type="dxa"/>
          </w:tcPr>
          <w:p w14:paraId="7274F1F4" w14:textId="77777777" w:rsidR="00FA5274" w:rsidRPr="0046134B" w:rsidRDefault="00FA5274" w:rsidP="00687EF8">
            <w:pPr>
              <w:rPr>
                <w:lang w:eastAsia="ja-JP"/>
              </w:rPr>
            </w:pPr>
            <w:r w:rsidRPr="0046134B">
              <w:rPr>
                <w:rFonts w:hint="eastAsia"/>
                <w:lang w:eastAsia="ja-JP"/>
              </w:rPr>
              <w:t>WPP</w:t>
            </w:r>
          </w:p>
        </w:tc>
        <w:tc>
          <w:tcPr>
            <w:tcW w:w="3260" w:type="dxa"/>
            <w:shd w:val="clear" w:color="auto" w:fill="auto"/>
          </w:tcPr>
          <w:p w14:paraId="0B730D96" w14:textId="77777777" w:rsidR="00FA5274" w:rsidRPr="0046134B" w:rsidRDefault="00FA5274" w:rsidP="00687EF8">
            <w:proofErr w:type="spellStart"/>
            <w:r w:rsidRPr="0046134B">
              <w:t>entropy_coding_sync_enabled_flag</w:t>
            </w:r>
            <w:proofErr w:type="spellEnd"/>
            <w:r w:rsidRPr="0046134B">
              <w:t xml:space="preserve"> on. </w:t>
            </w:r>
          </w:p>
          <w:p w14:paraId="57DCF534" w14:textId="77777777" w:rsidR="00FA5274" w:rsidRPr="0046134B" w:rsidRDefault="00FA5274" w:rsidP="00687EF8">
            <w:r w:rsidRPr="0046134B">
              <w:t xml:space="preserve">Purpose: Check that the decoder handles </w:t>
            </w:r>
            <w:proofErr w:type="spellStart"/>
            <w:r w:rsidRPr="0046134B">
              <w:t>wavefront</w:t>
            </w:r>
            <w:proofErr w:type="spellEnd"/>
            <w:r w:rsidRPr="0046134B">
              <w:t xml:space="preserve"> parallel processing</w:t>
            </w:r>
          </w:p>
          <w:p w14:paraId="52B7B131" w14:textId="77777777" w:rsidR="00FA5274" w:rsidRPr="0046134B" w:rsidRDefault="00FA5274" w:rsidP="00687EF8">
            <w:pPr>
              <w:rPr>
                <w:lang w:val="en-CA" w:eastAsia="ja-JP"/>
              </w:rPr>
            </w:pPr>
          </w:p>
        </w:tc>
        <w:tc>
          <w:tcPr>
            <w:tcW w:w="1559" w:type="dxa"/>
            <w:shd w:val="clear" w:color="auto" w:fill="auto"/>
          </w:tcPr>
          <w:p w14:paraId="6C1594D1" w14:textId="77777777" w:rsidR="00FA5274" w:rsidRPr="0046134B" w:rsidRDefault="00FA5274" w:rsidP="00687EF8">
            <w:pPr>
              <w:rPr>
                <w:lang w:val="en-CA" w:eastAsia="ja-JP"/>
              </w:rPr>
            </w:pPr>
            <w:r w:rsidRPr="0046134B">
              <w:rPr>
                <w:rFonts w:hint="eastAsia"/>
                <w:lang w:val="en-CA" w:eastAsia="ja-JP"/>
              </w:rPr>
              <w:t>F. Henry</w:t>
            </w:r>
          </w:p>
        </w:tc>
      </w:tr>
      <w:tr w:rsidR="00FA5274" w:rsidRPr="0046134B" w14:paraId="5968D1EB" w14:textId="77777777" w:rsidTr="00687EF8">
        <w:tc>
          <w:tcPr>
            <w:tcW w:w="675" w:type="dxa"/>
            <w:vMerge/>
            <w:shd w:val="clear" w:color="auto" w:fill="auto"/>
          </w:tcPr>
          <w:p w14:paraId="42FA7F47" w14:textId="77777777" w:rsidR="00FA5274" w:rsidRPr="0046134B" w:rsidRDefault="00FA5274" w:rsidP="00687EF8">
            <w:pPr>
              <w:rPr>
                <w:lang w:val="en-CA" w:eastAsia="ja-JP"/>
              </w:rPr>
            </w:pPr>
          </w:p>
        </w:tc>
        <w:tc>
          <w:tcPr>
            <w:tcW w:w="1276" w:type="dxa"/>
            <w:shd w:val="clear" w:color="auto" w:fill="auto"/>
          </w:tcPr>
          <w:p w14:paraId="1EF190D3" w14:textId="77777777" w:rsidR="00FA5274" w:rsidRPr="0046134B" w:rsidRDefault="00FA5274" w:rsidP="00687EF8">
            <w:pPr>
              <w:rPr>
                <w:lang w:val="en-CA" w:eastAsia="ja-JP"/>
              </w:rPr>
            </w:pPr>
          </w:p>
        </w:tc>
        <w:tc>
          <w:tcPr>
            <w:tcW w:w="1559" w:type="dxa"/>
            <w:shd w:val="clear" w:color="auto" w:fill="auto"/>
          </w:tcPr>
          <w:p w14:paraId="344DB3D0" w14:textId="77777777" w:rsidR="00FA5274" w:rsidRPr="0046134B" w:rsidRDefault="00FA5274" w:rsidP="00687EF8">
            <w:pPr>
              <w:rPr>
                <w:lang w:val="en-CA" w:eastAsia="ja-JP"/>
              </w:rPr>
            </w:pPr>
            <w:r w:rsidRPr="0046134B">
              <w:rPr>
                <w:rFonts w:hint="eastAsia"/>
                <w:lang w:val="en-CA" w:eastAsia="ja-JP"/>
              </w:rPr>
              <w:t>WPP and slices</w:t>
            </w:r>
          </w:p>
        </w:tc>
        <w:tc>
          <w:tcPr>
            <w:tcW w:w="993" w:type="dxa"/>
          </w:tcPr>
          <w:p w14:paraId="23F7FF24" w14:textId="77777777" w:rsidR="00FA5274" w:rsidRPr="0046134B" w:rsidRDefault="00FA5274" w:rsidP="00687EF8">
            <w:pPr>
              <w:rPr>
                <w:lang w:eastAsia="ja-JP"/>
              </w:rPr>
            </w:pPr>
            <w:r w:rsidRPr="0046134B">
              <w:rPr>
                <w:rFonts w:hint="eastAsia"/>
                <w:lang w:eastAsia="ja-JP"/>
              </w:rPr>
              <w:t>WPP</w:t>
            </w:r>
          </w:p>
        </w:tc>
        <w:tc>
          <w:tcPr>
            <w:tcW w:w="3260" w:type="dxa"/>
            <w:shd w:val="clear" w:color="auto" w:fill="auto"/>
          </w:tcPr>
          <w:p w14:paraId="7C03D3FA" w14:textId="77777777" w:rsidR="00FA5274" w:rsidRPr="0046134B" w:rsidRDefault="00FA5274" w:rsidP="00687EF8">
            <w:proofErr w:type="spellStart"/>
            <w:r w:rsidRPr="0046134B">
              <w:t>entropy_coding_sync_enabled_flag</w:t>
            </w:r>
            <w:proofErr w:type="spellEnd"/>
            <w:r w:rsidRPr="0046134B">
              <w:t xml:space="preserve"> on, number of </w:t>
            </w:r>
            <w:proofErr w:type="gramStart"/>
            <w:r w:rsidRPr="0046134B">
              <w:t>slice</w:t>
            </w:r>
            <w:proofErr w:type="gramEnd"/>
            <w:r w:rsidRPr="0046134B">
              <w:t xml:space="preserve"> varies randomly between 2 and maximum number of slices permitted, each non-first slice is either regular or dependent in a random way. </w:t>
            </w:r>
          </w:p>
          <w:p w14:paraId="39E81E19" w14:textId="77777777" w:rsidR="00FA5274" w:rsidRPr="0046134B" w:rsidRDefault="00FA5274" w:rsidP="00687EF8">
            <w:r w:rsidRPr="0046134B">
              <w:t xml:space="preserve">Purpose: Check that the decoder handles </w:t>
            </w:r>
            <w:proofErr w:type="spellStart"/>
            <w:r w:rsidRPr="0046134B">
              <w:t>wavefront</w:t>
            </w:r>
            <w:proofErr w:type="spellEnd"/>
            <w:r w:rsidRPr="0046134B">
              <w:t xml:space="preserve"> parallel processing and slices</w:t>
            </w:r>
          </w:p>
          <w:p w14:paraId="18D77DBA" w14:textId="77777777" w:rsidR="00FA5274" w:rsidRPr="0046134B" w:rsidRDefault="00FA5274" w:rsidP="00687EF8">
            <w:pPr>
              <w:rPr>
                <w:lang w:val="en-CA" w:eastAsia="ja-JP"/>
              </w:rPr>
            </w:pPr>
          </w:p>
        </w:tc>
        <w:tc>
          <w:tcPr>
            <w:tcW w:w="1559" w:type="dxa"/>
            <w:shd w:val="clear" w:color="auto" w:fill="auto"/>
          </w:tcPr>
          <w:p w14:paraId="1DFEF77A" w14:textId="77777777" w:rsidR="00FA5274" w:rsidRPr="0046134B" w:rsidRDefault="00FA5274" w:rsidP="00687EF8">
            <w:pPr>
              <w:rPr>
                <w:lang w:val="en-CA" w:eastAsia="ja-JP"/>
              </w:rPr>
            </w:pPr>
            <w:r w:rsidRPr="0046134B">
              <w:rPr>
                <w:rFonts w:hint="eastAsia"/>
                <w:lang w:val="en-CA" w:eastAsia="ja-JP"/>
              </w:rPr>
              <w:t>F. Henry</w:t>
            </w:r>
          </w:p>
        </w:tc>
      </w:tr>
      <w:tr w:rsidR="00FA5274" w:rsidRPr="0046134B" w14:paraId="361AA661" w14:textId="77777777" w:rsidTr="00687EF8">
        <w:tc>
          <w:tcPr>
            <w:tcW w:w="675" w:type="dxa"/>
            <w:vMerge/>
            <w:shd w:val="clear" w:color="auto" w:fill="auto"/>
          </w:tcPr>
          <w:p w14:paraId="254A12F8" w14:textId="77777777" w:rsidR="00FA5274" w:rsidRPr="0046134B" w:rsidRDefault="00FA5274" w:rsidP="00687EF8">
            <w:pPr>
              <w:rPr>
                <w:lang w:val="en-CA" w:eastAsia="ja-JP"/>
              </w:rPr>
            </w:pPr>
          </w:p>
        </w:tc>
        <w:tc>
          <w:tcPr>
            <w:tcW w:w="1276" w:type="dxa"/>
            <w:shd w:val="clear" w:color="auto" w:fill="auto"/>
          </w:tcPr>
          <w:p w14:paraId="25C66B78" w14:textId="77777777" w:rsidR="00FA5274" w:rsidRPr="0046134B" w:rsidRDefault="00FA5274" w:rsidP="00687EF8">
            <w:pPr>
              <w:rPr>
                <w:lang w:val="en-CA" w:eastAsia="ja-JP"/>
              </w:rPr>
            </w:pPr>
          </w:p>
        </w:tc>
        <w:tc>
          <w:tcPr>
            <w:tcW w:w="1559" w:type="dxa"/>
            <w:shd w:val="clear" w:color="auto" w:fill="auto"/>
          </w:tcPr>
          <w:p w14:paraId="481596FC" w14:textId="77777777" w:rsidR="00FA5274" w:rsidRPr="0046134B" w:rsidRDefault="00FA5274" w:rsidP="00687EF8">
            <w:pPr>
              <w:rPr>
                <w:lang w:val="en-CA" w:eastAsia="ja-JP"/>
              </w:rPr>
            </w:pPr>
            <w:r w:rsidRPr="0046134B">
              <w:rPr>
                <w:rFonts w:hint="eastAsia"/>
                <w:lang w:val="en-CA" w:eastAsia="ja-JP"/>
              </w:rPr>
              <w:t>Tile &amp; WPP</w:t>
            </w:r>
          </w:p>
        </w:tc>
        <w:tc>
          <w:tcPr>
            <w:tcW w:w="993" w:type="dxa"/>
          </w:tcPr>
          <w:p w14:paraId="7F4E2AD1" w14:textId="77777777" w:rsidR="00FA5274" w:rsidRPr="0046134B" w:rsidRDefault="00FA5274" w:rsidP="00687EF8">
            <w:pPr>
              <w:rPr>
                <w:lang w:eastAsia="ja-JP"/>
              </w:rPr>
            </w:pPr>
            <w:r w:rsidRPr="0046134B">
              <w:rPr>
                <w:rFonts w:hint="eastAsia"/>
                <w:lang w:eastAsia="ja-JP"/>
              </w:rPr>
              <w:t>WPP</w:t>
            </w:r>
          </w:p>
        </w:tc>
        <w:tc>
          <w:tcPr>
            <w:tcW w:w="3260" w:type="dxa"/>
            <w:shd w:val="clear" w:color="auto" w:fill="auto"/>
          </w:tcPr>
          <w:p w14:paraId="74CD9BFE" w14:textId="77777777" w:rsidR="00FA5274" w:rsidRPr="0046134B" w:rsidRDefault="00FA5274" w:rsidP="00687EF8">
            <w:pPr>
              <w:rPr>
                <w:lang w:eastAsia="ja-JP"/>
              </w:rPr>
            </w:pPr>
            <w:r w:rsidRPr="0046134B">
              <w:rPr>
                <w:rFonts w:hint="eastAsia"/>
                <w:lang w:eastAsia="ja-JP"/>
              </w:rPr>
              <w:t>entry point of WPP</w:t>
            </w:r>
          </w:p>
        </w:tc>
        <w:tc>
          <w:tcPr>
            <w:tcW w:w="1559" w:type="dxa"/>
            <w:shd w:val="clear" w:color="auto" w:fill="auto"/>
          </w:tcPr>
          <w:p w14:paraId="0EE65A16" w14:textId="77777777" w:rsidR="00FA5274" w:rsidRPr="0046134B" w:rsidRDefault="00FA5274" w:rsidP="00687EF8">
            <w:pPr>
              <w:rPr>
                <w:lang w:val="en-CA" w:eastAsia="ja-JP"/>
              </w:rPr>
            </w:pPr>
            <w:r w:rsidRPr="0046134B">
              <w:rPr>
                <w:rFonts w:hint="eastAsia"/>
                <w:lang w:val="en-CA" w:eastAsia="ja-JP"/>
              </w:rPr>
              <w:t>Hendry</w:t>
            </w:r>
          </w:p>
        </w:tc>
      </w:tr>
      <w:tr w:rsidR="00FA5274" w:rsidRPr="0046134B" w14:paraId="15D4CBA2" w14:textId="77777777" w:rsidTr="00687EF8">
        <w:tc>
          <w:tcPr>
            <w:tcW w:w="675" w:type="dxa"/>
            <w:vMerge/>
            <w:shd w:val="clear" w:color="auto" w:fill="auto"/>
          </w:tcPr>
          <w:p w14:paraId="376DAD68" w14:textId="77777777" w:rsidR="00FA5274" w:rsidRPr="0046134B" w:rsidRDefault="00FA5274" w:rsidP="00687EF8">
            <w:pPr>
              <w:rPr>
                <w:lang w:val="en-CA" w:eastAsia="ja-JP"/>
              </w:rPr>
            </w:pPr>
          </w:p>
        </w:tc>
        <w:tc>
          <w:tcPr>
            <w:tcW w:w="1276" w:type="dxa"/>
            <w:shd w:val="clear" w:color="auto" w:fill="auto"/>
          </w:tcPr>
          <w:p w14:paraId="05A24447" w14:textId="77777777" w:rsidR="00FA5274" w:rsidRPr="0046134B" w:rsidRDefault="00FA5274" w:rsidP="00687EF8">
            <w:pPr>
              <w:rPr>
                <w:lang w:val="en-CA" w:eastAsia="ja-JP"/>
              </w:rPr>
            </w:pPr>
            <w:r w:rsidRPr="0046134B">
              <w:rPr>
                <w:rFonts w:hint="eastAsia"/>
                <w:lang w:val="en-CA" w:eastAsia="ja-JP"/>
              </w:rPr>
              <w:t>Temporal scala</w:t>
            </w:r>
            <w:r w:rsidRPr="0046134B">
              <w:rPr>
                <w:lang w:val="en-CA" w:eastAsia="ja-JP"/>
              </w:rPr>
              <w:t>b</w:t>
            </w:r>
            <w:r w:rsidRPr="0046134B">
              <w:rPr>
                <w:rFonts w:hint="eastAsia"/>
                <w:lang w:val="en-CA" w:eastAsia="ja-JP"/>
              </w:rPr>
              <w:t>ility</w:t>
            </w:r>
          </w:p>
        </w:tc>
        <w:tc>
          <w:tcPr>
            <w:tcW w:w="1559" w:type="dxa"/>
            <w:shd w:val="clear" w:color="auto" w:fill="auto"/>
          </w:tcPr>
          <w:p w14:paraId="3D2214EF" w14:textId="77777777" w:rsidR="00FA5274" w:rsidRPr="0046134B" w:rsidRDefault="00FA5274" w:rsidP="00687EF8">
            <w:pPr>
              <w:rPr>
                <w:lang w:val="en-CA" w:eastAsia="ja-JP"/>
              </w:rPr>
            </w:pPr>
          </w:p>
        </w:tc>
        <w:tc>
          <w:tcPr>
            <w:tcW w:w="993" w:type="dxa"/>
          </w:tcPr>
          <w:p w14:paraId="5F89F70E" w14:textId="77777777" w:rsidR="00FA5274" w:rsidRPr="0046134B" w:rsidRDefault="00FA5274" w:rsidP="00687EF8">
            <w:pPr>
              <w:rPr>
                <w:lang w:val="en-CA" w:eastAsia="ja-JP"/>
              </w:rPr>
            </w:pPr>
            <w:r w:rsidRPr="0046134B">
              <w:rPr>
                <w:rFonts w:hint="eastAsia"/>
                <w:lang w:val="en-CA" w:eastAsia="ja-JP"/>
              </w:rPr>
              <w:t>TSCL</w:t>
            </w:r>
          </w:p>
        </w:tc>
        <w:tc>
          <w:tcPr>
            <w:tcW w:w="3260" w:type="dxa"/>
            <w:shd w:val="clear" w:color="auto" w:fill="auto"/>
          </w:tcPr>
          <w:p w14:paraId="4AD7B2F2" w14:textId="77777777" w:rsidR="00FA5274" w:rsidRPr="0046134B" w:rsidRDefault="00FA5274" w:rsidP="00687EF8">
            <w:pPr>
              <w:rPr>
                <w:lang w:val="en-CA" w:eastAsia="ja-JP"/>
              </w:rPr>
            </w:pPr>
          </w:p>
        </w:tc>
        <w:tc>
          <w:tcPr>
            <w:tcW w:w="1559" w:type="dxa"/>
            <w:shd w:val="clear" w:color="auto" w:fill="auto"/>
          </w:tcPr>
          <w:p w14:paraId="4FF8C61B" w14:textId="77777777" w:rsidR="00FA5274" w:rsidRPr="0046134B" w:rsidRDefault="00FA5274" w:rsidP="00687EF8">
            <w:pPr>
              <w:rPr>
                <w:lang w:val="en-CA" w:eastAsia="ja-JP"/>
              </w:rPr>
            </w:pPr>
            <w:r w:rsidRPr="0046134B">
              <w:rPr>
                <w:rFonts w:hint="eastAsia"/>
                <w:lang w:val="en-CA" w:eastAsia="ja-JP"/>
              </w:rPr>
              <w:t>W. Jang</w:t>
            </w:r>
          </w:p>
        </w:tc>
      </w:tr>
      <w:tr w:rsidR="00FA5274" w:rsidRPr="0046134B" w14:paraId="5B287D40" w14:textId="77777777" w:rsidTr="00687EF8">
        <w:tc>
          <w:tcPr>
            <w:tcW w:w="675" w:type="dxa"/>
            <w:vMerge/>
            <w:shd w:val="clear" w:color="auto" w:fill="auto"/>
          </w:tcPr>
          <w:p w14:paraId="1F94C6D1" w14:textId="77777777" w:rsidR="00FA5274" w:rsidRPr="0046134B" w:rsidRDefault="00FA5274" w:rsidP="00687EF8">
            <w:pPr>
              <w:rPr>
                <w:lang w:val="en-CA" w:eastAsia="ja-JP"/>
              </w:rPr>
            </w:pPr>
          </w:p>
        </w:tc>
        <w:tc>
          <w:tcPr>
            <w:tcW w:w="1276" w:type="dxa"/>
            <w:shd w:val="clear" w:color="auto" w:fill="auto"/>
          </w:tcPr>
          <w:p w14:paraId="299C05E9" w14:textId="77777777" w:rsidR="00FA5274" w:rsidRPr="0046134B" w:rsidRDefault="00FA5274" w:rsidP="00687EF8">
            <w:pPr>
              <w:rPr>
                <w:lang w:val="en-CA" w:eastAsia="ja-JP"/>
              </w:rPr>
            </w:pPr>
          </w:p>
        </w:tc>
        <w:tc>
          <w:tcPr>
            <w:tcW w:w="1559" w:type="dxa"/>
            <w:shd w:val="clear" w:color="auto" w:fill="auto"/>
          </w:tcPr>
          <w:p w14:paraId="619B8825" w14:textId="77777777" w:rsidR="00FA5274" w:rsidRPr="0046134B" w:rsidRDefault="00FA5274" w:rsidP="00687EF8">
            <w:pPr>
              <w:rPr>
                <w:lang w:val="en-CA" w:eastAsia="ja-JP"/>
              </w:rPr>
            </w:pPr>
          </w:p>
        </w:tc>
        <w:tc>
          <w:tcPr>
            <w:tcW w:w="993" w:type="dxa"/>
          </w:tcPr>
          <w:p w14:paraId="26C2DEBE" w14:textId="77777777" w:rsidR="00FA5274" w:rsidRPr="0046134B" w:rsidRDefault="00FA5274" w:rsidP="00687EF8">
            <w:pPr>
              <w:rPr>
                <w:lang w:eastAsia="ja-JP"/>
              </w:rPr>
            </w:pPr>
            <w:r w:rsidRPr="0046134B">
              <w:rPr>
                <w:rFonts w:hint="eastAsia"/>
                <w:lang w:eastAsia="ja-JP"/>
              </w:rPr>
              <w:t>TSCL</w:t>
            </w:r>
          </w:p>
        </w:tc>
        <w:tc>
          <w:tcPr>
            <w:tcW w:w="3260" w:type="dxa"/>
            <w:shd w:val="clear" w:color="auto" w:fill="auto"/>
          </w:tcPr>
          <w:p w14:paraId="1CE7D6B3" w14:textId="77777777" w:rsidR="00FA5274" w:rsidRPr="0046134B" w:rsidRDefault="00FA5274" w:rsidP="00687EF8">
            <w:pPr>
              <w:rPr>
                <w:lang w:val="en-CA" w:eastAsia="ja-JP"/>
              </w:rPr>
            </w:pPr>
            <w:r w:rsidRPr="0046134B">
              <w:t xml:space="preserve">range of nested </w:t>
            </w:r>
            <w:proofErr w:type="spellStart"/>
            <w:r w:rsidRPr="0046134B">
              <w:t>temporal_id's</w:t>
            </w:r>
            <w:proofErr w:type="spellEnd"/>
          </w:p>
        </w:tc>
        <w:tc>
          <w:tcPr>
            <w:tcW w:w="1559" w:type="dxa"/>
            <w:shd w:val="clear" w:color="auto" w:fill="auto"/>
          </w:tcPr>
          <w:p w14:paraId="052442EF" w14:textId="77777777" w:rsidR="00FA5274" w:rsidRPr="0046134B" w:rsidRDefault="00FA5274" w:rsidP="00687EF8">
            <w:pPr>
              <w:rPr>
                <w:lang w:val="en-CA" w:eastAsia="ja-JP"/>
              </w:rPr>
            </w:pPr>
          </w:p>
        </w:tc>
      </w:tr>
      <w:tr w:rsidR="00FA5274" w:rsidRPr="0046134B" w14:paraId="7251D43B" w14:textId="77777777" w:rsidTr="00687EF8">
        <w:tc>
          <w:tcPr>
            <w:tcW w:w="675" w:type="dxa"/>
            <w:vMerge/>
            <w:shd w:val="clear" w:color="auto" w:fill="auto"/>
          </w:tcPr>
          <w:p w14:paraId="3B59E375" w14:textId="77777777" w:rsidR="00FA5274" w:rsidRPr="0046134B" w:rsidRDefault="00FA5274" w:rsidP="00687EF8">
            <w:pPr>
              <w:rPr>
                <w:lang w:val="en-CA" w:eastAsia="ja-JP"/>
              </w:rPr>
            </w:pPr>
          </w:p>
        </w:tc>
        <w:tc>
          <w:tcPr>
            <w:tcW w:w="1276" w:type="dxa"/>
            <w:shd w:val="clear" w:color="auto" w:fill="auto"/>
          </w:tcPr>
          <w:p w14:paraId="0277C5DE" w14:textId="77777777" w:rsidR="00FA5274" w:rsidRPr="0046134B" w:rsidRDefault="00FA5274" w:rsidP="00687EF8">
            <w:pPr>
              <w:rPr>
                <w:lang w:val="en-CA" w:eastAsia="ja-JP"/>
              </w:rPr>
            </w:pPr>
            <w:r w:rsidRPr="0046134B">
              <w:rPr>
                <w:rFonts w:hint="eastAsia"/>
                <w:lang w:val="en-CA" w:eastAsia="ja-JP"/>
              </w:rPr>
              <w:t>Deblockin</w:t>
            </w:r>
            <w:r w:rsidRPr="0046134B">
              <w:rPr>
                <w:lang w:val="en-CA" w:eastAsia="ja-JP"/>
              </w:rPr>
              <w:t>g</w:t>
            </w:r>
            <w:r w:rsidRPr="0046134B">
              <w:rPr>
                <w:rFonts w:hint="eastAsia"/>
                <w:lang w:val="en-CA" w:eastAsia="ja-JP"/>
              </w:rPr>
              <w:t xml:space="preserve"> filter</w:t>
            </w:r>
          </w:p>
        </w:tc>
        <w:tc>
          <w:tcPr>
            <w:tcW w:w="1559" w:type="dxa"/>
            <w:shd w:val="clear" w:color="auto" w:fill="auto"/>
          </w:tcPr>
          <w:p w14:paraId="47EE7844" w14:textId="77777777" w:rsidR="00FA5274" w:rsidRPr="0046134B" w:rsidRDefault="00FA5274" w:rsidP="00687EF8">
            <w:pPr>
              <w:rPr>
                <w:lang w:val="en-CA" w:eastAsia="ja-JP"/>
              </w:rPr>
            </w:pPr>
          </w:p>
        </w:tc>
        <w:tc>
          <w:tcPr>
            <w:tcW w:w="993" w:type="dxa"/>
          </w:tcPr>
          <w:p w14:paraId="22889F66" w14:textId="77777777" w:rsidR="00FA5274" w:rsidRPr="0046134B" w:rsidRDefault="00FA5274" w:rsidP="00687EF8">
            <w:pPr>
              <w:rPr>
                <w:lang w:eastAsia="ja-JP"/>
              </w:rPr>
            </w:pPr>
            <w:r w:rsidRPr="0046134B">
              <w:rPr>
                <w:rFonts w:hint="eastAsia"/>
                <w:lang w:eastAsia="ja-JP"/>
              </w:rPr>
              <w:t>DBLK</w:t>
            </w:r>
          </w:p>
        </w:tc>
        <w:tc>
          <w:tcPr>
            <w:tcW w:w="3260" w:type="dxa"/>
            <w:shd w:val="clear" w:color="auto" w:fill="auto"/>
          </w:tcPr>
          <w:p w14:paraId="6E57DC9A" w14:textId="77777777" w:rsidR="00FA5274" w:rsidRPr="0046134B" w:rsidRDefault="00FA5274" w:rsidP="00687EF8">
            <w:pPr>
              <w:rPr>
                <w:lang w:val="en-CA" w:eastAsia="ja-JP"/>
              </w:rPr>
            </w:pPr>
            <w:r w:rsidRPr="0046134B">
              <w:t xml:space="preserve">various </w:t>
            </w:r>
            <w:proofErr w:type="spellStart"/>
            <w:r w:rsidRPr="0046134B">
              <w:t>cb</w:t>
            </w:r>
            <w:proofErr w:type="spellEnd"/>
            <w:r w:rsidRPr="0046134B">
              <w:t xml:space="preserve">, </w:t>
            </w:r>
            <w:proofErr w:type="spellStart"/>
            <w:r w:rsidRPr="0046134B">
              <w:t>cr</w:t>
            </w:r>
            <w:proofErr w:type="spellEnd"/>
            <w:r w:rsidRPr="0046134B">
              <w:t xml:space="preserve"> </w:t>
            </w:r>
            <w:proofErr w:type="spellStart"/>
            <w:r w:rsidRPr="0046134B">
              <w:t>qp_offsets</w:t>
            </w:r>
            <w:proofErr w:type="spellEnd"/>
          </w:p>
        </w:tc>
        <w:tc>
          <w:tcPr>
            <w:tcW w:w="1559" w:type="dxa"/>
            <w:shd w:val="clear" w:color="auto" w:fill="auto"/>
          </w:tcPr>
          <w:p w14:paraId="3BB6E3E6" w14:textId="77777777" w:rsidR="00FA5274" w:rsidRPr="0046134B" w:rsidRDefault="00FA5274" w:rsidP="00687EF8">
            <w:pPr>
              <w:rPr>
                <w:lang w:val="en-CA" w:eastAsia="ja-JP"/>
              </w:rPr>
            </w:pPr>
            <w:r w:rsidRPr="0046134B">
              <w:rPr>
                <w:rFonts w:hint="eastAsia"/>
                <w:lang w:val="en-CA" w:eastAsia="ja-JP"/>
              </w:rPr>
              <w:t xml:space="preserve">T. Suzuki, </w:t>
            </w:r>
            <w:r w:rsidRPr="0046134B">
              <w:rPr>
                <w:szCs w:val="22"/>
              </w:rPr>
              <w:t>R. Sjöberg</w:t>
            </w:r>
          </w:p>
        </w:tc>
      </w:tr>
      <w:tr w:rsidR="00FA5274" w:rsidRPr="0046134B" w14:paraId="2AA9828B" w14:textId="77777777" w:rsidTr="00687EF8">
        <w:tc>
          <w:tcPr>
            <w:tcW w:w="675" w:type="dxa"/>
            <w:vMerge/>
            <w:shd w:val="clear" w:color="auto" w:fill="auto"/>
          </w:tcPr>
          <w:p w14:paraId="4847C7EE" w14:textId="77777777" w:rsidR="00FA5274" w:rsidRPr="0046134B" w:rsidRDefault="00FA5274" w:rsidP="00687EF8">
            <w:pPr>
              <w:rPr>
                <w:lang w:val="en-CA" w:eastAsia="ja-JP"/>
              </w:rPr>
            </w:pPr>
          </w:p>
        </w:tc>
        <w:tc>
          <w:tcPr>
            <w:tcW w:w="1276" w:type="dxa"/>
            <w:shd w:val="clear" w:color="auto" w:fill="auto"/>
          </w:tcPr>
          <w:p w14:paraId="04CDCFE7" w14:textId="77777777" w:rsidR="00FA5274" w:rsidRPr="0046134B" w:rsidRDefault="00FA5274" w:rsidP="00687EF8">
            <w:pPr>
              <w:rPr>
                <w:lang w:val="en-CA" w:eastAsia="ja-JP"/>
              </w:rPr>
            </w:pPr>
          </w:p>
        </w:tc>
        <w:tc>
          <w:tcPr>
            <w:tcW w:w="1559" w:type="dxa"/>
            <w:shd w:val="clear" w:color="auto" w:fill="auto"/>
          </w:tcPr>
          <w:p w14:paraId="66AD8D9C" w14:textId="77777777" w:rsidR="00FA5274" w:rsidRPr="0046134B" w:rsidRDefault="00FA5274" w:rsidP="00687EF8">
            <w:pPr>
              <w:rPr>
                <w:lang w:val="en-CA" w:eastAsia="ja-JP"/>
              </w:rPr>
            </w:pPr>
          </w:p>
        </w:tc>
        <w:tc>
          <w:tcPr>
            <w:tcW w:w="993" w:type="dxa"/>
          </w:tcPr>
          <w:p w14:paraId="2B1E7875" w14:textId="77777777" w:rsidR="00FA5274" w:rsidRPr="0046134B" w:rsidRDefault="00FA5274" w:rsidP="00687EF8">
            <w:r w:rsidRPr="0046134B">
              <w:rPr>
                <w:rFonts w:hint="eastAsia"/>
                <w:lang w:eastAsia="ja-JP"/>
              </w:rPr>
              <w:t>DBLK</w:t>
            </w:r>
          </w:p>
        </w:tc>
        <w:tc>
          <w:tcPr>
            <w:tcW w:w="3260" w:type="dxa"/>
            <w:shd w:val="clear" w:color="auto" w:fill="auto"/>
          </w:tcPr>
          <w:p w14:paraId="4AFFF1BA" w14:textId="77777777" w:rsidR="00FA5274" w:rsidRPr="0046134B" w:rsidRDefault="00FA5274" w:rsidP="00687EF8">
            <w:r w:rsidRPr="0046134B">
              <w:t>various beta_offset_div2, tc_offset_div2</w:t>
            </w:r>
          </w:p>
        </w:tc>
        <w:tc>
          <w:tcPr>
            <w:tcW w:w="1559" w:type="dxa"/>
            <w:shd w:val="clear" w:color="auto" w:fill="auto"/>
          </w:tcPr>
          <w:p w14:paraId="57E94283" w14:textId="77777777" w:rsidR="00FA5274" w:rsidRPr="0046134B" w:rsidRDefault="00FA5274" w:rsidP="00687EF8">
            <w:pPr>
              <w:rPr>
                <w:lang w:val="en-CA" w:eastAsia="ja-JP"/>
              </w:rPr>
            </w:pPr>
            <w:r w:rsidRPr="0046134B">
              <w:rPr>
                <w:rFonts w:hint="eastAsia"/>
                <w:lang w:val="en-CA" w:eastAsia="ja-JP"/>
              </w:rPr>
              <w:t xml:space="preserve">T. Suzuki, </w:t>
            </w:r>
            <w:r w:rsidRPr="0046134B">
              <w:rPr>
                <w:szCs w:val="22"/>
              </w:rPr>
              <w:t>R. Sjöberg</w:t>
            </w:r>
          </w:p>
        </w:tc>
      </w:tr>
      <w:tr w:rsidR="00FA5274" w:rsidRPr="0046134B" w14:paraId="49CAF6F9" w14:textId="77777777" w:rsidTr="00687EF8">
        <w:tc>
          <w:tcPr>
            <w:tcW w:w="675" w:type="dxa"/>
            <w:vMerge/>
            <w:shd w:val="clear" w:color="auto" w:fill="auto"/>
          </w:tcPr>
          <w:p w14:paraId="4401D800" w14:textId="77777777" w:rsidR="00FA5274" w:rsidRPr="0046134B" w:rsidRDefault="00FA5274" w:rsidP="00687EF8">
            <w:pPr>
              <w:rPr>
                <w:lang w:val="en-CA" w:eastAsia="ja-JP"/>
              </w:rPr>
            </w:pPr>
          </w:p>
        </w:tc>
        <w:tc>
          <w:tcPr>
            <w:tcW w:w="1276" w:type="dxa"/>
            <w:shd w:val="clear" w:color="auto" w:fill="auto"/>
          </w:tcPr>
          <w:p w14:paraId="15C8591C" w14:textId="77777777" w:rsidR="00FA5274" w:rsidRPr="0046134B" w:rsidRDefault="00FA5274" w:rsidP="00687EF8">
            <w:pPr>
              <w:rPr>
                <w:lang w:val="en-CA" w:eastAsia="ja-JP"/>
              </w:rPr>
            </w:pPr>
          </w:p>
        </w:tc>
        <w:tc>
          <w:tcPr>
            <w:tcW w:w="1559" w:type="dxa"/>
            <w:shd w:val="clear" w:color="auto" w:fill="auto"/>
          </w:tcPr>
          <w:p w14:paraId="420F4A3C" w14:textId="77777777" w:rsidR="00FA5274" w:rsidRPr="0046134B" w:rsidRDefault="00FA5274" w:rsidP="00687EF8">
            <w:pPr>
              <w:rPr>
                <w:lang w:val="en-CA" w:eastAsia="ja-JP"/>
              </w:rPr>
            </w:pPr>
          </w:p>
        </w:tc>
        <w:tc>
          <w:tcPr>
            <w:tcW w:w="993" w:type="dxa"/>
          </w:tcPr>
          <w:p w14:paraId="5F9FA913" w14:textId="77777777" w:rsidR="00FA5274" w:rsidRPr="0046134B" w:rsidRDefault="00FA5274" w:rsidP="00687EF8">
            <w:r w:rsidRPr="0046134B">
              <w:rPr>
                <w:rFonts w:hint="eastAsia"/>
                <w:lang w:eastAsia="ja-JP"/>
              </w:rPr>
              <w:t>DBLK</w:t>
            </w:r>
          </w:p>
        </w:tc>
        <w:tc>
          <w:tcPr>
            <w:tcW w:w="3260" w:type="dxa"/>
            <w:shd w:val="clear" w:color="auto" w:fill="auto"/>
          </w:tcPr>
          <w:p w14:paraId="0B263079" w14:textId="77777777" w:rsidR="00FA5274" w:rsidRPr="0046134B" w:rsidRDefault="00FA5274" w:rsidP="00687EF8">
            <w:r w:rsidRPr="0046134B">
              <w:t>trigger all deblocking decisions</w:t>
            </w:r>
          </w:p>
        </w:tc>
        <w:tc>
          <w:tcPr>
            <w:tcW w:w="1559" w:type="dxa"/>
            <w:shd w:val="clear" w:color="auto" w:fill="auto"/>
          </w:tcPr>
          <w:p w14:paraId="531E3B04" w14:textId="77777777" w:rsidR="00FA5274" w:rsidRPr="0046134B" w:rsidRDefault="00FA5274" w:rsidP="00687EF8">
            <w:pPr>
              <w:rPr>
                <w:lang w:val="en-CA" w:eastAsia="ja-JP"/>
              </w:rPr>
            </w:pPr>
            <w:proofErr w:type="spellStart"/>
            <w:r w:rsidRPr="0046134B">
              <w:rPr>
                <w:rFonts w:hint="eastAsia"/>
                <w:lang w:val="en-CA" w:eastAsia="ja-JP"/>
              </w:rPr>
              <w:t>T.Suzuki</w:t>
            </w:r>
            <w:proofErr w:type="spellEnd"/>
            <w:r w:rsidRPr="0046134B">
              <w:rPr>
                <w:rFonts w:hint="eastAsia"/>
                <w:lang w:val="en-CA" w:eastAsia="ja-JP"/>
              </w:rPr>
              <w:t xml:space="preserve">, </w:t>
            </w:r>
            <w:r w:rsidRPr="0046134B">
              <w:rPr>
                <w:szCs w:val="22"/>
              </w:rPr>
              <w:t>R. Sjöberg</w:t>
            </w:r>
          </w:p>
        </w:tc>
      </w:tr>
      <w:tr w:rsidR="00FA5274" w:rsidRPr="0046134B" w14:paraId="18D05156" w14:textId="77777777" w:rsidTr="00687EF8">
        <w:tc>
          <w:tcPr>
            <w:tcW w:w="675" w:type="dxa"/>
            <w:vMerge/>
            <w:shd w:val="clear" w:color="auto" w:fill="auto"/>
          </w:tcPr>
          <w:p w14:paraId="0A71853A" w14:textId="77777777" w:rsidR="00FA5274" w:rsidRPr="0046134B" w:rsidRDefault="00FA5274" w:rsidP="00687EF8">
            <w:pPr>
              <w:rPr>
                <w:lang w:val="en-CA" w:eastAsia="ja-JP"/>
              </w:rPr>
            </w:pPr>
          </w:p>
        </w:tc>
        <w:tc>
          <w:tcPr>
            <w:tcW w:w="1276" w:type="dxa"/>
            <w:shd w:val="clear" w:color="auto" w:fill="auto"/>
          </w:tcPr>
          <w:p w14:paraId="4010C295" w14:textId="77777777" w:rsidR="00FA5274" w:rsidRPr="0046134B" w:rsidRDefault="00FA5274" w:rsidP="00687EF8">
            <w:pPr>
              <w:rPr>
                <w:lang w:val="en-CA" w:eastAsia="ja-JP"/>
              </w:rPr>
            </w:pPr>
          </w:p>
        </w:tc>
        <w:tc>
          <w:tcPr>
            <w:tcW w:w="1559" w:type="dxa"/>
            <w:shd w:val="clear" w:color="auto" w:fill="auto"/>
          </w:tcPr>
          <w:p w14:paraId="5E05B707" w14:textId="77777777" w:rsidR="00FA5274" w:rsidRPr="0046134B" w:rsidRDefault="00FA5274" w:rsidP="00687EF8">
            <w:pPr>
              <w:rPr>
                <w:lang w:val="en-CA" w:eastAsia="ja-JP"/>
              </w:rPr>
            </w:pPr>
          </w:p>
        </w:tc>
        <w:tc>
          <w:tcPr>
            <w:tcW w:w="993" w:type="dxa"/>
          </w:tcPr>
          <w:p w14:paraId="1C4B6CC6" w14:textId="77777777" w:rsidR="00FA5274" w:rsidRPr="0046134B" w:rsidRDefault="00FA5274" w:rsidP="00687EF8">
            <w:pPr>
              <w:rPr>
                <w:lang w:eastAsia="ja-JP"/>
              </w:rPr>
            </w:pPr>
            <w:r w:rsidRPr="0046134B">
              <w:rPr>
                <w:rFonts w:hint="eastAsia"/>
                <w:lang w:eastAsia="ja-JP"/>
              </w:rPr>
              <w:t>DBLK</w:t>
            </w:r>
          </w:p>
        </w:tc>
        <w:tc>
          <w:tcPr>
            <w:tcW w:w="3260" w:type="dxa"/>
            <w:shd w:val="clear" w:color="auto" w:fill="auto"/>
          </w:tcPr>
          <w:p w14:paraId="1498AA9E" w14:textId="77777777" w:rsidR="00FA5274" w:rsidRPr="0046134B" w:rsidRDefault="00FA5274" w:rsidP="00687EF8">
            <w:pPr>
              <w:rPr>
                <w:lang w:eastAsia="ja-JP"/>
              </w:rPr>
            </w:pPr>
            <w:r w:rsidRPr="0046134B">
              <w:rPr>
                <w:rFonts w:hint="eastAsia"/>
                <w:lang w:eastAsia="ja-JP"/>
              </w:rPr>
              <w:t xml:space="preserve">deblocking + tile, </w:t>
            </w:r>
            <w:proofErr w:type="spellStart"/>
            <w:r w:rsidRPr="0046134B">
              <w:rPr>
                <w:rFonts w:hint="eastAsia"/>
                <w:lang w:eastAsia="ja-JP"/>
              </w:rPr>
              <w:t>etc</w:t>
            </w:r>
            <w:proofErr w:type="spellEnd"/>
          </w:p>
        </w:tc>
        <w:tc>
          <w:tcPr>
            <w:tcW w:w="1559" w:type="dxa"/>
            <w:shd w:val="clear" w:color="auto" w:fill="auto"/>
          </w:tcPr>
          <w:p w14:paraId="3FD63C33" w14:textId="77777777" w:rsidR="00FA5274" w:rsidRPr="0046134B" w:rsidRDefault="00FA5274" w:rsidP="00687EF8">
            <w:pPr>
              <w:rPr>
                <w:lang w:val="en-CA" w:eastAsia="ja-JP"/>
              </w:rPr>
            </w:pPr>
          </w:p>
        </w:tc>
      </w:tr>
      <w:tr w:rsidR="00FA5274" w:rsidRPr="0046134B" w14:paraId="1D3DD510" w14:textId="77777777" w:rsidTr="00687EF8">
        <w:tc>
          <w:tcPr>
            <w:tcW w:w="675" w:type="dxa"/>
            <w:vMerge/>
            <w:shd w:val="clear" w:color="auto" w:fill="auto"/>
          </w:tcPr>
          <w:p w14:paraId="0ACD1DCC" w14:textId="77777777" w:rsidR="00FA5274" w:rsidRPr="0046134B" w:rsidRDefault="00FA5274" w:rsidP="00687EF8">
            <w:pPr>
              <w:rPr>
                <w:lang w:val="en-CA" w:eastAsia="ja-JP"/>
              </w:rPr>
            </w:pPr>
          </w:p>
        </w:tc>
        <w:tc>
          <w:tcPr>
            <w:tcW w:w="1276" w:type="dxa"/>
            <w:shd w:val="clear" w:color="auto" w:fill="auto"/>
          </w:tcPr>
          <w:p w14:paraId="79FCCE82" w14:textId="77777777" w:rsidR="00FA5274" w:rsidRPr="0046134B" w:rsidRDefault="00FA5274" w:rsidP="00687EF8">
            <w:pPr>
              <w:rPr>
                <w:lang w:val="en-CA" w:eastAsia="ja-JP"/>
              </w:rPr>
            </w:pPr>
            <w:r w:rsidRPr="0046134B">
              <w:rPr>
                <w:rFonts w:hint="eastAsia"/>
                <w:lang w:val="en-CA" w:eastAsia="ja-JP"/>
              </w:rPr>
              <w:t>SAO</w:t>
            </w:r>
          </w:p>
        </w:tc>
        <w:tc>
          <w:tcPr>
            <w:tcW w:w="1559" w:type="dxa"/>
            <w:shd w:val="clear" w:color="auto" w:fill="auto"/>
          </w:tcPr>
          <w:p w14:paraId="728B424A" w14:textId="77777777" w:rsidR="00FA5274" w:rsidRPr="0046134B" w:rsidRDefault="00FA5274" w:rsidP="00687EF8">
            <w:pPr>
              <w:rPr>
                <w:lang w:val="en-CA" w:eastAsia="ja-JP"/>
              </w:rPr>
            </w:pPr>
          </w:p>
        </w:tc>
        <w:tc>
          <w:tcPr>
            <w:tcW w:w="993" w:type="dxa"/>
          </w:tcPr>
          <w:p w14:paraId="637B14D4" w14:textId="77777777" w:rsidR="00FA5274" w:rsidRPr="0046134B" w:rsidRDefault="00FA5274" w:rsidP="00687EF8">
            <w:pPr>
              <w:rPr>
                <w:lang w:eastAsia="ja-JP"/>
              </w:rPr>
            </w:pPr>
            <w:r w:rsidRPr="0046134B">
              <w:rPr>
                <w:rFonts w:hint="eastAsia"/>
                <w:lang w:eastAsia="ja-JP"/>
              </w:rPr>
              <w:t>SAO</w:t>
            </w:r>
          </w:p>
        </w:tc>
        <w:tc>
          <w:tcPr>
            <w:tcW w:w="3260" w:type="dxa"/>
            <w:shd w:val="clear" w:color="auto" w:fill="auto"/>
          </w:tcPr>
          <w:p w14:paraId="03DB0447" w14:textId="77777777" w:rsidR="00FA5274" w:rsidRPr="0046134B" w:rsidRDefault="00FA5274" w:rsidP="00687EF8">
            <w:pPr>
              <w:rPr>
                <w:lang w:val="en-CA" w:eastAsia="ja-JP"/>
              </w:rPr>
            </w:pPr>
            <w:r w:rsidRPr="0046134B">
              <w:rPr>
                <w:rFonts w:hint="eastAsia"/>
                <w:lang w:eastAsia="ja-JP"/>
              </w:rPr>
              <w:t xml:space="preserve">Check </w:t>
            </w:r>
            <w:r w:rsidRPr="0046134B">
              <w:t>all CTU sizes with max. SAO information rate.</w:t>
            </w:r>
          </w:p>
        </w:tc>
        <w:tc>
          <w:tcPr>
            <w:tcW w:w="1559" w:type="dxa"/>
            <w:shd w:val="clear" w:color="auto" w:fill="auto"/>
          </w:tcPr>
          <w:p w14:paraId="043FC38E" w14:textId="77777777" w:rsidR="00FA5274" w:rsidRPr="0046134B" w:rsidRDefault="00FA5274" w:rsidP="00687EF8">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FA5274" w:rsidRPr="0046134B" w14:paraId="26485DB8" w14:textId="77777777" w:rsidTr="00687EF8">
        <w:tc>
          <w:tcPr>
            <w:tcW w:w="675" w:type="dxa"/>
            <w:vMerge/>
            <w:shd w:val="clear" w:color="auto" w:fill="auto"/>
          </w:tcPr>
          <w:p w14:paraId="68237C4F" w14:textId="77777777" w:rsidR="00FA5274" w:rsidRPr="0046134B" w:rsidRDefault="00FA5274" w:rsidP="00687EF8">
            <w:pPr>
              <w:rPr>
                <w:lang w:val="en-CA" w:eastAsia="ja-JP"/>
              </w:rPr>
            </w:pPr>
          </w:p>
        </w:tc>
        <w:tc>
          <w:tcPr>
            <w:tcW w:w="1276" w:type="dxa"/>
            <w:shd w:val="clear" w:color="auto" w:fill="auto"/>
          </w:tcPr>
          <w:p w14:paraId="3464D710" w14:textId="77777777" w:rsidR="00FA5274" w:rsidRPr="0046134B" w:rsidRDefault="00FA5274" w:rsidP="00687EF8">
            <w:pPr>
              <w:rPr>
                <w:lang w:val="en-CA" w:eastAsia="ja-JP"/>
              </w:rPr>
            </w:pPr>
          </w:p>
        </w:tc>
        <w:tc>
          <w:tcPr>
            <w:tcW w:w="1559" w:type="dxa"/>
            <w:shd w:val="clear" w:color="auto" w:fill="auto"/>
          </w:tcPr>
          <w:p w14:paraId="1B9B5E07" w14:textId="77777777" w:rsidR="00FA5274" w:rsidRPr="0046134B" w:rsidRDefault="00FA5274" w:rsidP="00687EF8">
            <w:pPr>
              <w:rPr>
                <w:lang w:val="en-CA" w:eastAsia="ja-JP"/>
              </w:rPr>
            </w:pPr>
          </w:p>
        </w:tc>
        <w:tc>
          <w:tcPr>
            <w:tcW w:w="993" w:type="dxa"/>
          </w:tcPr>
          <w:p w14:paraId="3272E485" w14:textId="77777777" w:rsidR="00FA5274" w:rsidRPr="0046134B" w:rsidRDefault="00FA5274" w:rsidP="00687EF8">
            <w:pPr>
              <w:rPr>
                <w:lang w:val="en-CA" w:eastAsia="ja-JP"/>
              </w:rPr>
            </w:pPr>
            <w:r w:rsidRPr="0046134B">
              <w:rPr>
                <w:rFonts w:hint="eastAsia"/>
                <w:lang w:eastAsia="ja-JP"/>
              </w:rPr>
              <w:t>SAO</w:t>
            </w:r>
          </w:p>
        </w:tc>
        <w:tc>
          <w:tcPr>
            <w:tcW w:w="3260" w:type="dxa"/>
            <w:shd w:val="clear" w:color="auto" w:fill="auto"/>
          </w:tcPr>
          <w:p w14:paraId="7CB5A212" w14:textId="77777777" w:rsidR="00FA5274" w:rsidRPr="0046134B" w:rsidRDefault="00FA5274" w:rsidP="00687EF8">
            <w:pPr>
              <w:rPr>
                <w:lang w:val="en-CA" w:eastAsia="ja-JP"/>
              </w:rPr>
            </w:pPr>
            <w:r w:rsidRPr="0046134B">
              <w:rPr>
                <w:lang w:val="en-CA" w:eastAsia="ja-JP"/>
              </w:rPr>
              <w:t>Random and extreme SAO offsets values</w:t>
            </w:r>
          </w:p>
        </w:tc>
        <w:tc>
          <w:tcPr>
            <w:tcW w:w="1559" w:type="dxa"/>
            <w:shd w:val="clear" w:color="auto" w:fill="auto"/>
          </w:tcPr>
          <w:p w14:paraId="5F1791FC" w14:textId="77777777" w:rsidR="00FA5274" w:rsidRPr="0046134B" w:rsidRDefault="00FA5274" w:rsidP="00687EF8">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FA5274" w:rsidRPr="0046134B" w14:paraId="7F1F1AAF" w14:textId="77777777" w:rsidTr="00687EF8">
        <w:tc>
          <w:tcPr>
            <w:tcW w:w="675" w:type="dxa"/>
            <w:vMerge/>
            <w:shd w:val="clear" w:color="auto" w:fill="auto"/>
          </w:tcPr>
          <w:p w14:paraId="41402845" w14:textId="77777777" w:rsidR="00FA5274" w:rsidRPr="0046134B" w:rsidRDefault="00FA5274" w:rsidP="00687EF8">
            <w:pPr>
              <w:rPr>
                <w:lang w:val="en-CA" w:eastAsia="ja-JP"/>
              </w:rPr>
            </w:pPr>
          </w:p>
        </w:tc>
        <w:tc>
          <w:tcPr>
            <w:tcW w:w="1276" w:type="dxa"/>
            <w:shd w:val="clear" w:color="auto" w:fill="auto"/>
          </w:tcPr>
          <w:p w14:paraId="5555C365" w14:textId="77777777" w:rsidR="00FA5274" w:rsidRPr="0046134B" w:rsidRDefault="00FA5274" w:rsidP="00687EF8">
            <w:pPr>
              <w:rPr>
                <w:lang w:val="en-CA" w:eastAsia="ja-JP"/>
              </w:rPr>
            </w:pPr>
          </w:p>
        </w:tc>
        <w:tc>
          <w:tcPr>
            <w:tcW w:w="1559" w:type="dxa"/>
            <w:shd w:val="clear" w:color="auto" w:fill="auto"/>
          </w:tcPr>
          <w:p w14:paraId="5635DBD9" w14:textId="77777777" w:rsidR="00FA5274" w:rsidRPr="0046134B" w:rsidRDefault="00FA5274" w:rsidP="00687EF8">
            <w:pPr>
              <w:rPr>
                <w:lang w:val="en-CA" w:eastAsia="ja-JP"/>
              </w:rPr>
            </w:pPr>
          </w:p>
        </w:tc>
        <w:tc>
          <w:tcPr>
            <w:tcW w:w="993" w:type="dxa"/>
          </w:tcPr>
          <w:p w14:paraId="6B3FEBB8" w14:textId="77777777" w:rsidR="00FA5274" w:rsidRPr="0046134B" w:rsidRDefault="00FA5274" w:rsidP="00687EF8">
            <w:pPr>
              <w:rPr>
                <w:lang w:val="en-CA" w:eastAsia="ja-JP"/>
              </w:rPr>
            </w:pPr>
            <w:r w:rsidRPr="0046134B">
              <w:rPr>
                <w:rFonts w:hint="eastAsia"/>
                <w:lang w:eastAsia="ja-JP"/>
              </w:rPr>
              <w:t>SAO</w:t>
            </w:r>
          </w:p>
        </w:tc>
        <w:tc>
          <w:tcPr>
            <w:tcW w:w="3260" w:type="dxa"/>
            <w:shd w:val="clear" w:color="auto" w:fill="auto"/>
          </w:tcPr>
          <w:p w14:paraId="0E42F486" w14:textId="77777777" w:rsidR="00FA5274" w:rsidRPr="0046134B" w:rsidRDefault="00FA5274" w:rsidP="00687EF8">
            <w:pPr>
              <w:rPr>
                <w:lang w:val="en-CA" w:eastAsia="ja-JP"/>
              </w:rPr>
            </w:pPr>
            <w:r w:rsidRPr="0046134B">
              <w:rPr>
                <w:lang w:val="en-CA" w:eastAsia="ja-JP"/>
              </w:rPr>
              <w:t>Random SAO merge left/up flag values</w:t>
            </w:r>
          </w:p>
        </w:tc>
        <w:tc>
          <w:tcPr>
            <w:tcW w:w="1559" w:type="dxa"/>
            <w:shd w:val="clear" w:color="auto" w:fill="auto"/>
          </w:tcPr>
          <w:p w14:paraId="39AB63C4" w14:textId="77777777" w:rsidR="00FA5274" w:rsidRPr="0046134B" w:rsidRDefault="00FA5274" w:rsidP="00687EF8">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FA5274" w:rsidRPr="0046134B" w14:paraId="67C54321" w14:textId="77777777" w:rsidTr="00687EF8">
        <w:tc>
          <w:tcPr>
            <w:tcW w:w="675" w:type="dxa"/>
            <w:vMerge/>
            <w:shd w:val="clear" w:color="auto" w:fill="auto"/>
          </w:tcPr>
          <w:p w14:paraId="674FAC86" w14:textId="77777777" w:rsidR="00FA5274" w:rsidRPr="0046134B" w:rsidRDefault="00FA5274" w:rsidP="00687EF8">
            <w:pPr>
              <w:rPr>
                <w:lang w:val="en-CA" w:eastAsia="ja-JP"/>
              </w:rPr>
            </w:pPr>
          </w:p>
        </w:tc>
        <w:tc>
          <w:tcPr>
            <w:tcW w:w="1276" w:type="dxa"/>
            <w:shd w:val="clear" w:color="auto" w:fill="auto"/>
          </w:tcPr>
          <w:p w14:paraId="769A81BE" w14:textId="77777777" w:rsidR="00FA5274" w:rsidRPr="0046134B" w:rsidRDefault="00FA5274" w:rsidP="00687EF8">
            <w:pPr>
              <w:rPr>
                <w:lang w:val="en-CA" w:eastAsia="ja-JP"/>
              </w:rPr>
            </w:pPr>
          </w:p>
        </w:tc>
        <w:tc>
          <w:tcPr>
            <w:tcW w:w="1559" w:type="dxa"/>
            <w:shd w:val="clear" w:color="auto" w:fill="auto"/>
          </w:tcPr>
          <w:p w14:paraId="207059E6" w14:textId="77777777" w:rsidR="00FA5274" w:rsidRPr="0046134B" w:rsidRDefault="00FA5274" w:rsidP="00687EF8">
            <w:pPr>
              <w:rPr>
                <w:lang w:val="en-CA" w:eastAsia="ja-JP"/>
              </w:rPr>
            </w:pPr>
            <w:r w:rsidRPr="0046134B">
              <w:rPr>
                <w:lang w:val="en-CA" w:eastAsia="ja-JP"/>
              </w:rPr>
              <w:t>Slice- and component-level control</w:t>
            </w:r>
          </w:p>
        </w:tc>
        <w:tc>
          <w:tcPr>
            <w:tcW w:w="993" w:type="dxa"/>
          </w:tcPr>
          <w:p w14:paraId="11359A69" w14:textId="77777777" w:rsidR="00FA5274" w:rsidRPr="0046134B" w:rsidRDefault="00FA5274" w:rsidP="00687EF8">
            <w:pPr>
              <w:rPr>
                <w:lang w:val="en-CA" w:eastAsia="ja-JP"/>
              </w:rPr>
            </w:pPr>
            <w:r w:rsidRPr="0046134B">
              <w:rPr>
                <w:rFonts w:hint="eastAsia"/>
                <w:lang w:eastAsia="ja-JP"/>
              </w:rPr>
              <w:t>SAO</w:t>
            </w:r>
          </w:p>
        </w:tc>
        <w:tc>
          <w:tcPr>
            <w:tcW w:w="3260" w:type="dxa"/>
            <w:shd w:val="clear" w:color="auto" w:fill="auto"/>
          </w:tcPr>
          <w:p w14:paraId="5071570E" w14:textId="77777777" w:rsidR="00FA5274" w:rsidRPr="0046134B" w:rsidRDefault="00FA5274" w:rsidP="00687EF8">
            <w:pPr>
              <w:rPr>
                <w:lang w:val="en-CA" w:eastAsia="ja-JP"/>
              </w:rPr>
            </w:pPr>
            <w:r w:rsidRPr="0046134B">
              <w:rPr>
                <w:lang w:val="en-CA" w:eastAsia="ja-JP"/>
              </w:rPr>
              <w:t>Pictures divided into x slices / randomly enabling SAO Y and/or SAO UV per slice</w:t>
            </w:r>
          </w:p>
        </w:tc>
        <w:tc>
          <w:tcPr>
            <w:tcW w:w="1559" w:type="dxa"/>
            <w:shd w:val="clear" w:color="auto" w:fill="auto"/>
          </w:tcPr>
          <w:p w14:paraId="272594AC" w14:textId="77777777" w:rsidR="00FA5274" w:rsidRPr="0046134B" w:rsidRDefault="00FA5274" w:rsidP="00687EF8">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FA5274" w:rsidRPr="0046134B" w14:paraId="5776C847" w14:textId="77777777" w:rsidTr="00687EF8">
        <w:tc>
          <w:tcPr>
            <w:tcW w:w="675" w:type="dxa"/>
            <w:vMerge/>
            <w:shd w:val="clear" w:color="auto" w:fill="auto"/>
          </w:tcPr>
          <w:p w14:paraId="15AD2F1E" w14:textId="77777777" w:rsidR="00FA5274" w:rsidRPr="0046134B" w:rsidRDefault="00FA5274" w:rsidP="00687EF8">
            <w:pPr>
              <w:rPr>
                <w:lang w:val="en-CA" w:eastAsia="ja-JP"/>
              </w:rPr>
            </w:pPr>
          </w:p>
        </w:tc>
        <w:tc>
          <w:tcPr>
            <w:tcW w:w="1276" w:type="dxa"/>
            <w:shd w:val="clear" w:color="auto" w:fill="auto"/>
          </w:tcPr>
          <w:p w14:paraId="2FF55B7B" w14:textId="77777777" w:rsidR="00FA5274" w:rsidRPr="0046134B" w:rsidRDefault="00FA5274" w:rsidP="00687EF8">
            <w:pPr>
              <w:rPr>
                <w:lang w:val="en-CA" w:eastAsia="ja-JP"/>
              </w:rPr>
            </w:pPr>
          </w:p>
        </w:tc>
        <w:tc>
          <w:tcPr>
            <w:tcW w:w="1559" w:type="dxa"/>
            <w:shd w:val="clear" w:color="auto" w:fill="auto"/>
          </w:tcPr>
          <w:p w14:paraId="72C33F65" w14:textId="77777777" w:rsidR="00FA5274" w:rsidRPr="0046134B" w:rsidRDefault="00FA5274" w:rsidP="00687EF8">
            <w:pPr>
              <w:rPr>
                <w:lang w:val="en-CA" w:eastAsia="ja-JP"/>
              </w:rPr>
            </w:pPr>
            <w:r w:rsidRPr="0046134B">
              <w:rPr>
                <w:lang w:val="en-CA" w:eastAsia="ja-JP"/>
              </w:rPr>
              <w:t>Tile- and component-level control</w:t>
            </w:r>
          </w:p>
        </w:tc>
        <w:tc>
          <w:tcPr>
            <w:tcW w:w="993" w:type="dxa"/>
          </w:tcPr>
          <w:p w14:paraId="4763EAFF" w14:textId="77777777" w:rsidR="00FA5274" w:rsidRPr="0046134B" w:rsidRDefault="00FA5274" w:rsidP="00687EF8">
            <w:pPr>
              <w:rPr>
                <w:lang w:val="en-CA" w:eastAsia="ja-JP"/>
              </w:rPr>
            </w:pPr>
            <w:r w:rsidRPr="0046134B">
              <w:rPr>
                <w:rFonts w:hint="eastAsia"/>
                <w:lang w:eastAsia="ja-JP"/>
              </w:rPr>
              <w:t>SAO</w:t>
            </w:r>
          </w:p>
        </w:tc>
        <w:tc>
          <w:tcPr>
            <w:tcW w:w="3260" w:type="dxa"/>
            <w:shd w:val="clear" w:color="auto" w:fill="auto"/>
          </w:tcPr>
          <w:p w14:paraId="5F3B024A" w14:textId="77777777" w:rsidR="00FA5274" w:rsidRPr="0046134B" w:rsidRDefault="00FA5274" w:rsidP="00687EF8">
            <w:pPr>
              <w:rPr>
                <w:lang w:val="en-CA" w:eastAsia="ja-JP"/>
              </w:rPr>
            </w:pPr>
            <w:r w:rsidRPr="0046134B">
              <w:rPr>
                <w:lang w:val="en-CA" w:eastAsia="ja-JP"/>
              </w:rPr>
              <w:t>Pictures divided into x tiles / randomly enabling SAO Y and/or SAO UV per tile</w:t>
            </w:r>
          </w:p>
        </w:tc>
        <w:tc>
          <w:tcPr>
            <w:tcW w:w="1559" w:type="dxa"/>
            <w:shd w:val="clear" w:color="auto" w:fill="auto"/>
          </w:tcPr>
          <w:p w14:paraId="75D3BFEC" w14:textId="77777777" w:rsidR="00FA5274" w:rsidRPr="0046134B" w:rsidRDefault="00FA5274" w:rsidP="00687EF8">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FA5274" w:rsidRPr="0046134B" w14:paraId="460D403A" w14:textId="77777777" w:rsidTr="00687EF8">
        <w:tc>
          <w:tcPr>
            <w:tcW w:w="675" w:type="dxa"/>
            <w:vMerge/>
            <w:shd w:val="clear" w:color="auto" w:fill="auto"/>
          </w:tcPr>
          <w:p w14:paraId="02EE3C44" w14:textId="77777777" w:rsidR="00FA5274" w:rsidRPr="0046134B" w:rsidRDefault="00FA5274" w:rsidP="00687EF8">
            <w:pPr>
              <w:rPr>
                <w:lang w:val="en-CA" w:eastAsia="ja-JP"/>
              </w:rPr>
            </w:pPr>
          </w:p>
        </w:tc>
        <w:tc>
          <w:tcPr>
            <w:tcW w:w="1276" w:type="dxa"/>
            <w:shd w:val="clear" w:color="auto" w:fill="auto"/>
          </w:tcPr>
          <w:p w14:paraId="088AA278" w14:textId="77777777" w:rsidR="00FA5274" w:rsidRPr="0046134B" w:rsidRDefault="00FA5274" w:rsidP="00687EF8">
            <w:pPr>
              <w:rPr>
                <w:lang w:val="en-CA" w:eastAsia="ja-JP"/>
              </w:rPr>
            </w:pPr>
            <w:r w:rsidRPr="0046134B">
              <w:rPr>
                <w:rFonts w:hint="eastAsia"/>
                <w:lang w:val="en-CA" w:eastAsia="ja-JP"/>
              </w:rPr>
              <w:t>Entropy coding</w:t>
            </w:r>
          </w:p>
        </w:tc>
        <w:tc>
          <w:tcPr>
            <w:tcW w:w="1559" w:type="dxa"/>
            <w:shd w:val="clear" w:color="auto" w:fill="auto"/>
          </w:tcPr>
          <w:p w14:paraId="49879E0D" w14:textId="77777777" w:rsidR="00FA5274" w:rsidRPr="0046134B" w:rsidRDefault="00FA5274" w:rsidP="00687EF8">
            <w:pPr>
              <w:rPr>
                <w:lang w:val="en-CA" w:eastAsia="ja-JP"/>
              </w:rPr>
            </w:pPr>
          </w:p>
        </w:tc>
        <w:tc>
          <w:tcPr>
            <w:tcW w:w="993" w:type="dxa"/>
          </w:tcPr>
          <w:p w14:paraId="72C73BFE" w14:textId="77777777" w:rsidR="00FA5274" w:rsidRPr="0046134B" w:rsidRDefault="00FA5274" w:rsidP="00687EF8">
            <w:pPr>
              <w:rPr>
                <w:lang w:val="en-CA" w:eastAsia="ja-JP"/>
              </w:rPr>
            </w:pPr>
          </w:p>
        </w:tc>
        <w:tc>
          <w:tcPr>
            <w:tcW w:w="3260" w:type="dxa"/>
            <w:shd w:val="clear" w:color="auto" w:fill="auto"/>
          </w:tcPr>
          <w:p w14:paraId="605563AD" w14:textId="77777777" w:rsidR="00FA5274" w:rsidRPr="0046134B" w:rsidRDefault="00FA5274" w:rsidP="00687EF8">
            <w:pPr>
              <w:rPr>
                <w:lang w:val="en-CA" w:eastAsia="ja-JP"/>
              </w:rPr>
            </w:pPr>
          </w:p>
        </w:tc>
        <w:tc>
          <w:tcPr>
            <w:tcW w:w="1559" w:type="dxa"/>
            <w:shd w:val="clear" w:color="auto" w:fill="auto"/>
          </w:tcPr>
          <w:p w14:paraId="46DDCCF9" w14:textId="77777777" w:rsidR="00FA5274" w:rsidRPr="0046134B" w:rsidRDefault="00FA5274" w:rsidP="00687EF8">
            <w:pPr>
              <w:rPr>
                <w:lang w:val="en-CA" w:eastAsia="ja-JP"/>
              </w:rPr>
            </w:pPr>
          </w:p>
        </w:tc>
      </w:tr>
      <w:tr w:rsidR="00FA5274" w:rsidRPr="0046134B" w14:paraId="1EBB64AD" w14:textId="77777777" w:rsidTr="00687EF8">
        <w:tc>
          <w:tcPr>
            <w:tcW w:w="675" w:type="dxa"/>
            <w:vMerge/>
            <w:shd w:val="clear" w:color="auto" w:fill="auto"/>
          </w:tcPr>
          <w:p w14:paraId="0565CDC3" w14:textId="77777777" w:rsidR="00FA5274" w:rsidRPr="0046134B" w:rsidRDefault="00FA5274" w:rsidP="00687EF8">
            <w:pPr>
              <w:rPr>
                <w:lang w:val="en-CA" w:eastAsia="ja-JP"/>
              </w:rPr>
            </w:pPr>
          </w:p>
        </w:tc>
        <w:tc>
          <w:tcPr>
            <w:tcW w:w="1276" w:type="dxa"/>
            <w:shd w:val="clear" w:color="auto" w:fill="auto"/>
          </w:tcPr>
          <w:p w14:paraId="2D935967" w14:textId="77777777" w:rsidR="00FA5274" w:rsidRPr="0046134B" w:rsidRDefault="00FA5274" w:rsidP="00687EF8">
            <w:pPr>
              <w:rPr>
                <w:lang w:val="en-CA" w:eastAsia="ja-JP"/>
              </w:rPr>
            </w:pPr>
          </w:p>
        </w:tc>
        <w:tc>
          <w:tcPr>
            <w:tcW w:w="1559" w:type="dxa"/>
            <w:shd w:val="clear" w:color="auto" w:fill="auto"/>
          </w:tcPr>
          <w:p w14:paraId="08D99AAA" w14:textId="77777777" w:rsidR="00FA5274" w:rsidRPr="0046134B" w:rsidRDefault="00FA5274" w:rsidP="00687EF8">
            <w:pPr>
              <w:rPr>
                <w:lang w:val="en-CA" w:eastAsia="ja-JP"/>
              </w:rPr>
            </w:pPr>
            <w:r w:rsidRPr="0046134B">
              <w:rPr>
                <w:rFonts w:hint="eastAsia"/>
                <w:lang w:val="en-CA" w:eastAsia="ja-JP"/>
              </w:rPr>
              <w:t>Sign data hiding</w:t>
            </w:r>
          </w:p>
        </w:tc>
        <w:tc>
          <w:tcPr>
            <w:tcW w:w="993" w:type="dxa"/>
          </w:tcPr>
          <w:p w14:paraId="1F0F21DC" w14:textId="77777777" w:rsidR="00FA5274" w:rsidRPr="0046134B" w:rsidRDefault="00FA5274" w:rsidP="00687EF8">
            <w:pPr>
              <w:rPr>
                <w:bCs/>
                <w:lang w:val="en-GB" w:eastAsia="ja-JP"/>
              </w:rPr>
            </w:pPr>
            <w:r w:rsidRPr="0046134B">
              <w:rPr>
                <w:rFonts w:hint="eastAsia"/>
                <w:bCs/>
                <w:lang w:val="en-GB" w:eastAsia="ja-JP"/>
              </w:rPr>
              <w:t>SDH</w:t>
            </w:r>
          </w:p>
        </w:tc>
        <w:tc>
          <w:tcPr>
            <w:tcW w:w="3260" w:type="dxa"/>
            <w:shd w:val="clear" w:color="auto" w:fill="auto"/>
          </w:tcPr>
          <w:p w14:paraId="2292ADF2" w14:textId="77777777" w:rsidR="00FA5274" w:rsidRPr="0046134B" w:rsidRDefault="00FA5274" w:rsidP="00687EF8">
            <w:pPr>
              <w:rPr>
                <w:lang w:val="en-CA" w:eastAsia="ja-JP"/>
              </w:rPr>
            </w:pPr>
            <w:proofErr w:type="spellStart"/>
            <w:r w:rsidRPr="0046134B">
              <w:rPr>
                <w:bCs/>
                <w:lang w:val="en-GB" w:eastAsia="ja-JP"/>
              </w:rPr>
              <w:t>sign_data_hiding_flag</w:t>
            </w:r>
            <w:proofErr w:type="spellEnd"/>
            <w:r w:rsidRPr="0046134B">
              <w:rPr>
                <w:lang w:val="en-CA" w:eastAsia="ja-JP"/>
              </w:rPr>
              <w:t xml:space="preserve"> on, </w:t>
            </w: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7027D927" w14:textId="77777777" w:rsidR="00FA5274" w:rsidRPr="0046134B" w:rsidRDefault="00FA5274" w:rsidP="00687EF8">
            <w:pPr>
              <w:rPr>
                <w:lang w:val="en-CA" w:eastAsia="ja-JP"/>
              </w:rPr>
            </w:pPr>
            <w:r w:rsidRPr="0046134B">
              <w:rPr>
                <w:lang w:val="en-CA" w:eastAsia="ja-JP"/>
              </w:rPr>
              <w:t>Purpose: Check that the decoder handles sign data hiding with lossless coding.</w:t>
            </w:r>
          </w:p>
        </w:tc>
        <w:tc>
          <w:tcPr>
            <w:tcW w:w="1559" w:type="dxa"/>
            <w:shd w:val="clear" w:color="auto" w:fill="auto"/>
          </w:tcPr>
          <w:p w14:paraId="43C2AEDE" w14:textId="77777777" w:rsidR="00FA5274" w:rsidRPr="0046134B" w:rsidRDefault="00FA5274" w:rsidP="00687EF8">
            <w:pPr>
              <w:rPr>
                <w:lang w:val="en-CA" w:eastAsia="ja-JP"/>
              </w:rPr>
            </w:pPr>
            <w:r w:rsidRPr="0046134B">
              <w:rPr>
                <w:rFonts w:hint="eastAsia"/>
                <w:lang w:val="en-CA" w:eastAsia="ja-JP"/>
              </w:rPr>
              <w:t>H. Henry</w:t>
            </w:r>
          </w:p>
        </w:tc>
      </w:tr>
      <w:tr w:rsidR="00FA5274" w:rsidRPr="0046134B" w14:paraId="471A960D" w14:textId="77777777" w:rsidTr="00687EF8">
        <w:tc>
          <w:tcPr>
            <w:tcW w:w="675" w:type="dxa"/>
            <w:vMerge/>
            <w:shd w:val="clear" w:color="auto" w:fill="auto"/>
          </w:tcPr>
          <w:p w14:paraId="1611F527" w14:textId="77777777" w:rsidR="00FA5274" w:rsidRPr="0046134B" w:rsidRDefault="00FA5274" w:rsidP="00687EF8">
            <w:pPr>
              <w:rPr>
                <w:lang w:val="en-CA" w:eastAsia="ja-JP"/>
              </w:rPr>
            </w:pPr>
          </w:p>
        </w:tc>
        <w:tc>
          <w:tcPr>
            <w:tcW w:w="1276" w:type="dxa"/>
            <w:shd w:val="clear" w:color="auto" w:fill="auto"/>
          </w:tcPr>
          <w:p w14:paraId="49F68467" w14:textId="77777777" w:rsidR="00FA5274" w:rsidRPr="0046134B" w:rsidRDefault="00FA5274" w:rsidP="00687EF8">
            <w:pPr>
              <w:rPr>
                <w:lang w:val="en-CA" w:eastAsia="ja-JP"/>
              </w:rPr>
            </w:pPr>
          </w:p>
        </w:tc>
        <w:tc>
          <w:tcPr>
            <w:tcW w:w="1559" w:type="dxa"/>
            <w:shd w:val="clear" w:color="auto" w:fill="auto"/>
          </w:tcPr>
          <w:p w14:paraId="114235D8" w14:textId="77777777" w:rsidR="00FA5274" w:rsidRPr="0046134B" w:rsidRDefault="00FA5274" w:rsidP="00687EF8">
            <w:pPr>
              <w:rPr>
                <w:lang w:val="en-CA" w:eastAsia="ja-JP"/>
              </w:rPr>
            </w:pPr>
            <w:r w:rsidRPr="0046134B">
              <w:rPr>
                <w:rFonts w:hint="eastAsia"/>
                <w:lang w:val="en-CA" w:eastAsia="ja-JP"/>
              </w:rPr>
              <w:t xml:space="preserve">High through put </w:t>
            </w:r>
            <w:proofErr w:type="spellStart"/>
            <w:r w:rsidRPr="0046134B">
              <w:rPr>
                <w:rFonts w:hint="eastAsia"/>
                <w:lang w:val="en-CA" w:eastAsia="ja-JP"/>
              </w:rPr>
              <w:t>binalizaion</w:t>
            </w:r>
            <w:proofErr w:type="spellEnd"/>
          </w:p>
        </w:tc>
        <w:tc>
          <w:tcPr>
            <w:tcW w:w="993" w:type="dxa"/>
          </w:tcPr>
          <w:p w14:paraId="34184B74" w14:textId="77777777" w:rsidR="00FA5274" w:rsidRPr="0046134B" w:rsidRDefault="00FA5274" w:rsidP="00687EF8">
            <w:pPr>
              <w:rPr>
                <w:lang w:val="en-CA" w:eastAsia="ja-JP"/>
              </w:rPr>
            </w:pPr>
            <w:r w:rsidRPr="0046134B">
              <w:rPr>
                <w:rFonts w:hint="eastAsia"/>
                <w:lang w:val="en-CA" w:eastAsia="ja-JP"/>
              </w:rPr>
              <w:t>HTB</w:t>
            </w:r>
          </w:p>
        </w:tc>
        <w:tc>
          <w:tcPr>
            <w:tcW w:w="3260" w:type="dxa"/>
            <w:shd w:val="clear" w:color="auto" w:fill="auto"/>
          </w:tcPr>
          <w:p w14:paraId="23136C85" w14:textId="77777777" w:rsidR="00FA5274" w:rsidRPr="0046134B" w:rsidRDefault="00FA5274" w:rsidP="00687EF8">
            <w:pPr>
              <w:rPr>
                <w:lang w:val="en-CA" w:eastAsia="ja-JP"/>
              </w:rPr>
            </w:pPr>
          </w:p>
        </w:tc>
        <w:tc>
          <w:tcPr>
            <w:tcW w:w="1559" w:type="dxa"/>
            <w:shd w:val="clear" w:color="auto" w:fill="auto"/>
          </w:tcPr>
          <w:p w14:paraId="3B36F9D1" w14:textId="77777777" w:rsidR="00FA5274" w:rsidRPr="0046134B" w:rsidRDefault="00FA5274" w:rsidP="00687EF8">
            <w:pPr>
              <w:rPr>
                <w:lang w:val="en-CA" w:eastAsia="ja-JP"/>
              </w:rPr>
            </w:pPr>
            <w:r w:rsidRPr="0046134B">
              <w:rPr>
                <w:rFonts w:hint="eastAsia"/>
                <w:lang w:val="en-CA" w:eastAsia="ja-JP"/>
              </w:rPr>
              <w:t>M. Coban</w:t>
            </w:r>
          </w:p>
        </w:tc>
      </w:tr>
      <w:tr w:rsidR="00FA5274" w:rsidRPr="0046134B" w14:paraId="424691AF" w14:textId="77777777" w:rsidTr="00687EF8">
        <w:tc>
          <w:tcPr>
            <w:tcW w:w="675" w:type="dxa"/>
            <w:vMerge/>
            <w:shd w:val="clear" w:color="auto" w:fill="auto"/>
          </w:tcPr>
          <w:p w14:paraId="61FB435E" w14:textId="77777777" w:rsidR="00FA5274" w:rsidRPr="0046134B" w:rsidRDefault="00FA5274" w:rsidP="00687EF8">
            <w:pPr>
              <w:rPr>
                <w:lang w:val="en-CA" w:eastAsia="ja-JP"/>
              </w:rPr>
            </w:pPr>
          </w:p>
        </w:tc>
        <w:tc>
          <w:tcPr>
            <w:tcW w:w="1276" w:type="dxa"/>
            <w:shd w:val="clear" w:color="auto" w:fill="auto"/>
          </w:tcPr>
          <w:p w14:paraId="7F545465" w14:textId="77777777" w:rsidR="00FA5274" w:rsidRPr="0046134B" w:rsidRDefault="00FA5274" w:rsidP="00687EF8">
            <w:pPr>
              <w:rPr>
                <w:lang w:val="en-CA" w:eastAsia="ja-JP"/>
              </w:rPr>
            </w:pPr>
          </w:p>
        </w:tc>
        <w:tc>
          <w:tcPr>
            <w:tcW w:w="1559" w:type="dxa"/>
            <w:shd w:val="clear" w:color="auto" w:fill="auto"/>
          </w:tcPr>
          <w:p w14:paraId="6136B26E" w14:textId="77777777" w:rsidR="00FA5274" w:rsidRPr="0046134B" w:rsidRDefault="00FA5274" w:rsidP="00687EF8">
            <w:pPr>
              <w:rPr>
                <w:lang w:val="en-CA" w:eastAsia="ja-JP"/>
              </w:rPr>
            </w:pPr>
            <w:proofErr w:type="spellStart"/>
            <w:r w:rsidRPr="0046134B">
              <w:rPr>
                <w:rFonts w:hint="eastAsia"/>
                <w:lang w:val="en-CA" w:eastAsia="ja-JP"/>
              </w:rPr>
              <w:t>cabac_init_idc</w:t>
            </w:r>
            <w:proofErr w:type="spellEnd"/>
          </w:p>
        </w:tc>
        <w:tc>
          <w:tcPr>
            <w:tcW w:w="993" w:type="dxa"/>
          </w:tcPr>
          <w:p w14:paraId="0A681D07" w14:textId="77777777" w:rsidR="00FA5274" w:rsidRPr="0046134B" w:rsidRDefault="00FA5274" w:rsidP="00687EF8">
            <w:pPr>
              <w:rPr>
                <w:lang w:val="en-CA" w:eastAsia="ja-JP"/>
              </w:rPr>
            </w:pPr>
            <w:r w:rsidRPr="0046134B">
              <w:rPr>
                <w:rFonts w:hint="eastAsia"/>
                <w:lang w:val="en-CA" w:eastAsia="ja-JP"/>
              </w:rPr>
              <w:t>CAINIT</w:t>
            </w:r>
          </w:p>
        </w:tc>
        <w:tc>
          <w:tcPr>
            <w:tcW w:w="3260" w:type="dxa"/>
            <w:shd w:val="clear" w:color="auto" w:fill="auto"/>
          </w:tcPr>
          <w:p w14:paraId="572E3AB5" w14:textId="77777777" w:rsidR="00FA5274" w:rsidRPr="0046134B" w:rsidRDefault="00FA5274" w:rsidP="00687EF8">
            <w:pPr>
              <w:rPr>
                <w:lang w:val="en-CA" w:eastAsia="ja-JP"/>
              </w:rPr>
            </w:pPr>
          </w:p>
        </w:tc>
        <w:tc>
          <w:tcPr>
            <w:tcW w:w="1559" w:type="dxa"/>
            <w:shd w:val="clear" w:color="auto" w:fill="auto"/>
          </w:tcPr>
          <w:p w14:paraId="238F0F31" w14:textId="77777777" w:rsidR="00FA5274" w:rsidRPr="0046134B" w:rsidRDefault="00FA5274" w:rsidP="00687EF8">
            <w:pPr>
              <w:rPr>
                <w:lang w:val="en-CA" w:eastAsia="ja-JP"/>
              </w:rPr>
            </w:pPr>
            <w:r w:rsidRPr="0046134B">
              <w:rPr>
                <w:lang w:val="en-CA" w:eastAsia="ja-JP"/>
              </w:rPr>
              <w:t xml:space="preserve">A. </w:t>
            </w:r>
            <w:r w:rsidRPr="0046134B">
              <w:rPr>
                <w:rFonts w:hint="eastAsia"/>
                <w:lang w:val="en-CA" w:eastAsia="ja-JP"/>
              </w:rPr>
              <w:t>Segall</w:t>
            </w:r>
          </w:p>
        </w:tc>
      </w:tr>
      <w:tr w:rsidR="00FA5274" w:rsidRPr="0046134B" w14:paraId="7E0C654F" w14:textId="77777777" w:rsidTr="00687EF8">
        <w:tc>
          <w:tcPr>
            <w:tcW w:w="675" w:type="dxa"/>
            <w:vMerge/>
            <w:shd w:val="clear" w:color="auto" w:fill="auto"/>
          </w:tcPr>
          <w:p w14:paraId="284FB9F9" w14:textId="77777777" w:rsidR="00FA5274" w:rsidRPr="0046134B" w:rsidRDefault="00FA5274" w:rsidP="00687EF8">
            <w:pPr>
              <w:rPr>
                <w:lang w:val="en-CA" w:eastAsia="ja-JP"/>
              </w:rPr>
            </w:pPr>
          </w:p>
        </w:tc>
        <w:tc>
          <w:tcPr>
            <w:tcW w:w="1276" w:type="dxa"/>
            <w:shd w:val="clear" w:color="auto" w:fill="auto"/>
          </w:tcPr>
          <w:p w14:paraId="159E3F4E" w14:textId="77777777" w:rsidR="00FA5274" w:rsidRPr="0046134B" w:rsidRDefault="00FA5274" w:rsidP="00687EF8">
            <w:pPr>
              <w:rPr>
                <w:lang w:val="en-CA" w:eastAsia="ja-JP"/>
              </w:rPr>
            </w:pPr>
          </w:p>
        </w:tc>
        <w:tc>
          <w:tcPr>
            <w:tcW w:w="1559" w:type="dxa"/>
            <w:shd w:val="clear" w:color="auto" w:fill="auto"/>
          </w:tcPr>
          <w:p w14:paraId="72EF4F80" w14:textId="77777777" w:rsidR="00FA5274" w:rsidRPr="0046134B" w:rsidRDefault="00FA5274" w:rsidP="00687EF8">
            <w:pPr>
              <w:rPr>
                <w:lang w:val="en-CA" w:eastAsia="ja-JP"/>
              </w:rPr>
            </w:pPr>
            <w:r w:rsidRPr="0046134B">
              <w:rPr>
                <w:rFonts w:hint="eastAsia"/>
                <w:lang w:val="en-CA" w:eastAsia="ja-JP"/>
              </w:rPr>
              <w:t>Max number of bins</w:t>
            </w:r>
          </w:p>
        </w:tc>
        <w:tc>
          <w:tcPr>
            <w:tcW w:w="993" w:type="dxa"/>
          </w:tcPr>
          <w:p w14:paraId="61C9DC3B" w14:textId="77777777" w:rsidR="00FA5274" w:rsidRPr="0046134B" w:rsidRDefault="00FA5274" w:rsidP="00687EF8">
            <w:pPr>
              <w:rPr>
                <w:lang w:val="en-CA" w:eastAsia="ja-JP"/>
              </w:rPr>
            </w:pPr>
            <w:r w:rsidRPr="0046134B">
              <w:rPr>
                <w:rFonts w:hint="eastAsia"/>
                <w:lang w:val="en-CA" w:eastAsia="ja-JP"/>
              </w:rPr>
              <w:t>MAXBIN</w:t>
            </w:r>
          </w:p>
        </w:tc>
        <w:tc>
          <w:tcPr>
            <w:tcW w:w="3260" w:type="dxa"/>
            <w:shd w:val="clear" w:color="auto" w:fill="auto"/>
          </w:tcPr>
          <w:p w14:paraId="1812B182" w14:textId="77777777" w:rsidR="00FA5274" w:rsidRPr="0046134B" w:rsidRDefault="00FA5274" w:rsidP="00687EF8">
            <w:pPr>
              <w:rPr>
                <w:lang w:val="en-CA" w:eastAsia="ja-JP"/>
              </w:rPr>
            </w:pPr>
          </w:p>
        </w:tc>
        <w:tc>
          <w:tcPr>
            <w:tcW w:w="1559" w:type="dxa"/>
            <w:shd w:val="clear" w:color="auto" w:fill="auto"/>
          </w:tcPr>
          <w:p w14:paraId="20307530" w14:textId="77777777" w:rsidR="00FA5274" w:rsidRPr="0046134B" w:rsidRDefault="00FA5274" w:rsidP="00687EF8">
            <w:pPr>
              <w:rPr>
                <w:lang w:val="en-CA" w:eastAsia="ja-JP"/>
              </w:rPr>
            </w:pPr>
            <w:r w:rsidRPr="0046134B">
              <w:rPr>
                <w:rFonts w:hint="eastAsia"/>
                <w:lang w:val="en-CA" w:eastAsia="ja-JP"/>
              </w:rPr>
              <w:t>V. Sze</w:t>
            </w:r>
          </w:p>
        </w:tc>
      </w:tr>
      <w:tr w:rsidR="00FA5274" w:rsidRPr="0046134B" w14:paraId="1AEA5838" w14:textId="77777777" w:rsidTr="00687EF8">
        <w:tc>
          <w:tcPr>
            <w:tcW w:w="675" w:type="dxa"/>
            <w:vMerge w:val="restart"/>
            <w:shd w:val="clear" w:color="auto" w:fill="auto"/>
          </w:tcPr>
          <w:p w14:paraId="3C9794B7" w14:textId="77777777" w:rsidR="00FA5274" w:rsidRPr="0046134B" w:rsidRDefault="00FA5274" w:rsidP="00687EF8">
            <w:pPr>
              <w:rPr>
                <w:lang w:val="en-CA" w:eastAsia="ja-JP"/>
              </w:rPr>
            </w:pPr>
            <w:r w:rsidRPr="0046134B">
              <w:rPr>
                <w:rFonts w:hint="eastAsia"/>
                <w:lang w:val="en-CA" w:eastAsia="ja-JP"/>
              </w:rPr>
              <w:t>Corner case bitstream</w:t>
            </w:r>
          </w:p>
        </w:tc>
        <w:tc>
          <w:tcPr>
            <w:tcW w:w="1276" w:type="dxa"/>
            <w:shd w:val="clear" w:color="auto" w:fill="auto"/>
          </w:tcPr>
          <w:p w14:paraId="1E31047A" w14:textId="77777777" w:rsidR="00FA5274" w:rsidRPr="0046134B" w:rsidRDefault="00FA5274" w:rsidP="00687EF8">
            <w:pPr>
              <w:rPr>
                <w:lang w:val="en-CA" w:eastAsia="ja-JP"/>
              </w:rPr>
            </w:pPr>
          </w:p>
        </w:tc>
        <w:tc>
          <w:tcPr>
            <w:tcW w:w="1559" w:type="dxa"/>
            <w:shd w:val="clear" w:color="auto" w:fill="auto"/>
          </w:tcPr>
          <w:p w14:paraId="5985878C" w14:textId="77777777" w:rsidR="00FA5274" w:rsidRPr="0046134B" w:rsidRDefault="00FA5274" w:rsidP="00687EF8">
            <w:pPr>
              <w:rPr>
                <w:lang w:val="en-CA" w:eastAsia="ja-JP"/>
              </w:rPr>
            </w:pPr>
          </w:p>
        </w:tc>
        <w:tc>
          <w:tcPr>
            <w:tcW w:w="993" w:type="dxa"/>
          </w:tcPr>
          <w:p w14:paraId="72ADEDC8" w14:textId="77777777" w:rsidR="00FA5274" w:rsidRPr="000415D9" w:rsidRDefault="00FA5274" w:rsidP="00687EF8">
            <w:pPr>
              <w:rPr>
                <w:rFonts w:eastAsia="Calibri"/>
                <w:szCs w:val="22"/>
                <w:lang w:val="en-CA"/>
              </w:rPr>
            </w:pPr>
          </w:p>
        </w:tc>
        <w:tc>
          <w:tcPr>
            <w:tcW w:w="3260" w:type="dxa"/>
            <w:shd w:val="clear" w:color="auto" w:fill="auto"/>
          </w:tcPr>
          <w:p w14:paraId="15880F64" w14:textId="77777777" w:rsidR="00FA5274" w:rsidRPr="000415D9" w:rsidRDefault="00FA5274" w:rsidP="00687EF8">
            <w:pPr>
              <w:rPr>
                <w:rFonts w:eastAsia="Calibri"/>
                <w:szCs w:val="22"/>
                <w:lang w:val="en-CA"/>
              </w:rPr>
            </w:pPr>
            <w:r w:rsidRPr="000415D9">
              <w:rPr>
                <w:rFonts w:eastAsia="Calibri"/>
                <w:szCs w:val="22"/>
                <w:lang w:val="en-CA"/>
              </w:rPr>
              <w:t xml:space="preserve">Maximum number of slices permitted for Profile &amp; Level combination; Each slice has unique </w:t>
            </w:r>
            <w:proofErr w:type="spellStart"/>
            <w:r w:rsidRPr="000415D9">
              <w:rPr>
                <w:rFonts w:eastAsia="Calibri"/>
                <w:szCs w:val="22"/>
                <w:lang w:val="en-CA"/>
              </w:rPr>
              <w:t>short_term_ref_pic_set</w:t>
            </w:r>
            <w:proofErr w:type="spellEnd"/>
            <w:r w:rsidRPr="000415D9">
              <w:rPr>
                <w:rFonts w:eastAsia="Calibri"/>
                <w:szCs w:val="22"/>
                <w:lang w:val="en-CA"/>
              </w:rPr>
              <w:t xml:space="preserve">(), </w:t>
            </w:r>
            <w:proofErr w:type="spellStart"/>
            <w:r w:rsidRPr="000415D9">
              <w:rPr>
                <w:rFonts w:eastAsia="Calibri"/>
                <w:szCs w:val="22"/>
                <w:lang w:val="en-CA"/>
              </w:rPr>
              <w:t>ref_pic_list_modification</w:t>
            </w:r>
            <w:proofErr w:type="spellEnd"/>
            <w:r w:rsidRPr="000415D9">
              <w:rPr>
                <w:rFonts w:eastAsia="Calibri"/>
                <w:szCs w:val="22"/>
                <w:lang w:val="en-CA"/>
              </w:rPr>
              <w:t xml:space="preserve">() and </w:t>
            </w:r>
            <w:proofErr w:type="spellStart"/>
            <w:r w:rsidRPr="000415D9">
              <w:rPr>
                <w:rFonts w:eastAsia="Calibri"/>
                <w:szCs w:val="22"/>
                <w:lang w:val="en-CA"/>
              </w:rPr>
              <w:t>pred_weight_table</w:t>
            </w:r>
            <w:proofErr w:type="spellEnd"/>
            <w:r w:rsidRPr="000415D9">
              <w:rPr>
                <w:rFonts w:eastAsia="Calibri"/>
                <w:szCs w:val="22"/>
                <w:lang w:val="en-CA"/>
              </w:rPr>
              <w:t xml:space="preserve">() with maximum </w:t>
            </w:r>
            <w:proofErr w:type="spellStart"/>
            <w:r w:rsidRPr="000415D9">
              <w:rPr>
                <w:rFonts w:eastAsia="Calibri"/>
                <w:szCs w:val="22"/>
                <w:lang w:val="en-CA"/>
              </w:rPr>
              <w:t>num_long_term_pics</w:t>
            </w:r>
            <w:proofErr w:type="spellEnd"/>
          </w:p>
        </w:tc>
        <w:tc>
          <w:tcPr>
            <w:tcW w:w="1559" w:type="dxa"/>
            <w:shd w:val="clear" w:color="auto" w:fill="auto"/>
          </w:tcPr>
          <w:p w14:paraId="1FC31ADD" w14:textId="77777777" w:rsidR="00FA5274" w:rsidRPr="0046134B" w:rsidRDefault="00FA5274" w:rsidP="00687EF8">
            <w:pPr>
              <w:rPr>
                <w:lang w:val="en-CA" w:eastAsia="ja-JP"/>
              </w:rPr>
            </w:pPr>
            <w:r w:rsidRPr="0046134B">
              <w:rPr>
                <w:rFonts w:hint="eastAsia"/>
                <w:lang w:val="en-CA" w:eastAsia="ja-JP"/>
              </w:rPr>
              <w:t>C. Fogg</w:t>
            </w:r>
          </w:p>
        </w:tc>
      </w:tr>
      <w:tr w:rsidR="00FA5274" w:rsidRPr="0046134B" w14:paraId="0248516A" w14:textId="77777777" w:rsidTr="00687EF8">
        <w:tc>
          <w:tcPr>
            <w:tcW w:w="675" w:type="dxa"/>
            <w:vMerge/>
            <w:shd w:val="clear" w:color="auto" w:fill="auto"/>
          </w:tcPr>
          <w:p w14:paraId="2B471E35" w14:textId="77777777" w:rsidR="00FA5274" w:rsidRPr="0046134B" w:rsidRDefault="00FA5274" w:rsidP="00687EF8">
            <w:pPr>
              <w:rPr>
                <w:lang w:val="en-CA" w:eastAsia="ja-JP"/>
              </w:rPr>
            </w:pPr>
          </w:p>
        </w:tc>
        <w:tc>
          <w:tcPr>
            <w:tcW w:w="1276" w:type="dxa"/>
            <w:shd w:val="clear" w:color="auto" w:fill="auto"/>
          </w:tcPr>
          <w:p w14:paraId="625EA421" w14:textId="77777777" w:rsidR="00FA5274" w:rsidRPr="0046134B" w:rsidRDefault="00FA5274" w:rsidP="00687EF8">
            <w:pPr>
              <w:rPr>
                <w:lang w:val="en-CA" w:eastAsia="ja-JP"/>
              </w:rPr>
            </w:pPr>
          </w:p>
        </w:tc>
        <w:tc>
          <w:tcPr>
            <w:tcW w:w="1559" w:type="dxa"/>
            <w:shd w:val="clear" w:color="auto" w:fill="auto"/>
          </w:tcPr>
          <w:p w14:paraId="63CB6DC3" w14:textId="77777777" w:rsidR="00FA5274" w:rsidRPr="0046134B" w:rsidRDefault="00FA5274" w:rsidP="00687EF8">
            <w:pPr>
              <w:rPr>
                <w:lang w:val="en-CA" w:eastAsia="ja-JP"/>
              </w:rPr>
            </w:pPr>
          </w:p>
        </w:tc>
        <w:tc>
          <w:tcPr>
            <w:tcW w:w="993" w:type="dxa"/>
          </w:tcPr>
          <w:p w14:paraId="0E3EC1A3" w14:textId="77777777" w:rsidR="00FA5274" w:rsidRPr="000415D9" w:rsidRDefault="00FA5274" w:rsidP="00687EF8">
            <w:pPr>
              <w:rPr>
                <w:rFonts w:eastAsia="Calibri"/>
                <w:szCs w:val="22"/>
                <w:lang w:val="en-CA"/>
              </w:rPr>
            </w:pPr>
          </w:p>
        </w:tc>
        <w:tc>
          <w:tcPr>
            <w:tcW w:w="3260" w:type="dxa"/>
            <w:shd w:val="clear" w:color="auto" w:fill="auto"/>
          </w:tcPr>
          <w:p w14:paraId="18973DFE" w14:textId="77777777" w:rsidR="00FA5274" w:rsidRPr="000415D9" w:rsidRDefault="00FA5274" w:rsidP="00687EF8">
            <w:pPr>
              <w:rPr>
                <w:rFonts w:eastAsia="Calibri"/>
                <w:szCs w:val="22"/>
                <w:lang w:val="en-CA"/>
              </w:rPr>
            </w:pPr>
            <w:r w:rsidRPr="000415D9">
              <w:rPr>
                <w:rFonts w:eastAsia="Calibri"/>
                <w:szCs w:val="22"/>
                <w:lang w:val="en-CA"/>
              </w:rPr>
              <w:t xml:space="preserve">CTU size is 64x64 with no cu splits, and only one coded transform unit in the lower right 4x4 pixel corner of the CTU with </w:t>
            </w:r>
            <w:proofErr w:type="spellStart"/>
            <w:r w:rsidRPr="000415D9">
              <w:rPr>
                <w:rFonts w:eastAsia="Calibri"/>
                <w:szCs w:val="22"/>
                <w:lang w:val="en-CA"/>
              </w:rPr>
              <w:t>delaQp</w:t>
            </w:r>
            <w:proofErr w:type="spellEnd"/>
            <w:r w:rsidRPr="000415D9">
              <w:rPr>
                <w:rFonts w:eastAsia="Calibri"/>
                <w:szCs w:val="22"/>
                <w:lang w:val="en-CA"/>
              </w:rPr>
              <w:t xml:space="preserve"> signalled  (as raised by P. </w:t>
            </w:r>
            <w:proofErr w:type="spellStart"/>
            <w:r w:rsidRPr="000415D9">
              <w:rPr>
                <w:rFonts w:eastAsia="Calibri"/>
                <w:szCs w:val="22"/>
                <w:lang w:val="en-CA"/>
              </w:rPr>
              <w:t>Kaspenberg</w:t>
            </w:r>
            <w:proofErr w:type="spellEnd"/>
            <w:r w:rsidRPr="000415D9">
              <w:rPr>
                <w:rFonts w:eastAsia="Calibri"/>
                <w:szCs w:val="22"/>
                <w:lang w:val="en-CA"/>
              </w:rPr>
              <w:t xml:space="preserve"> on the JCT reflector 12-Sept-2012)</w:t>
            </w:r>
          </w:p>
        </w:tc>
        <w:tc>
          <w:tcPr>
            <w:tcW w:w="1559" w:type="dxa"/>
            <w:shd w:val="clear" w:color="auto" w:fill="auto"/>
          </w:tcPr>
          <w:p w14:paraId="7D320074" w14:textId="77777777" w:rsidR="00FA5274" w:rsidRPr="0046134B" w:rsidRDefault="00FA5274" w:rsidP="00687EF8">
            <w:pPr>
              <w:rPr>
                <w:lang w:val="en-CA" w:eastAsia="ja-JP"/>
              </w:rPr>
            </w:pPr>
            <w:r w:rsidRPr="0046134B">
              <w:rPr>
                <w:rFonts w:hint="eastAsia"/>
                <w:lang w:val="en-CA" w:eastAsia="ja-JP"/>
              </w:rPr>
              <w:t>C. Fogg</w:t>
            </w:r>
          </w:p>
        </w:tc>
      </w:tr>
      <w:tr w:rsidR="00FA5274" w:rsidRPr="0046134B" w14:paraId="4E59CFF1" w14:textId="77777777" w:rsidTr="00687EF8">
        <w:tc>
          <w:tcPr>
            <w:tcW w:w="675" w:type="dxa"/>
            <w:vMerge/>
            <w:shd w:val="clear" w:color="auto" w:fill="auto"/>
          </w:tcPr>
          <w:p w14:paraId="2B67F8F2" w14:textId="77777777" w:rsidR="00FA5274" w:rsidRPr="0046134B" w:rsidRDefault="00FA5274" w:rsidP="00687EF8">
            <w:pPr>
              <w:rPr>
                <w:lang w:val="en-CA" w:eastAsia="ja-JP"/>
              </w:rPr>
            </w:pPr>
          </w:p>
        </w:tc>
        <w:tc>
          <w:tcPr>
            <w:tcW w:w="1276" w:type="dxa"/>
            <w:shd w:val="clear" w:color="auto" w:fill="auto"/>
          </w:tcPr>
          <w:p w14:paraId="4EC6208D" w14:textId="77777777" w:rsidR="00FA5274" w:rsidRPr="0046134B" w:rsidRDefault="00FA5274" w:rsidP="00687EF8">
            <w:pPr>
              <w:rPr>
                <w:lang w:val="en-CA" w:eastAsia="ja-JP"/>
              </w:rPr>
            </w:pPr>
          </w:p>
        </w:tc>
        <w:tc>
          <w:tcPr>
            <w:tcW w:w="1559" w:type="dxa"/>
            <w:shd w:val="clear" w:color="auto" w:fill="auto"/>
          </w:tcPr>
          <w:p w14:paraId="21DB9A64" w14:textId="77777777" w:rsidR="00FA5274" w:rsidRPr="0046134B" w:rsidRDefault="00FA5274" w:rsidP="00687EF8">
            <w:pPr>
              <w:rPr>
                <w:lang w:val="en-CA" w:eastAsia="ja-JP"/>
              </w:rPr>
            </w:pPr>
          </w:p>
        </w:tc>
        <w:tc>
          <w:tcPr>
            <w:tcW w:w="993" w:type="dxa"/>
          </w:tcPr>
          <w:p w14:paraId="00BEA7A7" w14:textId="77777777" w:rsidR="00FA5274" w:rsidRPr="000415D9" w:rsidRDefault="00FA5274" w:rsidP="00687EF8">
            <w:pPr>
              <w:rPr>
                <w:rFonts w:eastAsia="Calibri"/>
                <w:szCs w:val="22"/>
                <w:lang w:val="en-CA"/>
              </w:rPr>
            </w:pPr>
          </w:p>
        </w:tc>
        <w:tc>
          <w:tcPr>
            <w:tcW w:w="3260" w:type="dxa"/>
            <w:shd w:val="clear" w:color="auto" w:fill="auto"/>
          </w:tcPr>
          <w:p w14:paraId="2D32636C" w14:textId="77777777" w:rsidR="00FA5274" w:rsidRPr="000415D9" w:rsidRDefault="00FA5274" w:rsidP="00687EF8">
            <w:pPr>
              <w:rPr>
                <w:rFonts w:eastAsia="Calibri"/>
                <w:szCs w:val="22"/>
                <w:lang w:val="en-CA"/>
              </w:rPr>
            </w:pPr>
            <w:r w:rsidRPr="000415D9">
              <w:rPr>
                <w:rFonts w:eastAsia="Calibri"/>
                <w:szCs w:val="22"/>
                <w:lang w:val="en-CA"/>
              </w:rPr>
              <w:t xml:space="preserve">A wide range of values for </w:t>
            </w:r>
            <w:proofErr w:type="spellStart"/>
            <w:r w:rsidRPr="000415D9">
              <w:rPr>
                <w:rFonts w:eastAsia="Calibri"/>
                <w:szCs w:val="22"/>
                <w:lang w:val="en-CA"/>
              </w:rPr>
              <w:t>pic_crop_left_offset</w:t>
            </w:r>
            <w:proofErr w:type="spellEnd"/>
            <w:r w:rsidRPr="000415D9">
              <w:rPr>
                <w:rFonts w:eastAsia="Calibri"/>
                <w:szCs w:val="22"/>
                <w:lang w:val="en-CA"/>
              </w:rPr>
              <w:t xml:space="preserve">, </w:t>
            </w:r>
            <w:proofErr w:type="spellStart"/>
            <w:r w:rsidRPr="000415D9">
              <w:rPr>
                <w:rFonts w:eastAsia="Calibri"/>
                <w:szCs w:val="22"/>
                <w:lang w:val="en-CA"/>
              </w:rPr>
              <w:t>pic_crop_right_offset</w:t>
            </w:r>
            <w:proofErr w:type="spellEnd"/>
            <w:r w:rsidRPr="000415D9">
              <w:rPr>
                <w:rFonts w:eastAsia="Calibri"/>
                <w:szCs w:val="22"/>
                <w:lang w:val="en-CA"/>
              </w:rPr>
              <w:t xml:space="preserve">, </w:t>
            </w:r>
            <w:proofErr w:type="spellStart"/>
            <w:r w:rsidRPr="000415D9">
              <w:rPr>
                <w:rFonts w:eastAsia="Calibri"/>
                <w:szCs w:val="22"/>
                <w:lang w:val="en-CA"/>
              </w:rPr>
              <w:t>pic_crop_top_offset</w:t>
            </w:r>
            <w:proofErr w:type="spellEnd"/>
            <w:r w:rsidRPr="000415D9">
              <w:rPr>
                <w:rFonts w:eastAsia="Calibri"/>
                <w:szCs w:val="22"/>
                <w:lang w:val="en-CA"/>
              </w:rPr>
              <w:t xml:space="preserve">, </w:t>
            </w:r>
            <w:proofErr w:type="spellStart"/>
            <w:r w:rsidRPr="000415D9">
              <w:rPr>
                <w:rFonts w:eastAsia="Calibri"/>
                <w:szCs w:val="22"/>
                <w:lang w:val="en-CA"/>
              </w:rPr>
              <w:t>pic_crop_bottom_offset</w:t>
            </w:r>
            <w:proofErr w:type="spellEnd"/>
          </w:p>
        </w:tc>
        <w:tc>
          <w:tcPr>
            <w:tcW w:w="1559" w:type="dxa"/>
            <w:shd w:val="clear" w:color="auto" w:fill="auto"/>
          </w:tcPr>
          <w:p w14:paraId="011CF118" w14:textId="77777777" w:rsidR="00FA5274" w:rsidRPr="0046134B" w:rsidRDefault="00FA5274" w:rsidP="00687EF8">
            <w:pPr>
              <w:rPr>
                <w:lang w:val="en-CA" w:eastAsia="ja-JP"/>
              </w:rPr>
            </w:pPr>
            <w:r w:rsidRPr="0046134B">
              <w:rPr>
                <w:rFonts w:hint="eastAsia"/>
                <w:lang w:val="en-CA" w:eastAsia="ja-JP"/>
              </w:rPr>
              <w:t>C. Fogg</w:t>
            </w:r>
          </w:p>
        </w:tc>
      </w:tr>
      <w:tr w:rsidR="00FA5274" w:rsidRPr="0046134B" w14:paraId="4E079B14" w14:textId="77777777" w:rsidTr="00687EF8">
        <w:tc>
          <w:tcPr>
            <w:tcW w:w="675" w:type="dxa"/>
            <w:vMerge/>
            <w:shd w:val="clear" w:color="auto" w:fill="auto"/>
          </w:tcPr>
          <w:p w14:paraId="668B24CF" w14:textId="77777777" w:rsidR="00FA5274" w:rsidRPr="0046134B" w:rsidRDefault="00FA5274" w:rsidP="00687EF8">
            <w:pPr>
              <w:rPr>
                <w:lang w:val="en-CA" w:eastAsia="ja-JP"/>
              </w:rPr>
            </w:pPr>
          </w:p>
        </w:tc>
        <w:tc>
          <w:tcPr>
            <w:tcW w:w="1276" w:type="dxa"/>
            <w:shd w:val="clear" w:color="auto" w:fill="auto"/>
          </w:tcPr>
          <w:p w14:paraId="030FF524" w14:textId="77777777" w:rsidR="00FA5274" w:rsidRPr="0046134B" w:rsidRDefault="00FA5274" w:rsidP="00687EF8">
            <w:pPr>
              <w:rPr>
                <w:lang w:val="en-CA" w:eastAsia="ja-JP"/>
              </w:rPr>
            </w:pPr>
          </w:p>
        </w:tc>
        <w:tc>
          <w:tcPr>
            <w:tcW w:w="1559" w:type="dxa"/>
            <w:shd w:val="clear" w:color="auto" w:fill="auto"/>
          </w:tcPr>
          <w:p w14:paraId="163C14B0" w14:textId="77777777" w:rsidR="00FA5274" w:rsidRPr="0046134B" w:rsidRDefault="00FA5274" w:rsidP="00687EF8">
            <w:pPr>
              <w:rPr>
                <w:lang w:val="en-CA" w:eastAsia="ja-JP"/>
              </w:rPr>
            </w:pPr>
          </w:p>
        </w:tc>
        <w:tc>
          <w:tcPr>
            <w:tcW w:w="993" w:type="dxa"/>
          </w:tcPr>
          <w:p w14:paraId="19F256AB" w14:textId="77777777" w:rsidR="00FA5274" w:rsidRPr="0046134B" w:rsidRDefault="00FA5274" w:rsidP="00687EF8">
            <w:pPr>
              <w:rPr>
                <w:lang w:val="en-CA" w:eastAsia="ja-JP"/>
              </w:rPr>
            </w:pPr>
          </w:p>
        </w:tc>
        <w:tc>
          <w:tcPr>
            <w:tcW w:w="3260" w:type="dxa"/>
            <w:shd w:val="clear" w:color="auto" w:fill="auto"/>
          </w:tcPr>
          <w:p w14:paraId="00F3A77B" w14:textId="77777777" w:rsidR="00FA5274" w:rsidRPr="000415D9" w:rsidRDefault="00FA5274" w:rsidP="00687EF8">
            <w:pPr>
              <w:rPr>
                <w:rFonts w:eastAsia="Calibri"/>
                <w:szCs w:val="22"/>
                <w:lang w:val="en-CA"/>
              </w:rPr>
            </w:pPr>
            <w:r w:rsidRPr="0046134B">
              <w:rPr>
                <w:lang w:val="en-CA" w:eastAsia="ja-JP"/>
              </w:rPr>
              <w:t>inferred splits along non-CTU multiple picture borders</w:t>
            </w:r>
          </w:p>
        </w:tc>
        <w:tc>
          <w:tcPr>
            <w:tcW w:w="1559" w:type="dxa"/>
            <w:shd w:val="clear" w:color="auto" w:fill="auto"/>
          </w:tcPr>
          <w:p w14:paraId="1E6CC67E" w14:textId="77777777" w:rsidR="00FA5274" w:rsidRPr="0046134B" w:rsidRDefault="00FA5274" w:rsidP="00687EF8">
            <w:pPr>
              <w:rPr>
                <w:lang w:val="en-CA" w:eastAsia="ja-JP"/>
              </w:rPr>
            </w:pPr>
          </w:p>
        </w:tc>
      </w:tr>
      <w:tr w:rsidR="00FA5274" w:rsidRPr="0046134B" w14:paraId="20ABD85E" w14:textId="77777777" w:rsidTr="00687EF8">
        <w:tc>
          <w:tcPr>
            <w:tcW w:w="675" w:type="dxa"/>
            <w:vMerge/>
            <w:shd w:val="clear" w:color="auto" w:fill="auto"/>
          </w:tcPr>
          <w:p w14:paraId="14D5224D" w14:textId="77777777" w:rsidR="00FA5274" w:rsidRPr="0046134B" w:rsidRDefault="00FA5274" w:rsidP="00687EF8">
            <w:pPr>
              <w:rPr>
                <w:lang w:val="en-CA" w:eastAsia="ja-JP"/>
              </w:rPr>
            </w:pPr>
          </w:p>
        </w:tc>
        <w:tc>
          <w:tcPr>
            <w:tcW w:w="1276" w:type="dxa"/>
            <w:shd w:val="clear" w:color="auto" w:fill="auto"/>
          </w:tcPr>
          <w:p w14:paraId="4F919F8A" w14:textId="77777777" w:rsidR="00FA5274" w:rsidRPr="0046134B" w:rsidRDefault="00FA5274" w:rsidP="00687EF8">
            <w:pPr>
              <w:rPr>
                <w:lang w:val="en-CA" w:eastAsia="ja-JP"/>
              </w:rPr>
            </w:pPr>
          </w:p>
        </w:tc>
        <w:tc>
          <w:tcPr>
            <w:tcW w:w="1559" w:type="dxa"/>
            <w:shd w:val="clear" w:color="auto" w:fill="auto"/>
          </w:tcPr>
          <w:p w14:paraId="20A25A7C" w14:textId="77777777" w:rsidR="00FA5274" w:rsidRPr="0046134B" w:rsidRDefault="00FA5274" w:rsidP="00687EF8">
            <w:pPr>
              <w:rPr>
                <w:lang w:val="en-CA" w:eastAsia="ja-JP"/>
              </w:rPr>
            </w:pPr>
          </w:p>
        </w:tc>
        <w:tc>
          <w:tcPr>
            <w:tcW w:w="993" w:type="dxa"/>
          </w:tcPr>
          <w:p w14:paraId="0F76095D" w14:textId="77777777" w:rsidR="00FA5274" w:rsidRPr="0046134B" w:rsidRDefault="00FA5274" w:rsidP="00687EF8"/>
        </w:tc>
        <w:tc>
          <w:tcPr>
            <w:tcW w:w="3260" w:type="dxa"/>
            <w:shd w:val="clear" w:color="auto" w:fill="auto"/>
          </w:tcPr>
          <w:p w14:paraId="3E51DEBF" w14:textId="77777777" w:rsidR="00FA5274" w:rsidRPr="0046134B" w:rsidRDefault="00FA5274" w:rsidP="00687EF8">
            <w:pPr>
              <w:rPr>
                <w:lang w:val="en-CA" w:eastAsia="ja-JP"/>
              </w:rPr>
            </w:pPr>
            <w:r w:rsidRPr="0046134B">
              <w:t xml:space="preserve">combinations of </w:t>
            </w:r>
            <w:proofErr w:type="spellStart"/>
            <w:r w:rsidRPr="0046134B">
              <w:t>transform_skip_enabled_flag</w:t>
            </w:r>
            <w:proofErr w:type="spellEnd"/>
            <w:r w:rsidRPr="0046134B">
              <w:t xml:space="preserve">, </w:t>
            </w:r>
            <w:proofErr w:type="spellStart"/>
            <w:r w:rsidRPr="0046134B">
              <w:t>transquant_bypass_enable_flag</w:t>
            </w:r>
            <w:proofErr w:type="spellEnd"/>
            <w:r w:rsidRPr="0046134B">
              <w:t xml:space="preserve">, </w:t>
            </w:r>
            <w:proofErr w:type="spellStart"/>
            <w:r w:rsidRPr="0046134B">
              <w:t>cu_transquant_bypass_flag</w:t>
            </w:r>
            <w:proofErr w:type="spellEnd"/>
          </w:p>
        </w:tc>
        <w:tc>
          <w:tcPr>
            <w:tcW w:w="1559" w:type="dxa"/>
            <w:shd w:val="clear" w:color="auto" w:fill="auto"/>
          </w:tcPr>
          <w:p w14:paraId="65DB146F" w14:textId="77777777" w:rsidR="00FA5274" w:rsidRPr="0046134B" w:rsidRDefault="00FA5274" w:rsidP="00687EF8">
            <w:pPr>
              <w:rPr>
                <w:lang w:val="en-CA" w:eastAsia="ja-JP"/>
              </w:rPr>
            </w:pPr>
          </w:p>
        </w:tc>
      </w:tr>
      <w:tr w:rsidR="00FA5274" w:rsidRPr="0046134B" w14:paraId="0C1B1504" w14:textId="77777777" w:rsidTr="00687EF8">
        <w:tc>
          <w:tcPr>
            <w:tcW w:w="675" w:type="dxa"/>
            <w:vMerge/>
            <w:shd w:val="clear" w:color="auto" w:fill="auto"/>
          </w:tcPr>
          <w:p w14:paraId="7B985327" w14:textId="77777777" w:rsidR="00FA5274" w:rsidRPr="0046134B" w:rsidRDefault="00FA5274" w:rsidP="00687EF8">
            <w:pPr>
              <w:rPr>
                <w:lang w:val="en-CA" w:eastAsia="ja-JP"/>
              </w:rPr>
            </w:pPr>
          </w:p>
        </w:tc>
        <w:tc>
          <w:tcPr>
            <w:tcW w:w="1276" w:type="dxa"/>
            <w:shd w:val="clear" w:color="auto" w:fill="auto"/>
          </w:tcPr>
          <w:p w14:paraId="1DBB0A89" w14:textId="77777777" w:rsidR="00FA5274" w:rsidRPr="0046134B" w:rsidRDefault="00FA5274" w:rsidP="00687EF8">
            <w:pPr>
              <w:rPr>
                <w:lang w:val="en-CA" w:eastAsia="ja-JP"/>
              </w:rPr>
            </w:pPr>
          </w:p>
        </w:tc>
        <w:tc>
          <w:tcPr>
            <w:tcW w:w="1559" w:type="dxa"/>
            <w:shd w:val="clear" w:color="auto" w:fill="auto"/>
          </w:tcPr>
          <w:p w14:paraId="2B8FFDEA" w14:textId="77777777" w:rsidR="00FA5274" w:rsidRPr="0046134B" w:rsidRDefault="00FA5274" w:rsidP="00687EF8">
            <w:pPr>
              <w:rPr>
                <w:lang w:val="en-CA" w:eastAsia="ja-JP"/>
              </w:rPr>
            </w:pPr>
          </w:p>
        </w:tc>
        <w:tc>
          <w:tcPr>
            <w:tcW w:w="993" w:type="dxa"/>
          </w:tcPr>
          <w:p w14:paraId="4E0CD32C" w14:textId="77777777" w:rsidR="00FA5274" w:rsidRPr="0046134B" w:rsidRDefault="00FA5274" w:rsidP="00687EF8"/>
        </w:tc>
        <w:tc>
          <w:tcPr>
            <w:tcW w:w="3260" w:type="dxa"/>
            <w:shd w:val="clear" w:color="auto" w:fill="auto"/>
          </w:tcPr>
          <w:p w14:paraId="5D0E1EAB" w14:textId="77777777" w:rsidR="00FA5274" w:rsidRPr="0046134B" w:rsidRDefault="00FA5274" w:rsidP="00687EF8">
            <w:pPr>
              <w:rPr>
                <w:lang w:eastAsia="ja-JP"/>
              </w:rPr>
            </w:pPr>
            <w:r w:rsidRPr="0046134B">
              <w:t>something to test the vast universe that is: POC signalling</w:t>
            </w:r>
          </w:p>
        </w:tc>
        <w:tc>
          <w:tcPr>
            <w:tcW w:w="1559" w:type="dxa"/>
            <w:shd w:val="clear" w:color="auto" w:fill="auto"/>
          </w:tcPr>
          <w:p w14:paraId="01BB5E3E" w14:textId="77777777" w:rsidR="00FA5274" w:rsidRPr="0046134B" w:rsidRDefault="00FA5274" w:rsidP="00687EF8">
            <w:pPr>
              <w:rPr>
                <w:lang w:val="en-CA" w:eastAsia="ja-JP"/>
              </w:rPr>
            </w:pPr>
          </w:p>
        </w:tc>
      </w:tr>
      <w:tr w:rsidR="00FA5274" w:rsidRPr="0046134B" w14:paraId="0E0606BA" w14:textId="77777777" w:rsidTr="00687EF8">
        <w:tc>
          <w:tcPr>
            <w:tcW w:w="675" w:type="dxa"/>
            <w:vMerge/>
            <w:shd w:val="clear" w:color="auto" w:fill="auto"/>
          </w:tcPr>
          <w:p w14:paraId="0601FF8B" w14:textId="77777777" w:rsidR="00FA5274" w:rsidRPr="0046134B" w:rsidRDefault="00FA5274" w:rsidP="00687EF8">
            <w:pPr>
              <w:rPr>
                <w:lang w:val="en-CA" w:eastAsia="ja-JP"/>
              </w:rPr>
            </w:pPr>
          </w:p>
        </w:tc>
        <w:tc>
          <w:tcPr>
            <w:tcW w:w="1276" w:type="dxa"/>
            <w:shd w:val="clear" w:color="auto" w:fill="auto"/>
          </w:tcPr>
          <w:p w14:paraId="15B52DBD" w14:textId="77777777" w:rsidR="00FA5274" w:rsidRPr="0046134B" w:rsidRDefault="00FA5274" w:rsidP="00687EF8">
            <w:pPr>
              <w:rPr>
                <w:lang w:val="en-CA" w:eastAsia="ja-JP"/>
              </w:rPr>
            </w:pPr>
            <w:r w:rsidRPr="0046134B">
              <w:rPr>
                <w:rFonts w:hint="eastAsia"/>
                <w:lang w:val="en-CA" w:eastAsia="ja-JP"/>
              </w:rPr>
              <w:t>Video resolution</w:t>
            </w:r>
          </w:p>
        </w:tc>
        <w:tc>
          <w:tcPr>
            <w:tcW w:w="1559" w:type="dxa"/>
            <w:shd w:val="clear" w:color="auto" w:fill="auto"/>
          </w:tcPr>
          <w:p w14:paraId="62A8635C" w14:textId="77777777" w:rsidR="00FA5274" w:rsidRPr="0046134B" w:rsidRDefault="00FA5274" w:rsidP="00687EF8">
            <w:pPr>
              <w:rPr>
                <w:lang w:val="en-CA" w:eastAsia="ja-JP"/>
              </w:rPr>
            </w:pPr>
          </w:p>
        </w:tc>
        <w:tc>
          <w:tcPr>
            <w:tcW w:w="993" w:type="dxa"/>
          </w:tcPr>
          <w:p w14:paraId="70F8A01A" w14:textId="77777777" w:rsidR="00FA5274" w:rsidRPr="0046134B" w:rsidRDefault="00FA5274" w:rsidP="00687EF8">
            <w:pPr>
              <w:rPr>
                <w:lang w:val="en-CA" w:eastAsia="ja-JP"/>
              </w:rPr>
            </w:pPr>
          </w:p>
        </w:tc>
        <w:tc>
          <w:tcPr>
            <w:tcW w:w="3260" w:type="dxa"/>
            <w:shd w:val="clear" w:color="auto" w:fill="auto"/>
          </w:tcPr>
          <w:p w14:paraId="0D2303ED" w14:textId="77777777" w:rsidR="00FA5274" w:rsidRPr="0046134B" w:rsidRDefault="00FA5274" w:rsidP="00687EF8">
            <w:proofErr w:type="spellStart"/>
            <w:r w:rsidRPr="0046134B">
              <w:rPr>
                <w:lang w:val="en-CA" w:eastAsia="ja-JP"/>
              </w:rPr>
              <w:t>pic_width_in_luma_</w:t>
            </w:r>
            <w:proofErr w:type="gramStart"/>
            <w:r w:rsidRPr="0046134B">
              <w:rPr>
                <w:lang w:val="en-CA" w:eastAsia="ja-JP"/>
              </w:rPr>
              <w:t>samples</w:t>
            </w:r>
            <w:proofErr w:type="spellEnd"/>
            <w:r w:rsidRPr="0046134B">
              <w:rPr>
                <w:lang w:val="en-CA" w:eastAsia="ja-JP"/>
              </w:rPr>
              <w:t xml:space="preserve">  =</w:t>
            </w:r>
            <w:proofErr w:type="gramEnd"/>
            <w:r w:rsidRPr="0046134B">
              <w:rPr>
                <w:lang w:val="en-CA" w:eastAsia="ja-JP"/>
              </w:rPr>
              <w:t xml:space="preserve"> </w:t>
            </w:r>
            <w:proofErr w:type="spellStart"/>
            <w:r w:rsidRPr="0046134B">
              <w:rPr>
                <w:lang w:val="en-CA" w:eastAsia="ja-JP"/>
              </w:rPr>
              <w:t>pic_height_in_luma_samples</w:t>
            </w:r>
            <w:proofErr w:type="spellEnd"/>
            <w:r w:rsidRPr="0046134B">
              <w:rPr>
                <w:lang w:val="en-CA" w:eastAsia="ja-JP"/>
              </w:rPr>
              <w:t xml:space="preserve"> = (1 &lt;&lt; Log2MinCbSize), with various CTU sizes.</w:t>
            </w:r>
          </w:p>
        </w:tc>
        <w:tc>
          <w:tcPr>
            <w:tcW w:w="1559" w:type="dxa"/>
            <w:shd w:val="clear" w:color="auto" w:fill="auto"/>
          </w:tcPr>
          <w:p w14:paraId="135A65F4" w14:textId="77777777" w:rsidR="00FA5274" w:rsidRPr="0046134B" w:rsidRDefault="00FA5274" w:rsidP="00687EF8">
            <w:pPr>
              <w:rPr>
                <w:lang w:val="en-CA" w:eastAsia="ja-JP"/>
              </w:rPr>
            </w:pPr>
          </w:p>
        </w:tc>
      </w:tr>
    </w:tbl>
    <w:p w14:paraId="183CD32E" w14:textId="77777777" w:rsidR="00FA5274" w:rsidRDefault="00FA5274" w:rsidP="00FA5274">
      <w:pPr>
        <w:rPr>
          <w:lang w:eastAsia="ja-JP"/>
        </w:rPr>
      </w:pPr>
    </w:p>
    <w:p w14:paraId="707E5BBB" w14:textId="77777777" w:rsidR="00FA5274" w:rsidRPr="00126DD6" w:rsidRDefault="00FA5274" w:rsidP="00FA5274">
      <w:pPr>
        <w:pStyle w:val="Heading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w:t>
      </w:r>
      <w:proofErr w:type="spellStart"/>
      <w:r>
        <w:rPr>
          <w:rFonts w:hint="eastAsia"/>
          <w:lang w:val="en-CA" w:eastAsia="ja-JP"/>
        </w:rPr>
        <w:t>RExt</w:t>
      </w:r>
      <w:proofErr w:type="spellEnd"/>
      <w:r>
        <w:rPr>
          <w:rFonts w:hint="eastAsia"/>
          <w:lang w:val="en-CA" w:eastAsia="ja-JP"/>
        </w:rPr>
        <w:t>)</w:t>
      </w:r>
    </w:p>
    <w:p w14:paraId="3A9214D6" w14:textId="77777777" w:rsidR="00FA5274" w:rsidRDefault="00FA5274" w:rsidP="00FA5274">
      <w:pPr>
        <w:jc w:val="center"/>
        <w:rPr>
          <w:lang w:eastAsia="ja-JP"/>
        </w:rPr>
      </w:pPr>
      <w:r>
        <w:rPr>
          <w:rFonts w:hint="eastAsia"/>
          <w:lang w:eastAsia="ja-JP"/>
        </w:rPr>
        <w:t xml:space="preserve">Table: Candidate features of </w:t>
      </w:r>
      <w:proofErr w:type="spellStart"/>
      <w:r>
        <w:rPr>
          <w:rFonts w:hint="eastAsia"/>
          <w:lang w:eastAsia="ja-JP"/>
        </w:rPr>
        <w:t>RExt</w:t>
      </w:r>
      <w:proofErr w:type="spellEnd"/>
      <w:r>
        <w:rPr>
          <w:rFonts w:hint="eastAsia"/>
          <w:lang w:eastAsia="ja-JP"/>
        </w:rPr>
        <w:t xml:space="preserve"> conformance</w:t>
      </w:r>
    </w:p>
    <w:p w14:paraId="113631FB" w14:textId="77777777" w:rsidR="00FA5274" w:rsidRDefault="00FA5274" w:rsidP="00FA5274">
      <w:pPr>
        <w:jc w:val="center"/>
        <w:rPr>
          <w:lang w:eastAsia="ja-JP"/>
        </w:rPr>
      </w:pPr>
    </w:p>
    <w:tbl>
      <w:tblPr>
        <w:tblW w:w="47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705"/>
        <w:gridCol w:w="1352"/>
        <w:gridCol w:w="2656"/>
        <w:gridCol w:w="1417"/>
        <w:gridCol w:w="852"/>
        <w:gridCol w:w="1134"/>
      </w:tblGrid>
      <w:tr w:rsidR="00FA5274" w:rsidRPr="0046134B" w14:paraId="1AAE22AA" w14:textId="77777777" w:rsidTr="00687EF8">
        <w:tc>
          <w:tcPr>
            <w:tcW w:w="511" w:type="pct"/>
          </w:tcPr>
          <w:p w14:paraId="672834A9" w14:textId="77777777" w:rsidR="00FA5274" w:rsidRPr="0046134B" w:rsidRDefault="00FA5274" w:rsidP="00687EF8">
            <w:pPr>
              <w:rPr>
                <w:lang w:eastAsia="ja-JP"/>
              </w:rPr>
            </w:pPr>
            <w:r w:rsidRPr="0046134B">
              <w:rPr>
                <w:rFonts w:hint="eastAsia"/>
                <w:lang w:eastAsia="ja-JP"/>
              </w:rPr>
              <w:t>Chroma format</w:t>
            </w:r>
          </w:p>
        </w:tc>
        <w:tc>
          <w:tcPr>
            <w:tcW w:w="390" w:type="pct"/>
          </w:tcPr>
          <w:p w14:paraId="0C79265E" w14:textId="77777777" w:rsidR="00FA5274" w:rsidRPr="0046134B" w:rsidRDefault="00FA5274" w:rsidP="00687EF8">
            <w:pPr>
              <w:rPr>
                <w:lang w:eastAsia="ja-JP"/>
              </w:rPr>
            </w:pPr>
            <w:r w:rsidRPr="0046134B">
              <w:rPr>
                <w:rFonts w:hint="eastAsia"/>
                <w:lang w:eastAsia="ja-JP"/>
              </w:rPr>
              <w:t>Bit depth</w:t>
            </w:r>
          </w:p>
        </w:tc>
        <w:tc>
          <w:tcPr>
            <w:tcW w:w="748" w:type="pct"/>
          </w:tcPr>
          <w:p w14:paraId="1EC19800" w14:textId="77777777" w:rsidR="00FA5274" w:rsidRPr="0046134B" w:rsidRDefault="00FA5274" w:rsidP="00687EF8">
            <w:pPr>
              <w:rPr>
                <w:lang w:eastAsia="ja-JP"/>
              </w:rPr>
            </w:pPr>
            <w:r w:rsidRPr="0046134B">
              <w:rPr>
                <w:rFonts w:hint="eastAsia"/>
                <w:lang w:eastAsia="ja-JP"/>
              </w:rPr>
              <w:t>Category</w:t>
            </w:r>
          </w:p>
        </w:tc>
        <w:tc>
          <w:tcPr>
            <w:tcW w:w="1469" w:type="pct"/>
          </w:tcPr>
          <w:p w14:paraId="03F10627" w14:textId="77777777" w:rsidR="00FA5274" w:rsidRPr="0046134B" w:rsidRDefault="00FA5274" w:rsidP="00687EF8">
            <w:pPr>
              <w:rPr>
                <w:lang w:eastAsia="ja-JP"/>
              </w:rPr>
            </w:pPr>
            <w:r w:rsidRPr="0046134B">
              <w:rPr>
                <w:rFonts w:hint="eastAsia"/>
                <w:lang w:eastAsia="ja-JP"/>
              </w:rPr>
              <w:t>Sub category</w:t>
            </w:r>
          </w:p>
        </w:tc>
        <w:tc>
          <w:tcPr>
            <w:tcW w:w="784" w:type="pct"/>
          </w:tcPr>
          <w:p w14:paraId="5085CAF4" w14:textId="77777777" w:rsidR="00FA5274" w:rsidRPr="0046134B" w:rsidRDefault="00FA5274" w:rsidP="00687EF8">
            <w:pPr>
              <w:rPr>
                <w:lang w:eastAsia="ja-JP"/>
              </w:rPr>
            </w:pPr>
            <w:r w:rsidRPr="0046134B">
              <w:rPr>
                <w:rFonts w:hint="eastAsia"/>
                <w:lang w:eastAsia="ja-JP"/>
              </w:rPr>
              <w:t>Bitstream</w:t>
            </w:r>
          </w:p>
        </w:tc>
        <w:tc>
          <w:tcPr>
            <w:tcW w:w="471" w:type="pct"/>
          </w:tcPr>
          <w:p w14:paraId="37C7C2BD" w14:textId="77777777" w:rsidR="00FA5274" w:rsidRPr="0046134B" w:rsidRDefault="00FA5274" w:rsidP="00687EF8">
            <w:pPr>
              <w:rPr>
                <w:lang w:eastAsia="ja-JP"/>
              </w:rPr>
            </w:pPr>
            <w:r w:rsidRPr="0046134B">
              <w:rPr>
                <w:rFonts w:hint="eastAsia"/>
                <w:lang w:eastAsia="ja-JP"/>
              </w:rPr>
              <w:t>Volunteers</w:t>
            </w:r>
          </w:p>
        </w:tc>
        <w:tc>
          <w:tcPr>
            <w:tcW w:w="627" w:type="pct"/>
          </w:tcPr>
          <w:p w14:paraId="0586AD2C" w14:textId="77777777" w:rsidR="00FA5274" w:rsidRPr="0046134B" w:rsidRDefault="00FA5274" w:rsidP="00687EF8">
            <w:pPr>
              <w:rPr>
                <w:lang w:eastAsia="ja-JP"/>
              </w:rPr>
            </w:pPr>
            <w:r w:rsidRPr="0046134B">
              <w:rPr>
                <w:rFonts w:hint="eastAsia"/>
                <w:lang w:eastAsia="ja-JP"/>
              </w:rPr>
              <w:t>Candidates</w:t>
            </w:r>
          </w:p>
        </w:tc>
      </w:tr>
      <w:tr w:rsidR="00FA5274" w:rsidRPr="0046134B" w14:paraId="52A3B77D" w14:textId="77777777" w:rsidTr="00687EF8">
        <w:tc>
          <w:tcPr>
            <w:tcW w:w="511" w:type="pct"/>
          </w:tcPr>
          <w:p w14:paraId="257497A5" w14:textId="77777777" w:rsidR="00FA5274" w:rsidRPr="0046134B" w:rsidRDefault="00FA5274" w:rsidP="00687EF8">
            <w:pPr>
              <w:rPr>
                <w:lang w:eastAsia="ja-JP"/>
              </w:rPr>
            </w:pPr>
            <w:r w:rsidRPr="0046134B">
              <w:rPr>
                <w:rFonts w:hint="eastAsia"/>
                <w:lang w:eastAsia="ja-JP"/>
              </w:rPr>
              <w:t>4:4:4</w:t>
            </w:r>
          </w:p>
        </w:tc>
        <w:tc>
          <w:tcPr>
            <w:tcW w:w="390" w:type="pct"/>
          </w:tcPr>
          <w:p w14:paraId="04EA5E26" w14:textId="77777777" w:rsidR="00FA5274" w:rsidRPr="0046134B" w:rsidRDefault="00FA5274" w:rsidP="00687EF8">
            <w:pPr>
              <w:rPr>
                <w:lang w:eastAsia="ja-JP"/>
              </w:rPr>
            </w:pPr>
          </w:p>
        </w:tc>
        <w:tc>
          <w:tcPr>
            <w:tcW w:w="748" w:type="pct"/>
          </w:tcPr>
          <w:p w14:paraId="2E2A9D0A" w14:textId="77777777" w:rsidR="00FA5274" w:rsidRPr="0046134B" w:rsidRDefault="00FA5274" w:rsidP="00687EF8">
            <w:pPr>
              <w:rPr>
                <w:lang w:eastAsia="ja-JP"/>
              </w:rPr>
            </w:pPr>
            <w:r w:rsidRPr="0046134B">
              <w:rPr>
                <w:rFonts w:hint="eastAsia"/>
                <w:lang w:eastAsia="ja-JP"/>
              </w:rPr>
              <w:t>Intra coding</w:t>
            </w:r>
          </w:p>
        </w:tc>
        <w:tc>
          <w:tcPr>
            <w:tcW w:w="1469" w:type="pct"/>
          </w:tcPr>
          <w:p w14:paraId="33D75C2E" w14:textId="77777777" w:rsidR="00FA5274" w:rsidRPr="0046134B" w:rsidRDefault="00FA5274" w:rsidP="00687EF8">
            <w:pPr>
              <w:rPr>
                <w:lang w:eastAsia="ja-JP"/>
              </w:rPr>
            </w:pPr>
            <w:r w:rsidRPr="0046134B">
              <w:rPr>
                <w:rFonts w:hint="eastAsia"/>
                <w:lang w:eastAsia="ja-JP"/>
              </w:rPr>
              <w:t>Intra smoothing disable</w:t>
            </w:r>
          </w:p>
        </w:tc>
        <w:tc>
          <w:tcPr>
            <w:tcW w:w="784" w:type="pct"/>
          </w:tcPr>
          <w:p w14:paraId="67F8187D" w14:textId="77777777" w:rsidR="00FA5274" w:rsidRPr="0046134B" w:rsidRDefault="00FA5274" w:rsidP="00687EF8">
            <w:pPr>
              <w:rPr>
                <w:lang w:eastAsia="ja-JP"/>
              </w:rPr>
            </w:pPr>
            <w:r w:rsidRPr="0046134B">
              <w:rPr>
                <w:rFonts w:hint="eastAsia"/>
                <w:lang w:eastAsia="ja-JP"/>
              </w:rPr>
              <w:t>This feature is covered by other bitstreams</w:t>
            </w:r>
          </w:p>
        </w:tc>
        <w:tc>
          <w:tcPr>
            <w:tcW w:w="471" w:type="pct"/>
          </w:tcPr>
          <w:p w14:paraId="33D07410" w14:textId="77777777" w:rsidR="00FA5274" w:rsidRPr="0046134B" w:rsidRDefault="00FA5274" w:rsidP="00687EF8">
            <w:pPr>
              <w:rPr>
                <w:lang w:eastAsia="ja-JP"/>
              </w:rPr>
            </w:pPr>
            <w:r w:rsidRPr="0046134B">
              <w:rPr>
                <w:rFonts w:hint="eastAsia"/>
                <w:lang w:eastAsia="ja-JP"/>
              </w:rPr>
              <w:t>Fujitsu</w:t>
            </w:r>
          </w:p>
        </w:tc>
        <w:tc>
          <w:tcPr>
            <w:tcW w:w="627" w:type="pct"/>
          </w:tcPr>
          <w:p w14:paraId="5F015EEE" w14:textId="77777777" w:rsidR="00FA5274" w:rsidRPr="0046134B" w:rsidRDefault="00FA5274" w:rsidP="00687EF8">
            <w:pPr>
              <w:rPr>
                <w:lang w:eastAsia="ja-JP"/>
              </w:rPr>
            </w:pPr>
            <w:proofErr w:type="gramStart"/>
            <w:r w:rsidRPr="0046134B">
              <w:rPr>
                <w:rFonts w:hint="eastAsia"/>
                <w:lang w:eastAsia="ja-JP"/>
              </w:rPr>
              <w:t>Fujitsu ?</w:t>
            </w:r>
            <w:proofErr w:type="gramEnd"/>
          </w:p>
        </w:tc>
      </w:tr>
      <w:tr w:rsidR="00FA5274" w:rsidRPr="0046134B" w14:paraId="1553ED8C" w14:textId="77777777" w:rsidTr="00687EF8">
        <w:tc>
          <w:tcPr>
            <w:tcW w:w="511" w:type="pct"/>
          </w:tcPr>
          <w:p w14:paraId="6DC306E1" w14:textId="77777777" w:rsidR="00FA5274" w:rsidRPr="0046134B" w:rsidRDefault="00FA5274" w:rsidP="00687EF8">
            <w:pPr>
              <w:rPr>
                <w:lang w:eastAsia="ja-JP"/>
              </w:rPr>
            </w:pPr>
            <w:r w:rsidRPr="0046134B">
              <w:rPr>
                <w:rFonts w:hint="eastAsia"/>
                <w:lang w:eastAsia="ja-JP"/>
              </w:rPr>
              <w:t>4:2:2</w:t>
            </w:r>
          </w:p>
        </w:tc>
        <w:tc>
          <w:tcPr>
            <w:tcW w:w="390" w:type="pct"/>
          </w:tcPr>
          <w:p w14:paraId="6DEBE916" w14:textId="77777777" w:rsidR="00FA5274" w:rsidRPr="0046134B" w:rsidRDefault="00FA5274" w:rsidP="00687EF8">
            <w:pPr>
              <w:rPr>
                <w:lang w:eastAsia="ja-JP"/>
              </w:rPr>
            </w:pPr>
          </w:p>
        </w:tc>
        <w:tc>
          <w:tcPr>
            <w:tcW w:w="748" w:type="pct"/>
          </w:tcPr>
          <w:p w14:paraId="0E59DADF" w14:textId="77777777" w:rsidR="00FA5274" w:rsidRPr="0046134B" w:rsidRDefault="00FA5274" w:rsidP="00687EF8">
            <w:pPr>
              <w:rPr>
                <w:lang w:eastAsia="ja-JP"/>
              </w:rPr>
            </w:pPr>
          </w:p>
        </w:tc>
        <w:tc>
          <w:tcPr>
            <w:tcW w:w="1469" w:type="pct"/>
          </w:tcPr>
          <w:p w14:paraId="282E4374" w14:textId="77777777" w:rsidR="00FA5274" w:rsidRPr="0046134B" w:rsidRDefault="00FA5274" w:rsidP="00687EF8">
            <w:pPr>
              <w:rPr>
                <w:lang w:eastAsia="ja-JP"/>
              </w:rPr>
            </w:pPr>
            <w:r w:rsidRPr="0046134B">
              <w:rPr>
                <w:lang w:val="de-DE" w:eastAsia="ja-JP"/>
              </w:rPr>
              <w:t xml:space="preserve">Adjustment to </w:t>
            </w:r>
            <w:r w:rsidRPr="0046134B">
              <w:rPr>
                <w:rFonts w:hint="eastAsia"/>
                <w:lang w:eastAsia="ja-JP"/>
              </w:rPr>
              <w:t>intra chroma prediction angle</w:t>
            </w:r>
          </w:p>
        </w:tc>
        <w:tc>
          <w:tcPr>
            <w:tcW w:w="784" w:type="pct"/>
          </w:tcPr>
          <w:p w14:paraId="11DE7396" w14:textId="77777777" w:rsidR="00FA5274" w:rsidRPr="0046134B" w:rsidRDefault="00FA5274" w:rsidP="00687EF8">
            <w:pPr>
              <w:rPr>
                <w:lang w:eastAsia="ja-JP"/>
              </w:rPr>
            </w:pPr>
            <w:r w:rsidRPr="0046134B">
              <w:rPr>
                <w:lang w:eastAsia="ja-JP"/>
              </w:rPr>
              <w:t>ADJUST_IPRED_ANGLE_A_RExt_Mitsubishi_1</w:t>
            </w:r>
          </w:p>
        </w:tc>
        <w:tc>
          <w:tcPr>
            <w:tcW w:w="471" w:type="pct"/>
          </w:tcPr>
          <w:p w14:paraId="1E050F0C" w14:textId="77777777" w:rsidR="00FA5274" w:rsidRPr="0046134B" w:rsidRDefault="00FA5274" w:rsidP="00687EF8">
            <w:pPr>
              <w:rPr>
                <w:lang w:eastAsia="ja-JP"/>
              </w:rPr>
            </w:pPr>
            <w:proofErr w:type="spellStart"/>
            <w:r w:rsidRPr="0046134B">
              <w:rPr>
                <w:rFonts w:hint="eastAsia"/>
                <w:lang w:eastAsia="ja-JP"/>
              </w:rPr>
              <w:t>A.Minezawa</w:t>
            </w:r>
            <w:proofErr w:type="spellEnd"/>
          </w:p>
        </w:tc>
        <w:tc>
          <w:tcPr>
            <w:tcW w:w="627" w:type="pct"/>
          </w:tcPr>
          <w:p w14:paraId="431EF2C3" w14:textId="77777777" w:rsidR="00FA5274" w:rsidRPr="0046134B" w:rsidRDefault="00FA5274" w:rsidP="00687EF8">
            <w:pPr>
              <w:rPr>
                <w:lang w:eastAsia="ja-JP"/>
              </w:rPr>
            </w:pPr>
            <w:r w:rsidRPr="0046134B">
              <w:rPr>
                <w:rFonts w:hint="eastAsia"/>
                <w:lang w:eastAsia="ja-JP"/>
              </w:rPr>
              <w:t>Mitsubishi</w:t>
            </w:r>
          </w:p>
        </w:tc>
      </w:tr>
      <w:tr w:rsidR="00FA5274" w:rsidRPr="0046134B" w14:paraId="66402AB1" w14:textId="77777777" w:rsidTr="00687EF8">
        <w:tc>
          <w:tcPr>
            <w:tcW w:w="511" w:type="pct"/>
          </w:tcPr>
          <w:p w14:paraId="4FCCCB02" w14:textId="77777777" w:rsidR="00FA5274" w:rsidRPr="0046134B" w:rsidRDefault="00FA5274" w:rsidP="00687EF8">
            <w:pPr>
              <w:rPr>
                <w:lang w:eastAsia="ja-JP"/>
              </w:rPr>
            </w:pPr>
            <w:r w:rsidRPr="0046134B">
              <w:rPr>
                <w:rFonts w:hint="eastAsia"/>
                <w:lang w:eastAsia="ja-JP"/>
              </w:rPr>
              <w:t>4:2:0, 4:2:2, 4:4:4</w:t>
            </w:r>
          </w:p>
        </w:tc>
        <w:tc>
          <w:tcPr>
            <w:tcW w:w="390" w:type="pct"/>
          </w:tcPr>
          <w:p w14:paraId="7E94D993" w14:textId="77777777" w:rsidR="00FA5274" w:rsidRPr="0046134B" w:rsidRDefault="00FA5274" w:rsidP="00687EF8">
            <w:pPr>
              <w:rPr>
                <w:lang w:eastAsia="ja-JP"/>
              </w:rPr>
            </w:pPr>
            <w:r w:rsidRPr="0046134B">
              <w:rPr>
                <w:rFonts w:hint="eastAsia"/>
                <w:lang w:eastAsia="ja-JP"/>
              </w:rPr>
              <w:t>12, 16</w:t>
            </w:r>
          </w:p>
        </w:tc>
        <w:tc>
          <w:tcPr>
            <w:tcW w:w="748" w:type="pct"/>
          </w:tcPr>
          <w:p w14:paraId="2F6BD20B" w14:textId="77777777" w:rsidR="00FA5274" w:rsidRPr="0046134B" w:rsidRDefault="00FA5274" w:rsidP="00687EF8">
            <w:pPr>
              <w:rPr>
                <w:lang w:eastAsia="ja-JP"/>
              </w:rPr>
            </w:pPr>
            <w:r w:rsidRPr="0046134B">
              <w:rPr>
                <w:rFonts w:hint="eastAsia"/>
                <w:lang w:eastAsia="ja-JP"/>
              </w:rPr>
              <w:t>Inter frame coding</w:t>
            </w:r>
          </w:p>
        </w:tc>
        <w:tc>
          <w:tcPr>
            <w:tcW w:w="1469" w:type="pct"/>
          </w:tcPr>
          <w:p w14:paraId="5665AA37" w14:textId="77777777" w:rsidR="00FA5274" w:rsidRPr="0046134B" w:rsidRDefault="00FA5274" w:rsidP="00687EF8">
            <w:pPr>
              <w:rPr>
                <w:lang w:eastAsia="ja-JP"/>
              </w:rPr>
            </w:pPr>
            <w:r w:rsidRPr="0046134B">
              <w:rPr>
                <w:rFonts w:hint="eastAsia"/>
                <w:lang w:eastAsia="ja-JP"/>
              </w:rPr>
              <w:t>WP  (</w:t>
            </w:r>
            <w:proofErr w:type="spellStart"/>
            <w:r w:rsidRPr="0046134B">
              <w:rPr>
                <w:lang w:eastAsia="ja-JP"/>
              </w:rPr>
              <w:t>high_precision_offsets_enabled_flag</w:t>
            </w:r>
            <w:proofErr w:type="spellEnd"/>
            <w:r w:rsidRPr="0046134B">
              <w:rPr>
                <w:rFonts w:hint="eastAsia"/>
                <w:lang w:eastAsia="ja-JP"/>
              </w:rPr>
              <w:t>)</w:t>
            </w:r>
          </w:p>
        </w:tc>
        <w:tc>
          <w:tcPr>
            <w:tcW w:w="784" w:type="pct"/>
          </w:tcPr>
          <w:p w14:paraId="153FDEFE" w14:textId="77777777" w:rsidR="00FA5274" w:rsidRPr="0046134B" w:rsidRDefault="00FA5274" w:rsidP="00687EF8">
            <w:pPr>
              <w:rPr>
                <w:lang w:eastAsia="ja-JP"/>
              </w:rPr>
            </w:pPr>
            <w:r w:rsidRPr="0046134B">
              <w:rPr>
                <w:rFonts w:hint="eastAsia"/>
                <w:lang w:eastAsia="ja-JP"/>
              </w:rPr>
              <w:t>?? TBD</w:t>
            </w:r>
          </w:p>
        </w:tc>
        <w:tc>
          <w:tcPr>
            <w:tcW w:w="471" w:type="pct"/>
          </w:tcPr>
          <w:p w14:paraId="4E5A7609" w14:textId="77777777" w:rsidR="00FA5274" w:rsidRPr="0046134B" w:rsidRDefault="00FA5274" w:rsidP="00687EF8">
            <w:pPr>
              <w:rPr>
                <w:lang w:eastAsia="ja-JP"/>
              </w:rPr>
            </w:pPr>
          </w:p>
        </w:tc>
        <w:tc>
          <w:tcPr>
            <w:tcW w:w="627" w:type="pct"/>
          </w:tcPr>
          <w:p w14:paraId="7F6F2735" w14:textId="77777777" w:rsidR="00FA5274" w:rsidRPr="0046134B" w:rsidRDefault="00FA5274" w:rsidP="00687EF8">
            <w:pPr>
              <w:rPr>
                <w:lang w:eastAsia="ja-JP"/>
              </w:rPr>
            </w:pPr>
            <w:proofErr w:type="gramStart"/>
            <w:r w:rsidRPr="0046134B">
              <w:rPr>
                <w:rFonts w:hint="eastAsia"/>
                <w:lang w:eastAsia="ja-JP"/>
              </w:rPr>
              <w:t>Toshiba ?</w:t>
            </w:r>
            <w:proofErr w:type="gramEnd"/>
          </w:p>
        </w:tc>
      </w:tr>
      <w:tr w:rsidR="00FA5274" w:rsidRPr="0046134B" w14:paraId="6C61E177" w14:textId="77777777" w:rsidTr="00687EF8">
        <w:tc>
          <w:tcPr>
            <w:tcW w:w="511" w:type="pct"/>
          </w:tcPr>
          <w:p w14:paraId="46B2ADAE" w14:textId="77777777" w:rsidR="00FA5274" w:rsidRPr="0046134B" w:rsidRDefault="00FA5274" w:rsidP="00687EF8">
            <w:pPr>
              <w:rPr>
                <w:lang w:eastAsia="ja-JP"/>
              </w:rPr>
            </w:pPr>
            <w:r w:rsidRPr="0046134B">
              <w:rPr>
                <w:rFonts w:hint="eastAsia"/>
                <w:lang w:eastAsia="ja-JP"/>
              </w:rPr>
              <w:t>4:4:4</w:t>
            </w:r>
          </w:p>
        </w:tc>
        <w:tc>
          <w:tcPr>
            <w:tcW w:w="390" w:type="pct"/>
          </w:tcPr>
          <w:p w14:paraId="4FBDBCD5" w14:textId="77777777" w:rsidR="00FA5274" w:rsidRPr="0046134B" w:rsidRDefault="00FA5274" w:rsidP="00687EF8">
            <w:pPr>
              <w:rPr>
                <w:lang w:eastAsia="ja-JP"/>
              </w:rPr>
            </w:pPr>
          </w:p>
        </w:tc>
        <w:tc>
          <w:tcPr>
            <w:tcW w:w="748" w:type="pct"/>
          </w:tcPr>
          <w:p w14:paraId="3D02224D" w14:textId="77777777" w:rsidR="00FA5274" w:rsidRPr="0046134B" w:rsidRDefault="00FA5274" w:rsidP="00687EF8">
            <w:pPr>
              <w:rPr>
                <w:lang w:eastAsia="ja-JP"/>
              </w:rPr>
            </w:pPr>
          </w:p>
        </w:tc>
        <w:tc>
          <w:tcPr>
            <w:tcW w:w="1469" w:type="pct"/>
          </w:tcPr>
          <w:p w14:paraId="15EAC588" w14:textId="77777777" w:rsidR="00FA5274" w:rsidRPr="0046134B" w:rsidRDefault="00FA5274" w:rsidP="00687EF8">
            <w:pPr>
              <w:rPr>
                <w:lang w:eastAsia="ja-JP"/>
              </w:rPr>
            </w:pPr>
            <w:r w:rsidRPr="0046134B">
              <w:rPr>
                <w:rFonts w:hint="eastAsia"/>
                <w:lang w:eastAsia="ja-JP"/>
              </w:rPr>
              <w:t>Cross component prediction</w:t>
            </w:r>
          </w:p>
        </w:tc>
        <w:tc>
          <w:tcPr>
            <w:tcW w:w="784" w:type="pct"/>
          </w:tcPr>
          <w:p w14:paraId="6AA8B8E9" w14:textId="77777777" w:rsidR="00FA5274" w:rsidRPr="0046134B" w:rsidRDefault="00FA5274" w:rsidP="00687EF8">
            <w:pPr>
              <w:rPr>
                <w:lang w:eastAsia="ja-JP"/>
              </w:rPr>
            </w:pPr>
            <w:r w:rsidRPr="0046134B">
              <w:rPr>
                <w:lang w:eastAsia="ja-JP"/>
              </w:rPr>
              <w:t>CCP_</w:t>
            </w:r>
            <w:r w:rsidRPr="0046134B">
              <w:rPr>
                <w:rFonts w:hint="eastAsia"/>
                <w:lang w:eastAsia="ja-JP"/>
              </w:rPr>
              <w:t>8</w:t>
            </w:r>
            <w:r w:rsidRPr="0046134B">
              <w:rPr>
                <w:lang w:eastAsia="ja-JP"/>
              </w:rPr>
              <w:t>bit_RExt_QCOM</w:t>
            </w:r>
          </w:p>
          <w:p w14:paraId="65CABFEC" w14:textId="77777777" w:rsidR="00FA5274" w:rsidRPr="0046134B" w:rsidRDefault="00FA5274" w:rsidP="00687EF8">
            <w:pPr>
              <w:rPr>
                <w:lang w:eastAsia="ja-JP"/>
              </w:rPr>
            </w:pPr>
            <w:r w:rsidRPr="0046134B">
              <w:rPr>
                <w:lang w:eastAsia="ja-JP"/>
              </w:rPr>
              <w:t>CCP_10bit_</w:t>
            </w:r>
            <w:r w:rsidRPr="0046134B">
              <w:rPr>
                <w:lang w:eastAsia="ja-JP"/>
              </w:rPr>
              <w:lastRenderedPageBreak/>
              <w:t>RExt_QCOM</w:t>
            </w:r>
          </w:p>
          <w:p w14:paraId="2E31B58D" w14:textId="77777777" w:rsidR="00FA5274" w:rsidRPr="0046134B" w:rsidRDefault="00FA5274" w:rsidP="00687EF8">
            <w:pPr>
              <w:rPr>
                <w:lang w:eastAsia="ja-JP"/>
              </w:rPr>
            </w:pPr>
            <w:r w:rsidRPr="0046134B">
              <w:rPr>
                <w:lang w:eastAsia="ja-JP"/>
              </w:rPr>
              <w:t>CCP_1</w:t>
            </w:r>
            <w:r w:rsidRPr="0046134B">
              <w:rPr>
                <w:rFonts w:hint="eastAsia"/>
                <w:lang w:eastAsia="ja-JP"/>
              </w:rPr>
              <w:t>2</w:t>
            </w:r>
            <w:r w:rsidRPr="0046134B">
              <w:rPr>
                <w:lang w:eastAsia="ja-JP"/>
              </w:rPr>
              <w:t>bit_RExt_QCOM</w:t>
            </w:r>
          </w:p>
        </w:tc>
        <w:tc>
          <w:tcPr>
            <w:tcW w:w="471" w:type="pct"/>
          </w:tcPr>
          <w:p w14:paraId="440E9C84" w14:textId="77777777" w:rsidR="00FA5274" w:rsidRPr="0046134B" w:rsidRDefault="00FA5274" w:rsidP="00687EF8">
            <w:pPr>
              <w:rPr>
                <w:lang w:eastAsia="ja-JP"/>
              </w:rPr>
            </w:pPr>
            <w:r w:rsidRPr="0046134B">
              <w:rPr>
                <w:lang w:eastAsia="ja-JP"/>
              </w:rPr>
              <w:lastRenderedPageBreak/>
              <w:t>Qualcomm</w:t>
            </w:r>
          </w:p>
        </w:tc>
        <w:tc>
          <w:tcPr>
            <w:tcW w:w="627" w:type="pct"/>
          </w:tcPr>
          <w:p w14:paraId="7F9759ED" w14:textId="77777777" w:rsidR="00FA5274" w:rsidRPr="0046134B" w:rsidRDefault="00FA5274" w:rsidP="00687EF8">
            <w:pPr>
              <w:rPr>
                <w:lang w:eastAsia="ja-JP"/>
              </w:rPr>
            </w:pPr>
            <w:r w:rsidRPr="0046134B">
              <w:rPr>
                <w:lang w:eastAsia="ja-JP"/>
              </w:rPr>
              <w:t>HHI/Qualcomm</w:t>
            </w:r>
          </w:p>
        </w:tc>
      </w:tr>
      <w:tr w:rsidR="00FA5274" w:rsidRPr="0046134B" w14:paraId="46B42DEE" w14:textId="77777777" w:rsidTr="00687EF8">
        <w:tc>
          <w:tcPr>
            <w:tcW w:w="511" w:type="pct"/>
          </w:tcPr>
          <w:p w14:paraId="0213828D" w14:textId="77777777" w:rsidR="00FA5274" w:rsidRPr="0046134B" w:rsidRDefault="00FA5274" w:rsidP="00687EF8">
            <w:pPr>
              <w:rPr>
                <w:lang w:eastAsia="ja-JP"/>
              </w:rPr>
            </w:pPr>
            <w:r w:rsidRPr="0046134B">
              <w:rPr>
                <w:rFonts w:hint="eastAsia"/>
                <w:lang w:eastAsia="ja-JP"/>
              </w:rPr>
              <w:t>4:4:4</w:t>
            </w:r>
          </w:p>
        </w:tc>
        <w:tc>
          <w:tcPr>
            <w:tcW w:w="390" w:type="pct"/>
          </w:tcPr>
          <w:p w14:paraId="4184197D" w14:textId="77777777" w:rsidR="00FA5274" w:rsidRPr="0046134B" w:rsidRDefault="00FA5274" w:rsidP="00687EF8">
            <w:pPr>
              <w:rPr>
                <w:lang w:eastAsia="ja-JP"/>
              </w:rPr>
            </w:pPr>
            <w:r w:rsidRPr="0046134B">
              <w:rPr>
                <w:rFonts w:hint="eastAsia"/>
                <w:lang w:eastAsia="ja-JP"/>
              </w:rPr>
              <w:t>L/C</w:t>
            </w:r>
          </w:p>
          <w:p w14:paraId="03D2A815" w14:textId="77777777" w:rsidR="00FA5274" w:rsidRPr="0046134B" w:rsidRDefault="00FA5274" w:rsidP="00687EF8">
            <w:pPr>
              <w:rPr>
                <w:lang w:eastAsia="ja-JP"/>
              </w:rPr>
            </w:pPr>
            <w:r w:rsidRPr="0046134B">
              <w:rPr>
                <w:rFonts w:hint="eastAsia"/>
                <w:lang w:eastAsia="ja-JP"/>
              </w:rPr>
              <w:t>10/8</w:t>
            </w:r>
          </w:p>
          <w:p w14:paraId="4386E5AD" w14:textId="77777777" w:rsidR="00FA5274" w:rsidRPr="0046134B" w:rsidRDefault="00FA5274" w:rsidP="00687EF8">
            <w:pPr>
              <w:rPr>
                <w:lang w:eastAsia="ja-JP"/>
              </w:rPr>
            </w:pPr>
            <w:r w:rsidRPr="0046134B">
              <w:rPr>
                <w:rFonts w:hint="eastAsia"/>
                <w:lang w:eastAsia="ja-JP"/>
              </w:rPr>
              <w:t>8/10</w:t>
            </w:r>
          </w:p>
        </w:tc>
        <w:tc>
          <w:tcPr>
            <w:tcW w:w="748" w:type="pct"/>
          </w:tcPr>
          <w:p w14:paraId="2925F298" w14:textId="77777777" w:rsidR="00FA5274" w:rsidRPr="0046134B" w:rsidRDefault="00FA5274" w:rsidP="00687EF8">
            <w:pPr>
              <w:rPr>
                <w:lang w:eastAsia="ja-JP"/>
              </w:rPr>
            </w:pPr>
          </w:p>
        </w:tc>
        <w:tc>
          <w:tcPr>
            <w:tcW w:w="1469" w:type="pct"/>
          </w:tcPr>
          <w:p w14:paraId="2FD87568" w14:textId="77777777" w:rsidR="00FA5274" w:rsidRPr="0046134B" w:rsidRDefault="00FA5274" w:rsidP="00687EF8">
            <w:pPr>
              <w:rPr>
                <w:lang w:eastAsia="ja-JP"/>
              </w:rPr>
            </w:pPr>
            <w:r w:rsidRPr="0046134B">
              <w:rPr>
                <w:rFonts w:hint="eastAsia"/>
                <w:lang w:eastAsia="ja-JP"/>
              </w:rPr>
              <w:t>Different bit depth for luma and chroma</w:t>
            </w:r>
          </w:p>
        </w:tc>
        <w:tc>
          <w:tcPr>
            <w:tcW w:w="784" w:type="pct"/>
          </w:tcPr>
          <w:p w14:paraId="1E1CD580" w14:textId="77777777" w:rsidR="00FA5274" w:rsidRPr="0046134B" w:rsidRDefault="00FA5274" w:rsidP="00687EF8">
            <w:pPr>
              <w:rPr>
                <w:lang w:eastAsia="ja-JP"/>
              </w:rPr>
            </w:pPr>
            <w:r w:rsidRPr="0046134B">
              <w:rPr>
                <w:lang w:eastAsia="ja-JP"/>
              </w:rPr>
              <w:t>Bitdepth_A_RExt_Sony_1</w:t>
            </w:r>
          </w:p>
          <w:p w14:paraId="53374440" w14:textId="77777777" w:rsidR="00FA5274" w:rsidRPr="0046134B" w:rsidRDefault="00FA5274" w:rsidP="00687EF8">
            <w:pPr>
              <w:rPr>
                <w:lang w:eastAsia="ja-JP"/>
              </w:rPr>
            </w:pPr>
            <w:r w:rsidRPr="0046134B">
              <w:rPr>
                <w:lang w:eastAsia="ja-JP"/>
              </w:rPr>
              <w:t>Bitdepth_B_RExt_Sony_1</w:t>
            </w:r>
          </w:p>
        </w:tc>
        <w:tc>
          <w:tcPr>
            <w:tcW w:w="471" w:type="pct"/>
          </w:tcPr>
          <w:p w14:paraId="0A42204C" w14:textId="77777777" w:rsidR="00FA5274" w:rsidRPr="0046134B" w:rsidRDefault="00FA5274" w:rsidP="00687EF8">
            <w:pPr>
              <w:rPr>
                <w:lang w:eastAsia="ja-JP"/>
              </w:rPr>
            </w:pPr>
            <w:r w:rsidRPr="0046134B">
              <w:rPr>
                <w:rFonts w:hint="eastAsia"/>
                <w:lang w:eastAsia="ja-JP"/>
              </w:rPr>
              <w:t>Sony</w:t>
            </w:r>
          </w:p>
        </w:tc>
        <w:tc>
          <w:tcPr>
            <w:tcW w:w="627" w:type="pct"/>
          </w:tcPr>
          <w:p w14:paraId="25DDBD4E" w14:textId="77777777" w:rsidR="00FA5274" w:rsidRPr="0046134B" w:rsidRDefault="00FA5274" w:rsidP="00687EF8">
            <w:pPr>
              <w:rPr>
                <w:lang w:eastAsia="ja-JP"/>
              </w:rPr>
            </w:pPr>
          </w:p>
        </w:tc>
      </w:tr>
      <w:tr w:rsidR="00FA5274" w:rsidRPr="0046134B" w14:paraId="04CB15E2" w14:textId="77777777" w:rsidTr="00687EF8">
        <w:tc>
          <w:tcPr>
            <w:tcW w:w="511" w:type="pct"/>
          </w:tcPr>
          <w:p w14:paraId="0952E013" w14:textId="77777777" w:rsidR="00FA5274" w:rsidRPr="0046134B" w:rsidRDefault="00FA5274" w:rsidP="00687EF8">
            <w:pPr>
              <w:rPr>
                <w:lang w:eastAsia="ja-JP"/>
              </w:rPr>
            </w:pPr>
          </w:p>
        </w:tc>
        <w:tc>
          <w:tcPr>
            <w:tcW w:w="390" w:type="pct"/>
          </w:tcPr>
          <w:p w14:paraId="4B6AFFDC" w14:textId="77777777" w:rsidR="00FA5274" w:rsidRPr="0046134B" w:rsidRDefault="00FA5274" w:rsidP="00687EF8">
            <w:pPr>
              <w:rPr>
                <w:lang w:eastAsia="ja-JP"/>
              </w:rPr>
            </w:pPr>
          </w:p>
        </w:tc>
        <w:tc>
          <w:tcPr>
            <w:tcW w:w="748" w:type="pct"/>
          </w:tcPr>
          <w:p w14:paraId="62E67549" w14:textId="77777777" w:rsidR="00FA5274" w:rsidRPr="0046134B" w:rsidRDefault="00FA5274" w:rsidP="00687EF8">
            <w:pPr>
              <w:rPr>
                <w:lang w:eastAsia="ja-JP"/>
              </w:rPr>
            </w:pPr>
            <w:r w:rsidRPr="0046134B">
              <w:rPr>
                <w:rFonts w:hint="eastAsia"/>
                <w:lang w:eastAsia="ja-JP"/>
              </w:rPr>
              <w:t>Transform</w:t>
            </w:r>
          </w:p>
        </w:tc>
        <w:tc>
          <w:tcPr>
            <w:tcW w:w="1469" w:type="pct"/>
          </w:tcPr>
          <w:p w14:paraId="3E2E4D9B" w14:textId="77777777" w:rsidR="00FA5274" w:rsidRPr="0046134B" w:rsidRDefault="00FA5274" w:rsidP="00687EF8">
            <w:pPr>
              <w:rPr>
                <w:lang w:eastAsia="ja-JP"/>
              </w:rPr>
            </w:pPr>
          </w:p>
        </w:tc>
        <w:tc>
          <w:tcPr>
            <w:tcW w:w="784" w:type="pct"/>
          </w:tcPr>
          <w:p w14:paraId="11641638" w14:textId="77777777" w:rsidR="00FA5274" w:rsidRPr="0046134B" w:rsidRDefault="00FA5274" w:rsidP="00687EF8">
            <w:pPr>
              <w:rPr>
                <w:lang w:eastAsia="ja-JP"/>
              </w:rPr>
            </w:pPr>
            <w:r w:rsidRPr="0046134B">
              <w:rPr>
                <w:rFonts w:hint="eastAsia"/>
                <w:lang w:eastAsia="ja-JP"/>
              </w:rPr>
              <w:t>This feature is covered by other bitstreams</w:t>
            </w:r>
          </w:p>
        </w:tc>
        <w:tc>
          <w:tcPr>
            <w:tcW w:w="471" w:type="pct"/>
          </w:tcPr>
          <w:p w14:paraId="47B50CD4" w14:textId="77777777" w:rsidR="00FA5274" w:rsidRPr="0046134B" w:rsidRDefault="00FA5274" w:rsidP="00687EF8">
            <w:pPr>
              <w:rPr>
                <w:lang w:eastAsia="ja-JP"/>
              </w:rPr>
            </w:pPr>
            <w:r w:rsidRPr="0046134B">
              <w:rPr>
                <w:rFonts w:hint="eastAsia"/>
                <w:lang w:eastAsia="ja-JP"/>
              </w:rPr>
              <w:t>Sony</w:t>
            </w:r>
          </w:p>
        </w:tc>
        <w:tc>
          <w:tcPr>
            <w:tcW w:w="627" w:type="pct"/>
          </w:tcPr>
          <w:p w14:paraId="07B9FA7C" w14:textId="77777777" w:rsidR="00FA5274" w:rsidRPr="0046134B" w:rsidRDefault="00FA5274" w:rsidP="00687EF8">
            <w:pPr>
              <w:rPr>
                <w:lang w:eastAsia="ja-JP"/>
              </w:rPr>
            </w:pPr>
          </w:p>
        </w:tc>
      </w:tr>
      <w:tr w:rsidR="00FA5274" w:rsidRPr="0046134B" w14:paraId="24A41E37" w14:textId="77777777" w:rsidTr="00687EF8">
        <w:tc>
          <w:tcPr>
            <w:tcW w:w="511" w:type="pct"/>
          </w:tcPr>
          <w:p w14:paraId="7E13205E" w14:textId="77777777" w:rsidR="00FA5274" w:rsidRPr="0046134B" w:rsidRDefault="00FA5274" w:rsidP="00687EF8">
            <w:pPr>
              <w:rPr>
                <w:lang w:eastAsia="ja-JP"/>
              </w:rPr>
            </w:pPr>
          </w:p>
        </w:tc>
        <w:tc>
          <w:tcPr>
            <w:tcW w:w="390" w:type="pct"/>
          </w:tcPr>
          <w:p w14:paraId="3ECDA8DD" w14:textId="77777777" w:rsidR="00FA5274" w:rsidRPr="0046134B" w:rsidRDefault="00FA5274" w:rsidP="00687EF8">
            <w:pPr>
              <w:rPr>
                <w:lang w:eastAsia="ja-JP"/>
              </w:rPr>
            </w:pPr>
          </w:p>
        </w:tc>
        <w:tc>
          <w:tcPr>
            <w:tcW w:w="748" w:type="pct"/>
          </w:tcPr>
          <w:p w14:paraId="72D403B8" w14:textId="77777777" w:rsidR="00FA5274" w:rsidRPr="0046134B" w:rsidRDefault="00FA5274" w:rsidP="00687EF8">
            <w:pPr>
              <w:rPr>
                <w:lang w:eastAsia="ja-JP"/>
              </w:rPr>
            </w:pPr>
            <w:r w:rsidRPr="0046134B">
              <w:rPr>
                <w:rFonts w:hint="eastAsia"/>
                <w:lang w:eastAsia="ja-JP"/>
              </w:rPr>
              <w:t>Quantization</w:t>
            </w:r>
          </w:p>
        </w:tc>
        <w:tc>
          <w:tcPr>
            <w:tcW w:w="1469" w:type="pct"/>
          </w:tcPr>
          <w:p w14:paraId="4A9F9717" w14:textId="77777777" w:rsidR="00FA5274" w:rsidRPr="0046134B" w:rsidRDefault="00FA5274" w:rsidP="00687EF8">
            <w:pPr>
              <w:rPr>
                <w:lang w:eastAsia="ja-JP"/>
              </w:rPr>
            </w:pPr>
            <w:r w:rsidRPr="0046134B">
              <w:rPr>
                <w:lang w:eastAsia="ja-JP"/>
              </w:rPr>
              <w:t>S</w:t>
            </w:r>
            <w:r w:rsidRPr="0046134B">
              <w:rPr>
                <w:rFonts w:hint="eastAsia"/>
                <w:lang w:eastAsia="ja-JP"/>
              </w:rPr>
              <w:t>caling list</w:t>
            </w:r>
          </w:p>
        </w:tc>
        <w:tc>
          <w:tcPr>
            <w:tcW w:w="784" w:type="pct"/>
          </w:tcPr>
          <w:p w14:paraId="677420C0" w14:textId="77777777" w:rsidR="00FA5274" w:rsidRPr="0046134B" w:rsidRDefault="00FA5274" w:rsidP="00687EF8">
            <w:pPr>
              <w:rPr>
                <w:lang w:eastAsia="ja-JP"/>
              </w:rPr>
            </w:pPr>
            <w:r w:rsidRPr="0046134B">
              <w:rPr>
                <w:lang w:eastAsia="ja-JP"/>
              </w:rPr>
              <w:t>QMATRIX_A_RExt_Sony_1</w:t>
            </w:r>
          </w:p>
        </w:tc>
        <w:tc>
          <w:tcPr>
            <w:tcW w:w="471" w:type="pct"/>
          </w:tcPr>
          <w:p w14:paraId="6D1945F5" w14:textId="77777777" w:rsidR="00FA5274" w:rsidRPr="0046134B" w:rsidRDefault="00FA5274" w:rsidP="00687EF8">
            <w:pPr>
              <w:rPr>
                <w:lang w:eastAsia="ja-JP"/>
              </w:rPr>
            </w:pPr>
            <w:r w:rsidRPr="0046134B">
              <w:rPr>
                <w:rFonts w:hint="eastAsia"/>
                <w:lang w:eastAsia="ja-JP"/>
              </w:rPr>
              <w:t>Sony</w:t>
            </w:r>
          </w:p>
        </w:tc>
        <w:tc>
          <w:tcPr>
            <w:tcW w:w="627" w:type="pct"/>
          </w:tcPr>
          <w:p w14:paraId="7D9DAA88" w14:textId="77777777" w:rsidR="00FA5274" w:rsidRPr="0046134B" w:rsidRDefault="00FA5274" w:rsidP="00687EF8">
            <w:pPr>
              <w:rPr>
                <w:lang w:eastAsia="ja-JP"/>
              </w:rPr>
            </w:pPr>
            <w:proofErr w:type="gramStart"/>
            <w:r w:rsidRPr="0046134B">
              <w:rPr>
                <w:rFonts w:hint="eastAsia"/>
                <w:lang w:eastAsia="ja-JP"/>
              </w:rPr>
              <w:t>Sony ?</w:t>
            </w:r>
            <w:proofErr w:type="gramEnd"/>
          </w:p>
        </w:tc>
      </w:tr>
      <w:tr w:rsidR="00FA5274" w:rsidRPr="0046134B" w14:paraId="2D7BD504" w14:textId="77777777" w:rsidTr="00687EF8">
        <w:tc>
          <w:tcPr>
            <w:tcW w:w="511" w:type="pct"/>
          </w:tcPr>
          <w:p w14:paraId="4727F2BB" w14:textId="77777777" w:rsidR="00FA5274" w:rsidRPr="0046134B" w:rsidRDefault="00FA5274" w:rsidP="00687EF8">
            <w:pPr>
              <w:rPr>
                <w:lang w:eastAsia="ja-JP"/>
              </w:rPr>
            </w:pPr>
          </w:p>
        </w:tc>
        <w:tc>
          <w:tcPr>
            <w:tcW w:w="390" w:type="pct"/>
          </w:tcPr>
          <w:p w14:paraId="6297C619" w14:textId="77777777" w:rsidR="00FA5274" w:rsidRPr="0046134B" w:rsidRDefault="00FA5274" w:rsidP="00687EF8">
            <w:pPr>
              <w:rPr>
                <w:lang w:eastAsia="ja-JP"/>
              </w:rPr>
            </w:pPr>
          </w:p>
        </w:tc>
        <w:tc>
          <w:tcPr>
            <w:tcW w:w="748" w:type="pct"/>
          </w:tcPr>
          <w:p w14:paraId="7397A8F0" w14:textId="77777777" w:rsidR="00FA5274" w:rsidRPr="0046134B" w:rsidRDefault="00FA5274" w:rsidP="00687EF8">
            <w:pPr>
              <w:rPr>
                <w:lang w:eastAsia="ja-JP"/>
              </w:rPr>
            </w:pPr>
          </w:p>
        </w:tc>
        <w:tc>
          <w:tcPr>
            <w:tcW w:w="1469" w:type="pct"/>
          </w:tcPr>
          <w:p w14:paraId="1C38E2B2" w14:textId="77777777" w:rsidR="00FA5274" w:rsidRPr="0046134B" w:rsidRDefault="00FA5274" w:rsidP="00687EF8">
            <w:pPr>
              <w:rPr>
                <w:lang w:eastAsia="ja-JP"/>
              </w:rPr>
            </w:pPr>
            <w:proofErr w:type="spellStart"/>
            <w:r w:rsidRPr="0046134B">
              <w:rPr>
                <w:lang w:eastAsia="ja-JP"/>
              </w:rPr>
              <w:t>C</w:t>
            </w:r>
            <w:r w:rsidRPr="0046134B">
              <w:rPr>
                <w:rFonts w:hint="eastAsia"/>
                <w:lang w:eastAsia="ja-JP"/>
              </w:rPr>
              <w:t>hroma_qp_adjustment</w:t>
            </w:r>
            <w:proofErr w:type="spellEnd"/>
          </w:p>
        </w:tc>
        <w:tc>
          <w:tcPr>
            <w:tcW w:w="784" w:type="pct"/>
          </w:tcPr>
          <w:p w14:paraId="4D5D8288" w14:textId="77777777" w:rsidR="00FA5274" w:rsidRPr="0046134B" w:rsidRDefault="00FA5274" w:rsidP="00687EF8">
            <w:pPr>
              <w:rPr>
                <w:lang w:eastAsia="ja-JP"/>
              </w:rPr>
            </w:pPr>
            <w:r w:rsidRPr="0046134B">
              <w:rPr>
                <w:rFonts w:hint="eastAsia"/>
                <w:lang w:eastAsia="ja-JP"/>
              </w:rPr>
              <w:t>This feature is covered by other bitstreams</w:t>
            </w:r>
          </w:p>
        </w:tc>
        <w:tc>
          <w:tcPr>
            <w:tcW w:w="471" w:type="pct"/>
          </w:tcPr>
          <w:p w14:paraId="17657A45" w14:textId="77777777" w:rsidR="00FA5274" w:rsidRPr="0046134B" w:rsidRDefault="00FA5274" w:rsidP="00687EF8">
            <w:pPr>
              <w:rPr>
                <w:lang w:eastAsia="ja-JP"/>
              </w:rPr>
            </w:pPr>
            <w:r w:rsidRPr="0046134B">
              <w:rPr>
                <w:rFonts w:hint="eastAsia"/>
                <w:lang w:eastAsia="ja-JP"/>
              </w:rPr>
              <w:t>Black Berry</w:t>
            </w:r>
          </w:p>
        </w:tc>
        <w:tc>
          <w:tcPr>
            <w:tcW w:w="627" w:type="pct"/>
          </w:tcPr>
          <w:p w14:paraId="2B105AE5" w14:textId="77777777" w:rsidR="00FA5274" w:rsidRPr="0046134B" w:rsidRDefault="00FA5274" w:rsidP="00687EF8">
            <w:pPr>
              <w:rPr>
                <w:lang w:eastAsia="ja-JP"/>
              </w:rPr>
            </w:pPr>
            <w:r w:rsidRPr="0046134B">
              <w:rPr>
                <w:rFonts w:hint="eastAsia"/>
                <w:lang w:eastAsia="ja-JP"/>
              </w:rPr>
              <w:t xml:space="preserve">Black </w:t>
            </w:r>
            <w:proofErr w:type="gramStart"/>
            <w:r w:rsidRPr="0046134B">
              <w:rPr>
                <w:rFonts w:hint="eastAsia"/>
                <w:lang w:eastAsia="ja-JP"/>
              </w:rPr>
              <w:t>Berry ?</w:t>
            </w:r>
            <w:proofErr w:type="gramEnd"/>
            <w:r w:rsidRPr="0046134B">
              <w:rPr>
                <w:rFonts w:hint="eastAsia"/>
                <w:lang w:eastAsia="ja-JP"/>
              </w:rPr>
              <w:t xml:space="preserve"> </w:t>
            </w:r>
            <w:proofErr w:type="gramStart"/>
            <w:r w:rsidRPr="0046134B">
              <w:rPr>
                <w:rFonts w:hint="eastAsia"/>
                <w:lang w:eastAsia="ja-JP"/>
              </w:rPr>
              <w:t>Apple ?</w:t>
            </w:r>
            <w:proofErr w:type="gramEnd"/>
          </w:p>
        </w:tc>
      </w:tr>
      <w:tr w:rsidR="00FA5274" w:rsidRPr="0046134B" w14:paraId="1F48A03E" w14:textId="77777777" w:rsidTr="00687EF8">
        <w:tc>
          <w:tcPr>
            <w:tcW w:w="511" w:type="pct"/>
          </w:tcPr>
          <w:p w14:paraId="02A7BB6C" w14:textId="77777777" w:rsidR="00FA5274" w:rsidRPr="0046134B" w:rsidRDefault="00FA5274" w:rsidP="00687EF8">
            <w:pPr>
              <w:rPr>
                <w:lang w:eastAsia="ja-JP"/>
              </w:rPr>
            </w:pPr>
            <w:r w:rsidRPr="0046134B">
              <w:rPr>
                <w:rFonts w:hint="eastAsia"/>
                <w:lang w:eastAsia="ja-JP"/>
              </w:rPr>
              <w:t>4:2:2</w:t>
            </w:r>
          </w:p>
        </w:tc>
        <w:tc>
          <w:tcPr>
            <w:tcW w:w="390" w:type="pct"/>
          </w:tcPr>
          <w:p w14:paraId="77CDBDDA" w14:textId="77777777" w:rsidR="00FA5274" w:rsidRPr="0046134B" w:rsidRDefault="00FA5274" w:rsidP="00687EF8">
            <w:pPr>
              <w:rPr>
                <w:lang w:eastAsia="ja-JP"/>
              </w:rPr>
            </w:pPr>
          </w:p>
        </w:tc>
        <w:tc>
          <w:tcPr>
            <w:tcW w:w="748" w:type="pct"/>
          </w:tcPr>
          <w:p w14:paraId="2AF94710" w14:textId="77777777" w:rsidR="00FA5274" w:rsidRPr="0046134B" w:rsidRDefault="00FA5274" w:rsidP="00687EF8">
            <w:pPr>
              <w:rPr>
                <w:lang w:eastAsia="ja-JP"/>
              </w:rPr>
            </w:pPr>
            <w:r w:rsidRPr="0046134B">
              <w:rPr>
                <w:rFonts w:hint="eastAsia"/>
                <w:lang w:eastAsia="ja-JP"/>
              </w:rPr>
              <w:t>Loop filter</w:t>
            </w:r>
          </w:p>
        </w:tc>
        <w:tc>
          <w:tcPr>
            <w:tcW w:w="1469" w:type="pct"/>
          </w:tcPr>
          <w:p w14:paraId="38280CC0" w14:textId="77777777" w:rsidR="00FA5274" w:rsidRPr="0046134B" w:rsidRDefault="00FA5274" w:rsidP="00687EF8">
            <w:pPr>
              <w:rPr>
                <w:lang w:eastAsia="ja-JP"/>
              </w:rPr>
            </w:pPr>
            <w:r w:rsidRPr="0046134B">
              <w:rPr>
                <w:rFonts w:hint="eastAsia"/>
                <w:lang w:eastAsia="ja-JP"/>
              </w:rPr>
              <w:t>Deblocking</w:t>
            </w:r>
          </w:p>
        </w:tc>
        <w:tc>
          <w:tcPr>
            <w:tcW w:w="784" w:type="pct"/>
          </w:tcPr>
          <w:p w14:paraId="737DF6B7" w14:textId="77777777" w:rsidR="00FA5274" w:rsidRPr="0046134B" w:rsidRDefault="00FA5274" w:rsidP="00687EF8">
            <w:pPr>
              <w:rPr>
                <w:lang w:eastAsia="ja-JP"/>
              </w:rPr>
            </w:pPr>
            <w:r w:rsidRPr="0046134B">
              <w:rPr>
                <w:rFonts w:hint="eastAsia"/>
                <w:lang w:eastAsia="ja-JP"/>
              </w:rPr>
              <w:t>This feature is covered by other bitstreams</w:t>
            </w:r>
          </w:p>
        </w:tc>
        <w:tc>
          <w:tcPr>
            <w:tcW w:w="471" w:type="pct"/>
          </w:tcPr>
          <w:p w14:paraId="426EC9EF" w14:textId="77777777" w:rsidR="00FA5274" w:rsidRPr="0046134B" w:rsidRDefault="00FA5274" w:rsidP="00687EF8">
            <w:pPr>
              <w:rPr>
                <w:lang w:eastAsia="ja-JP"/>
              </w:rPr>
            </w:pPr>
          </w:p>
        </w:tc>
        <w:tc>
          <w:tcPr>
            <w:tcW w:w="627" w:type="pct"/>
          </w:tcPr>
          <w:p w14:paraId="2F45AE9E" w14:textId="77777777" w:rsidR="00FA5274" w:rsidRPr="0046134B" w:rsidRDefault="00FA5274" w:rsidP="00687EF8">
            <w:pPr>
              <w:rPr>
                <w:lang w:eastAsia="ja-JP"/>
              </w:rPr>
            </w:pPr>
            <w:r w:rsidRPr="0046134B">
              <w:rPr>
                <w:rFonts w:hint="eastAsia"/>
                <w:lang w:eastAsia="ja-JP"/>
              </w:rPr>
              <w:t>?</w:t>
            </w:r>
          </w:p>
        </w:tc>
      </w:tr>
      <w:tr w:rsidR="00FA5274" w:rsidRPr="0046134B" w14:paraId="533ADC07" w14:textId="77777777" w:rsidTr="00687EF8">
        <w:tc>
          <w:tcPr>
            <w:tcW w:w="511" w:type="pct"/>
          </w:tcPr>
          <w:p w14:paraId="403830E2" w14:textId="77777777" w:rsidR="00FA5274" w:rsidRPr="0046134B" w:rsidRDefault="00FA5274" w:rsidP="00687EF8">
            <w:pPr>
              <w:rPr>
                <w:lang w:eastAsia="ja-JP"/>
              </w:rPr>
            </w:pPr>
          </w:p>
        </w:tc>
        <w:tc>
          <w:tcPr>
            <w:tcW w:w="390" w:type="pct"/>
          </w:tcPr>
          <w:p w14:paraId="46B81715" w14:textId="77777777" w:rsidR="00FA5274" w:rsidRPr="0046134B" w:rsidRDefault="00FA5274" w:rsidP="00687EF8">
            <w:pPr>
              <w:rPr>
                <w:lang w:eastAsia="ja-JP"/>
              </w:rPr>
            </w:pPr>
          </w:p>
        </w:tc>
        <w:tc>
          <w:tcPr>
            <w:tcW w:w="748" w:type="pct"/>
          </w:tcPr>
          <w:p w14:paraId="1F5A5753" w14:textId="77777777" w:rsidR="00FA5274" w:rsidRPr="0046134B" w:rsidRDefault="00FA5274" w:rsidP="00687EF8">
            <w:pPr>
              <w:rPr>
                <w:lang w:eastAsia="ja-JP"/>
              </w:rPr>
            </w:pPr>
          </w:p>
        </w:tc>
        <w:tc>
          <w:tcPr>
            <w:tcW w:w="1469" w:type="pct"/>
          </w:tcPr>
          <w:p w14:paraId="67D4C4B2" w14:textId="77777777" w:rsidR="00FA5274" w:rsidRPr="0046134B" w:rsidRDefault="00FA5274" w:rsidP="00687EF8">
            <w:pPr>
              <w:rPr>
                <w:lang w:eastAsia="ja-JP"/>
              </w:rPr>
            </w:pPr>
            <w:r w:rsidRPr="0046134B">
              <w:rPr>
                <w:rFonts w:hint="eastAsia"/>
                <w:lang w:eastAsia="ja-JP"/>
              </w:rPr>
              <w:t>SAO</w:t>
            </w:r>
          </w:p>
        </w:tc>
        <w:tc>
          <w:tcPr>
            <w:tcW w:w="784" w:type="pct"/>
          </w:tcPr>
          <w:p w14:paraId="688ACDAF" w14:textId="77777777" w:rsidR="00FA5274" w:rsidRPr="0046134B" w:rsidRDefault="00FA5274" w:rsidP="00687EF8">
            <w:pPr>
              <w:rPr>
                <w:lang w:eastAsia="ja-JP"/>
              </w:rPr>
            </w:pPr>
            <w:r w:rsidRPr="0046134B">
              <w:rPr>
                <w:lang w:eastAsia="ja-JP"/>
              </w:rPr>
              <w:t>SAO_A_RExt_MediaTek_1</w:t>
            </w:r>
          </w:p>
        </w:tc>
        <w:tc>
          <w:tcPr>
            <w:tcW w:w="471" w:type="pct"/>
          </w:tcPr>
          <w:p w14:paraId="3001976E" w14:textId="77777777" w:rsidR="00FA5274" w:rsidRPr="0046134B" w:rsidRDefault="00FA5274" w:rsidP="00687EF8">
            <w:pPr>
              <w:rPr>
                <w:lang w:eastAsia="ja-JP"/>
              </w:rPr>
            </w:pPr>
            <w:r w:rsidRPr="0046134B">
              <w:rPr>
                <w:rFonts w:hint="eastAsia"/>
                <w:lang w:eastAsia="ja-JP"/>
              </w:rPr>
              <w:t>Media Tek</w:t>
            </w:r>
          </w:p>
        </w:tc>
        <w:tc>
          <w:tcPr>
            <w:tcW w:w="627" w:type="pct"/>
          </w:tcPr>
          <w:p w14:paraId="481B1D2B" w14:textId="77777777" w:rsidR="00FA5274" w:rsidRPr="0046134B" w:rsidRDefault="00FA5274" w:rsidP="00687EF8">
            <w:pPr>
              <w:rPr>
                <w:lang w:eastAsia="ja-JP"/>
              </w:rPr>
            </w:pPr>
            <w:proofErr w:type="gramStart"/>
            <w:r w:rsidRPr="0046134B">
              <w:rPr>
                <w:rFonts w:hint="eastAsia"/>
                <w:lang w:eastAsia="ja-JP"/>
              </w:rPr>
              <w:t>Samsung ?</w:t>
            </w:r>
            <w:proofErr w:type="gramEnd"/>
            <w:r w:rsidRPr="0046134B">
              <w:rPr>
                <w:rFonts w:hint="eastAsia"/>
                <w:lang w:eastAsia="ja-JP"/>
              </w:rPr>
              <w:t xml:space="preserve"> Media </w:t>
            </w:r>
            <w:proofErr w:type="gramStart"/>
            <w:r w:rsidRPr="0046134B">
              <w:rPr>
                <w:rFonts w:hint="eastAsia"/>
                <w:lang w:eastAsia="ja-JP"/>
              </w:rPr>
              <w:t>Tek ?</w:t>
            </w:r>
            <w:proofErr w:type="gramEnd"/>
          </w:p>
        </w:tc>
      </w:tr>
      <w:tr w:rsidR="00FA5274" w:rsidRPr="0046134B" w14:paraId="339B7396" w14:textId="77777777" w:rsidTr="00687EF8">
        <w:tc>
          <w:tcPr>
            <w:tcW w:w="511" w:type="pct"/>
          </w:tcPr>
          <w:p w14:paraId="1417D77B" w14:textId="77777777" w:rsidR="00FA5274" w:rsidRPr="0046134B" w:rsidRDefault="00FA5274" w:rsidP="00687EF8">
            <w:pPr>
              <w:rPr>
                <w:lang w:eastAsia="ja-JP"/>
              </w:rPr>
            </w:pPr>
          </w:p>
        </w:tc>
        <w:tc>
          <w:tcPr>
            <w:tcW w:w="390" w:type="pct"/>
          </w:tcPr>
          <w:p w14:paraId="71B2427A" w14:textId="77777777" w:rsidR="00FA5274" w:rsidRPr="0046134B" w:rsidRDefault="00FA5274" w:rsidP="00687EF8">
            <w:pPr>
              <w:rPr>
                <w:lang w:eastAsia="ja-JP"/>
              </w:rPr>
            </w:pPr>
          </w:p>
        </w:tc>
        <w:tc>
          <w:tcPr>
            <w:tcW w:w="748" w:type="pct"/>
          </w:tcPr>
          <w:p w14:paraId="5EAD3662" w14:textId="77777777" w:rsidR="00FA5274" w:rsidRPr="0046134B" w:rsidRDefault="00FA5274" w:rsidP="00687EF8">
            <w:pPr>
              <w:rPr>
                <w:lang w:eastAsia="ja-JP"/>
              </w:rPr>
            </w:pPr>
            <w:r w:rsidRPr="0046134B">
              <w:rPr>
                <w:rFonts w:hint="eastAsia"/>
                <w:lang w:eastAsia="ja-JP"/>
              </w:rPr>
              <w:t>Entropy coding</w:t>
            </w:r>
          </w:p>
        </w:tc>
        <w:tc>
          <w:tcPr>
            <w:tcW w:w="1469" w:type="pct"/>
          </w:tcPr>
          <w:p w14:paraId="360C3561" w14:textId="77777777" w:rsidR="00FA5274" w:rsidRPr="0046134B" w:rsidRDefault="00FA5274" w:rsidP="00687EF8">
            <w:pPr>
              <w:rPr>
                <w:lang w:eastAsia="ja-JP"/>
              </w:rPr>
            </w:pPr>
            <w:r w:rsidRPr="0046134B">
              <w:rPr>
                <w:rFonts w:hint="eastAsia"/>
                <w:lang w:eastAsia="ja-JP"/>
              </w:rPr>
              <w:t xml:space="preserve">Rice </w:t>
            </w:r>
            <w:r w:rsidRPr="0046134B">
              <w:rPr>
                <w:lang w:eastAsia="ja-JP"/>
              </w:rPr>
              <w:t>parameter</w:t>
            </w:r>
            <w:r w:rsidRPr="0046134B">
              <w:rPr>
                <w:rFonts w:hint="eastAsia"/>
                <w:lang w:eastAsia="ja-JP"/>
              </w:rPr>
              <w:t xml:space="preserve"> initialization</w:t>
            </w:r>
          </w:p>
        </w:tc>
        <w:tc>
          <w:tcPr>
            <w:tcW w:w="784" w:type="pct"/>
          </w:tcPr>
          <w:p w14:paraId="0D6893AC" w14:textId="77777777" w:rsidR="00FA5274" w:rsidRPr="0046134B" w:rsidRDefault="00FA5274" w:rsidP="00687EF8">
            <w:pPr>
              <w:rPr>
                <w:lang w:eastAsia="ja-JP"/>
              </w:rPr>
            </w:pPr>
            <w:r w:rsidRPr="0046134B">
              <w:rPr>
                <w:rFonts w:hint="eastAsia"/>
                <w:lang w:eastAsia="ja-JP"/>
              </w:rPr>
              <w:t>??</w:t>
            </w:r>
          </w:p>
        </w:tc>
        <w:tc>
          <w:tcPr>
            <w:tcW w:w="471" w:type="pct"/>
          </w:tcPr>
          <w:p w14:paraId="7FF5E142" w14:textId="77777777" w:rsidR="00FA5274" w:rsidRPr="0046134B" w:rsidRDefault="00FA5274" w:rsidP="00687EF8">
            <w:pPr>
              <w:rPr>
                <w:lang w:eastAsia="ja-JP"/>
              </w:rPr>
            </w:pPr>
            <w:r w:rsidRPr="0046134B">
              <w:rPr>
                <w:rFonts w:hint="eastAsia"/>
                <w:lang w:eastAsia="ja-JP"/>
              </w:rPr>
              <w:t>Qualcomm</w:t>
            </w:r>
          </w:p>
        </w:tc>
        <w:tc>
          <w:tcPr>
            <w:tcW w:w="627" w:type="pct"/>
          </w:tcPr>
          <w:p w14:paraId="16CF8E86" w14:textId="77777777" w:rsidR="00FA5274" w:rsidRPr="0046134B" w:rsidRDefault="00FA5274" w:rsidP="00687EF8">
            <w:pPr>
              <w:rPr>
                <w:lang w:eastAsia="ja-JP"/>
              </w:rPr>
            </w:pPr>
            <w:r w:rsidRPr="0046134B">
              <w:rPr>
                <w:lang w:eastAsia="ja-JP"/>
              </w:rPr>
              <w:t>Qualcomm</w:t>
            </w:r>
            <w:r w:rsidRPr="0046134B">
              <w:rPr>
                <w:rFonts w:hint="eastAsia"/>
                <w:lang w:eastAsia="ja-JP"/>
              </w:rPr>
              <w:t xml:space="preserve">, </w:t>
            </w:r>
            <w:proofErr w:type="gramStart"/>
            <w:r w:rsidRPr="0046134B">
              <w:rPr>
                <w:rFonts w:hint="eastAsia"/>
                <w:lang w:eastAsia="ja-JP"/>
              </w:rPr>
              <w:t>Sony ?</w:t>
            </w:r>
            <w:proofErr w:type="gramEnd"/>
          </w:p>
        </w:tc>
      </w:tr>
      <w:tr w:rsidR="00FA5274" w:rsidRPr="0046134B" w14:paraId="0E49B8AB" w14:textId="77777777" w:rsidTr="00687EF8">
        <w:tc>
          <w:tcPr>
            <w:tcW w:w="511" w:type="pct"/>
          </w:tcPr>
          <w:p w14:paraId="6DAE1137" w14:textId="77777777" w:rsidR="00FA5274" w:rsidRPr="0046134B" w:rsidRDefault="00FA5274" w:rsidP="00687EF8">
            <w:pPr>
              <w:rPr>
                <w:lang w:eastAsia="ja-JP"/>
              </w:rPr>
            </w:pPr>
          </w:p>
        </w:tc>
        <w:tc>
          <w:tcPr>
            <w:tcW w:w="390" w:type="pct"/>
          </w:tcPr>
          <w:p w14:paraId="49D74F02" w14:textId="77777777" w:rsidR="00FA5274" w:rsidRPr="0046134B" w:rsidRDefault="00FA5274" w:rsidP="00687EF8">
            <w:pPr>
              <w:rPr>
                <w:lang w:eastAsia="ja-JP"/>
              </w:rPr>
            </w:pPr>
          </w:p>
        </w:tc>
        <w:tc>
          <w:tcPr>
            <w:tcW w:w="748" w:type="pct"/>
          </w:tcPr>
          <w:p w14:paraId="63FEEC72" w14:textId="77777777" w:rsidR="00FA5274" w:rsidRPr="0046134B" w:rsidRDefault="00FA5274" w:rsidP="00687EF8">
            <w:pPr>
              <w:rPr>
                <w:lang w:eastAsia="ja-JP"/>
              </w:rPr>
            </w:pPr>
          </w:p>
        </w:tc>
        <w:tc>
          <w:tcPr>
            <w:tcW w:w="1469" w:type="pct"/>
          </w:tcPr>
          <w:p w14:paraId="45C1C0C2" w14:textId="77777777" w:rsidR="00FA5274" w:rsidRPr="0046134B" w:rsidRDefault="00FA5274" w:rsidP="00687EF8">
            <w:pPr>
              <w:rPr>
                <w:lang w:eastAsia="ja-JP"/>
              </w:rPr>
            </w:pPr>
            <w:r w:rsidRPr="0046134B">
              <w:rPr>
                <w:rFonts w:hint="eastAsia"/>
                <w:lang w:eastAsia="ja-JP"/>
              </w:rPr>
              <w:t>P</w:t>
            </w:r>
            <w:r w:rsidRPr="0046134B">
              <w:rPr>
                <w:lang w:eastAsia="ja-JP"/>
              </w:rPr>
              <w:t>ersistent Rice parameter tool</w:t>
            </w:r>
          </w:p>
        </w:tc>
        <w:tc>
          <w:tcPr>
            <w:tcW w:w="784" w:type="pct"/>
          </w:tcPr>
          <w:p w14:paraId="350CA92B" w14:textId="77777777" w:rsidR="00FA5274" w:rsidRPr="0046134B" w:rsidRDefault="00FA5274" w:rsidP="00687EF8">
            <w:pPr>
              <w:rPr>
                <w:lang w:eastAsia="ja-JP"/>
              </w:rPr>
            </w:pPr>
            <w:r w:rsidRPr="0046134B">
              <w:rPr>
                <w:lang w:eastAsia="ja-JP"/>
              </w:rPr>
              <w:t>PERSIST_RPARAM_A_RExt_Sony_</w:t>
            </w:r>
            <w:r w:rsidRPr="0046134B">
              <w:rPr>
                <w:rFonts w:hint="eastAsia"/>
                <w:lang w:eastAsia="ja-JP"/>
              </w:rPr>
              <w:t>2</w:t>
            </w:r>
          </w:p>
        </w:tc>
        <w:tc>
          <w:tcPr>
            <w:tcW w:w="471" w:type="pct"/>
          </w:tcPr>
          <w:p w14:paraId="41C2B688" w14:textId="77777777" w:rsidR="00FA5274" w:rsidRPr="0046134B" w:rsidRDefault="00FA5274" w:rsidP="00687EF8">
            <w:pPr>
              <w:rPr>
                <w:lang w:eastAsia="ja-JP"/>
              </w:rPr>
            </w:pPr>
            <w:r w:rsidRPr="0046134B">
              <w:rPr>
                <w:rFonts w:hint="eastAsia"/>
                <w:lang w:eastAsia="ja-JP"/>
              </w:rPr>
              <w:t>Sony</w:t>
            </w:r>
          </w:p>
        </w:tc>
        <w:tc>
          <w:tcPr>
            <w:tcW w:w="627" w:type="pct"/>
          </w:tcPr>
          <w:p w14:paraId="65E14610" w14:textId="77777777" w:rsidR="00FA5274" w:rsidRPr="0046134B" w:rsidRDefault="00FA5274" w:rsidP="00687EF8">
            <w:pPr>
              <w:rPr>
                <w:lang w:eastAsia="ja-JP"/>
              </w:rPr>
            </w:pPr>
          </w:p>
        </w:tc>
      </w:tr>
      <w:tr w:rsidR="00FA5274" w:rsidRPr="0046134B" w14:paraId="189340A0" w14:textId="77777777" w:rsidTr="00687EF8">
        <w:tc>
          <w:tcPr>
            <w:tcW w:w="511" w:type="pct"/>
          </w:tcPr>
          <w:p w14:paraId="3D3E3E54" w14:textId="77777777" w:rsidR="00FA5274" w:rsidRPr="0046134B" w:rsidRDefault="00FA5274" w:rsidP="00687EF8">
            <w:pPr>
              <w:rPr>
                <w:lang w:eastAsia="ja-JP"/>
              </w:rPr>
            </w:pPr>
          </w:p>
        </w:tc>
        <w:tc>
          <w:tcPr>
            <w:tcW w:w="390" w:type="pct"/>
          </w:tcPr>
          <w:p w14:paraId="17E9FDED" w14:textId="77777777" w:rsidR="00FA5274" w:rsidRPr="0046134B" w:rsidRDefault="00FA5274" w:rsidP="00687EF8">
            <w:pPr>
              <w:rPr>
                <w:lang w:eastAsia="ja-JP"/>
              </w:rPr>
            </w:pPr>
          </w:p>
        </w:tc>
        <w:tc>
          <w:tcPr>
            <w:tcW w:w="748" w:type="pct"/>
          </w:tcPr>
          <w:p w14:paraId="06BF25AC" w14:textId="77777777" w:rsidR="00FA5274" w:rsidRPr="0046134B" w:rsidRDefault="00FA5274" w:rsidP="00687EF8">
            <w:pPr>
              <w:rPr>
                <w:lang w:eastAsia="ja-JP"/>
              </w:rPr>
            </w:pPr>
          </w:p>
        </w:tc>
        <w:tc>
          <w:tcPr>
            <w:tcW w:w="1469" w:type="pct"/>
          </w:tcPr>
          <w:p w14:paraId="6E14F047" w14:textId="77777777" w:rsidR="00FA5274" w:rsidRPr="0046134B" w:rsidRDefault="00FA5274" w:rsidP="00687EF8">
            <w:pPr>
              <w:rPr>
                <w:lang w:eastAsia="ja-JP"/>
              </w:rPr>
            </w:pPr>
            <w:r w:rsidRPr="0046134B">
              <w:rPr>
                <w:rFonts w:hint="eastAsia"/>
                <w:lang w:eastAsia="ja-JP"/>
              </w:rPr>
              <w:t>CABAC bypass alignment</w:t>
            </w:r>
          </w:p>
        </w:tc>
        <w:tc>
          <w:tcPr>
            <w:tcW w:w="784" w:type="pct"/>
          </w:tcPr>
          <w:p w14:paraId="3452C7DC" w14:textId="77777777" w:rsidR="00FA5274" w:rsidRPr="0046134B" w:rsidRDefault="00FA5274" w:rsidP="00687EF8">
            <w:pPr>
              <w:rPr>
                <w:lang w:eastAsia="ja-JP"/>
              </w:rPr>
            </w:pPr>
            <w:r w:rsidRPr="0046134B">
              <w:rPr>
                <w:rFonts w:hint="eastAsia"/>
                <w:lang w:eastAsia="ja-JP"/>
              </w:rPr>
              <w:t>This feature is covered by other bitstreams</w:t>
            </w:r>
          </w:p>
        </w:tc>
        <w:tc>
          <w:tcPr>
            <w:tcW w:w="471" w:type="pct"/>
          </w:tcPr>
          <w:p w14:paraId="66CA0455" w14:textId="77777777" w:rsidR="00FA5274" w:rsidRPr="0046134B" w:rsidRDefault="00FA5274" w:rsidP="00687EF8">
            <w:pPr>
              <w:rPr>
                <w:lang w:eastAsia="ja-JP"/>
              </w:rPr>
            </w:pPr>
            <w:r w:rsidRPr="0046134B">
              <w:rPr>
                <w:rFonts w:hint="eastAsia"/>
                <w:lang w:eastAsia="ja-JP"/>
              </w:rPr>
              <w:t>Sony</w:t>
            </w:r>
          </w:p>
        </w:tc>
        <w:tc>
          <w:tcPr>
            <w:tcW w:w="627" w:type="pct"/>
          </w:tcPr>
          <w:p w14:paraId="6F1520AB" w14:textId="77777777" w:rsidR="00FA5274" w:rsidRPr="0046134B" w:rsidRDefault="00FA5274" w:rsidP="00687EF8">
            <w:pPr>
              <w:rPr>
                <w:lang w:eastAsia="ja-JP"/>
              </w:rPr>
            </w:pPr>
            <w:proofErr w:type="spellStart"/>
            <w:proofErr w:type="gramStart"/>
            <w:r w:rsidRPr="0046134B">
              <w:rPr>
                <w:rFonts w:hint="eastAsia"/>
                <w:lang w:eastAsia="ja-JP"/>
              </w:rPr>
              <w:t>Qaulcomm</w:t>
            </w:r>
            <w:proofErr w:type="spellEnd"/>
            <w:r w:rsidRPr="0046134B">
              <w:rPr>
                <w:rFonts w:hint="eastAsia"/>
                <w:lang w:eastAsia="ja-JP"/>
              </w:rPr>
              <w:t xml:space="preserve"> ?</w:t>
            </w:r>
            <w:proofErr w:type="gramEnd"/>
            <w:r w:rsidRPr="0046134B">
              <w:rPr>
                <w:rFonts w:hint="eastAsia"/>
                <w:lang w:eastAsia="ja-JP"/>
              </w:rPr>
              <w:t xml:space="preserve"> </w:t>
            </w:r>
            <w:proofErr w:type="gramStart"/>
            <w:r w:rsidRPr="0046134B">
              <w:rPr>
                <w:rFonts w:hint="eastAsia"/>
                <w:lang w:eastAsia="ja-JP"/>
              </w:rPr>
              <w:t>Sony ?</w:t>
            </w:r>
            <w:proofErr w:type="gramEnd"/>
          </w:p>
        </w:tc>
      </w:tr>
      <w:tr w:rsidR="00FA5274" w:rsidRPr="0046134B" w14:paraId="2484DA42" w14:textId="77777777" w:rsidTr="00687EF8">
        <w:tc>
          <w:tcPr>
            <w:tcW w:w="511" w:type="pct"/>
          </w:tcPr>
          <w:p w14:paraId="64230161" w14:textId="77777777" w:rsidR="00FA5274" w:rsidRPr="0046134B" w:rsidRDefault="00FA5274" w:rsidP="00687EF8">
            <w:pPr>
              <w:rPr>
                <w:lang w:eastAsia="ja-JP"/>
              </w:rPr>
            </w:pPr>
            <w:r w:rsidRPr="0046134B">
              <w:rPr>
                <w:rFonts w:hint="eastAsia"/>
                <w:lang w:eastAsia="ja-JP"/>
              </w:rPr>
              <w:t>4:4:4</w:t>
            </w:r>
          </w:p>
        </w:tc>
        <w:tc>
          <w:tcPr>
            <w:tcW w:w="390" w:type="pct"/>
          </w:tcPr>
          <w:p w14:paraId="2DF8DC7A" w14:textId="77777777" w:rsidR="00FA5274" w:rsidRPr="0046134B" w:rsidRDefault="00FA5274" w:rsidP="00687EF8">
            <w:pPr>
              <w:rPr>
                <w:lang w:eastAsia="ja-JP"/>
              </w:rPr>
            </w:pPr>
            <w:r w:rsidRPr="0046134B">
              <w:rPr>
                <w:rFonts w:hint="eastAsia"/>
                <w:lang w:eastAsia="ja-JP"/>
              </w:rPr>
              <w:t>16</w:t>
            </w:r>
          </w:p>
        </w:tc>
        <w:tc>
          <w:tcPr>
            <w:tcW w:w="748" w:type="pct"/>
          </w:tcPr>
          <w:p w14:paraId="3F2EFFEC" w14:textId="77777777" w:rsidR="00FA5274" w:rsidRPr="0046134B" w:rsidRDefault="00FA5274" w:rsidP="00687EF8">
            <w:pPr>
              <w:rPr>
                <w:lang w:eastAsia="ja-JP"/>
              </w:rPr>
            </w:pPr>
            <w:r w:rsidRPr="0046134B">
              <w:rPr>
                <w:rFonts w:hint="eastAsia"/>
                <w:lang w:eastAsia="ja-JP"/>
              </w:rPr>
              <w:t>Precision</w:t>
            </w:r>
          </w:p>
        </w:tc>
        <w:tc>
          <w:tcPr>
            <w:tcW w:w="1469" w:type="pct"/>
          </w:tcPr>
          <w:p w14:paraId="091CE524" w14:textId="77777777" w:rsidR="00FA5274" w:rsidRPr="0046134B" w:rsidRDefault="00FA5274" w:rsidP="00687EF8">
            <w:pPr>
              <w:rPr>
                <w:lang w:eastAsia="ja-JP"/>
              </w:rPr>
            </w:pPr>
            <w:r w:rsidRPr="0046134B">
              <w:rPr>
                <w:rFonts w:hint="eastAsia"/>
                <w:lang w:eastAsia="ja-JP"/>
              </w:rPr>
              <w:t>Extended precision</w:t>
            </w:r>
          </w:p>
        </w:tc>
        <w:tc>
          <w:tcPr>
            <w:tcW w:w="784" w:type="pct"/>
          </w:tcPr>
          <w:p w14:paraId="348F58D7" w14:textId="77777777" w:rsidR="00FA5274" w:rsidRPr="0046134B" w:rsidRDefault="00FA5274" w:rsidP="00687EF8">
            <w:pPr>
              <w:rPr>
                <w:lang w:eastAsia="ja-JP"/>
              </w:rPr>
            </w:pPr>
            <w:r w:rsidRPr="0046134B">
              <w:rPr>
                <w:lang w:eastAsia="ja-JP"/>
              </w:rPr>
              <w:t>EXTPREC_HIGHTHROUGHPUT_444_16_INTRA_8BIT_RExt_Sony_1</w:t>
            </w:r>
          </w:p>
          <w:p w14:paraId="7A5003DF" w14:textId="77777777" w:rsidR="00FA5274" w:rsidRPr="0046134B" w:rsidRDefault="00FA5274" w:rsidP="00687EF8">
            <w:pPr>
              <w:rPr>
                <w:lang w:eastAsia="ja-JP"/>
              </w:rPr>
            </w:pPr>
            <w:r w:rsidRPr="0046134B">
              <w:rPr>
                <w:lang w:eastAsia="ja-JP"/>
              </w:rPr>
              <w:t>EXTPREC_HIGHTHROUGHPUT_4</w:t>
            </w:r>
            <w:r w:rsidRPr="0046134B">
              <w:rPr>
                <w:lang w:eastAsia="ja-JP"/>
              </w:rPr>
              <w:lastRenderedPageBreak/>
              <w:t>44_16_INTRA_10BIT_RExt_Sony_1</w:t>
            </w:r>
          </w:p>
          <w:p w14:paraId="6AB1850F" w14:textId="77777777" w:rsidR="00FA5274" w:rsidRPr="0046134B" w:rsidRDefault="00FA5274" w:rsidP="00687EF8">
            <w:pPr>
              <w:rPr>
                <w:lang w:eastAsia="ja-JP"/>
              </w:rPr>
            </w:pPr>
            <w:r w:rsidRPr="0046134B">
              <w:rPr>
                <w:lang w:eastAsia="ja-JP"/>
              </w:rPr>
              <w:t>EXTPREC_HIGHTHROUGHPUT_444_16_INTRA_12BIT_RExt_Sony_1</w:t>
            </w:r>
          </w:p>
          <w:p w14:paraId="374A84D0" w14:textId="77777777" w:rsidR="00FA5274" w:rsidRPr="0046134B" w:rsidRDefault="00FA5274" w:rsidP="00687EF8">
            <w:pPr>
              <w:rPr>
                <w:lang w:eastAsia="ja-JP"/>
              </w:rPr>
            </w:pPr>
            <w:r w:rsidRPr="0046134B">
              <w:rPr>
                <w:lang w:eastAsia="ja-JP"/>
              </w:rPr>
              <w:t>EXTPREC_HIGHTHROUGHPUT_444_16_INTRA_16BIT_RExt_Sony_1</w:t>
            </w:r>
          </w:p>
          <w:p w14:paraId="40D5FCC6" w14:textId="77777777" w:rsidR="00FA5274" w:rsidRPr="0046134B" w:rsidRDefault="00FA5274" w:rsidP="00687EF8">
            <w:pPr>
              <w:rPr>
                <w:lang w:eastAsia="ja-JP"/>
              </w:rPr>
            </w:pPr>
            <w:r w:rsidRPr="0046134B">
              <w:rPr>
                <w:lang w:eastAsia="ja-JP"/>
              </w:rPr>
              <w:t>EXTPREC_MAIN_444_16_INTRA_8BIT_RExt_Sony_1</w:t>
            </w:r>
          </w:p>
          <w:p w14:paraId="6C4F1045" w14:textId="77777777" w:rsidR="00FA5274" w:rsidRPr="0046134B" w:rsidRDefault="00FA5274" w:rsidP="00687EF8">
            <w:pPr>
              <w:rPr>
                <w:lang w:eastAsia="ja-JP"/>
              </w:rPr>
            </w:pPr>
            <w:r w:rsidRPr="0046134B">
              <w:rPr>
                <w:lang w:eastAsia="ja-JP"/>
              </w:rPr>
              <w:t>EXTPREC_MAIN_444_16_INTRA_10BIT_RExt_Sony_1</w:t>
            </w:r>
          </w:p>
          <w:p w14:paraId="303006D3" w14:textId="77777777" w:rsidR="00FA5274" w:rsidRPr="0046134B" w:rsidRDefault="00FA5274" w:rsidP="00687EF8">
            <w:pPr>
              <w:rPr>
                <w:lang w:eastAsia="ja-JP"/>
              </w:rPr>
            </w:pPr>
            <w:r w:rsidRPr="0046134B">
              <w:rPr>
                <w:lang w:eastAsia="ja-JP"/>
              </w:rPr>
              <w:t>EXTPREC_MAIN_444_16_INTRA_12BIT_RExt_Sony_1</w:t>
            </w:r>
          </w:p>
          <w:p w14:paraId="3D82ABBD" w14:textId="77777777" w:rsidR="00FA5274" w:rsidRPr="0046134B" w:rsidRDefault="00FA5274" w:rsidP="00687EF8">
            <w:pPr>
              <w:rPr>
                <w:lang w:eastAsia="ja-JP"/>
              </w:rPr>
            </w:pPr>
            <w:r w:rsidRPr="0046134B">
              <w:rPr>
                <w:lang w:eastAsia="ja-JP"/>
              </w:rPr>
              <w:t>EXTPREC_MAIN_444_16_INTRA_16BIT_RExt_Sony_1</w:t>
            </w:r>
          </w:p>
        </w:tc>
        <w:tc>
          <w:tcPr>
            <w:tcW w:w="471" w:type="pct"/>
          </w:tcPr>
          <w:p w14:paraId="59033864" w14:textId="77777777" w:rsidR="00FA5274" w:rsidRPr="0046134B" w:rsidRDefault="00FA5274" w:rsidP="00687EF8">
            <w:pPr>
              <w:rPr>
                <w:lang w:eastAsia="ja-JP"/>
              </w:rPr>
            </w:pPr>
            <w:r w:rsidRPr="0046134B">
              <w:rPr>
                <w:rFonts w:hint="eastAsia"/>
                <w:lang w:eastAsia="ja-JP"/>
              </w:rPr>
              <w:lastRenderedPageBreak/>
              <w:t>Sony</w:t>
            </w:r>
          </w:p>
        </w:tc>
        <w:tc>
          <w:tcPr>
            <w:tcW w:w="627" w:type="pct"/>
          </w:tcPr>
          <w:p w14:paraId="6B974026" w14:textId="77777777" w:rsidR="00FA5274" w:rsidRPr="0046134B" w:rsidRDefault="00FA5274" w:rsidP="00687EF8">
            <w:pPr>
              <w:rPr>
                <w:lang w:eastAsia="ja-JP"/>
              </w:rPr>
            </w:pPr>
          </w:p>
        </w:tc>
      </w:tr>
      <w:tr w:rsidR="00FA5274" w:rsidRPr="0046134B" w14:paraId="478219C5" w14:textId="77777777" w:rsidTr="00687EF8">
        <w:tc>
          <w:tcPr>
            <w:tcW w:w="511" w:type="pct"/>
          </w:tcPr>
          <w:p w14:paraId="17B5D166" w14:textId="77777777" w:rsidR="00FA5274" w:rsidRPr="0046134B" w:rsidRDefault="00FA5274" w:rsidP="00687EF8">
            <w:pPr>
              <w:rPr>
                <w:lang w:eastAsia="ja-JP"/>
              </w:rPr>
            </w:pPr>
          </w:p>
        </w:tc>
        <w:tc>
          <w:tcPr>
            <w:tcW w:w="390" w:type="pct"/>
          </w:tcPr>
          <w:p w14:paraId="352EEB1B" w14:textId="77777777" w:rsidR="00FA5274" w:rsidRPr="0046134B" w:rsidRDefault="00FA5274" w:rsidP="00687EF8">
            <w:pPr>
              <w:rPr>
                <w:lang w:eastAsia="ja-JP"/>
              </w:rPr>
            </w:pPr>
          </w:p>
        </w:tc>
        <w:tc>
          <w:tcPr>
            <w:tcW w:w="748" w:type="pct"/>
          </w:tcPr>
          <w:p w14:paraId="63FE355C" w14:textId="77777777" w:rsidR="00FA5274" w:rsidRPr="0046134B" w:rsidRDefault="00FA5274" w:rsidP="00687EF8">
            <w:pPr>
              <w:rPr>
                <w:lang w:eastAsia="ja-JP"/>
              </w:rPr>
            </w:pPr>
            <w:r w:rsidRPr="0046134B">
              <w:rPr>
                <w:rFonts w:hint="eastAsia"/>
                <w:lang w:eastAsia="ja-JP"/>
              </w:rPr>
              <w:t>HL syntax</w:t>
            </w:r>
          </w:p>
        </w:tc>
        <w:tc>
          <w:tcPr>
            <w:tcW w:w="1469" w:type="pct"/>
          </w:tcPr>
          <w:p w14:paraId="2A52005C" w14:textId="77777777" w:rsidR="00FA5274" w:rsidRPr="0046134B" w:rsidRDefault="00FA5274" w:rsidP="00687EF8">
            <w:pPr>
              <w:rPr>
                <w:lang w:eastAsia="ja-JP"/>
              </w:rPr>
            </w:pPr>
          </w:p>
        </w:tc>
        <w:tc>
          <w:tcPr>
            <w:tcW w:w="784" w:type="pct"/>
          </w:tcPr>
          <w:p w14:paraId="26E49F84" w14:textId="77777777" w:rsidR="00FA5274" w:rsidRPr="0046134B" w:rsidRDefault="00FA5274" w:rsidP="00687EF8">
            <w:pPr>
              <w:rPr>
                <w:lang w:eastAsia="ja-JP"/>
              </w:rPr>
            </w:pPr>
          </w:p>
        </w:tc>
        <w:tc>
          <w:tcPr>
            <w:tcW w:w="471" w:type="pct"/>
          </w:tcPr>
          <w:p w14:paraId="2BC8597B" w14:textId="77777777" w:rsidR="00FA5274" w:rsidRPr="0046134B" w:rsidRDefault="00FA5274" w:rsidP="00687EF8">
            <w:pPr>
              <w:rPr>
                <w:lang w:eastAsia="ja-JP"/>
              </w:rPr>
            </w:pPr>
          </w:p>
        </w:tc>
        <w:tc>
          <w:tcPr>
            <w:tcW w:w="627" w:type="pct"/>
          </w:tcPr>
          <w:p w14:paraId="401D84F2" w14:textId="77777777" w:rsidR="00FA5274" w:rsidRPr="0046134B" w:rsidRDefault="00FA5274" w:rsidP="00687EF8">
            <w:pPr>
              <w:rPr>
                <w:lang w:eastAsia="ja-JP"/>
              </w:rPr>
            </w:pPr>
          </w:p>
        </w:tc>
      </w:tr>
      <w:tr w:rsidR="00FA5274" w:rsidRPr="0046134B" w14:paraId="5D150EC8" w14:textId="77777777" w:rsidTr="00687EF8">
        <w:tc>
          <w:tcPr>
            <w:tcW w:w="511" w:type="pct"/>
          </w:tcPr>
          <w:p w14:paraId="65237CF2" w14:textId="77777777" w:rsidR="00FA5274" w:rsidRPr="0046134B" w:rsidRDefault="00FA5274" w:rsidP="00687EF8">
            <w:pPr>
              <w:rPr>
                <w:lang w:eastAsia="ja-JP"/>
              </w:rPr>
            </w:pPr>
            <w:r w:rsidRPr="0046134B">
              <w:rPr>
                <w:rFonts w:hint="eastAsia"/>
                <w:lang w:eastAsia="ja-JP"/>
              </w:rPr>
              <w:t>4:2:2, 4:4:4</w:t>
            </w:r>
          </w:p>
        </w:tc>
        <w:tc>
          <w:tcPr>
            <w:tcW w:w="390" w:type="pct"/>
          </w:tcPr>
          <w:p w14:paraId="1D7D3CB6" w14:textId="77777777" w:rsidR="00FA5274" w:rsidRPr="0046134B" w:rsidRDefault="00FA5274" w:rsidP="00687EF8">
            <w:pPr>
              <w:rPr>
                <w:lang w:eastAsia="ja-JP"/>
              </w:rPr>
            </w:pPr>
            <w:r w:rsidRPr="0046134B">
              <w:rPr>
                <w:rFonts w:hint="eastAsia"/>
                <w:lang w:eastAsia="ja-JP"/>
              </w:rPr>
              <w:t>10, 12, 16</w:t>
            </w:r>
          </w:p>
        </w:tc>
        <w:tc>
          <w:tcPr>
            <w:tcW w:w="748" w:type="pct"/>
          </w:tcPr>
          <w:p w14:paraId="688EE210" w14:textId="77777777" w:rsidR="00FA5274" w:rsidRPr="0046134B" w:rsidRDefault="00FA5274" w:rsidP="00687EF8">
            <w:pPr>
              <w:rPr>
                <w:lang w:eastAsia="ja-JP"/>
              </w:rPr>
            </w:pPr>
            <w:r w:rsidRPr="0046134B">
              <w:rPr>
                <w:rFonts w:hint="eastAsia"/>
                <w:lang w:eastAsia="ja-JP"/>
              </w:rPr>
              <w:t>Others</w:t>
            </w:r>
          </w:p>
        </w:tc>
        <w:tc>
          <w:tcPr>
            <w:tcW w:w="1469" w:type="pct"/>
          </w:tcPr>
          <w:p w14:paraId="4C8378BF" w14:textId="77777777" w:rsidR="00FA5274" w:rsidRPr="0046134B" w:rsidRDefault="00FA5274" w:rsidP="00687EF8">
            <w:pPr>
              <w:rPr>
                <w:lang w:eastAsia="ja-JP"/>
              </w:rPr>
            </w:pPr>
            <w:r w:rsidRPr="0046134B">
              <w:rPr>
                <w:rFonts w:hint="eastAsia"/>
                <w:lang w:eastAsia="ja-JP"/>
              </w:rPr>
              <w:t>PCM</w:t>
            </w:r>
          </w:p>
        </w:tc>
        <w:tc>
          <w:tcPr>
            <w:tcW w:w="784" w:type="pct"/>
          </w:tcPr>
          <w:p w14:paraId="6ABC17AB" w14:textId="77777777" w:rsidR="00FA5274" w:rsidRPr="0046134B" w:rsidRDefault="00FA5274" w:rsidP="00687EF8">
            <w:pPr>
              <w:rPr>
                <w:lang w:eastAsia="ja-JP"/>
              </w:rPr>
            </w:pPr>
            <w:proofErr w:type="spellStart"/>
            <w:r w:rsidRPr="0046134B">
              <w:rPr>
                <w:lang w:eastAsia="ja-JP"/>
              </w:rPr>
              <w:t>IPCM_A_RExt_NEC</w:t>
            </w:r>
            <w:proofErr w:type="spellEnd"/>
          </w:p>
          <w:p w14:paraId="4CE4E49F" w14:textId="77777777" w:rsidR="00FA5274" w:rsidRPr="0046134B" w:rsidRDefault="00FA5274" w:rsidP="00687EF8">
            <w:pPr>
              <w:rPr>
                <w:lang w:eastAsia="ja-JP"/>
              </w:rPr>
            </w:pPr>
            <w:proofErr w:type="spellStart"/>
            <w:r w:rsidRPr="0046134B">
              <w:rPr>
                <w:lang w:eastAsia="ja-JP"/>
              </w:rPr>
              <w:t>IPCM_</w:t>
            </w:r>
            <w:r w:rsidRPr="0046134B">
              <w:rPr>
                <w:rFonts w:hint="eastAsia"/>
                <w:lang w:eastAsia="ja-JP"/>
              </w:rPr>
              <w:t>B</w:t>
            </w:r>
            <w:r w:rsidRPr="0046134B">
              <w:rPr>
                <w:lang w:eastAsia="ja-JP"/>
              </w:rPr>
              <w:t>_RExt_NEC</w:t>
            </w:r>
            <w:proofErr w:type="spellEnd"/>
          </w:p>
        </w:tc>
        <w:tc>
          <w:tcPr>
            <w:tcW w:w="471" w:type="pct"/>
          </w:tcPr>
          <w:p w14:paraId="04237804" w14:textId="77777777" w:rsidR="00FA5274" w:rsidRPr="0046134B" w:rsidRDefault="00FA5274" w:rsidP="00687EF8">
            <w:pPr>
              <w:rPr>
                <w:lang w:eastAsia="ja-JP"/>
              </w:rPr>
            </w:pPr>
            <w:r w:rsidRPr="0046134B">
              <w:rPr>
                <w:rFonts w:hint="eastAsia"/>
                <w:lang w:eastAsia="ja-JP"/>
              </w:rPr>
              <w:t>NEC</w:t>
            </w:r>
          </w:p>
        </w:tc>
        <w:tc>
          <w:tcPr>
            <w:tcW w:w="627" w:type="pct"/>
          </w:tcPr>
          <w:p w14:paraId="5FBFD32B" w14:textId="77777777" w:rsidR="00FA5274" w:rsidRPr="0046134B" w:rsidRDefault="00FA5274" w:rsidP="00687EF8">
            <w:pPr>
              <w:rPr>
                <w:lang w:eastAsia="ja-JP"/>
              </w:rPr>
            </w:pPr>
            <w:r w:rsidRPr="0046134B">
              <w:rPr>
                <w:rFonts w:hint="eastAsia"/>
                <w:lang w:eastAsia="ja-JP"/>
              </w:rPr>
              <w:t>NEC</w:t>
            </w:r>
          </w:p>
        </w:tc>
      </w:tr>
      <w:tr w:rsidR="00FA5274" w:rsidRPr="0046134B" w14:paraId="32FC2037" w14:textId="77777777" w:rsidTr="00687EF8">
        <w:tc>
          <w:tcPr>
            <w:tcW w:w="511" w:type="pct"/>
          </w:tcPr>
          <w:p w14:paraId="0BE4F9A8" w14:textId="77777777" w:rsidR="00FA5274" w:rsidRPr="0046134B" w:rsidRDefault="00FA5274" w:rsidP="00687EF8">
            <w:pPr>
              <w:rPr>
                <w:lang w:eastAsia="ja-JP"/>
              </w:rPr>
            </w:pPr>
            <w:r w:rsidRPr="0046134B">
              <w:rPr>
                <w:rFonts w:hint="eastAsia"/>
                <w:lang w:eastAsia="ja-JP"/>
              </w:rPr>
              <w:t>4:4:4</w:t>
            </w:r>
          </w:p>
        </w:tc>
        <w:tc>
          <w:tcPr>
            <w:tcW w:w="390" w:type="pct"/>
          </w:tcPr>
          <w:p w14:paraId="6A4A6431" w14:textId="77777777" w:rsidR="00FA5274" w:rsidRPr="0046134B" w:rsidRDefault="00FA5274" w:rsidP="00687EF8">
            <w:pPr>
              <w:rPr>
                <w:lang w:eastAsia="ja-JP"/>
              </w:rPr>
            </w:pPr>
            <w:r w:rsidRPr="0046134B">
              <w:rPr>
                <w:rFonts w:hint="eastAsia"/>
                <w:lang w:eastAsia="ja-JP"/>
              </w:rPr>
              <w:t>8, 10, 12, 16</w:t>
            </w:r>
          </w:p>
        </w:tc>
        <w:tc>
          <w:tcPr>
            <w:tcW w:w="748" w:type="pct"/>
          </w:tcPr>
          <w:p w14:paraId="42F2948D" w14:textId="77777777" w:rsidR="00FA5274" w:rsidRPr="0046134B" w:rsidRDefault="00FA5274" w:rsidP="00687EF8">
            <w:pPr>
              <w:rPr>
                <w:lang w:eastAsia="ja-JP"/>
              </w:rPr>
            </w:pPr>
          </w:p>
        </w:tc>
        <w:tc>
          <w:tcPr>
            <w:tcW w:w="1469" w:type="pct"/>
          </w:tcPr>
          <w:p w14:paraId="6F39BC83" w14:textId="77777777" w:rsidR="00FA5274" w:rsidRPr="0046134B" w:rsidRDefault="00FA5274" w:rsidP="00687EF8">
            <w:pPr>
              <w:rPr>
                <w:lang w:eastAsia="ja-JP"/>
              </w:rPr>
            </w:pPr>
            <w:r w:rsidRPr="0046134B">
              <w:rPr>
                <w:lang w:eastAsia="ja-JP"/>
              </w:rPr>
              <w:t>T</w:t>
            </w:r>
            <w:r w:rsidRPr="0046134B">
              <w:rPr>
                <w:rFonts w:hint="eastAsia"/>
                <w:lang w:eastAsia="ja-JP"/>
              </w:rPr>
              <w:t>ransform skip rotation</w:t>
            </w:r>
          </w:p>
        </w:tc>
        <w:tc>
          <w:tcPr>
            <w:tcW w:w="784" w:type="pct"/>
          </w:tcPr>
          <w:p w14:paraId="1501DEE2" w14:textId="77777777" w:rsidR="00FA5274" w:rsidRPr="0046134B" w:rsidRDefault="00FA5274" w:rsidP="00687EF8">
            <w:pPr>
              <w:rPr>
                <w:lang w:eastAsia="ja-JP"/>
              </w:rPr>
            </w:pPr>
            <w:r w:rsidRPr="0046134B">
              <w:rPr>
                <w:rFonts w:hint="eastAsia"/>
                <w:lang w:eastAsia="ja-JP"/>
              </w:rPr>
              <w:t>?? TBD</w:t>
            </w:r>
          </w:p>
        </w:tc>
        <w:tc>
          <w:tcPr>
            <w:tcW w:w="471" w:type="pct"/>
          </w:tcPr>
          <w:p w14:paraId="03D05028" w14:textId="77777777" w:rsidR="00FA5274" w:rsidRPr="0046134B" w:rsidRDefault="00FA5274" w:rsidP="00687EF8">
            <w:pPr>
              <w:rPr>
                <w:lang w:eastAsia="ja-JP"/>
              </w:rPr>
            </w:pPr>
            <w:r w:rsidRPr="0046134B">
              <w:rPr>
                <w:rFonts w:hint="eastAsia"/>
                <w:lang w:eastAsia="ja-JP"/>
              </w:rPr>
              <w:t>??</w:t>
            </w:r>
          </w:p>
        </w:tc>
        <w:tc>
          <w:tcPr>
            <w:tcW w:w="627" w:type="pct"/>
          </w:tcPr>
          <w:p w14:paraId="699FD004" w14:textId="77777777" w:rsidR="00FA5274" w:rsidRPr="0046134B" w:rsidRDefault="00FA5274" w:rsidP="00687EF8">
            <w:pPr>
              <w:rPr>
                <w:lang w:eastAsia="ja-JP"/>
              </w:rPr>
            </w:pPr>
            <w:r w:rsidRPr="0046134B">
              <w:rPr>
                <w:rFonts w:hint="eastAsia"/>
                <w:lang w:eastAsia="ja-JP"/>
              </w:rPr>
              <w:t>Microsoft, Qualcomm (N0288)</w:t>
            </w:r>
          </w:p>
        </w:tc>
      </w:tr>
      <w:tr w:rsidR="00FA5274" w:rsidRPr="0046134B" w14:paraId="1CA77F0C" w14:textId="77777777" w:rsidTr="00687EF8">
        <w:tc>
          <w:tcPr>
            <w:tcW w:w="511" w:type="pct"/>
          </w:tcPr>
          <w:p w14:paraId="0D6CB400" w14:textId="77777777" w:rsidR="00FA5274" w:rsidRPr="0046134B" w:rsidRDefault="00FA5274" w:rsidP="00687EF8">
            <w:pPr>
              <w:rPr>
                <w:lang w:eastAsia="ja-JP"/>
              </w:rPr>
            </w:pPr>
            <w:r w:rsidRPr="0046134B">
              <w:rPr>
                <w:rFonts w:hint="eastAsia"/>
                <w:lang w:eastAsia="ja-JP"/>
              </w:rPr>
              <w:t>4:4:4</w:t>
            </w:r>
          </w:p>
        </w:tc>
        <w:tc>
          <w:tcPr>
            <w:tcW w:w="390" w:type="pct"/>
          </w:tcPr>
          <w:p w14:paraId="1E422B8F" w14:textId="77777777" w:rsidR="00FA5274" w:rsidRPr="0046134B" w:rsidRDefault="00FA5274" w:rsidP="00687EF8">
            <w:pPr>
              <w:rPr>
                <w:lang w:eastAsia="ja-JP"/>
              </w:rPr>
            </w:pPr>
            <w:r w:rsidRPr="0046134B">
              <w:rPr>
                <w:rFonts w:hint="eastAsia"/>
                <w:lang w:eastAsia="ja-JP"/>
              </w:rPr>
              <w:t>8, 10, 12, 16</w:t>
            </w:r>
          </w:p>
        </w:tc>
        <w:tc>
          <w:tcPr>
            <w:tcW w:w="748" w:type="pct"/>
          </w:tcPr>
          <w:p w14:paraId="6B8DD255" w14:textId="77777777" w:rsidR="00FA5274" w:rsidRPr="0046134B" w:rsidRDefault="00FA5274" w:rsidP="00687EF8">
            <w:pPr>
              <w:rPr>
                <w:lang w:eastAsia="ja-JP"/>
              </w:rPr>
            </w:pPr>
          </w:p>
        </w:tc>
        <w:tc>
          <w:tcPr>
            <w:tcW w:w="1469" w:type="pct"/>
          </w:tcPr>
          <w:p w14:paraId="3ACAE85C" w14:textId="77777777" w:rsidR="00FA5274" w:rsidRPr="0046134B" w:rsidRDefault="00FA5274" w:rsidP="00687EF8">
            <w:pPr>
              <w:rPr>
                <w:lang w:eastAsia="ja-JP"/>
              </w:rPr>
            </w:pPr>
            <w:r w:rsidRPr="0046134B">
              <w:rPr>
                <w:rFonts w:hint="eastAsia"/>
                <w:lang w:eastAsia="ja-JP"/>
              </w:rPr>
              <w:t>Transform skip context</w:t>
            </w:r>
          </w:p>
        </w:tc>
        <w:tc>
          <w:tcPr>
            <w:tcW w:w="784" w:type="pct"/>
          </w:tcPr>
          <w:p w14:paraId="1540F767" w14:textId="77777777" w:rsidR="00FA5274" w:rsidRPr="0046134B" w:rsidRDefault="00FA5274" w:rsidP="00687EF8">
            <w:pPr>
              <w:rPr>
                <w:lang w:eastAsia="ja-JP"/>
              </w:rPr>
            </w:pPr>
            <w:r w:rsidRPr="0046134B">
              <w:rPr>
                <w:lang w:eastAsia="ja-JP"/>
              </w:rPr>
              <w:t>TSCTX_8bit_I_RExt_SHARP_1</w:t>
            </w:r>
            <w:r w:rsidRPr="0046134B">
              <w:rPr>
                <w:rFonts w:hint="eastAsia"/>
                <w:lang w:eastAsia="ja-JP"/>
              </w:rPr>
              <w:t xml:space="preserve">, </w:t>
            </w:r>
            <w:r w:rsidRPr="0046134B">
              <w:rPr>
                <w:lang w:eastAsia="ja-JP"/>
              </w:rPr>
              <w:t>TSCTX_8bit</w:t>
            </w:r>
            <w:r w:rsidRPr="0046134B">
              <w:rPr>
                <w:lang w:eastAsia="ja-JP"/>
              </w:rPr>
              <w:lastRenderedPageBreak/>
              <w:t>_RExt_SHARP_1</w:t>
            </w:r>
            <w:r w:rsidRPr="0046134B">
              <w:rPr>
                <w:rFonts w:hint="eastAsia"/>
                <w:lang w:eastAsia="ja-JP"/>
              </w:rPr>
              <w:t xml:space="preserve">, </w:t>
            </w:r>
            <w:r w:rsidRPr="0046134B">
              <w:rPr>
                <w:lang w:eastAsia="ja-JP"/>
              </w:rPr>
              <w:t>TSCTX_10bit_I_RExt_SHARP_1</w:t>
            </w:r>
            <w:r w:rsidRPr="0046134B">
              <w:rPr>
                <w:rFonts w:hint="eastAsia"/>
                <w:lang w:eastAsia="ja-JP"/>
              </w:rPr>
              <w:t xml:space="preserve">, </w:t>
            </w:r>
            <w:r w:rsidRPr="0046134B">
              <w:rPr>
                <w:lang w:eastAsia="ja-JP"/>
              </w:rPr>
              <w:t>TSCTX_10bit_RExt_SHARP_1</w:t>
            </w:r>
            <w:r w:rsidRPr="0046134B">
              <w:rPr>
                <w:rFonts w:hint="eastAsia"/>
                <w:lang w:eastAsia="ja-JP"/>
              </w:rPr>
              <w:t xml:space="preserve">, </w:t>
            </w:r>
            <w:r w:rsidRPr="0046134B">
              <w:rPr>
                <w:lang w:eastAsia="ja-JP"/>
              </w:rPr>
              <w:t>TSCTX_12bit_I_RExt_SHARP_1</w:t>
            </w:r>
            <w:r w:rsidRPr="0046134B">
              <w:rPr>
                <w:rFonts w:hint="eastAsia"/>
                <w:lang w:eastAsia="ja-JP"/>
              </w:rPr>
              <w:t xml:space="preserve">, </w:t>
            </w:r>
            <w:r w:rsidRPr="0046134B">
              <w:rPr>
                <w:lang w:eastAsia="ja-JP"/>
              </w:rPr>
              <w:t>TSCTX_12bit_RExt_SHARP_1</w:t>
            </w:r>
          </w:p>
        </w:tc>
        <w:tc>
          <w:tcPr>
            <w:tcW w:w="471" w:type="pct"/>
          </w:tcPr>
          <w:p w14:paraId="785FE60F" w14:textId="77777777" w:rsidR="00FA5274" w:rsidRPr="0046134B" w:rsidRDefault="00FA5274" w:rsidP="00687EF8">
            <w:pPr>
              <w:rPr>
                <w:lang w:eastAsia="ja-JP"/>
              </w:rPr>
            </w:pPr>
            <w:r w:rsidRPr="0046134B">
              <w:rPr>
                <w:rFonts w:hint="eastAsia"/>
                <w:lang w:eastAsia="ja-JP"/>
              </w:rPr>
              <w:lastRenderedPageBreak/>
              <w:t>Sharp</w:t>
            </w:r>
          </w:p>
        </w:tc>
        <w:tc>
          <w:tcPr>
            <w:tcW w:w="627" w:type="pct"/>
          </w:tcPr>
          <w:p w14:paraId="1209BDC5" w14:textId="77777777" w:rsidR="00FA5274" w:rsidRPr="0046134B" w:rsidRDefault="00FA5274" w:rsidP="00687EF8">
            <w:pPr>
              <w:rPr>
                <w:lang w:eastAsia="ja-JP"/>
              </w:rPr>
            </w:pPr>
            <w:r w:rsidRPr="0046134B">
              <w:rPr>
                <w:rFonts w:hint="eastAsia"/>
                <w:lang w:eastAsia="ja-JP"/>
              </w:rPr>
              <w:t>Qualcomm (N0044)</w:t>
            </w:r>
          </w:p>
          <w:p w14:paraId="1AC1ECD6" w14:textId="77777777" w:rsidR="00FA5274" w:rsidRPr="0046134B" w:rsidRDefault="00FA5274" w:rsidP="00687EF8">
            <w:pPr>
              <w:rPr>
                <w:lang w:eastAsia="ja-JP"/>
              </w:rPr>
            </w:pPr>
            <w:r w:rsidRPr="0046134B">
              <w:rPr>
                <w:rFonts w:hint="eastAsia"/>
                <w:lang w:eastAsia="ja-JP"/>
              </w:rPr>
              <w:t>Sharp</w:t>
            </w:r>
          </w:p>
        </w:tc>
      </w:tr>
      <w:tr w:rsidR="00FA5274" w:rsidRPr="0046134B" w14:paraId="5A4C0D57" w14:textId="77777777" w:rsidTr="00687EF8">
        <w:tc>
          <w:tcPr>
            <w:tcW w:w="511" w:type="pct"/>
          </w:tcPr>
          <w:p w14:paraId="60C1B6C4" w14:textId="77777777" w:rsidR="00FA5274" w:rsidRPr="0046134B" w:rsidRDefault="00FA5274" w:rsidP="00687EF8">
            <w:pPr>
              <w:rPr>
                <w:lang w:eastAsia="ja-JP"/>
              </w:rPr>
            </w:pPr>
            <w:r w:rsidRPr="0046134B">
              <w:rPr>
                <w:rFonts w:hint="eastAsia"/>
                <w:lang w:eastAsia="ja-JP"/>
              </w:rPr>
              <w:t>4:4:4</w:t>
            </w:r>
          </w:p>
        </w:tc>
        <w:tc>
          <w:tcPr>
            <w:tcW w:w="390" w:type="pct"/>
          </w:tcPr>
          <w:p w14:paraId="028D5B04" w14:textId="77777777" w:rsidR="00FA5274" w:rsidRPr="0046134B" w:rsidRDefault="00FA5274" w:rsidP="00687EF8">
            <w:pPr>
              <w:rPr>
                <w:lang w:eastAsia="ja-JP"/>
              </w:rPr>
            </w:pPr>
            <w:r w:rsidRPr="0046134B">
              <w:rPr>
                <w:rFonts w:hint="eastAsia"/>
                <w:lang w:eastAsia="ja-JP"/>
              </w:rPr>
              <w:t>8, 10, 12, 16</w:t>
            </w:r>
          </w:p>
        </w:tc>
        <w:tc>
          <w:tcPr>
            <w:tcW w:w="748" w:type="pct"/>
          </w:tcPr>
          <w:p w14:paraId="03E96BD1" w14:textId="77777777" w:rsidR="00FA5274" w:rsidRPr="0046134B" w:rsidRDefault="00FA5274" w:rsidP="00687EF8">
            <w:pPr>
              <w:rPr>
                <w:lang w:eastAsia="ja-JP"/>
              </w:rPr>
            </w:pPr>
          </w:p>
        </w:tc>
        <w:tc>
          <w:tcPr>
            <w:tcW w:w="1469" w:type="pct"/>
          </w:tcPr>
          <w:p w14:paraId="2CD9EFB8" w14:textId="77777777" w:rsidR="00FA5274" w:rsidRPr="0046134B" w:rsidRDefault="00FA5274" w:rsidP="00687EF8">
            <w:pPr>
              <w:rPr>
                <w:lang w:eastAsia="ja-JP"/>
              </w:rPr>
            </w:pPr>
            <w:r w:rsidRPr="0046134B">
              <w:rPr>
                <w:rFonts w:hint="eastAsia"/>
                <w:lang w:eastAsia="ja-JP"/>
              </w:rPr>
              <w:t>RDPCM (implicit &amp; explicit)</w:t>
            </w:r>
          </w:p>
        </w:tc>
        <w:tc>
          <w:tcPr>
            <w:tcW w:w="784" w:type="pct"/>
          </w:tcPr>
          <w:p w14:paraId="3FCE388F" w14:textId="77777777" w:rsidR="00FA5274" w:rsidRPr="0046134B" w:rsidRDefault="00FA5274" w:rsidP="00687EF8">
            <w:pPr>
              <w:rPr>
                <w:lang w:eastAsia="ja-JP"/>
              </w:rPr>
            </w:pPr>
            <w:r w:rsidRPr="0046134B">
              <w:rPr>
                <w:lang w:eastAsia="ja-JP"/>
              </w:rPr>
              <w:t>ExplicitRdpcm_A_BBC_1</w:t>
            </w:r>
          </w:p>
          <w:p w14:paraId="655CAC86" w14:textId="77777777" w:rsidR="00FA5274" w:rsidRPr="0046134B" w:rsidRDefault="00FA5274" w:rsidP="00687EF8">
            <w:pPr>
              <w:rPr>
                <w:lang w:eastAsia="ja-JP"/>
              </w:rPr>
            </w:pPr>
            <w:r w:rsidRPr="0046134B">
              <w:rPr>
                <w:lang w:eastAsia="ja-JP"/>
              </w:rPr>
              <w:t>ExplicitRdpcm_</w:t>
            </w:r>
            <w:r w:rsidRPr="0046134B">
              <w:rPr>
                <w:rFonts w:hint="eastAsia"/>
                <w:lang w:eastAsia="ja-JP"/>
              </w:rPr>
              <w:t>B</w:t>
            </w:r>
            <w:r w:rsidRPr="0046134B">
              <w:rPr>
                <w:lang w:eastAsia="ja-JP"/>
              </w:rPr>
              <w:t>_BBC_1</w:t>
            </w:r>
          </w:p>
        </w:tc>
        <w:tc>
          <w:tcPr>
            <w:tcW w:w="471" w:type="pct"/>
          </w:tcPr>
          <w:p w14:paraId="2F538412" w14:textId="77777777" w:rsidR="00FA5274" w:rsidRPr="0046134B" w:rsidRDefault="00FA5274" w:rsidP="00687EF8">
            <w:pPr>
              <w:rPr>
                <w:lang w:eastAsia="ja-JP"/>
              </w:rPr>
            </w:pPr>
            <w:r w:rsidRPr="0046134B">
              <w:rPr>
                <w:rFonts w:hint="eastAsia"/>
                <w:lang w:eastAsia="ja-JP"/>
              </w:rPr>
              <w:t>Samsung</w:t>
            </w:r>
          </w:p>
          <w:p w14:paraId="31FE75E4" w14:textId="77777777" w:rsidR="00FA5274" w:rsidRPr="0046134B" w:rsidRDefault="00FA5274" w:rsidP="00687EF8">
            <w:pPr>
              <w:rPr>
                <w:lang w:eastAsia="ja-JP"/>
              </w:rPr>
            </w:pPr>
            <w:r w:rsidRPr="0046134B">
              <w:rPr>
                <w:rFonts w:hint="eastAsia"/>
                <w:lang w:eastAsia="ja-JP"/>
              </w:rPr>
              <w:t>BBC(explicit)</w:t>
            </w:r>
          </w:p>
        </w:tc>
        <w:tc>
          <w:tcPr>
            <w:tcW w:w="627" w:type="pct"/>
          </w:tcPr>
          <w:p w14:paraId="09FD6D05" w14:textId="77777777" w:rsidR="00FA5274" w:rsidRPr="0046134B" w:rsidRDefault="00FA5274" w:rsidP="00687EF8">
            <w:pPr>
              <w:rPr>
                <w:lang w:eastAsia="ja-JP"/>
              </w:rPr>
            </w:pPr>
            <w:r w:rsidRPr="0046134B">
              <w:rPr>
                <w:rFonts w:hint="eastAsia"/>
                <w:lang w:eastAsia="ja-JP"/>
              </w:rPr>
              <w:t>Media Tek (P0154)</w:t>
            </w:r>
          </w:p>
        </w:tc>
      </w:tr>
      <w:tr w:rsidR="00FA5274" w:rsidRPr="0046134B" w14:paraId="126558C4" w14:textId="77777777" w:rsidTr="00687EF8">
        <w:tc>
          <w:tcPr>
            <w:tcW w:w="511" w:type="pct"/>
          </w:tcPr>
          <w:p w14:paraId="32A8A91C" w14:textId="77777777" w:rsidR="00FA5274" w:rsidRPr="0046134B" w:rsidRDefault="00FA5274" w:rsidP="00687EF8">
            <w:pPr>
              <w:rPr>
                <w:lang w:eastAsia="ja-JP"/>
              </w:rPr>
            </w:pPr>
            <w:r w:rsidRPr="0046134B">
              <w:rPr>
                <w:rFonts w:hint="eastAsia"/>
                <w:lang w:eastAsia="ja-JP"/>
              </w:rPr>
              <w:t>4:4:4</w:t>
            </w:r>
          </w:p>
        </w:tc>
        <w:tc>
          <w:tcPr>
            <w:tcW w:w="390" w:type="pct"/>
          </w:tcPr>
          <w:p w14:paraId="0B6C5D3C" w14:textId="77777777" w:rsidR="00FA5274" w:rsidRPr="0046134B" w:rsidRDefault="00FA5274" w:rsidP="00687EF8">
            <w:pPr>
              <w:rPr>
                <w:lang w:eastAsia="ja-JP"/>
              </w:rPr>
            </w:pPr>
            <w:r w:rsidRPr="0046134B">
              <w:rPr>
                <w:rFonts w:hint="eastAsia"/>
                <w:lang w:eastAsia="ja-JP"/>
              </w:rPr>
              <w:t>8, 10, 12, 16</w:t>
            </w:r>
          </w:p>
        </w:tc>
        <w:tc>
          <w:tcPr>
            <w:tcW w:w="748" w:type="pct"/>
          </w:tcPr>
          <w:p w14:paraId="574173E7" w14:textId="77777777" w:rsidR="00FA5274" w:rsidRPr="0046134B" w:rsidRDefault="00FA5274" w:rsidP="00687EF8">
            <w:pPr>
              <w:rPr>
                <w:lang w:eastAsia="ja-JP"/>
              </w:rPr>
            </w:pPr>
          </w:p>
        </w:tc>
        <w:tc>
          <w:tcPr>
            <w:tcW w:w="1469" w:type="pct"/>
          </w:tcPr>
          <w:p w14:paraId="05084C19" w14:textId="77777777" w:rsidR="00FA5274" w:rsidRPr="0046134B" w:rsidRDefault="00FA5274" w:rsidP="00687EF8">
            <w:pPr>
              <w:rPr>
                <w:lang w:eastAsia="ja-JP"/>
              </w:rPr>
            </w:pPr>
            <w:r w:rsidRPr="0046134B">
              <w:rPr>
                <w:rFonts w:hint="eastAsia"/>
                <w:lang w:eastAsia="ja-JP"/>
              </w:rPr>
              <w:t>Max transform skip block size</w:t>
            </w:r>
          </w:p>
        </w:tc>
        <w:tc>
          <w:tcPr>
            <w:tcW w:w="784" w:type="pct"/>
          </w:tcPr>
          <w:p w14:paraId="2A5C1321" w14:textId="77777777" w:rsidR="00FA5274" w:rsidRPr="0046134B" w:rsidRDefault="00FA5274" w:rsidP="00687EF8">
            <w:pPr>
              <w:rPr>
                <w:lang w:eastAsia="ja-JP"/>
              </w:rPr>
            </w:pPr>
            <w:r w:rsidRPr="0046134B">
              <w:rPr>
                <w:rFonts w:hint="eastAsia"/>
                <w:lang w:eastAsia="ja-JP"/>
              </w:rPr>
              <w:t>?? TBD</w:t>
            </w:r>
          </w:p>
        </w:tc>
        <w:tc>
          <w:tcPr>
            <w:tcW w:w="471" w:type="pct"/>
          </w:tcPr>
          <w:p w14:paraId="2956ADBC" w14:textId="77777777" w:rsidR="00FA5274" w:rsidRPr="0046134B" w:rsidRDefault="00FA5274" w:rsidP="00687EF8">
            <w:pPr>
              <w:rPr>
                <w:lang w:eastAsia="ja-JP"/>
              </w:rPr>
            </w:pPr>
            <w:r w:rsidRPr="0046134B">
              <w:rPr>
                <w:rFonts w:hint="eastAsia"/>
                <w:lang w:eastAsia="ja-JP"/>
              </w:rPr>
              <w:t>BBC</w:t>
            </w:r>
          </w:p>
        </w:tc>
        <w:tc>
          <w:tcPr>
            <w:tcW w:w="627" w:type="pct"/>
          </w:tcPr>
          <w:p w14:paraId="7D53C97A" w14:textId="77777777" w:rsidR="00FA5274" w:rsidRPr="0046134B" w:rsidRDefault="00FA5274" w:rsidP="00687EF8">
            <w:pPr>
              <w:tabs>
                <w:tab w:val="clear" w:pos="360"/>
              </w:tabs>
              <w:rPr>
                <w:lang w:eastAsia="ja-JP"/>
              </w:rPr>
            </w:pPr>
            <w:r w:rsidRPr="0046134B">
              <w:rPr>
                <w:lang w:eastAsia="ja-JP"/>
              </w:rPr>
              <w:t>Many. Perhaps BBC?</w:t>
            </w:r>
          </w:p>
        </w:tc>
      </w:tr>
      <w:tr w:rsidR="00FA5274" w:rsidRPr="0046134B" w14:paraId="3A057437" w14:textId="77777777" w:rsidTr="00687EF8">
        <w:tc>
          <w:tcPr>
            <w:tcW w:w="511" w:type="pct"/>
          </w:tcPr>
          <w:p w14:paraId="550B0C07" w14:textId="77777777" w:rsidR="00FA5274" w:rsidRPr="0046134B" w:rsidRDefault="00FA5274" w:rsidP="00687EF8">
            <w:pPr>
              <w:rPr>
                <w:lang w:eastAsia="ja-JP"/>
              </w:rPr>
            </w:pPr>
            <w:r w:rsidRPr="0046134B">
              <w:rPr>
                <w:rFonts w:hint="eastAsia"/>
                <w:lang w:eastAsia="ja-JP"/>
              </w:rPr>
              <w:t xml:space="preserve">4:2:2 </w:t>
            </w:r>
          </w:p>
        </w:tc>
        <w:tc>
          <w:tcPr>
            <w:tcW w:w="390" w:type="pct"/>
          </w:tcPr>
          <w:p w14:paraId="23D9448F" w14:textId="77777777" w:rsidR="00FA5274" w:rsidRPr="0046134B" w:rsidRDefault="00FA5274" w:rsidP="00687EF8">
            <w:pPr>
              <w:rPr>
                <w:lang w:eastAsia="ja-JP"/>
              </w:rPr>
            </w:pPr>
            <w:r w:rsidRPr="0046134B">
              <w:rPr>
                <w:rFonts w:hint="eastAsia"/>
                <w:lang w:eastAsia="ja-JP"/>
              </w:rPr>
              <w:t>10</w:t>
            </w:r>
          </w:p>
        </w:tc>
        <w:tc>
          <w:tcPr>
            <w:tcW w:w="748" w:type="pct"/>
          </w:tcPr>
          <w:p w14:paraId="6127D785" w14:textId="77777777" w:rsidR="00FA5274" w:rsidRPr="0046134B" w:rsidRDefault="00FA5274" w:rsidP="00687EF8">
            <w:pPr>
              <w:rPr>
                <w:lang w:eastAsia="ja-JP"/>
              </w:rPr>
            </w:pPr>
          </w:p>
        </w:tc>
        <w:tc>
          <w:tcPr>
            <w:tcW w:w="1469" w:type="pct"/>
          </w:tcPr>
          <w:p w14:paraId="508404A6" w14:textId="77777777" w:rsidR="00FA5274" w:rsidRPr="0046134B" w:rsidRDefault="00FA5274" w:rsidP="00687EF8">
            <w:pPr>
              <w:rPr>
                <w:lang w:eastAsia="ja-JP"/>
              </w:rPr>
            </w:pPr>
            <w:r w:rsidRPr="0046134B">
              <w:rPr>
                <w:rFonts w:hint="eastAsia"/>
                <w:lang w:eastAsia="ja-JP"/>
              </w:rPr>
              <w:t>Various combination of tools/parameters</w:t>
            </w:r>
          </w:p>
        </w:tc>
        <w:tc>
          <w:tcPr>
            <w:tcW w:w="784" w:type="pct"/>
          </w:tcPr>
          <w:p w14:paraId="73B32D64" w14:textId="77777777" w:rsidR="00FA5274" w:rsidRPr="0046134B" w:rsidRDefault="00FA5274" w:rsidP="00687EF8">
            <w:pPr>
              <w:rPr>
                <w:lang w:eastAsia="ja-JP"/>
              </w:rPr>
            </w:pPr>
            <w:r w:rsidRPr="0046134B">
              <w:rPr>
                <w:lang w:eastAsia="ja-JP"/>
              </w:rPr>
              <w:t>Main_422_10_A_RExt_Sony_1</w:t>
            </w:r>
          </w:p>
          <w:p w14:paraId="3BE15468" w14:textId="77777777" w:rsidR="00FA5274" w:rsidRPr="0046134B" w:rsidRDefault="00FA5274" w:rsidP="00687EF8">
            <w:pPr>
              <w:rPr>
                <w:lang w:eastAsia="ja-JP"/>
              </w:rPr>
            </w:pPr>
            <w:r w:rsidRPr="0046134B">
              <w:rPr>
                <w:lang w:eastAsia="ja-JP"/>
              </w:rPr>
              <w:t>Main_422_10_B_RExt_Sony_1</w:t>
            </w:r>
          </w:p>
        </w:tc>
        <w:tc>
          <w:tcPr>
            <w:tcW w:w="471" w:type="pct"/>
          </w:tcPr>
          <w:p w14:paraId="4E6FF604" w14:textId="77777777" w:rsidR="00FA5274" w:rsidRPr="0046134B" w:rsidRDefault="00FA5274" w:rsidP="00687EF8">
            <w:pPr>
              <w:rPr>
                <w:lang w:eastAsia="ja-JP"/>
              </w:rPr>
            </w:pPr>
            <w:r w:rsidRPr="0046134B">
              <w:rPr>
                <w:rFonts w:hint="eastAsia"/>
                <w:lang w:eastAsia="ja-JP"/>
              </w:rPr>
              <w:t>Sony</w:t>
            </w:r>
          </w:p>
        </w:tc>
        <w:tc>
          <w:tcPr>
            <w:tcW w:w="627" w:type="pct"/>
          </w:tcPr>
          <w:p w14:paraId="383DE84C" w14:textId="77777777" w:rsidR="00FA5274" w:rsidRPr="0046134B" w:rsidRDefault="00FA5274" w:rsidP="00687EF8">
            <w:pPr>
              <w:tabs>
                <w:tab w:val="clear" w:pos="360"/>
              </w:tabs>
              <w:rPr>
                <w:lang w:eastAsia="ja-JP"/>
              </w:rPr>
            </w:pPr>
          </w:p>
        </w:tc>
      </w:tr>
      <w:tr w:rsidR="00FA5274" w:rsidRPr="0046134B" w14:paraId="051BAA82" w14:textId="77777777" w:rsidTr="00687EF8">
        <w:tc>
          <w:tcPr>
            <w:tcW w:w="511" w:type="pct"/>
          </w:tcPr>
          <w:p w14:paraId="7E483C31" w14:textId="77777777" w:rsidR="00FA5274" w:rsidRPr="0046134B" w:rsidRDefault="00FA5274" w:rsidP="00687EF8">
            <w:pPr>
              <w:rPr>
                <w:lang w:eastAsia="ja-JP"/>
              </w:rPr>
            </w:pPr>
            <w:r w:rsidRPr="0046134B">
              <w:rPr>
                <w:rFonts w:hint="eastAsia"/>
                <w:lang w:eastAsia="ja-JP"/>
              </w:rPr>
              <w:t>4:4:4</w:t>
            </w:r>
          </w:p>
        </w:tc>
        <w:tc>
          <w:tcPr>
            <w:tcW w:w="390" w:type="pct"/>
          </w:tcPr>
          <w:p w14:paraId="343A1851" w14:textId="77777777" w:rsidR="00FA5274" w:rsidRPr="0046134B" w:rsidRDefault="00FA5274" w:rsidP="00687EF8">
            <w:pPr>
              <w:rPr>
                <w:lang w:eastAsia="ja-JP"/>
              </w:rPr>
            </w:pPr>
            <w:r w:rsidRPr="0046134B">
              <w:rPr>
                <w:rFonts w:hint="eastAsia"/>
                <w:lang w:eastAsia="ja-JP"/>
              </w:rPr>
              <w:t>8/16</w:t>
            </w:r>
          </w:p>
        </w:tc>
        <w:tc>
          <w:tcPr>
            <w:tcW w:w="748" w:type="pct"/>
          </w:tcPr>
          <w:p w14:paraId="33C3A049" w14:textId="77777777" w:rsidR="00FA5274" w:rsidRPr="0046134B" w:rsidRDefault="00FA5274" w:rsidP="00687EF8">
            <w:pPr>
              <w:rPr>
                <w:lang w:eastAsia="ja-JP"/>
              </w:rPr>
            </w:pPr>
          </w:p>
        </w:tc>
        <w:tc>
          <w:tcPr>
            <w:tcW w:w="1469" w:type="pct"/>
          </w:tcPr>
          <w:p w14:paraId="72E8E795" w14:textId="77777777" w:rsidR="00FA5274" w:rsidRPr="0046134B" w:rsidRDefault="00FA5274" w:rsidP="00687EF8">
            <w:pPr>
              <w:rPr>
                <w:lang w:eastAsia="ja-JP"/>
              </w:rPr>
            </w:pPr>
            <w:r w:rsidRPr="0046134B">
              <w:rPr>
                <w:rFonts w:hint="eastAsia"/>
                <w:lang w:eastAsia="ja-JP"/>
              </w:rPr>
              <w:t>Various combination of tools/parameters</w:t>
            </w:r>
          </w:p>
        </w:tc>
        <w:tc>
          <w:tcPr>
            <w:tcW w:w="784" w:type="pct"/>
          </w:tcPr>
          <w:p w14:paraId="6C0941E0" w14:textId="77777777" w:rsidR="00FA5274" w:rsidRPr="0046134B" w:rsidRDefault="00FA5274" w:rsidP="00687EF8">
            <w:pPr>
              <w:rPr>
                <w:lang w:eastAsia="ja-JP"/>
              </w:rPr>
            </w:pPr>
            <w:r w:rsidRPr="0046134B">
              <w:rPr>
                <w:lang w:eastAsia="ja-JP"/>
              </w:rPr>
              <w:t>GENERAL_8b_400_RExt_Sony_1</w:t>
            </w:r>
          </w:p>
          <w:p w14:paraId="3A312D3B" w14:textId="77777777" w:rsidR="00FA5274" w:rsidRPr="0046134B" w:rsidRDefault="00FA5274" w:rsidP="00687EF8">
            <w:pPr>
              <w:rPr>
                <w:lang w:eastAsia="ja-JP"/>
              </w:rPr>
            </w:pPr>
            <w:r w:rsidRPr="0046134B">
              <w:rPr>
                <w:lang w:eastAsia="ja-JP"/>
              </w:rPr>
              <w:t>GENERAL_8b_420_RExt_Sony_1</w:t>
            </w:r>
          </w:p>
          <w:p w14:paraId="0BA0F7D8" w14:textId="77777777" w:rsidR="00FA5274" w:rsidRPr="0046134B" w:rsidRDefault="00FA5274" w:rsidP="00687EF8">
            <w:pPr>
              <w:rPr>
                <w:lang w:eastAsia="ja-JP"/>
              </w:rPr>
            </w:pPr>
            <w:r w:rsidRPr="0046134B">
              <w:rPr>
                <w:lang w:eastAsia="ja-JP"/>
              </w:rPr>
              <w:t>GENERAL_8b_444_RExt_Sony_1</w:t>
            </w:r>
          </w:p>
          <w:p w14:paraId="3950D0EB" w14:textId="77777777" w:rsidR="00FA5274" w:rsidRPr="0046134B" w:rsidRDefault="00FA5274" w:rsidP="00687EF8">
            <w:pPr>
              <w:rPr>
                <w:lang w:eastAsia="ja-JP"/>
              </w:rPr>
            </w:pPr>
            <w:r w:rsidRPr="0046134B">
              <w:rPr>
                <w:lang w:eastAsia="ja-JP"/>
              </w:rPr>
              <w:t>GENERAL_10b_420_RExt_Sony_1</w:t>
            </w:r>
          </w:p>
          <w:p w14:paraId="6C6B8ABB" w14:textId="77777777" w:rsidR="00FA5274" w:rsidRPr="0046134B" w:rsidRDefault="00FA5274" w:rsidP="00687EF8">
            <w:pPr>
              <w:rPr>
                <w:lang w:eastAsia="ja-JP"/>
              </w:rPr>
            </w:pPr>
            <w:r w:rsidRPr="0046134B">
              <w:rPr>
                <w:lang w:eastAsia="ja-JP"/>
              </w:rPr>
              <w:t>GENERAL_10b_422_RExt_Sony_1</w:t>
            </w:r>
          </w:p>
          <w:p w14:paraId="74B60D15" w14:textId="77777777" w:rsidR="00FA5274" w:rsidRPr="0046134B" w:rsidRDefault="00FA5274" w:rsidP="00687EF8">
            <w:pPr>
              <w:rPr>
                <w:lang w:eastAsia="ja-JP"/>
              </w:rPr>
            </w:pPr>
            <w:r w:rsidRPr="0046134B">
              <w:rPr>
                <w:lang w:eastAsia="ja-JP"/>
              </w:rPr>
              <w:t>GENERAL_10b_424_RExt_Sony_1</w:t>
            </w:r>
          </w:p>
          <w:p w14:paraId="0720E714" w14:textId="77777777" w:rsidR="00FA5274" w:rsidRPr="0046134B" w:rsidRDefault="00FA5274" w:rsidP="00687EF8">
            <w:pPr>
              <w:rPr>
                <w:lang w:eastAsia="ja-JP"/>
              </w:rPr>
            </w:pPr>
            <w:r w:rsidRPr="0046134B">
              <w:rPr>
                <w:lang w:eastAsia="ja-JP"/>
              </w:rPr>
              <w:t>GENERAL_12b_400_RE</w:t>
            </w:r>
            <w:r w:rsidRPr="0046134B">
              <w:rPr>
                <w:lang w:eastAsia="ja-JP"/>
              </w:rPr>
              <w:lastRenderedPageBreak/>
              <w:t>xt_Sony_1</w:t>
            </w:r>
          </w:p>
          <w:p w14:paraId="144D94E7" w14:textId="77777777" w:rsidR="00FA5274" w:rsidRPr="0046134B" w:rsidRDefault="00FA5274" w:rsidP="00687EF8">
            <w:pPr>
              <w:rPr>
                <w:lang w:eastAsia="ja-JP"/>
              </w:rPr>
            </w:pPr>
            <w:r w:rsidRPr="0046134B">
              <w:rPr>
                <w:lang w:eastAsia="ja-JP"/>
              </w:rPr>
              <w:t>GENERAL_12b_420_RExt_Sony_1</w:t>
            </w:r>
          </w:p>
          <w:p w14:paraId="7F5622F4" w14:textId="77777777" w:rsidR="00FA5274" w:rsidRPr="0046134B" w:rsidRDefault="00FA5274" w:rsidP="00687EF8">
            <w:pPr>
              <w:rPr>
                <w:lang w:eastAsia="ja-JP"/>
              </w:rPr>
            </w:pPr>
            <w:r w:rsidRPr="0046134B">
              <w:rPr>
                <w:lang w:eastAsia="ja-JP"/>
              </w:rPr>
              <w:t>GENERAL_12b_422_RExt_Sony_1</w:t>
            </w:r>
          </w:p>
          <w:p w14:paraId="2687DDF5" w14:textId="77777777" w:rsidR="00FA5274" w:rsidRPr="0046134B" w:rsidRDefault="00FA5274" w:rsidP="00687EF8">
            <w:pPr>
              <w:rPr>
                <w:lang w:eastAsia="ja-JP"/>
              </w:rPr>
            </w:pPr>
            <w:r w:rsidRPr="0046134B">
              <w:rPr>
                <w:lang w:eastAsia="ja-JP"/>
              </w:rPr>
              <w:t>GENERAL_12b_444_RExt_Sony_1</w:t>
            </w:r>
          </w:p>
          <w:p w14:paraId="455AC876" w14:textId="77777777" w:rsidR="00FA5274" w:rsidRPr="0046134B" w:rsidRDefault="00FA5274" w:rsidP="00687EF8">
            <w:pPr>
              <w:rPr>
                <w:lang w:eastAsia="ja-JP"/>
              </w:rPr>
            </w:pPr>
            <w:r w:rsidRPr="0046134B">
              <w:rPr>
                <w:lang w:eastAsia="ja-JP"/>
              </w:rPr>
              <w:t>GENERAL_16b_400_RExt_Sony_1</w:t>
            </w:r>
          </w:p>
          <w:p w14:paraId="46C92325" w14:textId="77777777" w:rsidR="00FA5274" w:rsidRPr="0046134B" w:rsidRDefault="00FA5274" w:rsidP="00687EF8">
            <w:pPr>
              <w:rPr>
                <w:lang w:eastAsia="ja-JP"/>
              </w:rPr>
            </w:pPr>
            <w:r w:rsidRPr="0046134B">
              <w:rPr>
                <w:lang w:eastAsia="ja-JP"/>
              </w:rPr>
              <w:t>GENERAL_16b_444_RExt_Sony_1</w:t>
            </w:r>
          </w:p>
          <w:p w14:paraId="2D5618D6" w14:textId="77777777" w:rsidR="00FA5274" w:rsidRPr="0046134B" w:rsidRDefault="00FA5274" w:rsidP="00687EF8">
            <w:pPr>
              <w:rPr>
                <w:lang w:eastAsia="ja-JP"/>
              </w:rPr>
            </w:pPr>
            <w:r w:rsidRPr="0046134B">
              <w:rPr>
                <w:lang w:eastAsia="ja-JP"/>
              </w:rPr>
              <w:t>GENERAL_16b_444_highThroughput_RExt_Sony_1</w:t>
            </w:r>
          </w:p>
          <w:p w14:paraId="5B038DC7" w14:textId="77777777" w:rsidR="00FA5274" w:rsidRPr="0046134B" w:rsidRDefault="00FA5274" w:rsidP="00687EF8">
            <w:pPr>
              <w:rPr>
                <w:lang w:eastAsia="ja-JP"/>
              </w:rPr>
            </w:pPr>
            <w:r w:rsidRPr="0046134B">
              <w:rPr>
                <w:lang w:eastAsia="ja-JP"/>
              </w:rPr>
              <w:t>WAVETILES_RExt_Sony_1</w:t>
            </w:r>
          </w:p>
        </w:tc>
        <w:tc>
          <w:tcPr>
            <w:tcW w:w="471" w:type="pct"/>
          </w:tcPr>
          <w:p w14:paraId="3262E270" w14:textId="77777777" w:rsidR="00FA5274" w:rsidRPr="0046134B" w:rsidRDefault="00FA5274" w:rsidP="00687EF8">
            <w:pPr>
              <w:rPr>
                <w:lang w:eastAsia="ja-JP"/>
              </w:rPr>
            </w:pPr>
            <w:r w:rsidRPr="0046134B">
              <w:rPr>
                <w:rFonts w:hint="eastAsia"/>
                <w:lang w:eastAsia="ja-JP"/>
              </w:rPr>
              <w:lastRenderedPageBreak/>
              <w:t>Sony</w:t>
            </w:r>
          </w:p>
        </w:tc>
        <w:tc>
          <w:tcPr>
            <w:tcW w:w="627" w:type="pct"/>
          </w:tcPr>
          <w:p w14:paraId="16959FAF" w14:textId="77777777" w:rsidR="00FA5274" w:rsidRPr="0046134B" w:rsidRDefault="00FA5274" w:rsidP="00687EF8">
            <w:pPr>
              <w:rPr>
                <w:lang w:eastAsia="ja-JP"/>
              </w:rPr>
            </w:pPr>
          </w:p>
        </w:tc>
      </w:tr>
    </w:tbl>
    <w:p w14:paraId="1168FDF8" w14:textId="77777777" w:rsidR="00FA5274" w:rsidRDefault="00FA5274" w:rsidP="00FA5274">
      <w:pPr>
        <w:rPr>
          <w:lang w:eastAsia="ja-JP"/>
        </w:rPr>
      </w:pPr>
    </w:p>
    <w:p w14:paraId="03E3C42D" w14:textId="77777777" w:rsidR="00FA5274" w:rsidRDefault="00FA5274" w:rsidP="00FA5274">
      <w:pPr>
        <w:pStyle w:val="Heading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t>Originally planned bitstream features (SHVC)</w:t>
      </w:r>
    </w:p>
    <w:p w14:paraId="53E9A4D9" w14:textId="77777777" w:rsidR="00FA5274" w:rsidRPr="007746D2" w:rsidRDefault="00FA5274" w:rsidP="00FA5274">
      <w:pPr>
        <w:rPr>
          <w:lang w:val="en-CA"/>
        </w:rPr>
      </w:pPr>
    </w:p>
    <w:tbl>
      <w:tblPr>
        <w:tblW w:w="10552" w:type="dxa"/>
        <w:tblInd w:w="93" w:type="dxa"/>
        <w:tblLook w:val="04A0" w:firstRow="1" w:lastRow="0" w:firstColumn="1" w:lastColumn="0" w:noHBand="0" w:noVBand="1"/>
      </w:tblPr>
      <w:tblGrid>
        <w:gridCol w:w="1931"/>
        <w:gridCol w:w="1995"/>
        <w:gridCol w:w="1537"/>
        <w:gridCol w:w="1316"/>
        <w:gridCol w:w="482"/>
        <w:gridCol w:w="3514"/>
      </w:tblGrid>
      <w:tr w:rsidR="00FA5274" w:rsidRPr="0046134B" w14:paraId="552A421F"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5660301"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58E25F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9533E1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981A53D"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Replace</w:t>
            </w:r>
          </w:p>
          <w:p w14:paraId="3DACE76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Needed</w:t>
            </w:r>
          </w:p>
        </w:tc>
        <w:tc>
          <w:tcPr>
            <w:tcW w:w="482" w:type="dxa"/>
            <w:tcBorders>
              <w:top w:val="nil"/>
              <w:left w:val="nil"/>
              <w:bottom w:val="nil"/>
              <w:right w:val="single" w:sz="12" w:space="0" w:color="4F81BD"/>
            </w:tcBorders>
            <w:shd w:val="clear" w:color="000000" w:fill="FFFF00"/>
            <w:noWrap/>
            <w:vAlign w:val="bottom"/>
            <w:hideMark/>
          </w:tcPr>
          <w:p w14:paraId="2D3751B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w:t>
            </w:r>
          </w:p>
        </w:tc>
        <w:tc>
          <w:tcPr>
            <w:tcW w:w="3514" w:type="dxa"/>
            <w:tcBorders>
              <w:top w:val="nil"/>
              <w:left w:val="nil"/>
              <w:bottom w:val="nil"/>
              <w:right w:val="single" w:sz="12" w:space="0" w:color="4F81BD"/>
            </w:tcBorders>
            <w:shd w:val="clear" w:color="000000" w:fill="FFFF00"/>
            <w:noWrap/>
            <w:vAlign w:val="center"/>
            <w:hideMark/>
          </w:tcPr>
          <w:p w14:paraId="3E476CEB"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 DEPENDENCIES </w:t>
            </w:r>
          </w:p>
        </w:tc>
      </w:tr>
      <w:tr w:rsidR="00FA5274" w:rsidRPr="0046134B" w14:paraId="402C3437"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137756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57A0D274"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4FB68FA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w:t>
            </w:r>
          </w:p>
        </w:tc>
        <w:tc>
          <w:tcPr>
            <w:tcW w:w="1316" w:type="dxa"/>
            <w:tcBorders>
              <w:top w:val="nil"/>
              <w:left w:val="nil"/>
              <w:bottom w:val="nil"/>
              <w:right w:val="single" w:sz="12" w:space="0" w:color="4F81BD"/>
            </w:tcBorders>
            <w:shd w:val="clear" w:color="auto" w:fill="auto"/>
            <w:noWrap/>
            <w:vAlign w:val="center"/>
            <w:hideMark/>
          </w:tcPr>
          <w:p w14:paraId="29B18F2D"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BCE69D9"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8BF5BA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gaps in layer id</w:t>
            </w:r>
          </w:p>
        </w:tc>
      </w:tr>
      <w:tr w:rsidR="00FA5274" w:rsidRPr="0046134B" w14:paraId="1E9A5B8F"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ADC094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665DE1A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3AA7C314"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50F39B33"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C95D19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A95599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 MV dependency</w:t>
            </w:r>
          </w:p>
        </w:tc>
      </w:tr>
      <w:tr w:rsidR="00FA5274" w:rsidRPr="0046134B" w14:paraId="73189016"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2B739C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6A30E71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711EBFC9"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43B07F13"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507DBE2"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98B611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varying sample, MV dependencies</w:t>
            </w:r>
          </w:p>
        </w:tc>
      </w:tr>
      <w:tr w:rsidR="00FA5274" w:rsidRPr="0046134B" w14:paraId="35670492"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05C890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ETRI</w:t>
            </w:r>
          </w:p>
        </w:tc>
        <w:tc>
          <w:tcPr>
            <w:tcW w:w="1995" w:type="dxa"/>
            <w:tcBorders>
              <w:top w:val="nil"/>
              <w:left w:val="nil"/>
              <w:bottom w:val="nil"/>
              <w:right w:val="single" w:sz="12" w:space="0" w:color="4F81BD"/>
            </w:tcBorders>
            <w:shd w:val="clear" w:color="auto" w:fill="auto"/>
            <w:noWrap/>
            <w:vAlign w:val="center"/>
            <w:hideMark/>
          </w:tcPr>
          <w:p w14:paraId="49011D0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Hahyun</w:t>
            </w:r>
            <w:proofErr w:type="spellEnd"/>
            <w:r w:rsidRPr="0046134B">
              <w:rPr>
                <w:color w:val="000000"/>
                <w:szCs w:val="22"/>
              </w:rPr>
              <w:t xml:space="preserve"> Lee</w:t>
            </w:r>
          </w:p>
        </w:tc>
        <w:tc>
          <w:tcPr>
            <w:tcW w:w="1314" w:type="dxa"/>
            <w:tcBorders>
              <w:top w:val="nil"/>
              <w:left w:val="nil"/>
              <w:bottom w:val="nil"/>
              <w:right w:val="single" w:sz="12" w:space="0" w:color="4F81BD"/>
            </w:tcBorders>
            <w:shd w:val="clear" w:color="auto" w:fill="auto"/>
            <w:noWrap/>
            <w:vAlign w:val="center"/>
            <w:hideMark/>
          </w:tcPr>
          <w:p w14:paraId="4AC315F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MAXTID</w:t>
            </w:r>
          </w:p>
        </w:tc>
        <w:tc>
          <w:tcPr>
            <w:tcW w:w="1316" w:type="dxa"/>
            <w:tcBorders>
              <w:top w:val="nil"/>
              <w:left w:val="nil"/>
              <w:bottom w:val="nil"/>
              <w:right w:val="single" w:sz="12" w:space="0" w:color="4F81BD"/>
            </w:tcBorders>
            <w:shd w:val="clear" w:color="auto" w:fill="auto"/>
            <w:noWrap/>
            <w:vAlign w:val="center"/>
            <w:hideMark/>
          </w:tcPr>
          <w:p w14:paraId="392F8E8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07CE341"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0227369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max_tid</w:t>
            </w:r>
            <w:proofErr w:type="spellEnd"/>
          </w:p>
        </w:tc>
      </w:tr>
      <w:tr w:rsidR="00FA5274" w:rsidRPr="0046134B" w14:paraId="6F53C836"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C271F3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13E59172"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Adarsh Ramasubramonian</w:t>
            </w:r>
          </w:p>
        </w:tc>
        <w:tc>
          <w:tcPr>
            <w:tcW w:w="1314" w:type="dxa"/>
            <w:tcBorders>
              <w:top w:val="nil"/>
              <w:left w:val="nil"/>
              <w:bottom w:val="nil"/>
              <w:right w:val="single" w:sz="12" w:space="0" w:color="4F81BD"/>
            </w:tcBorders>
            <w:shd w:val="clear" w:color="auto" w:fill="auto"/>
            <w:noWrap/>
            <w:vAlign w:val="center"/>
            <w:hideMark/>
          </w:tcPr>
          <w:p w14:paraId="69097DA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w:t>
            </w:r>
          </w:p>
        </w:tc>
        <w:tc>
          <w:tcPr>
            <w:tcW w:w="1316" w:type="dxa"/>
            <w:tcBorders>
              <w:top w:val="nil"/>
              <w:left w:val="nil"/>
              <w:bottom w:val="nil"/>
              <w:right w:val="single" w:sz="12" w:space="0" w:color="4F81BD"/>
            </w:tcBorders>
            <w:shd w:val="clear" w:color="auto" w:fill="auto"/>
            <w:noWrap/>
            <w:vAlign w:val="center"/>
            <w:hideMark/>
          </w:tcPr>
          <w:p w14:paraId="2C27700D"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0027586"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9633E23"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 ref layers</w:t>
            </w:r>
          </w:p>
        </w:tc>
      </w:tr>
      <w:tr w:rsidR="00FA5274" w:rsidRPr="0046134B" w14:paraId="15CB8927"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C34C536"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0F7EA3B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085BDAD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REFLAYER</w:t>
            </w:r>
          </w:p>
        </w:tc>
        <w:tc>
          <w:tcPr>
            <w:tcW w:w="1316" w:type="dxa"/>
            <w:tcBorders>
              <w:top w:val="nil"/>
              <w:left w:val="nil"/>
              <w:bottom w:val="nil"/>
              <w:right w:val="single" w:sz="12" w:space="0" w:color="4F81BD"/>
            </w:tcBorders>
            <w:shd w:val="clear" w:color="auto" w:fill="auto"/>
            <w:noWrap/>
            <w:vAlign w:val="center"/>
            <w:hideMark/>
          </w:tcPr>
          <w:p w14:paraId="46E6E31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22A1B3C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4</w:t>
            </w:r>
          </w:p>
        </w:tc>
        <w:tc>
          <w:tcPr>
            <w:tcW w:w="3514" w:type="dxa"/>
            <w:tcBorders>
              <w:top w:val="nil"/>
              <w:left w:val="nil"/>
              <w:bottom w:val="nil"/>
              <w:right w:val="single" w:sz="12" w:space="0" w:color="4F81BD"/>
            </w:tcBorders>
            <w:shd w:val="clear" w:color="auto" w:fill="auto"/>
            <w:noWrap/>
            <w:vAlign w:val="center"/>
            <w:hideMark/>
          </w:tcPr>
          <w:p w14:paraId="307BBB4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multiple active ref layers with various inter layer predictors and dependencies</w:t>
            </w:r>
          </w:p>
        </w:tc>
      </w:tr>
      <w:tr w:rsidR="00FA5274" w:rsidRPr="0046134B" w14:paraId="3C9ABC0B"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C595D2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B57A604"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7C88C329"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5B408B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6BE071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43234F0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1727A1AD"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72CD44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2DD973CD"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A3C538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75DCDB1"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4A8E31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0E1D5A8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SYNTAX </w:t>
            </w:r>
          </w:p>
        </w:tc>
      </w:tr>
      <w:tr w:rsidR="00FA5274" w:rsidRPr="0046134B" w14:paraId="054AA369"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672242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43E15F0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Robert Skupin</w:t>
            </w:r>
          </w:p>
        </w:tc>
        <w:tc>
          <w:tcPr>
            <w:tcW w:w="1314" w:type="dxa"/>
            <w:tcBorders>
              <w:top w:val="nil"/>
              <w:left w:val="nil"/>
              <w:bottom w:val="nil"/>
              <w:right w:val="single" w:sz="12" w:space="0" w:color="4F81BD"/>
            </w:tcBorders>
            <w:shd w:val="clear" w:color="auto" w:fill="auto"/>
            <w:noWrap/>
            <w:vAlign w:val="center"/>
            <w:hideMark/>
          </w:tcPr>
          <w:p w14:paraId="38087E1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SPLITFLAG</w:t>
            </w:r>
          </w:p>
        </w:tc>
        <w:tc>
          <w:tcPr>
            <w:tcW w:w="1316" w:type="dxa"/>
            <w:tcBorders>
              <w:top w:val="nil"/>
              <w:left w:val="nil"/>
              <w:bottom w:val="nil"/>
              <w:right w:val="single" w:sz="12" w:space="0" w:color="4F81BD"/>
            </w:tcBorders>
            <w:shd w:val="clear" w:color="auto" w:fill="auto"/>
            <w:noWrap/>
            <w:vAlign w:val="center"/>
            <w:hideMark/>
          </w:tcPr>
          <w:p w14:paraId="38DA28A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457330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04DD75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splitting_flag</w:t>
            </w:r>
            <w:proofErr w:type="spellEnd"/>
          </w:p>
        </w:tc>
      </w:tr>
      <w:tr w:rsidR="00FA5274" w:rsidRPr="0046134B" w14:paraId="29368530"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1B6BAA3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tcPr>
          <w:p w14:paraId="0C6DED3B"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tcPr>
          <w:p w14:paraId="70329D7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w:t>
            </w:r>
          </w:p>
        </w:tc>
        <w:tc>
          <w:tcPr>
            <w:tcW w:w="1316" w:type="dxa"/>
            <w:tcBorders>
              <w:top w:val="nil"/>
              <w:left w:val="nil"/>
              <w:bottom w:val="nil"/>
              <w:right w:val="single" w:sz="12" w:space="0" w:color="4F81BD"/>
            </w:tcBorders>
            <w:shd w:val="clear" w:color="auto" w:fill="auto"/>
            <w:noWrap/>
            <w:vAlign w:val="center"/>
          </w:tcPr>
          <w:p w14:paraId="60CFBE7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tcPr>
          <w:p w14:paraId="1CC9B13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tcPr>
          <w:p w14:paraId="00A085B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 present</w:t>
            </w:r>
          </w:p>
        </w:tc>
      </w:tr>
      <w:tr w:rsidR="00FA5274" w:rsidRPr="0046134B" w14:paraId="1542B3FC"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BA055C3"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4106D83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3EA1AB4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NONVUI</w:t>
            </w:r>
          </w:p>
        </w:tc>
        <w:tc>
          <w:tcPr>
            <w:tcW w:w="1316" w:type="dxa"/>
            <w:tcBorders>
              <w:top w:val="nil"/>
              <w:left w:val="nil"/>
              <w:bottom w:val="nil"/>
              <w:right w:val="single" w:sz="12" w:space="0" w:color="4F81BD"/>
            </w:tcBorders>
            <w:shd w:val="clear" w:color="auto" w:fill="auto"/>
            <w:noWrap/>
            <w:vAlign w:val="center"/>
            <w:hideMark/>
          </w:tcPr>
          <w:p w14:paraId="5B34BD99"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15A8BA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59AB21F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 VUI extension</w:t>
            </w:r>
          </w:p>
        </w:tc>
      </w:tr>
      <w:tr w:rsidR="00FA5274" w:rsidRPr="0046134B" w14:paraId="67A29A2F"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AFF875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7F6EDD0"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570E380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7883AE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049CD3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4A52DAD9"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23B4C89F"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6401F7B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3A89A809"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4E0038B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98C76F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1CBD655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28E63CB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 </w:t>
            </w:r>
          </w:p>
        </w:tc>
      </w:tr>
      <w:tr w:rsidR="00FA5274" w:rsidRPr="0046134B" w14:paraId="060F3A43"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9814AC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201FD93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Won Kap Jang</w:t>
            </w:r>
          </w:p>
        </w:tc>
        <w:tc>
          <w:tcPr>
            <w:tcW w:w="1314" w:type="dxa"/>
            <w:tcBorders>
              <w:top w:val="nil"/>
              <w:left w:val="nil"/>
              <w:bottom w:val="nil"/>
              <w:right w:val="single" w:sz="12" w:space="0" w:color="4F81BD"/>
            </w:tcBorders>
            <w:shd w:val="clear" w:color="auto" w:fill="auto"/>
            <w:noWrap/>
            <w:vAlign w:val="center"/>
            <w:hideMark/>
          </w:tcPr>
          <w:p w14:paraId="00DDE489"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w:t>
            </w:r>
          </w:p>
        </w:tc>
        <w:tc>
          <w:tcPr>
            <w:tcW w:w="1316" w:type="dxa"/>
            <w:tcBorders>
              <w:top w:val="nil"/>
              <w:left w:val="nil"/>
              <w:bottom w:val="nil"/>
              <w:right w:val="single" w:sz="12" w:space="0" w:color="4F81BD"/>
            </w:tcBorders>
            <w:shd w:val="clear" w:color="auto" w:fill="auto"/>
            <w:noWrap/>
            <w:vAlign w:val="center"/>
            <w:hideMark/>
          </w:tcPr>
          <w:p w14:paraId="5B951A69"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0223024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141BB584"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Sub layer </w:t>
            </w:r>
            <w:proofErr w:type="spellStart"/>
            <w:r w:rsidRPr="0046134B">
              <w:rPr>
                <w:color w:val="000000"/>
                <w:szCs w:val="22"/>
              </w:rPr>
              <w:t>dbp</w:t>
            </w:r>
            <w:proofErr w:type="spellEnd"/>
            <w:r w:rsidRPr="0046134B">
              <w:rPr>
                <w:color w:val="000000"/>
                <w:szCs w:val="22"/>
              </w:rPr>
              <w:t xml:space="preserve"> info</w:t>
            </w:r>
          </w:p>
        </w:tc>
      </w:tr>
      <w:tr w:rsidR="00FA5274" w:rsidRPr="0046134B" w14:paraId="7AF1ED13"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113AD46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auto"/>
            <w:noWrap/>
            <w:vAlign w:val="center"/>
          </w:tcPr>
          <w:p w14:paraId="18F2AEB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auto"/>
            <w:noWrap/>
            <w:vAlign w:val="center"/>
          </w:tcPr>
          <w:p w14:paraId="3125404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auto"/>
            <w:noWrap/>
            <w:vAlign w:val="center"/>
          </w:tcPr>
          <w:p w14:paraId="7D20AF0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auto"/>
            <w:noWrap/>
            <w:vAlign w:val="center"/>
          </w:tcPr>
          <w:p w14:paraId="69E860D5"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auto"/>
            <w:noWrap/>
            <w:vAlign w:val="center"/>
          </w:tcPr>
          <w:p w14:paraId="12D7C6C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
        </w:tc>
      </w:tr>
      <w:tr w:rsidR="00FA5274" w:rsidRPr="0046134B" w14:paraId="5E8154FA"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2E20ECD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 </w:t>
            </w:r>
          </w:p>
        </w:tc>
        <w:tc>
          <w:tcPr>
            <w:tcW w:w="1995" w:type="dxa"/>
            <w:tcBorders>
              <w:top w:val="nil"/>
              <w:left w:val="nil"/>
              <w:bottom w:val="nil"/>
              <w:right w:val="single" w:sz="12" w:space="0" w:color="4F81BD"/>
            </w:tcBorders>
            <w:shd w:val="clear" w:color="000000" w:fill="FFFF00"/>
            <w:noWrap/>
            <w:vAlign w:val="center"/>
            <w:hideMark/>
          </w:tcPr>
          <w:p w14:paraId="402B909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2577E9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1A089D3"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16D4401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7AC77EB"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RESOLUTIONS</w:t>
            </w:r>
          </w:p>
        </w:tc>
      </w:tr>
      <w:tr w:rsidR="00FA5274" w:rsidRPr="0046134B" w14:paraId="103A1FD8"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2A5D629"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4F15A67B"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Elena Alshina</w:t>
            </w:r>
          </w:p>
        </w:tc>
        <w:tc>
          <w:tcPr>
            <w:tcW w:w="1314" w:type="dxa"/>
            <w:tcBorders>
              <w:top w:val="nil"/>
              <w:left w:val="nil"/>
              <w:bottom w:val="nil"/>
              <w:right w:val="single" w:sz="12" w:space="0" w:color="4F81BD"/>
            </w:tcBorders>
            <w:shd w:val="clear" w:color="auto" w:fill="auto"/>
            <w:noWrap/>
            <w:vAlign w:val="center"/>
            <w:hideMark/>
          </w:tcPr>
          <w:p w14:paraId="0CA09062"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SRATIOS</w:t>
            </w:r>
          </w:p>
        </w:tc>
        <w:tc>
          <w:tcPr>
            <w:tcW w:w="1316" w:type="dxa"/>
            <w:tcBorders>
              <w:top w:val="nil"/>
              <w:left w:val="nil"/>
              <w:bottom w:val="nil"/>
              <w:right w:val="single" w:sz="12" w:space="0" w:color="4F81BD"/>
            </w:tcBorders>
            <w:shd w:val="clear" w:color="auto" w:fill="auto"/>
            <w:noWrap/>
            <w:vAlign w:val="center"/>
            <w:hideMark/>
          </w:tcPr>
          <w:p w14:paraId="06CFAEF6"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877BF0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54E92B9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spatial layers w/ unusual ratios</w:t>
            </w:r>
          </w:p>
        </w:tc>
      </w:tr>
      <w:tr w:rsidR="00FA5274" w:rsidRPr="0046134B" w14:paraId="02A79AB5"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0E448B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70C70EA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1F8A7CB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SNR</w:t>
            </w:r>
          </w:p>
        </w:tc>
        <w:tc>
          <w:tcPr>
            <w:tcW w:w="1316" w:type="dxa"/>
            <w:tcBorders>
              <w:top w:val="nil"/>
              <w:left w:val="nil"/>
              <w:bottom w:val="nil"/>
              <w:right w:val="single" w:sz="12" w:space="0" w:color="4F81BD"/>
            </w:tcBorders>
            <w:shd w:val="clear" w:color="auto" w:fill="auto"/>
            <w:noWrap/>
            <w:vAlign w:val="center"/>
            <w:hideMark/>
          </w:tcPr>
          <w:p w14:paraId="1EDEE347"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7C1E51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147FB74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3 SNR layers</w:t>
            </w:r>
          </w:p>
        </w:tc>
      </w:tr>
      <w:tr w:rsidR="00FA5274" w:rsidRPr="0046134B" w14:paraId="7D101047"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2E6B8C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184C0F94"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8FE644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REPFMT</w:t>
            </w:r>
          </w:p>
        </w:tc>
        <w:tc>
          <w:tcPr>
            <w:tcW w:w="1316" w:type="dxa"/>
            <w:tcBorders>
              <w:top w:val="nil"/>
              <w:left w:val="nil"/>
              <w:bottom w:val="nil"/>
              <w:right w:val="single" w:sz="12" w:space="0" w:color="4F81BD"/>
            </w:tcBorders>
            <w:shd w:val="clear" w:color="auto" w:fill="auto"/>
            <w:noWrap/>
            <w:vAlign w:val="center"/>
            <w:hideMark/>
          </w:tcPr>
          <w:p w14:paraId="1259C486"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8D4FC2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3DDA5C34"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rep formats</w:t>
            </w:r>
          </w:p>
        </w:tc>
      </w:tr>
      <w:tr w:rsidR="00FA5274" w:rsidRPr="0046134B" w14:paraId="297A5BC8"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C4D6861"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0AA435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4EE6C61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RESCHANGE</w:t>
            </w:r>
          </w:p>
        </w:tc>
        <w:tc>
          <w:tcPr>
            <w:tcW w:w="1316" w:type="dxa"/>
            <w:tcBorders>
              <w:top w:val="nil"/>
              <w:left w:val="nil"/>
              <w:bottom w:val="nil"/>
              <w:right w:val="single" w:sz="12" w:space="0" w:color="4F81BD"/>
            </w:tcBorders>
            <w:shd w:val="clear" w:color="auto" w:fill="auto"/>
            <w:noWrap/>
            <w:vAlign w:val="center"/>
            <w:hideMark/>
          </w:tcPr>
          <w:p w14:paraId="064B081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07827E7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439D3AD"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resolution change in SPS</w:t>
            </w:r>
          </w:p>
        </w:tc>
      </w:tr>
      <w:tr w:rsidR="00FA5274" w:rsidRPr="0046134B" w14:paraId="7D320C38"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61FC98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1C82C032"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Rickard Sjoberg</w:t>
            </w:r>
          </w:p>
        </w:tc>
        <w:tc>
          <w:tcPr>
            <w:tcW w:w="1314" w:type="dxa"/>
            <w:tcBorders>
              <w:top w:val="nil"/>
              <w:left w:val="nil"/>
              <w:bottom w:val="nil"/>
              <w:right w:val="single" w:sz="12" w:space="0" w:color="4F81BD"/>
            </w:tcBorders>
            <w:shd w:val="clear" w:color="auto" w:fill="auto"/>
            <w:noWrap/>
            <w:vAlign w:val="center"/>
            <w:hideMark/>
          </w:tcPr>
          <w:p w14:paraId="5F13FF93"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ADAPTRES</w:t>
            </w:r>
          </w:p>
        </w:tc>
        <w:tc>
          <w:tcPr>
            <w:tcW w:w="1316" w:type="dxa"/>
            <w:tcBorders>
              <w:top w:val="nil"/>
              <w:left w:val="nil"/>
              <w:bottom w:val="nil"/>
              <w:right w:val="single" w:sz="12" w:space="0" w:color="4F81BD"/>
            </w:tcBorders>
            <w:shd w:val="clear" w:color="auto" w:fill="auto"/>
            <w:noWrap/>
            <w:vAlign w:val="center"/>
            <w:hideMark/>
          </w:tcPr>
          <w:p w14:paraId="1D409A33"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2684A4D"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5F7598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adaptive resolution</w:t>
            </w:r>
          </w:p>
        </w:tc>
      </w:tr>
      <w:tr w:rsidR="00FA5274" w:rsidRPr="0046134B" w14:paraId="3C7BAAF5"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40BB66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Sony</w:t>
            </w:r>
          </w:p>
        </w:tc>
        <w:tc>
          <w:tcPr>
            <w:tcW w:w="1995" w:type="dxa"/>
            <w:tcBorders>
              <w:top w:val="nil"/>
              <w:left w:val="nil"/>
              <w:bottom w:val="nil"/>
              <w:right w:val="single" w:sz="12" w:space="0" w:color="4F81BD"/>
            </w:tcBorders>
            <w:shd w:val="clear" w:color="auto" w:fill="auto"/>
            <w:noWrap/>
            <w:vAlign w:val="center"/>
            <w:hideMark/>
          </w:tcPr>
          <w:p w14:paraId="50627DFD"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6D883F8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SPSREPFMT</w:t>
            </w:r>
          </w:p>
        </w:tc>
        <w:tc>
          <w:tcPr>
            <w:tcW w:w="1316" w:type="dxa"/>
            <w:tcBorders>
              <w:top w:val="nil"/>
              <w:left w:val="nil"/>
              <w:bottom w:val="nil"/>
              <w:right w:val="single" w:sz="12" w:space="0" w:color="4F81BD"/>
            </w:tcBorders>
            <w:shd w:val="clear" w:color="auto" w:fill="auto"/>
            <w:noWrap/>
            <w:vAlign w:val="center"/>
            <w:hideMark/>
          </w:tcPr>
          <w:p w14:paraId="1EFB12F7"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1134242"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AE19E1D"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SPS rep format </w:t>
            </w:r>
            <w:proofErr w:type="spellStart"/>
            <w:r w:rsidRPr="0046134B">
              <w:rPr>
                <w:color w:val="000000"/>
                <w:szCs w:val="22"/>
              </w:rPr>
              <w:t>idx</w:t>
            </w:r>
            <w:proofErr w:type="spellEnd"/>
          </w:p>
        </w:tc>
      </w:tr>
      <w:tr w:rsidR="00FA5274" w:rsidRPr="0046134B" w14:paraId="39A9E292"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F5A4C8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6378500"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4AF651A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CONFCROP</w:t>
            </w:r>
          </w:p>
        </w:tc>
        <w:tc>
          <w:tcPr>
            <w:tcW w:w="1316" w:type="dxa"/>
            <w:tcBorders>
              <w:top w:val="nil"/>
              <w:left w:val="nil"/>
              <w:bottom w:val="nil"/>
              <w:right w:val="single" w:sz="12" w:space="0" w:color="4F81BD"/>
            </w:tcBorders>
            <w:shd w:val="clear" w:color="auto" w:fill="auto"/>
            <w:noWrap/>
            <w:vAlign w:val="center"/>
            <w:hideMark/>
          </w:tcPr>
          <w:p w14:paraId="66A748D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3AA30DE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1C59BCB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conformance cropping window in VPS</w:t>
            </w:r>
          </w:p>
        </w:tc>
      </w:tr>
      <w:tr w:rsidR="00FA5274" w:rsidRPr="0046134B" w14:paraId="3A94ECC7"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565BAF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6AC1FA2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EA6B05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BC8C5D6"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05A8BB7"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CAED7AD"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0D7CD0D6"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E4C5B77"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525DE7E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795821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DADC1D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4DF33CF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07777980"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OFFSETS AND PHASE ADJUSTMENTS </w:t>
            </w:r>
          </w:p>
        </w:tc>
      </w:tr>
      <w:tr w:rsidR="00FA5274" w:rsidRPr="0046134B" w14:paraId="65C5FC1C"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864511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0B87FE22"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Adarsh Ramasubramonian</w:t>
            </w:r>
          </w:p>
        </w:tc>
        <w:tc>
          <w:tcPr>
            <w:tcW w:w="1314" w:type="dxa"/>
            <w:tcBorders>
              <w:top w:val="nil"/>
              <w:left w:val="nil"/>
              <w:bottom w:val="nil"/>
              <w:right w:val="single" w:sz="12" w:space="0" w:color="4F81BD"/>
            </w:tcBorders>
            <w:shd w:val="clear" w:color="auto" w:fill="auto"/>
            <w:noWrap/>
            <w:vAlign w:val="center"/>
            <w:hideMark/>
          </w:tcPr>
          <w:p w14:paraId="7B2D0DD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SCREFOFF</w:t>
            </w:r>
          </w:p>
        </w:tc>
        <w:tc>
          <w:tcPr>
            <w:tcW w:w="1316" w:type="dxa"/>
            <w:tcBorders>
              <w:top w:val="nil"/>
              <w:left w:val="nil"/>
              <w:bottom w:val="nil"/>
              <w:right w:val="single" w:sz="12" w:space="0" w:color="4F81BD"/>
            </w:tcBorders>
            <w:shd w:val="clear" w:color="auto" w:fill="auto"/>
            <w:noWrap/>
            <w:vAlign w:val="center"/>
            <w:hideMark/>
          </w:tcPr>
          <w:p w14:paraId="0A796A8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EF92432"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6EE79DD"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scaled ref layer offsets</w:t>
            </w:r>
          </w:p>
        </w:tc>
      </w:tr>
      <w:tr w:rsidR="00FA5274" w:rsidRPr="0046134B" w14:paraId="22397106"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7659C6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Sharp</w:t>
            </w:r>
          </w:p>
        </w:tc>
        <w:tc>
          <w:tcPr>
            <w:tcW w:w="1995" w:type="dxa"/>
            <w:tcBorders>
              <w:top w:val="nil"/>
              <w:left w:val="nil"/>
              <w:bottom w:val="nil"/>
              <w:right w:val="single" w:sz="12" w:space="0" w:color="4F81BD"/>
            </w:tcBorders>
            <w:shd w:val="clear" w:color="auto" w:fill="auto"/>
            <w:noWrap/>
            <w:vAlign w:val="center"/>
            <w:hideMark/>
          </w:tcPr>
          <w:p w14:paraId="102F1522"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Tomoyuki Yamamoto</w:t>
            </w:r>
          </w:p>
        </w:tc>
        <w:tc>
          <w:tcPr>
            <w:tcW w:w="1314" w:type="dxa"/>
            <w:tcBorders>
              <w:top w:val="nil"/>
              <w:left w:val="nil"/>
              <w:bottom w:val="nil"/>
              <w:right w:val="single" w:sz="12" w:space="0" w:color="4F81BD"/>
            </w:tcBorders>
            <w:shd w:val="clear" w:color="auto" w:fill="auto"/>
            <w:noWrap/>
            <w:vAlign w:val="center"/>
            <w:hideMark/>
          </w:tcPr>
          <w:p w14:paraId="794A85D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REFREGOFF</w:t>
            </w:r>
          </w:p>
        </w:tc>
        <w:tc>
          <w:tcPr>
            <w:tcW w:w="1316" w:type="dxa"/>
            <w:tcBorders>
              <w:top w:val="nil"/>
              <w:left w:val="nil"/>
              <w:bottom w:val="nil"/>
              <w:right w:val="single" w:sz="12" w:space="0" w:color="4F81BD"/>
            </w:tcBorders>
            <w:shd w:val="clear" w:color="auto" w:fill="auto"/>
            <w:noWrap/>
            <w:vAlign w:val="center"/>
            <w:hideMark/>
          </w:tcPr>
          <w:p w14:paraId="3AFDE77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9A6AAC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9F39F7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 region offsets</w:t>
            </w:r>
          </w:p>
        </w:tc>
      </w:tr>
      <w:tr w:rsidR="00FA5274" w:rsidRPr="0046134B" w14:paraId="32FEA1F6"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0B1B006"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0BBA9C8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Elena Alshina</w:t>
            </w:r>
          </w:p>
        </w:tc>
        <w:tc>
          <w:tcPr>
            <w:tcW w:w="1314" w:type="dxa"/>
            <w:tcBorders>
              <w:top w:val="nil"/>
              <w:left w:val="nil"/>
              <w:bottom w:val="nil"/>
              <w:right w:val="single" w:sz="12" w:space="0" w:color="4F81BD"/>
            </w:tcBorders>
            <w:shd w:val="clear" w:color="auto" w:fill="auto"/>
            <w:noWrap/>
            <w:vAlign w:val="center"/>
            <w:hideMark/>
          </w:tcPr>
          <w:p w14:paraId="1114231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RESPHASE</w:t>
            </w:r>
          </w:p>
        </w:tc>
        <w:tc>
          <w:tcPr>
            <w:tcW w:w="1316" w:type="dxa"/>
            <w:tcBorders>
              <w:top w:val="nil"/>
              <w:left w:val="nil"/>
              <w:bottom w:val="nil"/>
              <w:right w:val="single" w:sz="12" w:space="0" w:color="4F81BD"/>
            </w:tcBorders>
            <w:shd w:val="clear" w:color="auto" w:fill="auto"/>
            <w:noWrap/>
            <w:vAlign w:val="center"/>
            <w:hideMark/>
          </w:tcPr>
          <w:p w14:paraId="4C93E63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0F41EF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105549D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resample phase </w:t>
            </w:r>
          </w:p>
        </w:tc>
      </w:tr>
      <w:tr w:rsidR="00FA5274" w:rsidRPr="0046134B" w14:paraId="2336F3F7"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D982093"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002688D0"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615B4C22"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0684938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71BE4A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420A3C0"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0F3DEACF"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E39FDE9"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1CE897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4B7B9DED"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06659D3"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190CD7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B282C72"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OUTPUT LAYERS, PICS </w:t>
            </w:r>
          </w:p>
        </w:tc>
      </w:tr>
      <w:tr w:rsidR="00FA5274" w:rsidRPr="0046134B" w14:paraId="7CBF7B32"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565AF0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38F9C49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60F6BAA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OLS</w:t>
            </w:r>
          </w:p>
        </w:tc>
        <w:tc>
          <w:tcPr>
            <w:tcW w:w="1316" w:type="dxa"/>
            <w:tcBorders>
              <w:top w:val="nil"/>
              <w:left w:val="nil"/>
              <w:bottom w:val="nil"/>
              <w:right w:val="single" w:sz="12" w:space="0" w:color="4F81BD"/>
            </w:tcBorders>
            <w:shd w:val="clear" w:color="auto" w:fill="auto"/>
            <w:noWrap/>
            <w:vAlign w:val="center"/>
            <w:hideMark/>
          </w:tcPr>
          <w:p w14:paraId="7463798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73AEAB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1A4C50AB"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 output layer sets, non-default target output layer sets, unnecessary layers</w:t>
            </w:r>
          </w:p>
        </w:tc>
      </w:tr>
      <w:tr w:rsidR="00FA5274" w:rsidRPr="0046134B" w14:paraId="178F99A5"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8E62D8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116D00A4"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1DBE455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DISFLAG</w:t>
            </w:r>
          </w:p>
        </w:tc>
        <w:tc>
          <w:tcPr>
            <w:tcW w:w="1316" w:type="dxa"/>
            <w:tcBorders>
              <w:top w:val="nil"/>
              <w:left w:val="nil"/>
              <w:bottom w:val="nil"/>
              <w:right w:val="single" w:sz="12" w:space="0" w:color="4F81BD"/>
            </w:tcBorders>
            <w:shd w:val="clear" w:color="auto" w:fill="auto"/>
            <w:noWrap/>
            <w:vAlign w:val="center"/>
            <w:hideMark/>
          </w:tcPr>
          <w:p w14:paraId="277698B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BCE2962"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F165A3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discardable</w:t>
            </w:r>
            <w:proofErr w:type="spellEnd"/>
            <w:r w:rsidRPr="0046134B">
              <w:rPr>
                <w:color w:val="000000"/>
                <w:szCs w:val="22"/>
              </w:rPr>
              <w:t xml:space="preserve"> flag</w:t>
            </w:r>
          </w:p>
        </w:tc>
      </w:tr>
      <w:tr w:rsidR="00FA5274" w:rsidRPr="0046134B" w14:paraId="2AA43414"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B06021D"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08C1510"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0910CA54"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642E9EE1"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6B91F793"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9D3BA70"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2C60EF50"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86EB17D"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99BFA8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FE6D91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6235591"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2496927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F7CA8B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SCALING LIST</w:t>
            </w:r>
          </w:p>
        </w:tc>
      </w:tr>
      <w:tr w:rsidR="00FA5274" w:rsidRPr="0046134B" w14:paraId="067265A4"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DC99573"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597717E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48DC921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PPSSLIST</w:t>
            </w:r>
          </w:p>
        </w:tc>
        <w:tc>
          <w:tcPr>
            <w:tcW w:w="1316" w:type="dxa"/>
            <w:tcBorders>
              <w:top w:val="nil"/>
              <w:left w:val="nil"/>
              <w:bottom w:val="nil"/>
              <w:right w:val="single" w:sz="12" w:space="0" w:color="4F81BD"/>
            </w:tcBorders>
            <w:shd w:val="clear" w:color="auto" w:fill="auto"/>
            <w:noWrap/>
            <w:vAlign w:val="center"/>
            <w:hideMark/>
          </w:tcPr>
          <w:p w14:paraId="50DD7DC2"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C2E498D"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6C88A6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scaling list infer</w:t>
            </w:r>
          </w:p>
        </w:tc>
      </w:tr>
      <w:tr w:rsidR="00FA5274" w:rsidRPr="0046134B" w14:paraId="65D4AE96"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DB1FE5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607777E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623F64A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SPSSLIST</w:t>
            </w:r>
          </w:p>
        </w:tc>
        <w:tc>
          <w:tcPr>
            <w:tcW w:w="1316" w:type="dxa"/>
            <w:tcBorders>
              <w:top w:val="nil"/>
              <w:left w:val="nil"/>
              <w:bottom w:val="nil"/>
              <w:right w:val="single" w:sz="12" w:space="0" w:color="4F81BD"/>
            </w:tcBorders>
            <w:shd w:val="clear" w:color="auto" w:fill="auto"/>
            <w:noWrap/>
            <w:vAlign w:val="center"/>
            <w:hideMark/>
          </w:tcPr>
          <w:p w14:paraId="350654E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EF41F1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65AD61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 scaling list infer</w:t>
            </w:r>
          </w:p>
        </w:tc>
      </w:tr>
      <w:tr w:rsidR="00FA5274" w:rsidRPr="0046134B" w14:paraId="72EA9C03"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B3A9619"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019CFC40"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7E85DB7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040871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68B917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359464B"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5E44DE71"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2D700717"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3DCCDBB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714E313"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7583E92"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0F654BD2"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C1A769B"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COLOR GAMUT SCALABILITY</w:t>
            </w:r>
          </w:p>
        </w:tc>
      </w:tr>
      <w:tr w:rsidR="00FA5274" w:rsidRPr="0046134B" w14:paraId="6839FD9E"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3166F7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Technicolor</w:t>
            </w:r>
          </w:p>
        </w:tc>
        <w:tc>
          <w:tcPr>
            <w:tcW w:w="1995" w:type="dxa"/>
            <w:tcBorders>
              <w:top w:val="nil"/>
              <w:left w:val="nil"/>
              <w:bottom w:val="nil"/>
              <w:right w:val="single" w:sz="12" w:space="0" w:color="4F81BD"/>
            </w:tcBorders>
            <w:shd w:val="clear" w:color="auto" w:fill="auto"/>
            <w:noWrap/>
            <w:vAlign w:val="center"/>
            <w:hideMark/>
          </w:tcPr>
          <w:p w14:paraId="5EBFF17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Franck </w:t>
            </w:r>
            <w:proofErr w:type="spellStart"/>
            <w:r w:rsidRPr="0046134B">
              <w:rPr>
                <w:color w:val="000000"/>
                <w:szCs w:val="22"/>
              </w:rPr>
              <w:t>Hiron</w:t>
            </w:r>
            <w:proofErr w:type="spellEnd"/>
          </w:p>
        </w:tc>
        <w:tc>
          <w:tcPr>
            <w:tcW w:w="1314" w:type="dxa"/>
            <w:tcBorders>
              <w:top w:val="nil"/>
              <w:left w:val="nil"/>
              <w:bottom w:val="nil"/>
              <w:right w:val="single" w:sz="12" w:space="0" w:color="4F81BD"/>
            </w:tcBorders>
            <w:shd w:val="clear" w:color="auto" w:fill="auto"/>
            <w:noWrap/>
            <w:vAlign w:val="center"/>
            <w:hideMark/>
          </w:tcPr>
          <w:p w14:paraId="049F410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CGS</w:t>
            </w:r>
          </w:p>
        </w:tc>
        <w:tc>
          <w:tcPr>
            <w:tcW w:w="1316" w:type="dxa"/>
            <w:tcBorders>
              <w:top w:val="nil"/>
              <w:left w:val="nil"/>
              <w:bottom w:val="nil"/>
              <w:right w:val="single" w:sz="12" w:space="0" w:color="4F81BD"/>
            </w:tcBorders>
            <w:shd w:val="clear" w:color="auto" w:fill="auto"/>
            <w:noWrap/>
            <w:vAlign w:val="center"/>
            <w:hideMark/>
          </w:tcPr>
          <w:p w14:paraId="6C8E07A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FC94DC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9</w:t>
            </w:r>
          </w:p>
        </w:tc>
        <w:tc>
          <w:tcPr>
            <w:tcW w:w="3514" w:type="dxa"/>
            <w:tcBorders>
              <w:top w:val="nil"/>
              <w:left w:val="nil"/>
              <w:bottom w:val="nil"/>
              <w:right w:val="single" w:sz="12" w:space="0" w:color="4F81BD"/>
            </w:tcBorders>
            <w:shd w:val="clear" w:color="auto" w:fill="auto"/>
            <w:noWrap/>
            <w:vAlign w:val="center"/>
            <w:hideMark/>
          </w:tcPr>
          <w:p w14:paraId="08BA256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Colour</w:t>
            </w:r>
            <w:proofErr w:type="spellEnd"/>
            <w:r w:rsidRPr="0046134B">
              <w:rPr>
                <w:color w:val="000000"/>
                <w:szCs w:val="22"/>
              </w:rPr>
              <w:t xml:space="preserve"> gamut scalability 8-to-10 bits, 10-to-10 bits, spatial ratio change with CGS</w:t>
            </w:r>
          </w:p>
        </w:tc>
      </w:tr>
      <w:tr w:rsidR="00FA5274" w:rsidRPr="0046134B" w14:paraId="023314B2"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3C37363"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C2E606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A35152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17A3D4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98ED0F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6F4A38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6F77B524"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CAD942D"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2A1A864D"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center"/>
            <w:hideMark/>
          </w:tcPr>
          <w:p w14:paraId="569EFD6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000000" w:fill="FFFF00"/>
            <w:noWrap/>
            <w:vAlign w:val="center"/>
            <w:hideMark/>
          </w:tcPr>
          <w:p w14:paraId="2C6D4D6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000000" w:fill="FFFF00"/>
            <w:noWrap/>
            <w:vAlign w:val="center"/>
            <w:hideMark/>
          </w:tcPr>
          <w:p w14:paraId="783F96E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000000" w:fill="FFFF00"/>
            <w:noWrap/>
            <w:vAlign w:val="center"/>
            <w:hideMark/>
          </w:tcPr>
          <w:p w14:paraId="3A8DDD83"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ADDITIONAL EXTENSIBILITY</w:t>
            </w:r>
          </w:p>
        </w:tc>
      </w:tr>
      <w:tr w:rsidR="00FA5274" w:rsidRPr="0046134B" w14:paraId="7C55E869"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E6D1C0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1AD89B8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02D41863"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PSEXT</w:t>
            </w:r>
          </w:p>
        </w:tc>
        <w:tc>
          <w:tcPr>
            <w:tcW w:w="1316" w:type="dxa"/>
            <w:tcBorders>
              <w:top w:val="nil"/>
              <w:left w:val="nil"/>
              <w:bottom w:val="nil"/>
              <w:right w:val="single" w:sz="12" w:space="0" w:color="4F81BD"/>
            </w:tcBorders>
            <w:shd w:val="clear" w:color="auto" w:fill="auto"/>
            <w:noWrap/>
            <w:vAlign w:val="center"/>
            <w:hideMark/>
          </w:tcPr>
          <w:p w14:paraId="1DB84F3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2C445E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EBB8E7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PPS additional extension</w:t>
            </w:r>
          </w:p>
        </w:tc>
      </w:tr>
      <w:tr w:rsidR="00FA5274" w:rsidRPr="0046134B" w14:paraId="3D36F54F"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6C1FB5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5AD4AB99"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Karsten Suehring</w:t>
            </w:r>
          </w:p>
        </w:tc>
        <w:tc>
          <w:tcPr>
            <w:tcW w:w="1314" w:type="dxa"/>
            <w:tcBorders>
              <w:top w:val="nil"/>
              <w:left w:val="nil"/>
              <w:bottom w:val="nil"/>
              <w:right w:val="single" w:sz="12" w:space="0" w:color="4F81BD"/>
            </w:tcBorders>
            <w:shd w:val="clear" w:color="auto" w:fill="auto"/>
            <w:noWrap/>
            <w:vAlign w:val="center"/>
            <w:hideMark/>
          </w:tcPr>
          <w:p w14:paraId="2BC7E8BF"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LAYERID63</w:t>
            </w:r>
          </w:p>
        </w:tc>
        <w:tc>
          <w:tcPr>
            <w:tcW w:w="1316" w:type="dxa"/>
            <w:tcBorders>
              <w:top w:val="nil"/>
              <w:left w:val="nil"/>
              <w:bottom w:val="nil"/>
              <w:right w:val="single" w:sz="12" w:space="0" w:color="4F81BD"/>
            </w:tcBorders>
            <w:shd w:val="clear" w:color="auto" w:fill="auto"/>
            <w:noWrap/>
            <w:vAlign w:val="center"/>
            <w:hideMark/>
          </w:tcPr>
          <w:p w14:paraId="2F38AAE6"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xml:space="preserve"> N </w:t>
            </w:r>
          </w:p>
        </w:tc>
        <w:tc>
          <w:tcPr>
            <w:tcW w:w="482" w:type="dxa"/>
            <w:tcBorders>
              <w:top w:val="nil"/>
              <w:left w:val="nil"/>
              <w:bottom w:val="nil"/>
              <w:right w:val="single" w:sz="12" w:space="0" w:color="4F81BD"/>
            </w:tcBorders>
            <w:shd w:val="clear" w:color="auto" w:fill="auto"/>
            <w:noWrap/>
            <w:vAlign w:val="center"/>
            <w:hideMark/>
          </w:tcPr>
          <w:p w14:paraId="2C01064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E5AD1FF"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NUHs with </w:t>
            </w:r>
            <w:proofErr w:type="spellStart"/>
            <w:r w:rsidRPr="0046134B">
              <w:rPr>
                <w:color w:val="000000"/>
                <w:szCs w:val="22"/>
              </w:rPr>
              <w:t>layer_id</w:t>
            </w:r>
            <w:proofErr w:type="spellEnd"/>
            <w:r w:rsidRPr="0046134B">
              <w:rPr>
                <w:color w:val="000000"/>
                <w:szCs w:val="22"/>
              </w:rPr>
              <w:t xml:space="preserve"> of 63 </w:t>
            </w:r>
          </w:p>
        </w:tc>
      </w:tr>
      <w:tr w:rsidR="00FA5274" w:rsidRPr="0046134B" w14:paraId="1A6449DE"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06DB11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0B2F8D9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A5758E2"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3F9AD95"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C84F655"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3EB0679"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78576A61"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4729182"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A44E320"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FC9ED43"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09FE46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21092A31"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7A4622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POC</w:t>
            </w:r>
          </w:p>
        </w:tc>
      </w:tr>
      <w:tr w:rsidR="00FA5274" w:rsidRPr="0046134B" w14:paraId="14FBBABC"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C990C3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26757E82"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Rickard Sjoberg</w:t>
            </w:r>
          </w:p>
        </w:tc>
        <w:tc>
          <w:tcPr>
            <w:tcW w:w="1314" w:type="dxa"/>
            <w:tcBorders>
              <w:top w:val="nil"/>
              <w:left w:val="nil"/>
              <w:bottom w:val="nil"/>
              <w:right w:val="single" w:sz="12" w:space="0" w:color="4F81BD"/>
            </w:tcBorders>
            <w:shd w:val="clear" w:color="auto" w:fill="auto"/>
            <w:noWrap/>
            <w:vAlign w:val="center"/>
            <w:hideMark/>
          </w:tcPr>
          <w:p w14:paraId="0482F86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POC</w:t>
            </w:r>
          </w:p>
        </w:tc>
        <w:tc>
          <w:tcPr>
            <w:tcW w:w="1316" w:type="dxa"/>
            <w:tcBorders>
              <w:top w:val="nil"/>
              <w:left w:val="nil"/>
              <w:bottom w:val="nil"/>
              <w:right w:val="single" w:sz="12" w:space="0" w:color="4F81BD"/>
            </w:tcBorders>
            <w:shd w:val="clear" w:color="auto" w:fill="auto"/>
            <w:noWrap/>
            <w:vAlign w:val="center"/>
            <w:hideMark/>
          </w:tcPr>
          <w:p w14:paraId="2F7F48B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115D6D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DDFFD0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unaligned POC</w:t>
            </w:r>
          </w:p>
        </w:tc>
      </w:tr>
      <w:tr w:rsidR="00FA5274" w:rsidRPr="0046134B" w14:paraId="52D71DE9"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8377E1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3EBF56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E31E56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B3A85B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1F28D3DD"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C548DF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67A10800"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21A3641D"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44478A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1D5DA3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24213C42"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2A11865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D5CAE8B"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BASE LAYER TYPE</w:t>
            </w:r>
          </w:p>
        </w:tc>
      </w:tr>
      <w:tr w:rsidR="00FA5274" w:rsidRPr="0046134B" w14:paraId="7DD3BA02"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7BCCB6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10D5163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59C26BB0"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w:t>
            </w:r>
          </w:p>
        </w:tc>
        <w:tc>
          <w:tcPr>
            <w:tcW w:w="1316" w:type="dxa"/>
            <w:tcBorders>
              <w:top w:val="nil"/>
              <w:left w:val="nil"/>
              <w:bottom w:val="nil"/>
              <w:right w:val="single" w:sz="12" w:space="0" w:color="4F81BD"/>
            </w:tcBorders>
            <w:shd w:val="clear" w:color="auto" w:fill="auto"/>
            <w:noWrap/>
            <w:vAlign w:val="center"/>
            <w:hideMark/>
          </w:tcPr>
          <w:p w14:paraId="12AA16C2"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237BF75"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FB8C112"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 scalability</w:t>
            </w:r>
          </w:p>
        </w:tc>
      </w:tr>
      <w:tr w:rsidR="00FA5274" w:rsidRPr="0046134B" w14:paraId="4EA9F64B"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E93E333"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4A7FFAC3"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2AC3DF83"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INBLD</w:t>
            </w:r>
          </w:p>
        </w:tc>
        <w:tc>
          <w:tcPr>
            <w:tcW w:w="1316" w:type="dxa"/>
            <w:tcBorders>
              <w:top w:val="nil"/>
              <w:left w:val="nil"/>
              <w:bottom w:val="nil"/>
              <w:right w:val="single" w:sz="12" w:space="0" w:color="4F81BD"/>
            </w:tcBorders>
            <w:shd w:val="clear" w:color="auto" w:fill="auto"/>
            <w:noWrap/>
            <w:vAlign w:val="center"/>
            <w:hideMark/>
          </w:tcPr>
          <w:p w14:paraId="376261C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544F0509"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681050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base layer not available (INBLD)</w:t>
            </w:r>
          </w:p>
        </w:tc>
      </w:tr>
      <w:tr w:rsidR="00FA5274" w:rsidRPr="0046134B" w14:paraId="46BCBF9C"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95A698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4C8FF294"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495A05F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w:t>
            </w:r>
          </w:p>
        </w:tc>
        <w:tc>
          <w:tcPr>
            <w:tcW w:w="1316" w:type="dxa"/>
            <w:tcBorders>
              <w:top w:val="nil"/>
              <w:left w:val="nil"/>
              <w:bottom w:val="nil"/>
              <w:right w:val="single" w:sz="12" w:space="0" w:color="4F81BD"/>
            </w:tcBorders>
            <w:shd w:val="clear" w:color="auto" w:fill="auto"/>
            <w:noWrap/>
            <w:vAlign w:val="center"/>
            <w:hideMark/>
          </w:tcPr>
          <w:p w14:paraId="1DA475C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94830D5"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718642C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simulcast</w:t>
            </w:r>
          </w:p>
        </w:tc>
      </w:tr>
      <w:tr w:rsidR="00FA5274" w:rsidRPr="0046134B" w14:paraId="0D94B635"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20F8C2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97F9A44"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6F4DF91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1D59F81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1F906E0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2DA58F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1D2E1420"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D1ECFF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21E31B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B662FA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A3E919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0D639CE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18818D9"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LEVEL SIGNALING</w:t>
            </w:r>
          </w:p>
        </w:tc>
      </w:tr>
      <w:tr w:rsidR="00FA5274" w:rsidRPr="0046134B" w14:paraId="61A22621"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BC6DA8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66BB45A3"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96B661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SLLEV</w:t>
            </w:r>
          </w:p>
        </w:tc>
        <w:tc>
          <w:tcPr>
            <w:tcW w:w="1316" w:type="dxa"/>
            <w:tcBorders>
              <w:top w:val="nil"/>
              <w:left w:val="nil"/>
              <w:bottom w:val="nil"/>
              <w:right w:val="single" w:sz="12" w:space="0" w:color="4F81BD"/>
            </w:tcBorders>
            <w:shd w:val="clear" w:color="auto" w:fill="auto"/>
            <w:noWrap/>
            <w:vAlign w:val="center"/>
            <w:hideMark/>
          </w:tcPr>
          <w:p w14:paraId="68376A92"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1005F6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1</w:t>
            </w:r>
          </w:p>
        </w:tc>
        <w:tc>
          <w:tcPr>
            <w:tcW w:w="3514" w:type="dxa"/>
            <w:tcBorders>
              <w:top w:val="nil"/>
              <w:left w:val="nil"/>
              <w:bottom w:val="nil"/>
              <w:right w:val="single" w:sz="12" w:space="0" w:color="4F81BD"/>
            </w:tcBorders>
            <w:shd w:val="clear" w:color="auto" w:fill="auto"/>
            <w:noWrap/>
            <w:vAlign w:val="center"/>
            <w:hideMark/>
          </w:tcPr>
          <w:p w14:paraId="765979C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sub_layer</w:t>
            </w:r>
            <w:proofErr w:type="spellEnd"/>
            <w:r w:rsidRPr="0046134B">
              <w:rPr>
                <w:color w:val="000000"/>
                <w:szCs w:val="22"/>
              </w:rPr>
              <w:t xml:space="preserve"> level signaling</w:t>
            </w:r>
          </w:p>
        </w:tc>
      </w:tr>
      <w:tr w:rsidR="00FA5274" w:rsidRPr="0046134B" w14:paraId="319BDDB4"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49DA179"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E485E7F"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95E092D"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3792D16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1679006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B11B6B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29D6FD90"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3951DF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AAAF22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B17C9B0"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AA1156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10BF715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B6C6E7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AUX PICS</w:t>
            </w:r>
          </w:p>
        </w:tc>
      </w:tr>
      <w:tr w:rsidR="00FA5274" w:rsidRPr="0046134B" w14:paraId="37CD0411"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7CA3C7A"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BBC</w:t>
            </w:r>
          </w:p>
        </w:tc>
        <w:tc>
          <w:tcPr>
            <w:tcW w:w="1995" w:type="dxa"/>
            <w:tcBorders>
              <w:top w:val="nil"/>
              <w:left w:val="nil"/>
              <w:bottom w:val="nil"/>
              <w:right w:val="single" w:sz="12" w:space="0" w:color="4F81BD"/>
            </w:tcBorders>
            <w:shd w:val="clear" w:color="auto" w:fill="auto"/>
            <w:noWrap/>
            <w:vAlign w:val="center"/>
            <w:hideMark/>
          </w:tcPr>
          <w:p w14:paraId="647EF2E1"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Matteo Naccari</w:t>
            </w:r>
          </w:p>
        </w:tc>
        <w:tc>
          <w:tcPr>
            <w:tcW w:w="1314" w:type="dxa"/>
            <w:tcBorders>
              <w:top w:val="nil"/>
              <w:left w:val="nil"/>
              <w:bottom w:val="nil"/>
              <w:right w:val="single" w:sz="12" w:space="0" w:color="4F81BD"/>
            </w:tcBorders>
            <w:shd w:val="clear" w:color="auto" w:fill="auto"/>
            <w:noWrap/>
            <w:vAlign w:val="center"/>
            <w:hideMark/>
          </w:tcPr>
          <w:p w14:paraId="7538846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c>
          <w:tcPr>
            <w:tcW w:w="1316" w:type="dxa"/>
            <w:tcBorders>
              <w:top w:val="nil"/>
              <w:left w:val="nil"/>
              <w:bottom w:val="nil"/>
              <w:right w:val="single" w:sz="12" w:space="0" w:color="4F81BD"/>
            </w:tcBorders>
            <w:shd w:val="clear" w:color="auto" w:fill="auto"/>
            <w:noWrap/>
            <w:vAlign w:val="center"/>
            <w:hideMark/>
          </w:tcPr>
          <w:p w14:paraId="143CDF2E"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E4AA72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10FC3D6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r>
      <w:tr w:rsidR="00FA5274" w:rsidRPr="0046134B" w14:paraId="3B69B104"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F21E3FB"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6233EBE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7CEEB17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c>
          <w:tcPr>
            <w:tcW w:w="1316" w:type="dxa"/>
            <w:tcBorders>
              <w:top w:val="nil"/>
              <w:left w:val="nil"/>
              <w:bottom w:val="nil"/>
              <w:right w:val="single" w:sz="12" w:space="0" w:color="4F81BD"/>
            </w:tcBorders>
            <w:shd w:val="clear" w:color="auto" w:fill="auto"/>
            <w:noWrap/>
            <w:vAlign w:val="center"/>
            <w:hideMark/>
          </w:tcPr>
          <w:p w14:paraId="6C1B48A5"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DBECC1D"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BA95D36"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r>
      <w:tr w:rsidR="00FA5274" w:rsidRPr="0046134B" w14:paraId="5FEF77B1" w14:textId="77777777" w:rsidTr="00687EF8">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0B8BC78"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A233584"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3C8CE5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69A09AB9"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15C911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737BA35"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FA5274" w:rsidRPr="0046134B" w14:paraId="09A5F31A" w14:textId="77777777" w:rsidTr="00687EF8">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0CFA57C"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390C33E7"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430050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13EAAB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C295839"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92A5FB2"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LAYERS</w:t>
            </w:r>
          </w:p>
        </w:tc>
      </w:tr>
      <w:tr w:rsidR="00FA5274" w:rsidRPr="0046134B" w14:paraId="1FAECBFB" w14:textId="77777777" w:rsidTr="00687EF8">
        <w:trPr>
          <w:trHeight w:val="315"/>
        </w:trPr>
        <w:tc>
          <w:tcPr>
            <w:tcW w:w="1931" w:type="dxa"/>
            <w:tcBorders>
              <w:top w:val="nil"/>
              <w:left w:val="single" w:sz="12" w:space="0" w:color="4F81BD"/>
              <w:bottom w:val="nil"/>
              <w:right w:val="single" w:sz="12" w:space="0" w:color="4F81BD"/>
            </w:tcBorders>
            <w:shd w:val="clear" w:color="auto" w:fill="auto"/>
            <w:noWrap/>
            <w:vAlign w:val="center"/>
            <w:hideMark/>
          </w:tcPr>
          <w:p w14:paraId="3E6BF234"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4E3792DA"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Vadim Seregin</w:t>
            </w:r>
          </w:p>
        </w:tc>
        <w:tc>
          <w:tcPr>
            <w:tcW w:w="1314" w:type="dxa"/>
            <w:tcBorders>
              <w:top w:val="nil"/>
              <w:left w:val="nil"/>
              <w:bottom w:val="nil"/>
              <w:right w:val="single" w:sz="12" w:space="0" w:color="4F81BD"/>
            </w:tcBorders>
            <w:shd w:val="clear" w:color="auto" w:fill="auto"/>
            <w:noWrap/>
            <w:vAlign w:val="center"/>
            <w:hideMark/>
          </w:tcPr>
          <w:p w14:paraId="4509867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LAYERS</w:t>
            </w:r>
          </w:p>
        </w:tc>
        <w:tc>
          <w:tcPr>
            <w:tcW w:w="1316" w:type="dxa"/>
            <w:tcBorders>
              <w:top w:val="nil"/>
              <w:left w:val="nil"/>
              <w:bottom w:val="nil"/>
              <w:right w:val="single" w:sz="12" w:space="0" w:color="4F81BD"/>
            </w:tcBorders>
            <w:shd w:val="clear" w:color="auto" w:fill="auto"/>
            <w:noWrap/>
            <w:vAlign w:val="center"/>
            <w:hideMark/>
          </w:tcPr>
          <w:p w14:paraId="19796CB0"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24B5867"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1 </w:t>
            </w:r>
          </w:p>
        </w:tc>
        <w:tc>
          <w:tcPr>
            <w:tcW w:w="3514" w:type="dxa"/>
            <w:tcBorders>
              <w:top w:val="nil"/>
              <w:left w:val="nil"/>
              <w:bottom w:val="nil"/>
              <w:right w:val="single" w:sz="12" w:space="0" w:color="4F81BD"/>
            </w:tcBorders>
            <w:shd w:val="clear" w:color="auto" w:fill="auto"/>
            <w:noWrap/>
            <w:vAlign w:val="center"/>
            <w:hideMark/>
          </w:tcPr>
          <w:p w14:paraId="7F8B57A8"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8 layers</w:t>
            </w:r>
          </w:p>
        </w:tc>
      </w:tr>
      <w:tr w:rsidR="00FA5274" w:rsidRPr="0046134B" w14:paraId="4135A4A3" w14:textId="77777777" w:rsidTr="00687EF8">
        <w:trPr>
          <w:trHeight w:val="315"/>
        </w:trPr>
        <w:tc>
          <w:tcPr>
            <w:tcW w:w="1931" w:type="dxa"/>
            <w:tcBorders>
              <w:top w:val="nil"/>
              <w:left w:val="single" w:sz="12" w:space="0" w:color="4F81BD"/>
              <w:bottom w:val="nil"/>
              <w:right w:val="single" w:sz="12" w:space="0" w:color="4F81BD"/>
            </w:tcBorders>
            <w:shd w:val="clear" w:color="auto" w:fill="FFFF00"/>
            <w:noWrap/>
            <w:vAlign w:val="center"/>
          </w:tcPr>
          <w:p w14:paraId="0FD43115" w14:textId="77777777" w:rsidR="00FA5274" w:rsidRPr="0046134B" w:rsidDel="00BA008D"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FFFF00"/>
            <w:noWrap/>
            <w:vAlign w:val="center"/>
          </w:tcPr>
          <w:p w14:paraId="5A6B9E63" w14:textId="77777777" w:rsidR="00FA5274" w:rsidRPr="0046134B" w:rsidDel="00BA008D"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FFFF00"/>
            <w:noWrap/>
            <w:vAlign w:val="center"/>
          </w:tcPr>
          <w:p w14:paraId="6DA818C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FFFF00"/>
            <w:noWrap/>
            <w:vAlign w:val="center"/>
          </w:tcPr>
          <w:p w14:paraId="64CC4C55"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FFFF00"/>
            <w:noWrap/>
            <w:vAlign w:val="center"/>
          </w:tcPr>
          <w:p w14:paraId="0C994D3F"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FFFF00"/>
            <w:noWrap/>
            <w:vAlign w:val="center"/>
          </w:tcPr>
          <w:p w14:paraId="703520BB"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PROFILE CONFORMANCE</w:t>
            </w:r>
          </w:p>
        </w:tc>
      </w:tr>
      <w:tr w:rsidR="00FA5274" w:rsidRPr="0046134B" w14:paraId="0BF6D8F9" w14:textId="77777777" w:rsidTr="00687EF8">
        <w:trPr>
          <w:trHeight w:val="315"/>
        </w:trPr>
        <w:tc>
          <w:tcPr>
            <w:tcW w:w="1931" w:type="dxa"/>
            <w:tcBorders>
              <w:top w:val="nil"/>
              <w:left w:val="single" w:sz="12" w:space="0" w:color="4F81BD"/>
              <w:bottom w:val="single" w:sz="8" w:space="0" w:color="4F81BD"/>
              <w:right w:val="single" w:sz="12" w:space="0" w:color="4F81BD"/>
            </w:tcBorders>
            <w:shd w:val="clear" w:color="auto" w:fill="auto"/>
            <w:noWrap/>
            <w:vAlign w:val="center"/>
          </w:tcPr>
          <w:p w14:paraId="41F9E10C" w14:textId="77777777" w:rsidR="00FA5274" w:rsidRPr="0046134B" w:rsidDel="00BA008D" w:rsidRDefault="00FA5274" w:rsidP="00687EF8">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lang w:eastAsia="ja-JP"/>
              </w:rPr>
              <w:t>Fujitsu</w:t>
            </w:r>
          </w:p>
        </w:tc>
        <w:tc>
          <w:tcPr>
            <w:tcW w:w="1995" w:type="dxa"/>
            <w:tcBorders>
              <w:top w:val="nil"/>
              <w:left w:val="nil"/>
              <w:bottom w:val="single" w:sz="8" w:space="0" w:color="4F81BD"/>
              <w:right w:val="single" w:sz="12" w:space="0" w:color="4F81BD"/>
            </w:tcBorders>
            <w:shd w:val="clear" w:color="auto" w:fill="auto"/>
            <w:noWrap/>
            <w:vAlign w:val="center"/>
          </w:tcPr>
          <w:p w14:paraId="2A3B6F6A" w14:textId="77777777" w:rsidR="00FA5274" w:rsidRPr="0046134B" w:rsidDel="00BA008D"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Guillaume Barroux</w:t>
            </w:r>
          </w:p>
        </w:tc>
        <w:tc>
          <w:tcPr>
            <w:tcW w:w="1314" w:type="dxa"/>
            <w:tcBorders>
              <w:top w:val="nil"/>
              <w:left w:val="nil"/>
              <w:bottom w:val="single" w:sz="8" w:space="0" w:color="4F81BD"/>
              <w:right w:val="single" w:sz="12" w:space="0" w:color="4F81BD"/>
            </w:tcBorders>
            <w:shd w:val="clear" w:color="auto" w:fill="auto"/>
            <w:noWrap/>
            <w:vAlign w:val="center"/>
          </w:tcPr>
          <w:p w14:paraId="452DF81E"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SREXT</w:t>
            </w:r>
          </w:p>
        </w:tc>
        <w:tc>
          <w:tcPr>
            <w:tcW w:w="1316" w:type="dxa"/>
            <w:tcBorders>
              <w:top w:val="nil"/>
              <w:left w:val="nil"/>
              <w:bottom w:val="single" w:sz="8" w:space="0" w:color="4F81BD"/>
              <w:right w:val="single" w:sz="12" w:space="0" w:color="4F81BD"/>
            </w:tcBorders>
            <w:shd w:val="clear" w:color="auto" w:fill="auto"/>
            <w:noWrap/>
            <w:vAlign w:val="center"/>
          </w:tcPr>
          <w:p w14:paraId="0F948319"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N</w:t>
            </w:r>
          </w:p>
        </w:tc>
        <w:tc>
          <w:tcPr>
            <w:tcW w:w="482" w:type="dxa"/>
            <w:tcBorders>
              <w:top w:val="nil"/>
              <w:left w:val="nil"/>
              <w:bottom w:val="single" w:sz="8" w:space="0" w:color="4F81BD"/>
              <w:right w:val="single" w:sz="12" w:space="0" w:color="4F81BD"/>
            </w:tcBorders>
            <w:shd w:val="clear" w:color="auto" w:fill="auto"/>
            <w:noWrap/>
            <w:vAlign w:val="center"/>
          </w:tcPr>
          <w:p w14:paraId="4F7614A6" w14:textId="77777777" w:rsidR="00FA5274" w:rsidRPr="0046134B" w:rsidRDefault="00FA5274" w:rsidP="00687EF8">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6</w:t>
            </w:r>
          </w:p>
        </w:tc>
        <w:tc>
          <w:tcPr>
            <w:tcW w:w="3514" w:type="dxa"/>
            <w:tcBorders>
              <w:top w:val="nil"/>
              <w:left w:val="nil"/>
              <w:bottom w:val="single" w:sz="8" w:space="0" w:color="4F81BD"/>
              <w:right w:val="single" w:sz="12" w:space="0" w:color="4F81BD"/>
            </w:tcBorders>
            <w:shd w:val="clear" w:color="auto" w:fill="auto"/>
            <w:noWrap/>
            <w:vAlign w:val="center"/>
          </w:tcPr>
          <w:p w14:paraId="0002F17C" w14:textId="77777777" w:rsidR="00FA5274" w:rsidRPr="0046134B" w:rsidRDefault="00FA5274" w:rsidP="00687EF8">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Scalable Range extension profiles</w:t>
            </w:r>
          </w:p>
        </w:tc>
      </w:tr>
    </w:tbl>
    <w:p w14:paraId="17EE8168" w14:textId="77777777" w:rsidR="00FA5274" w:rsidRPr="001077AC" w:rsidRDefault="00FA5274" w:rsidP="00FA5274">
      <w:pPr>
        <w:pStyle w:val="Heading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33E735E4" w14:textId="77777777" w:rsidR="00FA5274" w:rsidRDefault="00FA5274" w:rsidP="00FA5274">
      <w:pPr>
        <w:rPr>
          <w:lang w:eastAsia="ja-JP"/>
        </w:rPr>
      </w:pPr>
      <w:r>
        <w:rPr>
          <w:rFonts w:hint="eastAsia"/>
          <w:lang w:eastAsia="ja-JP"/>
        </w:rPr>
        <w:t xml:space="preserve">The AHG recommends </w:t>
      </w:r>
    </w:p>
    <w:p w14:paraId="480B34AD" w14:textId="5B7E7BE3" w:rsidR="00FA5274" w:rsidRDefault="00FA5274" w:rsidP="00FA5274">
      <w:pPr>
        <w:numPr>
          <w:ilvl w:val="0"/>
          <w:numId w:val="17"/>
        </w:numPr>
        <w:tabs>
          <w:tab w:val="clear" w:pos="1800"/>
          <w:tab w:val="clear" w:pos="2160"/>
          <w:tab w:val="clear" w:pos="2520"/>
          <w:tab w:val="clear" w:pos="2880"/>
          <w:tab w:val="clear" w:pos="3240"/>
          <w:tab w:val="clear" w:pos="3600"/>
          <w:tab w:val="clear" w:pos="3960"/>
          <w:tab w:val="clear" w:pos="4320"/>
        </w:tabs>
        <w:jc w:val="left"/>
        <w:rPr>
          <w:lang w:eastAsia="ja-JP"/>
        </w:rPr>
      </w:pPr>
      <w:del w:id="30" w:author="Teruhiko Suzuki" w:date="2018-11-05T13:39:00Z">
        <w:r>
          <w:rPr>
            <w:rFonts w:hint="eastAsia"/>
            <w:lang w:eastAsia="ja-JP"/>
          </w:rPr>
          <w:delText xml:space="preserve">to </w:delText>
        </w:r>
        <w:r w:rsidR="00F3323B">
          <w:rPr>
            <w:rFonts w:hint="eastAsia"/>
            <w:lang w:eastAsia="ja-JP"/>
          </w:rPr>
          <w:delText>issue the output document from the last meeting and start DAM ballot</w:delText>
        </w:r>
      </w:del>
      <w:ins w:id="31" w:author="Teruhiko Suzuki" w:date="2018-11-05T13:39:00Z">
        <w:r>
          <w:rPr>
            <w:rFonts w:hint="eastAsia"/>
            <w:lang w:eastAsia="ja-JP"/>
          </w:rPr>
          <w:t xml:space="preserve">to </w:t>
        </w:r>
        <w:r w:rsidR="00AA35AD">
          <w:rPr>
            <w:rFonts w:hint="eastAsia"/>
            <w:lang w:eastAsia="ja-JP"/>
          </w:rPr>
          <w:t>continue to improve SCC conformance test to issue F</w:t>
        </w:r>
        <w:r>
          <w:rPr>
            <w:rFonts w:hint="eastAsia"/>
            <w:lang w:eastAsia="ja-JP"/>
          </w:rPr>
          <w:t>DAM</w:t>
        </w:r>
      </w:ins>
      <w:r>
        <w:rPr>
          <w:rFonts w:hint="eastAsia"/>
          <w:lang w:eastAsia="ja-JP"/>
        </w:rPr>
        <w:t xml:space="preserve"> of </w:t>
      </w:r>
      <w:r w:rsidRPr="00877C90">
        <w:rPr>
          <w:lang w:eastAsia="ja-JP"/>
        </w:rPr>
        <w:t>ISO/IEC 23008-8:2018/</w:t>
      </w:r>
      <w:proofErr w:type="spellStart"/>
      <w:r w:rsidRPr="00877C90">
        <w:rPr>
          <w:lang w:eastAsia="ja-JP"/>
        </w:rPr>
        <w:t>Amd</w:t>
      </w:r>
      <w:proofErr w:type="spellEnd"/>
      <w:r w:rsidRPr="00877C90">
        <w:rPr>
          <w:lang w:eastAsia="ja-JP"/>
        </w:rPr>
        <w:t xml:space="preserve"> 1</w:t>
      </w:r>
      <w:r>
        <w:rPr>
          <w:rFonts w:hint="eastAsia"/>
          <w:lang w:eastAsia="ja-JP"/>
        </w:rPr>
        <w:t xml:space="preserve"> (SCC conformance) by MPEG</w:t>
      </w:r>
      <w:r w:rsidR="00AA35AD">
        <w:rPr>
          <w:rFonts w:hint="eastAsia"/>
          <w:lang w:eastAsia="ja-JP"/>
        </w:rPr>
        <w:t xml:space="preserve"> in January 2019</w:t>
      </w:r>
    </w:p>
    <w:p w14:paraId="5DD4EC6E" w14:textId="77777777" w:rsidR="00FA5274" w:rsidRDefault="00FA5274" w:rsidP="00FA5274">
      <w:pPr>
        <w:numPr>
          <w:ilvl w:val="0"/>
          <w:numId w:val="17"/>
        </w:numPr>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to continue to improve</w:t>
      </w:r>
      <w:r>
        <w:rPr>
          <w:lang w:eastAsia="ja-JP"/>
        </w:rPr>
        <w:t xml:space="preserve"> SCC </w:t>
      </w:r>
      <w:r>
        <w:rPr>
          <w:rFonts w:hint="eastAsia"/>
          <w:lang w:eastAsia="ja-JP"/>
        </w:rPr>
        <w:t>conformance bitstreams, if necessary</w:t>
      </w:r>
    </w:p>
    <w:p w14:paraId="4C7F305F" w14:textId="77777777" w:rsidR="00FA5274" w:rsidRDefault="00FA5274" w:rsidP="00FA5274">
      <w:pPr>
        <w:tabs>
          <w:tab w:val="clear" w:pos="360"/>
          <w:tab w:val="clear" w:pos="1800"/>
          <w:tab w:val="clear" w:pos="2160"/>
          <w:tab w:val="clear" w:pos="2520"/>
          <w:tab w:val="clear" w:pos="2880"/>
          <w:tab w:val="clear" w:pos="3240"/>
          <w:tab w:val="clear" w:pos="3600"/>
          <w:tab w:val="clear" w:pos="3960"/>
          <w:tab w:val="clear" w:pos="4320"/>
        </w:tabs>
        <w:ind w:left="360"/>
        <w:jc w:val="left"/>
        <w:rPr>
          <w:lang w:eastAsia="ja-JP"/>
        </w:rPr>
      </w:pPr>
    </w:p>
    <w:p w14:paraId="466F8261" w14:textId="77777777" w:rsidR="00FA5274" w:rsidRPr="005B217D" w:rsidRDefault="00FA5274" w:rsidP="00FA5274">
      <w:pPr>
        <w:rPr>
          <w:szCs w:val="22"/>
          <w:lang w:val="en-CA"/>
        </w:rPr>
      </w:pPr>
    </w:p>
    <w:sectPr w:rsidR="00FA5274" w:rsidRPr="005B217D" w:rsidSect="00A01439">
      <w:headerReference w:type="default" r:id="rId16"/>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6DC7E" w14:textId="77777777" w:rsidR="00C07065" w:rsidRDefault="00C07065">
      <w:r>
        <w:separator/>
      </w:r>
    </w:p>
  </w:endnote>
  <w:endnote w:type="continuationSeparator" w:id="0">
    <w:p w14:paraId="720C5AB9" w14:textId="77777777" w:rsidR="00C07065" w:rsidRDefault="00C07065">
      <w:r>
        <w:continuationSeparator/>
      </w:r>
    </w:p>
  </w:endnote>
  <w:endnote w:type="continuationNotice" w:id="1">
    <w:p w14:paraId="552365A6" w14:textId="77777777" w:rsidR="00C07065" w:rsidRDefault="00C0706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15653449" w:rsidR="00687EF8" w:rsidRPr="00806DFE" w:rsidRDefault="00687EF8"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363352">
      <w:rPr>
        <w:rStyle w:val="PageNumber"/>
        <w:noProof/>
      </w:rPr>
      <w:t>4</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A90927">
      <w:rPr>
        <w:rStyle w:val="PageNumber"/>
        <w:noProof/>
      </w:rPr>
      <w:t>2018-10-07</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BEECD" w14:textId="77777777" w:rsidR="00C07065" w:rsidRDefault="00C07065">
      <w:r>
        <w:separator/>
      </w:r>
    </w:p>
  </w:footnote>
  <w:footnote w:type="continuationSeparator" w:id="0">
    <w:p w14:paraId="5B3EEA77" w14:textId="77777777" w:rsidR="00C07065" w:rsidRDefault="00C07065">
      <w:r>
        <w:continuationSeparator/>
      </w:r>
    </w:p>
  </w:footnote>
  <w:footnote w:type="continuationNotice" w:id="1">
    <w:p w14:paraId="3017940F" w14:textId="77777777" w:rsidR="00C07065" w:rsidRDefault="00C0706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48650" w14:textId="77777777" w:rsidR="00A90927" w:rsidRDefault="00A909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43D6279"/>
    <w:multiLevelType w:val="hybridMultilevel"/>
    <w:tmpl w:val="FAB0E1C0"/>
    <w:lvl w:ilvl="0" w:tplc="A454A622">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0F43E8"/>
    <w:multiLevelType w:val="hybridMultilevel"/>
    <w:tmpl w:val="F014DE30"/>
    <w:lvl w:ilvl="0" w:tplc="DB7E1E84">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DB1E71"/>
    <w:multiLevelType w:val="hybridMultilevel"/>
    <w:tmpl w:val="E990D67E"/>
    <w:lvl w:ilvl="0" w:tplc="1AC2C332">
      <w:start w:val="23"/>
      <w:numFmt w:val="bullet"/>
      <w:lvlText w:val="-"/>
      <w:lvlJc w:val="left"/>
      <w:pPr>
        <w:ind w:left="360" w:hanging="360"/>
      </w:pPr>
      <w:rPr>
        <w:rFonts w:ascii="Times New Roman" w:eastAsia="MS Mincho"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5E43CA"/>
    <w:multiLevelType w:val="hybridMultilevel"/>
    <w:tmpl w:val="AA58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FF80952"/>
    <w:multiLevelType w:val="hybridMultilevel"/>
    <w:tmpl w:val="E6087338"/>
    <w:lvl w:ilvl="0" w:tplc="06508662">
      <w:start w:val="1"/>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E57422"/>
    <w:multiLevelType w:val="hybridMultilevel"/>
    <w:tmpl w:val="8A9637BE"/>
    <w:lvl w:ilvl="0" w:tplc="0394B13A">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15:restartNumberingAfterBreak="0">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B66FD3"/>
    <w:multiLevelType w:val="hybridMultilevel"/>
    <w:tmpl w:val="C1EC2A94"/>
    <w:lvl w:ilvl="0" w:tplc="21DE89AC">
      <w:start w:val="6"/>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4"/>
  </w:num>
  <w:num w:numId="4">
    <w:abstractNumId w:val="12"/>
  </w:num>
  <w:num w:numId="5">
    <w:abstractNumId w:val="13"/>
  </w:num>
  <w:num w:numId="6">
    <w:abstractNumId w:val="4"/>
  </w:num>
  <w:num w:numId="7">
    <w:abstractNumId w:val="8"/>
  </w:num>
  <w:num w:numId="8">
    <w:abstractNumId w:val="4"/>
  </w:num>
  <w:num w:numId="9">
    <w:abstractNumId w:val="1"/>
  </w:num>
  <w:num w:numId="10">
    <w:abstractNumId w:val="3"/>
  </w:num>
  <w:num w:numId="11">
    <w:abstractNumId w:val="2"/>
  </w:num>
  <w:num w:numId="12">
    <w:abstractNumId w:val="19"/>
  </w:num>
  <w:num w:numId="13">
    <w:abstractNumId w:val="17"/>
  </w:num>
  <w:num w:numId="14">
    <w:abstractNumId w:val="23"/>
  </w:num>
  <w:num w:numId="15">
    <w:abstractNumId w:val="7"/>
  </w:num>
  <w:num w:numId="16">
    <w:abstractNumId w:val="15"/>
  </w:num>
  <w:num w:numId="17">
    <w:abstractNumId w:val="25"/>
  </w:num>
  <w:num w:numId="18">
    <w:abstractNumId w:val="20"/>
  </w:num>
  <w:num w:numId="19">
    <w:abstractNumId w:val="22"/>
  </w:num>
  <w:num w:numId="20">
    <w:abstractNumId w:val="24"/>
  </w:num>
  <w:num w:numId="21">
    <w:abstractNumId w:val="11"/>
  </w:num>
  <w:num w:numId="22">
    <w:abstractNumId w:val="6"/>
  </w:num>
  <w:num w:numId="23">
    <w:abstractNumId w:val="5"/>
  </w:num>
  <w:num w:numId="24">
    <w:abstractNumId w:val="18"/>
  </w:num>
  <w:num w:numId="25">
    <w:abstractNumId w:val="10"/>
  </w:num>
  <w:num w:numId="26">
    <w:abstractNumId w:val="9"/>
  </w:num>
  <w:num w:numId="27">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C51E4"/>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52942"/>
    <w:rsid w:val="00363352"/>
    <w:rsid w:val="003669EA"/>
    <w:rsid w:val="003706CC"/>
    <w:rsid w:val="00377710"/>
    <w:rsid w:val="003811E9"/>
    <w:rsid w:val="003A2D8E"/>
    <w:rsid w:val="003A7CE6"/>
    <w:rsid w:val="003B0479"/>
    <w:rsid w:val="003B228E"/>
    <w:rsid w:val="003C20E4"/>
    <w:rsid w:val="003D6342"/>
    <w:rsid w:val="003E6F90"/>
    <w:rsid w:val="003F1F32"/>
    <w:rsid w:val="003F5D0F"/>
    <w:rsid w:val="00414101"/>
    <w:rsid w:val="004234F0"/>
    <w:rsid w:val="00433DDB"/>
    <w:rsid w:val="00437619"/>
    <w:rsid w:val="00465A1E"/>
    <w:rsid w:val="00472C54"/>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46B4E"/>
    <w:rsid w:val="00657F7E"/>
    <w:rsid w:val="00662E58"/>
    <w:rsid w:val="00664DCF"/>
    <w:rsid w:val="00687EF8"/>
    <w:rsid w:val="00690C02"/>
    <w:rsid w:val="006B20FE"/>
    <w:rsid w:val="006B3D46"/>
    <w:rsid w:val="006C5D39"/>
    <w:rsid w:val="006D6D9B"/>
    <w:rsid w:val="006E1D03"/>
    <w:rsid w:val="006E2810"/>
    <w:rsid w:val="006E5417"/>
    <w:rsid w:val="007023DE"/>
    <w:rsid w:val="00706E2B"/>
    <w:rsid w:val="00712F60"/>
    <w:rsid w:val="007205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F496B"/>
    <w:rsid w:val="00A01439"/>
    <w:rsid w:val="00A02E61"/>
    <w:rsid w:val="00A05CFF"/>
    <w:rsid w:val="00A13048"/>
    <w:rsid w:val="00A46843"/>
    <w:rsid w:val="00A56B97"/>
    <w:rsid w:val="00A6093D"/>
    <w:rsid w:val="00A64AEE"/>
    <w:rsid w:val="00A767DC"/>
    <w:rsid w:val="00A76A6D"/>
    <w:rsid w:val="00A83253"/>
    <w:rsid w:val="00A90927"/>
    <w:rsid w:val="00AA35AD"/>
    <w:rsid w:val="00AA6E84"/>
    <w:rsid w:val="00AD05A8"/>
    <w:rsid w:val="00AD577E"/>
    <w:rsid w:val="00AD60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07065"/>
    <w:rsid w:val="00C115AB"/>
    <w:rsid w:val="00C26CCB"/>
    <w:rsid w:val="00C30249"/>
    <w:rsid w:val="00C33ADC"/>
    <w:rsid w:val="00C3723B"/>
    <w:rsid w:val="00C42466"/>
    <w:rsid w:val="00C606C9"/>
    <w:rsid w:val="00C80288"/>
    <w:rsid w:val="00C84003"/>
    <w:rsid w:val="00C90650"/>
    <w:rsid w:val="00C97D78"/>
    <w:rsid w:val="00CC2AAE"/>
    <w:rsid w:val="00CC5A42"/>
    <w:rsid w:val="00CD0EAB"/>
    <w:rsid w:val="00CD4FCA"/>
    <w:rsid w:val="00CE5E02"/>
    <w:rsid w:val="00CF34DB"/>
    <w:rsid w:val="00CF558F"/>
    <w:rsid w:val="00D010C0"/>
    <w:rsid w:val="00D073E2"/>
    <w:rsid w:val="00D23BB6"/>
    <w:rsid w:val="00D446EC"/>
    <w:rsid w:val="00D51BF0"/>
    <w:rsid w:val="00D55942"/>
    <w:rsid w:val="00D77FDB"/>
    <w:rsid w:val="00D807BF"/>
    <w:rsid w:val="00D81879"/>
    <w:rsid w:val="00D82FCC"/>
    <w:rsid w:val="00DA17FC"/>
    <w:rsid w:val="00DA7887"/>
    <w:rsid w:val="00DB2C26"/>
    <w:rsid w:val="00DD0051"/>
    <w:rsid w:val="00DD02F4"/>
    <w:rsid w:val="00DE6B43"/>
    <w:rsid w:val="00E11923"/>
    <w:rsid w:val="00E262D4"/>
    <w:rsid w:val="00E36250"/>
    <w:rsid w:val="00E54511"/>
    <w:rsid w:val="00E61DAC"/>
    <w:rsid w:val="00E641EB"/>
    <w:rsid w:val="00E72B80"/>
    <w:rsid w:val="00E75FE3"/>
    <w:rsid w:val="00E86C4C"/>
    <w:rsid w:val="00E907A3"/>
    <w:rsid w:val="00EA5AE0"/>
    <w:rsid w:val="00EB7AB1"/>
    <w:rsid w:val="00EE7CD8"/>
    <w:rsid w:val="00EF48CC"/>
    <w:rsid w:val="00EF75D4"/>
    <w:rsid w:val="00F00801"/>
    <w:rsid w:val="00F3323B"/>
    <w:rsid w:val="00F40524"/>
    <w:rsid w:val="00F711F1"/>
    <w:rsid w:val="00F73032"/>
    <w:rsid w:val="00F848FC"/>
    <w:rsid w:val="00F84DC0"/>
    <w:rsid w:val="00F9282A"/>
    <w:rsid w:val="00F96BAD"/>
    <w:rsid w:val="00FA139D"/>
    <w:rsid w:val="00FA5274"/>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0AECF47"/>
  <w15:docId w15:val="{519052D1-899B-4FA4-9732-97AC36F25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eading U,H1,H11,Œ©o‚µ 1,뙥,?co??E 1,h1,?c,?co?ƒÊ 1,?,Œ,Œ©,Œ...,Œ©oâµ 1,?co?ÄÊ 1,Î,Î©,Î..."/>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StyleHeading1Justified">
    <w:name w:val="Style Heading 1 + Justified"/>
    <w:basedOn w:val="Heading1"/>
    <w:rsid w:val="00FA5274"/>
    <w:pPr>
      <w:tabs>
        <w:tab w:val="clear" w:pos="1800"/>
        <w:tab w:val="clear" w:pos="2160"/>
        <w:tab w:val="clear" w:pos="2520"/>
        <w:tab w:val="clear" w:pos="2880"/>
        <w:tab w:val="clear" w:pos="3240"/>
        <w:tab w:val="clear" w:pos="3600"/>
        <w:tab w:val="clear" w:pos="3960"/>
        <w:tab w:val="clear" w:pos="4320"/>
      </w:tabs>
    </w:pPr>
    <w:rPr>
      <w:rFonts w:ascii="Times New Roman Bold" w:eastAsia="MS Mincho" w:hAnsi="Times New Roman Bold" w:cs="Times New Roman"/>
      <w:szCs w:val="20"/>
    </w:rPr>
  </w:style>
  <w:style w:type="paragraph" w:styleId="ListParagraph">
    <w:name w:val="List Paragraph"/>
    <w:basedOn w:val="Normal"/>
    <w:uiPriority w:val="34"/>
    <w:qFormat/>
    <w:rsid w:val="00FA52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MS Mincho"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mailman.rwth-aachen.de/mailman/listinfo/jct-v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jzxu@microsoft.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an.Ye@InterDigital.com" TargetMode="External"/><Relationship Id="rId5" Type="http://schemas.openxmlformats.org/officeDocument/2006/relationships/footnotes" Target="footnotes.xml"/><Relationship Id="rId15" Type="http://schemas.openxmlformats.org/officeDocument/2006/relationships/hyperlink" Target="http://wftp3.itu.int/av-arch/jctvc-site/draft_conformance/" TargetMode="External"/><Relationship Id="rId10" Type="http://schemas.openxmlformats.org/officeDocument/2006/relationships/hyperlink" Target="mailto:r.joshi@samsung.com"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teruhiko.s@sony.com" TargetMode="External"/><Relationship Id="rId14" Type="http://schemas.openxmlformats.org/officeDocument/2006/relationships/hyperlink" Target="http://wftp3.itu.int/av-arch/jctvc-site/bitstream_exch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3006</Words>
  <Characters>17135</Characters>
  <Application>Microsoft Office Word</Application>
  <DocSecurity>0</DocSecurity>
  <Lines>142</Lines>
  <Paragraphs>40</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20101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Gary Sullivan</cp:lastModifiedBy>
  <cp:revision>1</cp:revision>
  <cp:lastPrinted>1900-12-31T16:00:00Z</cp:lastPrinted>
  <dcterms:created xsi:type="dcterms:W3CDTF">2018-10-07T19:41:00Z</dcterms:created>
  <dcterms:modified xsi:type="dcterms:W3CDTF">2018-11-05T21:41:00Z</dcterms:modified>
</cp:coreProperties>
</file>