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210"/>
        <w:gridCol w:w="3366"/>
      </w:tblGrid>
      <w:tr w:rsidR="00E61DAC" w:rsidRPr="00AD1CEC" w14:paraId="6064DB6B" w14:textId="77777777" w:rsidTr="008E547A">
        <w:tc>
          <w:tcPr>
            <w:tcW w:w="6210" w:type="dxa"/>
          </w:tcPr>
          <w:p w14:paraId="193278F3" w14:textId="2613698D" w:rsidR="006C5D39" w:rsidRPr="00AD1CEC" w:rsidRDefault="00D802AF" w:rsidP="00C97D78">
            <w:pPr>
              <w:tabs>
                <w:tab w:val="left" w:pos="7200"/>
              </w:tabs>
              <w:rPr>
                <w:b/>
                <w:szCs w:val="22"/>
                <w:lang w:val="en-CA"/>
              </w:rPr>
            </w:pPr>
            <w:r w:rsidRPr="00AD1CEC">
              <w:rPr>
                <w:b/>
                <w:noProof/>
                <w:szCs w:val="22"/>
                <w:lang w:val="en-CA"/>
              </w:rPr>
              <mc:AlternateContent>
                <mc:Choice Requires="wpg">
                  <w:drawing>
                    <wp:anchor distT="0" distB="0" distL="114300" distR="114300" simplePos="0" relativeHeight="251656704" behindDoc="0" locked="0" layoutInCell="1" allowOverlap="1" wp14:anchorId="2D1A543F" wp14:editId="7BA5E371">
                      <wp:simplePos x="0" y="0"/>
                      <wp:positionH relativeFrom="column">
                        <wp:posOffset>-52705</wp:posOffset>
                      </wp:positionH>
                      <wp:positionV relativeFrom="paragraph">
                        <wp:posOffset>-349250</wp:posOffset>
                      </wp:positionV>
                      <wp:extent cx="295910" cy="312420"/>
                      <wp:effectExtent l="0" t="0" r="0" b="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875A8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uU0zasAANR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oVxQAAAOAAAAAPAAAAZHJzL2Rvd25yZXYueG1sRI/RasJA&#10;EEXfhf7DMoW+6aalaI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ANZEoVxQAAAOAAAAAP&#10;AAAAAAAAAAAAAAAAAAcCAABkcnMvZG93bnJldi54bWxQSwUGAAAAAAMAAwC3AAAA+QI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OxQAAAOAAAAAPAAAAZHJzL2Rvd25yZXYueG1sRI/RasJA&#10;EEXfhf7DMoW+6aaFao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BiKO+OxQAAAOAAAAAP&#10;AAAAAAAAAAAAAAAAAAcCAABkcnMvZG93bnJldi54bWxQSwUGAAAAAAMAAwC3AAAA+QI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AD1CEC">
              <w:rPr>
                <w:b/>
                <w:noProof/>
                <w:szCs w:val="22"/>
                <w:lang w:val="en-CA"/>
              </w:rPr>
              <w:drawing>
                <wp:anchor distT="0" distB="0" distL="114300" distR="114300" simplePos="0" relativeHeight="251658752" behindDoc="0" locked="0" layoutInCell="1" allowOverlap="1" wp14:anchorId="661EBBFE" wp14:editId="4CAAFD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1CEC">
              <w:rPr>
                <w:b/>
                <w:noProof/>
                <w:szCs w:val="22"/>
                <w:lang w:val="en-CA"/>
              </w:rPr>
              <w:drawing>
                <wp:anchor distT="0" distB="0" distL="114300" distR="114300" simplePos="0" relativeHeight="251657728" behindDoc="0" locked="0" layoutInCell="1" allowOverlap="1" wp14:anchorId="441EE793" wp14:editId="2F95F460">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D1CEC">
              <w:rPr>
                <w:b/>
                <w:szCs w:val="22"/>
                <w:lang w:val="en-CA"/>
              </w:rPr>
              <w:t xml:space="preserve">Joint </w:t>
            </w:r>
            <w:r w:rsidR="006C5D39" w:rsidRPr="00AD1CEC">
              <w:rPr>
                <w:b/>
                <w:szCs w:val="22"/>
                <w:lang w:val="en-CA"/>
              </w:rPr>
              <w:t>Collaborative</w:t>
            </w:r>
            <w:r w:rsidR="00E61DAC" w:rsidRPr="00AD1CEC">
              <w:rPr>
                <w:b/>
                <w:szCs w:val="22"/>
                <w:lang w:val="en-CA"/>
              </w:rPr>
              <w:t xml:space="preserve"> Team </w:t>
            </w:r>
            <w:r w:rsidR="006C5D39" w:rsidRPr="00AD1CEC">
              <w:rPr>
                <w:b/>
                <w:szCs w:val="22"/>
                <w:lang w:val="en-CA"/>
              </w:rPr>
              <w:t>on Video Coding (JCT-VC)</w:t>
            </w:r>
          </w:p>
          <w:p w14:paraId="4056C112" w14:textId="77777777" w:rsidR="00E61DAC" w:rsidRPr="00AD1CEC" w:rsidRDefault="00E54511" w:rsidP="00C97D78">
            <w:pPr>
              <w:tabs>
                <w:tab w:val="left" w:pos="7200"/>
              </w:tabs>
              <w:rPr>
                <w:b/>
                <w:szCs w:val="22"/>
                <w:lang w:val="en-CA"/>
              </w:rPr>
            </w:pPr>
            <w:r w:rsidRPr="00AD1CEC">
              <w:rPr>
                <w:b/>
                <w:szCs w:val="22"/>
                <w:lang w:val="en-CA"/>
              </w:rPr>
              <w:t xml:space="preserve">of </w:t>
            </w:r>
            <w:r w:rsidR="007F1F8B" w:rsidRPr="00AD1CEC">
              <w:rPr>
                <w:b/>
                <w:szCs w:val="22"/>
                <w:lang w:val="en-CA"/>
              </w:rPr>
              <w:t>ITU-T SG</w:t>
            </w:r>
            <w:r w:rsidR="005E1AC6" w:rsidRPr="00AD1CEC">
              <w:rPr>
                <w:b/>
                <w:szCs w:val="22"/>
                <w:lang w:val="en-CA"/>
              </w:rPr>
              <w:t> </w:t>
            </w:r>
            <w:r w:rsidR="007F1F8B" w:rsidRPr="00AD1CEC">
              <w:rPr>
                <w:b/>
                <w:szCs w:val="22"/>
                <w:lang w:val="en-CA"/>
              </w:rPr>
              <w:t>16 WP</w:t>
            </w:r>
            <w:r w:rsidR="005E1AC6" w:rsidRPr="00AD1CEC">
              <w:rPr>
                <w:b/>
                <w:szCs w:val="22"/>
                <w:lang w:val="en-CA"/>
              </w:rPr>
              <w:t> </w:t>
            </w:r>
            <w:r w:rsidR="007F1F8B" w:rsidRPr="00AD1CEC">
              <w:rPr>
                <w:b/>
                <w:szCs w:val="22"/>
                <w:lang w:val="en-CA"/>
              </w:rPr>
              <w:t>3 and ISO/IEC JTC</w:t>
            </w:r>
            <w:r w:rsidR="005E1AC6" w:rsidRPr="00AD1CEC">
              <w:rPr>
                <w:b/>
                <w:szCs w:val="22"/>
                <w:lang w:val="en-CA"/>
              </w:rPr>
              <w:t> </w:t>
            </w:r>
            <w:r w:rsidR="007F1F8B" w:rsidRPr="00AD1CEC">
              <w:rPr>
                <w:b/>
                <w:szCs w:val="22"/>
                <w:lang w:val="en-CA"/>
              </w:rPr>
              <w:t>1/SC</w:t>
            </w:r>
            <w:r w:rsidR="005E1AC6" w:rsidRPr="00AD1CEC">
              <w:rPr>
                <w:b/>
                <w:szCs w:val="22"/>
                <w:lang w:val="en-CA"/>
              </w:rPr>
              <w:t> </w:t>
            </w:r>
            <w:r w:rsidR="007F1F8B" w:rsidRPr="00AD1CEC">
              <w:rPr>
                <w:b/>
                <w:szCs w:val="22"/>
                <w:lang w:val="en-CA"/>
              </w:rPr>
              <w:t>2</w:t>
            </w:r>
            <w:bookmarkStart w:id="0" w:name="_GoBack"/>
            <w:bookmarkEnd w:id="0"/>
            <w:r w:rsidR="007F1F8B" w:rsidRPr="00AD1CEC">
              <w:rPr>
                <w:b/>
                <w:szCs w:val="22"/>
                <w:lang w:val="en-CA"/>
              </w:rPr>
              <w:t>9/WG</w:t>
            </w:r>
            <w:r w:rsidR="005E1AC6" w:rsidRPr="00AD1CEC">
              <w:rPr>
                <w:b/>
                <w:szCs w:val="22"/>
                <w:lang w:val="en-CA"/>
              </w:rPr>
              <w:t> </w:t>
            </w:r>
            <w:r w:rsidR="007F1F8B" w:rsidRPr="00AD1CEC">
              <w:rPr>
                <w:b/>
                <w:szCs w:val="22"/>
                <w:lang w:val="en-CA"/>
              </w:rPr>
              <w:t>11</w:t>
            </w:r>
          </w:p>
          <w:p w14:paraId="5B39A242" w14:textId="1303EFFB" w:rsidR="00E61DAC" w:rsidRPr="00AD1CEC" w:rsidRDefault="001F66E6" w:rsidP="00844F73">
            <w:pPr>
              <w:tabs>
                <w:tab w:val="left" w:pos="7200"/>
              </w:tabs>
              <w:rPr>
                <w:b/>
                <w:szCs w:val="22"/>
                <w:lang w:val="en-CA"/>
              </w:rPr>
            </w:pPr>
            <w:r>
              <w:t>3</w:t>
            </w:r>
            <w:r w:rsidR="00B105F4">
              <w:t>2nd</w:t>
            </w:r>
            <w:r w:rsidRPr="00B648F1">
              <w:t xml:space="preserve"> Meeting: </w:t>
            </w:r>
            <w:r w:rsidR="00B105F4">
              <w:rPr>
                <w:lang w:val="en-CA"/>
              </w:rPr>
              <w:t>Ljubl</w:t>
            </w:r>
            <w:r w:rsidR="00B45C00">
              <w:rPr>
                <w:lang w:val="en-CA"/>
              </w:rPr>
              <w:t>j</w:t>
            </w:r>
            <w:r w:rsidR="00B105F4">
              <w:rPr>
                <w:lang w:val="en-CA"/>
              </w:rPr>
              <w:t>ana</w:t>
            </w:r>
            <w:r>
              <w:rPr>
                <w:lang w:val="en-CA"/>
              </w:rPr>
              <w:t xml:space="preserve">, </w:t>
            </w:r>
            <w:r w:rsidR="00B45C00">
              <w:rPr>
                <w:lang w:val="en-CA"/>
              </w:rPr>
              <w:t>S</w:t>
            </w:r>
            <w:r w:rsidR="008B1EB9">
              <w:rPr>
                <w:lang w:val="en-CA"/>
              </w:rPr>
              <w:t>I,</w:t>
            </w:r>
            <w:r w:rsidR="00B105F4">
              <w:rPr>
                <w:lang w:val="en-CA"/>
              </w:rPr>
              <w:t xml:space="preserve"> </w:t>
            </w:r>
            <w:r>
              <w:rPr>
                <w:lang w:val="en-CA"/>
              </w:rPr>
              <w:t>1</w:t>
            </w:r>
            <w:r w:rsidR="008B1EB9">
              <w:rPr>
                <w:lang w:val="en-CA"/>
              </w:rPr>
              <w:t>2</w:t>
            </w:r>
            <w:r>
              <w:rPr>
                <w:lang w:val="en-CA"/>
              </w:rPr>
              <w:t>-</w:t>
            </w:r>
            <w:r w:rsidR="008B1EB9">
              <w:rPr>
                <w:lang w:val="en-CA"/>
              </w:rPr>
              <w:t>18</w:t>
            </w:r>
            <w:r>
              <w:rPr>
                <w:lang w:val="en-CA"/>
              </w:rPr>
              <w:t xml:space="preserve"> </w:t>
            </w:r>
            <w:r w:rsidR="008B1EB9">
              <w:rPr>
                <w:lang w:val="en-CA"/>
              </w:rPr>
              <w:t>July</w:t>
            </w:r>
            <w:r w:rsidRPr="00B648F1">
              <w:rPr>
                <w:lang w:val="en-CA"/>
              </w:rPr>
              <w:t xml:space="preserve"> 201</w:t>
            </w:r>
            <w:r>
              <w:rPr>
                <w:lang w:val="en-CA"/>
              </w:rPr>
              <w:t>8</w:t>
            </w:r>
          </w:p>
        </w:tc>
        <w:tc>
          <w:tcPr>
            <w:tcW w:w="3366" w:type="dxa"/>
          </w:tcPr>
          <w:p w14:paraId="4D12AC32" w14:textId="62FA157F" w:rsidR="008A4B4C" w:rsidRPr="00AD1CEC" w:rsidRDefault="00E61DAC" w:rsidP="00023A2A">
            <w:pPr>
              <w:tabs>
                <w:tab w:val="left" w:pos="7200"/>
              </w:tabs>
              <w:rPr>
                <w:u w:val="single"/>
                <w:lang w:val="en-CA"/>
              </w:rPr>
            </w:pPr>
            <w:r w:rsidRPr="00AD1CEC">
              <w:rPr>
                <w:lang w:val="en-CA"/>
              </w:rPr>
              <w:t>Document</w:t>
            </w:r>
            <w:r w:rsidR="006C5D39" w:rsidRPr="00AD1CEC">
              <w:rPr>
                <w:lang w:val="en-CA"/>
              </w:rPr>
              <w:t>: JC</w:t>
            </w:r>
            <w:r w:rsidRPr="00AD1CEC">
              <w:rPr>
                <w:lang w:val="en-CA"/>
              </w:rPr>
              <w:t>T</w:t>
            </w:r>
            <w:r w:rsidR="006C5D39" w:rsidRPr="00AD1CEC">
              <w:rPr>
                <w:lang w:val="en-CA"/>
              </w:rPr>
              <w:t>VC</w:t>
            </w:r>
            <w:r w:rsidRPr="00AD1CEC">
              <w:rPr>
                <w:lang w:val="en-CA"/>
              </w:rPr>
              <w:t>-</w:t>
            </w:r>
            <w:r w:rsidR="00975472" w:rsidRPr="00AD1CEC">
              <w:rPr>
                <w:lang w:val="en-CA"/>
              </w:rPr>
              <w:t>A</w:t>
            </w:r>
            <w:r w:rsidR="00B105F4">
              <w:rPr>
                <w:lang w:val="en-CA"/>
              </w:rPr>
              <w:t>F</w:t>
            </w:r>
            <w:r w:rsidR="00867140" w:rsidRPr="00AD1CEC">
              <w:rPr>
                <w:u w:val="single"/>
                <w:lang w:val="en-CA"/>
              </w:rPr>
              <w:t>10</w:t>
            </w:r>
            <w:r w:rsidR="007920BD">
              <w:rPr>
                <w:u w:val="single"/>
                <w:lang w:val="en-CA"/>
              </w:rPr>
              <w:t>11</w:t>
            </w:r>
            <w:r w:rsidR="008B1EB9">
              <w:rPr>
                <w:u w:val="single"/>
                <w:lang w:val="en-CA"/>
              </w:rPr>
              <w:t>-</w:t>
            </w:r>
            <w:r w:rsidR="008E547A">
              <w:rPr>
                <w:u w:val="single"/>
                <w:lang w:val="en-CA"/>
              </w:rPr>
              <w:t>v</w:t>
            </w:r>
            <w:r w:rsidR="008B1EB9">
              <w:rPr>
                <w:u w:val="single"/>
                <w:lang w:val="en-CA"/>
              </w:rPr>
              <w:t>1</w:t>
            </w:r>
          </w:p>
        </w:tc>
      </w:tr>
    </w:tbl>
    <w:p w14:paraId="18428F3C" w14:textId="77777777" w:rsidR="00E61DAC" w:rsidRPr="00AD1CEC" w:rsidRDefault="00E61DAC" w:rsidP="00531AE9">
      <w:pPr>
        <w:rPr>
          <w:lang w:val="en-CA"/>
        </w:rPr>
      </w:pPr>
    </w:p>
    <w:tbl>
      <w:tblPr>
        <w:tblW w:w="9576" w:type="dxa"/>
        <w:tblLayout w:type="fixed"/>
        <w:tblLook w:val="0000" w:firstRow="0" w:lastRow="0" w:firstColumn="0" w:lastColumn="0" w:noHBand="0" w:noVBand="0"/>
      </w:tblPr>
      <w:tblGrid>
        <w:gridCol w:w="1458"/>
        <w:gridCol w:w="4050"/>
        <w:gridCol w:w="900"/>
        <w:gridCol w:w="3168"/>
      </w:tblGrid>
      <w:tr w:rsidR="00E61DAC" w:rsidRPr="00AD1CEC" w14:paraId="1031BFE1" w14:textId="77777777" w:rsidTr="00B72C76">
        <w:tc>
          <w:tcPr>
            <w:tcW w:w="1458" w:type="dxa"/>
          </w:tcPr>
          <w:p w14:paraId="4C7DB1D6" w14:textId="77777777" w:rsidR="00E61DAC" w:rsidRPr="00AD1CEC" w:rsidRDefault="00E61DAC">
            <w:pPr>
              <w:spacing w:before="60" w:after="60"/>
              <w:rPr>
                <w:i/>
                <w:szCs w:val="22"/>
                <w:lang w:val="en-CA"/>
              </w:rPr>
            </w:pPr>
            <w:r w:rsidRPr="00AD1CEC">
              <w:rPr>
                <w:i/>
                <w:szCs w:val="22"/>
                <w:lang w:val="en-CA"/>
              </w:rPr>
              <w:t>Title:</w:t>
            </w:r>
          </w:p>
        </w:tc>
        <w:tc>
          <w:tcPr>
            <w:tcW w:w="8118" w:type="dxa"/>
            <w:gridSpan w:val="3"/>
          </w:tcPr>
          <w:p w14:paraId="0B77DBA3" w14:textId="484873FA" w:rsidR="00E61DAC" w:rsidRPr="00AD1CEC" w:rsidRDefault="008E547A" w:rsidP="00C950B7">
            <w:pPr>
              <w:rPr>
                <w:b/>
                <w:szCs w:val="22"/>
                <w:lang w:val="en-CA"/>
              </w:rPr>
            </w:pPr>
            <w:r w:rsidRPr="008E547A">
              <w:rPr>
                <w:b/>
                <w:lang w:val="en-CA"/>
              </w:rPr>
              <w:t>Draft 1 toward version 2 of technical report on usage of video signal type code points</w:t>
            </w:r>
          </w:p>
        </w:tc>
      </w:tr>
      <w:tr w:rsidR="00E61DAC" w:rsidRPr="00AD1CEC" w14:paraId="5BAE9DDA" w14:textId="77777777" w:rsidTr="00B72C76">
        <w:tc>
          <w:tcPr>
            <w:tcW w:w="1458" w:type="dxa"/>
          </w:tcPr>
          <w:p w14:paraId="5F9ACF09" w14:textId="77777777" w:rsidR="00E61DAC" w:rsidRPr="00AD1CEC" w:rsidRDefault="00E61DAC">
            <w:pPr>
              <w:spacing w:before="60" w:after="60"/>
              <w:rPr>
                <w:i/>
                <w:szCs w:val="22"/>
                <w:lang w:val="en-CA"/>
              </w:rPr>
            </w:pPr>
            <w:r w:rsidRPr="00AD1CEC">
              <w:rPr>
                <w:i/>
                <w:szCs w:val="22"/>
                <w:lang w:val="en-CA"/>
              </w:rPr>
              <w:t>Status:</w:t>
            </w:r>
          </w:p>
        </w:tc>
        <w:tc>
          <w:tcPr>
            <w:tcW w:w="8118" w:type="dxa"/>
            <w:gridSpan w:val="3"/>
          </w:tcPr>
          <w:p w14:paraId="5105843B" w14:textId="11210593" w:rsidR="00E61DAC" w:rsidRPr="00AD1CEC" w:rsidRDefault="00B72C76">
            <w:pPr>
              <w:spacing w:before="60" w:after="60"/>
              <w:rPr>
                <w:szCs w:val="22"/>
                <w:lang w:val="en-CA"/>
              </w:rPr>
            </w:pPr>
            <w:r w:rsidRPr="00AD1CEC">
              <w:rPr>
                <w:szCs w:val="22"/>
                <w:lang w:val="en-CA"/>
              </w:rPr>
              <w:t>Output</w:t>
            </w:r>
            <w:r w:rsidR="00503CCB" w:rsidRPr="00AD1CEC">
              <w:rPr>
                <w:szCs w:val="22"/>
                <w:lang w:val="en-CA"/>
              </w:rPr>
              <w:t xml:space="preserve"> Document</w:t>
            </w:r>
            <w:r w:rsidR="00C950B7" w:rsidRPr="00AD1CEC">
              <w:rPr>
                <w:szCs w:val="22"/>
                <w:lang w:val="en-CA"/>
              </w:rPr>
              <w:t xml:space="preserve"> approved by JCT-VC</w:t>
            </w:r>
          </w:p>
        </w:tc>
      </w:tr>
      <w:tr w:rsidR="00E61DAC" w:rsidRPr="00AD1CEC" w14:paraId="4BE421E5" w14:textId="77777777" w:rsidTr="00B72C76">
        <w:tc>
          <w:tcPr>
            <w:tcW w:w="1458" w:type="dxa"/>
          </w:tcPr>
          <w:p w14:paraId="54EAACE7" w14:textId="77777777" w:rsidR="00E61DAC" w:rsidRPr="00AD1CEC" w:rsidRDefault="00E61DAC">
            <w:pPr>
              <w:spacing w:before="60" w:after="60"/>
              <w:rPr>
                <w:i/>
                <w:szCs w:val="22"/>
                <w:lang w:val="en-CA"/>
              </w:rPr>
            </w:pPr>
            <w:r w:rsidRPr="00AD1CEC">
              <w:rPr>
                <w:i/>
                <w:szCs w:val="22"/>
                <w:lang w:val="en-CA"/>
              </w:rPr>
              <w:t>Purpose:</w:t>
            </w:r>
          </w:p>
        </w:tc>
        <w:tc>
          <w:tcPr>
            <w:tcW w:w="8118" w:type="dxa"/>
            <w:gridSpan w:val="3"/>
          </w:tcPr>
          <w:p w14:paraId="49F80BA9" w14:textId="45052BCA" w:rsidR="00E61DAC" w:rsidRPr="00AD1CEC" w:rsidRDefault="002C294B" w:rsidP="005E1AC6">
            <w:pPr>
              <w:spacing w:before="60" w:after="60"/>
              <w:rPr>
                <w:szCs w:val="22"/>
                <w:lang w:val="en-CA"/>
              </w:rPr>
            </w:pPr>
            <w:r w:rsidRPr="00AD1CEC">
              <w:rPr>
                <w:szCs w:val="22"/>
                <w:lang w:val="en-CA"/>
              </w:rPr>
              <w:t>Draft Text</w:t>
            </w:r>
          </w:p>
        </w:tc>
      </w:tr>
      <w:tr w:rsidR="00E61DAC" w:rsidRPr="00AD1CEC" w14:paraId="32478BC8" w14:textId="77777777" w:rsidTr="00B72C76">
        <w:tc>
          <w:tcPr>
            <w:tcW w:w="1458" w:type="dxa"/>
          </w:tcPr>
          <w:p w14:paraId="09F51D52" w14:textId="77777777" w:rsidR="00E61DAC" w:rsidRPr="00AD1CEC" w:rsidRDefault="00E61DAC">
            <w:pPr>
              <w:spacing w:before="60" w:after="60"/>
              <w:rPr>
                <w:i/>
                <w:szCs w:val="22"/>
                <w:lang w:val="en-CA"/>
              </w:rPr>
            </w:pPr>
            <w:r w:rsidRPr="00AD1CEC">
              <w:rPr>
                <w:i/>
                <w:szCs w:val="22"/>
                <w:lang w:val="en-CA"/>
              </w:rPr>
              <w:t>Author(s) or</w:t>
            </w:r>
            <w:r w:rsidRPr="00AD1CEC">
              <w:rPr>
                <w:i/>
                <w:szCs w:val="22"/>
                <w:lang w:val="en-CA"/>
              </w:rPr>
              <w:br/>
              <w:t>Contact(s):</w:t>
            </w:r>
          </w:p>
        </w:tc>
        <w:tc>
          <w:tcPr>
            <w:tcW w:w="4050" w:type="dxa"/>
          </w:tcPr>
          <w:p w14:paraId="1B727F13" w14:textId="77777777" w:rsidR="00B15482" w:rsidRPr="00AD1CEC" w:rsidRDefault="00B15482" w:rsidP="00503CCB">
            <w:pPr>
              <w:rPr>
                <w:szCs w:val="22"/>
                <w:lang w:val="en-CA"/>
              </w:rPr>
            </w:pPr>
          </w:p>
          <w:p w14:paraId="1281BCCB" w14:textId="77777777" w:rsidR="00503CCB" w:rsidRPr="00AD1CEC" w:rsidRDefault="00503CCB" w:rsidP="00503CCB">
            <w:pPr>
              <w:rPr>
                <w:b/>
                <w:bCs/>
                <w:iCs/>
                <w:szCs w:val="22"/>
                <w:lang w:val="en-CA"/>
              </w:rPr>
            </w:pPr>
            <w:r w:rsidRPr="00AD1CEC">
              <w:rPr>
                <w:szCs w:val="22"/>
                <w:lang w:val="en-CA"/>
              </w:rPr>
              <w:t>Yasser Syed</w:t>
            </w:r>
          </w:p>
          <w:p w14:paraId="75BCE776" w14:textId="77777777" w:rsidR="00503CCB" w:rsidRPr="00AD1CEC" w:rsidRDefault="00503CCB" w:rsidP="00503CCB">
            <w:pPr>
              <w:rPr>
                <w:lang w:val="en-CA"/>
              </w:rPr>
            </w:pPr>
            <w:r w:rsidRPr="00AD1CEC">
              <w:rPr>
                <w:lang w:val="en-CA"/>
              </w:rPr>
              <w:t>Chad Fogg</w:t>
            </w:r>
          </w:p>
          <w:p w14:paraId="467C75D8" w14:textId="77777777" w:rsidR="00C32C52" w:rsidRPr="00AD1CEC" w:rsidRDefault="00C32C52" w:rsidP="00C32C52">
            <w:pPr>
              <w:rPr>
                <w:lang w:val="en-CA"/>
              </w:rPr>
            </w:pPr>
            <w:r w:rsidRPr="00AD1CEC">
              <w:rPr>
                <w:lang w:val="en-CA"/>
              </w:rPr>
              <w:t>Lars Borg</w:t>
            </w:r>
          </w:p>
          <w:p w14:paraId="2FC1CAB1" w14:textId="77777777" w:rsidR="00C32C52" w:rsidRPr="00AD1CEC" w:rsidRDefault="00C32C52" w:rsidP="00C32C52">
            <w:pPr>
              <w:rPr>
                <w:lang w:val="en-CA"/>
              </w:rPr>
            </w:pPr>
            <w:r w:rsidRPr="00AD1CEC">
              <w:rPr>
                <w:lang w:val="en-CA"/>
              </w:rPr>
              <w:t>Chris Seeger</w:t>
            </w:r>
          </w:p>
          <w:p w14:paraId="6B0884CA" w14:textId="14AB69B3" w:rsidR="00503CCB" w:rsidRPr="00AD1CEC" w:rsidRDefault="00B72C76" w:rsidP="00503CCB">
            <w:pPr>
              <w:rPr>
                <w:lang w:val="en-CA"/>
              </w:rPr>
            </w:pPr>
            <w:r w:rsidRPr="00AD1CEC">
              <w:rPr>
                <w:lang w:val="en-CA"/>
              </w:rPr>
              <w:t>Alexis Tourapis</w:t>
            </w:r>
          </w:p>
          <w:p w14:paraId="0F02B133" w14:textId="18B0105A" w:rsidR="00F05BC1" w:rsidRPr="00AD1CEC" w:rsidRDefault="00F05BC1" w:rsidP="00503CCB">
            <w:pPr>
              <w:rPr>
                <w:lang w:val="en-CA"/>
              </w:rPr>
            </w:pPr>
            <w:r w:rsidRPr="00AD1CEC">
              <w:rPr>
                <w:lang w:val="en-CA"/>
              </w:rPr>
              <w:t xml:space="preserve">Walt </w:t>
            </w:r>
            <w:proofErr w:type="spellStart"/>
            <w:r w:rsidRPr="00AD1CEC">
              <w:rPr>
                <w:lang w:val="en-CA"/>
              </w:rPr>
              <w:t>Husak</w:t>
            </w:r>
            <w:proofErr w:type="spellEnd"/>
          </w:p>
          <w:p w14:paraId="4D1305B5" w14:textId="33D9DCE3" w:rsidR="00B72C76" w:rsidRPr="00AD1CEC" w:rsidRDefault="00B72C76" w:rsidP="00503CCB">
            <w:pPr>
              <w:rPr>
                <w:lang w:val="en-CA"/>
              </w:rPr>
            </w:pPr>
            <w:r w:rsidRPr="00AD1CEC">
              <w:rPr>
                <w:lang w:val="en-CA"/>
              </w:rPr>
              <w:t>Gary Sullivan</w:t>
            </w:r>
          </w:p>
          <w:p w14:paraId="40DB1B04" w14:textId="77777777" w:rsidR="00E61DAC" w:rsidRPr="00AD1CEC" w:rsidRDefault="00E61DAC" w:rsidP="00C32C52">
            <w:pPr>
              <w:rPr>
                <w:szCs w:val="22"/>
                <w:lang w:val="en-CA"/>
              </w:rPr>
            </w:pPr>
          </w:p>
        </w:tc>
        <w:tc>
          <w:tcPr>
            <w:tcW w:w="900" w:type="dxa"/>
          </w:tcPr>
          <w:p w14:paraId="30A83601" w14:textId="77777777" w:rsidR="00E61DAC" w:rsidRPr="00AD1CEC" w:rsidRDefault="00E61DAC">
            <w:pPr>
              <w:spacing w:before="60" w:after="60"/>
              <w:rPr>
                <w:szCs w:val="22"/>
                <w:lang w:val="en-CA"/>
              </w:rPr>
            </w:pPr>
            <w:r w:rsidRPr="00AD1CEC">
              <w:rPr>
                <w:szCs w:val="22"/>
                <w:lang w:val="en-CA"/>
              </w:rPr>
              <w:t>Tel:</w:t>
            </w:r>
            <w:r w:rsidRPr="00AD1CEC">
              <w:rPr>
                <w:szCs w:val="22"/>
                <w:lang w:val="en-CA"/>
              </w:rPr>
              <w:br/>
              <w:t>Email:</w:t>
            </w:r>
          </w:p>
        </w:tc>
        <w:tc>
          <w:tcPr>
            <w:tcW w:w="3168" w:type="dxa"/>
          </w:tcPr>
          <w:p w14:paraId="402C9E21" w14:textId="3896E6D8" w:rsidR="00B15482" w:rsidRPr="00AD1CEC" w:rsidRDefault="00C950B7" w:rsidP="00B15482">
            <w:pPr>
              <w:rPr>
                <w:szCs w:val="22"/>
                <w:lang w:val="en-CA"/>
              </w:rPr>
            </w:pPr>
            <w:r w:rsidRPr="00AD1CEC">
              <w:rPr>
                <w:szCs w:val="22"/>
                <w:lang w:val="en-CA"/>
              </w:rPr>
              <w:t xml:space="preserve">+1 </w:t>
            </w:r>
            <w:r w:rsidR="00B15482" w:rsidRPr="00AD1CEC">
              <w:rPr>
                <w:szCs w:val="22"/>
                <w:lang w:val="en-CA"/>
              </w:rPr>
              <w:t>303-246-8413</w:t>
            </w:r>
            <w:r w:rsidR="00E61DAC" w:rsidRPr="00AD1CEC">
              <w:rPr>
                <w:szCs w:val="22"/>
                <w:lang w:val="en-CA"/>
              </w:rPr>
              <w:br/>
            </w:r>
            <w:hyperlink r:id="rId10" w:history="1">
              <w:r w:rsidR="00B15482" w:rsidRPr="00AD1CEC">
                <w:rPr>
                  <w:rStyle w:val="Hyperlink"/>
                  <w:szCs w:val="22"/>
                  <w:lang w:val="en-CA"/>
                </w:rPr>
                <w:t>yasser_syed@comcast.com</w:t>
              </w:r>
            </w:hyperlink>
          </w:p>
          <w:p w14:paraId="0ABB22B2" w14:textId="77777777" w:rsidR="00B15482" w:rsidRPr="00AD1CEC" w:rsidRDefault="001E562B" w:rsidP="00B15482">
            <w:pPr>
              <w:rPr>
                <w:szCs w:val="22"/>
                <w:lang w:val="en-CA"/>
              </w:rPr>
            </w:pPr>
            <w:hyperlink r:id="rId11" w:history="1">
              <w:r w:rsidR="00B15482" w:rsidRPr="00AD1CEC">
                <w:rPr>
                  <w:rStyle w:val="Hyperlink"/>
                  <w:szCs w:val="22"/>
                  <w:lang w:val="en-CA"/>
                </w:rPr>
                <w:t>chad.fogg@gmail.com</w:t>
              </w:r>
            </w:hyperlink>
          </w:p>
          <w:p w14:paraId="0B014130" w14:textId="77777777" w:rsidR="00C32C52" w:rsidRPr="00AD1CEC" w:rsidRDefault="001E562B" w:rsidP="00C32C52">
            <w:pPr>
              <w:rPr>
                <w:rStyle w:val="Hyperlink"/>
                <w:szCs w:val="22"/>
                <w:lang w:val="en-CA"/>
              </w:rPr>
            </w:pPr>
            <w:hyperlink r:id="rId12" w:history="1">
              <w:r w:rsidR="00C32C52" w:rsidRPr="00AD1CEC">
                <w:rPr>
                  <w:rStyle w:val="Hyperlink"/>
                  <w:szCs w:val="22"/>
                  <w:lang w:val="en-CA"/>
                </w:rPr>
                <w:t>borg@adobe.com</w:t>
              </w:r>
            </w:hyperlink>
          </w:p>
          <w:p w14:paraId="4A2E8ECD" w14:textId="77777777" w:rsidR="00C32C52" w:rsidRPr="00AD1CEC" w:rsidRDefault="00C32C52" w:rsidP="00C32C52">
            <w:pPr>
              <w:rPr>
                <w:szCs w:val="22"/>
                <w:lang w:val="en-CA"/>
              </w:rPr>
            </w:pPr>
            <w:r w:rsidRPr="00AD1CEC">
              <w:rPr>
                <w:rStyle w:val="Hyperlink"/>
                <w:szCs w:val="22"/>
                <w:lang w:val="en-CA"/>
              </w:rPr>
              <w:t>chris.seeger@nbcuni.com</w:t>
            </w:r>
            <w:r w:rsidRPr="00AD1CEC">
              <w:rPr>
                <w:szCs w:val="22"/>
                <w:lang w:val="en-CA"/>
              </w:rPr>
              <w:t xml:space="preserve"> </w:t>
            </w:r>
          </w:p>
          <w:p w14:paraId="482EBDD0" w14:textId="64329552" w:rsidR="00B15482" w:rsidRPr="00AD1CEC" w:rsidRDefault="001E562B" w:rsidP="00B15482">
            <w:pPr>
              <w:rPr>
                <w:rStyle w:val="Hyperlink"/>
                <w:szCs w:val="22"/>
                <w:lang w:val="en-CA"/>
              </w:rPr>
            </w:pPr>
            <w:hyperlink r:id="rId13" w:history="1">
              <w:r w:rsidR="00B72C76" w:rsidRPr="00AD1CEC">
                <w:rPr>
                  <w:rStyle w:val="Hyperlink"/>
                  <w:szCs w:val="22"/>
                  <w:lang w:val="en-CA"/>
                </w:rPr>
                <w:t>alexismt@apple.com</w:t>
              </w:r>
            </w:hyperlink>
          </w:p>
          <w:p w14:paraId="039766B9" w14:textId="26A6283E" w:rsidR="008D1712" w:rsidRPr="00AD1CEC" w:rsidRDefault="008D1712" w:rsidP="00B15482">
            <w:pPr>
              <w:rPr>
                <w:szCs w:val="22"/>
                <w:lang w:val="en-CA"/>
              </w:rPr>
            </w:pPr>
            <w:r w:rsidRPr="00AD1CEC">
              <w:rPr>
                <w:rStyle w:val="Hyperlink"/>
                <w:lang w:val="en-CA"/>
              </w:rPr>
              <w:t>WJH@dolby.com</w:t>
            </w:r>
          </w:p>
          <w:p w14:paraId="56195F49" w14:textId="77777777" w:rsidR="00FE6588" w:rsidRPr="00AD1CEC" w:rsidRDefault="001E562B" w:rsidP="00B15482">
            <w:pPr>
              <w:rPr>
                <w:rStyle w:val="Hyperlink"/>
                <w:szCs w:val="22"/>
                <w:lang w:val="en-CA"/>
              </w:rPr>
            </w:pPr>
            <w:hyperlink r:id="rId14" w:history="1">
              <w:r w:rsidR="00B72C76" w:rsidRPr="00AD1CEC">
                <w:rPr>
                  <w:rStyle w:val="Hyperlink"/>
                  <w:szCs w:val="22"/>
                  <w:lang w:val="en-CA"/>
                </w:rPr>
                <w:t>garysull@miscrosoft.com</w:t>
              </w:r>
            </w:hyperlink>
          </w:p>
          <w:p w14:paraId="4434A26A" w14:textId="77777777" w:rsidR="00E61DAC" w:rsidRPr="00AD1CEC" w:rsidRDefault="00E61DAC" w:rsidP="00C32C52">
            <w:pPr>
              <w:rPr>
                <w:szCs w:val="22"/>
                <w:lang w:val="en-CA"/>
              </w:rPr>
            </w:pPr>
          </w:p>
        </w:tc>
      </w:tr>
    </w:tbl>
    <w:p w14:paraId="234D3D55" w14:textId="2BF2BC2E" w:rsidR="00E61DAC" w:rsidRPr="00AD1CEC" w:rsidRDefault="00E61DAC">
      <w:pPr>
        <w:tabs>
          <w:tab w:val="left" w:pos="1800"/>
          <w:tab w:val="right" w:pos="9360"/>
        </w:tabs>
        <w:spacing w:before="120" w:after="240"/>
        <w:jc w:val="center"/>
        <w:rPr>
          <w:szCs w:val="22"/>
          <w:lang w:val="en-CA"/>
        </w:rPr>
      </w:pPr>
      <w:r w:rsidRPr="00AD1CEC">
        <w:rPr>
          <w:szCs w:val="22"/>
          <w:u w:val="single"/>
          <w:lang w:val="en-CA"/>
        </w:rPr>
        <w:t>_____________________________</w:t>
      </w:r>
    </w:p>
    <w:p w14:paraId="6536A797" w14:textId="77777777" w:rsidR="00275BCF" w:rsidRPr="00AD1CEC" w:rsidRDefault="00275BCF" w:rsidP="009234A5">
      <w:pPr>
        <w:pStyle w:val="Heading1"/>
        <w:numPr>
          <w:ilvl w:val="0"/>
          <w:numId w:val="0"/>
        </w:numPr>
        <w:ind w:left="432" w:hanging="432"/>
        <w:rPr>
          <w:lang w:val="en-CA"/>
        </w:rPr>
      </w:pPr>
      <w:r w:rsidRPr="00AD1CEC">
        <w:rPr>
          <w:lang w:val="en-CA"/>
        </w:rPr>
        <w:t>Abstract</w:t>
      </w:r>
    </w:p>
    <w:p w14:paraId="5122C78B" w14:textId="12292CD9" w:rsidR="0079174D" w:rsidRPr="00AD1CEC" w:rsidRDefault="0079174D" w:rsidP="0079174D">
      <w:pPr>
        <w:rPr>
          <w:lang w:val="en-CA"/>
        </w:rPr>
      </w:pPr>
    </w:p>
    <w:p w14:paraId="2A8CD45E" w14:textId="51FD35E2" w:rsidR="005E11F5" w:rsidRPr="00AD1CEC" w:rsidRDefault="005E11F5" w:rsidP="00E3798C">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1" w:name="_Toc398827619"/>
      <w:bookmarkStart w:id="2" w:name="_Toc400712429"/>
      <w:bookmarkStart w:id="3" w:name="_Toc411167639"/>
      <w:bookmarkStart w:id="4" w:name="_Toc466493627"/>
      <w:r w:rsidRPr="00AD1CEC">
        <w:rPr>
          <w:lang w:val="en-CA"/>
        </w:rPr>
        <w:t>Scope</w:t>
      </w:r>
    </w:p>
    <w:p w14:paraId="7D8105A0" w14:textId="26660481" w:rsidR="005E11F5"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References</w:t>
      </w:r>
    </w:p>
    <w:p w14:paraId="2E3B5644" w14:textId="77777777" w:rsidR="00EC2737" w:rsidRPr="00775FBB" w:rsidRDefault="00EC2737" w:rsidP="00EC2737">
      <w:pPr>
        <w:pStyle w:val="Heading2"/>
      </w:pPr>
      <w:r>
        <w:t>Joint ITU-T and ISO/IEC References</w:t>
      </w:r>
    </w:p>
    <w:p w14:paraId="28E10317" w14:textId="77777777" w:rsidR="00EC2737" w:rsidRDefault="00EC2737" w:rsidP="00EC2737">
      <w:pPr>
        <w:pStyle w:val="Heading2"/>
        <w:rPr>
          <w:lang w:val="en-CA"/>
        </w:rPr>
      </w:pPr>
      <w:r>
        <w:rPr>
          <w:lang w:val="en-CA"/>
        </w:rPr>
        <w:t>ISO/IEC References</w:t>
      </w:r>
    </w:p>
    <w:p w14:paraId="1928A4DA" w14:textId="77777777" w:rsidR="00EC2737" w:rsidRDefault="00EC2737" w:rsidP="00EC2737">
      <w:pPr>
        <w:rPr>
          <w:lang w:val="en-CA"/>
        </w:rPr>
      </w:pPr>
    </w:p>
    <w:p w14:paraId="47490B3F" w14:textId="77777777" w:rsidR="00EC2737" w:rsidRDefault="00EC2737" w:rsidP="00EC2737">
      <w:pPr>
        <w:pStyle w:val="Heading2"/>
        <w:rPr>
          <w:lang w:val="en-CA"/>
        </w:rPr>
      </w:pPr>
      <w:r>
        <w:rPr>
          <w:lang w:val="en-CA"/>
        </w:rPr>
        <w:t>ITU-T References</w:t>
      </w:r>
    </w:p>
    <w:p w14:paraId="05BB1B79" w14:textId="77777777" w:rsidR="00EC2737" w:rsidRDefault="00EC2737" w:rsidP="00EC2737">
      <w:pPr>
        <w:rPr>
          <w:lang w:val="en-CA"/>
        </w:rPr>
      </w:pPr>
    </w:p>
    <w:p w14:paraId="76199226" w14:textId="77777777" w:rsidR="00EC2737" w:rsidRDefault="00EC2737" w:rsidP="00EC2737">
      <w:pPr>
        <w:pStyle w:val="Heading2"/>
        <w:rPr>
          <w:lang w:val="en-CA"/>
        </w:rPr>
      </w:pPr>
      <w:r>
        <w:rPr>
          <w:lang w:val="en-CA"/>
        </w:rPr>
        <w:t>ITU-R References</w:t>
      </w:r>
    </w:p>
    <w:p w14:paraId="6EF37ECB" w14:textId="77777777" w:rsidR="00EC260A" w:rsidRPr="00EC260A" w:rsidRDefault="00EC260A" w:rsidP="00EC260A">
      <w:pPr>
        <w:rPr>
          <w:ins w:id="5" w:author="Yasser Syed" w:date="2018-09-28T18:47:00Z"/>
          <w:rFonts w:ascii="-webkit-standard" w:eastAsia="Times New Roman" w:hAnsi="-webkit-standard"/>
          <w:color w:val="000000"/>
        </w:rPr>
      </w:pPr>
      <w:ins w:id="6" w:author="Yasser Syed" w:date="2018-09-28T18:47:00Z">
        <w:r w:rsidRPr="00EC260A">
          <w:rPr>
            <w:rFonts w:ascii="-webkit-standard" w:eastAsia="Times New Roman" w:hAnsi="-webkit-standard"/>
            <w:color w:val="000000"/>
          </w:rPr>
          <w:t>Rec. ITU-R BT.2077 Real-time serial digital interfaces for UHDTV</w:t>
        </w:r>
      </w:ins>
    </w:p>
    <w:p w14:paraId="0E541C5F" w14:textId="77777777" w:rsidR="00EC260A" w:rsidRPr="00EC260A" w:rsidRDefault="00EC260A" w:rsidP="00EC260A">
      <w:pPr>
        <w:rPr>
          <w:ins w:id="7" w:author="Yasser Syed" w:date="2018-09-28T18:47:00Z"/>
          <w:rFonts w:ascii="-webkit-standard" w:eastAsia="Times New Roman" w:hAnsi="-webkit-standard"/>
          <w:color w:val="000000"/>
        </w:rPr>
      </w:pPr>
      <w:ins w:id="8" w:author="Yasser Syed" w:date="2018-09-28T18:47:00Z">
        <w:r w:rsidRPr="00EC260A">
          <w:rPr>
            <w:rFonts w:ascii="-webkit-standard" w:eastAsia="Times New Roman" w:hAnsi="-webkit-standard"/>
            <w:color w:val="000000"/>
          </w:rPr>
          <w:t>signals</w:t>
        </w:r>
      </w:ins>
    </w:p>
    <w:p w14:paraId="3D10ADDB" w14:textId="77777777" w:rsidR="00EC2737" w:rsidRDefault="00EC2737" w:rsidP="00EC2737">
      <w:pPr>
        <w:ind w:left="360"/>
        <w:rPr>
          <w:color w:val="000000"/>
          <w:lang w:val="en-CA"/>
        </w:rPr>
      </w:pPr>
    </w:p>
    <w:p w14:paraId="43EA7809" w14:textId="77777777" w:rsidR="00EC2737" w:rsidRPr="00171DE2" w:rsidRDefault="00EC2737" w:rsidP="00EC2737">
      <w:pPr>
        <w:pStyle w:val="Heading2"/>
        <w:rPr>
          <w:lang w:val="en-CA"/>
        </w:rPr>
      </w:pPr>
      <w:r>
        <w:rPr>
          <w:lang w:val="en-CA"/>
        </w:rPr>
        <w:t>SMPTE References</w:t>
      </w:r>
    </w:p>
    <w:p w14:paraId="6D71B16D" w14:textId="10C5908C" w:rsidR="00C01CBD" w:rsidRPr="00AD1CEC" w:rsidRDefault="00C01CBD" w:rsidP="00C01CBD">
      <w:pPr>
        <w:tabs>
          <w:tab w:val="left" w:pos="810"/>
        </w:tabs>
        <w:spacing w:before="136"/>
        <w:ind w:left="360"/>
        <w:jc w:val="both"/>
        <w:rPr>
          <w:ins w:id="9" w:author="Yasser Syed" w:date="2018-09-20T22:40:00Z"/>
          <w:color w:val="000000"/>
          <w:lang w:val="en-CA"/>
        </w:rPr>
      </w:pPr>
      <w:ins w:id="10" w:author="Yasser Syed" w:date="2018-09-20T22:40:00Z">
        <w:r w:rsidRPr="00AD1CEC">
          <w:rPr>
            <w:color w:val="000000"/>
            <w:lang w:val="en-CA"/>
          </w:rPr>
          <w:t>SMPTE ST 2022-6:2012 Transport of High Bit Rate Media Signals over IP Networks (HBRMT)</w:t>
        </w:r>
      </w:ins>
    </w:p>
    <w:p w14:paraId="3DB089ED" w14:textId="77777777" w:rsidR="00C01CBD" w:rsidRPr="00AD1CEC" w:rsidRDefault="00C01CBD" w:rsidP="00C01CBD">
      <w:pPr>
        <w:tabs>
          <w:tab w:val="left" w:pos="810"/>
        </w:tabs>
        <w:spacing w:before="136"/>
        <w:ind w:left="360"/>
        <w:jc w:val="both"/>
        <w:rPr>
          <w:ins w:id="11" w:author="Yasser Syed" w:date="2018-09-20T22:40:00Z"/>
          <w:color w:val="000000"/>
          <w:lang w:val="en-CA"/>
        </w:rPr>
      </w:pPr>
      <w:ins w:id="12" w:author="Yasser Syed" w:date="2018-09-20T22:40:00Z">
        <w:r w:rsidRPr="00AD1CEC">
          <w:rPr>
            <w:color w:val="000000"/>
            <w:lang w:val="en-CA"/>
          </w:rPr>
          <w:t>SMPTE ST 2110-20:2017 Professional Media Over Managed IP Networks: Uncompressed Active Video</w:t>
        </w:r>
      </w:ins>
    </w:p>
    <w:p w14:paraId="7151E4A0" w14:textId="23285A0D" w:rsidR="004D463D" w:rsidRDefault="00C01CBD" w:rsidP="00EC2737">
      <w:pPr>
        <w:tabs>
          <w:tab w:val="left" w:pos="810"/>
        </w:tabs>
        <w:spacing w:before="136"/>
        <w:ind w:left="360"/>
        <w:jc w:val="both"/>
        <w:rPr>
          <w:ins w:id="13" w:author="Yasser Syed" w:date="2018-09-20T22:41:00Z"/>
          <w:color w:val="000000"/>
          <w:lang w:val="en-CA"/>
        </w:rPr>
      </w:pPr>
      <w:ins w:id="14" w:author="Yasser Syed" w:date="2018-09-20T22:40:00Z">
        <w:r>
          <w:rPr>
            <w:color w:val="000000"/>
            <w:lang w:val="en-CA"/>
          </w:rPr>
          <w:t xml:space="preserve">SMPTE </w:t>
        </w:r>
      </w:ins>
      <w:ins w:id="15" w:author="Yasser Syed" w:date="2018-09-20T22:41:00Z">
        <w:r>
          <w:rPr>
            <w:color w:val="000000"/>
            <w:lang w:val="en-CA"/>
          </w:rPr>
          <w:t>259M (SD-SDI)</w:t>
        </w:r>
      </w:ins>
    </w:p>
    <w:p w14:paraId="5E1372F2" w14:textId="2033C056" w:rsidR="00C01CBD" w:rsidRDefault="00C01CBD" w:rsidP="00EC2737">
      <w:pPr>
        <w:tabs>
          <w:tab w:val="left" w:pos="810"/>
        </w:tabs>
        <w:spacing w:before="136"/>
        <w:ind w:left="360"/>
        <w:jc w:val="both"/>
        <w:rPr>
          <w:ins w:id="16" w:author="Yasser Syed" w:date="2018-09-20T22:41:00Z"/>
          <w:color w:val="000000"/>
          <w:lang w:val="en-CA"/>
        </w:rPr>
      </w:pPr>
      <w:ins w:id="17" w:author="Yasser Syed" w:date="2018-09-20T22:41:00Z">
        <w:r>
          <w:rPr>
            <w:color w:val="000000"/>
            <w:lang w:val="en-CA"/>
          </w:rPr>
          <w:t>SMPTE 292M (HD-SDI)</w:t>
        </w:r>
      </w:ins>
    </w:p>
    <w:p w14:paraId="7C666447" w14:textId="24AED6D7" w:rsidR="00C01CBD" w:rsidRDefault="00C01CBD" w:rsidP="00EC2737">
      <w:pPr>
        <w:tabs>
          <w:tab w:val="left" w:pos="810"/>
        </w:tabs>
        <w:spacing w:before="136"/>
        <w:ind w:left="360"/>
        <w:jc w:val="both"/>
        <w:rPr>
          <w:ins w:id="18" w:author="Yasser Syed" w:date="2018-09-20T22:41:00Z"/>
          <w:color w:val="000000"/>
          <w:lang w:val="en-CA"/>
        </w:rPr>
      </w:pPr>
      <w:ins w:id="19" w:author="Yasser Syed" w:date="2018-09-20T22:41:00Z">
        <w:r>
          <w:rPr>
            <w:color w:val="000000"/>
            <w:lang w:val="en-CA"/>
          </w:rPr>
          <w:lastRenderedPageBreak/>
          <w:t>SMPTE 372M (Dual-link SDI)</w:t>
        </w:r>
      </w:ins>
    </w:p>
    <w:p w14:paraId="6274C72D" w14:textId="3D8D9804" w:rsidR="00C01CBD" w:rsidRDefault="00C01CBD" w:rsidP="00EC2737">
      <w:pPr>
        <w:tabs>
          <w:tab w:val="left" w:pos="810"/>
        </w:tabs>
        <w:spacing w:before="136"/>
        <w:ind w:left="360"/>
        <w:jc w:val="both"/>
        <w:rPr>
          <w:ins w:id="20" w:author="Yasser Syed" w:date="2018-09-20T22:42:00Z"/>
          <w:color w:val="000000"/>
          <w:lang w:val="en-CA"/>
        </w:rPr>
      </w:pPr>
      <w:ins w:id="21" w:author="Yasser Syed" w:date="2018-09-20T22:42:00Z">
        <w:r>
          <w:rPr>
            <w:color w:val="000000"/>
            <w:lang w:val="en-CA"/>
          </w:rPr>
          <w:t>SMPTE 424M (3G-SDI)</w:t>
        </w:r>
      </w:ins>
    </w:p>
    <w:p w14:paraId="7C0DA7D8" w14:textId="21F1F747" w:rsidR="00C01CBD" w:rsidRDefault="00C01CBD" w:rsidP="00EC2737">
      <w:pPr>
        <w:tabs>
          <w:tab w:val="left" w:pos="810"/>
        </w:tabs>
        <w:spacing w:before="136"/>
        <w:ind w:left="360"/>
        <w:jc w:val="both"/>
        <w:rPr>
          <w:ins w:id="22" w:author="Yasser Syed" w:date="2018-09-20T22:42:00Z"/>
          <w:color w:val="000000"/>
          <w:lang w:val="en-CA"/>
        </w:rPr>
      </w:pPr>
      <w:ins w:id="23" w:author="Yasser Syed" w:date="2018-09-20T22:42:00Z">
        <w:r>
          <w:rPr>
            <w:color w:val="000000"/>
            <w:lang w:val="en-CA"/>
          </w:rPr>
          <w:t>SMPTE ST 2081 (6G-SDI)</w:t>
        </w:r>
      </w:ins>
    </w:p>
    <w:p w14:paraId="5AA81E8E" w14:textId="20BEFA8F" w:rsidR="00C01CBD" w:rsidRDefault="00C01CBD" w:rsidP="00EC2737">
      <w:pPr>
        <w:tabs>
          <w:tab w:val="left" w:pos="810"/>
        </w:tabs>
        <w:spacing w:before="136"/>
        <w:ind w:left="360"/>
        <w:jc w:val="both"/>
        <w:rPr>
          <w:ins w:id="24" w:author="Yasser Syed" w:date="2018-09-20T23:14:00Z"/>
          <w:color w:val="000000"/>
          <w:lang w:val="en-CA"/>
        </w:rPr>
      </w:pPr>
      <w:ins w:id="25" w:author="Yasser Syed" w:date="2018-09-20T22:43:00Z">
        <w:r>
          <w:rPr>
            <w:color w:val="000000"/>
            <w:lang w:val="en-CA"/>
          </w:rPr>
          <w:t>SMPTE ST 2082 (12G-SDI)</w:t>
        </w:r>
      </w:ins>
    </w:p>
    <w:p w14:paraId="599EFDC4" w14:textId="4513EF0C" w:rsidR="00A030ED" w:rsidRDefault="0027571B" w:rsidP="00EC2737">
      <w:pPr>
        <w:tabs>
          <w:tab w:val="left" w:pos="810"/>
        </w:tabs>
        <w:spacing w:before="136"/>
        <w:ind w:left="360"/>
        <w:jc w:val="both"/>
        <w:rPr>
          <w:ins w:id="26" w:author="Yasser Syed" w:date="2018-09-20T22:43:00Z"/>
          <w:color w:val="000000"/>
          <w:lang w:val="en-CA"/>
        </w:rPr>
      </w:pPr>
      <w:ins w:id="27" w:author="Yasser Syed" w:date="2018-09-20T23:16:00Z">
        <w:r>
          <w:rPr>
            <w:color w:val="000000"/>
            <w:lang w:val="en-CA"/>
          </w:rPr>
          <w:t>(Camera Logs</w:t>
        </w:r>
      </w:ins>
      <w:ins w:id="28" w:author="Yasser Syed" w:date="2018-09-20T23:18:00Z">
        <w:r>
          <w:rPr>
            <w:color w:val="000000"/>
            <w:lang w:val="en-CA"/>
          </w:rPr>
          <w:t>- In Committee Draft)</w:t>
        </w:r>
      </w:ins>
      <w:ins w:id="29" w:author="Yasser Syed" w:date="2018-09-20T23:16:00Z">
        <w:r>
          <w:rPr>
            <w:color w:val="000000"/>
            <w:lang w:val="en-CA"/>
          </w:rPr>
          <w:t xml:space="preserve">)- </w:t>
        </w:r>
      </w:ins>
      <w:ins w:id="30" w:author="Yasser Syed" w:date="2018-09-20T23:14:00Z">
        <w:r w:rsidR="00A030ED">
          <w:rPr>
            <w:color w:val="000000"/>
            <w:lang w:val="en-CA"/>
          </w:rPr>
          <w:t>SMPTE 10</w:t>
        </w:r>
        <w:r>
          <w:rPr>
            <w:color w:val="000000"/>
            <w:lang w:val="en-CA"/>
          </w:rPr>
          <w:t xml:space="preserve">E-CD-ST-2115- </w:t>
        </w:r>
        <w:proofErr w:type="spellStart"/>
        <w:r>
          <w:rPr>
            <w:color w:val="000000"/>
            <w:lang w:val="en-CA"/>
          </w:rPr>
          <w:t>FreeScale</w:t>
        </w:r>
        <w:proofErr w:type="spellEnd"/>
        <w:r>
          <w:rPr>
            <w:color w:val="000000"/>
            <w:lang w:val="en-CA"/>
          </w:rPr>
          <w:t xml:space="preserve"> Gamut and </w:t>
        </w:r>
        <w:proofErr w:type="spellStart"/>
        <w:r>
          <w:rPr>
            <w:color w:val="000000"/>
            <w:lang w:val="en-CA"/>
          </w:rPr>
          <w:t>Fr</w:t>
        </w:r>
      </w:ins>
      <w:ins w:id="31" w:author="Yasser Syed" w:date="2018-09-20T23:18:00Z">
        <w:r>
          <w:rPr>
            <w:color w:val="000000"/>
            <w:lang w:val="en-CA"/>
          </w:rPr>
          <w:t>ee</w:t>
        </w:r>
      </w:ins>
      <w:ins w:id="32" w:author="Yasser Syed" w:date="2018-09-20T23:14:00Z">
        <w:r>
          <w:rPr>
            <w:color w:val="000000"/>
            <w:lang w:val="en-CA"/>
          </w:rPr>
          <w:t>Scale</w:t>
        </w:r>
        <w:proofErr w:type="spellEnd"/>
        <w:r>
          <w:rPr>
            <w:color w:val="000000"/>
            <w:lang w:val="en-CA"/>
          </w:rPr>
          <w:t xml:space="preserve"> Log Characteristics of Camera System</w:t>
        </w:r>
        <w:proofErr w:type="gramStart"/>
        <w:r>
          <w:rPr>
            <w:color w:val="000000"/>
            <w:lang w:val="en-CA"/>
          </w:rPr>
          <w:t xml:space="preserve">- </w:t>
        </w:r>
      </w:ins>
      <w:ins w:id="33" w:author="Yasser Syed" w:date="2018-09-20T23:17:00Z">
        <w:r>
          <w:rPr>
            <w:color w:val="000000"/>
            <w:lang w:val="en-CA"/>
          </w:rPr>
          <w:t xml:space="preserve"> (</w:t>
        </w:r>
        <w:proofErr w:type="gramEnd"/>
        <w:r>
          <w:rPr>
            <w:color w:val="000000"/>
            <w:lang w:val="en-CA"/>
          </w:rPr>
          <w:t xml:space="preserve"> 4 sets of </w:t>
        </w:r>
        <w:proofErr w:type="spellStart"/>
        <w:r>
          <w:rPr>
            <w:color w:val="000000"/>
            <w:lang w:val="en-CA"/>
          </w:rPr>
          <w:t>Gamuts</w:t>
        </w:r>
        <w:proofErr w:type="spellEnd"/>
        <w:r>
          <w:rPr>
            <w:color w:val="000000"/>
            <w:lang w:val="en-CA"/>
          </w:rPr>
          <w:t xml:space="preserve"> &amp; Logs</w:t>
        </w:r>
      </w:ins>
      <w:ins w:id="34" w:author="Yasser Syed" w:date="2018-09-20T23:20:00Z">
        <w:r>
          <w:rPr>
            <w:color w:val="000000"/>
            <w:lang w:val="en-CA"/>
          </w:rPr>
          <w:t>- S3, C3, V, C2)</w:t>
        </w:r>
      </w:ins>
    </w:p>
    <w:p w14:paraId="7B2F2DCF" w14:textId="77777777" w:rsidR="00C0152F" w:rsidRDefault="00C0152F" w:rsidP="00C0152F">
      <w:pPr>
        <w:rPr>
          <w:ins w:id="35" w:author="Yasser Syed" w:date="2018-09-28T18:48:00Z"/>
          <w:rFonts w:ascii="-webkit-standard" w:eastAsia="Times New Roman" w:hAnsi="-webkit-standard"/>
          <w:color w:val="000000"/>
        </w:rPr>
      </w:pPr>
    </w:p>
    <w:p w14:paraId="025B1E4A" w14:textId="4FEDED37" w:rsidR="00C0152F" w:rsidRPr="00C0152F" w:rsidRDefault="00C0152F">
      <w:pPr>
        <w:ind w:left="360"/>
        <w:rPr>
          <w:ins w:id="36" w:author="Yasser Syed" w:date="2018-09-28T18:47:00Z"/>
          <w:rFonts w:ascii="-webkit-standard" w:eastAsia="Times New Roman" w:hAnsi="-webkit-standard"/>
          <w:color w:val="000000"/>
        </w:rPr>
        <w:pPrChange w:id="37" w:author="Yasser Syed" w:date="2018-09-28T18:48:00Z">
          <w:pPr/>
        </w:pPrChange>
      </w:pPr>
      <w:ins w:id="38" w:author="Yasser Syed" w:date="2018-09-28T18:47:00Z">
        <w:r w:rsidRPr="00C0152F">
          <w:rPr>
            <w:rFonts w:ascii="-webkit-standard" w:eastAsia="Times New Roman" w:hAnsi="-webkit-standard"/>
            <w:color w:val="000000"/>
          </w:rPr>
          <w:t>ST 2036-4:2015 Ultra High Definition Television ―Multi-link 10 Gb/s</w:t>
        </w:r>
      </w:ins>
      <w:ins w:id="39" w:author="Yasser Syed" w:date="2018-09-28T18:48:00Z">
        <w:r>
          <w:rPr>
            <w:rFonts w:ascii="-webkit-standard" w:eastAsia="Times New Roman" w:hAnsi="-webkit-standard"/>
            <w:color w:val="000000"/>
          </w:rPr>
          <w:t xml:space="preserve"> </w:t>
        </w:r>
      </w:ins>
      <w:ins w:id="40" w:author="Yasser Syed" w:date="2018-09-28T18:47:00Z">
        <w:r w:rsidRPr="00C0152F">
          <w:rPr>
            <w:rFonts w:ascii="-webkit-standard" w:eastAsia="Times New Roman" w:hAnsi="-webkit-standard"/>
            <w:color w:val="000000"/>
          </w:rPr>
          <w:t>Signal/Data Interface Using 12-Bit Width Container</w:t>
        </w:r>
      </w:ins>
    </w:p>
    <w:p w14:paraId="2D63C9DD" w14:textId="762DFFB9" w:rsidR="00C01CBD" w:rsidRDefault="00C01CBD" w:rsidP="00EC2737">
      <w:pPr>
        <w:tabs>
          <w:tab w:val="left" w:pos="810"/>
        </w:tabs>
        <w:spacing w:before="136"/>
        <w:ind w:left="360"/>
        <w:jc w:val="both"/>
        <w:rPr>
          <w:ins w:id="41" w:author="Yasser Syed" w:date="2018-09-20T22:42:00Z"/>
          <w:color w:val="000000"/>
          <w:lang w:val="en-CA"/>
        </w:rPr>
      </w:pPr>
    </w:p>
    <w:p w14:paraId="77EB6676" w14:textId="77777777" w:rsidR="00C01CBD" w:rsidRDefault="00C01CBD" w:rsidP="00EC2737">
      <w:pPr>
        <w:tabs>
          <w:tab w:val="left" w:pos="810"/>
        </w:tabs>
        <w:spacing w:before="136"/>
        <w:ind w:left="360"/>
        <w:jc w:val="both"/>
        <w:rPr>
          <w:color w:val="000000"/>
          <w:lang w:val="en-CA"/>
        </w:rPr>
      </w:pPr>
    </w:p>
    <w:p w14:paraId="1046B27B" w14:textId="77777777" w:rsidR="00EC2737" w:rsidRDefault="00EC2737" w:rsidP="00EC2737">
      <w:pPr>
        <w:pStyle w:val="Heading2"/>
        <w:rPr>
          <w:lang w:val="en-CA"/>
        </w:rPr>
      </w:pPr>
      <w:r>
        <w:rPr>
          <w:lang w:val="en-CA"/>
        </w:rPr>
        <w:t>Other References</w:t>
      </w:r>
      <w:r w:rsidRPr="00AD1CEC">
        <w:rPr>
          <w:lang w:val="en-CA"/>
        </w:rPr>
        <w:t xml:space="preserve"> </w:t>
      </w:r>
    </w:p>
    <w:p w14:paraId="0339D8E7" w14:textId="6D0C65AD" w:rsidR="00EC2737" w:rsidRDefault="00EC2737" w:rsidP="00EC2737">
      <w:pPr>
        <w:tabs>
          <w:tab w:val="left" w:pos="810"/>
        </w:tabs>
        <w:spacing w:before="136"/>
        <w:ind w:left="360"/>
        <w:jc w:val="both"/>
        <w:rPr>
          <w:ins w:id="42" w:author="Yasser Syed" w:date="2018-09-20T22:49:00Z"/>
          <w:color w:val="000000"/>
          <w:lang w:val="en-CA"/>
        </w:rPr>
      </w:pPr>
    </w:p>
    <w:p w14:paraId="3035496A" w14:textId="77777777" w:rsidR="00C01CBD" w:rsidRDefault="00C01CBD" w:rsidP="00EC2737">
      <w:pPr>
        <w:tabs>
          <w:tab w:val="left" w:pos="810"/>
        </w:tabs>
        <w:spacing w:before="136"/>
        <w:ind w:left="360"/>
        <w:jc w:val="both"/>
        <w:rPr>
          <w:color w:val="000000"/>
          <w:lang w:val="en-CA"/>
        </w:rPr>
      </w:pPr>
    </w:p>
    <w:p w14:paraId="32C798BD" w14:textId="7FB1DFEA" w:rsidR="00EC2737" w:rsidRDefault="00C01CBD">
      <w:pPr>
        <w:ind w:firstLine="360"/>
        <w:rPr>
          <w:ins w:id="43" w:author="Yasser Syed" w:date="2018-09-20T22:49:00Z"/>
          <w:color w:val="000000"/>
          <w:lang w:val="en-CA"/>
        </w:rPr>
        <w:pPrChange w:id="44" w:author="Yasser Syed" w:date="2018-09-20T22:44:00Z">
          <w:pPr/>
        </w:pPrChange>
      </w:pPr>
      <w:ins w:id="45" w:author="Yasser Syed" w:date="2018-09-20T22:44:00Z">
        <w:r>
          <w:rPr>
            <w:color w:val="000000"/>
            <w:lang w:val="en-CA"/>
          </w:rPr>
          <w:t xml:space="preserve">CTA 861-G </w:t>
        </w:r>
      </w:ins>
      <w:ins w:id="46" w:author="Yasser Syed" w:date="2018-09-20T22:45:00Z">
        <w:r>
          <w:rPr>
            <w:color w:val="000000"/>
            <w:lang w:val="en-CA"/>
          </w:rPr>
          <w:t xml:space="preserve">(A DTV Profile for Uncompressed </w:t>
        </w:r>
        <w:proofErr w:type="spellStart"/>
        <w:r>
          <w:rPr>
            <w:color w:val="000000"/>
            <w:lang w:val="en-CA"/>
          </w:rPr>
          <w:t>Hogh</w:t>
        </w:r>
        <w:proofErr w:type="spellEnd"/>
        <w:r>
          <w:rPr>
            <w:color w:val="000000"/>
            <w:lang w:val="en-CA"/>
          </w:rPr>
          <w:t xml:space="preserve"> Speed Digital Interfaces)</w:t>
        </w:r>
      </w:ins>
    </w:p>
    <w:p w14:paraId="65E82225" w14:textId="1572D550" w:rsidR="007F7DEB" w:rsidRDefault="007F7DEB">
      <w:pPr>
        <w:ind w:firstLine="360"/>
        <w:rPr>
          <w:ins w:id="47" w:author="Yasser Syed" w:date="2018-09-20T22:49:00Z"/>
          <w:color w:val="000000"/>
          <w:lang w:val="en-CA"/>
        </w:rPr>
        <w:pPrChange w:id="48" w:author="Yasser Syed" w:date="2018-09-20T22:44:00Z">
          <w:pPr/>
        </w:pPrChange>
      </w:pPr>
    </w:p>
    <w:p w14:paraId="6F12BBD6" w14:textId="23FB289E" w:rsidR="007F7DEB" w:rsidRDefault="007F7DEB">
      <w:pPr>
        <w:ind w:left="360"/>
        <w:rPr>
          <w:ins w:id="49" w:author="Yasser Syed" w:date="2018-09-20T22:50:00Z"/>
          <w:rFonts w:ascii="-webkit-standard" w:hAnsi="-webkit-standard" w:hint="eastAsia"/>
          <w:color w:val="000000"/>
        </w:rPr>
        <w:pPrChange w:id="50" w:author="Yasser Syed" w:date="2018-09-20T22:50:00Z">
          <w:pPr/>
        </w:pPrChange>
      </w:pPr>
      <w:ins w:id="51" w:author="Yasser Syed" w:date="2018-09-20T22:50:00Z">
        <w:r>
          <w:rPr>
            <w:rFonts w:ascii="-webkit-standard" w:hAnsi="-webkit-standard"/>
            <w:color w:val="000000"/>
          </w:rPr>
          <w:br/>
          <w:t xml:space="preserve">Blu- Ray </w:t>
        </w:r>
        <w:r>
          <w:rPr>
            <w:rFonts w:ascii="-webkit-standard" w:hAnsi="-webkit-standard"/>
            <w:color w:val="000000"/>
          </w:rPr>
          <w:fldChar w:fldCharType="begin"/>
        </w:r>
        <w:r>
          <w:rPr>
            <w:rFonts w:ascii="-webkit-standard" w:hAnsi="-webkit-standard"/>
            <w:color w:val="000000"/>
          </w:rPr>
          <w:instrText xml:space="preserve"> HYPERLINK "http://www.blu-raydisc.com/Assets/Downloadablefile/BD-ROM_Part3_V3.2_WhitePaper_180122(clean).pdf" </w:instrText>
        </w:r>
        <w:r>
          <w:rPr>
            <w:rFonts w:ascii="-webkit-standard" w:hAnsi="-webkit-standard"/>
            <w:color w:val="000000"/>
          </w:rPr>
          <w:fldChar w:fldCharType="separate"/>
        </w:r>
        <w:r>
          <w:rPr>
            <w:rStyle w:val="Hyperlink"/>
            <w:rFonts w:ascii="-webkit-standard" w:hAnsi="-webkit-standard"/>
          </w:rPr>
          <w:t>http://www.blu-raydisc.com/Assets/Downloadablefile/BD-ROM_Part3_V3.2_WhitePaper_180122(clean).pdf</w:t>
        </w:r>
        <w:r>
          <w:rPr>
            <w:rFonts w:ascii="-webkit-standard" w:hAnsi="-webkit-standard"/>
            <w:color w:val="000000"/>
          </w:rPr>
          <w:fldChar w:fldCharType="end"/>
        </w:r>
        <w:r>
          <w:rPr>
            <w:rFonts w:ascii="-webkit-standard" w:hAnsi="-webkit-standard"/>
            <w:color w:val="000000"/>
          </w:rPr>
          <w:t>   (section 3.6.2)</w:t>
        </w:r>
        <w:r>
          <w:rPr>
            <w:rFonts w:ascii="-webkit-standard" w:hAnsi="-webkit-standard"/>
            <w:color w:val="000000"/>
          </w:rPr>
          <w:br/>
        </w:r>
        <w:r>
          <w:rPr>
            <w:rFonts w:ascii="-webkit-standard" w:hAnsi="-webkit-standard"/>
            <w:color w:val="000000"/>
          </w:rPr>
          <w:br/>
          <w:t xml:space="preserve">DVB- </w:t>
        </w:r>
        <w:r>
          <w:rPr>
            <w:rFonts w:ascii="-webkit-standard" w:hAnsi="-webkit-standard" w:hint="eastAsia"/>
            <w:color w:val="000000"/>
          </w:rPr>
          <w:fldChar w:fldCharType="begin"/>
        </w:r>
        <w:r>
          <w:rPr>
            <w:rFonts w:ascii="-webkit-standard" w:hAnsi="-webkit-standard" w:hint="eastAsia"/>
            <w:color w:val="000000"/>
          </w:rPr>
          <w:instrText xml:space="preserve"> HYPERLINK "</w:instrText>
        </w:r>
        <w:r w:rsidRPr="007F7DEB">
          <w:rPr>
            <w:rFonts w:hint="eastAsia"/>
            <w:color w:val="000000"/>
            <w:rPrChange w:id="52" w:author="Yasser Syed" w:date="2018-09-20T22:50:00Z">
              <w:rPr>
                <w:rStyle w:val="Hyperlink"/>
                <w:rFonts w:ascii="-webkit-standard" w:hAnsi="-webkit-standard" w:hint="eastAsia"/>
              </w:rPr>
            </w:rPrChange>
          </w:rPr>
          <w:instrText>https://www.etsi.org/deliver/etsi_ts/101100_101199/101154/02.04.01_60/ts_101154v020401p.pdf</w:instrText>
        </w:r>
        <w:r>
          <w:rPr>
            <w:rFonts w:ascii="-webkit-standard" w:hAnsi="-webkit-standard" w:hint="eastAsia"/>
            <w:color w:val="000000"/>
          </w:rPr>
          <w:instrText xml:space="preserve">" </w:instrText>
        </w:r>
        <w:r>
          <w:rPr>
            <w:rFonts w:ascii="-webkit-standard" w:hAnsi="-webkit-standard" w:hint="eastAsia"/>
            <w:color w:val="000000"/>
          </w:rPr>
          <w:fldChar w:fldCharType="separate"/>
        </w:r>
        <w:r w:rsidRPr="00201175">
          <w:rPr>
            <w:rStyle w:val="Hyperlink"/>
            <w:rFonts w:ascii="-webkit-standard" w:hAnsi="-webkit-standard" w:hint="eastAsia"/>
          </w:rPr>
          <w:t>https://www.etsi.org/deliver/etsi_ts/101100_101199/101154/02.04.01_60/ts_101154v020401p.pdf</w:t>
        </w:r>
        <w:r>
          <w:rPr>
            <w:rFonts w:ascii="-webkit-standard" w:hAnsi="-webkit-standard" w:hint="eastAsia"/>
            <w:color w:val="000000"/>
          </w:rPr>
          <w:fldChar w:fldCharType="end"/>
        </w:r>
        <w:r>
          <w:rPr>
            <w:rFonts w:ascii="-webkit-standard" w:hAnsi="-webkit-standard"/>
            <w:color w:val="000000"/>
          </w:rPr>
          <w:t>  (section 5.14.3.3)</w:t>
        </w:r>
        <w:r>
          <w:rPr>
            <w:rFonts w:ascii="-webkit-standard" w:hAnsi="-webkit-standard"/>
            <w:color w:val="000000"/>
          </w:rPr>
          <w:br/>
        </w:r>
        <w:r>
          <w:rPr>
            <w:rFonts w:ascii="-webkit-standard" w:hAnsi="-webkit-standard"/>
            <w:color w:val="000000"/>
          </w:rPr>
          <w:br/>
          <w:t xml:space="preserve">ATSC (Video HEVC) </w:t>
        </w:r>
        <w:r>
          <w:rPr>
            <w:rFonts w:ascii="-webkit-standard" w:hAnsi="-webkit-standard"/>
            <w:color w:val="000000"/>
          </w:rPr>
          <w:fldChar w:fldCharType="begin"/>
        </w:r>
        <w:r>
          <w:rPr>
            <w:rFonts w:ascii="-webkit-standard" w:hAnsi="-webkit-standard"/>
            <w:color w:val="000000"/>
          </w:rPr>
          <w:instrText xml:space="preserve"> HYPERLINK "https://www.atsc.org/atsc-30-standard/a3412017-video-hevc/" </w:instrText>
        </w:r>
        <w:r>
          <w:rPr>
            <w:rFonts w:ascii="-webkit-standard" w:hAnsi="-webkit-standard"/>
            <w:color w:val="000000"/>
          </w:rPr>
          <w:fldChar w:fldCharType="separate"/>
        </w:r>
        <w:r>
          <w:rPr>
            <w:rStyle w:val="Hyperlink"/>
            <w:rFonts w:ascii="-webkit-standard" w:hAnsi="-webkit-standard"/>
          </w:rPr>
          <w:t>https://www.atsc.org/atsc-30-standard/a3412017-video-hevc/</w:t>
        </w:r>
        <w:r>
          <w:rPr>
            <w:rFonts w:ascii="-webkit-standard" w:hAnsi="-webkit-standard"/>
            <w:color w:val="000000"/>
          </w:rPr>
          <w:fldChar w:fldCharType="end"/>
        </w:r>
        <w:r>
          <w:rPr>
            <w:rFonts w:ascii="-webkit-standard" w:hAnsi="-webkit-standard"/>
            <w:color w:val="000000"/>
          </w:rPr>
          <w:t>  (section 6.3.2.1)</w:t>
        </w:r>
      </w:ins>
    </w:p>
    <w:p w14:paraId="716E18CE" w14:textId="77777777" w:rsidR="007F7DEB" w:rsidRDefault="007F7DEB">
      <w:pPr>
        <w:ind w:firstLine="360"/>
        <w:rPr>
          <w:ins w:id="53" w:author="Yasser Syed" w:date="2018-09-20T22:49:00Z"/>
          <w:color w:val="000000"/>
          <w:lang w:val="en-CA"/>
        </w:rPr>
        <w:pPrChange w:id="54" w:author="Yasser Syed" w:date="2018-09-20T22:44:00Z">
          <w:pPr/>
        </w:pPrChange>
      </w:pPr>
    </w:p>
    <w:p w14:paraId="5EA3F6B8" w14:textId="533CE5BB" w:rsidR="00C01CBD" w:rsidRDefault="00C01CBD">
      <w:pPr>
        <w:ind w:firstLine="360"/>
        <w:rPr>
          <w:ins w:id="55" w:author="Yasser Syed" w:date="2018-09-20T22:49:00Z"/>
          <w:color w:val="000000"/>
          <w:lang w:val="en-CA"/>
        </w:rPr>
        <w:pPrChange w:id="56" w:author="Yasser Syed" w:date="2018-09-20T22:44:00Z">
          <w:pPr/>
        </w:pPrChange>
      </w:pPr>
    </w:p>
    <w:p w14:paraId="62461E8F" w14:textId="0232AE94" w:rsidR="00C01CBD" w:rsidRDefault="00C0152F">
      <w:pPr>
        <w:ind w:left="360"/>
        <w:rPr>
          <w:ins w:id="57" w:author="Yasser Syed" w:date="2018-09-28T18:48:00Z"/>
          <w:lang w:val="en-CA"/>
        </w:rPr>
        <w:pPrChange w:id="58" w:author="Yasser Syed" w:date="2018-09-28T18:48:00Z">
          <w:pPr/>
        </w:pPrChange>
      </w:pPr>
      <w:ins w:id="59" w:author="Yasser Syed" w:date="2018-09-28T18:48:00Z">
        <w:r>
          <w:rPr>
            <w:lang w:val="en-CA"/>
          </w:rPr>
          <w:fldChar w:fldCharType="begin"/>
        </w:r>
        <w:r>
          <w:rPr>
            <w:lang w:val="en-CA"/>
          </w:rPr>
          <w:instrText xml:space="preserve"> HYPERLINK "</w:instrText>
        </w:r>
      </w:ins>
      <w:ins w:id="60" w:author="Yasser Syed" w:date="2018-09-20T22:49:00Z">
        <w:r w:rsidRPr="00C01CBD">
          <w:rPr>
            <w:lang w:val="en-CA"/>
          </w:rPr>
          <w:instrText>https://www.etsi.org/deliver/etsi_ts/101100_101199/101154/02.04.01_60/ts_101154v020401p.pdf</w:instrText>
        </w:r>
      </w:ins>
      <w:ins w:id="61" w:author="Yasser Syed" w:date="2018-09-28T18:48:00Z">
        <w:r>
          <w:rPr>
            <w:lang w:val="en-CA"/>
          </w:rPr>
          <w:instrText xml:space="preserve">" </w:instrText>
        </w:r>
        <w:r>
          <w:rPr>
            <w:lang w:val="en-CA"/>
          </w:rPr>
          <w:fldChar w:fldCharType="separate"/>
        </w:r>
      </w:ins>
      <w:ins w:id="62" w:author="Yasser Syed" w:date="2018-09-20T22:49:00Z">
        <w:r w:rsidRPr="00201175">
          <w:rPr>
            <w:rStyle w:val="Hyperlink"/>
            <w:lang w:val="en-CA"/>
          </w:rPr>
          <w:t>https://www.etsi.org/deliver/etsi_ts/101100_101199/101154/02.04.01_60/ts_101154v020401p.pdf</w:t>
        </w:r>
      </w:ins>
      <w:ins w:id="63" w:author="Yasser Syed" w:date="2018-09-28T18:48:00Z">
        <w:r>
          <w:rPr>
            <w:lang w:val="en-CA"/>
          </w:rPr>
          <w:fldChar w:fldCharType="end"/>
        </w:r>
      </w:ins>
    </w:p>
    <w:p w14:paraId="4E896B29" w14:textId="6D601B96" w:rsidR="00C0152F" w:rsidRDefault="00C0152F">
      <w:pPr>
        <w:ind w:left="360"/>
        <w:rPr>
          <w:ins w:id="64" w:author="Yasser Syed" w:date="2018-09-28T18:48:00Z"/>
          <w:lang w:val="en-CA"/>
        </w:rPr>
        <w:pPrChange w:id="65" w:author="Yasser Syed" w:date="2018-09-28T18:48:00Z">
          <w:pPr/>
        </w:pPrChange>
      </w:pPr>
    </w:p>
    <w:p w14:paraId="1B0F2FB3" w14:textId="4EA8DDD7" w:rsidR="00C0152F" w:rsidRPr="00EC2737" w:rsidRDefault="00C0152F">
      <w:pPr>
        <w:ind w:left="360"/>
        <w:rPr>
          <w:lang w:val="en-CA"/>
        </w:rPr>
        <w:pPrChange w:id="66" w:author="Yasser Syed" w:date="2018-09-28T18:48:00Z">
          <w:pPr/>
        </w:pPrChange>
      </w:pPr>
      <w:ins w:id="67" w:author="Yasser Syed" w:date="2018-09-28T18:48:00Z">
        <w:r>
          <w:rPr>
            <w:lang w:val="en-CA"/>
          </w:rPr>
          <w:t xml:space="preserve">ARIB- </w:t>
        </w:r>
      </w:ins>
      <w:ins w:id="68" w:author="Yasser Syed" w:date="2018-09-28T18:49:00Z">
        <w:r w:rsidRPr="00C0152F">
          <w:rPr>
            <w:lang w:val="en-CA"/>
          </w:rPr>
          <w:t>http://www.arib.or.jp/english/html/overview/doc/6-STD-B58v1_1-E1.pdf</w:t>
        </w:r>
      </w:ins>
    </w:p>
    <w:p w14:paraId="08503D76" w14:textId="402EB765" w:rsidR="00D64855" w:rsidRPr="00AD1CEC" w:rsidRDefault="00D64855" w:rsidP="00D64855">
      <w:pPr>
        <w:rPr>
          <w:strike/>
          <w:lang w:val="en-CA"/>
        </w:rPr>
      </w:pPr>
    </w:p>
    <w:p w14:paraId="6C36159B"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commentRangeStart w:id="69"/>
      <w:r w:rsidRPr="00AD1CEC">
        <w:rPr>
          <w:lang w:val="en-CA"/>
        </w:rPr>
        <w:t>Definitions</w:t>
      </w:r>
      <w:bookmarkEnd w:id="1"/>
      <w:bookmarkEnd w:id="2"/>
      <w:bookmarkEnd w:id="3"/>
      <w:bookmarkEnd w:id="4"/>
      <w:commentRangeEnd w:id="69"/>
      <w:r w:rsidR="00DE3777">
        <w:rPr>
          <w:rStyle w:val="CommentReference"/>
          <w:rFonts w:eastAsia="MS Mincho" w:cs="Times New Roman"/>
          <w:b w:val="0"/>
          <w:bCs w:val="0"/>
          <w:kern w:val="0"/>
          <w:szCs w:val="24"/>
          <w:lang w:val="en-GB" w:eastAsia="ja-JP"/>
        </w:rPr>
        <w:commentReference w:id="69"/>
      </w:r>
    </w:p>
    <w:p w14:paraId="71E7CEC5" w14:textId="1ABD7FBF" w:rsidR="005E11F5" w:rsidRPr="00AD1CEC" w:rsidRDefault="005E11F5" w:rsidP="003B07A3">
      <w:pPr>
        <w:keepNext/>
        <w:spacing w:after="120"/>
        <w:jc w:val="both"/>
        <w:rPr>
          <w:lang w:val="en-CA"/>
        </w:rPr>
      </w:pPr>
      <w:bookmarkStart w:id="70" w:name="_Toc398827622"/>
      <w:bookmarkStart w:id="71" w:name="_Toc400712432"/>
      <w:bookmarkStart w:id="72" w:name="_Toc411167642"/>
      <w:r w:rsidRPr="00AD1CEC">
        <w:rPr>
          <w:lang w:val="en-CA"/>
        </w:rPr>
        <w:t xml:space="preserve">This document defines the following terms. The definitions in AVC (Rec. ITU-T H.264 | ISO/IEC 14496-10) </w:t>
      </w:r>
      <w:r w:rsidR="00421A7F" w:rsidRPr="00AD1CEC">
        <w:rPr>
          <w:lang w:val="en-CA"/>
        </w:rPr>
        <w:t>a</w:t>
      </w:r>
      <w:r w:rsidRPr="00AD1CEC">
        <w:rPr>
          <w:lang w:val="en-CA"/>
        </w:rPr>
        <w:t>nd HEVC (Rec. ITU-T H.265 | ISO/IEC 23008-2) also apply.</w:t>
      </w:r>
    </w:p>
    <w:tbl>
      <w:tblPr>
        <w:tblW w:w="9992" w:type="dxa"/>
        <w:tblInd w:w="250" w:type="dxa"/>
        <w:tblLayout w:type="fixed"/>
        <w:tblCellMar>
          <w:top w:w="28" w:type="dxa"/>
          <w:bottom w:w="28" w:type="dxa"/>
        </w:tblCellMar>
        <w:tblLook w:val="05A0" w:firstRow="1" w:lastRow="0" w:firstColumn="1" w:lastColumn="1" w:noHBand="0" w:noVBand="1"/>
      </w:tblPr>
      <w:tblGrid>
        <w:gridCol w:w="567"/>
        <w:gridCol w:w="9425"/>
      </w:tblGrid>
      <w:tr w:rsidR="005E11F5" w:rsidRPr="00AD1CEC" w14:paraId="01C7E474" w14:textId="77777777" w:rsidTr="00287991">
        <w:tc>
          <w:tcPr>
            <w:tcW w:w="567" w:type="dxa"/>
            <w:shd w:val="clear" w:color="auto" w:fill="auto"/>
          </w:tcPr>
          <w:p w14:paraId="64F45852" w14:textId="77777777" w:rsidR="005E11F5" w:rsidRPr="00AD1CEC" w:rsidRDefault="005E11F5" w:rsidP="00CA7AC6">
            <w:pPr>
              <w:pStyle w:val="ListParagraph"/>
              <w:numPr>
                <w:ilvl w:val="1"/>
                <w:numId w:val="13"/>
              </w:numPr>
              <w:spacing w:before="0"/>
              <w:rPr>
                <w:b/>
              </w:rPr>
            </w:pPr>
            <w:r w:rsidRPr="00AD1CEC">
              <w:rPr>
                <w:b/>
              </w:rPr>
              <w:t>a</w:t>
            </w:r>
          </w:p>
        </w:tc>
        <w:tc>
          <w:tcPr>
            <w:tcW w:w="9425" w:type="dxa"/>
            <w:shd w:val="clear" w:color="auto" w:fill="auto"/>
          </w:tcPr>
          <w:p w14:paraId="0CED2C44" w14:textId="5CBE78D8" w:rsidR="005E11F5" w:rsidRPr="00AD1CEC" w:rsidRDefault="00287991" w:rsidP="00CA7AC6">
            <w:pPr>
              <w:keepNext/>
              <w:keepLines/>
              <w:rPr>
                <w:rFonts w:eastAsia="Yu Mincho"/>
                <w:lang w:val="en-CA"/>
              </w:rPr>
            </w:pPr>
            <w:ins w:id="73" w:author="Yasser Syed" w:date="2018-09-28T17:32:00Z">
              <w:r>
                <w:rPr>
                  <w:rFonts w:eastAsia="Yu Mincho"/>
                  <w:b/>
                  <w:lang w:val="en-CA"/>
                </w:rPr>
                <w:t>xxx</w:t>
              </w:r>
            </w:ins>
          </w:p>
        </w:tc>
      </w:tr>
      <w:tr w:rsidR="00287991" w:rsidRPr="00AD1CEC" w14:paraId="30207F23" w14:textId="77777777" w:rsidTr="00287991">
        <w:tc>
          <w:tcPr>
            <w:tcW w:w="567" w:type="dxa"/>
            <w:shd w:val="clear" w:color="auto" w:fill="auto"/>
          </w:tcPr>
          <w:p w14:paraId="6C93EF02" w14:textId="77777777" w:rsidR="00287991" w:rsidRPr="00AD1CEC" w:rsidRDefault="00287991" w:rsidP="00CA7AC6">
            <w:pPr>
              <w:pStyle w:val="ListParagraph"/>
              <w:numPr>
                <w:ilvl w:val="1"/>
                <w:numId w:val="13"/>
              </w:numPr>
              <w:spacing w:before="0"/>
              <w:rPr>
                <w:b/>
              </w:rPr>
            </w:pPr>
          </w:p>
        </w:tc>
        <w:tc>
          <w:tcPr>
            <w:tcW w:w="9425" w:type="dxa"/>
            <w:shd w:val="clear" w:color="auto" w:fill="auto"/>
          </w:tcPr>
          <w:p w14:paraId="02451AC4" w14:textId="22AC62BF" w:rsidR="00287991" w:rsidRPr="00AD1CEC" w:rsidRDefault="00287991" w:rsidP="00CA7AC6">
            <w:pPr>
              <w:keepNext/>
              <w:keepLines/>
              <w:rPr>
                <w:rFonts w:eastAsia="Yu Mincho"/>
                <w:lang w:val="en-CA"/>
              </w:rPr>
            </w:pPr>
          </w:p>
        </w:tc>
      </w:tr>
      <w:tr w:rsidR="00287991" w:rsidRPr="00AD1CEC" w14:paraId="10F55DE2" w14:textId="77777777" w:rsidTr="00287991">
        <w:tc>
          <w:tcPr>
            <w:tcW w:w="567" w:type="dxa"/>
            <w:shd w:val="clear" w:color="auto" w:fill="auto"/>
          </w:tcPr>
          <w:p w14:paraId="69BA2274" w14:textId="77777777" w:rsidR="00287991" w:rsidRPr="00AD1CEC" w:rsidRDefault="00287991" w:rsidP="00CA7AC6">
            <w:pPr>
              <w:pStyle w:val="ListParagraph"/>
              <w:numPr>
                <w:ilvl w:val="1"/>
                <w:numId w:val="13"/>
              </w:numPr>
              <w:spacing w:before="0"/>
              <w:rPr>
                <w:b/>
              </w:rPr>
            </w:pPr>
          </w:p>
        </w:tc>
        <w:tc>
          <w:tcPr>
            <w:tcW w:w="9425" w:type="dxa"/>
            <w:shd w:val="clear" w:color="auto" w:fill="auto"/>
          </w:tcPr>
          <w:p w14:paraId="41450C4B" w14:textId="189D6896" w:rsidR="00287991" w:rsidRPr="00811310" w:rsidRDefault="00287991" w:rsidP="00CA7AC6">
            <w:pPr>
              <w:keepNext/>
              <w:keepLines/>
              <w:ind w:left="403"/>
              <w:rPr>
                <w:rFonts w:eastAsia="Yu Mincho"/>
                <w:sz w:val="20"/>
                <w:szCs w:val="20"/>
                <w:lang w:val="en-CA"/>
              </w:rPr>
            </w:pPr>
          </w:p>
        </w:tc>
      </w:tr>
      <w:tr w:rsidR="00287991" w:rsidRPr="00AD1CEC" w14:paraId="63F7083B" w14:textId="77777777" w:rsidTr="00287991">
        <w:tc>
          <w:tcPr>
            <w:tcW w:w="567" w:type="dxa"/>
            <w:shd w:val="clear" w:color="auto" w:fill="auto"/>
          </w:tcPr>
          <w:p w14:paraId="301F6944" w14:textId="77777777" w:rsidR="00287991" w:rsidRPr="00AD1CEC" w:rsidRDefault="00287991" w:rsidP="00CA7AC6">
            <w:pPr>
              <w:pStyle w:val="ListParagraph"/>
              <w:numPr>
                <w:ilvl w:val="1"/>
                <w:numId w:val="13"/>
              </w:numPr>
              <w:spacing w:before="0"/>
              <w:rPr>
                <w:b/>
              </w:rPr>
            </w:pPr>
          </w:p>
        </w:tc>
        <w:tc>
          <w:tcPr>
            <w:tcW w:w="9425" w:type="dxa"/>
            <w:shd w:val="clear" w:color="auto" w:fill="auto"/>
          </w:tcPr>
          <w:p w14:paraId="2AA701A6" w14:textId="3091EB09" w:rsidR="00287991" w:rsidRPr="00811310" w:rsidRDefault="00287991" w:rsidP="00CA7AC6">
            <w:pPr>
              <w:keepNext/>
              <w:keepLines/>
              <w:ind w:left="403"/>
              <w:rPr>
                <w:rFonts w:eastAsia="Yu Mincho"/>
                <w:sz w:val="20"/>
                <w:szCs w:val="20"/>
                <w:lang w:val="en-CA"/>
              </w:rPr>
            </w:pPr>
          </w:p>
        </w:tc>
      </w:tr>
      <w:tr w:rsidR="00287991" w:rsidRPr="00AD1CEC" w14:paraId="13423EFA" w14:textId="77777777" w:rsidTr="00287991">
        <w:tc>
          <w:tcPr>
            <w:tcW w:w="567" w:type="dxa"/>
            <w:shd w:val="clear" w:color="auto" w:fill="auto"/>
          </w:tcPr>
          <w:p w14:paraId="1703B1DA" w14:textId="77777777" w:rsidR="00287991" w:rsidRPr="00AD1CEC" w:rsidRDefault="00287991" w:rsidP="00CA7AC6">
            <w:pPr>
              <w:pStyle w:val="ListParagraph"/>
              <w:numPr>
                <w:ilvl w:val="1"/>
                <w:numId w:val="13"/>
              </w:numPr>
              <w:spacing w:before="0"/>
              <w:rPr>
                <w:b/>
              </w:rPr>
            </w:pPr>
          </w:p>
        </w:tc>
        <w:tc>
          <w:tcPr>
            <w:tcW w:w="9425" w:type="dxa"/>
            <w:shd w:val="clear" w:color="auto" w:fill="auto"/>
          </w:tcPr>
          <w:p w14:paraId="03CAB9B0" w14:textId="76D9759B" w:rsidR="00287991" w:rsidRPr="00AD1CEC" w:rsidRDefault="00287991" w:rsidP="00CA7AC6">
            <w:pPr>
              <w:keepNext/>
              <w:keepLines/>
              <w:rPr>
                <w:rFonts w:eastAsia="Yu Mincho"/>
                <w:lang w:val="en-CA"/>
              </w:rPr>
            </w:pPr>
          </w:p>
        </w:tc>
      </w:tr>
      <w:tr w:rsidR="00287991" w:rsidRPr="00AD1CEC" w14:paraId="06D9FC33" w14:textId="77777777" w:rsidTr="00287991">
        <w:tc>
          <w:tcPr>
            <w:tcW w:w="567" w:type="dxa"/>
            <w:shd w:val="clear" w:color="auto" w:fill="auto"/>
          </w:tcPr>
          <w:p w14:paraId="6F76AC79" w14:textId="77777777" w:rsidR="00287991" w:rsidRPr="00AD1CEC" w:rsidRDefault="00287991" w:rsidP="00CA7AC6">
            <w:pPr>
              <w:pStyle w:val="ListParagraph"/>
              <w:numPr>
                <w:ilvl w:val="1"/>
                <w:numId w:val="13"/>
              </w:numPr>
              <w:spacing w:before="0"/>
              <w:rPr>
                <w:b/>
              </w:rPr>
            </w:pPr>
          </w:p>
        </w:tc>
        <w:tc>
          <w:tcPr>
            <w:tcW w:w="9425" w:type="dxa"/>
            <w:shd w:val="clear" w:color="auto" w:fill="auto"/>
          </w:tcPr>
          <w:p w14:paraId="36C38BE1" w14:textId="4F93F28A" w:rsidR="00287991" w:rsidRPr="00AD1CEC" w:rsidRDefault="00287991" w:rsidP="00CA7AC6">
            <w:pPr>
              <w:keepNext/>
              <w:keepLines/>
              <w:rPr>
                <w:rFonts w:eastAsia="Yu Mincho"/>
                <w:lang w:val="en-CA"/>
              </w:rPr>
            </w:pPr>
          </w:p>
        </w:tc>
      </w:tr>
      <w:tr w:rsidR="00287991" w:rsidRPr="00AD1CEC" w14:paraId="6E49F769" w14:textId="77777777" w:rsidTr="00287991">
        <w:tc>
          <w:tcPr>
            <w:tcW w:w="567" w:type="dxa"/>
            <w:shd w:val="clear" w:color="auto" w:fill="auto"/>
          </w:tcPr>
          <w:p w14:paraId="73ACF29C" w14:textId="77777777" w:rsidR="00287991" w:rsidRPr="00AD1CEC" w:rsidRDefault="00287991" w:rsidP="00CA7AC6">
            <w:pPr>
              <w:pStyle w:val="ListParagraph"/>
              <w:numPr>
                <w:ilvl w:val="1"/>
                <w:numId w:val="13"/>
              </w:numPr>
              <w:spacing w:before="0"/>
              <w:rPr>
                <w:b/>
              </w:rPr>
            </w:pPr>
          </w:p>
        </w:tc>
        <w:tc>
          <w:tcPr>
            <w:tcW w:w="9425" w:type="dxa"/>
            <w:shd w:val="clear" w:color="auto" w:fill="auto"/>
          </w:tcPr>
          <w:p w14:paraId="4CE452D1" w14:textId="0291BDF7" w:rsidR="00287991" w:rsidRPr="00AD1CEC" w:rsidRDefault="00287991" w:rsidP="00CA7AC6">
            <w:pPr>
              <w:keepNext/>
              <w:keepLines/>
              <w:rPr>
                <w:rFonts w:eastAsia="Yu Mincho"/>
                <w:lang w:val="en-CA"/>
              </w:rPr>
            </w:pPr>
          </w:p>
        </w:tc>
      </w:tr>
      <w:tr w:rsidR="00287991" w:rsidRPr="00AD1CEC" w14:paraId="4EBB0CE3" w14:textId="77777777" w:rsidTr="00287991">
        <w:tc>
          <w:tcPr>
            <w:tcW w:w="567" w:type="dxa"/>
            <w:shd w:val="clear" w:color="auto" w:fill="auto"/>
          </w:tcPr>
          <w:p w14:paraId="26A56F08" w14:textId="77777777" w:rsidR="00287991" w:rsidRPr="00AD1CEC" w:rsidRDefault="00287991" w:rsidP="00CA7AC6">
            <w:pPr>
              <w:pStyle w:val="ListParagraph"/>
              <w:numPr>
                <w:ilvl w:val="1"/>
                <w:numId w:val="13"/>
              </w:numPr>
              <w:spacing w:before="0"/>
              <w:rPr>
                <w:b/>
              </w:rPr>
            </w:pPr>
          </w:p>
        </w:tc>
        <w:tc>
          <w:tcPr>
            <w:tcW w:w="9425" w:type="dxa"/>
            <w:shd w:val="clear" w:color="auto" w:fill="auto"/>
          </w:tcPr>
          <w:p w14:paraId="33A1515C" w14:textId="1CFC88A0" w:rsidR="00287991" w:rsidRPr="00AD1CEC" w:rsidRDefault="00287991" w:rsidP="00CA7AC6">
            <w:pPr>
              <w:keepNext/>
              <w:keepLines/>
              <w:rPr>
                <w:rFonts w:eastAsia="Yu Mincho"/>
                <w:lang w:val="en-CA"/>
              </w:rPr>
            </w:pPr>
          </w:p>
        </w:tc>
      </w:tr>
      <w:tr w:rsidR="00287991" w:rsidRPr="00AD1CEC" w14:paraId="35E5FC8D" w14:textId="77777777" w:rsidTr="00287991">
        <w:tc>
          <w:tcPr>
            <w:tcW w:w="567" w:type="dxa"/>
            <w:shd w:val="clear" w:color="auto" w:fill="auto"/>
          </w:tcPr>
          <w:p w14:paraId="72EEF6B9" w14:textId="77777777" w:rsidR="00287991" w:rsidRPr="00AD1CEC" w:rsidRDefault="00287991" w:rsidP="00CA7AC6">
            <w:pPr>
              <w:pStyle w:val="ListParagraph"/>
              <w:numPr>
                <w:ilvl w:val="1"/>
                <w:numId w:val="13"/>
              </w:numPr>
              <w:spacing w:before="0"/>
              <w:rPr>
                <w:b/>
              </w:rPr>
            </w:pPr>
          </w:p>
        </w:tc>
        <w:tc>
          <w:tcPr>
            <w:tcW w:w="9425" w:type="dxa"/>
            <w:shd w:val="clear" w:color="auto" w:fill="auto"/>
          </w:tcPr>
          <w:p w14:paraId="547C0C05" w14:textId="2EA09838" w:rsidR="00287991" w:rsidRPr="00AD1CEC" w:rsidRDefault="00287991" w:rsidP="00CA7AC6">
            <w:pPr>
              <w:keepNext/>
              <w:keepLines/>
              <w:rPr>
                <w:rFonts w:eastAsia="Yu Mincho"/>
                <w:b/>
                <w:lang w:val="en-CA"/>
              </w:rPr>
            </w:pPr>
          </w:p>
        </w:tc>
      </w:tr>
    </w:tbl>
    <w:p w14:paraId="78EA51D4"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74" w:name="_Toc466493628"/>
      <w:r w:rsidRPr="00AD1CEC">
        <w:rPr>
          <w:lang w:val="en-CA"/>
        </w:rPr>
        <w:t>Abbreviations and acronyms</w:t>
      </w:r>
      <w:bookmarkEnd w:id="70"/>
      <w:bookmarkEnd w:id="71"/>
      <w:bookmarkEnd w:id="72"/>
      <w:bookmarkEnd w:id="74"/>
    </w:p>
    <w:p w14:paraId="50522B66" w14:textId="613BD8B8" w:rsidR="005E11F5" w:rsidRPr="00AD1CEC" w:rsidRDefault="005E11F5" w:rsidP="005E11F5">
      <w:pPr>
        <w:rPr>
          <w:lang w:val="en-CA"/>
        </w:rPr>
      </w:pPr>
      <w:r w:rsidRPr="00AD1CEC">
        <w:rPr>
          <w:lang w:val="en-CA"/>
        </w:rPr>
        <w:t>This document uses the following abbreviations and acronyms:</w:t>
      </w:r>
    </w:p>
    <w:p w14:paraId="0DF811D9" w14:textId="77777777" w:rsidR="00FD03E3" w:rsidRPr="00AD1CEC" w:rsidRDefault="00FD03E3" w:rsidP="005E11F5">
      <w:pPr>
        <w:rPr>
          <w:lang w:val="en-CA"/>
        </w:rPr>
      </w:pPr>
    </w:p>
    <w:tbl>
      <w:tblPr>
        <w:tblStyle w:val="TableGrid"/>
        <w:tblW w:w="0" w:type="auto"/>
        <w:tblLook w:val="04A0" w:firstRow="1" w:lastRow="0" w:firstColumn="1" w:lastColumn="0" w:noHBand="0" w:noVBand="1"/>
      </w:tblPr>
      <w:tblGrid>
        <w:gridCol w:w="1030"/>
        <w:gridCol w:w="8410"/>
      </w:tblGrid>
      <w:tr w:rsidR="00730B01" w:rsidRPr="00AD1CEC" w14:paraId="6426E6D3" w14:textId="77777777" w:rsidTr="00807AE1">
        <w:tc>
          <w:tcPr>
            <w:tcW w:w="1030" w:type="dxa"/>
          </w:tcPr>
          <w:p w14:paraId="64140BC7" w14:textId="1C8EF890" w:rsidR="00730B01" w:rsidRPr="00AD1CEC" w:rsidRDefault="00730B01" w:rsidP="005E11F5">
            <w:pPr>
              <w:rPr>
                <w:lang w:val="en-CA"/>
              </w:rPr>
            </w:pPr>
            <w:r>
              <w:rPr>
                <w:lang w:val="en-CA"/>
              </w:rPr>
              <w:t>2K</w:t>
            </w:r>
          </w:p>
        </w:tc>
        <w:tc>
          <w:tcPr>
            <w:tcW w:w="8410" w:type="dxa"/>
          </w:tcPr>
          <w:p w14:paraId="7014AC67" w14:textId="1C132DA7" w:rsidR="00730B01" w:rsidRPr="00AD1CEC" w:rsidRDefault="00AE0C3A" w:rsidP="006E7CAB">
            <w:pPr>
              <w:tabs>
                <w:tab w:val="left" w:pos="900"/>
              </w:tabs>
              <w:rPr>
                <w:lang w:val="en-CA"/>
              </w:rPr>
            </w:pPr>
            <w:r>
              <w:rPr>
                <w:lang w:val="en-CA"/>
              </w:rPr>
              <w:t>Informally used for HD resolution (1920x1080 or 2048x1080/Film)</w:t>
            </w:r>
          </w:p>
        </w:tc>
      </w:tr>
      <w:tr w:rsidR="00730B01" w:rsidRPr="00AD1CEC" w14:paraId="76436A9E" w14:textId="77777777" w:rsidTr="00807AE1">
        <w:tc>
          <w:tcPr>
            <w:tcW w:w="1030" w:type="dxa"/>
          </w:tcPr>
          <w:p w14:paraId="43720CC9" w14:textId="11811787" w:rsidR="00730B01" w:rsidRPr="00AD1CEC" w:rsidRDefault="00730B01" w:rsidP="005E11F5">
            <w:pPr>
              <w:rPr>
                <w:lang w:val="en-CA"/>
              </w:rPr>
            </w:pPr>
            <w:r>
              <w:rPr>
                <w:lang w:val="en-CA"/>
              </w:rPr>
              <w:t>4K</w:t>
            </w:r>
          </w:p>
        </w:tc>
        <w:tc>
          <w:tcPr>
            <w:tcW w:w="8410" w:type="dxa"/>
          </w:tcPr>
          <w:p w14:paraId="09615696" w14:textId="314DE2C2" w:rsidR="00730B01" w:rsidRPr="00AD1CEC" w:rsidRDefault="00AE0C3A" w:rsidP="006E7CAB">
            <w:pPr>
              <w:tabs>
                <w:tab w:val="left" w:pos="900"/>
              </w:tabs>
              <w:rPr>
                <w:lang w:val="en-CA"/>
              </w:rPr>
            </w:pPr>
            <w:r>
              <w:rPr>
                <w:lang w:val="en-CA"/>
              </w:rPr>
              <w:t>Informally used for a UHD resolution (3840x2160 or 4096x 2160/Film)</w:t>
            </w:r>
          </w:p>
        </w:tc>
      </w:tr>
      <w:tr w:rsidR="00730B01" w:rsidRPr="00AD1CEC" w14:paraId="1FF0EFDF" w14:textId="77777777" w:rsidTr="00807AE1">
        <w:tc>
          <w:tcPr>
            <w:tcW w:w="1030" w:type="dxa"/>
          </w:tcPr>
          <w:p w14:paraId="760732F4" w14:textId="7F6AB971" w:rsidR="00730B01" w:rsidRPr="00AD1CEC" w:rsidRDefault="00AE0C3A" w:rsidP="005E11F5">
            <w:pPr>
              <w:rPr>
                <w:lang w:val="en-CA"/>
              </w:rPr>
            </w:pPr>
            <w:r>
              <w:rPr>
                <w:lang w:val="en-CA"/>
              </w:rPr>
              <w:t>8K</w:t>
            </w:r>
          </w:p>
        </w:tc>
        <w:tc>
          <w:tcPr>
            <w:tcW w:w="8410" w:type="dxa"/>
          </w:tcPr>
          <w:p w14:paraId="0D3AB2FB" w14:textId="5CC5BF16" w:rsidR="00730B01" w:rsidRPr="00AD1CEC" w:rsidRDefault="00AE0C3A" w:rsidP="006E7CAB">
            <w:pPr>
              <w:tabs>
                <w:tab w:val="left" w:pos="900"/>
              </w:tabs>
              <w:rPr>
                <w:lang w:val="en-CA"/>
              </w:rPr>
            </w:pPr>
            <w:r>
              <w:rPr>
                <w:lang w:val="en-CA"/>
              </w:rPr>
              <w:t>Informally used for a UHD resolution (7680x4320 or 8192x4320/Film)</w:t>
            </w:r>
          </w:p>
        </w:tc>
      </w:tr>
      <w:tr w:rsidR="00FD03E3" w:rsidRPr="00AD1CEC" w14:paraId="0C7A7BAA" w14:textId="77777777" w:rsidTr="00807AE1">
        <w:tc>
          <w:tcPr>
            <w:tcW w:w="1030" w:type="dxa"/>
          </w:tcPr>
          <w:p w14:paraId="41DBF003" w14:textId="4D4F7EFA" w:rsidR="00FD03E3" w:rsidRPr="00AD1CEC" w:rsidRDefault="00FD03E3" w:rsidP="005E11F5">
            <w:pPr>
              <w:rPr>
                <w:lang w:val="en-CA"/>
              </w:rPr>
            </w:pPr>
            <w:r w:rsidRPr="00AD1CEC">
              <w:rPr>
                <w:lang w:val="en-CA"/>
              </w:rPr>
              <w:t>AVC</w:t>
            </w:r>
          </w:p>
        </w:tc>
        <w:tc>
          <w:tcPr>
            <w:tcW w:w="8410" w:type="dxa"/>
          </w:tcPr>
          <w:p w14:paraId="2D93719E" w14:textId="5DB8A262" w:rsidR="00FD03E3" w:rsidRPr="00AD1CEC" w:rsidRDefault="00FD03E3" w:rsidP="006E7CAB">
            <w:pPr>
              <w:tabs>
                <w:tab w:val="left" w:pos="900"/>
              </w:tabs>
              <w:rPr>
                <w:lang w:val="en-CA"/>
              </w:rPr>
            </w:pPr>
            <w:r w:rsidRPr="00AD1CEC">
              <w:rPr>
                <w:lang w:val="en-CA"/>
              </w:rPr>
              <w:t>Advanced Video Coding (Rec. ITU-T H.264 | ISO/IEC 14496-10)</w:t>
            </w:r>
          </w:p>
        </w:tc>
      </w:tr>
      <w:tr w:rsidR="00FD03E3" w:rsidRPr="00AD1CEC" w14:paraId="28E20649" w14:textId="77777777" w:rsidTr="00807AE1">
        <w:tc>
          <w:tcPr>
            <w:tcW w:w="1030" w:type="dxa"/>
          </w:tcPr>
          <w:p w14:paraId="51E6E440" w14:textId="63716148" w:rsidR="00FD03E3" w:rsidRPr="00AD1CEC" w:rsidRDefault="00FD03E3" w:rsidP="005E11F5">
            <w:pPr>
              <w:rPr>
                <w:lang w:val="en-CA"/>
              </w:rPr>
            </w:pPr>
            <w:r w:rsidRPr="00AD1CEC">
              <w:rPr>
                <w:lang w:val="en-CA"/>
              </w:rPr>
              <w:t>EOTF</w:t>
            </w:r>
          </w:p>
        </w:tc>
        <w:tc>
          <w:tcPr>
            <w:tcW w:w="8410" w:type="dxa"/>
          </w:tcPr>
          <w:p w14:paraId="21CF4DA2" w14:textId="43240FA1" w:rsidR="00FD03E3" w:rsidRPr="00AD1CEC" w:rsidRDefault="00FD03E3" w:rsidP="005E11F5">
            <w:pPr>
              <w:rPr>
                <w:lang w:val="en-CA"/>
              </w:rPr>
            </w:pPr>
            <w:r w:rsidRPr="00AD1CEC">
              <w:rPr>
                <w:lang w:val="en-CA"/>
              </w:rPr>
              <w:t>Electro-Optical Transfer Function</w:t>
            </w:r>
          </w:p>
        </w:tc>
      </w:tr>
      <w:tr w:rsidR="00FD03E3" w:rsidRPr="00AD1CEC" w14:paraId="6957DF8A" w14:textId="77777777" w:rsidTr="00807AE1">
        <w:tc>
          <w:tcPr>
            <w:tcW w:w="1030" w:type="dxa"/>
          </w:tcPr>
          <w:p w14:paraId="0217EE79" w14:textId="320D2A15" w:rsidR="00FD03E3" w:rsidRPr="00AD1CEC" w:rsidRDefault="00FD03E3" w:rsidP="005E11F5">
            <w:pPr>
              <w:rPr>
                <w:lang w:val="en-CA"/>
              </w:rPr>
            </w:pPr>
            <w:r w:rsidRPr="00AD1CEC">
              <w:rPr>
                <w:lang w:val="en-CA"/>
              </w:rPr>
              <w:t>HD</w:t>
            </w:r>
          </w:p>
        </w:tc>
        <w:tc>
          <w:tcPr>
            <w:tcW w:w="8410" w:type="dxa"/>
          </w:tcPr>
          <w:p w14:paraId="6B24442A" w14:textId="26EFB812" w:rsidR="00FD03E3" w:rsidRPr="00AD1CEC" w:rsidRDefault="00FD03E3" w:rsidP="005E11F5">
            <w:pPr>
              <w:rPr>
                <w:lang w:val="en-CA"/>
              </w:rPr>
            </w:pPr>
            <w:r w:rsidRPr="00AD1CEC">
              <w:rPr>
                <w:lang w:val="en-CA"/>
              </w:rPr>
              <w:t>High Definition</w:t>
            </w:r>
            <w:r w:rsidR="00205B31">
              <w:rPr>
                <w:lang w:val="en-CA"/>
              </w:rPr>
              <w:t xml:space="preserve"> </w:t>
            </w:r>
          </w:p>
        </w:tc>
      </w:tr>
      <w:tr w:rsidR="00FD03E3" w:rsidRPr="00AD1CEC" w14:paraId="7C2EEF1B" w14:textId="77777777" w:rsidTr="00807AE1">
        <w:tc>
          <w:tcPr>
            <w:tcW w:w="1030" w:type="dxa"/>
          </w:tcPr>
          <w:p w14:paraId="6B27B1A2" w14:textId="7FFC58F4" w:rsidR="00FD03E3" w:rsidRPr="00AD1CEC" w:rsidRDefault="00FD03E3" w:rsidP="005E11F5">
            <w:pPr>
              <w:rPr>
                <w:lang w:val="en-CA"/>
              </w:rPr>
            </w:pPr>
            <w:r w:rsidRPr="00AD1CEC">
              <w:rPr>
                <w:lang w:val="en-CA"/>
              </w:rPr>
              <w:t>HDR</w:t>
            </w:r>
          </w:p>
        </w:tc>
        <w:tc>
          <w:tcPr>
            <w:tcW w:w="8410" w:type="dxa"/>
          </w:tcPr>
          <w:p w14:paraId="6CD68165" w14:textId="43EE44ED" w:rsidR="00FD03E3" w:rsidRPr="00AD1CEC" w:rsidRDefault="00FD03E3" w:rsidP="005E11F5">
            <w:pPr>
              <w:rPr>
                <w:lang w:val="en-CA"/>
              </w:rPr>
            </w:pPr>
            <w:r w:rsidRPr="00AD1CEC">
              <w:rPr>
                <w:lang w:val="en-CA"/>
              </w:rPr>
              <w:t>High Dynamic Range</w:t>
            </w:r>
          </w:p>
        </w:tc>
      </w:tr>
      <w:tr w:rsidR="00FD03E3" w:rsidRPr="00AD1CEC" w14:paraId="2C453F6A" w14:textId="77777777" w:rsidTr="00807AE1">
        <w:tc>
          <w:tcPr>
            <w:tcW w:w="1030" w:type="dxa"/>
          </w:tcPr>
          <w:p w14:paraId="2F97E2E9" w14:textId="37F08747" w:rsidR="00FD03E3" w:rsidRPr="00AD1CEC" w:rsidRDefault="00FD03E3" w:rsidP="005E11F5">
            <w:pPr>
              <w:rPr>
                <w:lang w:val="en-CA"/>
              </w:rPr>
            </w:pPr>
            <w:r w:rsidRPr="00AD1CEC">
              <w:rPr>
                <w:lang w:val="en-CA"/>
              </w:rPr>
              <w:t>HEVC</w:t>
            </w:r>
          </w:p>
        </w:tc>
        <w:tc>
          <w:tcPr>
            <w:tcW w:w="8410" w:type="dxa"/>
          </w:tcPr>
          <w:p w14:paraId="70E8C11C" w14:textId="0978C41B" w:rsidR="00FD03E3" w:rsidRPr="00AD1CEC" w:rsidRDefault="00FD03E3" w:rsidP="005E11F5">
            <w:pPr>
              <w:rPr>
                <w:lang w:val="en-CA"/>
              </w:rPr>
            </w:pPr>
            <w:r w:rsidRPr="00AD1CEC">
              <w:rPr>
                <w:lang w:val="en-CA"/>
              </w:rPr>
              <w:t>High Efficiency Video Coding (Rec. ITU-T H.265 | ISO/IEC 23008-2)</w:t>
            </w:r>
          </w:p>
        </w:tc>
      </w:tr>
      <w:tr w:rsidR="00807AE1" w:rsidRPr="00AD1CEC" w14:paraId="41FE17B7" w14:textId="77777777" w:rsidTr="00807AE1">
        <w:tc>
          <w:tcPr>
            <w:tcW w:w="1030" w:type="dxa"/>
          </w:tcPr>
          <w:p w14:paraId="4A4C6FAB" w14:textId="50CE9072" w:rsidR="00807AE1" w:rsidRPr="00807AE1" w:rsidRDefault="00807AE1" w:rsidP="00807AE1">
            <w:pPr>
              <w:rPr>
                <w:lang w:val="en-CA"/>
              </w:rPr>
            </w:pPr>
            <w:r w:rsidRPr="00D65F54">
              <w:rPr>
                <w:lang w:val="en-CA" w:eastAsia="ja-JP"/>
              </w:rPr>
              <w:t>HLG</w:t>
            </w:r>
          </w:p>
        </w:tc>
        <w:tc>
          <w:tcPr>
            <w:tcW w:w="8410" w:type="dxa"/>
          </w:tcPr>
          <w:p w14:paraId="7164C59D" w14:textId="1F883357" w:rsidR="00807AE1" w:rsidRPr="00807AE1" w:rsidRDefault="00807AE1" w:rsidP="00807AE1">
            <w:pPr>
              <w:rPr>
                <w:lang w:val="en-CA"/>
              </w:rPr>
            </w:pPr>
            <w:r w:rsidRPr="00D65F54">
              <w:rPr>
                <w:lang w:val="en-CA" w:eastAsia="ja-JP"/>
              </w:rPr>
              <w:t>Hybrid Log-Gamma (</w:t>
            </w:r>
            <w:r w:rsidRPr="00D65F54">
              <w:rPr>
                <w:lang w:val="en-CA"/>
              </w:rPr>
              <w:t>as defined in Rec. ITU-R BT.2100)</w:t>
            </w:r>
          </w:p>
        </w:tc>
      </w:tr>
      <w:tr w:rsidR="00FD03E3" w:rsidRPr="00AD1CEC" w14:paraId="241A7DA8" w14:textId="77777777" w:rsidTr="00807AE1">
        <w:tc>
          <w:tcPr>
            <w:tcW w:w="1030" w:type="dxa"/>
          </w:tcPr>
          <w:p w14:paraId="78AEA021" w14:textId="342BA4DE" w:rsidR="00FD03E3" w:rsidRPr="00AD1CEC" w:rsidRDefault="00FD03E3" w:rsidP="00FD03E3">
            <w:pPr>
              <w:rPr>
                <w:lang w:val="en-CA"/>
              </w:rPr>
            </w:pPr>
            <w:r w:rsidRPr="00AD1CEC">
              <w:rPr>
                <w:lang w:val="en-CA"/>
              </w:rPr>
              <w:t>HVS</w:t>
            </w:r>
          </w:p>
        </w:tc>
        <w:tc>
          <w:tcPr>
            <w:tcW w:w="8410" w:type="dxa"/>
          </w:tcPr>
          <w:p w14:paraId="5E41F9D6" w14:textId="18C5F8A3" w:rsidR="00FD03E3" w:rsidRPr="00AD1CEC" w:rsidRDefault="00FD03E3" w:rsidP="00FD03E3">
            <w:pPr>
              <w:rPr>
                <w:lang w:val="en-CA"/>
              </w:rPr>
            </w:pPr>
            <w:r w:rsidRPr="00AD1CEC">
              <w:rPr>
                <w:lang w:val="en-CA"/>
              </w:rPr>
              <w:t>Human Visual System</w:t>
            </w:r>
          </w:p>
        </w:tc>
      </w:tr>
      <w:tr w:rsidR="00FD03E3" w:rsidRPr="00AD1CEC" w14:paraId="3C9E152F" w14:textId="77777777" w:rsidTr="00807AE1">
        <w:tc>
          <w:tcPr>
            <w:tcW w:w="1030" w:type="dxa"/>
          </w:tcPr>
          <w:p w14:paraId="275353A0" w14:textId="54EE2808" w:rsidR="00FD03E3" w:rsidRPr="00AD1CEC" w:rsidRDefault="00FD03E3" w:rsidP="00FD03E3">
            <w:pPr>
              <w:rPr>
                <w:lang w:val="en-CA"/>
              </w:rPr>
            </w:pPr>
            <w:r w:rsidRPr="00AD1CEC">
              <w:rPr>
                <w:lang w:val="en-CA"/>
              </w:rPr>
              <w:t>LUT</w:t>
            </w:r>
          </w:p>
        </w:tc>
        <w:tc>
          <w:tcPr>
            <w:tcW w:w="8410" w:type="dxa"/>
          </w:tcPr>
          <w:p w14:paraId="42BBE071" w14:textId="58AE7BFF" w:rsidR="00FD03E3" w:rsidRPr="00AD1CEC" w:rsidRDefault="00FD03E3" w:rsidP="00FD03E3">
            <w:pPr>
              <w:rPr>
                <w:lang w:val="en-CA"/>
              </w:rPr>
            </w:pPr>
            <w:r w:rsidRPr="00AD1CEC">
              <w:rPr>
                <w:lang w:val="en-CA"/>
              </w:rPr>
              <w:t>Look-up Table</w:t>
            </w:r>
          </w:p>
        </w:tc>
      </w:tr>
      <w:tr w:rsidR="00807AE1" w:rsidRPr="00AD1CEC" w14:paraId="04CFBE03" w14:textId="77777777" w:rsidTr="00807AE1">
        <w:tc>
          <w:tcPr>
            <w:tcW w:w="1030" w:type="dxa"/>
          </w:tcPr>
          <w:p w14:paraId="636AE6E3" w14:textId="33D364A0" w:rsidR="00807AE1" w:rsidRPr="00B14E49" w:rsidRDefault="00807AE1" w:rsidP="00807AE1">
            <w:pPr>
              <w:rPr>
                <w:lang w:val="en-CA"/>
              </w:rPr>
            </w:pPr>
            <w:r w:rsidRPr="000A6679">
              <w:rPr>
                <w:lang w:val="en-CA" w:eastAsia="ja-JP"/>
              </w:rPr>
              <w:t>NCG</w:t>
            </w:r>
          </w:p>
        </w:tc>
        <w:tc>
          <w:tcPr>
            <w:tcW w:w="8410" w:type="dxa"/>
          </w:tcPr>
          <w:p w14:paraId="17286C4F" w14:textId="4FC81F46" w:rsidR="00807AE1" w:rsidRPr="00B14E49" w:rsidRDefault="00807AE1" w:rsidP="00807AE1">
            <w:pPr>
              <w:rPr>
                <w:lang w:val="en-CA"/>
              </w:rPr>
            </w:pPr>
            <w:r w:rsidRPr="000A6679">
              <w:rPr>
                <w:lang w:val="en-CA"/>
              </w:rPr>
              <w:t>Narrow Colour Gamut (normally referred to 709 as per Rec. ITU-R BT.709)</w:t>
            </w:r>
          </w:p>
        </w:tc>
      </w:tr>
      <w:tr w:rsidR="00FD03E3" w:rsidRPr="00AD1CEC" w14:paraId="15BBC2BB" w14:textId="77777777" w:rsidTr="00807AE1">
        <w:tc>
          <w:tcPr>
            <w:tcW w:w="1030" w:type="dxa"/>
          </w:tcPr>
          <w:p w14:paraId="179F8684" w14:textId="4F82ADEC" w:rsidR="00FD03E3" w:rsidRPr="00AD1CEC" w:rsidRDefault="00FD03E3" w:rsidP="00FD03E3">
            <w:pPr>
              <w:rPr>
                <w:lang w:val="en-CA"/>
              </w:rPr>
            </w:pPr>
            <w:r w:rsidRPr="00AD1CEC">
              <w:rPr>
                <w:lang w:val="en-CA"/>
              </w:rPr>
              <w:t>NCL</w:t>
            </w:r>
          </w:p>
        </w:tc>
        <w:tc>
          <w:tcPr>
            <w:tcW w:w="8410" w:type="dxa"/>
          </w:tcPr>
          <w:p w14:paraId="5DF832A5" w14:textId="5D17C87D" w:rsidR="00FD03E3" w:rsidRPr="00AD1CEC" w:rsidRDefault="00FD03E3" w:rsidP="00FD03E3">
            <w:pPr>
              <w:rPr>
                <w:lang w:val="en-CA"/>
              </w:rPr>
            </w:pPr>
            <w:r w:rsidRPr="00AD1CEC">
              <w:rPr>
                <w:lang w:val="en-CA"/>
              </w:rPr>
              <w:t>Non-Constant Luminance</w:t>
            </w:r>
          </w:p>
        </w:tc>
      </w:tr>
      <w:tr w:rsidR="00FD03E3" w:rsidRPr="00AD1CEC" w14:paraId="14A0DDE4" w14:textId="77777777" w:rsidTr="00807AE1">
        <w:tc>
          <w:tcPr>
            <w:tcW w:w="1030" w:type="dxa"/>
          </w:tcPr>
          <w:p w14:paraId="5F2A2ACA" w14:textId="6357099A" w:rsidR="00FD03E3" w:rsidRPr="00AD1CEC" w:rsidRDefault="00FD03E3" w:rsidP="00FD03E3">
            <w:pPr>
              <w:rPr>
                <w:lang w:val="en-CA"/>
              </w:rPr>
            </w:pPr>
            <w:r w:rsidRPr="00AD1CEC">
              <w:rPr>
                <w:lang w:val="en-CA"/>
              </w:rPr>
              <w:t>PQ</w:t>
            </w:r>
          </w:p>
        </w:tc>
        <w:tc>
          <w:tcPr>
            <w:tcW w:w="8410" w:type="dxa"/>
          </w:tcPr>
          <w:p w14:paraId="6FB883B0" w14:textId="4AAAD4EF" w:rsidR="00FD03E3" w:rsidRPr="00AD1CEC" w:rsidRDefault="00FD03E3" w:rsidP="006E7CAB">
            <w:pPr>
              <w:tabs>
                <w:tab w:val="left" w:pos="900"/>
              </w:tabs>
              <w:rPr>
                <w:lang w:val="en-CA"/>
              </w:rPr>
            </w:pPr>
            <w:r w:rsidRPr="00AD1CEC">
              <w:rPr>
                <w:lang w:val="en-CA"/>
              </w:rPr>
              <w:t>Perceptual Quantizer (as defined in Rec. ITU-R BT.2100)</w:t>
            </w:r>
          </w:p>
        </w:tc>
      </w:tr>
      <w:tr w:rsidR="00FD03E3" w:rsidRPr="00AD1CEC" w14:paraId="66296EE6" w14:textId="77777777" w:rsidTr="00807AE1">
        <w:tc>
          <w:tcPr>
            <w:tcW w:w="1030" w:type="dxa"/>
          </w:tcPr>
          <w:p w14:paraId="7A6D3D7B" w14:textId="1D18551B" w:rsidR="00FD03E3" w:rsidRPr="00AD1CEC" w:rsidRDefault="00FD03E3" w:rsidP="00FD03E3">
            <w:pPr>
              <w:rPr>
                <w:lang w:val="en-CA"/>
              </w:rPr>
            </w:pPr>
            <w:r w:rsidRPr="00AD1CEC">
              <w:rPr>
                <w:lang w:val="en-CA"/>
              </w:rPr>
              <w:t>QP</w:t>
            </w:r>
          </w:p>
        </w:tc>
        <w:tc>
          <w:tcPr>
            <w:tcW w:w="8410" w:type="dxa"/>
          </w:tcPr>
          <w:p w14:paraId="4BDC86BA" w14:textId="46D80E28" w:rsidR="00FD03E3" w:rsidRPr="00AD1CEC" w:rsidRDefault="00FD03E3" w:rsidP="00FD03E3">
            <w:pPr>
              <w:rPr>
                <w:lang w:val="en-CA"/>
              </w:rPr>
            </w:pPr>
            <w:r w:rsidRPr="00AD1CEC">
              <w:rPr>
                <w:lang w:val="en-CA"/>
              </w:rPr>
              <w:t>Quantization Parameter</w:t>
            </w:r>
          </w:p>
        </w:tc>
      </w:tr>
      <w:tr w:rsidR="00FD03E3" w:rsidRPr="00AD1CEC" w14:paraId="13F1EFDC" w14:textId="77777777" w:rsidTr="00807AE1">
        <w:tc>
          <w:tcPr>
            <w:tcW w:w="1030" w:type="dxa"/>
          </w:tcPr>
          <w:p w14:paraId="1F209CEE" w14:textId="49859F76" w:rsidR="00FD03E3" w:rsidRPr="00AD1CEC" w:rsidRDefault="00FD03E3" w:rsidP="00FD03E3">
            <w:pPr>
              <w:rPr>
                <w:lang w:val="en-CA"/>
              </w:rPr>
            </w:pPr>
            <w:r w:rsidRPr="00AD1CEC">
              <w:rPr>
                <w:lang w:val="en-CA"/>
              </w:rPr>
              <w:t>RAPAU</w:t>
            </w:r>
          </w:p>
        </w:tc>
        <w:tc>
          <w:tcPr>
            <w:tcW w:w="8410" w:type="dxa"/>
          </w:tcPr>
          <w:p w14:paraId="41311B52" w14:textId="0517CCEA" w:rsidR="00FD03E3" w:rsidRPr="00AD1CEC" w:rsidRDefault="00FD03E3" w:rsidP="00FD03E3">
            <w:pPr>
              <w:rPr>
                <w:lang w:val="en-CA"/>
              </w:rPr>
            </w:pPr>
            <w:r w:rsidRPr="00AD1CEC">
              <w:rPr>
                <w:lang w:val="en-CA"/>
              </w:rPr>
              <w:t>Random Access Point Access Unit</w:t>
            </w:r>
          </w:p>
        </w:tc>
      </w:tr>
      <w:tr w:rsidR="00FD03E3" w:rsidRPr="00AD1CEC" w14:paraId="4C20293E" w14:textId="77777777" w:rsidTr="00807AE1">
        <w:tc>
          <w:tcPr>
            <w:tcW w:w="1030" w:type="dxa"/>
          </w:tcPr>
          <w:p w14:paraId="438B80F2" w14:textId="2643439E" w:rsidR="00FD03E3" w:rsidRPr="00AD1CEC" w:rsidRDefault="00FD03E3" w:rsidP="00FD03E3">
            <w:pPr>
              <w:rPr>
                <w:lang w:val="en-CA"/>
              </w:rPr>
            </w:pPr>
            <w:r w:rsidRPr="00AD1CEC">
              <w:rPr>
                <w:lang w:val="en-CA"/>
              </w:rPr>
              <w:t>RGB</w:t>
            </w:r>
          </w:p>
        </w:tc>
        <w:tc>
          <w:tcPr>
            <w:tcW w:w="8410" w:type="dxa"/>
          </w:tcPr>
          <w:p w14:paraId="59DE9C54" w14:textId="64FE3BB5" w:rsidR="00FD03E3" w:rsidRPr="00AD1CEC" w:rsidRDefault="00FD03E3" w:rsidP="00FD03E3">
            <w:pPr>
              <w:rPr>
                <w:lang w:val="en-CA"/>
              </w:rPr>
            </w:pPr>
            <w:r w:rsidRPr="00AD1CEC">
              <w:rPr>
                <w:lang w:val="en-CA"/>
              </w:rPr>
              <w:t>Colour System using linear light Red, Green, and Blue components</w:t>
            </w:r>
          </w:p>
        </w:tc>
      </w:tr>
      <w:tr w:rsidR="00FD03E3" w:rsidRPr="00AD1CEC" w14:paraId="433BC441" w14:textId="77777777" w:rsidTr="00807AE1">
        <w:tc>
          <w:tcPr>
            <w:tcW w:w="1030" w:type="dxa"/>
          </w:tcPr>
          <w:p w14:paraId="08DB0A7D" w14:textId="7D85BE64" w:rsidR="00FD03E3" w:rsidRPr="00AD1CEC" w:rsidRDefault="00FD03E3" w:rsidP="00FD03E3">
            <w:pPr>
              <w:rPr>
                <w:lang w:val="en-CA"/>
              </w:rPr>
            </w:pPr>
            <w:r w:rsidRPr="00AD1CEC">
              <w:rPr>
                <w:lang w:val="en-CA"/>
              </w:rPr>
              <w:t>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p>
        </w:tc>
        <w:tc>
          <w:tcPr>
            <w:tcW w:w="8410" w:type="dxa"/>
          </w:tcPr>
          <w:p w14:paraId="562E2484" w14:textId="41548D3F" w:rsidR="00FD03E3" w:rsidRPr="00AD1CEC" w:rsidRDefault="00FD03E3" w:rsidP="00FD03E3">
            <w:pPr>
              <w:rPr>
                <w:lang w:val="en-CA"/>
              </w:rPr>
            </w:pPr>
            <w:r w:rsidRPr="00AD1CEC">
              <w:rPr>
                <w:lang w:val="en-CA"/>
              </w:rPr>
              <w:t>Colour System using non-linear (mapped to approximately perceptually uniform steps) Red, Green, and Blue components. The mapping between linear RGB and non-linear 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r w:rsidRPr="00AD1CEC">
              <w:rPr>
                <w:lang w:val="en-CA"/>
              </w:rPr>
              <w:t xml:space="preserve"> is indicated by the transfer function.</w:t>
            </w:r>
            <w:r w:rsidR="008851C3">
              <w:t xml:space="preserve"> The colour representation does not indicate the media component order in the file.</w:t>
            </w:r>
          </w:p>
        </w:tc>
      </w:tr>
      <w:tr w:rsidR="00FD03E3" w:rsidRPr="00AD1CEC" w14:paraId="2337D7B3" w14:textId="77777777" w:rsidTr="00807AE1">
        <w:tc>
          <w:tcPr>
            <w:tcW w:w="1030" w:type="dxa"/>
          </w:tcPr>
          <w:p w14:paraId="66E4C575" w14:textId="0EE5F2CC" w:rsidR="00FD03E3" w:rsidRPr="00AD1CEC" w:rsidRDefault="00FD03E3" w:rsidP="00FD03E3">
            <w:pPr>
              <w:rPr>
                <w:lang w:val="en-CA"/>
              </w:rPr>
            </w:pPr>
            <w:r w:rsidRPr="00AD1CEC">
              <w:rPr>
                <w:lang w:val="en-CA"/>
              </w:rPr>
              <w:t>SDR</w:t>
            </w:r>
          </w:p>
        </w:tc>
        <w:tc>
          <w:tcPr>
            <w:tcW w:w="8410" w:type="dxa"/>
          </w:tcPr>
          <w:p w14:paraId="7177FD28" w14:textId="6F7E26D7" w:rsidR="00FD03E3" w:rsidRPr="00AD1CEC" w:rsidRDefault="00FD03E3" w:rsidP="00FD03E3">
            <w:pPr>
              <w:rPr>
                <w:lang w:val="en-CA"/>
              </w:rPr>
            </w:pPr>
            <w:r w:rsidRPr="00AD1CEC">
              <w:rPr>
                <w:lang w:val="en-CA"/>
              </w:rPr>
              <w:t>Standard Dynamic Range</w:t>
            </w:r>
          </w:p>
        </w:tc>
      </w:tr>
      <w:tr w:rsidR="00FD03E3" w:rsidRPr="00AD1CEC" w14:paraId="2FBF00C6" w14:textId="77777777" w:rsidTr="00807AE1">
        <w:tc>
          <w:tcPr>
            <w:tcW w:w="1030" w:type="dxa"/>
          </w:tcPr>
          <w:p w14:paraId="305AC4B8" w14:textId="26A04850" w:rsidR="00FD03E3" w:rsidRPr="00AD1CEC" w:rsidRDefault="00FD03E3" w:rsidP="00FD03E3">
            <w:pPr>
              <w:rPr>
                <w:lang w:val="en-CA"/>
              </w:rPr>
            </w:pPr>
            <w:r w:rsidRPr="00AD1CEC">
              <w:rPr>
                <w:lang w:val="en-CA"/>
              </w:rPr>
              <w:t>SEI</w:t>
            </w:r>
          </w:p>
        </w:tc>
        <w:tc>
          <w:tcPr>
            <w:tcW w:w="8410" w:type="dxa"/>
          </w:tcPr>
          <w:p w14:paraId="2539A6C1" w14:textId="09897CC5" w:rsidR="00FD03E3" w:rsidRPr="00AD1CEC" w:rsidRDefault="00FD03E3" w:rsidP="00FD03E3">
            <w:pPr>
              <w:rPr>
                <w:lang w:val="en-CA"/>
              </w:rPr>
            </w:pPr>
            <w:r w:rsidRPr="00AD1CEC">
              <w:rPr>
                <w:lang w:val="en-CA"/>
              </w:rPr>
              <w:t>Supplemental Enhancement Information</w:t>
            </w:r>
          </w:p>
        </w:tc>
      </w:tr>
      <w:tr w:rsidR="00FD03E3" w:rsidRPr="00AD1CEC" w14:paraId="224B0B76" w14:textId="77777777" w:rsidTr="00807AE1">
        <w:tc>
          <w:tcPr>
            <w:tcW w:w="1030" w:type="dxa"/>
          </w:tcPr>
          <w:p w14:paraId="4D8D6A6B" w14:textId="6E02F47C" w:rsidR="00FD03E3" w:rsidRPr="00AD1CEC" w:rsidRDefault="00FD03E3" w:rsidP="00FD03E3">
            <w:pPr>
              <w:rPr>
                <w:lang w:val="en-CA"/>
              </w:rPr>
            </w:pPr>
            <w:r w:rsidRPr="00AD1CEC">
              <w:rPr>
                <w:lang w:val="en-CA"/>
              </w:rPr>
              <w:t>OETF</w:t>
            </w:r>
          </w:p>
        </w:tc>
        <w:tc>
          <w:tcPr>
            <w:tcW w:w="8410" w:type="dxa"/>
          </w:tcPr>
          <w:p w14:paraId="45387771" w14:textId="355A63B9" w:rsidR="00FD03E3" w:rsidRPr="00AD1CEC" w:rsidRDefault="00FD03E3" w:rsidP="00FD03E3">
            <w:pPr>
              <w:rPr>
                <w:lang w:val="en-CA"/>
              </w:rPr>
            </w:pPr>
            <w:r w:rsidRPr="00AD1CEC">
              <w:rPr>
                <w:lang w:val="en-CA"/>
              </w:rPr>
              <w:t>Opto-Electrical Transfer Function</w:t>
            </w:r>
          </w:p>
        </w:tc>
      </w:tr>
      <w:tr w:rsidR="00FD03E3" w:rsidRPr="00AD1CEC" w14:paraId="4EB61388" w14:textId="77777777" w:rsidTr="00807AE1">
        <w:tc>
          <w:tcPr>
            <w:tcW w:w="1030" w:type="dxa"/>
          </w:tcPr>
          <w:p w14:paraId="34036670" w14:textId="026A2792" w:rsidR="00FD03E3" w:rsidRPr="00AD1CEC" w:rsidRDefault="00FD03E3" w:rsidP="00FD03E3">
            <w:pPr>
              <w:rPr>
                <w:lang w:val="en-CA"/>
              </w:rPr>
            </w:pPr>
            <w:r w:rsidRPr="00AD1CEC">
              <w:rPr>
                <w:lang w:val="en-CA"/>
              </w:rPr>
              <w:t>OOTF</w:t>
            </w:r>
          </w:p>
        </w:tc>
        <w:tc>
          <w:tcPr>
            <w:tcW w:w="8410" w:type="dxa"/>
          </w:tcPr>
          <w:p w14:paraId="017DB5DA" w14:textId="77B45452" w:rsidR="00FD03E3" w:rsidRPr="00AD1CEC" w:rsidRDefault="00FD03E3" w:rsidP="00FD03E3">
            <w:pPr>
              <w:rPr>
                <w:lang w:val="en-CA"/>
              </w:rPr>
            </w:pPr>
            <w:r w:rsidRPr="00AD1CEC">
              <w:rPr>
                <w:lang w:val="en-CA"/>
              </w:rPr>
              <w:t>Opto-Optical Transfer Function</w:t>
            </w:r>
          </w:p>
        </w:tc>
      </w:tr>
      <w:tr w:rsidR="00807AE1" w:rsidRPr="00AD1CEC" w14:paraId="72FFAA72" w14:textId="77777777" w:rsidTr="00807AE1">
        <w:tc>
          <w:tcPr>
            <w:tcW w:w="1030" w:type="dxa"/>
          </w:tcPr>
          <w:p w14:paraId="2A67AD09" w14:textId="5A81592B" w:rsidR="00807AE1" w:rsidRPr="00AD1CEC" w:rsidRDefault="00807AE1" w:rsidP="00FD03E3">
            <w:pPr>
              <w:rPr>
                <w:lang w:val="en-CA"/>
              </w:rPr>
            </w:pPr>
            <w:r>
              <w:rPr>
                <w:lang w:val="en-CA"/>
              </w:rPr>
              <w:t>UHD</w:t>
            </w:r>
          </w:p>
        </w:tc>
        <w:tc>
          <w:tcPr>
            <w:tcW w:w="8410" w:type="dxa"/>
          </w:tcPr>
          <w:p w14:paraId="666605F6" w14:textId="459623A8" w:rsidR="00807AE1" w:rsidRPr="00AD1CEC" w:rsidRDefault="00807AE1" w:rsidP="00FD03E3">
            <w:pPr>
              <w:rPr>
                <w:lang w:val="en-CA"/>
              </w:rPr>
            </w:pPr>
            <w:r>
              <w:rPr>
                <w:lang w:val="en-CA"/>
              </w:rPr>
              <w:t>Ultra High Definition</w:t>
            </w:r>
          </w:p>
        </w:tc>
      </w:tr>
      <w:tr w:rsidR="00FD03E3" w:rsidRPr="00AD1CEC" w14:paraId="3EAB4553" w14:textId="77777777" w:rsidTr="00807AE1">
        <w:tc>
          <w:tcPr>
            <w:tcW w:w="1030" w:type="dxa"/>
          </w:tcPr>
          <w:p w14:paraId="3A18301C" w14:textId="3D7CBC85" w:rsidR="00FD03E3" w:rsidRPr="00AD1CEC" w:rsidRDefault="00FD03E3" w:rsidP="00FD03E3">
            <w:pPr>
              <w:rPr>
                <w:lang w:val="en-CA"/>
              </w:rPr>
            </w:pPr>
            <w:r w:rsidRPr="00AD1CEC">
              <w:rPr>
                <w:lang w:val="en-CA"/>
              </w:rPr>
              <w:t>VUI</w:t>
            </w:r>
          </w:p>
        </w:tc>
        <w:tc>
          <w:tcPr>
            <w:tcW w:w="8410" w:type="dxa"/>
          </w:tcPr>
          <w:p w14:paraId="4CFA7019" w14:textId="55FC31F1" w:rsidR="00FD03E3" w:rsidRPr="00AD1CEC" w:rsidRDefault="00FD03E3" w:rsidP="00FD03E3">
            <w:pPr>
              <w:rPr>
                <w:lang w:val="en-CA"/>
              </w:rPr>
            </w:pPr>
            <w:r w:rsidRPr="00AD1CEC">
              <w:rPr>
                <w:lang w:val="en-CA"/>
              </w:rPr>
              <w:t>Video Usability Information.  A sequence level sub-header in AVC and HEVC bitstreams.</w:t>
            </w:r>
          </w:p>
        </w:tc>
      </w:tr>
      <w:tr w:rsidR="00FD03E3" w:rsidRPr="00AD1CEC" w14:paraId="6CB2FE79" w14:textId="77777777" w:rsidTr="00807AE1">
        <w:tc>
          <w:tcPr>
            <w:tcW w:w="1030" w:type="dxa"/>
          </w:tcPr>
          <w:p w14:paraId="4B8F5D9D" w14:textId="755901CC" w:rsidR="00FD03E3" w:rsidRPr="00AD1CEC" w:rsidRDefault="00FD03E3" w:rsidP="00FD03E3">
            <w:pPr>
              <w:rPr>
                <w:lang w:val="en-CA"/>
              </w:rPr>
            </w:pPr>
            <w:r w:rsidRPr="00AD1CEC">
              <w:rPr>
                <w:lang w:val="en-CA"/>
              </w:rPr>
              <w:t>WCG</w:t>
            </w:r>
          </w:p>
        </w:tc>
        <w:tc>
          <w:tcPr>
            <w:tcW w:w="8410" w:type="dxa"/>
          </w:tcPr>
          <w:p w14:paraId="56072F6B" w14:textId="6F992507" w:rsidR="00FD03E3" w:rsidRPr="00AD1CEC" w:rsidRDefault="00FD03E3" w:rsidP="00FD03E3">
            <w:pPr>
              <w:rPr>
                <w:lang w:val="en-CA"/>
              </w:rPr>
            </w:pPr>
            <w:r w:rsidRPr="00AD1CEC">
              <w:rPr>
                <w:lang w:val="en-CA"/>
              </w:rPr>
              <w:t>Wide Colour Gamut</w:t>
            </w:r>
            <w:r w:rsidR="00807AE1">
              <w:rPr>
                <w:lang w:val="en-CA"/>
              </w:rPr>
              <w:t xml:space="preserve"> </w:t>
            </w:r>
            <w:r w:rsidR="00807AE1" w:rsidRPr="00605D5A">
              <w:rPr>
                <w:lang w:val="en-CA" w:eastAsia="ja-JP"/>
              </w:rPr>
              <w:t>(</w:t>
            </w:r>
            <w:r w:rsidR="003E0A2B">
              <w:rPr>
                <w:lang w:val="en-CA"/>
              </w:rPr>
              <w:t>a gamut substantially wider than the gamut conveyed by BT.709</w:t>
            </w:r>
            <w:r w:rsidR="00807AE1" w:rsidRPr="00605D5A">
              <w:rPr>
                <w:lang w:val="en-CA"/>
              </w:rPr>
              <w:t>)</w:t>
            </w:r>
            <w:r w:rsidR="00514B33">
              <w:rPr>
                <w:lang w:val="en-CA"/>
              </w:rPr>
              <w:t xml:space="preserve"> </w:t>
            </w:r>
          </w:p>
        </w:tc>
      </w:tr>
      <w:tr w:rsidR="00FD03E3" w:rsidRPr="00AD1CEC" w14:paraId="5487BFC0" w14:textId="77777777" w:rsidTr="00807AE1">
        <w:tc>
          <w:tcPr>
            <w:tcW w:w="1030" w:type="dxa"/>
          </w:tcPr>
          <w:p w14:paraId="29D969A9" w14:textId="72A6EAE3" w:rsidR="00FD03E3" w:rsidRPr="00AD1CEC" w:rsidRDefault="00FD03E3" w:rsidP="00FD03E3">
            <w:pPr>
              <w:rPr>
                <w:lang w:val="en-CA"/>
              </w:rPr>
            </w:pPr>
            <w:r w:rsidRPr="00AD1CEC">
              <w:rPr>
                <w:lang w:val="en-CA"/>
              </w:rPr>
              <w:t>XYZ</w:t>
            </w:r>
          </w:p>
        </w:tc>
        <w:tc>
          <w:tcPr>
            <w:tcW w:w="8410" w:type="dxa"/>
          </w:tcPr>
          <w:p w14:paraId="14B73C0F" w14:textId="2A16CC79" w:rsidR="00FD03E3" w:rsidRPr="00AD1CEC" w:rsidRDefault="00FD03E3" w:rsidP="00FD03E3">
            <w:pPr>
              <w:rPr>
                <w:lang w:val="en-CA"/>
              </w:rPr>
            </w:pPr>
            <w:r w:rsidRPr="00AD1CEC">
              <w:rPr>
                <w:lang w:val="en-CA"/>
              </w:rPr>
              <w:t>The CIE 1931 colour space. Y corresponds to the luminance signal.</w:t>
            </w:r>
          </w:p>
        </w:tc>
      </w:tr>
      <w:tr w:rsidR="00FD03E3" w:rsidRPr="00AD1CEC" w14:paraId="65C126CA" w14:textId="77777777" w:rsidTr="00807AE1">
        <w:tc>
          <w:tcPr>
            <w:tcW w:w="1030" w:type="dxa"/>
          </w:tcPr>
          <w:p w14:paraId="3AC2CC12" w14:textId="3944E76A" w:rsidR="00FD03E3" w:rsidRPr="00AD1CEC" w:rsidRDefault="00FD03E3" w:rsidP="00FD03E3">
            <w:pPr>
              <w:rPr>
                <w:lang w:val="en-CA"/>
              </w:rPr>
            </w:pPr>
            <w:r w:rsidRPr="00AD1CEC">
              <w:rPr>
                <w:lang w:val="en-CA"/>
              </w:rPr>
              <w:t>Y</w:t>
            </w:r>
            <w:r w:rsidRPr="00AD1CEC">
              <w:rPr>
                <w:lang w:val="en-CA"/>
              </w:rPr>
              <w:sym w:font="Symbol" w:char="F0A2"/>
            </w:r>
            <w:proofErr w:type="spellStart"/>
            <w:r w:rsidRPr="00AD1CEC">
              <w:rPr>
                <w:lang w:val="en-CA"/>
              </w:rPr>
              <w:t>CbCr</w:t>
            </w:r>
            <w:proofErr w:type="spellEnd"/>
            <w:r w:rsidRPr="00AD1CEC">
              <w:rPr>
                <w:lang w:val="en-CA"/>
              </w:rPr>
              <w:tab/>
            </w:r>
          </w:p>
        </w:tc>
        <w:tc>
          <w:tcPr>
            <w:tcW w:w="8410" w:type="dxa"/>
          </w:tcPr>
          <w:p w14:paraId="5E1BA621" w14:textId="01B3F9C8" w:rsidR="00FD03E3" w:rsidRPr="00AD1CEC" w:rsidRDefault="00FD03E3" w:rsidP="00FD03E3">
            <w:pPr>
              <w:rPr>
                <w:lang w:val="en-CA"/>
              </w:rPr>
            </w:pPr>
            <w:r w:rsidRPr="00AD1CEC">
              <w:rPr>
                <w:lang w:val="en-CA"/>
              </w:rPr>
              <w:t xml:space="preserve">Colour space representation commonly used for video/image distribution as a way of encoding RGB information, also commonly expressed as </w:t>
            </w:r>
            <w:proofErr w:type="spellStart"/>
            <w:r w:rsidRPr="00AD1CEC">
              <w:rPr>
                <w:lang w:val="en-CA"/>
              </w:rPr>
              <w:t>YCbCr</w:t>
            </w:r>
            <w:proofErr w:type="spellEnd"/>
            <w:r w:rsidRPr="00AD1CEC">
              <w:rPr>
                <w:lang w:val="en-CA"/>
              </w:rPr>
              <w:t>, Y</w:t>
            </w:r>
            <w:r w:rsidRPr="00AD1CEC">
              <w:rPr>
                <w:lang w:val="en-CA"/>
              </w:rPr>
              <w:sym w:font="Symbol" w:char="F0A2"/>
            </w:r>
            <w:r w:rsidRPr="00AD1CEC">
              <w:rPr>
                <w:lang w:val="en-CA"/>
              </w:rPr>
              <w:t>C</w:t>
            </w:r>
            <w:r w:rsidRPr="00AD1CEC">
              <w:rPr>
                <w:vertAlign w:val="subscript"/>
                <w:lang w:val="en-CA"/>
              </w:rPr>
              <w:t>B</w:t>
            </w:r>
            <w:r w:rsidRPr="00AD1CEC">
              <w:rPr>
                <w:lang w:val="en-CA"/>
              </w:rPr>
              <w:t>C</w:t>
            </w:r>
            <w:r w:rsidRPr="00AD1CEC">
              <w:rPr>
                <w:vertAlign w:val="subscript"/>
                <w:lang w:val="en-CA"/>
              </w:rPr>
              <w:t>R</w:t>
            </w:r>
            <w:r w:rsidRPr="00AD1CEC">
              <w:rPr>
                <w:lang w:val="en-CA"/>
              </w:rPr>
              <w:t>, or Y</w:t>
            </w:r>
            <w:r w:rsidRPr="00AD1CEC">
              <w:rPr>
                <w:lang w:val="en-CA"/>
              </w:rPr>
              <w:sym w:font="Symbol" w:char="F0A2"/>
            </w:r>
            <w:r w:rsidRPr="00AD1CEC">
              <w:rPr>
                <w:lang w:val="en-CA"/>
              </w:rPr>
              <w:t>C</w:t>
            </w:r>
            <w:r w:rsidRPr="00AD1CEC">
              <w:rPr>
                <w:lang w:val="en-CA"/>
              </w:rPr>
              <w:sym w:font="Symbol" w:char="F0A2"/>
            </w:r>
            <w:r w:rsidRPr="00AD1CEC">
              <w:rPr>
                <w:vertAlign w:val="subscript"/>
                <w:lang w:val="en-CA"/>
              </w:rPr>
              <w:t>B</w:t>
            </w:r>
            <w:r w:rsidRPr="00AD1CEC">
              <w:rPr>
                <w:lang w:val="en-CA"/>
              </w:rPr>
              <w:t>C</w:t>
            </w:r>
            <w:r w:rsidRPr="00AD1CEC">
              <w:rPr>
                <w:lang w:val="en-CA"/>
              </w:rPr>
              <w:sym w:font="Symbol" w:char="F0A2"/>
            </w:r>
            <w:r w:rsidRPr="00AD1CEC">
              <w:rPr>
                <w:vertAlign w:val="subscript"/>
                <w:lang w:val="en-CA"/>
              </w:rPr>
              <w:t>R</w:t>
            </w:r>
            <w:r w:rsidRPr="00AD1CEC">
              <w:rPr>
                <w:lang w:val="en-CA"/>
              </w:rPr>
              <w:t>. The relationship between Y</w:t>
            </w:r>
            <w:r w:rsidRPr="00AD1CEC">
              <w:rPr>
                <w:lang w:val="en-CA"/>
              </w:rPr>
              <w:sym w:font="Symbol" w:char="F0A2"/>
            </w:r>
            <w:proofErr w:type="spellStart"/>
            <w:r w:rsidRPr="00AD1CEC">
              <w:rPr>
                <w:lang w:val="en-CA"/>
              </w:rPr>
              <w:t>CbCr</w:t>
            </w:r>
            <w:proofErr w:type="spellEnd"/>
            <w:r w:rsidRPr="00AD1CEC">
              <w:rPr>
                <w:lang w:val="en-CA"/>
              </w:rPr>
              <w:t xml:space="preserve"> and RGB is dictated by certain signal parameters, such as colour primaries, transfer characteristics, and matrix coefficients. Unlike the </w:t>
            </w:r>
            <w:r w:rsidR="00F768D2">
              <w:rPr>
                <w:lang w:val="en-CA"/>
              </w:rPr>
              <w:t>CIE-</w:t>
            </w:r>
            <w:r w:rsidRPr="00AD1CEC">
              <w:rPr>
                <w:lang w:val="en-CA"/>
              </w:rPr>
              <w:t>Y component in the linear light XYZ representation, the non-linear, approximately perceptual uniform Y</w:t>
            </w:r>
            <w:r w:rsidRPr="00AD1CEC">
              <w:rPr>
                <w:lang w:val="en-CA"/>
              </w:rPr>
              <w:sym w:font="Symbol" w:char="F0A2"/>
            </w:r>
            <w:r w:rsidRPr="00AD1CEC">
              <w:rPr>
                <w:lang w:val="en-CA"/>
              </w:rPr>
              <w:t xml:space="preserve"> in this representation might not be representing the same quantity, regardless of the transfer function. Y</w:t>
            </w:r>
            <w:r w:rsidRPr="00AD1CEC">
              <w:rPr>
                <w:lang w:val="en-CA"/>
              </w:rPr>
              <w:sym w:font="Symbol" w:char="F0A2"/>
            </w:r>
            <w:r w:rsidRPr="00AD1CEC">
              <w:rPr>
                <w:lang w:val="en-CA"/>
              </w:rPr>
              <w:t xml:space="preserve"> is commonly referred to as “luma”. </w:t>
            </w:r>
            <w:proofErr w:type="spellStart"/>
            <w:r w:rsidRPr="00AD1CEC">
              <w:rPr>
                <w:lang w:val="en-CA"/>
              </w:rPr>
              <w:t>Cb</w:t>
            </w:r>
            <w:proofErr w:type="spellEnd"/>
            <w:r w:rsidRPr="00AD1CEC">
              <w:rPr>
                <w:lang w:val="en-CA"/>
              </w:rPr>
              <w:t xml:space="preserve"> and Cr are</w:t>
            </w:r>
            <w:r w:rsidR="009115DE">
              <w:rPr>
                <w:lang w:val="en-CA"/>
              </w:rPr>
              <w:t xml:space="preserve"> colour difference signals </w:t>
            </w:r>
            <w:r w:rsidRPr="00AD1CEC">
              <w:rPr>
                <w:lang w:val="en-CA"/>
              </w:rPr>
              <w:t xml:space="preserve">commonly referred to as “chroma”. It could also be known as YUV in other </w:t>
            </w:r>
            <w:r w:rsidR="002E59BE">
              <w:rPr>
                <w:lang w:val="en-CA"/>
              </w:rPr>
              <w:t>documents</w:t>
            </w:r>
            <w:r w:rsidRPr="00AD1CEC">
              <w:rPr>
                <w:lang w:val="en-CA"/>
              </w:rPr>
              <w:t>.</w:t>
            </w:r>
            <w:r w:rsidR="00514B33">
              <w:rPr>
                <w:lang w:val="en-CA"/>
              </w:rPr>
              <w:t xml:space="preserve"> </w:t>
            </w:r>
          </w:p>
        </w:tc>
      </w:tr>
    </w:tbl>
    <w:p w14:paraId="3B1A9CCE" w14:textId="77777777" w:rsidR="00FD03E3" w:rsidRPr="00AD1CEC" w:rsidRDefault="00FD03E3" w:rsidP="005E11F5">
      <w:pPr>
        <w:rPr>
          <w:lang w:val="en-CA"/>
        </w:rPr>
      </w:pPr>
    </w:p>
    <w:p w14:paraId="4F96D753"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75" w:name="_Toc448311068"/>
      <w:bookmarkStart w:id="76" w:name="_Toc448311076"/>
      <w:bookmarkStart w:id="77" w:name="_Toc448311077"/>
      <w:bookmarkStart w:id="78" w:name="_Toc448311078"/>
      <w:bookmarkStart w:id="79" w:name="_Toc448311079"/>
      <w:bookmarkStart w:id="80" w:name="_Toc448311080"/>
      <w:bookmarkStart w:id="81" w:name="_Toc448311081"/>
      <w:bookmarkStart w:id="82" w:name="_Toc448311082"/>
      <w:bookmarkStart w:id="83" w:name="_Toc448311083"/>
      <w:bookmarkStart w:id="84" w:name="_Toc448311084"/>
      <w:bookmarkStart w:id="85" w:name="_Toc448311085"/>
      <w:bookmarkStart w:id="86" w:name="_Toc448311086"/>
      <w:bookmarkStart w:id="87" w:name="_Toc448311087"/>
      <w:bookmarkStart w:id="88" w:name="_Toc448311088"/>
      <w:bookmarkStart w:id="89" w:name="_Toc448311089"/>
      <w:bookmarkStart w:id="90" w:name="_Toc448311090"/>
      <w:bookmarkStart w:id="91" w:name="_Toc448311091"/>
      <w:bookmarkStart w:id="92" w:name="_Toc448311092"/>
      <w:bookmarkStart w:id="93" w:name="_Toc448311093"/>
      <w:bookmarkStart w:id="94" w:name="_Toc44831109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AD1CEC">
        <w:rPr>
          <w:lang w:val="en-CA"/>
        </w:rPr>
        <w:lastRenderedPageBreak/>
        <w:t>Overview</w:t>
      </w:r>
    </w:p>
    <w:p w14:paraId="7934689B" w14:textId="0DC0EB4C" w:rsidR="00300147" w:rsidRDefault="003E5BC2" w:rsidP="003B07A3">
      <w:pPr>
        <w:jc w:val="both"/>
        <w:rPr>
          <w:lang w:val="en-CA"/>
        </w:rPr>
      </w:pPr>
      <w:r>
        <w:rPr>
          <w:lang w:val="en-CA"/>
        </w:rPr>
        <w:t>T</w:t>
      </w:r>
      <w:r w:rsidR="00142466" w:rsidRPr="00AD1CEC">
        <w:rPr>
          <w:lang w:val="en-CA"/>
        </w:rPr>
        <w:t xml:space="preserve">he </w:t>
      </w:r>
      <w:r w:rsidR="005E11F5" w:rsidRPr="00AD1CEC">
        <w:rPr>
          <w:lang w:val="en-CA"/>
        </w:rPr>
        <w:t>Coding-Independent Code Points (CICP) standard</w:t>
      </w:r>
      <w:r>
        <w:rPr>
          <w:lang w:val="en-CA"/>
        </w:rPr>
        <w:t xml:space="preserve"> for Video</w:t>
      </w:r>
      <w:r w:rsidR="005E11F5" w:rsidRPr="00AD1CEC">
        <w:rPr>
          <w:lang w:val="en-CA"/>
        </w:rPr>
        <w:t xml:space="preserve"> (ISO/IEC 23091-2) defines code points and fields that identify </w:t>
      </w:r>
      <w:r w:rsidR="00C56B52" w:rsidRPr="00AD1CEC">
        <w:rPr>
          <w:lang w:val="en-CA"/>
        </w:rPr>
        <w:t xml:space="preserve">the </w:t>
      </w:r>
      <w:r w:rsidR="005E11F5" w:rsidRPr="00AD1CEC">
        <w:rPr>
          <w:lang w:val="en-CA"/>
        </w:rPr>
        <w:t>video signal type</w:t>
      </w:r>
      <w:r w:rsidR="00331D1B">
        <w:rPr>
          <w:lang w:val="en-CA"/>
        </w:rPr>
        <w:t>. It is</w:t>
      </w:r>
      <w:r w:rsidR="005E11F5" w:rsidRPr="00AD1CEC">
        <w:rPr>
          <w:lang w:val="en-CA"/>
        </w:rPr>
        <w:t xml:space="preserve"> independent </w:t>
      </w:r>
      <w:r w:rsidR="00C56B52" w:rsidRPr="00AD1CEC">
        <w:rPr>
          <w:lang w:val="en-CA"/>
        </w:rPr>
        <w:t xml:space="preserve">from </w:t>
      </w:r>
      <w:r w:rsidR="00331D1B">
        <w:rPr>
          <w:lang w:val="en-CA"/>
        </w:rPr>
        <w:t>how these properties are carried</w:t>
      </w:r>
      <w:r w:rsidR="00C56B52" w:rsidRPr="00AD1CEC">
        <w:rPr>
          <w:lang w:val="en-CA"/>
        </w:rPr>
        <w:t xml:space="preserve"> in a </w:t>
      </w:r>
      <w:r w:rsidR="005E11F5" w:rsidRPr="00AD1CEC">
        <w:rPr>
          <w:lang w:val="en-CA"/>
        </w:rPr>
        <w:t xml:space="preserve">coded video layer </w:t>
      </w:r>
      <w:r w:rsidR="003D4E57" w:rsidRPr="00AD1CEC">
        <w:rPr>
          <w:lang w:val="en-CA"/>
        </w:rPr>
        <w:t>bit</w:t>
      </w:r>
      <w:r w:rsidR="005E11F5" w:rsidRPr="00AD1CEC">
        <w:rPr>
          <w:lang w:val="en-CA"/>
        </w:rPr>
        <w:t>stream</w:t>
      </w:r>
      <w:r w:rsidR="003D4E57" w:rsidRPr="00AD1CEC">
        <w:rPr>
          <w:lang w:val="en-CA"/>
        </w:rPr>
        <w:t xml:space="preserve"> such as an AVC or HEVC bitstream</w:t>
      </w:r>
      <w:r w:rsidR="00331D1B">
        <w:rPr>
          <w:lang w:val="en-CA"/>
        </w:rPr>
        <w:t xml:space="preserve"> which could differ depending on bitstr</w:t>
      </w:r>
      <w:r w:rsidR="007D4BB4" w:rsidRPr="007C44EB">
        <w:rPr>
          <w:lang w:val="en-CA"/>
        </w:rPr>
        <w:t>e</w:t>
      </w:r>
      <w:r w:rsidR="00331D1B">
        <w:rPr>
          <w:lang w:val="en-CA"/>
        </w:rPr>
        <w:t>am format</w:t>
      </w:r>
      <w:r w:rsidR="005E11F5" w:rsidRPr="00AD1CEC">
        <w:rPr>
          <w:lang w:val="en-CA"/>
        </w:rPr>
        <w:t xml:space="preserve">. </w:t>
      </w:r>
      <w:r w:rsidR="00C56B52" w:rsidRPr="00AD1CEC">
        <w:rPr>
          <w:lang w:val="en-CA"/>
        </w:rPr>
        <w:t>The compressed representation is often considered</w:t>
      </w:r>
      <w:r w:rsidR="003D4E57" w:rsidRPr="00AD1CEC">
        <w:rPr>
          <w:lang w:val="en-CA"/>
        </w:rPr>
        <w:t xml:space="preserve"> to be</w:t>
      </w:r>
      <w:r w:rsidR="00C56B52" w:rsidRPr="00AD1CEC">
        <w:rPr>
          <w:lang w:val="en-CA"/>
        </w:rPr>
        <w:t xml:space="preserve"> a temporary</w:t>
      </w:r>
      <w:r w:rsidR="003D4E57" w:rsidRPr="00AD1CEC">
        <w:rPr>
          <w:lang w:val="en-CA"/>
        </w:rPr>
        <w:t>, compact</w:t>
      </w:r>
      <w:r w:rsidR="00C56B52" w:rsidRPr="00AD1CEC">
        <w:rPr>
          <w:lang w:val="en-CA"/>
        </w:rPr>
        <w:t xml:space="preserve"> distribution</w:t>
      </w:r>
      <w:r w:rsidR="00514B33">
        <w:rPr>
          <w:lang w:val="en-CA"/>
        </w:rPr>
        <w:t>,</w:t>
      </w:r>
      <w:r w:rsidR="00C56B52" w:rsidRPr="00AD1CEC">
        <w:rPr>
          <w:lang w:val="en-CA"/>
        </w:rPr>
        <w:t xml:space="preserve"> delivery state of the video signal, while the </w:t>
      </w:r>
      <w:r w:rsidR="003D4E57" w:rsidRPr="00AD1CEC">
        <w:rPr>
          <w:lang w:val="en-CA"/>
        </w:rPr>
        <w:t>reconstructed</w:t>
      </w:r>
      <w:r w:rsidR="00C56B52" w:rsidRPr="00AD1CEC">
        <w:rPr>
          <w:lang w:val="en-CA"/>
        </w:rPr>
        <w:t xml:space="preserve"> video signal output from the decoder should be interpreted as having the same meaning</w:t>
      </w:r>
      <w:r w:rsidR="003D4E57" w:rsidRPr="00AD1CEC">
        <w:rPr>
          <w:lang w:val="en-CA"/>
        </w:rPr>
        <w:t xml:space="preserve"> as the video signal </w:t>
      </w:r>
      <w:r w:rsidR="003D0BB7" w:rsidRPr="00AD1CEC">
        <w:rPr>
          <w:lang w:val="en-CA"/>
        </w:rPr>
        <w:t xml:space="preserve">immediately </w:t>
      </w:r>
      <w:r w:rsidR="003D4E57" w:rsidRPr="00AD1CEC">
        <w:rPr>
          <w:lang w:val="en-CA"/>
        </w:rPr>
        <w:t>prior to compression</w:t>
      </w:r>
      <w:r w:rsidR="00331D1B">
        <w:rPr>
          <w:lang w:val="en-CA"/>
        </w:rPr>
        <w:t>.</w:t>
      </w:r>
      <w:r w:rsidR="00C56B52" w:rsidRPr="00AD1CEC">
        <w:rPr>
          <w:lang w:val="en-CA"/>
        </w:rPr>
        <w:t xml:space="preserve"> </w:t>
      </w:r>
    </w:p>
    <w:p w14:paraId="4A8590C1" w14:textId="77777777" w:rsidR="00300147" w:rsidRDefault="00300147" w:rsidP="003B07A3">
      <w:pPr>
        <w:jc w:val="both"/>
        <w:rPr>
          <w:lang w:val="en-CA"/>
        </w:rPr>
      </w:pPr>
    </w:p>
    <w:p w14:paraId="27503B50" w14:textId="1412889A" w:rsidR="00300147" w:rsidRDefault="00300147" w:rsidP="007C7DD7">
      <w:pPr>
        <w:jc w:val="both"/>
        <w:rPr>
          <w:lang w:val="en-CA"/>
        </w:rPr>
      </w:pPr>
      <w:r w:rsidRPr="00AD1CEC">
        <w:rPr>
          <w:lang w:val="en-CA"/>
        </w:rPr>
        <w:t xml:space="preserve">The combinations of </w:t>
      </w:r>
      <w:r>
        <w:rPr>
          <w:lang w:val="en-CA"/>
        </w:rPr>
        <w:t xml:space="preserve">all possible video </w:t>
      </w:r>
      <w:r w:rsidRPr="00AD1CEC">
        <w:rPr>
          <w:lang w:val="en-CA"/>
        </w:rPr>
        <w:t xml:space="preserve">properties and </w:t>
      </w:r>
      <w:r>
        <w:rPr>
          <w:lang w:val="en-CA"/>
        </w:rPr>
        <w:t xml:space="preserve">values can result in hundreds of </w:t>
      </w:r>
      <w:r w:rsidRPr="00AD1CEC">
        <w:rPr>
          <w:lang w:val="en-CA"/>
        </w:rPr>
        <w:t>permutations</w:t>
      </w:r>
      <w:r>
        <w:rPr>
          <w:lang w:val="en-CA"/>
        </w:rPr>
        <w:t>; but many</w:t>
      </w:r>
      <w:r w:rsidRPr="00AD1CEC">
        <w:rPr>
          <w:lang w:val="en-CA"/>
        </w:rPr>
        <w:t xml:space="preserve"> of th</w:t>
      </w:r>
      <w:r>
        <w:rPr>
          <w:lang w:val="en-CA"/>
        </w:rPr>
        <w:t>o</w:t>
      </w:r>
      <w:r w:rsidRPr="00AD1CEC">
        <w:rPr>
          <w:lang w:val="en-CA"/>
        </w:rPr>
        <w:t xml:space="preserve">se combinations are </w:t>
      </w:r>
      <w:r>
        <w:rPr>
          <w:lang w:val="en-CA"/>
        </w:rPr>
        <w:t>rarely or never</w:t>
      </w:r>
      <w:r w:rsidRPr="00AD1CEC">
        <w:rPr>
          <w:lang w:val="en-CA"/>
        </w:rPr>
        <w:t xml:space="preserve"> used in practice</w:t>
      </w:r>
      <w:r>
        <w:rPr>
          <w:lang w:val="en-CA"/>
        </w:rPr>
        <w:t>. For example, it is unlikely that</w:t>
      </w:r>
      <w:r w:rsidRPr="00AD1CEC">
        <w:rPr>
          <w:lang w:val="en-CA"/>
        </w:rPr>
        <w:t xml:space="preserve"> ITU-R BT.2100 perceptual quantization (PQ) transfer characteristics </w:t>
      </w:r>
      <w:r>
        <w:rPr>
          <w:lang w:val="en-CA"/>
        </w:rPr>
        <w:t>would be combined with</w:t>
      </w:r>
      <w:r w:rsidRPr="00AD1CEC">
        <w:rPr>
          <w:lang w:val="en-CA"/>
        </w:rPr>
        <w:t xml:space="preserve"> ITU</w:t>
      </w:r>
      <w:r w:rsidR="00514B33">
        <w:rPr>
          <w:lang w:val="en-CA"/>
        </w:rPr>
        <w:noBreakHyphen/>
      </w:r>
      <w:r w:rsidRPr="00AD1CEC">
        <w:rPr>
          <w:lang w:val="en-CA"/>
        </w:rPr>
        <w:t xml:space="preserve">R BT.601 colour primaries. Only a small subset of combinations (such as </w:t>
      </w:r>
      <w:r w:rsidR="00C262B0">
        <w:rPr>
          <w:lang w:val="en-CA"/>
        </w:rPr>
        <w:t>BT.2</w:t>
      </w:r>
      <w:r w:rsidR="00C262B0" w:rsidRPr="00AD1CEC">
        <w:rPr>
          <w:lang w:val="en-CA"/>
        </w:rPr>
        <w:t>0</w:t>
      </w:r>
      <w:r w:rsidR="00C262B0">
        <w:rPr>
          <w:lang w:val="en-CA"/>
        </w:rPr>
        <w:t>2</w:t>
      </w:r>
      <w:r w:rsidR="00C262B0" w:rsidRPr="00AD1CEC">
        <w:rPr>
          <w:lang w:val="en-CA"/>
        </w:rPr>
        <w:t>0</w:t>
      </w:r>
      <w:r w:rsidR="00C262B0">
        <w:rPr>
          <w:lang w:val="en-CA"/>
        </w:rPr>
        <w:t>/</w:t>
      </w:r>
      <w:r w:rsidRPr="00AD1CEC">
        <w:rPr>
          <w:lang w:val="en-CA"/>
        </w:rPr>
        <w:t xml:space="preserve">BT.2100 colour primaries with </w:t>
      </w:r>
      <w:r w:rsidR="00C262B0">
        <w:rPr>
          <w:lang w:val="en-CA"/>
        </w:rPr>
        <w:t>BT.709/BT.2020</w:t>
      </w:r>
      <w:r w:rsidR="007D4BB4">
        <w:rPr>
          <w:lang w:val="en-CA"/>
        </w:rPr>
        <w:t xml:space="preserve"> gamma</w:t>
      </w:r>
      <w:r w:rsidR="00C262B0">
        <w:rPr>
          <w:lang w:val="en-CA"/>
        </w:rPr>
        <w:t xml:space="preserve">, </w:t>
      </w:r>
      <w:r w:rsidRPr="00AD1CEC">
        <w:rPr>
          <w:lang w:val="en-CA"/>
        </w:rPr>
        <w:t>BT.2100 PQ</w:t>
      </w:r>
      <w:r w:rsidR="00C262B0">
        <w:rPr>
          <w:lang w:val="en-CA"/>
        </w:rPr>
        <w:t>,</w:t>
      </w:r>
      <w:r w:rsidRPr="00AD1CEC">
        <w:rPr>
          <w:lang w:val="en-CA"/>
        </w:rPr>
        <w:t xml:space="preserve"> </w:t>
      </w:r>
      <w:r w:rsidR="00C262B0">
        <w:rPr>
          <w:lang w:val="en-CA"/>
        </w:rPr>
        <w:t>or</w:t>
      </w:r>
      <w:r w:rsidRPr="00AD1CEC">
        <w:rPr>
          <w:lang w:val="en-CA"/>
        </w:rPr>
        <w:t xml:space="preserve"> </w:t>
      </w:r>
      <w:r w:rsidR="00C262B0">
        <w:rPr>
          <w:lang w:val="en-CA"/>
        </w:rPr>
        <w:t xml:space="preserve">BT.2100 </w:t>
      </w:r>
      <w:r w:rsidRPr="00AD1CEC">
        <w:rPr>
          <w:lang w:val="en-CA"/>
        </w:rPr>
        <w:t>hybrid log-ga</w:t>
      </w:r>
      <w:r w:rsidR="00F4634B">
        <w:rPr>
          <w:lang w:val="en-CA"/>
        </w:rPr>
        <w:t xml:space="preserve">mma </w:t>
      </w:r>
      <w:r w:rsidR="00C262B0">
        <w:rPr>
          <w:lang w:val="en-CA"/>
        </w:rPr>
        <w:t xml:space="preserve">(HLG) </w:t>
      </w:r>
      <w:r w:rsidR="00F4634B">
        <w:rPr>
          <w:lang w:val="en-CA"/>
        </w:rPr>
        <w:t>transfer characteristics) are</w:t>
      </w:r>
      <w:r w:rsidRPr="00AD1CEC">
        <w:rPr>
          <w:lang w:val="en-CA"/>
        </w:rPr>
        <w:t xml:space="preserve"> used in practice. </w:t>
      </w:r>
    </w:p>
    <w:p w14:paraId="40AC0A6B" w14:textId="77777777" w:rsidR="00300147" w:rsidRDefault="00300147" w:rsidP="00811310">
      <w:pPr>
        <w:rPr>
          <w:lang w:val="en-CA"/>
        </w:rPr>
      </w:pPr>
    </w:p>
    <w:p w14:paraId="68CF70FA" w14:textId="764E04FF" w:rsidR="005E11F5" w:rsidRPr="00AD1CEC" w:rsidRDefault="00300147" w:rsidP="007C7DD7">
      <w:pPr>
        <w:jc w:val="both"/>
        <w:rPr>
          <w:lang w:val="en-CA"/>
        </w:rPr>
      </w:pPr>
      <w:r>
        <w:rPr>
          <w:lang w:val="en-CA"/>
        </w:rPr>
        <w:t xml:space="preserve">Video </w:t>
      </w:r>
      <w:r w:rsidR="005E11F5" w:rsidRPr="00AD1CEC">
        <w:rPr>
          <w:lang w:val="en-CA"/>
        </w:rPr>
        <w:t>properties</w:t>
      </w:r>
      <w:r>
        <w:rPr>
          <w:lang w:val="en-CA"/>
        </w:rPr>
        <w:t xml:space="preserve"> and values are</w:t>
      </w:r>
      <w:r w:rsidR="005E11F5" w:rsidRPr="00AD1CEC">
        <w:rPr>
          <w:lang w:val="en-CA"/>
        </w:rPr>
        <w:t xml:space="preserve"> usually expressed in "metadata"</w:t>
      </w:r>
      <w:r>
        <w:rPr>
          <w:lang w:val="en-CA"/>
        </w:rPr>
        <w:t xml:space="preserve"> that</w:t>
      </w:r>
      <w:r w:rsidR="005E11F5" w:rsidRPr="00AD1CEC">
        <w:rPr>
          <w:lang w:val="en-CA"/>
        </w:rPr>
        <w:t xml:space="preserve"> can exist across production and distribution workflows</w:t>
      </w:r>
      <w:r>
        <w:rPr>
          <w:lang w:val="en-CA"/>
        </w:rPr>
        <w:t>. K</w:t>
      </w:r>
      <w:r w:rsidR="005E11F5" w:rsidRPr="00AD1CEC">
        <w:rPr>
          <w:lang w:val="en-CA"/>
        </w:rPr>
        <w:t xml:space="preserve">nowledge of these properties and </w:t>
      </w:r>
      <w:r>
        <w:rPr>
          <w:lang w:val="en-CA"/>
        </w:rPr>
        <w:t xml:space="preserve">their </w:t>
      </w:r>
      <w:r w:rsidR="005E11F5" w:rsidRPr="00AD1CEC">
        <w:rPr>
          <w:lang w:val="en-CA"/>
        </w:rPr>
        <w:t xml:space="preserve">combinations has value as content </w:t>
      </w:r>
      <w:r>
        <w:rPr>
          <w:lang w:val="en-CA"/>
        </w:rPr>
        <w:t>is</w:t>
      </w:r>
      <w:r w:rsidRPr="00AD1CEC">
        <w:rPr>
          <w:lang w:val="en-CA"/>
        </w:rPr>
        <w:t xml:space="preserve"> </w:t>
      </w:r>
      <w:r w:rsidR="005E11F5" w:rsidRPr="00AD1CEC">
        <w:rPr>
          <w:lang w:val="en-CA"/>
        </w:rPr>
        <w:t xml:space="preserve">processed in the </w:t>
      </w:r>
      <w:r>
        <w:rPr>
          <w:lang w:val="en-CA"/>
        </w:rPr>
        <w:t>end-to-end (</w:t>
      </w:r>
      <w:r w:rsidR="005E11F5" w:rsidRPr="00AD1CEC">
        <w:rPr>
          <w:lang w:val="en-CA"/>
        </w:rPr>
        <w:t>E2E</w:t>
      </w:r>
      <w:r>
        <w:rPr>
          <w:lang w:val="en-CA"/>
        </w:rPr>
        <w:t>)</w:t>
      </w:r>
      <w:r w:rsidR="005E11F5" w:rsidRPr="00AD1CEC">
        <w:rPr>
          <w:lang w:val="en-CA"/>
        </w:rPr>
        <w:t xml:space="preserve"> production</w:t>
      </w:r>
      <w:r>
        <w:rPr>
          <w:lang w:val="en-CA"/>
        </w:rPr>
        <w:t>-</w:t>
      </w:r>
      <w:r w:rsidR="005E11F5" w:rsidRPr="00AD1CEC">
        <w:rPr>
          <w:lang w:val="en-CA"/>
        </w:rPr>
        <w:t>to</w:t>
      </w:r>
      <w:r>
        <w:rPr>
          <w:lang w:val="en-CA"/>
        </w:rPr>
        <w:t>-</w:t>
      </w:r>
      <w:r w:rsidR="005E11F5" w:rsidRPr="00AD1CEC">
        <w:rPr>
          <w:lang w:val="en-CA"/>
        </w:rPr>
        <w:t>distribution workflow chain.</w:t>
      </w:r>
    </w:p>
    <w:p w14:paraId="5D8104FD" w14:textId="3F80A8F2" w:rsidR="000E52BE" w:rsidRDefault="005E11F5" w:rsidP="000E52BE">
      <w:pPr>
        <w:spacing w:before="136"/>
        <w:jc w:val="both"/>
        <w:rPr>
          <w:ins w:id="95" w:author="Yasser Syed" w:date="2018-09-20T19:32:00Z"/>
          <w:color w:val="000000"/>
          <w:szCs w:val="22"/>
          <w:lang w:val="en-CA"/>
        </w:rPr>
      </w:pPr>
      <w:r w:rsidRPr="00AD1CEC">
        <w:rPr>
          <w:lang w:val="en-CA"/>
        </w:rPr>
        <w:t xml:space="preserve">This </w:t>
      </w:r>
      <w:r w:rsidR="00FA235E">
        <w:rPr>
          <w:lang w:val="en-CA"/>
        </w:rPr>
        <w:t>text</w:t>
      </w:r>
      <w:r w:rsidRPr="00AD1CEC">
        <w:rPr>
          <w:lang w:val="en-CA"/>
        </w:rPr>
        <w:t xml:space="preserve"> is a non-normative document of industry practices </w:t>
      </w:r>
      <w:r w:rsidR="000E52BE">
        <w:rPr>
          <w:lang w:val="en-CA"/>
        </w:rPr>
        <w:t>for</w:t>
      </w:r>
      <w:r w:rsidRPr="00AD1CEC">
        <w:rPr>
          <w:lang w:val="en-CA"/>
        </w:rPr>
        <w:t xml:space="preserve"> describing </w:t>
      </w:r>
      <w:r w:rsidR="00331D1B">
        <w:rPr>
          <w:lang w:val="en-CA"/>
        </w:rPr>
        <w:t>present day</w:t>
      </w:r>
      <w:r w:rsidRPr="00AD1CEC">
        <w:rPr>
          <w:lang w:val="en-CA"/>
        </w:rPr>
        <w:t xml:space="preserve"> </w:t>
      </w:r>
      <w:r w:rsidR="000E52BE" w:rsidRPr="00AD1CEC">
        <w:rPr>
          <w:lang w:val="en-CA"/>
        </w:rPr>
        <w:t xml:space="preserve">widely used </w:t>
      </w:r>
      <w:r w:rsidRPr="00AD1CEC">
        <w:rPr>
          <w:lang w:val="en-CA"/>
        </w:rPr>
        <w:t xml:space="preserve">combinations of video properties and their representations in different carriage </w:t>
      </w:r>
      <w:r w:rsidR="00FE68B5" w:rsidRPr="00AD1CEC">
        <w:rPr>
          <w:lang w:val="en-CA"/>
        </w:rPr>
        <w:t xml:space="preserve">domain </w:t>
      </w:r>
      <w:r w:rsidRPr="00AD1CEC">
        <w:rPr>
          <w:lang w:val="en-CA"/>
        </w:rPr>
        <w:t xml:space="preserve">systems. </w:t>
      </w:r>
      <w:r w:rsidR="000E52BE" w:rsidRPr="00AD1CEC">
        <w:rPr>
          <w:lang w:val="en-CA"/>
        </w:rPr>
        <w:t xml:space="preserve">This document </w:t>
      </w:r>
      <w:r w:rsidR="000E52BE">
        <w:rPr>
          <w:lang w:val="en-CA"/>
        </w:rPr>
        <w:t xml:space="preserve">provides information that </w:t>
      </w:r>
      <w:r w:rsidR="000E52BE" w:rsidRPr="00AD1CEC">
        <w:rPr>
          <w:lang w:val="en-CA"/>
        </w:rPr>
        <w:t xml:space="preserve">aims to </w:t>
      </w:r>
      <w:r w:rsidR="000E52BE">
        <w:rPr>
          <w:lang w:val="en-CA"/>
        </w:rPr>
        <w:t xml:space="preserve">help </w:t>
      </w:r>
      <w:r w:rsidR="000E52BE" w:rsidRPr="00AD1CEC">
        <w:rPr>
          <w:lang w:val="en-CA"/>
        </w:rPr>
        <w:t>vendors of various content processing tools avoid</w:t>
      </w:r>
      <w:r w:rsidR="00331D1B">
        <w:rPr>
          <w:lang w:val="en-CA"/>
        </w:rPr>
        <w:t xml:space="preserve"> processing mistakes </w:t>
      </w:r>
      <w:r w:rsidR="00895BA3">
        <w:rPr>
          <w:lang w:val="en-CA"/>
        </w:rPr>
        <w:t>that cause video quality degradation due to a wrong assumption</w:t>
      </w:r>
      <w:r w:rsidR="000E52BE" w:rsidRPr="00AD1CEC">
        <w:rPr>
          <w:lang w:val="en-CA"/>
        </w:rPr>
        <w:t xml:space="preserve"> </w:t>
      </w:r>
      <w:r w:rsidR="007D4BB4">
        <w:rPr>
          <w:lang w:val="en-CA"/>
        </w:rPr>
        <w:t xml:space="preserve">made </w:t>
      </w:r>
      <w:r w:rsidR="000E52BE">
        <w:rPr>
          <w:lang w:val="en-CA"/>
        </w:rPr>
        <w:t>about</w:t>
      </w:r>
      <w:r w:rsidR="000E52BE" w:rsidRPr="00AD1CEC">
        <w:rPr>
          <w:lang w:val="en-CA"/>
        </w:rPr>
        <w:t xml:space="preserve"> video property combinations</w:t>
      </w:r>
      <w:r w:rsidR="00895BA3">
        <w:rPr>
          <w:lang w:val="en-CA"/>
        </w:rPr>
        <w:t xml:space="preserve">. There are only limited sets of video property combinations that are </w:t>
      </w:r>
      <w:r w:rsidR="000E52BE">
        <w:rPr>
          <w:lang w:val="en-CA"/>
        </w:rPr>
        <w:t xml:space="preserve">widely used in </w:t>
      </w:r>
      <w:r w:rsidR="00895BA3">
        <w:rPr>
          <w:lang w:val="en-CA"/>
        </w:rPr>
        <w:t>present day</w:t>
      </w:r>
      <w:r w:rsidR="000E52BE">
        <w:rPr>
          <w:lang w:val="en-CA"/>
        </w:rPr>
        <w:t xml:space="preserve"> </w:t>
      </w:r>
      <w:r w:rsidR="000E52BE" w:rsidRPr="00AD1CEC">
        <w:rPr>
          <w:lang w:val="en-CA"/>
        </w:rPr>
        <w:t>production/video distribution equipment chain</w:t>
      </w:r>
      <w:r w:rsidR="000E52BE">
        <w:rPr>
          <w:lang w:val="en-CA"/>
        </w:rPr>
        <w:t>s</w:t>
      </w:r>
      <w:r w:rsidR="000E52BE" w:rsidRPr="00AD1CEC">
        <w:rPr>
          <w:lang w:val="en-CA"/>
        </w:rPr>
        <w:t>.</w:t>
      </w:r>
      <w:r w:rsidR="000E52BE">
        <w:rPr>
          <w:lang w:val="en-CA"/>
        </w:rPr>
        <w:t xml:space="preserve"> </w:t>
      </w:r>
      <w:r w:rsidR="00895BA3">
        <w:rPr>
          <w:lang w:val="en-CA"/>
        </w:rPr>
        <w:t xml:space="preserve">This document characterises these limited sets of combinations that are widely used today. </w:t>
      </w:r>
      <w:r w:rsidR="000E52BE">
        <w:rPr>
          <w:lang w:val="en-CA"/>
        </w:rPr>
        <w:t xml:space="preserve">This </w:t>
      </w:r>
      <w:proofErr w:type="gramStart"/>
      <w:r w:rsidR="000E52BE">
        <w:rPr>
          <w:lang w:val="en-CA"/>
        </w:rPr>
        <w:t>document  provides</w:t>
      </w:r>
      <w:proofErr w:type="gramEnd"/>
      <w:r w:rsidR="000E52BE">
        <w:rPr>
          <w:lang w:val="en-CA"/>
        </w:rPr>
        <w:t xml:space="preserve"> </w:t>
      </w:r>
      <w:r w:rsidR="00895BA3">
        <w:rPr>
          <w:lang w:val="en-CA"/>
        </w:rPr>
        <w:t xml:space="preserve">this </w:t>
      </w:r>
      <w:r w:rsidR="000E52BE">
        <w:rPr>
          <w:lang w:val="en-CA"/>
        </w:rPr>
        <w:t>information</w:t>
      </w:r>
      <w:r w:rsidR="00895BA3">
        <w:rPr>
          <w:lang w:val="en-CA"/>
        </w:rPr>
        <w:t xml:space="preserve"> and how it is carried </w:t>
      </w:r>
      <w:r w:rsidR="000E52BE">
        <w:rPr>
          <w:lang w:val="en-CA"/>
        </w:rPr>
        <w:t>to aid in the automation of content workflows across various domains of capture, production, and distribution.</w:t>
      </w:r>
      <w:r w:rsidR="000E52BE" w:rsidRPr="00AD1CEC">
        <w:rPr>
          <w:lang w:val="en-CA"/>
        </w:rPr>
        <w:t xml:space="preserve"> </w:t>
      </w:r>
      <w:r w:rsidR="00895BA3">
        <w:rPr>
          <w:lang w:val="en-CA"/>
        </w:rPr>
        <w:t>Lastly</w:t>
      </w:r>
      <w:r w:rsidR="000E52BE" w:rsidRPr="00AD1CEC">
        <w:rPr>
          <w:lang w:val="en-CA"/>
        </w:rPr>
        <w:t xml:space="preserve">, this Technical Report aims to help its readers, especially toolset developers, </w:t>
      </w:r>
      <w:r w:rsidR="00895BA3">
        <w:rPr>
          <w:lang w:val="en-CA"/>
        </w:rPr>
        <w:t xml:space="preserve">to </w:t>
      </w:r>
      <w:r w:rsidR="000E52BE" w:rsidRPr="00AD1CEC">
        <w:rPr>
          <w:lang w:val="en-CA"/>
        </w:rPr>
        <w:t>repurpos</w:t>
      </w:r>
      <w:r w:rsidR="000E52BE">
        <w:rPr>
          <w:lang w:val="en-CA"/>
        </w:rPr>
        <w:t>e</w:t>
      </w:r>
      <w:r w:rsidR="000E52BE" w:rsidRPr="00AD1CEC">
        <w:rPr>
          <w:lang w:val="en-CA"/>
        </w:rPr>
        <w:t xml:space="preserve"> tools </w:t>
      </w:r>
      <w:r w:rsidR="00895BA3">
        <w:rPr>
          <w:lang w:val="en-CA"/>
        </w:rPr>
        <w:t xml:space="preserve">to work across several domains </w:t>
      </w:r>
      <w:r w:rsidR="00895BA3">
        <w:rPr>
          <w:color w:val="000000"/>
          <w:szCs w:val="22"/>
          <w:lang w:val="en-CA"/>
        </w:rPr>
        <w:t>(capture, production, production distribution, service distribution) where similar video conversion functions</w:t>
      </w:r>
      <w:r w:rsidR="00F5451D">
        <w:rPr>
          <w:color w:val="000000"/>
          <w:szCs w:val="22"/>
          <w:lang w:val="en-CA"/>
        </w:rPr>
        <w:t xml:space="preserve"> (e.g. sub-sampling) may be performed</w:t>
      </w:r>
      <w:r w:rsidR="00895BA3">
        <w:rPr>
          <w:color w:val="000000"/>
          <w:szCs w:val="22"/>
          <w:lang w:val="en-CA"/>
        </w:rPr>
        <w:t>.</w:t>
      </w:r>
    </w:p>
    <w:p w14:paraId="45DE1AD0" w14:textId="74B781AA" w:rsidR="0038013B" w:rsidRDefault="0038013B" w:rsidP="000E52BE">
      <w:pPr>
        <w:spacing w:before="136"/>
        <w:jc w:val="both"/>
        <w:rPr>
          <w:ins w:id="96" w:author="Yasser Syed" w:date="2018-09-20T19:32:00Z"/>
          <w:color w:val="000000"/>
          <w:szCs w:val="22"/>
          <w:lang w:val="en-CA"/>
        </w:rPr>
      </w:pPr>
    </w:p>
    <w:p w14:paraId="099002D8" w14:textId="122EE24B" w:rsidR="0038013B" w:rsidRDefault="0038013B" w:rsidP="0038013B">
      <w:pPr>
        <w:jc w:val="both"/>
        <w:rPr>
          <w:ins w:id="97" w:author="Yasser Syed" w:date="2018-09-28T17:33:00Z"/>
          <w:lang w:val="en-CA"/>
        </w:rPr>
      </w:pPr>
      <w:ins w:id="98" w:author="Yasser Syed" w:date="2018-09-20T19:32:00Z">
        <w:r>
          <w:rPr>
            <w:lang w:val="en-CA"/>
          </w:rPr>
          <w:t xml:space="preserve">Table XX indicates some popular applications that uses </w:t>
        </w:r>
      </w:ins>
      <w:ins w:id="99" w:author="Yasser Syed" w:date="2018-09-20T19:33:00Z">
        <w:r w:rsidR="007E2913">
          <w:rPr>
            <w:lang w:val="en-CA"/>
          </w:rPr>
          <w:t>these widely used industry practices</w:t>
        </w:r>
      </w:ins>
      <w:ins w:id="100" w:author="Yasser Syed" w:date="2018-09-20T19:35:00Z">
        <w:r w:rsidR="007E2913">
          <w:rPr>
            <w:lang w:val="en-CA"/>
          </w:rPr>
          <w:t xml:space="preserve"> with types of restrictions described in later sections.</w:t>
        </w:r>
      </w:ins>
    </w:p>
    <w:p w14:paraId="2BAC1956" w14:textId="0454B3AA" w:rsidR="00287991" w:rsidRDefault="00287991" w:rsidP="0038013B">
      <w:pPr>
        <w:jc w:val="both"/>
        <w:rPr>
          <w:ins w:id="101" w:author="Yasser Syed" w:date="2018-09-28T17:33:00Z"/>
          <w:lang w:val="en-CA"/>
        </w:rPr>
      </w:pPr>
    </w:p>
    <w:p w14:paraId="407D35CF" w14:textId="6AE8D7EA" w:rsidR="00287991" w:rsidRDefault="00287991">
      <w:pPr>
        <w:pStyle w:val="Caption"/>
        <w:rPr>
          <w:ins w:id="102" w:author="Yasser Syed" w:date="2018-09-20T19:32:00Z"/>
          <w:lang w:val="en-CA"/>
        </w:rPr>
        <w:pPrChange w:id="103" w:author="Yasser Syed" w:date="2018-09-28T17:33:00Z">
          <w:pPr>
            <w:jc w:val="both"/>
          </w:pPr>
        </w:pPrChange>
      </w:pPr>
      <w:ins w:id="104" w:author="Yasser Syed" w:date="2018-09-28T17:33:00Z">
        <w:r>
          <w:t xml:space="preserve">Table </w:t>
        </w:r>
        <w:r>
          <w:fldChar w:fldCharType="begin"/>
        </w:r>
        <w:r>
          <w:instrText xml:space="preserve"> SEQ Table \* ARABIC </w:instrText>
        </w:r>
      </w:ins>
      <w:r>
        <w:fldChar w:fldCharType="separate"/>
      </w:r>
      <w:ins w:id="105" w:author="Yasser Syed" w:date="2018-09-28T17:33:00Z">
        <w:r>
          <w:rPr>
            <w:noProof/>
          </w:rPr>
          <w:t>1</w:t>
        </w:r>
        <w:r>
          <w:fldChar w:fldCharType="end"/>
        </w:r>
        <w:r>
          <w:t xml:space="preserve"> Target applications for </w:t>
        </w:r>
        <w:proofErr w:type="spellStart"/>
        <w:r>
          <w:t>widely</w:t>
        </w:r>
        <w:proofErr w:type="spellEnd"/>
        <w:r>
          <w:t xml:space="preserve"> </w:t>
        </w:r>
        <w:proofErr w:type="spellStart"/>
        <w:r>
          <w:t>used</w:t>
        </w:r>
        <w:proofErr w:type="spellEnd"/>
        <w:r>
          <w:t xml:space="preserve"> content workflows for </w:t>
        </w:r>
        <w:proofErr w:type="spellStart"/>
        <w:r>
          <w:t>video</w:t>
        </w:r>
        <w:proofErr w:type="spellEnd"/>
        <w:r>
          <w:t xml:space="preserve"> production and distribution workflows</w:t>
        </w:r>
      </w:ins>
    </w:p>
    <w:p w14:paraId="74C9D442" w14:textId="77777777" w:rsidR="0038013B" w:rsidRDefault="0038013B" w:rsidP="0038013B">
      <w:pPr>
        <w:jc w:val="both"/>
        <w:rPr>
          <w:ins w:id="106" w:author="Yasser Syed" w:date="2018-09-20T19:32:00Z"/>
          <w:lang w:val="en-CA"/>
        </w:rPr>
      </w:pPr>
    </w:p>
    <w:tbl>
      <w:tblPr>
        <w:tblStyle w:val="TableGrid"/>
        <w:tblW w:w="8545" w:type="dxa"/>
        <w:tblLayout w:type="fixed"/>
        <w:tblLook w:val="04A0" w:firstRow="1" w:lastRow="0" w:firstColumn="1" w:lastColumn="0" w:noHBand="0" w:noVBand="1"/>
      </w:tblPr>
      <w:tblGrid>
        <w:gridCol w:w="2245"/>
        <w:gridCol w:w="2340"/>
        <w:gridCol w:w="3960"/>
      </w:tblGrid>
      <w:tr w:rsidR="0038013B" w:rsidRPr="000B6713" w14:paraId="1F68D8FE" w14:textId="77777777" w:rsidTr="00F01B8A">
        <w:trPr>
          <w:ins w:id="107" w:author="Yasser Syed" w:date="2018-09-20T19:32:00Z"/>
        </w:trPr>
        <w:tc>
          <w:tcPr>
            <w:tcW w:w="2245" w:type="dxa"/>
          </w:tcPr>
          <w:p w14:paraId="7DE0E63A" w14:textId="77777777" w:rsidR="0038013B" w:rsidRPr="000B6713" w:rsidRDefault="0038013B" w:rsidP="00F01B8A">
            <w:pPr>
              <w:rPr>
                <w:ins w:id="108" w:author="Yasser Syed" w:date="2018-09-20T19:32:00Z"/>
                <w:rFonts w:ascii="Arial" w:hAnsi="Arial" w:cs="Arial"/>
                <w:b/>
                <w:bCs/>
                <w:sz w:val="16"/>
                <w:szCs w:val="16"/>
              </w:rPr>
            </w:pPr>
            <w:ins w:id="109" w:author="Yasser Syed" w:date="2018-09-20T19:32:00Z">
              <w:r w:rsidRPr="000B6713">
                <w:rPr>
                  <w:rFonts w:ascii="Arial" w:hAnsi="Arial" w:cs="Arial"/>
                  <w:b/>
                  <w:bCs/>
                  <w:sz w:val="16"/>
                  <w:szCs w:val="16"/>
                </w:rPr>
                <w:t>System</w:t>
              </w:r>
            </w:ins>
          </w:p>
        </w:tc>
        <w:tc>
          <w:tcPr>
            <w:tcW w:w="2340" w:type="dxa"/>
          </w:tcPr>
          <w:p w14:paraId="37ED41D2" w14:textId="77777777" w:rsidR="0038013B" w:rsidRPr="000B6713" w:rsidRDefault="0038013B" w:rsidP="00F01B8A">
            <w:pPr>
              <w:rPr>
                <w:ins w:id="110" w:author="Yasser Syed" w:date="2018-09-20T19:32:00Z"/>
                <w:rFonts w:ascii="Arial" w:hAnsi="Arial" w:cs="Arial"/>
                <w:b/>
                <w:bCs/>
                <w:sz w:val="16"/>
                <w:szCs w:val="16"/>
              </w:rPr>
            </w:pPr>
            <w:ins w:id="111" w:author="Yasser Syed" w:date="2018-09-20T19:32:00Z">
              <w:r w:rsidRPr="000B6713">
                <w:rPr>
                  <w:rFonts w:ascii="Arial" w:hAnsi="Arial" w:cs="Arial"/>
                  <w:b/>
                  <w:bCs/>
                  <w:sz w:val="16"/>
                  <w:szCs w:val="16"/>
                </w:rPr>
                <w:t xml:space="preserve">Format </w:t>
              </w:r>
            </w:ins>
          </w:p>
        </w:tc>
        <w:tc>
          <w:tcPr>
            <w:tcW w:w="3960" w:type="dxa"/>
          </w:tcPr>
          <w:p w14:paraId="2402EDC8" w14:textId="77777777" w:rsidR="0038013B" w:rsidRPr="000B6713" w:rsidRDefault="0038013B" w:rsidP="00F01B8A">
            <w:pPr>
              <w:rPr>
                <w:ins w:id="112" w:author="Yasser Syed" w:date="2018-09-20T19:32:00Z"/>
                <w:rFonts w:ascii="Arial" w:hAnsi="Arial" w:cs="Arial"/>
                <w:b/>
                <w:bCs/>
                <w:sz w:val="16"/>
                <w:szCs w:val="16"/>
              </w:rPr>
            </w:pPr>
            <w:ins w:id="113" w:author="Yasser Syed" w:date="2018-09-20T19:32:00Z">
              <w:r w:rsidRPr="000B6713">
                <w:rPr>
                  <w:rFonts w:ascii="Arial" w:hAnsi="Arial" w:cs="Arial"/>
                  <w:b/>
                  <w:bCs/>
                  <w:sz w:val="16"/>
                  <w:szCs w:val="16"/>
                </w:rPr>
                <w:t>Other restrictions</w:t>
              </w:r>
            </w:ins>
          </w:p>
        </w:tc>
      </w:tr>
      <w:tr w:rsidR="0038013B" w:rsidRPr="000B6713" w14:paraId="7316AFAF" w14:textId="77777777" w:rsidTr="00F01B8A">
        <w:trPr>
          <w:ins w:id="114" w:author="Yasser Syed" w:date="2018-09-20T19:32:00Z"/>
        </w:trPr>
        <w:tc>
          <w:tcPr>
            <w:tcW w:w="2245" w:type="dxa"/>
            <w:vAlign w:val="center"/>
          </w:tcPr>
          <w:p w14:paraId="145938C1" w14:textId="77777777" w:rsidR="0038013B" w:rsidRPr="000B6713" w:rsidRDefault="0038013B" w:rsidP="00F01B8A">
            <w:pPr>
              <w:rPr>
                <w:ins w:id="115" w:author="Yasser Syed" w:date="2018-09-20T19:32:00Z"/>
                <w:rFonts w:ascii="Arial" w:hAnsi="Arial" w:cs="Arial"/>
                <w:bCs/>
                <w:sz w:val="16"/>
                <w:szCs w:val="16"/>
              </w:rPr>
            </w:pPr>
            <w:ins w:id="116" w:author="Yasser Syed" w:date="2018-09-20T19:32:00Z">
              <w:r w:rsidRPr="000B6713">
                <w:rPr>
                  <w:rFonts w:ascii="Arial" w:hAnsi="Arial" w:cs="Arial"/>
                  <w:bCs/>
                  <w:color w:val="000000"/>
                  <w:sz w:val="16"/>
                  <w:szCs w:val="16"/>
                  <w:lang w:val="en-CA"/>
                </w:rPr>
                <w:t>CD Video</w:t>
              </w:r>
            </w:ins>
          </w:p>
        </w:tc>
        <w:tc>
          <w:tcPr>
            <w:tcW w:w="2340" w:type="dxa"/>
          </w:tcPr>
          <w:p w14:paraId="3DE30B98" w14:textId="77777777" w:rsidR="0038013B" w:rsidRPr="000B6713" w:rsidRDefault="0038013B" w:rsidP="00F01B8A">
            <w:pPr>
              <w:rPr>
                <w:ins w:id="117" w:author="Yasser Syed" w:date="2018-09-20T19:32:00Z"/>
                <w:rFonts w:ascii="Arial" w:hAnsi="Arial" w:cs="Arial"/>
                <w:bCs/>
                <w:color w:val="000000"/>
                <w:sz w:val="16"/>
                <w:szCs w:val="16"/>
                <w:lang w:val="en-CA"/>
              </w:rPr>
            </w:pPr>
            <w:ins w:id="118" w:author="Yasser Syed" w:date="2018-09-20T19:32:00Z">
              <w:r w:rsidRPr="000B6713">
                <w:rPr>
                  <w:rFonts w:ascii="Arial" w:hAnsi="Arial" w:cs="Arial"/>
                  <w:bCs/>
                  <w:color w:val="000000"/>
                  <w:sz w:val="16"/>
                  <w:szCs w:val="16"/>
                  <w:lang w:val="en-CA"/>
                </w:rPr>
                <w:t xml:space="preserve">BT.601 525 </w:t>
              </w:r>
            </w:ins>
          </w:p>
          <w:p w14:paraId="4A40AAFF" w14:textId="77777777" w:rsidR="0038013B" w:rsidRPr="000B6713" w:rsidRDefault="0038013B" w:rsidP="00F01B8A">
            <w:pPr>
              <w:rPr>
                <w:ins w:id="119" w:author="Yasser Syed" w:date="2018-09-20T19:32:00Z"/>
                <w:rFonts w:ascii="Arial" w:hAnsi="Arial" w:cs="Arial"/>
                <w:sz w:val="16"/>
                <w:szCs w:val="16"/>
              </w:rPr>
            </w:pPr>
            <w:ins w:id="120" w:author="Yasser Syed" w:date="2018-09-20T19:32:00Z">
              <w:r w:rsidRPr="000B6713">
                <w:rPr>
                  <w:rFonts w:ascii="Arial" w:hAnsi="Arial" w:cs="Arial"/>
                  <w:bCs/>
                  <w:color w:val="000000"/>
                  <w:sz w:val="16"/>
                  <w:szCs w:val="16"/>
                  <w:lang w:val="en-CA"/>
                </w:rPr>
                <w:t>BT.601 625</w:t>
              </w:r>
            </w:ins>
          </w:p>
        </w:tc>
        <w:tc>
          <w:tcPr>
            <w:tcW w:w="3960" w:type="dxa"/>
          </w:tcPr>
          <w:p w14:paraId="2DECDE3E" w14:textId="77777777" w:rsidR="0038013B" w:rsidRPr="000B6713" w:rsidRDefault="0038013B" w:rsidP="00F01B8A">
            <w:pPr>
              <w:rPr>
                <w:ins w:id="121" w:author="Yasser Syed" w:date="2018-09-20T19:32:00Z"/>
                <w:rFonts w:ascii="Arial" w:hAnsi="Arial" w:cs="Arial"/>
                <w:sz w:val="16"/>
                <w:szCs w:val="16"/>
              </w:rPr>
            </w:pPr>
            <w:ins w:id="122" w:author="Yasser Syed" w:date="2018-09-20T19:32:00Z">
              <w:r w:rsidRPr="000B6713">
                <w:rPr>
                  <w:rFonts w:ascii="Arial" w:hAnsi="Arial" w:cs="Arial"/>
                  <w:sz w:val="16"/>
                  <w:szCs w:val="16"/>
                </w:rPr>
                <w:t>8-bit 4:2:0 (MPEG-1 bitstreams)</w:t>
              </w:r>
            </w:ins>
          </w:p>
        </w:tc>
      </w:tr>
      <w:tr w:rsidR="0038013B" w:rsidRPr="000B6713" w14:paraId="6CBF86BA" w14:textId="77777777" w:rsidTr="00F01B8A">
        <w:trPr>
          <w:ins w:id="123" w:author="Yasser Syed" w:date="2018-09-20T19:32:00Z"/>
        </w:trPr>
        <w:tc>
          <w:tcPr>
            <w:tcW w:w="2245" w:type="dxa"/>
            <w:vAlign w:val="center"/>
          </w:tcPr>
          <w:p w14:paraId="485ED17F" w14:textId="77777777" w:rsidR="0038013B" w:rsidRPr="000B6713" w:rsidRDefault="0038013B" w:rsidP="00F01B8A">
            <w:pPr>
              <w:rPr>
                <w:ins w:id="124" w:author="Yasser Syed" w:date="2018-09-20T19:32:00Z"/>
                <w:rFonts w:ascii="Arial" w:hAnsi="Arial" w:cs="Arial"/>
                <w:bCs/>
                <w:sz w:val="16"/>
                <w:szCs w:val="16"/>
              </w:rPr>
            </w:pPr>
            <w:ins w:id="125" w:author="Yasser Syed" w:date="2018-09-20T19:32:00Z">
              <w:r w:rsidRPr="000B6713">
                <w:rPr>
                  <w:rFonts w:ascii="Arial" w:hAnsi="Arial" w:cs="Arial"/>
                  <w:bCs/>
                  <w:color w:val="000000"/>
                  <w:sz w:val="16"/>
                  <w:szCs w:val="16"/>
                  <w:lang w:val="en-CA"/>
                </w:rPr>
                <w:t>DVD</w:t>
              </w:r>
            </w:ins>
          </w:p>
        </w:tc>
        <w:tc>
          <w:tcPr>
            <w:tcW w:w="2340" w:type="dxa"/>
          </w:tcPr>
          <w:p w14:paraId="7897D7F7" w14:textId="77777777" w:rsidR="0038013B" w:rsidRPr="000B6713" w:rsidRDefault="0038013B" w:rsidP="00F01B8A">
            <w:pPr>
              <w:rPr>
                <w:ins w:id="126" w:author="Yasser Syed" w:date="2018-09-20T19:32:00Z"/>
                <w:rFonts w:ascii="Arial" w:hAnsi="Arial" w:cs="Arial"/>
                <w:bCs/>
                <w:color w:val="000000"/>
                <w:sz w:val="16"/>
                <w:szCs w:val="16"/>
                <w:lang w:val="en-CA"/>
              </w:rPr>
            </w:pPr>
            <w:ins w:id="127" w:author="Yasser Syed" w:date="2018-09-20T19:32:00Z">
              <w:r w:rsidRPr="000B6713">
                <w:rPr>
                  <w:rFonts w:ascii="Arial" w:hAnsi="Arial" w:cs="Arial"/>
                  <w:bCs/>
                  <w:color w:val="000000"/>
                  <w:sz w:val="16"/>
                  <w:szCs w:val="16"/>
                  <w:lang w:val="en-CA"/>
                </w:rPr>
                <w:t xml:space="preserve">BT.709 YCC </w:t>
              </w:r>
            </w:ins>
          </w:p>
          <w:p w14:paraId="74450EF8" w14:textId="77777777" w:rsidR="0038013B" w:rsidRPr="000B6713" w:rsidRDefault="0038013B" w:rsidP="00F01B8A">
            <w:pPr>
              <w:rPr>
                <w:ins w:id="128" w:author="Yasser Syed" w:date="2018-09-20T19:32:00Z"/>
                <w:rFonts w:ascii="Arial" w:hAnsi="Arial" w:cs="Arial"/>
                <w:bCs/>
                <w:color w:val="000000"/>
                <w:sz w:val="16"/>
                <w:szCs w:val="16"/>
                <w:lang w:val="en-CA"/>
              </w:rPr>
            </w:pPr>
            <w:ins w:id="129" w:author="Yasser Syed" w:date="2018-09-20T19:32:00Z">
              <w:r w:rsidRPr="000B6713">
                <w:rPr>
                  <w:rFonts w:ascii="Arial" w:hAnsi="Arial" w:cs="Arial"/>
                  <w:bCs/>
                  <w:color w:val="000000"/>
                  <w:sz w:val="16"/>
                  <w:szCs w:val="16"/>
                  <w:lang w:val="en-CA"/>
                </w:rPr>
                <w:t xml:space="preserve">BT.601 525 </w:t>
              </w:r>
            </w:ins>
          </w:p>
          <w:p w14:paraId="185C4432" w14:textId="77777777" w:rsidR="0038013B" w:rsidRPr="000B6713" w:rsidRDefault="0038013B" w:rsidP="00F01B8A">
            <w:pPr>
              <w:rPr>
                <w:ins w:id="130" w:author="Yasser Syed" w:date="2018-09-20T19:32:00Z"/>
                <w:rFonts w:ascii="Arial" w:hAnsi="Arial" w:cs="Arial"/>
                <w:sz w:val="16"/>
                <w:szCs w:val="16"/>
              </w:rPr>
            </w:pPr>
            <w:ins w:id="131" w:author="Yasser Syed" w:date="2018-09-20T19:32:00Z">
              <w:r w:rsidRPr="000B6713">
                <w:rPr>
                  <w:rFonts w:ascii="Arial" w:hAnsi="Arial" w:cs="Arial"/>
                  <w:bCs/>
                  <w:color w:val="000000"/>
                  <w:sz w:val="16"/>
                  <w:szCs w:val="16"/>
                  <w:lang w:val="en-CA"/>
                </w:rPr>
                <w:t>BT.601 625</w:t>
              </w:r>
            </w:ins>
          </w:p>
        </w:tc>
        <w:tc>
          <w:tcPr>
            <w:tcW w:w="3960" w:type="dxa"/>
          </w:tcPr>
          <w:p w14:paraId="26B0EEA2" w14:textId="77777777" w:rsidR="0038013B" w:rsidRPr="000B6713" w:rsidRDefault="0038013B" w:rsidP="00F01B8A">
            <w:pPr>
              <w:rPr>
                <w:ins w:id="132" w:author="Yasser Syed" w:date="2018-09-20T19:32:00Z"/>
                <w:rFonts w:ascii="Arial" w:hAnsi="Arial" w:cs="Arial"/>
                <w:sz w:val="16"/>
                <w:szCs w:val="16"/>
              </w:rPr>
            </w:pPr>
            <w:ins w:id="133" w:author="Yasser Syed" w:date="2018-09-20T19:32:00Z">
              <w:r w:rsidRPr="000B6713">
                <w:rPr>
                  <w:rFonts w:ascii="Arial" w:hAnsi="Arial" w:cs="Arial"/>
                  <w:sz w:val="16"/>
                  <w:szCs w:val="16"/>
                </w:rPr>
                <w:t>8-bit 4:2:0 (MPEG-2 Main Profile bitstreams)</w:t>
              </w:r>
            </w:ins>
          </w:p>
        </w:tc>
      </w:tr>
      <w:tr w:rsidR="0038013B" w:rsidRPr="000B6713" w14:paraId="60E917FF" w14:textId="77777777" w:rsidTr="00F01B8A">
        <w:trPr>
          <w:ins w:id="134" w:author="Yasser Syed" w:date="2018-09-20T19:32:00Z"/>
        </w:trPr>
        <w:tc>
          <w:tcPr>
            <w:tcW w:w="2245" w:type="dxa"/>
            <w:vAlign w:val="center"/>
          </w:tcPr>
          <w:p w14:paraId="0AA09186" w14:textId="77777777" w:rsidR="0038013B" w:rsidRPr="000B6713" w:rsidRDefault="0038013B" w:rsidP="00F01B8A">
            <w:pPr>
              <w:rPr>
                <w:ins w:id="135" w:author="Yasser Syed" w:date="2018-09-20T19:32:00Z"/>
                <w:rFonts w:ascii="Arial" w:hAnsi="Arial" w:cs="Arial"/>
                <w:bCs/>
                <w:color w:val="000000"/>
                <w:sz w:val="16"/>
                <w:szCs w:val="16"/>
                <w:lang w:val="en-CA"/>
              </w:rPr>
            </w:pPr>
            <w:ins w:id="136" w:author="Yasser Syed" w:date="2018-09-20T19:32:00Z">
              <w:r w:rsidRPr="000B6713">
                <w:rPr>
                  <w:rFonts w:ascii="Arial" w:hAnsi="Arial" w:cs="Arial"/>
                  <w:bCs/>
                  <w:color w:val="000000"/>
                  <w:sz w:val="16"/>
                  <w:szCs w:val="16"/>
                  <w:lang w:val="en-CA"/>
                </w:rPr>
                <w:t xml:space="preserve">Blu-Ray </w:t>
              </w:r>
            </w:ins>
          </w:p>
        </w:tc>
        <w:tc>
          <w:tcPr>
            <w:tcW w:w="2340" w:type="dxa"/>
          </w:tcPr>
          <w:p w14:paraId="4CFB7036" w14:textId="77777777" w:rsidR="0038013B" w:rsidRPr="000B6713" w:rsidRDefault="0038013B" w:rsidP="00F01B8A">
            <w:pPr>
              <w:rPr>
                <w:ins w:id="137" w:author="Yasser Syed" w:date="2018-09-20T19:32:00Z"/>
                <w:rFonts w:ascii="Arial" w:hAnsi="Arial" w:cs="Arial"/>
                <w:bCs/>
                <w:color w:val="000000"/>
                <w:sz w:val="16"/>
                <w:szCs w:val="16"/>
                <w:lang w:val="en-CA"/>
              </w:rPr>
            </w:pPr>
            <w:ins w:id="138" w:author="Yasser Syed" w:date="2018-09-20T19:32:00Z">
              <w:r w:rsidRPr="000B6713">
                <w:rPr>
                  <w:rFonts w:ascii="Arial" w:hAnsi="Arial" w:cs="Arial"/>
                  <w:bCs/>
                  <w:color w:val="000000"/>
                  <w:sz w:val="16"/>
                  <w:szCs w:val="16"/>
                  <w:lang w:val="en-CA"/>
                </w:rPr>
                <w:t>BT.709 YCC</w:t>
              </w:r>
            </w:ins>
          </w:p>
        </w:tc>
        <w:tc>
          <w:tcPr>
            <w:tcW w:w="3960" w:type="dxa"/>
          </w:tcPr>
          <w:p w14:paraId="650C99BD" w14:textId="77777777" w:rsidR="0038013B" w:rsidRPr="000B6713" w:rsidRDefault="0038013B" w:rsidP="00F01B8A">
            <w:pPr>
              <w:rPr>
                <w:ins w:id="139" w:author="Yasser Syed" w:date="2018-09-20T19:32:00Z"/>
                <w:rFonts w:ascii="Arial" w:hAnsi="Arial" w:cs="Arial"/>
                <w:sz w:val="16"/>
                <w:szCs w:val="16"/>
              </w:rPr>
            </w:pPr>
            <w:ins w:id="140" w:author="Yasser Syed" w:date="2018-09-20T19:32:00Z">
              <w:r w:rsidRPr="000B6713">
                <w:rPr>
                  <w:rFonts w:ascii="Arial" w:hAnsi="Arial" w:cs="Arial"/>
                  <w:sz w:val="16"/>
                  <w:szCs w:val="16"/>
                </w:rPr>
                <w:t xml:space="preserve">8-bit 4:2:0 </w:t>
              </w:r>
            </w:ins>
          </w:p>
          <w:p w14:paraId="2F72C47F" w14:textId="77777777" w:rsidR="0038013B" w:rsidRPr="000B6713" w:rsidRDefault="0038013B" w:rsidP="00F01B8A">
            <w:pPr>
              <w:rPr>
                <w:ins w:id="141" w:author="Yasser Syed" w:date="2018-09-20T19:32:00Z"/>
                <w:rFonts w:ascii="Arial" w:hAnsi="Arial" w:cs="Arial"/>
                <w:sz w:val="16"/>
                <w:szCs w:val="16"/>
              </w:rPr>
            </w:pPr>
            <w:ins w:id="142" w:author="Yasser Syed" w:date="2018-09-20T19:32:00Z">
              <w:r w:rsidRPr="000B6713">
                <w:rPr>
                  <w:rFonts w:ascii="Arial" w:hAnsi="Arial" w:cs="Arial"/>
                  <w:sz w:val="16"/>
                  <w:szCs w:val="16"/>
                </w:rPr>
                <w:t>(MPEG-2 Main Profile, AVC Main, AVC High Profile)</w:t>
              </w:r>
            </w:ins>
          </w:p>
        </w:tc>
      </w:tr>
      <w:tr w:rsidR="0038013B" w:rsidRPr="000B6713" w14:paraId="65AD8CD6" w14:textId="77777777" w:rsidTr="00F01B8A">
        <w:trPr>
          <w:ins w:id="143" w:author="Yasser Syed" w:date="2018-09-20T19:32:00Z"/>
        </w:trPr>
        <w:tc>
          <w:tcPr>
            <w:tcW w:w="2245" w:type="dxa"/>
            <w:vAlign w:val="center"/>
          </w:tcPr>
          <w:p w14:paraId="694A8600" w14:textId="77777777" w:rsidR="0038013B" w:rsidRPr="000B6713" w:rsidRDefault="0038013B" w:rsidP="00F01B8A">
            <w:pPr>
              <w:rPr>
                <w:ins w:id="144" w:author="Yasser Syed" w:date="2018-09-20T19:32:00Z"/>
                <w:rFonts w:ascii="Arial" w:hAnsi="Arial" w:cs="Arial"/>
                <w:bCs/>
                <w:color w:val="000000"/>
                <w:sz w:val="16"/>
                <w:szCs w:val="16"/>
                <w:lang w:val="en-CA"/>
              </w:rPr>
            </w:pPr>
            <w:ins w:id="145" w:author="Yasser Syed" w:date="2018-09-20T19:32:00Z">
              <w:r w:rsidRPr="000B6713">
                <w:rPr>
                  <w:rFonts w:ascii="Arial" w:hAnsi="Arial" w:cs="Arial"/>
                  <w:bCs/>
                  <w:color w:val="000000"/>
                  <w:sz w:val="16"/>
                  <w:szCs w:val="16"/>
                  <w:lang w:val="en-CA"/>
                </w:rPr>
                <w:t xml:space="preserve">Ultra HD Blu-Ray (4K) HDR </w:t>
              </w:r>
            </w:ins>
          </w:p>
        </w:tc>
        <w:tc>
          <w:tcPr>
            <w:tcW w:w="2340" w:type="dxa"/>
          </w:tcPr>
          <w:p w14:paraId="6B038B35" w14:textId="5E4B559E" w:rsidR="0038013B" w:rsidRPr="000B6713" w:rsidRDefault="0038013B" w:rsidP="00F01B8A">
            <w:pPr>
              <w:rPr>
                <w:ins w:id="146" w:author="Yasser Syed" w:date="2018-09-20T19:32:00Z"/>
                <w:rFonts w:ascii="Arial" w:hAnsi="Arial" w:cs="Arial"/>
                <w:bCs/>
                <w:color w:val="000000"/>
                <w:sz w:val="16"/>
                <w:szCs w:val="16"/>
                <w:lang w:val="en-CA"/>
              </w:rPr>
            </w:pPr>
            <w:ins w:id="147" w:author="Yasser Syed" w:date="2018-09-20T19:32:00Z">
              <w:r w:rsidRPr="000B6713">
                <w:rPr>
                  <w:rFonts w:ascii="Arial" w:hAnsi="Arial" w:cs="Arial"/>
                  <w:bCs/>
                  <w:color w:val="000000"/>
                  <w:sz w:val="16"/>
                  <w:szCs w:val="16"/>
                  <w:lang w:val="en-CA"/>
                </w:rPr>
                <w:t xml:space="preserve">BT.2100 </w:t>
              </w:r>
              <w:proofErr w:type="gramStart"/>
              <w:r w:rsidRPr="000B6713">
                <w:rPr>
                  <w:rFonts w:ascii="Arial" w:hAnsi="Arial" w:cs="Arial"/>
                  <w:bCs/>
                  <w:color w:val="000000"/>
                  <w:sz w:val="16"/>
                  <w:szCs w:val="16"/>
                  <w:lang w:val="en-CA"/>
                </w:rPr>
                <w:t>YCC</w:t>
              </w:r>
            </w:ins>
            <w:ins w:id="148" w:author="Yasser Syed" w:date="2018-09-21T01:43:00Z">
              <w:r w:rsidR="0042606A">
                <w:rPr>
                  <w:rFonts w:ascii="Arial" w:hAnsi="Arial" w:cs="Arial"/>
                  <w:bCs/>
                  <w:color w:val="000000"/>
                  <w:sz w:val="16"/>
                  <w:szCs w:val="16"/>
                  <w:lang w:val="en-CA"/>
                </w:rPr>
                <w:t>( ?</w:t>
              </w:r>
              <w:proofErr w:type="gramEnd"/>
              <w:r w:rsidR="0042606A">
                <w:rPr>
                  <w:rFonts w:ascii="Arial" w:hAnsi="Arial" w:cs="Arial"/>
                  <w:bCs/>
                  <w:color w:val="000000"/>
                  <w:sz w:val="16"/>
                  <w:szCs w:val="16"/>
                  <w:lang w:val="en-CA"/>
                </w:rPr>
                <w:t>)</w:t>
              </w:r>
            </w:ins>
          </w:p>
        </w:tc>
        <w:tc>
          <w:tcPr>
            <w:tcW w:w="3960" w:type="dxa"/>
          </w:tcPr>
          <w:p w14:paraId="02006EF6" w14:textId="77777777" w:rsidR="0038013B" w:rsidRPr="000B6713" w:rsidRDefault="0038013B" w:rsidP="00F01B8A">
            <w:pPr>
              <w:rPr>
                <w:ins w:id="149" w:author="Yasser Syed" w:date="2018-09-20T19:32:00Z"/>
                <w:rFonts w:ascii="Arial" w:hAnsi="Arial" w:cs="Arial"/>
                <w:sz w:val="16"/>
                <w:szCs w:val="16"/>
              </w:rPr>
            </w:pPr>
            <w:ins w:id="150" w:author="Yasser Syed" w:date="2018-09-20T19:32:00Z">
              <w:r w:rsidRPr="000B6713">
                <w:rPr>
                  <w:rFonts w:ascii="Arial" w:hAnsi="Arial" w:cs="Arial"/>
                  <w:sz w:val="16"/>
                  <w:szCs w:val="16"/>
                </w:rPr>
                <w:t>10-bit 4:2:0 (HEVC Main 10 Profile)</w:t>
              </w:r>
            </w:ins>
          </w:p>
        </w:tc>
      </w:tr>
      <w:tr w:rsidR="0038013B" w:rsidRPr="000B6713" w14:paraId="015181BE" w14:textId="77777777" w:rsidTr="00F01B8A">
        <w:trPr>
          <w:ins w:id="151" w:author="Yasser Syed" w:date="2018-09-20T19:32:00Z"/>
        </w:trPr>
        <w:tc>
          <w:tcPr>
            <w:tcW w:w="2245" w:type="dxa"/>
            <w:vAlign w:val="center"/>
          </w:tcPr>
          <w:p w14:paraId="4E00D3CC" w14:textId="77777777" w:rsidR="0038013B" w:rsidRPr="000B6713" w:rsidRDefault="0038013B" w:rsidP="00F01B8A">
            <w:pPr>
              <w:rPr>
                <w:ins w:id="152" w:author="Yasser Syed" w:date="2018-09-20T19:32:00Z"/>
                <w:rFonts w:ascii="Arial" w:hAnsi="Arial" w:cs="Arial"/>
                <w:bCs/>
                <w:color w:val="000000"/>
                <w:sz w:val="16"/>
                <w:szCs w:val="16"/>
                <w:lang w:val="en-CA"/>
              </w:rPr>
            </w:pPr>
            <w:ins w:id="153" w:author="Yasser Syed" w:date="2018-09-20T19:32:00Z">
              <w:r w:rsidRPr="000B6713">
                <w:rPr>
                  <w:rFonts w:ascii="Arial" w:hAnsi="Arial" w:cs="Arial"/>
                  <w:bCs/>
                  <w:color w:val="000000"/>
                  <w:sz w:val="16"/>
                  <w:szCs w:val="16"/>
                  <w:lang w:val="en-CA"/>
                </w:rPr>
                <w:t xml:space="preserve">Ultra HD Blu-Ray (4K) WCG </w:t>
              </w:r>
            </w:ins>
          </w:p>
        </w:tc>
        <w:tc>
          <w:tcPr>
            <w:tcW w:w="2340" w:type="dxa"/>
          </w:tcPr>
          <w:p w14:paraId="10CA12BA" w14:textId="77777777" w:rsidR="0038013B" w:rsidRPr="000B6713" w:rsidRDefault="0038013B" w:rsidP="00F01B8A">
            <w:pPr>
              <w:rPr>
                <w:ins w:id="154" w:author="Yasser Syed" w:date="2018-09-20T19:32:00Z"/>
                <w:rFonts w:ascii="Arial" w:hAnsi="Arial" w:cs="Arial"/>
                <w:bCs/>
                <w:color w:val="000000"/>
                <w:sz w:val="16"/>
                <w:szCs w:val="16"/>
                <w:lang w:val="en-CA"/>
              </w:rPr>
            </w:pPr>
            <w:ins w:id="155" w:author="Yasser Syed" w:date="2018-09-20T19:32:00Z">
              <w:r w:rsidRPr="000B6713">
                <w:rPr>
                  <w:rFonts w:ascii="Arial" w:hAnsi="Arial" w:cs="Arial"/>
                  <w:bCs/>
                  <w:color w:val="000000"/>
                  <w:sz w:val="16"/>
                  <w:szCs w:val="16"/>
                  <w:lang w:val="en-CA"/>
                </w:rPr>
                <w:t>BT.2020 YCC NCL</w:t>
              </w:r>
            </w:ins>
          </w:p>
        </w:tc>
        <w:tc>
          <w:tcPr>
            <w:tcW w:w="3960" w:type="dxa"/>
          </w:tcPr>
          <w:p w14:paraId="333D2657" w14:textId="77777777" w:rsidR="0038013B" w:rsidRPr="000B6713" w:rsidRDefault="0038013B" w:rsidP="00F01B8A">
            <w:pPr>
              <w:rPr>
                <w:ins w:id="156" w:author="Yasser Syed" w:date="2018-09-20T19:32:00Z"/>
                <w:rFonts w:ascii="Arial" w:hAnsi="Arial" w:cs="Arial"/>
                <w:sz w:val="16"/>
                <w:szCs w:val="16"/>
              </w:rPr>
            </w:pPr>
            <w:ins w:id="157" w:author="Yasser Syed" w:date="2018-09-20T19:32:00Z">
              <w:r w:rsidRPr="000B6713">
                <w:rPr>
                  <w:rFonts w:ascii="Arial" w:hAnsi="Arial" w:cs="Arial"/>
                  <w:sz w:val="16"/>
                  <w:szCs w:val="16"/>
                </w:rPr>
                <w:t>10-bit 4:2:0 (HEVC Main 10 Profile)</w:t>
              </w:r>
            </w:ins>
          </w:p>
          <w:p w14:paraId="4BF496FF" w14:textId="77777777" w:rsidR="0038013B" w:rsidRPr="000B6713" w:rsidRDefault="0038013B" w:rsidP="00F01B8A">
            <w:pPr>
              <w:rPr>
                <w:ins w:id="158" w:author="Yasser Syed" w:date="2018-09-20T19:32:00Z"/>
                <w:rFonts w:ascii="Arial" w:hAnsi="Arial" w:cs="Arial"/>
                <w:sz w:val="16"/>
                <w:szCs w:val="16"/>
              </w:rPr>
            </w:pPr>
            <w:proofErr w:type="spellStart"/>
            <w:ins w:id="159" w:author="Yasser Syed" w:date="2018-09-20T19:32:00Z">
              <w:r w:rsidRPr="000B6713">
                <w:rPr>
                  <w:rFonts w:ascii="Arial" w:hAnsi="Arial" w:cs="Arial"/>
                  <w:sz w:val="16"/>
                  <w:szCs w:val="16"/>
                </w:rPr>
                <w:t>TransferCharacteristics</w:t>
              </w:r>
              <w:proofErr w:type="spellEnd"/>
              <w:r w:rsidRPr="000B6713">
                <w:rPr>
                  <w:rFonts w:ascii="Arial" w:hAnsi="Arial" w:cs="Arial"/>
                  <w:sz w:val="16"/>
                  <w:szCs w:val="16"/>
                </w:rPr>
                <w:t xml:space="preserve"> = 14</w:t>
              </w:r>
            </w:ins>
          </w:p>
        </w:tc>
      </w:tr>
      <w:tr w:rsidR="0038013B" w:rsidRPr="000B6713" w14:paraId="1B66EDB9" w14:textId="77777777" w:rsidTr="00F01B8A">
        <w:trPr>
          <w:ins w:id="160" w:author="Yasser Syed" w:date="2018-09-20T19:32:00Z"/>
        </w:trPr>
        <w:tc>
          <w:tcPr>
            <w:tcW w:w="2245" w:type="dxa"/>
            <w:vAlign w:val="center"/>
          </w:tcPr>
          <w:p w14:paraId="2EEB05FB" w14:textId="77777777" w:rsidR="0038013B" w:rsidRPr="000B6713" w:rsidRDefault="0038013B" w:rsidP="00F01B8A">
            <w:pPr>
              <w:rPr>
                <w:ins w:id="161" w:author="Yasser Syed" w:date="2018-09-20T19:32:00Z"/>
                <w:rFonts w:ascii="Arial" w:hAnsi="Arial" w:cs="Arial"/>
                <w:bCs/>
                <w:sz w:val="16"/>
                <w:szCs w:val="16"/>
              </w:rPr>
            </w:pPr>
            <w:ins w:id="162" w:author="Yasser Syed" w:date="2018-09-20T19:32:00Z">
              <w:r w:rsidRPr="000B6713">
                <w:rPr>
                  <w:rFonts w:ascii="Arial" w:hAnsi="Arial" w:cs="Arial"/>
                  <w:bCs/>
                  <w:color w:val="000000"/>
                  <w:sz w:val="16"/>
                  <w:szCs w:val="16"/>
                  <w:lang w:val="en-CA"/>
                </w:rPr>
                <w:t>DVB 1.0</w:t>
              </w:r>
            </w:ins>
          </w:p>
        </w:tc>
        <w:tc>
          <w:tcPr>
            <w:tcW w:w="2340" w:type="dxa"/>
          </w:tcPr>
          <w:p w14:paraId="09512B41" w14:textId="77777777" w:rsidR="0038013B" w:rsidRPr="000B6713" w:rsidRDefault="0038013B" w:rsidP="00F01B8A">
            <w:pPr>
              <w:rPr>
                <w:ins w:id="163" w:author="Yasser Syed" w:date="2018-09-20T19:32:00Z"/>
                <w:rFonts w:ascii="Arial" w:hAnsi="Arial" w:cs="Arial"/>
                <w:sz w:val="16"/>
                <w:szCs w:val="16"/>
              </w:rPr>
            </w:pPr>
            <w:ins w:id="164" w:author="Yasser Syed" w:date="2018-09-20T19:32:00Z">
              <w:r w:rsidRPr="000B6713">
                <w:rPr>
                  <w:rFonts w:ascii="Arial" w:hAnsi="Arial" w:cs="Arial"/>
                  <w:bCs/>
                  <w:color w:val="000000"/>
                  <w:sz w:val="16"/>
                  <w:szCs w:val="16"/>
                  <w:lang w:val="en-CA"/>
                </w:rPr>
                <w:t>BT.709 YCC</w:t>
              </w:r>
            </w:ins>
          </w:p>
        </w:tc>
        <w:tc>
          <w:tcPr>
            <w:tcW w:w="3960" w:type="dxa"/>
          </w:tcPr>
          <w:p w14:paraId="09F51D05" w14:textId="77777777" w:rsidR="0038013B" w:rsidRPr="000B6713" w:rsidRDefault="0038013B" w:rsidP="00F01B8A">
            <w:pPr>
              <w:rPr>
                <w:ins w:id="165" w:author="Yasser Syed" w:date="2018-09-20T19:32:00Z"/>
                <w:rFonts w:ascii="Arial" w:hAnsi="Arial" w:cs="Arial"/>
                <w:sz w:val="16"/>
                <w:szCs w:val="16"/>
              </w:rPr>
            </w:pPr>
            <w:ins w:id="166" w:author="Yasser Syed" w:date="2018-09-20T19:32:00Z">
              <w:r w:rsidRPr="000B6713">
                <w:rPr>
                  <w:rFonts w:ascii="Arial" w:hAnsi="Arial" w:cs="Arial"/>
                  <w:sz w:val="16"/>
                  <w:szCs w:val="16"/>
                </w:rPr>
                <w:t>8-bit 4:2:0</w:t>
              </w:r>
            </w:ins>
          </w:p>
        </w:tc>
      </w:tr>
      <w:tr w:rsidR="0038013B" w:rsidRPr="000B6713" w14:paraId="1B37C5A2" w14:textId="77777777" w:rsidTr="00F01B8A">
        <w:trPr>
          <w:ins w:id="167" w:author="Yasser Syed" w:date="2018-09-20T19:32:00Z"/>
        </w:trPr>
        <w:tc>
          <w:tcPr>
            <w:tcW w:w="2245" w:type="dxa"/>
            <w:vAlign w:val="center"/>
          </w:tcPr>
          <w:p w14:paraId="56BA8412" w14:textId="77777777" w:rsidR="0038013B" w:rsidRPr="000B6713" w:rsidRDefault="0038013B" w:rsidP="00F01B8A">
            <w:pPr>
              <w:rPr>
                <w:ins w:id="168" w:author="Yasser Syed" w:date="2018-09-20T19:32:00Z"/>
                <w:rFonts w:ascii="Arial" w:hAnsi="Arial" w:cs="Arial"/>
                <w:bCs/>
                <w:sz w:val="16"/>
                <w:szCs w:val="16"/>
              </w:rPr>
            </w:pPr>
            <w:ins w:id="169" w:author="Yasser Syed" w:date="2018-09-20T19:32:00Z">
              <w:r w:rsidRPr="000B6713">
                <w:rPr>
                  <w:rFonts w:ascii="Arial" w:hAnsi="Arial" w:cs="Arial"/>
                  <w:bCs/>
                  <w:color w:val="000000"/>
                  <w:sz w:val="16"/>
                  <w:szCs w:val="16"/>
                  <w:lang w:val="en-CA"/>
                </w:rPr>
                <w:t>DVB UHD WCG</w:t>
              </w:r>
            </w:ins>
          </w:p>
        </w:tc>
        <w:tc>
          <w:tcPr>
            <w:tcW w:w="2340" w:type="dxa"/>
          </w:tcPr>
          <w:p w14:paraId="4C698F07" w14:textId="77777777" w:rsidR="0038013B" w:rsidRPr="000B6713" w:rsidRDefault="0038013B" w:rsidP="00F01B8A">
            <w:pPr>
              <w:rPr>
                <w:ins w:id="170" w:author="Yasser Syed" w:date="2018-09-20T19:32:00Z"/>
                <w:rFonts w:ascii="Arial" w:hAnsi="Arial" w:cs="Arial"/>
                <w:sz w:val="16"/>
                <w:szCs w:val="16"/>
              </w:rPr>
            </w:pPr>
            <w:ins w:id="171" w:author="Yasser Syed" w:date="2018-09-20T19:32:00Z">
              <w:r w:rsidRPr="000B6713">
                <w:rPr>
                  <w:rFonts w:ascii="Arial" w:hAnsi="Arial" w:cs="Arial"/>
                  <w:bCs/>
                  <w:color w:val="000000"/>
                  <w:sz w:val="16"/>
                  <w:szCs w:val="16"/>
                  <w:lang w:val="en-CA"/>
                </w:rPr>
                <w:t>BT.2020 YCC NCL</w:t>
              </w:r>
            </w:ins>
          </w:p>
        </w:tc>
        <w:tc>
          <w:tcPr>
            <w:tcW w:w="3960" w:type="dxa"/>
          </w:tcPr>
          <w:p w14:paraId="08A0D1AB" w14:textId="77777777" w:rsidR="0038013B" w:rsidRPr="000B6713" w:rsidRDefault="0038013B" w:rsidP="00F01B8A">
            <w:pPr>
              <w:rPr>
                <w:ins w:id="172" w:author="Yasser Syed" w:date="2018-09-20T19:32:00Z"/>
                <w:rFonts w:ascii="Arial" w:hAnsi="Arial" w:cs="Arial"/>
                <w:sz w:val="16"/>
                <w:szCs w:val="16"/>
              </w:rPr>
            </w:pPr>
            <w:ins w:id="173" w:author="Yasser Syed" w:date="2018-09-20T19:32:00Z">
              <w:r w:rsidRPr="000B6713">
                <w:rPr>
                  <w:rFonts w:ascii="Arial" w:hAnsi="Arial" w:cs="Arial"/>
                  <w:sz w:val="16"/>
                  <w:szCs w:val="16"/>
                </w:rPr>
                <w:t>8-bit 4:2:0 (HEVC Main Profile)</w:t>
              </w:r>
            </w:ins>
          </w:p>
          <w:p w14:paraId="1C984399" w14:textId="77777777" w:rsidR="0038013B" w:rsidRPr="000B6713" w:rsidRDefault="0038013B" w:rsidP="00F01B8A">
            <w:pPr>
              <w:rPr>
                <w:ins w:id="174" w:author="Yasser Syed" w:date="2018-09-20T19:32:00Z"/>
                <w:rFonts w:ascii="Arial" w:hAnsi="Arial" w:cs="Arial"/>
                <w:sz w:val="16"/>
                <w:szCs w:val="16"/>
              </w:rPr>
            </w:pPr>
            <w:ins w:id="175" w:author="Yasser Syed" w:date="2018-09-20T19:32:00Z">
              <w:r w:rsidRPr="000B6713">
                <w:rPr>
                  <w:rFonts w:ascii="Arial" w:hAnsi="Arial" w:cs="Arial"/>
                  <w:sz w:val="16"/>
                  <w:szCs w:val="16"/>
                </w:rPr>
                <w:t>10-bit 4:2:0 (HEVC Main 10 Profile)</w:t>
              </w:r>
            </w:ins>
          </w:p>
          <w:p w14:paraId="1865FA15" w14:textId="77777777" w:rsidR="0038013B" w:rsidRPr="000B6713" w:rsidRDefault="0038013B" w:rsidP="00F01B8A">
            <w:pPr>
              <w:rPr>
                <w:ins w:id="176" w:author="Yasser Syed" w:date="2018-09-20T19:32:00Z"/>
                <w:rFonts w:ascii="Arial" w:hAnsi="Arial" w:cs="Arial"/>
                <w:sz w:val="16"/>
                <w:szCs w:val="16"/>
              </w:rPr>
            </w:pPr>
            <w:proofErr w:type="spellStart"/>
            <w:ins w:id="177" w:author="Yasser Syed" w:date="2018-09-20T19:32:00Z">
              <w:r w:rsidRPr="000B6713">
                <w:rPr>
                  <w:rFonts w:ascii="Arial" w:hAnsi="Arial" w:cs="Arial"/>
                  <w:sz w:val="16"/>
                  <w:szCs w:val="16"/>
                </w:rPr>
                <w:t>TransferCharacteristics</w:t>
              </w:r>
              <w:proofErr w:type="spellEnd"/>
              <w:r w:rsidRPr="000B6713">
                <w:rPr>
                  <w:rFonts w:ascii="Arial" w:hAnsi="Arial" w:cs="Arial"/>
                  <w:sz w:val="16"/>
                  <w:szCs w:val="16"/>
                </w:rPr>
                <w:t xml:space="preserve"> = 14</w:t>
              </w:r>
            </w:ins>
          </w:p>
        </w:tc>
      </w:tr>
      <w:tr w:rsidR="0038013B" w:rsidRPr="000B6713" w14:paraId="3655759F" w14:textId="77777777" w:rsidTr="00F01B8A">
        <w:trPr>
          <w:ins w:id="178" w:author="Yasser Syed" w:date="2018-09-20T19:32:00Z"/>
        </w:trPr>
        <w:tc>
          <w:tcPr>
            <w:tcW w:w="2245" w:type="dxa"/>
            <w:vAlign w:val="center"/>
          </w:tcPr>
          <w:p w14:paraId="45A58EB3" w14:textId="77777777" w:rsidR="0038013B" w:rsidRPr="000B6713" w:rsidRDefault="0038013B" w:rsidP="00F01B8A">
            <w:pPr>
              <w:rPr>
                <w:ins w:id="179" w:author="Yasser Syed" w:date="2018-09-20T19:32:00Z"/>
                <w:rFonts w:ascii="Arial" w:hAnsi="Arial" w:cs="Arial"/>
                <w:bCs/>
                <w:sz w:val="16"/>
                <w:szCs w:val="16"/>
              </w:rPr>
            </w:pPr>
            <w:ins w:id="180" w:author="Yasser Syed" w:date="2018-09-20T19:32:00Z">
              <w:r w:rsidRPr="000B6713">
                <w:rPr>
                  <w:rFonts w:ascii="Arial" w:hAnsi="Arial" w:cs="Arial"/>
                  <w:bCs/>
                  <w:color w:val="000000"/>
                  <w:sz w:val="16"/>
                  <w:szCs w:val="16"/>
                  <w:lang w:val="en-CA"/>
                </w:rPr>
                <w:t>DVB UHD HDR</w:t>
              </w:r>
            </w:ins>
          </w:p>
        </w:tc>
        <w:tc>
          <w:tcPr>
            <w:tcW w:w="2340" w:type="dxa"/>
          </w:tcPr>
          <w:p w14:paraId="7B60415D" w14:textId="77777777" w:rsidR="0038013B" w:rsidRPr="000B6713" w:rsidRDefault="0038013B" w:rsidP="00F01B8A">
            <w:pPr>
              <w:rPr>
                <w:ins w:id="181" w:author="Yasser Syed" w:date="2018-09-20T19:32:00Z"/>
                <w:rFonts w:ascii="Arial" w:hAnsi="Arial" w:cs="Arial"/>
                <w:sz w:val="16"/>
                <w:szCs w:val="16"/>
              </w:rPr>
            </w:pPr>
            <w:ins w:id="182" w:author="Yasser Syed" w:date="2018-09-20T19:32:00Z">
              <w:r w:rsidRPr="000B6713">
                <w:rPr>
                  <w:rFonts w:ascii="Arial" w:hAnsi="Arial" w:cs="Arial"/>
                  <w:bCs/>
                  <w:color w:val="000000"/>
                  <w:sz w:val="16"/>
                  <w:szCs w:val="16"/>
                  <w:lang w:val="en-CA"/>
                </w:rPr>
                <w:t>BT.2100 PQ YCC</w:t>
              </w:r>
              <w:r w:rsidRPr="000B6713">
                <w:rPr>
                  <w:rFonts w:ascii="Arial" w:hAnsi="Arial" w:cs="Arial"/>
                  <w:sz w:val="16"/>
                  <w:szCs w:val="16"/>
                </w:rPr>
                <w:t xml:space="preserve"> </w:t>
              </w:r>
            </w:ins>
          </w:p>
          <w:p w14:paraId="36B892E8" w14:textId="77777777" w:rsidR="0038013B" w:rsidRPr="000B6713" w:rsidRDefault="0038013B" w:rsidP="00F01B8A">
            <w:pPr>
              <w:rPr>
                <w:ins w:id="183" w:author="Yasser Syed" w:date="2018-09-20T19:32:00Z"/>
                <w:rFonts w:ascii="Arial" w:hAnsi="Arial" w:cs="Arial"/>
                <w:sz w:val="16"/>
                <w:szCs w:val="16"/>
              </w:rPr>
            </w:pPr>
            <w:ins w:id="184" w:author="Yasser Syed" w:date="2018-09-20T19:32:00Z">
              <w:r w:rsidRPr="000B6713">
                <w:rPr>
                  <w:rFonts w:ascii="Arial" w:hAnsi="Arial" w:cs="Arial"/>
                  <w:bCs/>
                  <w:color w:val="000000"/>
                  <w:sz w:val="16"/>
                  <w:szCs w:val="16"/>
                  <w:lang w:val="en-CA"/>
                </w:rPr>
                <w:lastRenderedPageBreak/>
                <w:t>BT.2100 HLG YCC</w:t>
              </w:r>
            </w:ins>
          </w:p>
        </w:tc>
        <w:tc>
          <w:tcPr>
            <w:tcW w:w="3960" w:type="dxa"/>
          </w:tcPr>
          <w:p w14:paraId="61E8AD83" w14:textId="77777777" w:rsidR="0038013B" w:rsidRPr="000B6713" w:rsidRDefault="0038013B" w:rsidP="00F01B8A">
            <w:pPr>
              <w:rPr>
                <w:ins w:id="185" w:author="Yasser Syed" w:date="2018-09-20T19:32:00Z"/>
                <w:rFonts w:ascii="Arial" w:hAnsi="Arial" w:cs="Arial"/>
                <w:sz w:val="16"/>
                <w:szCs w:val="16"/>
              </w:rPr>
            </w:pPr>
            <w:ins w:id="186" w:author="Yasser Syed" w:date="2018-09-20T19:32:00Z">
              <w:r w:rsidRPr="000B6713">
                <w:rPr>
                  <w:rFonts w:ascii="Arial" w:hAnsi="Arial" w:cs="Arial"/>
                  <w:sz w:val="16"/>
                  <w:szCs w:val="16"/>
                </w:rPr>
                <w:lastRenderedPageBreak/>
                <w:t xml:space="preserve">10-bit </w:t>
              </w:r>
              <w:proofErr w:type="gramStart"/>
              <w:r w:rsidRPr="000B6713">
                <w:rPr>
                  <w:rFonts w:ascii="Arial" w:hAnsi="Arial" w:cs="Arial"/>
                  <w:sz w:val="16"/>
                  <w:szCs w:val="16"/>
                </w:rPr>
                <w:t>4:2:0  (</w:t>
              </w:r>
              <w:proofErr w:type="gramEnd"/>
              <w:r w:rsidRPr="000B6713">
                <w:rPr>
                  <w:rFonts w:ascii="Arial" w:hAnsi="Arial" w:cs="Arial"/>
                  <w:sz w:val="16"/>
                  <w:szCs w:val="16"/>
                </w:rPr>
                <w:t>HEVC Main 10 Profile)</w:t>
              </w:r>
            </w:ins>
          </w:p>
        </w:tc>
      </w:tr>
      <w:tr w:rsidR="0038013B" w:rsidRPr="000B6713" w14:paraId="5E0B2F0A" w14:textId="77777777" w:rsidTr="00F01B8A">
        <w:trPr>
          <w:ins w:id="187" w:author="Yasser Syed" w:date="2018-09-20T19:32:00Z"/>
        </w:trPr>
        <w:tc>
          <w:tcPr>
            <w:tcW w:w="2245" w:type="dxa"/>
            <w:vAlign w:val="center"/>
          </w:tcPr>
          <w:p w14:paraId="078E3858" w14:textId="77777777" w:rsidR="0038013B" w:rsidRPr="000B6713" w:rsidRDefault="0038013B" w:rsidP="00F01B8A">
            <w:pPr>
              <w:rPr>
                <w:ins w:id="188" w:author="Yasser Syed" w:date="2018-09-20T19:32:00Z"/>
                <w:rFonts w:ascii="Arial" w:hAnsi="Arial" w:cs="Arial"/>
                <w:bCs/>
                <w:color w:val="000000"/>
                <w:sz w:val="16"/>
                <w:szCs w:val="16"/>
                <w:lang w:val="en-CA"/>
              </w:rPr>
            </w:pPr>
            <w:ins w:id="189" w:author="Yasser Syed" w:date="2018-09-20T19:32:00Z">
              <w:r w:rsidRPr="000B6713">
                <w:rPr>
                  <w:rFonts w:ascii="Arial" w:hAnsi="Arial" w:cs="Arial"/>
                  <w:bCs/>
                  <w:color w:val="000000"/>
                  <w:sz w:val="16"/>
                  <w:szCs w:val="16"/>
                  <w:lang w:val="en-CA"/>
                </w:rPr>
                <w:t>ATSC v1.0</w:t>
              </w:r>
            </w:ins>
          </w:p>
        </w:tc>
        <w:tc>
          <w:tcPr>
            <w:tcW w:w="2340" w:type="dxa"/>
          </w:tcPr>
          <w:p w14:paraId="76144ACD" w14:textId="77777777" w:rsidR="0038013B" w:rsidRPr="000B6713" w:rsidRDefault="0038013B" w:rsidP="00F01B8A">
            <w:pPr>
              <w:rPr>
                <w:ins w:id="190" w:author="Yasser Syed" w:date="2018-09-20T19:32:00Z"/>
                <w:rFonts w:ascii="Arial" w:hAnsi="Arial" w:cs="Arial"/>
                <w:sz w:val="16"/>
                <w:szCs w:val="16"/>
              </w:rPr>
            </w:pPr>
            <w:ins w:id="191" w:author="Yasser Syed" w:date="2018-09-20T19:32:00Z">
              <w:r w:rsidRPr="000B6713">
                <w:rPr>
                  <w:rFonts w:ascii="Arial" w:hAnsi="Arial" w:cs="Arial"/>
                  <w:bCs/>
                  <w:color w:val="000000"/>
                  <w:sz w:val="16"/>
                  <w:szCs w:val="16"/>
                  <w:lang w:val="en-CA"/>
                </w:rPr>
                <w:t>BT.709 YCC</w:t>
              </w:r>
            </w:ins>
          </w:p>
        </w:tc>
        <w:tc>
          <w:tcPr>
            <w:tcW w:w="3960" w:type="dxa"/>
          </w:tcPr>
          <w:p w14:paraId="03869B94" w14:textId="77777777" w:rsidR="0038013B" w:rsidRPr="000B6713" w:rsidRDefault="0038013B" w:rsidP="00F01B8A">
            <w:pPr>
              <w:rPr>
                <w:ins w:id="192" w:author="Yasser Syed" w:date="2018-09-20T19:32:00Z"/>
                <w:rFonts w:ascii="Arial" w:hAnsi="Arial" w:cs="Arial"/>
                <w:sz w:val="16"/>
                <w:szCs w:val="16"/>
              </w:rPr>
            </w:pPr>
            <w:ins w:id="193" w:author="Yasser Syed" w:date="2018-09-20T19:32:00Z">
              <w:r w:rsidRPr="000B6713">
                <w:rPr>
                  <w:rFonts w:ascii="Arial" w:hAnsi="Arial" w:cs="Arial"/>
                  <w:sz w:val="16"/>
                  <w:szCs w:val="16"/>
                </w:rPr>
                <w:t>8-bit 4:2:0 (MPEG-2 Main Profile)</w:t>
              </w:r>
            </w:ins>
          </w:p>
        </w:tc>
      </w:tr>
      <w:tr w:rsidR="0038013B" w:rsidRPr="000B6713" w14:paraId="152B61CB" w14:textId="77777777" w:rsidTr="00F01B8A">
        <w:trPr>
          <w:ins w:id="194" w:author="Yasser Syed" w:date="2018-09-20T19:32:00Z"/>
        </w:trPr>
        <w:tc>
          <w:tcPr>
            <w:tcW w:w="2245" w:type="dxa"/>
            <w:vAlign w:val="center"/>
          </w:tcPr>
          <w:p w14:paraId="6E188E43" w14:textId="77777777" w:rsidR="0038013B" w:rsidRPr="000B6713" w:rsidRDefault="0038013B" w:rsidP="00F01B8A">
            <w:pPr>
              <w:rPr>
                <w:ins w:id="195" w:author="Yasser Syed" w:date="2018-09-20T19:32:00Z"/>
                <w:rFonts w:ascii="Arial" w:hAnsi="Arial" w:cs="Arial"/>
                <w:bCs/>
                <w:color w:val="000000"/>
                <w:sz w:val="16"/>
                <w:szCs w:val="16"/>
                <w:lang w:val="en-CA"/>
              </w:rPr>
            </w:pPr>
            <w:ins w:id="196" w:author="Yasser Syed" w:date="2018-09-20T19:32:00Z">
              <w:r w:rsidRPr="000B6713">
                <w:rPr>
                  <w:rFonts w:ascii="Arial" w:hAnsi="Arial" w:cs="Arial"/>
                  <w:bCs/>
                  <w:color w:val="000000"/>
                  <w:sz w:val="16"/>
                  <w:szCs w:val="16"/>
                  <w:lang w:val="en-CA"/>
                </w:rPr>
                <w:t>ATSC v3.0 WCG UHD</w:t>
              </w:r>
            </w:ins>
          </w:p>
        </w:tc>
        <w:tc>
          <w:tcPr>
            <w:tcW w:w="2340" w:type="dxa"/>
          </w:tcPr>
          <w:p w14:paraId="3F16954E" w14:textId="77777777" w:rsidR="0038013B" w:rsidRPr="000B6713" w:rsidRDefault="0038013B" w:rsidP="00F01B8A">
            <w:pPr>
              <w:rPr>
                <w:ins w:id="197" w:author="Yasser Syed" w:date="2018-09-20T19:32:00Z"/>
                <w:rFonts w:ascii="Arial" w:hAnsi="Arial" w:cs="Arial"/>
                <w:bCs/>
                <w:color w:val="000000"/>
                <w:sz w:val="16"/>
                <w:szCs w:val="16"/>
                <w:lang w:val="en-CA"/>
              </w:rPr>
            </w:pPr>
            <w:ins w:id="198" w:author="Yasser Syed" w:date="2018-09-20T19:32:00Z">
              <w:r w:rsidRPr="000B6713">
                <w:rPr>
                  <w:rFonts w:ascii="Arial" w:hAnsi="Arial" w:cs="Arial"/>
                  <w:bCs/>
                  <w:color w:val="000000"/>
                  <w:sz w:val="16"/>
                  <w:szCs w:val="16"/>
                  <w:lang w:val="en-CA"/>
                </w:rPr>
                <w:t>BT.2020 YCC NCL</w:t>
              </w:r>
            </w:ins>
          </w:p>
        </w:tc>
        <w:tc>
          <w:tcPr>
            <w:tcW w:w="3960" w:type="dxa"/>
          </w:tcPr>
          <w:p w14:paraId="606A99A4" w14:textId="77777777" w:rsidR="0038013B" w:rsidRPr="000B6713" w:rsidRDefault="0038013B" w:rsidP="00F01B8A">
            <w:pPr>
              <w:rPr>
                <w:ins w:id="199" w:author="Yasser Syed" w:date="2018-09-20T19:32:00Z"/>
                <w:rFonts w:ascii="Arial" w:hAnsi="Arial" w:cs="Arial"/>
                <w:sz w:val="16"/>
                <w:szCs w:val="16"/>
              </w:rPr>
            </w:pPr>
            <w:ins w:id="200" w:author="Yasser Syed" w:date="2018-09-20T19:32:00Z">
              <w:r w:rsidRPr="000B6713">
                <w:rPr>
                  <w:rFonts w:ascii="Arial" w:hAnsi="Arial" w:cs="Arial"/>
                  <w:sz w:val="16"/>
                  <w:szCs w:val="16"/>
                </w:rPr>
                <w:t>10-bit 4:2:0 (HEVC Main 10 Profile)</w:t>
              </w:r>
            </w:ins>
          </w:p>
          <w:p w14:paraId="74950D47" w14:textId="77777777" w:rsidR="0038013B" w:rsidRPr="000B6713" w:rsidRDefault="0038013B" w:rsidP="00F01B8A">
            <w:pPr>
              <w:rPr>
                <w:ins w:id="201" w:author="Yasser Syed" w:date="2018-09-20T19:32:00Z"/>
                <w:rFonts w:ascii="Arial" w:hAnsi="Arial" w:cs="Arial"/>
                <w:sz w:val="16"/>
                <w:szCs w:val="16"/>
              </w:rPr>
            </w:pPr>
            <w:proofErr w:type="spellStart"/>
            <w:ins w:id="202" w:author="Yasser Syed" w:date="2018-09-20T19:32:00Z">
              <w:r w:rsidRPr="000B6713">
                <w:rPr>
                  <w:rFonts w:ascii="Arial" w:hAnsi="Arial" w:cs="Arial"/>
                  <w:sz w:val="16"/>
                  <w:szCs w:val="16"/>
                </w:rPr>
                <w:t>TransferCharacteristics</w:t>
              </w:r>
              <w:proofErr w:type="spellEnd"/>
              <w:r w:rsidRPr="000B6713">
                <w:rPr>
                  <w:rFonts w:ascii="Arial" w:hAnsi="Arial" w:cs="Arial"/>
                  <w:sz w:val="16"/>
                  <w:szCs w:val="16"/>
                </w:rPr>
                <w:t xml:space="preserve"> = 1 </w:t>
              </w:r>
            </w:ins>
          </w:p>
        </w:tc>
      </w:tr>
      <w:tr w:rsidR="0038013B" w:rsidRPr="000B6713" w14:paraId="0E07FBB4" w14:textId="77777777" w:rsidTr="00F01B8A">
        <w:trPr>
          <w:ins w:id="203" w:author="Yasser Syed" w:date="2018-09-20T19:32:00Z"/>
        </w:trPr>
        <w:tc>
          <w:tcPr>
            <w:tcW w:w="2245" w:type="dxa"/>
            <w:vAlign w:val="center"/>
          </w:tcPr>
          <w:p w14:paraId="3C536C1B" w14:textId="77777777" w:rsidR="0038013B" w:rsidRPr="000B6713" w:rsidRDefault="0038013B" w:rsidP="00F01B8A">
            <w:pPr>
              <w:rPr>
                <w:ins w:id="204" w:author="Yasser Syed" w:date="2018-09-20T19:32:00Z"/>
                <w:rFonts w:ascii="Arial" w:hAnsi="Arial" w:cs="Arial"/>
                <w:bCs/>
                <w:color w:val="000000"/>
                <w:sz w:val="16"/>
                <w:szCs w:val="16"/>
                <w:lang w:val="en-CA"/>
              </w:rPr>
            </w:pPr>
            <w:ins w:id="205" w:author="Yasser Syed" w:date="2018-09-20T19:32:00Z">
              <w:r w:rsidRPr="000B6713">
                <w:rPr>
                  <w:rFonts w:ascii="Arial" w:hAnsi="Arial" w:cs="Arial"/>
                  <w:bCs/>
                  <w:color w:val="000000"/>
                  <w:sz w:val="16"/>
                  <w:szCs w:val="16"/>
                  <w:lang w:val="en-CA"/>
                </w:rPr>
                <w:t>ATSC v3.0 HDR UHD</w:t>
              </w:r>
            </w:ins>
          </w:p>
        </w:tc>
        <w:tc>
          <w:tcPr>
            <w:tcW w:w="2340" w:type="dxa"/>
          </w:tcPr>
          <w:p w14:paraId="67672CF6" w14:textId="77777777" w:rsidR="0038013B" w:rsidRPr="000B6713" w:rsidRDefault="0038013B" w:rsidP="00F01B8A">
            <w:pPr>
              <w:rPr>
                <w:ins w:id="206" w:author="Yasser Syed" w:date="2018-09-20T19:32:00Z"/>
                <w:rFonts w:ascii="Arial" w:hAnsi="Arial" w:cs="Arial"/>
                <w:bCs/>
                <w:color w:val="000000"/>
                <w:sz w:val="16"/>
                <w:szCs w:val="16"/>
                <w:lang w:val="en-CA"/>
              </w:rPr>
            </w:pPr>
            <w:ins w:id="207" w:author="Yasser Syed" w:date="2018-09-20T19:32:00Z">
              <w:r w:rsidRPr="000B6713">
                <w:rPr>
                  <w:rFonts w:ascii="Arial" w:hAnsi="Arial" w:cs="Arial"/>
                  <w:bCs/>
                  <w:color w:val="000000"/>
                  <w:sz w:val="16"/>
                  <w:szCs w:val="16"/>
                  <w:lang w:val="en-CA"/>
                </w:rPr>
                <w:t>BT.2100 PQ YCC</w:t>
              </w:r>
            </w:ins>
          </w:p>
        </w:tc>
        <w:tc>
          <w:tcPr>
            <w:tcW w:w="3960" w:type="dxa"/>
          </w:tcPr>
          <w:p w14:paraId="7C34BB72" w14:textId="77777777" w:rsidR="0038013B" w:rsidRPr="000B6713" w:rsidRDefault="0038013B" w:rsidP="00F01B8A">
            <w:pPr>
              <w:rPr>
                <w:ins w:id="208" w:author="Yasser Syed" w:date="2018-09-20T19:32:00Z"/>
                <w:rFonts w:ascii="Arial" w:hAnsi="Arial" w:cs="Arial"/>
                <w:sz w:val="16"/>
                <w:szCs w:val="16"/>
              </w:rPr>
            </w:pPr>
            <w:ins w:id="209" w:author="Yasser Syed" w:date="2018-09-20T19:32:00Z">
              <w:r w:rsidRPr="000B6713">
                <w:rPr>
                  <w:rFonts w:ascii="Arial" w:hAnsi="Arial" w:cs="Arial"/>
                  <w:sz w:val="16"/>
                  <w:szCs w:val="16"/>
                </w:rPr>
                <w:t>10-bit 4:2:0 (HEVC Main 10 Profile)</w:t>
              </w:r>
            </w:ins>
          </w:p>
        </w:tc>
      </w:tr>
      <w:tr w:rsidR="0038013B" w:rsidRPr="000B6713" w14:paraId="6CB788C7" w14:textId="77777777" w:rsidTr="00F01B8A">
        <w:trPr>
          <w:ins w:id="210" w:author="Yasser Syed" w:date="2018-09-20T19:32:00Z"/>
        </w:trPr>
        <w:tc>
          <w:tcPr>
            <w:tcW w:w="2245" w:type="dxa"/>
            <w:vAlign w:val="center"/>
          </w:tcPr>
          <w:p w14:paraId="634FE275" w14:textId="77777777" w:rsidR="0038013B" w:rsidRPr="000B6713" w:rsidRDefault="0038013B" w:rsidP="00F01B8A">
            <w:pPr>
              <w:rPr>
                <w:ins w:id="211" w:author="Yasser Syed" w:date="2018-09-20T19:32:00Z"/>
                <w:rFonts w:ascii="Arial" w:hAnsi="Arial" w:cs="Arial"/>
                <w:bCs/>
                <w:color w:val="000000"/>
                <w:sz w:val="16"/>
                <w:szCs w:val="16"/>
                <w:lang w:val="en-CA"/>
              </w:rPr>
            </w:pPr>
            <w:ins w:id="212" w:author="Yasser Syed" w:date="2018-09-20T19:32:00Z">
              <w:r w:rsidRPr="000B6713">
                <w:rPr>
                  <w:rFonts w:ascii="Arial" w:hAnsi="Arial" w:cs="Arial"/>
                  <w:bCs/>
                  <w:color w:val="000000"/>
                  <w:sz w:val="16"/>
                  <w:szCs w:val="16"/>
                  <w:lang w:val="en-CA"/>
                </w:rPr>
                <w:t>ARIB HDR (B32 v3)</w:t>
              </w:r>
            </w:ins>
          </w:p>
        </w:tc>
        <w:tc>
          <w:tcPr>
            <w:tcW w:w="2340" w:type="dxa"/>
          </w:tcPr>
          <w:p w14:paraId="0AAF99F1" w14:textId="77777777" w:rsidR="0038013B" w:rsidRPr="000B6713" w:rsidRDefault="0038013B" w:rsidP="00F01B8A">
            <w:pPr>
              <w:rPr>
                <w:ins w:id="213" w:author="Yasser Syed" w:date="2018-09-20T19:32:00Z"/>
                <w:rFonts w:ascii="Arial" w:hAnsi="Arial" w:cs="Arial"/>
                <w:sz w:val="16"/>
                <w:szCs w:val="16"/>
              </w:rPr>
            </w:pPr>
            <w:ins w:id="214" w:author="Yasser Syed" w:date="2018-09-20T19:32:00Z">
              <w:r w:rsidRPr="000B6713">
                <w:rPr>
                  <w:rFonts w:ascii="Arial" w:hAnsi="Arial" w:cs="Arial"/>
                  <w:bCs/>
                  <w:color w:val="000000"/>
                  <w:sz w:val="16"/>
                  <w:szCs w:val="16"/>
                  <w:lang w:val="en-CA"/>
                </w:rPr>
                <w:t>BT.2100 HLG YCC</w:t>
              </w:r>
            </w:ins>
          </w:p>
        </w:tc>
        <w:tc>
          <w:tcPr>
            <w:tcW w:w="3960" w:type="dxa"/>
          </w:tcPr>
          <w:p w14:paraId="0DB17A8F" w14:textId="77777777" w:rsidR="0038013B" w:rsidRPr="000B6713" w:rsidRDefault="0038013B" w:rsidP="00F01B8A">
            <w:pPr>
              <w:rPr>
                <w:ins w:id="215" w:author="Yasser Syed" w:date="2018-09-20T19:32:00Z"/>
                <w:rFonts w:ascii="Arial" w:hAnsi="Arial" w:cs="Arial"/>
                <w:sz w:val="16"/>
                <w:szCs w:val="16"/>
              </w:rPr>
            </w:pPr>
            <w:ins w:id="216" w:author="Yasser Syed" w:date="2018-09-20T19:32:00Z">
              <w:r w:rsidRPr="000B6713">
                <w:rPr>
                  <w:rFonts w:ascii="Arial" w:hAnsi="Arial" w:cs="Arial"/>
                  <w:sz w:val="16"/>
                  <w:szCs w:val="16"/>
                </w:rPr>
                <w:t>10-bit 4:2:0 (HEVC Main 10 Profile)</w:t>
              </w:r>
            </w:ins>
          </w:p>
        </w:tc>
      </w:tr>
      <w:tr w:rsidR="0038013B" w:rsidRPr="000B6713" w14:paraId="7A30A973" w14:textId="77777777" w:rsidTr="00F01B8A">
        <w:trPr>
          <w:ins w:id="217" w:author="Yasser Syed" w:date="2018-09-20T19:32:00Z"/>
        </w:trPr>
        <w:tc>
          <w:tcPr>
            <w:tcW w:w="2245" w:type="dxa"/>
            <w:vAlign w:val="center"/>
          </w:tcPr>
          <w:p w14:paraId="58072969" w14:textId="09C4ACE1" w:rsidR="0038013B" w:rsidRPr="000B6713" w:rsidRDefault="00C0152F" w:rsidP="00F01B8A">
            <w:pPr>
              <w:rPr>
                <w:ins w:id="218" w:author="Yasser Syed" w:date="2018-09-20T19:32:00Z"/>
                <w:rFonts w:ascii="Arial" w:hAnsi="Arial" w:cs="Arial"/>
                <w:bCs/>
                <w:color w:val="000000"/>
                <w:sz w:val="16"/>
                <w:szCs w:val="16"/>
                <w:lang w:val="en-CA"/>
              </w:rPr>
            </w:pPr>
            <w:ins w:id="219" w:author="Yasser Syed" w:date="2018-09-20T19:32:00Z">
              <w:r>
                <w:rPr>
                  <w:rFonts w:ascii="Arial" w:hAnsi="Arial" w:cs="Arial"/>
                  <w:bCs/>
                  <w:color w:val="000000"/>
                  <w:sz w:val="16"/>
                  <w:szCs w:val="16"/>
                  <w:lang w:val="en-CA"/>
                </w:rPr>
                <w:t>ARIB WCG (B32 v</w:t>
              </w:r>
            </w:ins>
            <w:ins w:id="220" w:author="Yasser Syed" w:date="2018-09-28T18:49:00Z">
              <w:r>
                <w:rPr>
                  <w:rFonts w:ascii="Arial" w:hAnsi="Arial" w:cs="Arial"/>
                  <w:bCs/>
                  <w:color w:val="000000"/>
                  <w:sz w:val="16"/>
                  <w:szCs w:val="16"/>
                  <w:lang w:val="en-CA"/>
                </w:rPr>
                <w:t>3</w:t>
              </w:r>
            </w:ins>
            <w:ins w:id="221" w:author="Yasser Syed" w:date="2018-09-20T19:32:00Z">
              <w:r w:rsidR="0038013B" w:rsidRPr="000B6713">
                <w:rPr>
                  <w:rFonts w:ascii="Arial" w:hAnsi="Arial" w:cs="Arial"/>
                  <w:bCs/>
                  <w:color w:val="000000"/>
                  <w:sz w:val="16"/>
                  <w:szCs w:val="16"/>
                  <w:lang w:val="en-CA"/>
                </w:rPr>
                <w:t xml:space="preserve"> ?)</w:t>
              </w:r>
            </w:ins>
          </w:p>
        </w:tc>
        <w:tc>
          <w:tcPr>
            <w:tcW w:w="2340" w:type="dxa"/>
          </w:tcPr>
          <w:p w14:paraId="25CC895F" w14:textId="77777777" w:rsidR="0038013B" w:rsidRPr="000B6713" w:rsidRDefault="0038013B" w:rsidP="00F01B8A">
            <w:pPr>
              <w:rPr>
                <w:ins w:id="222" w:author="Yasser Syed" w:date="2018-09-20T19:32:00Z"/>
                <w:rFonts w:ascii="Arial" w:hAnsi="Arial" w:cs="Arial"/>
                <w:bCs/>
                <w:color w:val="000000"/>
                <w:sz w:val="16"/>
                <w:szCs w:val="16"/>
                <w:lang w:val="en-CA"/>
              </w:rPr>
            </w:pPr>
            <w:ins w:id="223" w:author="Yasser Syed" w:date="2018-09-20T19:32:00Z">
              <w:r w:rsidRPr="000B6713">
                <w:rPr>
                  <w:rFonts w:ascii="Arial" w:hAnsi="Arial" w:cs="Arial"/>
                  <w:bCs/>
                  <w:color w:val="000000"/>
                  <w:sz w:val="16"/>
                  <w:szCs w:val="16"/>
                  <w:lang w:val="en-CA"/>
                </w:rPr>
                <w:t>BT.2020 YCC NCL</w:t>
              </w:r>
            </w:ins>
          </w:p>
        </w:tc>
        <w:tc>
          <w:tcPr>
            <w:tcW w:w="3960" w:type="dxa"/>
          </w:tcPr>
          <w:p w14:paraId="32BECE64" w14:textId="77777777" w:rsidR="0038013B" w:rsidRPr="000B6713" w:rsidRDefault="0038013B" w:rsidP="00F01B8A">
            <w:pPr>
              <w:rPr>
                <w:ins w:id="224" w:author="Yasser Syed" w:date="2018-09-20T19:32:00Z"/>
                <w:rFonts w:ascii="Arial" w:hAnsi="Arial" w:cs="Arial"/>
                <w:sz w:val="16"/>
                <w:szCs w:val="16"/>
              </w:rPr>
            </w:pPr>
            <w:ins w:id="225" w:author="Yasser Syed" w:date="2018-09-20T19:32:00Z">
              <w:r w:rsidRPr="000B6713">
                <w:rPr>
                  <w:rFonts w:ascii="Arial" w:hAnsi="Arial" w:cs="Arial"/>
                  <w:sz w:val="16"/>
                  <w:szCs w:val="16"/>
                </w:rPr>
                <w:t>10-bit 4:2:0 (HEVC Main 10 Profile)</w:t>
              </w:r>
            </w:ins>
          </w:p>
          <w:p w14:paraId="5D0093BD" w14:textId="77777777" w:rsidR="0038013B" w:rsidRPr="000B6713" w:rsidRDefault="0038013B" w:rsidP="00F01B8A">
            <w:pPr>
              <w:rPr>
                <w:ins w:id="226" w:author="Yasser Syed" w:date="2018-09-20T19:32:00Z"/>
                <w:rFonts w:ascii="Arial" w:hAnsi="Arial" w:cs="Arial"/>
                <w:sz w:val="16"/>
                <w:szCs w:val="16"/>
              </w:rPr>
            </w:pPr>
            <w:proofErr w:type="spellStart"/>
            <w:ins w:id="227" w:author="Yasser Syed" w:date="2018-09-20T19:32:00Z">
              <w:r w:rsidRPr="000B6713">
                <w:rPr>
                  <w:rFonts w:ascii="Arial" w:hAnsi="Arial" w:cs="Arial"/>
                  <w:sz w:val="16"/>
                  <w:szCs w:val="16"/>
                </w:rPr>
                <w:t>TransferCharacteristics</w:t>
              </w:r>
              <w:proofErr w:type="spellEnd"/>
              <w:r w:rsidRPr="000B6713">
                <w:rPr>
                  <w:rFonts w:ascii="Arial" w:hAnsi="Arial" w:cs="Arial"/>
                  <w:sz w:val="16"/>
                  <w:szCs w:val="16"/>
                </w:rPr>
                <w:t xml:space="preserve"> = 14</w:t>
              </w:r>
            </w:ins>
          </w:p>
        </w:tc>
      </w:tr>
      <w:tr w:rsidR="0038013B" w:rsidRPr="000B6713" w14:paraId="49FD664B" w14:textId="77777777" w:rsidTr="00F01B8A">
        <w:trPr>
          <w:ins w:id="228" w:author="Yasser Syed" w:date="2018-09-20T19:32:00Z"/>
        </w:trPr>
        <w:tc>
          <w:tcPr>
            <w:tcW w:w="2245" w:type="dxa"/>
            <w:vAlign w:val="center"/>
          </w:tcPr>
          <w:p w14:paraId="37E1A148" w14:textId="77777777" w:rsidR="0038013B" w:rsidRPr="000B6713" w:rsidRDefault="0038013B" w:rsidP="00F01B8A">
            <w:pPr>
              <w:rPr>
                <w:ins w:id="229" w:author="Yasser Syed" w:date="2018-09-20T19:32:00Z"/>
                <w:rFonts w:ascii="Arial" w:hAnsi="Arial" w:cs="Arial"/>
                <w:bCs/>
                <w:color w:val="000000"/>
                <w:sz w:val="16"/>
                <w:szCs w:val="16"/>
                <w:lang w:val="en-CA"/>
              </w:rPr>
            </w:pPr>
            <w:ins w:id="230" w:author="Yasser Syed" w:date="2018-09-20T19:32:00Z">
              <w:r w:rsidRPr="000B6713">
                <w:rPr>
                  <w:rFonts w:ascii="Arial" w:hAnsi="Arial" w:cs="Arial"/>
                  <w:bCs/>
                  <w:color w:val="000000"/>
                  <w:sz w:val="16"/>
                  <w:szCs w:val="16"/>
                  <w:lang w:val="en-CA"/>
                </w:rPr>
                <w:t>SCTE (cable TV) SDR</w:t>
              </w:r>
            </w:ins>
          </w:p>
        </w:tc>
        <w:tc>
          <w:tcPr>
            <w:tcW w:w="2340" w:type="dxa"/>
          </w:tcPr>
          <w:p w14:paraId="65F50E69" w14:textId="77777777" w:rsidR="0038013B" w:rsidRPr="000B6713" w:rsidRDefault="0038013B" w:rsidP="00F01B8A">
            <w:pPr>
              <w:rPr>
                <w:ins w:id="231" w:author="Yasser Syed" w:date="2018-09-20T19:32:00Z"/>
                <w:rFonts w:ascii="Arial" w:hAnsi="Arial" w:cs="Arial"/>
                <w:sz w:val="16"/>
                <w:szCs w:val="16"/>
              </w:rPr>
            </w:pPr>
            <w:ins w:id="232" w:author="Yasser Syed" w:date="2018-09-20T19:32:00Z">
              <w:r w:rsidRPr="000B6713">
                <w:rPr>
                  <w:rFonts w:ascii="Arial" w:hAnsi="Arial" w:cs="Arial"/>
                  <w:bCs/>
                  <w:color w:val="000000"/>
                  <w:sz w:val="16"/>
                  <w:szCs w:val="16"/>
                  <w:lang w:val="en-CA"/>
                </w:rPr>
                <w:t>BT.709 YCC</w:t>
              </w:r>
            </w:ins>
          </w:p>
        </w:tc>
        <w:tc>
          <w:tcPr>
            <w:tcW w:w="3960" w:type="dxa"/>
          </w:tcPr>
          <w:p w14:paraId="0536C863" w14:textId="77777777" w:rsidR="0038013B" w:rsidRPr="000B6713" w:rsidRDefault="0038013B" w:rsidP="00F01B8A">
            <w:pPr>
              <w:rPr>
                <w:ins w:id="233" w:author="Yasser Syed" w:date="2018-09-20T19:32:00Z"/>
                <w:rFonts w:ascii="Arial" w:hAnsi="Arial" w:cs="Arial"/>
                <w:sz w:val="16"/>
                <w:szCs w:val="16"/>
              </w:rPr>
            </w:pPr>
            <w:ins w:id="234" w:author="Yasser Syed" w:date="2018-09-20T19:32:00Z">
              <w:r w:rsidRPr="000B6713">
                <w:rPr>
                  <w:rFonts w:ascii="Arial" w:hAnsi="Arial" w:cs="Arial"/>
                  <w:sz w:val="16"/>
                  <w:szCs w:val="16"/>
                </w:rPr>
                <w:t xml:space="preserve">8-bit 4:2:0 </w:t>
              </w:r>
            </w:ins>
          </w:p>
          <w:p w14:paraId="21B22335" w14:textId="77777777" w:rsidR="0038013B" w:rsidRPr="000B6713" w:rsidRDefault="0038013B" w:rsidP="00F01B8A">
            <w:pPr>
              <w:rPr>
                <w:ins w:id="235" w:author="Yasser Syed" w:date="2018-09-20T19:32:00Z"/>
                <w:rFonts w:ascii="Arial" w:hAnsi="Arial" w:cs="Arial"/>
                <w:sz w:val="16"/>
                <w:szCs w:val="16"/>
              </w:rPr>
            </w:pPr>
            <w:ins w:id="236" w:author="Yasser Syed" w:date="2018-09-20T19:32:00Z">
              <w:r w:rsidRPr="000B6713">
                <w:rPr>
                  <w:rFonts w:ascii="Arial" w:hAnsi="Arial" w:cs="Arial"/>
                  <w:sz w:val="16"/>
                  <w:szCs w:val="16"/>
                </w:rPr>
                <w:t>(MPEG-2 Main Profile, AVC Main, AVC High Profile)</w:t>
              </w:r>
            </w:ins>
          </w:p>
        </w:tc>
      </w:tr>
      <w:tr w:rsidR="0038013B" w:rsidRPr="00357100" w14:paraId="7B8B0E64" w14:textId="77777777" w:rsidTr="00F01B8A">
        <w:trPr>
          <w:ins w:id="237" w:author="Yasser Syed" w:date="2018-09-20T19:32:00Z"/>
        </w:trPr>
        <w:tc>
          <w:tcPr>
            <w:tcW w:w="2245" w:type="dxa"/>
            <w:vAlign w:val="center"/>
          </w:tcPr>
          <w:p w14:paraId="194A3460" w14:textId="77777777" w:rsidR="0038013B" w:rsidRDefault="0038013B" w:rsidP="00F01B8A">
            <w:pPr>
              <w:rPr>
                <w:ins w:id="238" w:author="Yasser Syed" w:date="2018-09-20T19:32:00Z"/>
                <w:rFonts w:ascii="Arial" w:hAnsi="Arial" w:cs="Arial"/>
                <w:bCs/>
                <w:color w:val="000000"/>
                <w:sz w:val="16"/>
                <w:szCs w:val="16"/>
                <w:lang w:val="en-CA"/>
              </w:rPr>
            </w:pPr>
            <w:ins w:id="239" w:author="Yasser Syed" w:date="2018-09-20T19:32:00Z">
              <w:r>
                <w:rPr>
                  <w:rFonts w:ascii="Arial" w:hAnsi="Arial" w:cs="Arial"/>
                  <w:bCs/>
                  <w:color w:val="000000"/>
                  <w:sz w:val="16"/>
                  <w:szCs w:val="16"/>
                  <w:lang w:val="en-CA"/>
                </w:rPr>
                <w:t>SCTE (cable TV) HDR</w:t>
              </w:r>
            </w:ins>
          </w:p>
        </w:tc>
        <w:tc>
          <w:tcPr>
            <w:tcW w:w="2340" w:type="dxa"/>
          </w:tcPr>
          <w:p w14:paraId="4EC7F448" w14:textId="77777777" w:rsidR="0038013B" w:rsidRPr="00357100" w:rsidRDefault="0038013B" w:rsidP="00F01B8A">
            <w:pPr>
              <w:rPr>
                <w:ins w:id="240" w:author="Yasser Syed" w:date="2018-09-20T19:32:00Z"/>
                <w:rFonts w:ascii="Arial" w:hAnsi="Arial" w:cs="Arial"/>
                <w:sz w:val="16"/>
                <w:szCs w:val="16"/>
              </w:rPr>
            </w:pPr>
            <w:ins w:id="241" w:author="Yasser Syed" w:date="2018-09-20T19:32:00Z">
              <w:r w:rsidRPr="00357100">
                <w:rPr>
                  <w:rFonts w:ascii="Arial" w:hAnsi="Arial" w:cs="Arial"/>
                  <w:bCs/>
                  <w:color w:val="000000"/>
                  <w:sz w:val="16"/>
                  <w:szCs w:val="16"/>
                  <w:lang w:val="en-CA"/>
                </w:rPr>
                <w:t>BT.2100 PQ YCC</w:t>
              </w:r>
            </w:ins>
          </w:p>
        </w:tc>
        <w:tc>
          <w:tcPr>
            <w:tcW w:w="3960" w:type="dxa"/>
          </w:tcPr>
          <w:p w14:paraId="67F34AD7" w14:textId="77777777" w:rsidR="0038013B" w:rsidRPr="00357100" w:rsidRDefault="0038013B" w:rsidP="00F01B8A">
            <w:pPr>
              <w:rPr>
                <w:ins w:id="242" w:author="Yasser Syed" w:date="2018-09-20T19:32:00Z"/>
                <w:rFonts w:ascii="Arial" w:hAnsi="Arial" w:cs="Arial"/>
                <w:sz w:val="16"/>
                <w:szCs w:val="16"/>
              </w:rPr>
            </w:pPr>
            <w:ins w:id="243" w:author="Yasser Syed" w:date="2018-09-20T19:32:00Z">
              <w:r>
                <w:rPr>
                  <w:rFonts w:ascii="Arial" w:hAnsi="Arial" w:cs="Arial"/>
                  <w:sz w:val="16"/>
                  <w:szCs w:val="16"/>
                </w:rPr>
                <w:t>10-bit 4:2:0 (HEVC Main 10 Profile)</w:t>
              </w:r>
            </w:ins>
          </w:p>
        </w:tc>
      </w:tr>
    </w:tbl>
    <w:p w14:paraId="3EF64A5F" w14:textId="69AF6DA3" w:rsidR="0038013B" w:rsidDel="00585EF7" w:rsidRDefault="0038013B" w:rsidP="000E52BE">
      <w:pPr>
        <w:spacing w:before="136"/>
        <w:jc w:val="both"/>
        <w:rPr>
          <w:del w:id="244" w:author="Yasser Syed" w:date="2018-09-20T20:03:00Z"/>
          <w:lang w:val="en-CA"/>
        </w:rPr>
      </w:pPr>
    </w:p>
    <w:p w14:paraId="36916F0D" w14:textId="0E65B0F0" w:rsidR="005E11F5" w:rsidRDefault="005E11F5" w:rsidP="005E11F5">
      <w:pPr>
        <w:rPr>
          <w:lang w:val="en-CA"/>
        </w:rPr>
      </w:pPr>
    </w:p>
    <w:p w14:paraId="063FB87F" w14:textId="1D834B33" w:rsidR="009115DE" w:rsidRPr="00AD1CEC" w:rsidRDefault="009115DE" w:rsidP="009115DE">
      <w:pPr>
        <w:jc w:val="both"/>
        <w:rPr>
          <w:lang w:val="en-CA"/>
        </w:rPr>
      </w:pPr>
      <w:r>
        <w:rPr>
          <w:lang w:val="en-CA"/>
        </w:rPr>
        <w:t>Sections 7.1 or 7.2 of this Technical Report define system identifier tags for each combina</w:t>
      </w:r>
      <w:r w:rsidR="00F5451D">
        <w:rPr>
          <w:lang w:val="en-CA"/>
        </w:rPr>
        <w:t xml:space="preserve">tion of commonly used values </w:t>
      </w:r>
      <w:r>
        <w:rPr>
          <w:lang w:val="en-CA"/>
        </w:rPr>
        <w:t xml:space="preserve">of more intransient video properties and their combinations that go across </w:t>
      </w:r>
      <w:proofErr w:type="spellStart"/>
      <w:r>
        <w:rPr>
          <w:lang w:val="en-CA"/>
        </w:rPr>
        <w:t>domains.</w:t>
      </w:r>
      <w:r w:rsidR="008E5B7D">
        <w:rPr>
          <w:lang w:val="en-CA"/>
        </w:rPr>
        <w:t>In</w:t>
      </w:r>
      <w:proofErr w:type="spellEnd"/>
      <w:r w:rsidR="008E5B7D">
        <w:rPr>
          <w:lang w:val="en-CA"/>
        </w:rPr>
        <w:t xml:space="preserve"> addition, these sections will also identify how the video property values are carried in the stream. </w:t>
      </w:r>
      <w:r>
        <w:rPr>
          <w:lang w:val="en-CA"/>
        </w:rPr>
        <w:t>Future sections of this technical re</w:t>
      </w:r>
      <w:r w:rsidR="00C262B0">
        <w:rPr>
          <w:lang w:val="en-CA"/>
        </w:rPr>
        <w:t>p</w:t>
      </w:r>
      <w:r>
        <w:rPr>
          <w:lang w:val="en-CA"/>
        </w:rPr>
        <w:t>or</w:t>
      </w:r>
      <w:r w:rsidR="00C262B0">
        <w:rPr>
          <w:lang w:val="en-CA"/>
        </w:rPr>
        <w:t>t</w:t>
      </w:r>
      <w:r>
        <w:rPr>
          <w:lang w:val="en-CA"/>
        </w:rPr>
        <w:t xml:space="preserve"> will characterize more transient video properties/combinations where values may be more determined by the domain and subsampling of the video (e.g. chroma location type).</w:t>
      </w:r>
    </w:p>
    <w:p w14:paraId="6E41957E" w14:textId="77777777" w:rsidR="009115DE" w:rsidRPr="00AD1CEC" w:rsidRDefault="009115DE" w:rsidP="005E11F5">
      <w:pPr>
        <w:rPr>
          <w:lang w:val="en-CA"/>
        </w:rPr>
      </w:pPr>
    </w:p>
    <w:p w14:paraId="045E16F3" w14:textId="0A864972"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 xml:space="preserve">Domains- </w:t>
      </w:r>
      <w:r w:rsidR="00B72C76" w:rsidRPr="00AD1CEC">
        <w:rPr>
          <w:lang w:val="en-CA"/>
        </w:rPr>
        <w:t>c</w:t>
      </w:r>
      <w:r w:rsidRPr="00AD1CEC">
        <w:rPr>
          <w:lang w:val="en-CA"/>
        </w:rPr>
        <w:t xml:space="preserve">apture, </w:t>
      </w:r>
      <w:r w:rsidR="00B72C76" w:rsidRPr="00AD1CEC">
        <w:rPr>
          <w:lang w:val="en-CA"/>
        </w:rPr>
        <w:t>p</w:t>
      </w:r>
      <w:r w:rsidRPr="00AD1CEC">
        <w:rPr>
          <w:lang w:val="en-CA"/>
        </w:rPr>
        <w:t xml:space="preserve">roduction, </w:t>
      </w:r>
      <w:r w:rsidR="00B72C76" w:rsidRPr="00AD1CEC">
        <w:rPr>
          <w:lang w:val="en-CA"/>
        </w:rPr>
        <w:t>production d</w:t>
      </w:r>
      <w:r w:rsidRPr="00AD1CEC">
        <w:rPr>
          <w:lang w:val="en-CA"/>
        </w:rPr>
        <w:t>istribution</w:t>
      </w:r>
      <w:r w:rsidR="00B72C76" w:rsidRPr="00AD1CEC">
        <w:rPr>
          <w:lang w:val="en-CA"/>
        </w:rPr>
        <w:t>, service distribution</w:t>
      </w:r>
    </w:p>
    <w:p w14:paraId="28A317DC" w14:textId="7A5804F1" w:rsidR="005E11F5" w:rsidRPr="00AD1CEC" w:rsidRDefault="00C262B0" w:rsidP="002C190E">
      <w:pPr>
        <w:jc w:val="both"/>
        <w:rPr>
          <w:lang w:val="en-CA"/>
        </w:rPr>
      </w:pPr>
      <w:r>
        <w:rPr>
          <w:lang w:val="en-CA"/>
        </w:rPr>
        <w:fldChar w:fldCharType="begin"/>
      </w:r>
      <w:r>
        <w:rPr>
          <w:lang w:val="en-CA"/>
        </w:rPr>
        <w:instrText xml:space="preserve"> REF _Ref523492103 \h </w:instrText>
      </w:r>
      <w:r>
        <w:rPr>
          <w:lang w:val="en-CA"/>
        </w:rPr>
      </w:r>
      <w:r>
        <w:rPr>
          <w:lang w:val="en-CA"/>
        </w:rPr>
        <w:fldChar w:fldCharType="separate"/>
      </w:r>
      <w:r w:rsidRPr="00AD1CEC">
        <w:rPr>
          <w:lang w:val="en-CA"/>
        </w:rPr>
        <w:t xml:space="preserve">Figure </w:t>
      </w:r>
      <w:r w:rsidRPr="00AD1CEC">
        <w:rPr>
          <w:noProof/>
          <w:lang w:val="en-CA"/>
        </w:rPr>
        <w:t>1</w:t>
      </w:r>
      <w:r>
        <w:rPr>
          <w:lang w:val="en-CA"/>
        </w:rPr>
        <w:fldChar w:fldCharType="end"/>
      </w:r>
      <w:r w:rsidR="000E52BE">
        <w:rPr>
          <w:lang w:val="en-CA"/>
        </w:rPr>
        <w:t xml:space="preserve"> illustrates workflow </w:t>
      </w:r>
      <w:r w:rsidR="005E11F5" w:rsidRPr="00AD1CEC">
        <w:rPr>
          <w:lang w:val="en-CA"/>
        </w:rPr>
        <w:t>domains</w:t>
      </w:r>
      <w:r w:rsidR="00862DBA">
        <w:rPr>
          <w:lang w:val="en-CA"/>
        </w:rPr>
        <w:t xml:space="preserve"> (capture, production, production distribution, service distribution)</w:t>
      </w:r>
      <w:r w:rsidR="005E11F5" w:rsidRPr="00AD1CEC">
        <w:rPr>
          <w:lang w:val="en-CA"/>
        </w:rPr>
        <w:t xml:space="preserve"> </w:t>
      </w:r>
      <w:r w:rsidR="000E52BE">
        <w:rPr>
          <w:lang w:val="en-CA"/>
        </w:rPr>
        <w:t>in which</w:t>
      </w:r>
      <w:r w:rsidR="005E11F5" w:rsidRPr="00AD1CEC">
        <w:rPr>
          <w:lang w:val="en-CA"/>
        </w:rPr>
        <w:t xml:space="preserve"> video content may exist</w:t>
      </w:r>
      <w:r w:rsidR="000E52BE">
        <w:rPr>
          <w:lang w:val="en-CA"/>
        </w:rPr>
        <w:t>,</w:t>
      </w:r>
      <w:r w:rsidR="005E11F5" w:rsidRPr="00AD1CEC">
        <w:rPr>
          <w:lang w:val="en-CA"/>
        </w:rPr>
        <w:t xml:space="preserve"> be edited</w:t>
      </w:r>
      <w:r w:rsidR="000E52BE">
        <w:rPr>
          <w:lang w:val="en-CA"/>
        </w:rPr>
        <w:t>,</w:t>
      </w:r>
      <w:r w:rsidR="005E11F5" w:rsidRPr="00AD1CEC">
        <w:rPr>
          <w:lang w:val="en-CA"/>
        </w:rPr>
        <w:t xml:space="preserve"> or </w:t>
      </w:r>
      <w:r w:rsidR="000E52BE">
        <w:rPr>
          <w:lang w:val="en-CA"/>
        </w:rPr>
        <w:t>be</w:t>
      </w:r>
      <w:r w:rsidR="00833285">
        <w:rPr>
          <w:lang w:val="en-CA"/>
        </w:rPr>
        <w:t xml:space="preserve"> </w:t>
      </w:r>
      <w:r w:rsidR="005E11F5" w:rsidRPr="00AD1CEC">
        <w:rPr>
          <w:lang w:val="en-CA"/>
        </w:rPr>
        <w:t>converted.</w:t>
      </w:r>
      <w:r w:rsidR="00862DBA">
        <w:rPr>
          <w:lang w:val="en-CA"/>
        </w:rPr>
        <w:t xml:space="preserve"> Typical content workflows across these domains are theatrical/scripted TV or live events.</w:t>
      </w:r>
      <w:r w:rsidR="005E11F5" w:rsidRPr="00AD1CEC">
        <w:rPr>
          <w:lang w:val="en-CA"/>
        </w:rPr>
        <w:t xml:space="preserve"> </w:t>
      </w:r>
      <w:r w:rsidR="004C26FE">
        <w:rPr>
          <w:lang w:val="en-CA"/>
        </w:rPr>
        <w:t xml:space="preserve">There are many similar video processing functions that can be performed in each domain and often may be repeated in the next successive domain (see </w:t>
      </w:r>
      <w:r w:rsidR="004C26FE">
        <w:rPr>
          <w:lang w:val="en-CA"/>
        </w:rPr>
        <w:fldChar w:fldCharType="begin"/>
      </w:r>
      <w:r w:rsidR="004C26FE">
        <w:rPr>
          <w:lang w:val="en-CA"/>
        </w:rPr>
        <w:instrText xml:space="preserve"> REF _Ref523492103 \h </w:instrText>
      </w:r>
      <w:r w:rsidR="004C26FE">
        <w:rPr>
          <w:lang w:val="en-CA"/>
        </w:rPr>
      </w:r>
      <w:r w:rsidR="004C26FE">
        <w:rPr>
          <w:lang w:val="en-CA"/>
        </w:rPr>
        <w:fldChar w:fldCharType="separate"/>
      </w:r>
      <w:r w:rsidR="004C26FE" w:rsidRPr="00AD1CEC">
        <w:rPr>
          <w:lang w:val="en-CA"/>
        </w:rPr>
        <w:t xml:space="preserve">Figure </w:t>
      </w:r>
      <w:r w:rsidR="004C26FE" w:rsidRPr="00AD1CEC">
        <w:rPr>
          <w:noProof/>
          <w:lang w:val="en-CA"/>
        </w:rPr>
        <w:t>1</w:t>
      </w:r>
      <w:r w:rsidR="004C26FE">
        <w:rPr>
          <w:lang w:val="en-CA"/>
        </w:rPr>
        <w:fldChar w:fldCharType="end"/>
      </w:r>
      <w:r w:rsidR="004C26FE">
        <w:rPr>
          <w:lang w:val="en-CA"/>
        </w:rPr>
        <w:t>).</w:t>
      </w:r>
    </w:p>
    <w:p w14:paraId="13D71383" w14:textId="1DC29700" w:rsidR="005E11F5" w:rsidRPr="00AD1CEC" w:rsidRDefault="006279DD" w:rsidP="005E11F5">
      <w:pPr>
        <w:rPr>
          <w:lang w:val="en-CA"/>
        </w:rPr>
      </w:pPr>
      <w:r w:rsidRPr="006279DD">
        <w:rPr>
          <w:noProof/>
        </w:rPr>
        <w:t xml:space="preserve"> </w:t>
      </w:r>
      <w:r w:rsidRPr="006279DD">
        <w:rPr>
          <w:noProof/>
        </w:rPr>
        <w:drawing>
          <wp:inline distT="0" distB="0" distL="0" distR="0" wp14:anchorId="59902B3B" wp14:editId="71AC6AC9">
            <wp:extent cx="6000750" cy="323786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00750" cy="3237865"/>
                    </a:xfrm>
                    <a:prstGeom prst="rect">
                      <a:avLst/>
                    </a:prstGeom>
                  </pic:spPr>
                </pic:pic>
              </a:graphicData>
            </a:graphic>
          </wp:inline>
        </w:drawing>
      </w:r>
    </w:p>
    <w:p w14:paraId="2E474330" w14:textId="71999BD0" w:rsidR="00D60C88" w:rsidRDefault="005E11F5" w:rsidP="006E7CAB">
      <w:pPr>
        <w:pStyle w:val="Caption"/>
        <w:rPr>
          <w:lang w:val="en-CA"/>
        </w:rPr>
      </w:pPr>
      <w:bookmarkStart w:id="245" w:name="_Ref523492103"/>
      <w:r w:rsidRPr="00AD1CEC">
        <w:rPr>
          <w:lang w:val="en-CA"/>
        </w:rPr>
        <w:t xml:space="preserve">Figure </w:t>
      </w:r>
      <w:r w:rsidRPr="00AD1CEC">
        <w:rPr>
          <w:b w:val="0"/>
          <w:bCs w:val="0"/>
          <w:lang w:val="en-CA"/>
        </w:rPr>
        <w:fldChar w:fldCharType="begin"/>
      </w:r>
      <w:r w:rsidRPr="00AD1CEC">
        <w:rPr>
          <w:lang w:val="en-CA"/>
        </w:rPr>
        <w:instrText xml:space="preserve"> SEQ Figure \* ARABIC </w:instrText>
      </w:r>
      <w:r w:rsidRPr="00AD1CEC">
        <w:rPr>
          <w:b w:val="0"/>
          <w:bCs w:val="0"/>
          <w:lang w:val="en-CA"/>
        </w:rPr>
        <w:fldChar w:fldCharType="separate"/>
      </w:r>
      <w:r w:rsidRPr="00AD1CEC">
        <w:rPr>
          <w:noProof/>
          <w:lang w:val="en-CA"/>
        </w:rPr>
        <w:t>1</w:t>
      </w:r>
      <w:r w:rsidRPr="00AD1CEC">
        <w:rPr>
          <w:b w:val="0"/>
          <w:bCs w:val="0"/>
          <w:lang w:val="en-CA"/>
        </w:rPr>
        <w:fldChar w:fldCharType="end"/>
      </w:r>
      <w:bookmarkEnd w:id="245"/>
      <w:r w:rsidR="00116BA5" w:rsidRPr="00AD1CEC">
        <w:rPr>
          <w:lang w:val="en-CA"/>
        </w:rPr>
        <w:t xml:space="preserve"> Video workflows through different carriage d</w:t>
      </w:r>
      <w:r w:rsidRPr="00AD1CEC">
        <w:rPr>
          <w:lang w:val="en-CA"/>
        </w:rPr>
        <w:t>omains</w:t>
      </w:r>
      <w:r w:rsidR="00483F06">
        <w:rPr>
          <w:lang w:val="en-CA"/>
        </w:rPr>
        <w:t xml:space="preserve"> </w:t>
      </w:r>
    </w:p>
    <w:p w14:paraId="6F3A6C69" w14:textId="3E8D8766" w:rsidR="00A02243" w:rsidRDefault="00287991" w:rsidP="00811310">
      <w:pPr>
        <w:jc w:val="both"/>
        <w:rPr>
          <w:ins w:id="246" w:author="Yasser Syed" w:date="2018-09-21T10:32:00Z"/>
          <w:lang w:val="en-CA" w:eastAsia="ja-JP"/>
        </w:rPr>
      </w:pPr>
      <w:ins w:id="247" w:author="Yasser Syed" w:date="2018-09-28T17:35:00Z">
        <w:r>
          <w:rPr>
            <w:lang w:val="en-CA" w:eastAsia="ja-JP"/>
          </w:rPr>
          <w:t xml:space="preserve">[ED/YS] </w:t>
        </w:r>
      </w:ins>
      <w:ins w:id="248" w:author="Yasser Syed" w:date="2018-09-21T10:32:00Z">
        <w:r w:rsidR="00A02243">
          <w:rPr>
            <w:lang w:val="en-CA" w:eastAsia="ja-JP"/>
          </w:rPr>
          <w:t>Need to add Camera log information in a combined section or its ow</w:t>
        </w:r>
        <w:r>
          <w:rPr>
            <w:lang w:val="en-CA" w:eastAsia="ja-JP"/>
          </w:rPr>
          <w:t>n section</w:t>
        </w:r>
      </w:ins>
      <w:ins w:id="249" w:author="Yasser Syed" w:date="2018-09-28T17:35:00Z">
        <w:r>
          <w:rPr>
            <w:lang w:val="en-CA" w:eastAsia="ja-JP"/>
          </w:rPr>
          <w:t>?</w:t>
        </w:r>
      </w:ins>
    </w:p>
    <w:p w14:paraId="406F7E49" w14:textId="77777777" w:rsidR="00A02243" w:rsidRDefault="00A02243" w:rsidP="00811310">
      <w:pPr>
        <w:jc w:val="both"/>
        <w:rPr>
          <w:ins w:id="250" w:author="Yasser Syed" w:date="2018-09-21T10:32:00Z"/>
          <w:lang w:val="en-CA" w:eastAsia="ja-JP"/>
        </w:rPr>
      </w:pPr>
    </w:p>
    <w:p w14:paraId="16DF2D6B" w14:textId="03A56C2C" w:rsidR="00E860C9" w:rsidRDefault="00287991" w:rsidP="00811310">
      <w:pPr>
        <w:jc w:val="both"/>
        <w:rPr>
          <w:ins w:id="251" w:author="Yasser Syed" w:date="2018-09-21T09:54:00Z"/>
          <w:lang w:val="en-CA" w:eastAsia="ja-JP"/>
        </w:rPr>
      </w:pPr>
      <w:ins w:id="252" w:author="Yasser Syed" w:date="2018-09-28T17:35:00Z">
        <w:r>
          <w:rPr>
            <w:lang w:val="en-CA" w:eastAsia="ja-JP"/>
          </w:rPr>
          <w:t xml:space="preserve">[ED/YS] </w:t>
        </w:r>
      </w:ins>
      <w:ins w:id="253" w:author="Yasser Syed" w:date="2018-09-21T09:49:00Z">
        <w:r w:rsidR="00E860C9">
          <w:rPr>
            <w:lang w:val="en-CA" w:eastAsia="ja-JP"/>
          </w:rPr>
          <w:t>Q1- At the capture level should we try to identify the widely used camera outputs</w:t>
        </w:r>
      </w:ins>
      <w:ins w:id="254" w:author="Yasser Syed" w:date="2018-09-21T09:52:00Z">
        <w:r w:rsidR="00E860C9">
          <w:rPr>
            <w:lang w:val="en-CA" w:eastAsia="ja-JP"/>
          </w:rPr>
          <w:t xml:space="preserve"> combinations</w:t>
        </w:r>
      </w:ins>
      <w:ins w:id="255" w:author="Yasser Syed" w:date="2018-09-21T09:49:00Z">
        <w:r w:rsidR="00E860C9">
          <w:rPr>
            <w:lang w:val="en-CA" w:eastAsia="ja-JP"/>
          </w:rPr>
          <w:t xml:space="preserve">?  </w:t>
        </w:r>
      </w:ins>
      <w:ins w:id="256" w:author="Yasser Syed" w:date="2018-09-21T09:51:00Z">
        <w:r w:rsidR="00E860C9">
          <w:rPr>
            <w:lang w:val="en-CA" w:eastAsia="ja-JP"/>
          </w:rPr>
          <w:t>1)</w:t>
        </w:r>
      </w:ins>
      <w:ins w:id="257" w:author="Yasser Syed" w:date="2018-09-21T09:49:00Z">
        <w:r w:rsidR="00E860C9">
          <w:rPr>
            <w:lang w:val="en-CA" w:eastAsia="ja-JP"/>
          </w:rPr>
          <w:t>Camera RAW</w:t>
        </w:r>
      </w:ins>
      <w:ins w:id="258" w:author="Yasser Syed" w:date="2018-09-21T09:53:00Z">
        <w:r w:rsidR="00E860C9">
          <w:rPr>
            <w:lang w:val="en-CA" w:eastAsia="ja-JP"/>
          </w:rPr>
          <w:t xml:space="preserve"> RGB </w:t>
        </w:r>
      </w:ins>
      <w:ins w:id="259" w:author="Yasser Syed" w:date="2018-09-21T09:49:00Z">
        <w:r w:rsidR="00E860C9">
          <w:rPr>
            <w:lang w:val="en-CA" w:eastAsia="ja-JP"/>
          </w:rPr>
          <w:t xml:space="preserve">/4:4:4 </w:t>
        </w:r>
      </w:ins>
      <w:ins w:id="260" w:author="Yasser Syed" w:date="2018-09-21T09:51:00Z">
        <w:r w:rsidR="00E860C9">
          <w:rPr>
            <w:lang w:val="en-CA" w:eastAsia="ja-JP"/>
          </w:rPr>
          <w:t>–</w:t>
        </w:r>
      </w:ins>
      <w:ins w:id="261" w:author="Yasser Syed" w:date="2018-09-21T09:49:00Z">
        <w:r w:rsidR="00E860C9">
          <w:rPr>
            <w:lang w:val="en-CA" w:eastAsia="ja-JP"/>
          </w:rPr>
          <w:t xml:space="preserve"> 16 </w:t>
        </w:r>
      </w:ins>
      <w:proofErr w:type="spellStart"/>
      <w:ins w:id="262" w:author="Yasser Syed" w:date="2018-09-21T09:51:00Z">
        <w:r w:rsidR="00E860C9">
          <w:rPr>
            <w:lang w:val="en-CA" w:eastAsia="ja-JP"/>
          </w:rPr>
          <w:t>bpp</w:t>
        </w:r>
        <w:proofErr w:type="spellEnd"/>
        <w:r w:rsidR="00E860C9">
          <w:rPr>
            <w:lang w:val="en-CA" w:eastAsia="ja-JP"/>
          </w:rPr>
          <w:t xml:space="preserve"> 2) 4 different types of camera logs</w:t>
        </w:r>
      </w:ins>
      <w:ins w:id="263" w:author="Yasser Syed" w:date="2018-09-21T09:53:00Z">
        <w:r w:rsidR="00E860C9">
          <w:rPr>
            <w:lang w:val="en-CA" w:eastAsia="ja-JP"/>
          </w:rPr>
          <w:t xml:space="preserve"> R’G’B’ </w:t>
        </w:r>
        <w:r w:rsidR="00E860C9">
          <w:rPr>
            <w:lang w:val="en-CA" w:eastAsia="ja-JP"/>
          </w:rPr>
          <w:lastRenderedPageBreak/>
          <w:t xml:space="preserve">or </w:t>
        </w:r>
        <w:proofErr w:type="spellStart"/>
        <w:r w:rsidR="00E860C9">
          <w:rPr>
            <w:lang w:val="en-CA" w:eastAsia="ja-JP"/>
          </w:rPr>
          <w:t>YCbCr</w:t>
        </w:r>
      </w:ins>
      <w:proofErr w:type="spellEnd"/>
      <w:ins w:id="264" w:author="Yasser Syed" w:date="2018-09-21T09:51:00Z">
        <w:r w:rsidR="00E860C9">
          <w:rPr>
            <w:lang w:val="en-CA" w:eastAsia="ja-JP"/>
          </w:rPr>
          <w:t xml:space="preserve"> w/ 4:2:2 or 4:2:0 and either 12 or 10 </w:t>
        </w:r>
        <w:proofErr w:type="gramStart"/>
        <w:r w:rsidR="00E860C9">
          <w:rPr>
            <w:lang w:val="en-CA" w:eastAsia="ja-JP"/>
          </w:rPr>
          <w:t>bit</w:t>
        </w:r>
        <w:proofErr w:type="gramEnd"/>
        <w:r w:rsidR="00E860C9">
          <w:rPr>
            <w:lang w:val="en-CA" w:eastAsia="ja-JP"/>
          </w:rPr>
          <w:t>.</w:t>
        </w:r>
      </w:ins>
      <w:ins w:id="265" w:author="Yasser Syed" w:date="2018-09-21T09:52:00Z">
        <w:r w:rsidR="00E860C9">
          <w:rPr>
            <w:lang w:val="en-CA" w:eastAsia="ja-JP"/>
          </w:rPr>
          <w:t xml:space="preserve"> This is the describes the signal outputs that need to be converted </w:t>
        </w:r>
      </w:ins>
      <w:proofErr w:type="gramStart"/>
      <w:ins w:id="266" w:author="Yasser Syed" w:date="2018-09-21T09:53:00Z">
        <w:r w:rsidR="00E860C9">
          <w:rPr>
            <w:lang w:val="en-CA" w:eastAsia="ja-JP"/>
          </w:rPr>
          <w:t>( e.g.</w:t>
        </w:r>
        <w:proofErr w:type="gramEnd"/>
        <w:r w:rsidR="00E860C9">
          <w:rPr>
            <w:lang w:val="en-CA" w:eastAsia="ja-JP"/>
          </w:rPr>
          <w:t xml:space="preserve"> LUT for PQ or HLG/ R</w:t>
        </w:r>
      </w:ins>
      <w:ins w:id="267" w:author="Yasser Syed" w:date="2018-09-21T09:54:00Z">
        <w:r w:rsidR="00E860C9">
          <w:rPr>
            <w:lang w:val="en-CA" w:eastAsia="ja-JP"/>
          </w:rPr>
          <w:t xml:space="preserve">GB or R’G’B’ to </w:t>
        </w:r>
        <w:proofErr w:type="spellStart"/>
        <w:r w:rsidR="00E860C9">
          <w:rPr>
            <w:lang w:val="en-CA" w:eastAsia="ja-JP"/>
          </w:rPr>
          <w:t>Y’CbCr</w:t>
        </w:r>
        <w:proofErr w:type="spellEnd"/>
        <w:r w:rsidR="00E860C9">
          <w:rPr>
            <w:lang w:val="en-CA" w:eastAsia="ja-JP"/>
          </w:rPr>
          <w:t>)</w:t>
        </w:r>
      </w:ins>
    </w:p>
    <w:p w14:paraId="21363EC8" w14:textId="39134E75" w:rsidR="00E860C9" w:rsidRDefault="00E860C9" w:rsidP="00811310">
      <w:pPr>
        <w:jc w:val="both"/>
        <w:rPr>
          <w:ins w:id="268" w:author="Yasser Syed" w:date="2018-09-21T09:54:00Z"/>
          <w:lang w:val="en-CA" w:eastAsia="ja-JP"/>
        </w:rPr>
      </w:pPr>
    </w:p>
    <w:p w14:paraId="34B5A324" w14:textId="248D2163" w:rsidR="00E860C9" w:rsidRDefault="00287991" w:rsidP="00811310">
      <w:pPr>
        <w:jc w:val="both"/>
        <w:rPr>
          <w:ins w:id="269" w:author="Yasser Syed" w:date="2018-09-28T18:15:00Z"/>
          <w:lang w:val="en-CA" w:eastAsia="ja-JP"/>
        </w:rPr>
      </w:pPr>
      <w:ins w:id="270" w:author="Yasser Syed" w:date="2018-09-28T17:35:00Z">
        <w:r>
          <w:rPr>
            <w:lang w:val="en-CA" w:eastAsia="ja-JP"/>
          </w:rPr>
          <w:t xml:space="preserve">[ED/YS] </w:t>
        </w:r>
      </w:ins>
      <w:ins w:id="271" w:author="Yasser Syed" w:date="2018-09-21T09:54:00Z">
        <w:r w:rsidR="00E860C9">
          <w:rPr>
            <w:lang w:val="en-CA" w:eastAsia="ja-JP"/>
          </w:rPr>
          <w:t>Q2: Is every other operation in the workflow just a degradation of the signal information</w:t>
        </w:r>
      </w:ins>
      <w:ins w:id="272" w:author="Yasser Syed" w:date="2018-09-21T10:22:00Z">
        <w:r w:rsidR="00EB3611">
          <w:rPr>
            <w:lang w:val="en-CA" w:eastAsia="ja-JP"/>
          </w:rPr>
          <w:t xml:space="preserve"> through a conversion.</w:t>
        </w:r>
      </w:ins>
    </w:p>
    <w:p w14:paraId="5546A0D0" w14:textId="11944134" w:rsidR="00821A39" w:rsidRDefault="00821A39" w:rsidP="00811310">
      <w:pPr>
        <w:jc w:val="both"/>
        <w:rPr>
          <w:ins w:id="273" w:author="Yasser Syed" w:date="2018-09-28T18:15:00Z"/>
          <w:lang w:val="en-CA" w:eastAsia="ja-JP"/>
        </w:rPr>
      </w:pPr>
    </w:p>
    <w:p w14:paraId="7F96221B" w14:textId="0FC9E997" w:rsidR="00821A39" w:rsidRDefault="00821A39" w:rsidP="00811310">
      <w:pPr>
        <w:jc w:val="both"/>
        <w:rPr>
          <w:ins w:id="274" w:author="Yasser Syed" w:date="2018-09-21T09:48:00Z"/>
          <w:lang w:val="en-CA" w:eastAsia="ja-JP"/>
        </w:rPr>
      </w:pPr>
      <w:ins w:id="275" w:author="Yasser Syed" w:date="2018-09-28T18:15:00Z">
        <w:r>
          <w:rPr>
            <w:lang w:val="en-CA" w:eastAsia="ja-JP"/>
          </w:rPr>
          <w:t xml:space="preserve">[ED/YS] </w:t>
        </w:r>
      </w:ins>
      <w:ins w:id="276" w:author="Yasser Syed" w:date="2018-09-28T18:16:00Z">
        <w:r w:rsidR="007E2E40">
          <w:rPr>
            <w:lang w:val="en-CA" w:eastAsia="ja-JP"/>
          </w:rPr>
          <w:t xml:space="preserve">Table for Baseband </w:t>
        </w:r>
      </w:ins>
      <w:ins w:id="277" w:author="Yasser Syed" w:date="2018-09-28T18:20:00Z">
        <w:r w:rsidR="007E2E40">
          <w:rPr>
            <w:lang w:val="en-CA" w:eastAsia="ja-JP"/>
          </w:rPr>
          <w:t>resolution</w:t>
        </w:r>
      </w:ins>
      <w:ins w:id="278" w:author="Yasser Syed" w:date="2018-09-28T18:19:00Z">
        <w:r w:rsidR="007E2E40">
          <w:rPr>
            <w:lang w:val="en-CA" w:eastAsia="ja-JP"/>
          </w:rPr>
          <w:t xml:space="preserve"> to typ</w:t>
        </w:r>
      </w:ins>
      <w:ins w:id="279" w:author="Yasser Syed" w:date="2018-09-28T18:20:00Z">
        <w:r w:rsidR="007E2E40">
          <w:rPr>
            <w:lang w:val="en-CA" w:eastAsia="ja-JP"/>
          </w:rPr>
          <w:t>e</w:t>
        </w:r>
      </w:ins>
      <w:ins w:id="280" w:author="Yasser Syed" w:date="2018-09-28T18:19:00Z">
        <w:r w:rsidR="007E2E40">
          <w:rPr>
            <w:lang w:val="en-CA" w:eastAsia="ja-JP"/>
          </w:rPr>
          <w:t xml:space="preserve"> of interface. E.g. </w:t>
        </w:r>
      </w:ins>
      <w:ins w:id="281" w:author="Yasser Syed" w:date="2018-09-28T18:20:00Z">
        <w:r w:rsidR="007E2E40">
          <w:rPr>
            <w:lang w:val="en-CA" w:eastAsia="ja-JP"/>
          </w:rPr>
          <w:t xml:space="preserve">UHD resolution baseband transmission could use quad3G or 12G. Accommodates </w:t>
        </w:r>
        <w:proofErr w:type="spellStart"/>
        <w:r w:rsidR="007E2E40">
          <w:rPr>
            <w:lang w:val="en-CA" w:eastAsia="ja-JP"/>
          </w:rPr>
          <w:t>cameration</w:t>
        </w:r>
        <w:proofErr w:type="spellEnd"/>
        <w:r w:rsidR="007E2E40">
          <w:rPr>
            <w:lang w:val="en-CA" w:eastAsia="ja-JP"/>
          </w:rPr>
          <w:t xml:space="preserve"> that only may have 1 type of connections.</w:t>
        </w:r>
      </w:ins>
    </w:p>
    <w:p w14:paraId="04560F79" w14:textId="77777777" w:rsidR="00E860C9" w:rsidRDefault="00E860C9" w:rsidP="00811310">
      <w:pPr>
        <w:jc w:val="both"/>
        <w:rPr>
          <w:ins w:id="282" w:author="Yasser Syed" w:date="2018-09-21T09:48:00Z"/>
          <w:lang w:val="en-CA" w:eastAsia="ja-JP"/>
        </w:rPr>
      </w:pPr>
    </w:p>
    <w:p w14:paraId="0F08F8F7" w14:textId="0ADE119B" w:rsidR="00D87FEA" w:rsidRDefault="006279DD" w:rsidP="00811310">
      <w:pPr>
        <w:jc w:val="both"/>
        <w:rPr>
          <w:lang w:val="en-CA"/>
        </w:rPr>
      </w:pPr>
      <w:r>
        <w:rPr>
          <w:lang w:val="en-CA" w:eastAsia="ja-JP"/>
        </w:rPr>
        <w:t>In the capture domain, content is created through sensors on cameras</w:t>
      </w:r>
      <w:r w:rsidR="00D87FEA">
        <w:rPr>
          <w:lang w:val="en-CA" w:eastAsia="ja-JP"/>
        </w:rPr>
        <w:t xml:space="preserve"> converting optical signals into a digital format. Content is retained at its highest informational format</w:t>
      </w:r>
      <w:r w:rsidR="00BD4768">
        <w:rPr>
          <w:lang w:val="en-CA" w:eastAsia="ja-JP"/>
        </w:rPr>
        <w:t xml:space="preserve"> though some</w:t>
      </w:r>
      <w:r w:rsidR="00D87FEA">
        <w:rPr>
          <w:lang w:val="en-CA" w:eastAsia="ja-JP"/>
        </w:rPr>
        <w:t xml:space="preserve"> conversions to reduce transport bandwidth demands may happe</w:t>
      </w:r>
      <w:r w:rsidR="00E43CC7">
        <w:rPr>
          <w:lang w:val="en-CA" w:eastAsia="ja-JP"/>
        </w:rPr>
        <w:t>n during</w:t>
      </w:r>
      <w:r w:rsidR="00D87FEA">
        <w:rPr>
          <w:lang w:val="en-CA" w:eastAsia="ja-JP"/>
        </w:rPr>
        <w:t xml:space="preserve"> sensor processing.</w:t>
      </w:r>
    </w:p>
    <w:p w14:paraId="52909481" w14:textId="77777777" w:rsidR="00D87FEA" w:rsidRDefault="00D87FEA" w:rsidP="00811310">
      <w:pPr>
        <w:jc w:val="both"/>
        <w:rPr>
          <w:lang w:val="en-CA"/>
        </w:rPr>
      </w:pPr>
    </w:p>
    <w:p w14:paraId="623517C4" w14:textId="71FF2EC6" w:rsidR="00EE3582" w:rsidRDefault="006670EE" w:rsidP="00811310">
      <w:pPr>
        <w:jc w:val="both"/>
        <w:rPr>
          <w:lang w:val="en-CA"/>
        </w:rPr>
      </w:pPr>
      <w:r>
        <w:rPr>
          <w:lang w:val="en-CA" w:eastAsia="ja-JP"/>
        </w:rPr>
        <w:t>In the interface to</w:t>
      </w:r>
      <w:r w:rsidR="00D87FEA">
        <w:rPr>
          <w:lang w:val="en-CA" w:eastAsia="ja-JP"/>
        </w:rPr>
        <w:t xml:space="preserve"> the productio</w:t>
      </w:r>
      <w:r w:rsidR="00E43CC7">
        <w:rPr>
          <w:lang w:val="en-CA" w:eastAsia="ja-JP"/>
        </w:rPr>
        <w:t>n domain, content undergoes</w:t>
      </w:r>
      <w:r w:rsidR="00D87FEA">
        <w:rPr>
          <w:lang w:val="en-CA" w:eastAsia="ja-JP"/>
        </w:rPr>
        <w:t xml:space="preserve"> processing </w:t>
      </w:r>
      <w:r w:rsidR="00EE3582">
        <w:rPr>
          <w:lang w:val="en-CA" w:eastAsia="ja-JP"/>
        </w:rPr>
        <w:t xml:space="preserve">further </w:t>
      </w:r>
      <w:r w:rsidR="00D87FEA">
        <w:rPr>
          <w:lang w:val="en-CA" w:eastAsia="ja-JP"/>
        </w:rPr>
        <w:t>transformations</w:t>
      </w:r>
      <w:r w:rsidR="00EE3582">
        <w:rPr>
          <w:lang w:val="en-CA" w:eastAsia="ja-JP"/>
        </w:rPr>
        <w:t xml:space="preserve"> such as non-linear transformations </w:t>
      </w:r>
      <w:r w:rsidR="00822366">
        <w:rPr>
          <w:lang w:val="en-CA" w:eastAsia="ja-JP"/>
        </w:rPr>
        <w:t>(e.g. NCL), Pixel Subsampling (</w:t>
      </w:r>
      <w:r w:rsidR="00EE3582">
        <w:rPr>
          <w:lang w:val="en-CA" w:eastAsia="ja-JP"/>
        </w:rPr>
        <w:t>4:4:4</w:t>
      </w:r>
      <w:r w:rsidR="00EE3582" w:rsidRPr="00EE3582">
        <w:rPr>
          <w:lang w:val="en-CA" w:eastAsia="ja-JP"/>
        </w:rPr>
        <w:sym w:font="Wingdings" w:char="F0E0"/>
      </w:r>
      <w:r w:rsidR="00EE3582">
        <w:rPr>
          <w:lang w:val="en-CA" w:eastAsia="ja-JP"/>
        </w:rPr>
        <w:t>4:2:2), colour representation changes (RGB</w:t>
      </w:r>
      <w:r w:rsidR="00EE3582" w:rsidRPr="00EE3582">
        <w:rPr>
          <w:lang w:val="en-CA" w:eastAsia="ja-JP"/>
        </w:rPr>
        <w:sym w:font="Wingdings" w:char="F0E0"/>
      </w:r>
      <w:r w:rsidR="00EE3582">
        <w:rPr>
          <w:lang w:val="en-CA" w:eastAsia="ja-JP"/>
        </w:rPr>
        <w:t xml:space="preserve"> </w:t>
      </w:r>
      <w:proofErr w:type="spellStart"/>
      <w:r w:rsidR="00EE3582">
        <w:rPr>
          <w:lang w:val="en-CA" w:eastAsia="ja-JP"/>
        </w:rPr>
        <w:t>Y’CbCr</w:t>
      </w:r>
      <w:proofErr w:type="spellEnd"/>
      <w:r w:rsidR="00EE3582">
        <w:rPr>
          <w:lang w:val="en-CA" w:eastAsia="ja-JP"/>
        </w:rPr>
        <w:t xml:space="preserve">), and bit rate reduction (16 </w:t>
      </w:r>
      <w:proofErr w:type="spellStart"/>
      <w:r w:rsidR="00EE3582">
        <w:rPr>
          <w:lang w:val="en-CA" w:eastAsia="ja-JP"/>
        </w:rPr>
        <w:t>bpp</w:t>
      </w:r>
      <w:proofErr w:type="spellEnd"/>
      <w:r w:rsidR="00EE3582" w:rsidRPr="00EE3582">
        <w:rPr>
          <w:lang w:val="en-CA" w:eastAsia="ja-JP"/>
        </w:rPr>
        <w:sym w:font="Wingdings" w:char="F0E0"/>
      </w:r>
      <w:r w:rsidR="00EE3582">
        <w:rPr>
          <w:lang w:val="en-CA" w:eastAsia="ja-JP"/>
        </w:rPr>
        <w:t xml:space="preserve">10 </w:t>
      </w:r>
      <w:proofErr w:type="spellStart"/>
      <w:r w:rsidR="00EE3582">
        <w:rPr>
          <w:lang w:val="en-CA" w:eastAsia="ja-JP"/>
        </w:rPr>
        <w:t>bpp</w:t>
      </w:r>
      <w:proofErr w:type="spellEnd"/>
      <w:r w:rsidR="00EE3582">
        <w:rPr>
          <w:lang w:val="en-CA" w:eastAsia="ja-JP"/>
        </w:rPr>
        <w:t>)</w:t>
      </w:r>
      <w:r w:rsidR="00D87FEA">
        <w:rPr>
          <w:lang w:val="en-CA" w:eastAsia="ja-JP"/>
        </w:rPr>
        <w:t>.</w:t>
      </w:r>
      <w:r w:rsidR="00396393">
        <w:rPr>
          <w:lang w:val="en-CA" w:eastAsia="ja-JP"/>
        </w:rPr>
        <w:t xml:space="preserve"> For theatrical/ Scripted TV workflows entering</w:t>
      </w:r>
      <w:r w:rsidR="00D87FEA">
        <w:rPr>
          <w:lang w:val="en-CA" w:eastAsia="ja-JP"/>
        </w:rPr>
        <w:t xml:space="preserve"> </w:t>
      </w:r>
      <w:r w:rsidR="00396393">
        <w:rPr>
          <w:lang w:val="en-CA" w:eastAsia="ja-JP"/>
        </w:rPr>
        <w:t>i</w:t>
      </w:r>
      <w:r w:rsidR="00EE3582">
        <w:rPr>
          <w:lang w:val="en-CA" w:eastAsia="ja-JP"/>
        </w:rPr>
        <w:t>n the production domain</w:t>
      </w:r>
      <w:r w:rsidR="00396393">
        <w:rPr>
          <w:lang w:val="en-CA" w:eastAsia="ja-JP"/>
        </w:rPr>
        <w:t>, content can</w:t>
      </w:r>
      <w:r w:rsidR="00EE3582">
        <w:rPr>
          <w:lang w:val="en-CA" w:eastAsia="ja-JP"/>
        </w:rPr>
        <w:t xml:space="preserve"> be added to by CGI sources, </w:t>
      </w:r>
      <w:proofErr w:type="spellStart"/>
      <w:r w:rsidR="00EE3582">
        <w:rPr>
          <w:lang w:val="en-CA" w:eastAsia="ja-JP"/>
        </w:rPr>
        <w:t>overlayed</w:t>
      </w:r>
      <w:proofErr w:type="spellEnd"/>
      <w:r w:rsidR="00EE3582">
        <w:rPr>
          <w:lang w:val="en-CA" w:eastAsia="ja-JP"/>
        </w:rPr>
        <w:t xml:space="preserve"> with graphics, and </w:t>
      </w:r>
      <w:r w:rsidR="00C262B0">
        <w:rPr>
          <w:lang w:val="en-CA" w:eastAsia="ja-JP"/>
        </w:rPr>
        <w:t>c</w:t>
      </w:r>
      <w:r w:rsidR="00EE3582">
        <w:rPr>
          <w:lang w:val="en-CA" w:eastAsia="ja-JP"/>
        </w:rPr>
        <w:t>olour</w:t>
      </w:r>
      <w:r w:rsidR="00C262B0">
        <w:rPr>
          <w:lang w:val="en-CA" w:eastAsia="ja-JP"/>
        </w:rPr>
        <w:t xml:space="preserve"> </w:t>
      </w:r>
      <w:r w:rsidR="00EE3582">
        <w:rPr>
          <w:lang w:val="en-CA" w:eastAsia="ja-JP"/>
        </w:rPr>
        <w:t>grad</w:t>
      </w:r>
      <w:r w:rsidR="00396393">
        <w:rPr>
          <w:lang w:val="en-CA" w:eastAsia="ja-JP"/>
        </w:rPr>
        <w:t>ed</w:t>
      </w:r>
      <w:r w:rsidR="00EE3582">
        <w:rPr>
          <w:lang w:val="en-CA" w:eastAsia="ja-JP"/>
        </w:rPr>
        <w:t xml:space="preserve"> using a Mastering display. </w:t>
      </w:r>
      <w:r w:rsidR="00396393">
        <w:rPr>
          <w:lang w:val="en-CA" w:eastAsia="ja-JP"/>
        </w:rPr>
        <w:t>For Live Event workflows, there is always a real-time constraint</w:t>
      </w:r>
      <w:r w:rsidR="00C262B0">
        <w:rPr>
          <w:lang w:val="en-CA" w:eastAsia="ja-JP"/>
        </w:rPr>
        <w:t>,</w:t>
      </w:r>
      <w:r w:rsidR="00396393">
        <w:rPr>
          <w:lang w:val="en-CA" w:eastAsia="ja-JP"/>
        </w:rPr>
        <w:t xml:space="preserve"> which limits content processing to real-time operations. </w:t>
      </w:r>
      <w:r w:rsidR="00EE3582">
        <w:rPr>
          <w:lang w:val="en-CA" w:eastAsia="ja-JP"/>
        </w:rPr>
        <w:t>After the colour</w:t>
      </w:r>
      <w:r w:rsidR="00C262B0">
        <w:rPr>
          <w:lang w:val="en-CA" w:eastAsia="ja-JP"/>
        </w:rPr>
        <w:t xml:space="preserve"> </w:t>
      </w:r>
      <w:r w:rsidR="00EE3582">
        <w:rPr>
          <w:lang w:val="en-CA" w:eastAsia="ja-JP"/>
        </w:rPr>
        <w:t xml:space="preserve">grading, both static and dynamic metadata may be generated that </w:t>
      </w:r>
      <w:r w:rsidR="00C262B0">
        <w:rPr>
          <w:lang w:val="en-CA" w:eastAsia="ja-JP"/>
        </w:rPr>
        <w:t>are</w:t>
      </w:r>
      <w:r w:rsidR="00EE3582">
        <w:rPr>
          <w:lang w:val="en-CA" w:eastAsia="ja-JP"/>
        </w:rPr>
        <w:t xml:space="preserve"> to be a</w:t>
      </w:r>
      <w:r w:rsidR="00396393">
        <w:rPr>
          <w:lang w:val="en-CA" w:eastAsia="ja-JP"/>
        </w:rPr>
        <w:t>ttached to the content workflow</w:t>
      </w:r>
      <w:r w:rsidR="00C262B0">
        <w:rPr>
          <w:lang w:val="en-CA" w:eastAsia="ja-JP"/>
        </w:rPr>
        <w:t>. However,</w:t>
      </w:r>
      <w:r w:rsidR="00396393">
        <w:rPr>
          <w:lang w:val="en-CA" w:eastAsia="ja-JP"/>
        </w:rPr>
        <w:t xml:space="preserve"> for live events this may not be </w:t>
      </w:r>
      <w:proofErr w:type="gramStart"/>
      <w:r w:rsidR="00396393">
        <w:rPr>
          <w:lang w:val="en-CA" w:eastAsia="ja-JP"/>
        </w:rPr>
        <w:t>practical</w:t>
      </w:r>
      <w:proofErr w:type="gramEnd"/>
      <w:r w:rsidR="00396393">
        <w:rPr>
          <w:lang w:val="en-CA" w:eastAsia="ja-JP"/>
        </w:rPr>
        <w:t xml:space="preserve"> and metad</w:t>
      </w:r>
      <w:r w:rsidR="00C262B0">
        <w:rPr>
          <w:lang w:val="en-CA" w:eastAsia="ja-JP"/>
        </w:rPr>
        <w:t>a</w:t>
      </w:r>
      <w:r w:rsidR="00396393">
        <w:rPr>
          <w:lang w:val="en-CA" w:eastAsia="ja-JP"/>
        </w:rPr>
        <w:t xml:space="preserve">ta may need to be generated further downstream by automated content analysis approaches. </w:t>
      </w:r>
    </w:p>
    <w:p w14:paraId="75100715" w14:textId="77777777" w:rsidR="00EE3582" w:rsidRDefault="00EE3582" w:rsidP="00811310">
      <w:pPr>
        <w:jc w:val="both"/>
        <w:rPr>
          <w:lang w:val="en-CA"/>
        </w:rPr>
      </w:pPr>
    </w:p>
    <w:p w14:paraId="06787F4D" w14:textId="65B244C2" w:rsidR="00F87372" w:rsidRDefault="00AF0A55" w:rsidP="00811310">
      <w:pPr>
        <w:jc w:val="both"/>
        <w:rPr>
          <w:lang w:val="en-CA"/>
        </w:rPr>
      </w:pPr>
      <w:r>
        <w:rPr>
          <w:lang w:val="en-CA" w:eastAsia="ja-JP"/>
        </w:rPr>
        <w:t xml:space="preserve">In the </w:t>
      </w:r>
      <w:r w:rsidR="00F87372">
        <w:rPr>
          <w:lang w:val="en-CA" w:eastAsia="ja-JP"/>
        </w:rPr>
        <w:t>p</w:t>
      </w:r>
      <w:r>
        <w:rPr>
          <w:lang w:val="en-CA" w:eastAsia="ja-JP"/>
        </w:rPr>
        <w:t>roduction distribution</w:t>
      </w:r>
      <w:r w:rsidR="00F87372">
        <w:rPr>
          <w:lang w:val="en-CA" w:eastAsia="ja-JP"/>
        </w:rPr>
        <w:t xml:space="preserve"> domain, some additional processing is done to the content to further reduce transport bandwidth demands. This may include some pixel transformations</w:t>
      </w:r>
      <w:r w:rsidR="0014429F">
        <w:rPr>
          <w:lang w:val="en-CA" w:eastAsia="ja-JP"/>
        </w:rPr>
        <w:t xml:space="preserve"> (chroma- subsampling</w:t>
      </w:r>
      <w:r w:rsidR="0014429F">
        <w:rPr>
          <w:rStyle w:val="FootnoteReference"/>
          <w:lang w:val="en-CA" w:eastAsia="ja-JP"/>
        </w:rPr>
        <w:footnoteReference w:id="1"/>
      </w:r>
      <w:r w:rsidR="00301DA6">
        <w:rPr>
          <w:lang w:val="en-CA" w:eastAsia="ja-JP"/>
        </w:rPr>
        <w:t xml:space="preserve">, bit </w:t>
      </w:r>
      <w:proofErr w:type="gramStart"/>
      <w:r w:rsidR="00301DA6">
        <w:rPr>
          <w:lang w:val="en-CA" w:eastAsia="ja-JP"/>
        </w:rPr>
        <w:t>depth</w:t>
      </w:r>
      <w:r w:rsidR="0014429F">
        <w:rPr>
          <w:lang w:val="en-CA" w:eastAsia="ja-JP"/>
        </w:rPr>
        <w:t xml:space="preserve"> )</w:t>
      </w:r>
      <w:proofErr w:type="gramEnd"/>
      <w:r w:rsidR="007D4BB4">
        <w:rPr>
          <w:lang w:val="en-CA" w:eastAsia="ja-JP"/>
        </w:rPr>
        <w:t xml:space="preserve"> </w:t>
      </w:r>
      <w:r w:rsidR="00F87372">
        <w:rPr>
          <w:lang w:val="en-CA" w:eastAsia="ja-JP"/>
        </w:rPr>
        <w:t>and compression (e.g. AVC, HEVC) but mostly employing spatial compression techniques.</w:t>
      </w:r>
    </w:p>
    <w:p w14:paraId="35147C4F" w14:textId="77777777" w:rsidR="00F87372" w:rsidRDefault="00F87372" w:rsidP="00811310">
      <w:pPr>
        <w:jc w:val="both"/>
        <w:rPr>
          <w:lang w:val="en-CA"/>
        </w:rPr>
      </w:pPr>
    </w:p>
    <w:p w14:paraId="2CFB766C" w14:textId="4A9CF83E" w:rsidR="006279DD" w:rsidRDefault="00F87372" w:rsidP="00811310">
      <w:pPr>
        <w:jc w:val="both"/>
        <w:rPr>
          <w:lang w:val="en-CA"/>
        </w:rPr>
      </w:pPr>
      <w:r>
        <w:rPr>
          <w:lang w:val="en-CA" w:eastAsia="ja-JP"/>
        </w:rPr>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w:t>
      </w:r>
      <w:proofErr w:type="spellStart"/>
      <w:r>
        <w:rPr>
          <w:lang w:val="en-CA" w:eastAsia="ja-JP"/>
        </w:rPr>
        <w:t>Y’CbCr</w:t>
      </w:r>
      <w:proofErr w:type="spellEnd"/>
      <w:r>
        <w:rPr>
          <w:lang w:val="en-CA" w:eastAsia="ja-JP"/>
        </w:rPr>
        <w:t xml:space="preserve"> </w:t>
      </w:r>
      <w:proofErr w:type="gramStart"/>
      <w:r>
        <w:rPr>
          <w:lang w:val="en-CA" w:eastAsia="ja-JP"/>
        </w:rPr>
        <w:t>8 or 10 bit</w:t>
      </w:r>
      <w:proofErr w:type="gramEnd"/>
      <w:r>
        <w:rPr>
          <w:lang w:val="en-CA" w:eastAsia="ja-JP"/>
        </w:rPr>
        <w:t xml:space="preserve"> </w:t>
      </w:r>
      <w:r w:rsidR="007D4BB4">
        <w:rPr>
          <w:lang w:val="en-CA" w:eastAsia="ja-JP"/>
        </w:rPr>
        <w:t xml:space="preserve">compressed </w:t>
      </w:r>
      <w:r>
        <w:rPr>
          <w:lang w:val="en-CA" w:eastAsia="ja-JP"/>
        </w:rPr>
        <w:t xml:space="preserve">stream </w:t>
      </w:r>
      <w:r w:rsidR="00C262B0">
        <w:rPr>
          <w:lang w:val="en-CA" w:eastAsia="ja-JP"/>
        </w:rPr>
        <w:t>using</w:t>
      </w:r>
      <w:r>
        <w:rPr>
          <w:lang w:val="en-CA" w:eastAsia="ja-JP"/>
        </w:rPr>
        <w:t xml:space="preserve"> HEVC</w:t>
      </w:r>
      <w:r w:rsidR="00C262B0">
        <w:rPr>
          <w:lang w:val="en-CA" w:eastAsia="ja-JP"/>
        </w:rPr>
        <w:t>,</w:t>
      </w:r>
      <w:r>
        <w:rPr>
          <w:lang w:val="en-CA" w:eastAsia="ja-JP"/>
        </w:rPr>
        <w:t xml:space="preserve"> AVC</w:t>
      </w:r>
      <w:r w:rsidR="00C262B0">
        <w:rPr>
          <w:lang w:val="en-CA" w:eastAsia="ja-JP"/>
        </w:rPr>
        <w:t>,</w:t>
      </w:r>
      <w:r>
        <w:rPr>
          <w:lang w:val="en-CA" w:eastAsia="ja-JP"/>
        </w:rPr>
        <w:t xml:space="preserve"> or even MPEG-2</w:t>
      </w:r>
      <w:r w:rsidR="004078EE">
        <w:rPr>
          <w:lang w:val="en-CA" w:eastAsia="ja-JP"/>
        </w:rPr>
        <w:t xml:space="preserve"> coded representation</w:t>
      </w:r>
      <w:r>
        <w:rPr>
          <w:lang w:val="en-CA" w:eastAsia="ja-JP"/>
        </w:rPr>
        <w:t xml:space="preserve">. This content workflow then finishes by </w:t>
      </w:r>
      <w:r w:rsidR="00C262B0">
        <w:rPr>
          <w:lang w:val="en-CA" w:eastAsia="ja-JP"/>
        </w:rPr>
        <w:t xml:space="preserve">the content </w:t>
      </w:r>
      <w:r>
        <w:rPr>
          <w:lang w:val="en-CA" w:eastAsia="ja-JP"/>
        </w:rPr>
        <w:t xml:space="preserve">being distributed to the customer </w:t>
      </w:r>
      <w:r w:rsidR="00396393">
        <w:rPr>
          <w:lang w:val="en-CA" w:eastAsia="ja-JP"/>
        </w:rPr>
        <w:t>through broadcast, multicast, or unicast approaches and then presented for viewing.</w:t>
      </w:r>
    </w:p>
    <w:p w14:paraId="5444D7AA" w14:textId="2AD63873" w:rsidR="009D1252" w:rsidRDefault="009D1252" w:rsidP="00811310">
      <w:pPr>
        <w:jc w:val="both"/>
        <w:rPr>
          <w:lang w:val="en-CA"/>
        </w:rPr>
      </w:pPr>
    </w:p>
    <w:p w14:paraId="77405017" w14:textId="79F2800E" w:rsidR="009D1252" w:rsidRPr="00514B33" w:rsidRDefault="009D1252" w:rsidP="00811310">
      <w:pPr>
        <w:jc w:val="both"/>
        <w:rPr>
          <w:lang w:val="en-CA"/>
        </w:rPr>
      </w:pPr>
      <w:r>
        <w:rPr>
          <w:lang w:val="en-CA" w:eastAsia="ja-JP"/>
        </w:rPr>
        <w:t>A lot of the content pro</w:t>
      </w:r>
      <w:r w:rsidR="00950D10">
        <w:rPr>
          <w:lang w:val="en-CA" w:eastAsia="ja-JP"/>
        </w:rPr>
        <w:t xml:space="preserve">cessing operations may employ </w:t>
      </w:r>
      <w:r>
        <w:rPr>
          <w:lang w:val="en-CA" w:eastAsia="ja-JP"/>
        </w:rPr>
        <w:t>multiple 3</w:t>
      </w:r>
      <w:r w:rsidRPr="00811310">
        <w:rPr>
          <w:vertAlign w:val="superscript"/>
          <w:lang w:val="en-CA" w:eastAsia="ja-JP"/>
        </w:rPr>
        <w:t>rd</w:t>
      </w:r>
      <w:r>
        <w:rPr>
          <w:lang w:val="en-CA" w:eastAsia="ja-JP"/>
        </w:rPr>
        <w:t xml:space="preserve"> party content processing tools. Currently most tools </w:t>
      </w:r>
      <w:r w:rsidR="0069573C">
        <w:rPr>
          <w:lang w:val="en-CA" w:eastAsia="ja-JP"/>
        </w:rPr>
        <w:t xml:space="preserve">are designed and </w:t>
      </w:r>
      <w:r>
        <w:rPr>
          <w:lang w:val="en-CA" w:eastAsia="ja-JP"/>
        </w:rPr>
        <w:t xml:space="preserve">operate </w:t>
      </w:r>
      <w:r w:rsidR="0069573C">
        <w:rPr>
          <w:lang w:val="en-CA" w:eastAsia="ja-JP"/>
        </w:rPr>
        <w:t>within a specific domain with</w:t>
      </w:r>
      <w:r w:rsidR="0014429F">
        <w:rPr>
          <w:lang w:val="en-CA" w:eastAsia="ja-JP"/>
        </w:rPr>
        <w:t xml:space="preserve"> general assumptions of how content was handled in the </w:t>
      </w:r>
      <w:proofErr w:type="spellStart"/>
      <w:r w:rsidR="0014429F">
        <w:rPr>
          <w:lang w:val="en-CA" w:eastAsia="ja-JP"/>
        </w:rPr>
        <w:t>preceeding</w:t>
      </w:r>
      <w:proofErr w:type="spellEnd"/>
      <w:r w:rsidR="0014429F">
        <w:rPr>
          <w:lang w:val="en-CA" w:eastAsia="ja-JP"/>
        </w:rPr>
        <w:t xml:space="preserve"> domain.</w:t>
      </w:r>
      <w:r w:rsidR="0069573C">
        <w:rPr>
          <w:lang w:val="en-CA" w:eastAsia="ja-JP"/>
        </w:rPr>
        <w:t xml:space="preserve"> </w:t>
      </w:r>
      <w:r w:rsidR="00950D10">
        <w:rPr>
          <w:lang w:val="en-CA" w:eastAsia="ja-JP"/>
        </w:rPr>
        <w:t xml:space="preserve">Tools may also have further constraints depending on content resolutions (HD or 2K in Film/ UHD or 4K or 8K in Film). </w:t>
      </w:r>
    </w:p>
    <w:p w14:paraId="7EE95B14" w14:textId="7F1C7AAD"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 xml:space="preserve">Common </w:t>
      </w:r>
      <w:r w:rsidR="00B72C76" w:rsidRPr="00AD1CEC">
        <w:rPr>
          <w:lang w:val="en-CA"/>
        </w:rPr>
        <w:t>c</w:t>
      </w:r>
      <w:r w:rsidRPr="00AD1CEC">
        <w:rPr>
          <w:lang w:val="en-CA"/>
        </w:rPr>
        <w:t xml:space="preserve">ombinatorial </w:t>
      </w:r>
      <w:r w:rsidR="00B72C76" w:rsidRPr="00AD1CEC">
        <w:rPr>
          <w:lang w:val="en-CA"/>
        </w:rPr>
        <w:t>d</w:t>
      </w:r>
      <w:r w:rsidRPr="00AD1CEC">
        <w:rPr>
          <w:lang w:val="en-CA"/>
        </w:rPr>
        <w:t>escriptions</w:t>
      </w:r>
    </w:p>
    <w:p w14:paraId="38EF4ECC" w14:textId="4B9FBDEB" w:rsidR="00F4634B" w:rsidRPr="00BB0558" w:rsidRDefault="00F4634B" w:rsidP="00F4634B">
      <w:pPr>
        <w:pStyle w:val="CommentText"/>
        <w:rPr>
          <w:sz w:val="24"/>
          <w:szCs w:val="22"/>
          <w:lang w:val="en-CA"/>
        </w:rPr>
      </w:pPr>
      <w:r w:rsidRPr="00BB0558">
        <w:rPr>
          <w:sz w:val="24"/>
          <w:szCs w:val="22"/>
          <w:lang w:val="en-CA"/>
        </w:rPr>
        <w:t xml:space="preserve">This section </w:t>
      </w:r>
      <w:r>
        <w:rPr>
          <w:sz w:val="24"/>
          <w:szCs w:val="22"/>
          <w:lang w:val="en-CA"/>
        </w:rPr>
        <w:t>enumerates</w:t>
      </w:r>
      <w:r w:rsidRPr="00BB0558">
        <w:rPr>
          <w:sz w:val="24"/>
          <w:szCs w:val="22"/>
          <w:lang w:val="en-CA"/>
        </w:rPr>
        <w:t xml:space="preserve"> common </w:t>
      </w:r>
      <w:r>
        <w:rPr>
          <w:sz w:val="24"/>
          <w:szCs w:val="22"/>
          <w:lang w:val="en-CA"/>
        </w:rPr>
        <w:t xml:space="preserve">combinations of </w:t>
      </w:r>
      <w:r w:rsidRPr="00BB0558">
        <w:rPr>
          <w:sz w:val="24"/>
          <w:szCs w:val="22"/>
          <w:lang w:val="en-CA"/>
        </w:rPr>
        <w:t xml:space="preserve">video properties </w:t>
      </w:r>
      <w:r>
        <w:rPr>
          <w:sz w:val="24"/>
          <w:szCs w:val="22"/>
          <w:lang w:val="en-CA"/>
        </w:rPr>
        <w:t>and</w:t>
      </w:r>
      <w:r w:rsidRPr="00BB0558">
        <w:rPr>
          <w:sz w:val="24"/>
          <w:szCs w:val="22"/>
          <w:lang w:val="en-CA"/>
        </w:rPr>
        <w:t xml:space="preserve"> values use</w:t>
      </w:r>
      <w:r>
        <w:rPr>
          <w:sz w:val="24"/>
          <w:szCs w:val="22"/>
          <w:lang w:val="en-CA"/>
        </w:rPr>
        <w:t>d</w:t>
      </w:r>
      <w:r w:rsidRPr="00BB0558">
        <w:rPr>
          <w:sz w:val="24"/>
          <w:szCs w:val="22"/>
          <w:lang w:val="en-CA"/>
        </w:rPr>
        <w:t xml:space="preserve"> </w:t>
      </w:r>
      <w:r>
        <w:rPr>
          <w:sz w:val="24"/>
          <w:szCs w:val="22"/>
          <w:lang w:val="en-CA"/>
        </w:rPr>
        <w:t>within</w:t>
      </w:r>
      <w:r w:rsidRPr="00BB0558">
        <w:rPr>
          <w:sz w:val="24"/>
          <w:szCs w:val="22"/>
          <w:lang w:val="en-CA"/>
        </w:rPr>
        <w:t xml:space="preserve"> the content industry today. </w:t>
      </w:r>
      <w:r>
        <w:rPr>
          <w:sz w:val="24"/>
          <w:szCs w:val="22"/>
          <w:lang w:val="en-CA"/>
        </w:rPr>
        <w:t xml:space="preserve">This section also describes common methods of conveying video property </w:t>
      </w:r>
      <w:r>
        <w:rPr>
          <w:sz w:val="24"/>
          <w:szCs w:val="22"/>
          <w:lang w:val="en-CA"/>
        </w:rPr>
        <w:lastRenderedPageBreak/>
        <w:t xml:space="preserve">information for </w:t>
      </w:r>
      <w:r w:rsidR="00A9432D">
        <w:rPr>
          <w:sz w:val="24"/>
          <w:szCs w:val="22"/>
          <w:lang w:val="en-CA"/>
        </w:rPr>
        <w:t>c</w:t>
      </w:r>
      <w:r w:rsidRPr="00BB0558">
        <w:rPr>
          <w:sz w:val="24"/>
          <w:szCs w:val="22"/>
          <w:lang w:val="en-CA"/>
        </w:rPr>
        <w:t xml:space="preserve">apture, </w:t>
      </w:r>
      <w:r w:rsidR="00A9432D">
        <w:rPr>
          <w:sz w:val="24"/>
          <w:szCs w:val="22"/>
          <w:lang w:val="en-CA"/>
        </w:rPr>
        <w:t>p</w:t>
      </w:r>
      <w:r w:rsidRPr="00BB0558">
        <w:rPr>
          <w:sz w:val="24"/>
          <w:szCs w:val="22"/>
          <w:lang w:val="en-CA"/>
        </w:rPr>
        <w:t xml:space="preserve">roduction, </w:t>
      </w:r>
      <w:r w:rsidR="00A9432D">
        <w:rPr>
          <w:sz w:val="24"/>
          <w:szCs w:val="22"/>
          <w:lang w:val="en-CA"/>
        </w:rPr>
        <w:t>p</w:t>
      </w:r>
      <w:r w:rsidRPr="00BB0558">
        <w:rPr>
          <w:sz w:val="24"/>
          <w:szCs w:val="22"/>
          <w:lang w:val="en-CA"/>
        </w:rPr>
        <w:t>roduction</w:t>
      </w:r>
      <w:r w:rsidR="00A9432D">
        <w:rPr>
          <w:sz w:val="24"/>
          <w:szCs w:val="22"/>
          <w:lang w:val="en-CA"/>
        </w:rPr>
        <w:t xml:space="preserve"> d</w:t>
      </w:r>
      <w:r w:rsidRPr="00BB0558">
        <w:rPr>
          <w:sz w:val="24"/>
          <w:szCs w:val="22"/>
          <w:lang w:val="en-CA"/>
        </w:rPr>
        <w:t xml:space="preserve">istribution, </w:t>
      </w:r>
      <w:r>
        <w:rPr>
          <w:sz w:val="24"/>
          <w:szCs w:val="22"/>
          <w:lang w:val="en-CA"/>
        </w:rPr>
        <w:t xml:space="preserve">and </w:t>
      </w:r>
      <w:r w:rsidR="00A9432D">
        <w:rPr>
          <w:sz w:val="24"/>
          <w:szCs w:val="22"/>
          <w:lang w:val="en-CA"/>
        </w:rPr>
        <w:t>s</w:t>
      </w:r>
      <w:r w:rsidRPr="00BB0558">
        <w:rPr>
          <w:sz w:val="24"/>
          <w:szCs w:val="22"/>
          <w:lang w:val="en-CA"/>
        </w:rPr>
        <w:t>ervice</w:t>
      </w:r>
      <w:r w:rsidR="00A9432D">
        <w:rPr>
          <w:sz w:val="24"/>
          <w:szCs w:val="22"/>
          <w:lang w:val="en-CA"/>
        </w:rPr>
        <w:t xml:space="preserve"> d</w:t>
      </w:r>
      <w:r w:rsidRPr="00BB0558">
        <w:rPr>
          <w:sz w:val="24"/>
          <w:szCs w:val="22"/>
          <w:lang w:val="en-CA"/>
        </w:rPr>
        <w:t>istribution</w:t>
      </w:r>
      <w:r>
        <w:rPr>
          <w:sz w:val="24"/>
          <w:szCs w:val="22"/>
          <w:lang w:val="en-CA"/>
        </w:rPr>
        <w:t xml:space="preserve"> carriage </w:t>
      </w:r>
      <w:r w:rsidR="00A9432D">
        <w:rPr>
          <w:sz w:val="24"/>
          <w:szCs w:val="22"/>
          <w:lang w:val="en-CA"/>
        </w:rPr>
        <w:t>domains.</w:t>
      </w:r>
    </w:p>
    <w:p w14:paraId="3BB99892" w14:textId="3A397FF4" w:rsidR="00F4634B" w:rsidRPr="00BB0558" w:rsidRDefault="00F4634B" w:rsidP="00F4634B">
      <w:pPr>
        <w:pStyle w:val="CommentText"/>
        <w:rPr>
          <w:sz w:val="24"/>
          <w:szCs w:val="22"/>
          <w:lang w:val="en-CA"/>
        </w:rPr>
      </w:pPr>
      <w:r w:rsidRPr="00BB0558">
        <w:rPr>
          <w:sz w:val="24"/>
          <w:szCs w:val="22"/>
          <w:lang w:val="en-CA"/>
        </w:rPr>
        <w:t xml:space="preserve">System identifier tags are to be used </w:t>
      </w:r>
      <w:r>
        <w:rPr>
          <w:sz w:val="24"/>
          <w:szCs w:val="22"/>
          <w:lang w:val="en-CA"/>
        </w:rPr>
        <w:t xml:space="preserve">in this document </w:t>
      </w:r>
      <w:r w:rsidRPr="00BB0558">
        <w:rPr>
          <w:sz w:val="24"/>
          <w:szCs w:val="22"/>
          <w:lang w:val="en-CA"/>
        </w:rPr>
        <w:t xml:space="preserve">to identify </w:t>
      </w:r>
      <w:r>
        <w:rPr>
          <w:sz w:val="24"/>
          <w:szCs w:val="22"/>
          <w:lang w:val="en-CA"/>
        </w:rPr>
        <w:t xml:space="preserve">succinctly </w:t>
      </w:r>
      <w:r w:rsidRPr="00BB0558">
        <w:rPr>
          <w:sz w:val="24"/>
          <w:szCs w:val="22"/>
          <w:lang w:val="en-CA"/>
        </w:rPr>
        <w:t>each commonly used combinati</w:t>
      </w:r>
      <w:r w:rsidR="00681A35">
        <w:rPr>
          <w:sz w:val="24"/>
          <w:szCs w:val="22"/>
          <w:lang w:val="en-CA"/>
        </w:rPr>
        <w:t>on</w:t>
      </w:r>
      <w:r w:rsidRPr="00BB0558">
        <w:rPr>
          <w:sz w:val="24"/>
          <w:szCs w:val="22"/>
          <w:lang w:val="en-CA"/>
        </w:rPr>
        <w:t xml:space="preserve">. </w:t>
      </w:r>
      <w:r>
        <w:rPr>
          <w:sz w:val="24"/>
          <w:szCs w:val="22"/>
          <w:lang w:val="en-CA"/>
        </w:rPr>
        <w:t>S</w:t>
      </w:r>
      <w:r w:rsidRPr="00BB0558">
        <w:rPr>
          <w:sz w:val="24"/>
          <w:szCs w:val="22"/>
          <w:lang w:val="en-CA"/>
        </w:rPr>
        <w:t xml:space="preserve">ystem identifier tags </w:t>
      </w:r>
      <w:r>
        <w:rPr>
          <w:sz w:val="24"/>
          <w:szCs w:val="22"/>
          <w:lang w:val="en-CA"/>
        </w:rPr>
        <w:t>may</w:t>
      </w:r>
      <w:r w:rsidRPr="00BB0558">
        <w:rPr>
          <w:sz w:val="24"/>
          <w:szCs w:val="22"/>
          <w:lang w:val="en-CA"/>
        </w:rPr>
        <w:t xml:space="preserve"> be used as out of band metadata for conversion tools</w:t>
      </w:r>
      <w:r>
        <w:rPr>
          <w:sz w:val="24"/>
          <w:szCs w:val="22"/>
          <w:lang w:val="en-CA"/>
        </w:rPr>
        <w:t>,</w:t>
      </w:r>
      <w:r w:rsidRPr="00BB0558">
        <w:rPr>
          <w:sz w:val="24"/>
          <w:szCs w:val="22"/>
          <w:lang w:val="en-CA"/>
        </w:rPr>
        <w:t xml:space="preserve"> </w:t>
      </w:r>
      <w:r>
        <w:rPr>
          <w:sz w:val="24"/>
          <w:szCs w:val="22"/>
          <w:lang w:val="en-CA"/>
        </w:rPr>
        <w:t xml:space="preserve">and by </w:t>
      </w:r>
      <w:r w:rsidRPr="00BB0558">
        <w:rPr>
          <w:sz w:val="24"/>
          <w:szCs w:val="22"/>
          <w:lang w:val="en-CA"/>
        </w:rPr>
        <w:t>production/distribution teams</w:t>
      </w:r>
      <w:r>
        <w:rPr>
          <w:sz w:val="24"/>
          <w:szCs w:val="22"/>
          <w:lang w:val="en-CA"/>
        </w:rPr>
        <w:t>,</w:t>
      </w:r>
      <w:r w:rsidRPr="00BB0558">
        <w:rPr>
          <w:sz w:val="24"/>
          <w:szCs w:val="22"/>
          <w:lang w:val="en-CA"/>
        </w:rPr>
        <w:t xml:space="preserve"> to identify the workflow path needed to process and distribute content.  </w:t>
      </w:r>
    </w:p>
    <w:p w14:paraId="59581BE1" w14:textId="186D5305" w:rsidR="005E11F5" w:rsidRPr="00811310" w:rsidRDefault="00F4634B" w:rsidP="004572C1">
      <w:pPr>
        <w:pStyle w:val="CommentText"/>
        <w:rPr>
          <w:sz w:val="24"/>
          <w:szCs w:val="22"/>
          <w:lang w:val="en-CA"/>
        </w:rPr>
      </w:pPr>
      <w:r>
        <w:rPr>
          <w:sz w:val="24"/>
          <w:szCs w:val="22"/>
          <w:lang w:val="en-CA"/>
        </w:rPr>
        <w:t>Conte</w:t>
      </w:r>
      <w:r w:rsidR="0040655C">
        <w:rPr>
          <w:sz w:val="24"/>
          <w:szCs w:val="22"/>
          <w:lang w:val="en-CA"/>
        </w:rPr>
        <w:t>n</w:t>
      </w:r>
      <w:r>
        <w:rPr>
          <w:sz w:val="24"/>
          <w:szCs w:val="22"/>
          <w:lang w:val="en-CA"/>
        </w:rPr>
        <w:t xml:space="preserve">t </w:t>
      </w:r>
      <w:r w:rsidR="00F130FF" w:rsidRPr="00811310">
        <w:rPr>
          <w:sz w:val="24"/>
          <w:szCs w:val="22"/>
          <w:lang w:val="en-CA"/>
        </w:rPr>
        <w:t xml:space="preserve">conversion tools need </w:t>
      </w:r>
      <w:r w:rsidR="005B31B8" w:rsidRPr="00811310">
        <w:rPr>
          <w:sz w:val="24"/>
          <w:szCs w:val="22"/>
          <w:lang w:val="en-CA"/>
        </w:rPr>
        <w:t>the location</w:t>
      </w:r>
      <w:r w:rsidR="002E17B1">
        <w:rPr>
          <w:sz w:val="24"/>
          <w:szCs w:val="22"/>
          <w:lang w:val="en-CA"/>
        </w:rPr>
        <w:t>s</w:t>
      </w:r>
      <w:r w:rsidR="005B31B8" w:rsidRPr="00811310">
        <w:rPr>
          <w:sz w:val="24"/>
          <w:szCs w:val="22"/>
          <w:lang w:val="en-CA"/>
        </w:rPr>
        <w:t xml:space="preserve"> and values of </w:t>
      </w:r>
      <w:r w:rsidR="00F130FF" w:rsidRPr="00811310">
        <w:rPr>
          <w:sz w:val="24"/>
          <w:szCs w:val="22"/>
          <w:lang w:val="en-CA"/>
        </w:rPr>
        <w:t xml:space="preserve">stream properties and </w:t>
      </w:r>
      <w:r w:rsidR="00681A35">
        <w:rPr>
          <w:sz w:val="24"/>
          <w:szCs w:val="22"/>
          <w:lang w:val="en-CA"/>
        </w:rPr>
        <w:t xml:space="preserve">associated </w:t>
      </w:r>
      <w:proofErr w:type="gramStart"/>
      <w:r w:rsidR="00F130FF" w:rsidRPr="00811310">
        <w:rPr>
          <w:sz w:val="24"/>
          <w:szCs w:val="22"/>
          <w:lang w:val="en-CA"/>
        </w:rPr>
        <w:t>metadat</w:t>
      </w:r>
      <w:r w:rsidR="00681A35">
        <w:rPr>
          <w:sz w:val="24"/>
          <w:szCs w:val="22"/>
          <w:lang w:val="en-CA"/>
        </w:rPr>
        <w:t xml:space="preserve">a </w:t>
      </w:r>
      <w:r w:rsidR="003D0423">
        <w:rPr>
          <w:sz w:val="24"/>
          <w:szCs w:val="22"/>
          <w:lang w:val="en-CA"/>
        </w:rPr>
        <w:t xml:space="preserve"> through</w:t>
      </w:r>
      <w:proofErr w:type="gramEnd"/>
      <w:r w:rsidR="003D0423">
        <w:rPr>
          <w:sz w:val="24"/>
          <w:szCs w:val="22"/>
          <w:lang w:val="en-CA"/>
        </w:rPr>
        <w:t xml:space="preserve"> the knowledge of the appropriate system identifier</w:t>
      </w:r>
      <w:r w:rsidR="00F130FF" w:rsidRPr="00811310">
        <w:rPr>
          <w:sz w:val="24"/>
          <w:szCs w:val="22"/>
          <w:lang w:val="en-CA"/>
        </w:rPr>
        <w:t xml:space="preserve"> </w:t>
      </w:r>
      <w:r w:rsidR="005B31B8" w:rsidRPr="00811310">
        <w:rPr>
          <w:sz w:val="24"/>
          <w:szCs w:val="22"/>
          <w:lang w:val="en-CA"/>
        </w:rPr>
        <w:t xml:space="preserve">. </w:t>
      </w:r>
      <w:r w:rsidR="00A9432D">
        <w:rPr>
          <w:sz w:val="24"/>
          <w:szCs w:val="22"/>
          <w:lang w:val="en-CA"/>
        </w:rPr>
        <w:t>In some cases, the</w:t>
      </w:r>
      <w:r w:rsidR="007E6BF3">
        <w:rPr>
          <w:sz w:val="24"/>
          <w:szCs w:val="22"/>
          <w:lang w:val="en-CA"/>
        </w:rPr>
        <w:t xml:space="preserve"> information</w:t>
      </w:r>
      <w:r w:rsidR="00FC1F8A">
        <w:rPr>
          <w:sz w:val="24"/>
          <w:szCs w:val="22"/>
          <w:lang w:val="en-CA"/>
        </w:rPr>
        <w:t xml:space="preserve"> to</w:t>
      </w:r>
      <w:r w:rsidR="00A9432D">
        <w:rPr>
          <w:sz w:val="24"/>
          <w:szCs w:val="22"/>
          <w:lang w:val="en-CA"/>
        </w:rPr>
        <w:t xml:space="preserve"> iden</w:t>
      </w:r>
      <w:r w:rsidR="00FC1F8A">
        <w:rPr>
          <w:sz w:val="24"/>
          <w:szCs w:val="22"/>
          <w:lang w:val="en-CA"/>
        </w:rPr>
        <w:t>tify</w:t>
      </w:r>
      <w:r w:rsidR="00A9432D">
        <w:rPr>
          <w:sz w:val="24"/>
          <w:szCs w:val="22"/>
          <w:lang w:val="en-CA"/>
        </w:rPr>
        <w:t xml:space="preserve"> and loca</w:t>
      </w:r>
      <w:r w:rsidR="00FC1F8A">
        <w:rPr>
          <w:sz w:val="24"/>
          <w:szCs w:val="22"/>
          <w:lang w:val="en-CA"/>
        </w:rPr>
        <w:t>te</w:t>
      </w:r>
      <w:r w:rsidR="00A9432D">
        <w:rPr>
          <w:sz w:val="24"/>
          <w:szCs w:val="22"/>
          <w:lang w:val="en-CA"/>
        </w:rPr>
        <w:t xml:space="preserve"> video propert</w:t>
      </w:r>
      <w:r w:rsidR="00FC1F8A">
        <w:rPr>
          <w:sz w:val="24"/>
          <w:szCs w:val="22"/>
          <w:lang w:val="en-CA"/>
        </w:rPr>
        <w:t>ies of the stream</w:t>
      </w:r>
      <w:r w:rsidR="00A9432D">
        <w:rPr>
          <w:sz w:val="24"/>
          <w:szCs w:val="22"/>
          <w:lang w:val="en-CA"/>
        </w:rPr>
        <w:t xml:space="preserve"> information</w:t>
      </w:r>
      <w:r w:rsidR="00FC1F8A">
        <w:rPr>
          <w:sz w:val="24"/>
          <w:szCs w:val="22"/>
          <w:lang w:val="en-CA"/>
        </w:rPr>
        <w:t xml:space="preserve"> is described</w:t>
      </w:r>
      <w:r w:rsidR="00A9432D">
        <w:rPr>
          <w:sz w:val="24"/>
          <w:szCs w:val="22"/>
          <w:lang w:val="en-CA"/>
        </w:rPr>
        <w:t xml:space="preserve"> in </w:t>
      </w:r>
      <w:r w:rsidR="003D0423">
        <w:rPr>
          <w:sz w:val="24"/>
          <w:szCs w:val="22"/>
          <w:lang w:val="en-CA"/>
        </w:rPr>
        <w:t>the specific coded video stream specification</w:t>
      </w:r>
      <w:r w:rsidR="005B31B8" w:rsidRPr="00811310">
        <w:rPr>
          <w:sz w:val="24"/>
          <w:szCs w:val="22"/>
          <w:lang w:val="en-CA"/>
        </w:rPr>
        <w:t xml:space="preserve">. </w:t>
      </w:r>
      <w:r w:rsidR="00A9432D">
        <w:rPr>
          <w:sz w:val="24"/>
          <w:szCs w:val="22"/>
          <w:lang w:val="en-CA"/>
        </w:rPr>
        <w:t xml:space="preserve">For example, </w:t>
      </w:r>
      <w:r w:rsidR="005B31B8" w:rsidRPr="00811310">
        <w:rPr>
          <w:sz w:val="24"/>
          <w:szCs w:val="22"/>
          <w:lang w:val="en-CA"/>
        </w:rPr>
        <w:t>a SMPTE MX</w:t>
      </w:r>
      <w:r w:rsidR="00113A4C">
        <w:rPr>
          <w:sz w:val="24"/>
          <w:szCs w:val="22"/>
          <w:lang w:val="en-CA"/>
        </w:rPr>
        <w:t>F structured stream</w:t>
      </w:r>
      <w:r w:rsidR="005B31B8" w:rsidRPr="00811310">
        <w:rPr>
          <w:sz w:val="24"/>
          <w:szCs w:val="22"/>
          <w:lang w:val="en-CA"/>
        </w:rPr>
        <w:t xml:space="preserve"> indicat</w:t>
      </w:r>
      <w:r w:rsidR="00A9432D">
        <w:rPr>
          <w:sz w:val="24"/>
          <w:szCs w:val="22"/>
          <w:lang w:val="en-CA"/>
        </w:rPr>
        <w:t>es</w:t>
      </w:r>
      <w:r w:rsidR="005B31B8" w:rsidRPr="00811310">
        <w:rPr>
          <w:sz w:val="24"/>
          <w:szCs w:val="22"/>
          <w:lang w:val="en-CA"/>
        </w:rPr>
        <w:t xml:space="preserve"> parameters and values through SMPTE UL structures</w:t>
      </w:r>
      <w:r w:rsidR="005B31B8" w:rsidRPr="00811310">
        <w:rPr>
          <w:rStyle w:val="FootnoteReference"/>
          <w:sz w:val="24"/>
          <w:szCs w:val="22"/>
          <w:lang w:val="en-CA"/>
        </w:rPr>
        <w:footnoteReference w:id="2"/>
      </w:r>
      <w:r w:rsidR="00113A4C">
        <w:rPr>
          <w:sz w:val="24"/>
          <w:szCs w:val="22"/>
          <w:lang w:val="en-CA"/>
        </w:rPr>
        <w:t xml:space="preserve"> located in MXF headers</w:t>
      </w:r>
      <w:r w:rsidR="00A9432D">
        <w:rPr>
          <w:sz w:val="24"/>
          <w:szCs w:val="22"/>
          <w:lang w:val="en-CA"/>
        </w:rPr>
        <w:t>.</w:t>
      </w:r>
      <w:r w:rsidR="005B31B8" w:rsidRPr="00811310">
        <w:rPr>
          <w:sz w:val="24"/>
          <w:szCs w:val="22"/>
          <w:lang w:val="en-CA"/>
        </w:rPr>
        <w:t xml:space="preserve"> </w:t>
      </w:r>
      <w:r w:rsidR="00A9432D">
        <w:rPr>
          <w:sz w:val="24"/>
          <w:szCs w:val="22"/>
          <w:lang w:val="en-CA"/>
        </w:rPr>
        <w:t xml:space="preserve">In another example, </w:t>
      </w:r>
      <w:r w:rsidR="005B31B8" w:rsidRPr="00811310">
        <w:rPr>
          <w:sz w:val="24"/>
          <w:szCs w:val="22"/>
          <w:lang w:val="en-CA"/>
        </w:rPr>
        <w:t>HEVC/AVC</w:t>
      </w:r>
      <w:r w:rsidR="00113A4C">
        <w:rPr>
          <w:sz w:val="24"/>
          <w:szCs w:val="22"/>
          <w:lang w:val="en-CA"/>
        </w:rPr>
        <w:t xml:space="preserve"> streams</w:t>
      </w:r>
      <w:r w:rsidR="005B31B8" w:rsidRPr="00811310">
        <w:rPr>
          <w:sz w:val="24"/>
          <w:szCs w:val="22"/>
          <w:lang w:val="en-CA"/>
        </w:rPr>
        <w:t xml:space="preserve"> indicat</w:t>
      </w:r>
      <w:r w:rsidR="00A9432D">
        <w:rPr>
          <w:sz w:val="24"/>
          <w:szCs w:val="22"/>
          <w:lang w:val="en-CA"/>
        </w:rPr>
        <w:t>e</w:t>
      </w:r>
      <w:r w:rsidR="005B31B8" w:rsidRPr="00811310">
        <w:rPr>
          <w:sz w:val="24"/>
          <w:szCs w:val="22"/>
          <w:lang w:val="en-CA"/>
        </w:rPr>
        <w:t xml:space="preserve"> parameters and values through VUI and SEI constructs</w:t>
      </w:r>
      <w:r w:rsidR="00113A4C">
        <w:rPr>
          <w:sz w:val="24"/>
          <w:szCs w:val="22"/>
          <w:lang w:val="en-CA"/>
        </w:rPr>
        <w:t xml:space="preserve"> at the parameter set level</w:t>
      </w:r>
      <w:r w:rsidR="005B31B8" w:rsidRPr="00811310">
        <w:rPr>
          <w:sz w:val="24"/>
          <w:szCs w:val="22"/>
          <w:lang w:val="en-CA"/>
        </w:rPr>
        <w:t>.</w:t>
      </w:r>
    </w:p>
    <w:p w14:paraId="73199E1F" w14:textId="10FB8C56" w:rsidR="005E11F5" w:rsidRPr="00AD1CEC" w:rsidRDefault="00AD1CEC"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4247AC">
        <w:rPr>
          <w:lang w:val="en-CA"/>
        </w:rPr>
        <w:t>Colour</w:t>
      </w:r>
      <w:r w:rsidR="00183260" w:rsidRPr="004247AC">
        <w:rPr>
          <w:lang w:val="en-CA"/>
        </w:rPr>
        <w:t>imetry</w:t>
      </w:r>
      <w:r w:rsidR="00D714BE" w:rsidRPr="004247AC">
        <w:rPr>
          <w:lang w:val="en-CA"/>
        </w:rPr>
        <w:t xml:space="preserve"> and </w:t>
      </w:r>
      <w:r w:rsidR="00402F21" w:rsidRPr="004247AC">
        <w:rPr>
          <w:lang w:val="en-CA"/>
        </w:rPr>
        <w:t>r</w:t>
      </w:r>
      <w:r w:rsidR="00D714BE" w:rsidRPr="004247AC">
        <w:rPr>
          <w:lang w:val="en-CA"/>
        </w:rPr>
        <w:t xml:space="preserve">ange </w:t>
      </w:r>
      <w:r w:rsidR="00402F21" w:rsidRPr="004247AC">
        <w:rPr>
          <w:lang w:val="en-CA"/>
        </w:rPr>
        <w:t>s</w:t>
      </w:r>
      <w:r w:rsidR="00D714BE" w:rsidRPr="004247AC">
        <w:rPr>
          <w:lang w:val="en-CA"/>
        </w:rPr>
        <w:t>calability</w:t>
      </w:r>
      <w:r w:rsidR="00183260" w:rsidRPr="004247AC">
        <w:rPr>
          <w:lang w:val="en-CA"/>
        </w:rPr>
        <w:t xml:space="preserve"> </w:t>
      </w:r>
      <w:r w:rsidR="00402F21" w:rsidRPr="00DE3380">
        <w:rPr>
          <w:lang w:val="en-CA"/>
        </w:rPr>
        <w:t>d</w:t>
      </w:r>
      <w:r w:rsidR="005E11F5" w:rsidRPr="004247AC">
        <w:rPr>
          <w:lang w:val="en-CA"/>
        </w:rPr>
        <w:t>escriptions</w:t>
      </w:r>
    </w:p>
    <w:p w14:paraId="13890BF1" w14:textId="77777777" w:rsidR="00A9432D" w:rsidRDefault="00A9432D" w:rsidP="009E38D0">
      <w:pPr>
        <w:jc w:val="both"/>
        <w:rPr>
          <w:lang w:val="en-CA"/>
        </w:rPr>
      </w:pPr>
    </w:p>
    <w:p w14:paraId="4021F829" w14:textId="1675E9D0" w:rsidR="002E7BDA" w:rsidRDefault="005E11F5" w:rsidP="009E38D0">
      <w:pPr>
        <w:jc w:val="both"/>
        <w:rPr>
          <w:lang w:val="en-CA"/>
        </w:rPr>
      </w:pPr>
      <w:r w:rsidRPr="00AD1CEC">
        <w:rPr>
          <w:lang w:val="en-CA"/>
        </w:rPr>
        <w:t xml:space="preserve">Common </w:t>
      </w:r>
      <w:r w:rsidR="00402F21">
        <w:rPr>
          <w:lang w:val="en-CA"/>
        </w:rPr>
        <w:t>c</w:t>
      </w:r>
      <w:r w:rsidRPr="00AD1CEC">
        <w:rPr>
          <w:lang w:val="en-CA"/>
        </w:rPr>
        <w:t xml:space="preserve">olour </w:t>
      </w:r>
      <w:r w:rsidR="00402F21">
        <w:rPr>
          <w:lang w:val="en-CA"/>
        </w:rPr>
        <w:t>v</w:t>
      </w:r>
      <w:r w:rsidRPr="00AD1CEC">
        <w:rPr>
          <w:lang w:val="en-CA"/>
        </w:rPr>
        <w:t>olume</w:t>
      </w:r>
      <w:r w:rsidR="002E17B1">
        <w:rPr>
          <w:lang w:val="en-CA"/>
        </w:rPr>
        <w:t xml:space="preserve"> information </w:t>
      </w:r>
      <w:r w:rsidRPr="00AD1CEC">
        <w:rPr>
          <w:lang w:val="en-CA"/>
        </w:rPr>
        <w:t>describe</w:t>
      </w:r>
      <w:r w:rsidR="002E17B1">
        <w:rPr>
          <w:lang w:val="en-CA"/>
        </w:rPr>
        <w:t>s</w:t>
      </w:r>
      <w:r w:rsidRPr="00AD1CEC">
        <w:rPr>
          <w:lang w:val="en-CA"/>
        </w:rPr>
        <w:t xml:space="preserve"> combinations of video properties that are needed to conver</w:t>
      </w:r>
      <w:r w:rsidR="00A9432D">
        <w:rPr>
          <w:lang w:val="en-CA"/>
        </w:rPr>
        <w:t>t between</w:t>
      </w:r>
      <w:r w:rsidRPr="00AD1CEC">
        <w:rPr>
          <w:lang w:val="en-CA"/>
        </w:rPr>
        <w:t xml:space="preserve"> colour volumes.</w:t>
      </w:r>
      <w:r w:rsidR="00FE68B5" w:rsidRPr="00AD1CEC">
        <w:rPr>
          <w:lang w:val="en-CA"/>
        </w:rPr>
        <w:t xml:space="preserve"> </w:t>
      </w:r>
      <w:r w:rsidR="00A9432D">
        <w:rPr>
          <w:lang w:val="en-CA"/>
        </w:rPr>
        <w:t>Such</w:t>
      </w:r>
      <w:r w:rsidRPr="00AD1CEC">
        <w:rPr>
          <w:lang w:val="en-CA"/>
        </w:rPr>
        <w:t xml:space="preserve"> conversions </w:t>
      </w:r>
      <w:r w:rsidR="00A9432D">
        <w:rPr>
          <w:lang w:val="en-CA"/>
        </w:rPr>
        <w:t xml:space="preserve">may include </w:t>
      </w:r>
      <w:r w:rsidRPr="00AD1CEC">
        <w:rPr>
          <w:lang w:val="en-CA"/>
        </w:rPr>
        <w:t xml:space="preserve">changes in bit depth, changes in colour </w:t>
      </w:r>
      <w:r w:rsidR="00A9432D">
        <w:rPr>
          <w:lang w:val="en-CA"/>
        </w:rPr>
        <w:t>sub-</w:t>
      </w:r>
      <w:r w:rsidRPr="00AD1CEC">
        <w:rPr>
          <w:lang w:val="en-CA"/>
        </w:rPr>
        <w:t>sampling, non-linear optimizations</w:t>
      </w:r>
      <w:r w:rsidR="007F460C">
        <w:rPr>
          <w:lang w:val="en-CA"/>
        </w:rPr>
        <w:t>,</w:t>
      </w:r>
      <w:r w:rsidRPr="00AD1CEC">
        <w:rPr>
          <w:lang w:val="en-CA"/>
        </w:rPr>
        <w:t xml:space="preserve"> and may also include transformations based on carriage and bit rate restrictions.</w:t>
      </w:r>
      <w:r w:rsidR="002E7BDA">
        <w:rPr>
          <w:lang w:val="en-CA"/>
        </w:rPr>
        <w:t xml:space="preserve"> SD, HD, and UHD material carry certain colorimetry properties as indicated in</w:t>
      </w:r>
      <w:r w:rsidR="00C954AC">
        <w:rPr>
          <w:lang w:val="en-CA"/>
        </w:rPr>
        <w:t xml:space="preserve"> </w:t>
      </w:r>
      <w:r w:rsidR="00C954AC">
        <w:rPr>
          <w:lang w:val="en-CA"/>
        </w:rPr>
        <w:fldChar w:fldCharType="begin"/>
      </w:r>
      <w:r w:rsidR="00C954AC">
        <w:rPr>
          <w:lang w:val="en-CA"/>
        </w:rPr>
        <w:instrText xml:space="preserve"> REF _Ref524785502 \h </w:instrText>
      </w:r>
      <w:r w:rsidR="00C954AC">
        <w:rPr>
          <w:lang w:val="en-CA"/>
        </w:rPr>
      </w:r>
      <w:r w:rsidR="00C954AC">
        <w:rPr>
          <w:lang w:val="en-CA"/>
        </w:rPr>
        <w:fldChar w:fldCharType="separate"/>
      </w:r>
      <w:r w:rsidR="00C954AC">
        <w:t xml:space="preserve">Table </w:t>
      </w:r>
      <w:r w:rsidR="00C954AC">
        <w:rPr>
          <w:noProof/>
        </w:rPr>
        <w:t>1</w:t>
      </w:r>
      <w:r w:rsidR="00C954AC">
        <w:rPr>
          <w:lang w:val="en-CA"/>
        </w:rPr>
        <w:fldChar w:fldCharType="end"/>
      </w:r>
      <w:r w:rsidR="002E7BDA">
        <w:rPr>
          <w:lang w:val="en-CA"/>
        </w:rPr>
        <w:t xml:space="preserve"> but this information can be carried in different places or inferred depending on the storage or streaming format.</w:t>
      </w:r>
    </w:p>
    <w:p w14:paraId="3BD72154" w14:textId="77777777" w:rsidR="002E7BDA" w:rsidRDefault="002E7BDA" w:rsidP="009E38D0">
      <w:pPr>
        <w:jc w:val="both"/>
        <w:rPr>
          <w:lang w:val="en-CA"/>
        </w:rPr>
      </w:pPr>
    </w:p>
    <w:p w14:paraId="75488790" w14:textId="463EBE03" w:rsidR="002E7BDA" w:rsidRDefault="002E7BDA" w:rsidP="00C954AC">
      <w:pPr>
        <w:pStyle w:val="Caption"/>
      </w:pPr>
      <w:bookmarkStart w:id="283" w:name="_Ref524785502"/>
      <w:r>
        <w:t xml:space="preserve">Table </w:t>
      </w:r>
      <w:r>
        <w:fldChar w:fldCharType="begin"/>
      </w:r>
      <w:r>
        <w:instrText xml:space="preserve"> SEQ Table \* ARABIC </w:instrText>
      </w:r>
      <w:r>
        <w:fldChar w:fldCharType="separate"/>
      </w:r>
      <w:ins w:id="284" w:author="Yasser Syed" w:date="2018-09-28T17:33:00Z">
        <w:r w:rsidR="00287991">
          <w:rPr>
            <w:noProof/>
          </w:rPr>
          <w:t>2</w:t>
        </w:r>
      </w:ins>
      <w:del w:id="285" w:author="Yasser Syed" w:date="2018-09-28T17:33:00Z">
        <w:r w:rsidDel="00287991">
          <w:rPr>
            <w:noProof/>
          </w:rPr>
          <w:delText>1</w:delText>
        </w:r>
      </w:del>
      <w:r>
        <w:fldChar w:fldCharType="end"/>
      </w:r>
      <w:bookmarkEnd w:id="283"/>
      <w:r>
        <w:t xml:space="preserve"> SD, HD, UHD </w:t>
      </w:r>
      <w:proofErr w:type="spellStart"/>
      <w:r>
        <w:t>Colorimetry</w:t>
      </w:r>
      <w:proofErr w:type="spellEnd"/>
      <w:r>
        <w:t xml:space="preserve"> Video </w:t>
      </w:r>
      <w:proofErr w:type="spellStart"/>
      <w:r>
        <w:t>Properties</w:t>
      </w:r>
      <w:proofErr w:type="spellEnd"/>
    </w:p>
    <w:tbl>
      <w:tblPr>
        <w:tblStyle w:val="TableGrid"/>
        <w:tblW w:w="9085" w:type="dxa"/>
        <w:tblLayout w:type="fixed"/>
        <w:tblLook w:val="04A0" w:firstRow="1" w:lastRow="0" w:firstColumn="1" w:lastColumn="0" w:noHBand="0" w:noVBand="1"/>
      </w:tblPr>
      <w:tblGrid>
        <w:gridCol w:w="355"/>
        <w:gridCol w:w="1710"/>
        <w:gridCol w:w="810"/>
        <w:gridCol w:w="990"/>
        <w:gridCol w:w="900"/>
        <w:gridCol w:w="900"/>
        <w:gridCol w:w="810"/>
        <w:gridCol w:w="990"/>
        <w:gridCol w:w="1620"/>
      </w:tblGrid>
      <w:tr w:rsidR="00287991" w:rsidRPr="000B6713" w14:paraId="7B6A8854" w14:textId="77777777" w:rsidTr="007A31F9">
        <w:tc>
          <w:tcPr>
            <w:tcW w:w="355" w:type="dxa"/>
            <w:shd w:val="clear" w:color="auto" w:fill="90C5F6" w:themeFill="accent1" w:themeFillTint="66"/>
            <w:textDirection w:val="btLr"/>
          </w:tcPr>
          <w:p w14:paraId="488F1156" w14:textId="77777777" w:rsidR="00287991" w:rsidRPr="000B6713" w:rsidRDefault="00287991" w:rsidP="007A31F9">
            <w:pPr>
              <w:ind w:left="113" w:right="113"/>
              <w:jc w:val="center"/>
              <w:rPr>
                <w:rFonts w:ascii="Arial" w:hAnsi="Arial" w:cs="Arial"/>
                <w:bCs/>
                <w:color w:val="000000"/>
                <w:sz w:val="16"/>
                <w:szCs w:val="16"/>
                <w:lang w:val="en-CA"/>
              </w:rPr>
            </w:pPr>
          </w:p>
        </w:tc>
        <w:tc>
          <w:tcPr>
            <w:tcW w:w="1710" w:type="dxa"/>
            <w:vMerge w:val="restart"/>
            <w:shd w:val="clear" w:color="auto" w:fill="90C5F6" w:themeFill="accent1" w:themeFillTint="66"/>
            <w:vAlign w:val="center"/>
          </w:tcPr>
          <w:p w14:paraId="3398F9D1" w14:textId="77777777" w:rsidR="00287991" w:rsidRPr="000B6713" w:rsidRDefault="00287991" w:rsidP="007A31F9">
            <w:pPr>
              <w:rPr>
                <w:rFonts w:ascii="Arial" w:hAnsi="Arial" w:cs="Arial"/>
                <w:bCs/>
                <w:color w:val="000000"/>
                <w:sz w:val="16"/>
                <w:szCs w:val="16"/>
                <w:lang w:val="en-CA"/>
              </w:rPr>
            </w:pPr>
            <w:r w:rsidRPr="000B6713">
              <w:rPr>
                <w:rFonts w:ascii="Arial" w:hAnsi="Arial" w:cs="Arial"/>
                <w:b/>
                <w:bCs/>
                <w:sz w:val="16"/>
                <w:szCs w:val="16"/>
              </w:rPr>
              <w:t>Tag</w:t>
            </w:r>
          </w:p>
        </w:tc>
        <w:tc>
          <w:tcPr>
            <w:tcW w:w="1800" w:type="dxa"/>
            <w:gridSpan w:val="2"/>
            <w:shd w:val="clear" w:color="auto" w:fill="90C5F6" w:themeFill="accent1" w:themeFillTint="66"/>
          </w:tcPr>
          <w:p w14:paraId="0EB49E25" w14:textId="77777777" w:rsidR="00287991" w:rsidRDefault="00287991" w:rsidP="007A31F9">
            <w:pPr>
              <w:jc w:val="center"/>
              <w:rPr>
                <w:rFonts w:ascii="Arial" w:hAnsi="Arial" w:cs="Arial"/>
                <w:sz w:val="16"/>
                <w:szCs w:val="16"/>
              </w:rPr>
            </w:pPr>
            <w:r>
              <w:rPr>
                <w:rFonts w:ascii="Arial" w:hAnsi="Arial" w:cs="Arial"/>
                <w:b/>
                <w:bCs/>
                <w:sz w:val="16"/>
                <w:szCs w:val="16"/>
              </w:rPr>
              <w:t>Color</w:t>
            </w:r>
          </w:p>
        </w:tc>
        <w:tc>
          <w:tcPr>
            <w:tcW w:w="1800" w:type="dxa"/>
            <w:gridSpan w:val="2"/>
            <w:shd w:val="clear" w:color="auto" w:fill="90C5F6" w:themeFill="accent1" w:themeFillTint="66"/>
          </w:tcPr>
          <w:p w14:paraId="4223B567" w14:textId="77777777" w:rsidR="00287991" w:rsidRPr="000B6713" w:rsidRDefault="00287991" w:rsidP="007A31F9">
            <w:pPr>
              <w:jc w:val="center"/>
              <w:rPr>
                <w:rFonts w:ascii="Arial" w:hAnsi="Arial" w:cs="Arial"/>
                <w:b/>
                <w:bCs/>
                <w:sz w:val="16"/>
                <w:szCs w:val="16"/>
              </w:rPr>
            </w:pPr>
            <w:r>
              <w:rPr>
                <w:rFonts w:ascii="Arial" w:hAnsi="Arial" w:cs="Arial"/>
                <w:b/>
                <w:bCs/>
                <w:sz w:val="16"/>
                <w:szCs w:val="16"/>
              </w:rPr>
              <w:t>Light</w:t>
            </w:r>
          </w:p>
        </w:tc>
        <w:tc>
          <w:tcPr>
            <w:tcW w:w="3420" w:type="dxa"/>
            <w:gridSpan w:val="3"/>
            <w:shd w:val="clear" w:color="auto" w:fill="90C5F6" w:themeFill="accent1" w:themeFillTint="66"/>
          </w:tcPr>
          <w:p w14:paraId="6EF30097" w14:textId="77777777" w:rsidR="00287991" w:rsidRPr="005A44C3" w:rsidRDefault="00287991" w:rsidP="007A31F9">
            <w:pPr>
              <w:jc w:val="center"/>
              <w:rPr>
                <w:rFonts w:ascii="Arial" w:hAnsi="Arial" w:cs="Arial"/>
                <w:b/>
                <w:bCs/>
                <w:color w:val="000000"/>
                <w:sz w:val="16"/>
                <w:szCs w:val="16"/>
              </w:rPr>
            </w:pPr>
            <w:r>
              <w:rPr>
                <w:rFonts w:ascii="Arial" w:hAnsi="Arial" w:cs="Arial"/>
                <w:b/>
                <w:bCs/>
                <w:sz w:val="16"/>
                <w:szCs w:val="16"/>
              </w:rPr>
              <w:t>container s</w:t>
            </w:r>
            <w:r w:rsidRPr="005A44C3">
              <w:rPr>
                <w:rFonts w:ascii="Arial" w:hAnsi="Arial" w:cs="Arial"/>
                <w:b/>
                <w:bCs/>
                <w:sz w:val="16"/>
                <w:szCs w:val="16"/>
              </w:rPr>
              <w:t>pace properties</w:t>
            </w:r>
          </w:p>
        </w:tc>
      </w:tr>
      <w:tr w:rsidR="00287991" w:rsidRPr="000B6713" w14:paraId="31A7B9A4" w14:textId="77777777" w:rsidTr="007A31F9">
        <w:tc>
          <w:tcPr>
            <w:tcW w:w="355" w:type="dxa"/>
            <w:shd w:val="clear" w:color="auto" w:fill="90C5F6" w:themeFill="accent1" w:themeFillTint="66"/>
            <w:textDirection w:val="btLr"/>
          </w:tcPr>
          <w:p w14:paraId="40FCF8E0" w14:textId="77777777" w:rsidR="00287991" w:rsidRPr="000B6713" w:rsidRDefault="00287991" w:rsidP="007A31F9">
            <w:pPr>
              <w:ind w:left="113" w:right="113"/>
              <w:jc w:val="center"/>
              <w:rPr>
                <w:rFonts w:ascii="Arial" w:hAnsi="Arial" w:cs="Arial"/>
                <w:bCs/>
                <w:color w:val="000000"/>
                <w:sz w:val="16"/>
                <w:szCs w:val="16"/>
                <w:lang w:val="en-CA"/>
              </w:rPr>
            </w:pPr>
          </w:p>
        </w:tc>
        <w:tc>
          <w:tcPr>
            <w:tcW w:w="1710" w:type="dxa"/>
            <w:vMerge/>
            <w:shd w:val="clear" w:color="auto" w:fill="90C5F6" w:themeFill="accent1" w:themeFillTint="66"/>
            <w:vAlign w:val="center"/>
          </w:tcPr>
          <w:p w14:paraId="43E474AE" w14:textId="77777777" w:rsidR="00287991" w:rsidRPr="000B6713" w:rsidRDefault="00287991" w:rsidP="007A31F9">
            <w:pPr>
              <w:rPr>
                <w:rFonts w:ascii="Arial" w:hAnsi="Arial" w:cs="Arial"/>
                <w:bCs/>
                <w:color w:val="000000"/>
                <w:sz w:val="16"/>
                <w:szCs w:val="16"/>
                <w:lang w:val="en-CA"/>
              </w:rPr>
            </w:pPr>
          </w:p>
        </w:tc>
        <w:tc>
          <w:tcPr>
            <w:tcW w:w="810" w:type="dxa"/>
            <w:shd w:val="clear" w:color="auto" w:fill="90C5F6" w:themeFill="accent1" w:themeFillTint="66"/>
          </w:tcPr>
          <w:p w14:paraId="2E5CFFBE" w14:textId="77777777" w:rsidR="00287991" w:rsidRPr="000B6713" w:rsidRDefault="00287991" w:rsidP="007A31F9">
            <w:pPr>
              <w:rPr>
                <w:rFonts w:ascii="Arial" w:hAnsi="Arial" w:cs="Arial"/>
                <w:b/>
                <w:bCs/>
                <w:sz w:val="16"/>
                <w:szCs w:val="16"/>
              </w:rPr>
            </w:pPr>
            <w:r w:rsidRPr="000B6713">
              <w:rPr>
                <w:rFonts w:ascii="Arial" w:hAnsi="Arial" w:cs="Arial"/>
                <w:b/>
                <w:bCs/>
                <w:sz w:val="16"/>
                <w:szCs w:val="16"/>
              </w:rPr>
              <w:t>Gamut</w:t>
            </w:r>
          </w:p>
          <w:p w14:paraId="40CBEF45" w14:textId="77777777" w:rsidR="00287991" w:rsidRDefault="00287991" w:rsidP="007A31F9">
            <w:pPr>
              <w:rPr>
                <w:rFonts w:ascii="Arial" w:hAnsi="Arial" w:cs="Arial"/>
                <w:sz w:val="16"/>
                <w:szCs w:val="16"/>
              </w:rPr>
            </w:pPr>
          </w:p>
        </w:tc>
        <w:tc>
          <w:tcPr>
            <w:tcW w:w="990" w:type="dxa"/>
            <w:shd w:val="clear" w:color="auto" w:fill="90C5F6" w:themeFill="accent1" w:themeFillTint="66"/>
          </w:tcPr>
          <w:p w14:paraId="6AA6FC56" w14:textId="77777777" w:rsidR="00287991" w:rsidRDefault="00287991" w:rsidP="007A31F9">
            <w:pPr>
              <w:rPr>
                <w:rFonts w:ascii="Arial" w:hAnsi="Arial" w:cs="Arial"/>
                <w:sz w:val="16"/>
                <w:szCs w:val="16"/>
              </w:rPr>
            </w:pPr>
            <w:r w:rsidRPr="000B6713">
              <w:rPr>
                <w:rFonts w:ascii="Arial" w:hAnsi="Arial" w:cs="Arial"/>
                <w:b/>
                <w:bCs/>
                <w:sz w:val="16"/>
                <w:szCs w:val="16"/>
              </w:rPr>
              <w:t>Primaries</w:t>
            </w:r>
          </w:p>
        </w:tc>
        <w:tc>
          <w:tcPr>
            <w:tcW w:w="900" w:type="dxa"/>
            <w:shd w:val="clear" w:color="auto" w:fill="90C5F6" w:themeFill="accent1" w:themeFillTint="66"/>
          </w:tcPr>
          <w:p w14:paraId="232B5A04" w14:textId="77777777" w:rsidR="00287991" w:rsidRPr="000B6713" w:rsidRDefault="00287991" w:rsidP="007A31F9">
            <w:pPr>
              <w:rPr>
                <w:rFonts w:ascii="Arial" w:hAnsi="Arial" w:cs="Arial"/>
                <w:sz w:val="16"/>
                <w:szCs w:val="16"/>
              </w:rPr>
            </w:pPr>
            <w:r w:rsidRPr="000B6713">
              <w:rPr>
                <w:rFonts w:ascii="Arial" w:hAnsi="Arial" w:cs="Arial"/>
                <w:b/>
                <w:bCs/>
                <w:sz w:val="16"/>
                <w:szCs w:val="16"/>
              </w:rPr>
              <w:t>Dynamic Range</w:t>
            </w:r>
          </w:p>
        </w:tc>
        <w:tc>
          <w:tcPr>
            <w:tcW w:w="900" w:type="dxa"/>
            <w:shd w:val="clear" w:color="auto" w:fill="90C5F6" w:themeFill="accent1" w:themeFillTint="66"/>
          </w:tcPr>
          <w:p w14:paraId="51291F13" w14:textId="77777777" w:rsidR="00287991" w:rsidRDefault="00287991" w:rsidP="007A31F9">
            <w:pPr>
              <w:rPr>
                <w:rFonts w:ascii="Arial" w:hAnsi="Arial" w:cs="Arial"/>
                <w:sz w:val="16"/>
                <w:szCs w:val="16"/>
              </w:rPr>
            </w:pPr>
            <w:r w:rsidRPr="000B6713">
              <w:rPr>
                <w:rFonts w:ascii="Arial" w:hAnsi="Arial" w:cs="Arial"/>
                <w:b/>
                <w:bCs/>
                <w:sz w:val="16"/>
                <w:szCs w:val="16"/>
              </w:rPr>
              <w:t>Transfer</w:t>
            </w:r>
            <w:r>
              <w:rPr>
                <w:rFonts w:ascii="Arial" w:hAnsi="Arial" w:cs="Arial"/>
                <w:b/>
                <w:bCs/>
                <w:sz w:val="16"/>
                <w:szCs w:val="16"/>
              </w:rPr>
              <w:t xml:space="preserve"> function</w:t>
            </w:r>
          </w:p>
        </w:tc>
        <w:tc>
          <w:tcPr>
            <w:tcW w:w="810" w:type="dxa"/>
            <w:shd w:val="clear" w:color="auto" w:fill="90C5F6" w:themeFill="accent1" w:themeFillTint="66"/>
          </w:tcPr>
          <w:p w14:paraId="3199EAA7" w14:textId="77777777" w:rsidR="00287991" w:rsidRPr="000B6713" w:rsidRDefault="00287991" w:rsidP="007A31F9">
            <w:pPr>
              <w:rPr>
                <w:rFonts w:ascii="Arial" w:hAnsi="Arial" w:cs="Arial"/>
                <w:sz w:val="16"/>
                <w:szCs w:val="16"/>
              </w:rPr>
            </w:pPr>
            <w:r>
              <w:rPr>
                <w:rFonts w:ascii="Arial" w:hAnsi="Arial" w:cs="Arial"/>
                <w:b/>
                <w:bCs/>
                <w:sz w:val="16"/>
                <w:szCs w:val="16"/>
              </w:rPr>
              <w:t>Domain</w:t>
            </w:r>
          </w:p>
          <w:p w14:paraId="78CBDED5" w14:textId="77777777" w:rsidR="00287991" w:rsidRPr="000B6713" w:rsidRDefault="00287991" w:rsidP="007A31F9">
            <w:pPr>
              <w:rPr>
                <w:rFonts w:ascii="Arial" w:hAnsi="Arial" w:cs="Arial"/>
                <w:sz w:val="16"/>
                <w:szCs w:val="16"/>
              </w:rPr>
            </w:pPr>
          </w:p>
        </w:tc>
        <w:tc>
          <w:tcPr>
            <w:tcW w:w="990" w:type="dxa"/>
            <w:shd w:val="clear" w:color="auto" w:fill="90C5F6" w:themeFill="accent1" w:themeFillTint="66"/>
          </w:tcPr>
          <w:p w14:paraId="40308D3C" w14:textId="77777777" w:rsidR="00287991" w:rsidRPr="000B6713" w:rsidRDefault="00287991" w:rsidP="007A31F9">
            <w:pPr>
              <w:rPr>
                <w:rFonts w:ascii="Arial" w:hAnsi="Arial" w:cs="Arial"/>
                <w:sz w:val="16"/>
                <w:szCs w:val="16"/>
              </w:rPr>
            </w:pPr>
            <w:r w:rsidRPr="000B6713">
              <w:rPr>
                <w:rFonts w:ascii="Arial" w:hAnsi="Arial" w:cs="Arial"/>
                <w:b/>
                <w:bCs/>
                <w:color w:val="000000"/>
                <w:sz w:val="16"/>
                <w:szCs w:val="16"/>
              </w:rPr>
              <w:t xml:space="preserve">Integer code level scaling </w:t>
            </w:r>
          </w:p>
          <w:p w14:paraId="21A71A61" w14:textId="77777777" w:rsidR="00287991" w:rsidRPr="000B6713" w:rsidRDefault="00287991" w:rsidP="007A31F9">
            <w:pPr>
              <w:rPr>
                <w:rFonts w:ascii="Arial" w:hAnsi="Arial" w:cs="Arial"/>
                <w:sz w:val="16"/>
                <w:szCs w:val="16"/>
              </w:rPr>
            </w:pPr>
          </w:p>
        </w:tc>
        <w:tc>
          <w:tcPr>
            <w:tcW w:w="1620" w:type="dxa"/>
            <w:shd w:val="clear" w:color="auto" w:fill="90C5F6" w:themeFill="accent1" w:themeFillTint="66"/>
          </w:tcPr>
          <w:p w14:paraId="22ABBE14" w14:textId="77777777" w:rsidR="00287991" w:rsidRPr="000B6713" w:rsidRDefault="00287991" w:rsidP="007A31F9">
            <w:pPr>
              <w:rPr>
                <w:rFonts w:ascii="Arial" w:hAnsi="Arial" w:cs="Arial"/>
                <w:sz w:val="16"/>
                <w:szCs w:val="16"/>
              </w:rPr>
            </w:pPr>
            <w:r w:rsidRPr="000B6713">
              <w:rPr>
                <w:rFonts w:ascii="Arial" w:hAnsi="Arial" w:cs="Arial"/>
                <w:b/>
                <w:bCs/>
                <w:sz w:val="16"/>
                <w:szCs w:val="16"/>
              </w:rPr>
              <w:t xml:space="preserve">4:2:0-only chroma sample vertical alignment </w:t>
            </w:r>
            <w:r w:rsidRPr="000B6713">
              <w:rPr>
                <w:rFonts w:ascii="Arial" w:hAnsi="Arial" w:cs="Arial"/>
                <w:b/>
                <w:bCs/>
                <w:sz w:val="16"/>
                <w:szCs w:val="16"/>
              </w:rPr>
              <w:br/>
              <w:t>(</w:t>
            </w:r>
            <w:proofErr w:type="spellStart"/>
            <w:r w:rsidRPr="000B6713">
              <w:rPr>
                <w:rFonts w:ascii="Arial" w:hAnsi="Arial" w:cs="Arial"/>
                <w:b/>
                <w:bCs/>
                <w:sz w:val="16"/>
                <w:szCs w:val="16"/>
              </w:rPr>
              <w:t>ChromaLocType</w:t>
            </w:r>
            <w:proofErr w:type="spellEnd"/>
            <w:r w:rsidRPr="000B6713">
              <w:rPr>
                <w:rFonts w:ascii="Arial" w:hAnsi="Arial" w:cs="Arial"/>
                <w:b/>
                <w:bCs/>
                <w:sz w:val="16"/>
                <w:szCs w:val="16"/>
              </w:rPr>
              <w:t>)</w:t>
            </w:r>
          </w:p>
        </w:tc>
      </w:tr>
      <w:tr w:rsidR="00287991" w:rsidRPr="000B6713" w14:paraId="0D0F24C9" w14:textId="77777777" w:rsidTr="007A31F9">
        <w:tc>
          <w:tcPr>
            <w:tcW w:w="355" w:type="dxa"/>
            <w:vMerge w:val="restart"/>
            <w:shd w:val="clear" w:color="auto" w:fill="90C5F6" w:themeFill="accent1" w:themeFillTint="66"/>
            <w:textDirection w:val="btLr"/>
          </w:tcPr>
          <w:p w14:paraId="0A89A126" w14:textId="77777777" w:rsidR="00287991" w:rsidRPr="000B6713" w:rsidRDefault="00287991" w:rsidP="007A31F9">
            <w:pPr>
              <w:ind w:left="113" w:right="113"/>
              <w:jc w:val="center"/>
              <w:rPr>
                <w:rFonts w:ascii="Arial" w:hAnsi="Arial" w:cs="Arial"/>
                <w:bCs/>
                <w:color w:val="000000"/>
                <w:sz w:val="16"/>
                <w:szCs w:val="16"/>
                <w:lang w:val="en-CA"/>
              </w:rPr>
            </w:pPr>
            <w:r w:rsidRPr="000B6713">
              <w:rPr>
                <w:rFonts w:ascii="Arial" w:hAnsi="Arial" w:cs="Arial"/>
                <w:bCs/>
                <w:color w:val="000000"/>
                <w:sz w:val="16"/>
                <w:szCs w:val="16"/>
                <w:lang w:val="en-CA"/>
              </w:rPr>
              <w:t>SD</w:t>
            </w:r>
          </w:p>
        </w:tc>
        <w:tc>
          <w:tcPr>
            <w:tcW w:w="1710" w:type="dxa"/>
            <w:shd w:val="clear" w:color="auto" w:fill="90C5F6" w:themeFill="accent1" w:themeFillTint="66"/>
            <w:vAlign w:val="center"/>
          </w:tcPr>
          <w:p w14:paraId="5CF7D6BD" w14:textId="77777777" w:rsidR="00287991" w:rsidRPr="000B6713" w:rsidRDefault="00287991" w:rsidP="007A31F9">
            <w:pPr>
              <w:rPr>
                <w:rFonts w:ascii="Arial" w:hAnsi="Arial" w:cs="Arial"/>
                <w:bCs/>
                <w:color w:val="000000"/>
                <w:sz w:val="16"/>
                <w:szCs w:val="16"/>
                <w:lang w:val="en-CA"/>
              </w:rPr>
            </w:pPr>
            <w:r w:rsidRPr="000B6713">
              <w:rPr>
                <w:rFonts w:ascii="Arial" w:hAnsi="Arial" w:cs="Arial"/>
                <w:bCs/>
                <w:color w:val="000000"/>
                <w:sz w:val="16"/>
                <w:szCs w:val="16"/>
                <w:lang w:val="en-CA"/>
              </w:rPr>
              <w:t>BT.601</w:t>
            </w:r>
            <w:r>
              <w:rPr>
                <w:rFonts w:ascii="Arial" w:hAnsi="Arial" w:cs="Arial"/>
                <w:bCs/>
                <w:color w:val="000000"/>
                <w:sz w:val="16"/>
                <w:szCs w:val="16"/>
                <w:lang w:val="en-CA"/>
              </w:rPr>
              <w:t>_</w:t>
            </w:r>
            <w:r w:rsidRPr="000B6713">
              <w:rPr>
                <w:rFonts w:ascii="Arial" w:hAnsi="Arial" w:cs="Arial"/>
                <w:bCs/>
                <w:color w:val="000000"/>
                <w:sz w:val="16"/>
                <w:szCs w:val="16"/>
                <w:lang w:val="en-CA"/>
              </w:rPr>
              <w:t>525</w:t>
            </w:r>
          </w:p>
          <w:p w14:paraId="2AF609BF" w14:textId="77777777" w:rsidR="00287991" w:rsidRPr="000B6713" w:rsidRDefault="00287991" w:rsidP="007A31F9">
            <w:pPr>
              <w:rPr>
                <w:rFonts w:ascii="Arial" w:hAnsi="Arial" w:cs="Arial"/>
                <w:sz w:val="16"/>
                <w:szCs w:val="16"/>
              </w:rPr>
            </w:pPr>
          </w:p>
        </w:tc>
        <w:tc>
          <w:tcPr>
            <w:tcW w:w="810" w:type="dxa"/>
            <w:vMerge w:val="restart"/>
          </w:tcPr>
          <w:p w14:paraId="3BE0AC3E" w14:textId="77777777" w:rsidR="00287991" w:rsidRPr="000B6713" w:rsidRDefault="00287991" w:rsidP="007A31F9">
            <w:pPr>
              <w:rPr>
                <w:rFonts w:ascii="Arial" w:hAnsi="Arial" w:cs="Arial"/>
                <w:sz w:val="16"/>
                <w:szCs w:val="16"/>
              </w:rPr>
            </w:pPr>
            <w:r>
              <w:rPr>
                <w:rFonts w:ascii="Arial" w:hAnsi="Arial" w:cs="Arial"/>
                <w:sz w:val="16"/>
                <w:szCs w:val="16"/>
              </w:rPr>
              <w:t>NCG</w:t>
            </w:r>
          </w:p>
        </w:tc>
        <w:tc>
          <w:tcPr>
            <w:tcW w:w="990" w:type="dxa"/>
            <w:vMerge w:val="restart"/>
          </w:tcPr>
          <w:p w14:paraId="353CA7C8" w14:textId="77777777" w:rsidR="00287991" w:rsidRPr="000B6713" w:rsidRDefault="00287991" w:rsidP="007A31F9">
            <w:pPr>
              <w:rPr>
                <w:rFonts w:ascii="Arial" w:hAnsi="Arial" w:cs="Arial"/>
                <w:sz w:val="16"/>
                <w:szCs w:val="16"/>
              </w:rPr>
            </w:pPr>
            <w:r>
              <w:rPr>
                <w:rFonts w:ascii="Arial" w:hAnsi="Arial" w:cs="Arial"/>
                <w:sz w:val="16"/>
                <w:szCs w:val="16"/>
              </w:rPr>
              <w:t xml:space="preserve">BT.601 </w:t>
            </w:r>
          </w:p>
        </w:tc>
        <w:tc>
          <w:tcPr>
            <w:tcW w:w="900" w:type="dxa"/>
            <w:vMerge w:val="restart"/>
          </w:tcPr>
          <w:p w14:paraId="72FD74A7" w14:textId="77777777" w:rsidR="00287991" w:rsidRPr="000B6713" w:rsidRDefault="00287991" w:rsidP="007A31F9">
            <w:pPr>
              <w:rPr>
                <w:rFonts w:ascii="Arial" w:hAnsi="Arial" w:cs="Arial"/>
                <w:sz w:val="16"/>
                <w:szCs w:val="16"/>
              </w:rPr>
            </w:pPr>
            <w:r w:rsidRPr="000B6713">
              <w:rPr>
                <w:rFonts w:ascii="Arial" w:hAnsi="Arial" w:cs="Arial"/>
                <w:sz w:val="16"/>
                <w:szCs w:val="16"/>
              </w:rPr>
              <w:t xml:space="preserve">SDR </w:t>
            </w:r>
          </w:p>
          <w:p w14:paraId="00711213" w14:textId="77777777" w:rsidR="00287991" w:rsidRPr="000B6713" w:rsidRDefault="00287991" w:rsidP="007A31F9">
            <w:pPr>
              <w:rPr>
                <w:rFonts w:ascii="Arial" w:hAnsi="Arial" w:cs="Arial"/>
                <w:sz w:val="16"/>
                <w:szCs w:val="16"/>
              </w:rPr>
            </w:pPr>
          </w:p>
        </w:tc>
        <w:tc>
          <w:tcPr>
            <w:tcW w:w="900" w:type="dxa"/>
            <w:vMerge w:val="restart"/>
          </w:tcPr>
          <w:p w14:paraId="0CCF097E" w14:textId="77777777" w:rsidR="00287991" w:rsidRPr="000B6713" w:rsidRDefault="00287991" w:rsidP="007A31F9">
            <w:pPr>
              <w:rPr>
                <w:rFonts w:ascii="Arial" w:hAnsi="Arial" w:cs="Arial"/>
                <w:sz w:val="16"/>
                <w:szCs w:val="16"/>
              </w:rPr>
            </w:pPr>
            <w:r>
              <w:rPr>
                <w:rFonts w:ascii="Arial" w:hAnsi="Arial" w:cs="Arial"/>
                <w:sz w:val="16"/>
                <w:szCs w:val="16"/>
              </w:rPr>
              <w:t>gamma</w:t>
            </w:r>
          </w:p>
        </w:tc>
        <w:tc>
          <w:tcPr>
            <w:tcW w:w="810" w:type="dxa"/>
          </w:tcPr>
          <w:p w14:paraId="7DABEF27" w14:textId="77777777" w:rsidR="00287991" w:rsidRPr="000B6713" w:rsidRDefault="00287991" w:rsidP="007A31F9">
            <w:pPr>
              <w:rPr>
                <w:rFonts w:ascii="Arial" w:hAnsi="Arial" w:cs="Arial"/>
                <w:sz w:val="16"/>
                <w:szCs w:val="16"/>
              </w:rPr>
            </w:pPr>
            <w:proofErr w:type="spellStart"/>
            <w:r w:rsidRPr="000B6713">
              <w:rPr>
                <w:rFonts w:ascii="Arial" w:hAnsi="Arial" w:cs="Arial"/>
                <w:sz w:val="16"/>
                <w:szCs w:val="16"/>
              </w:rPr>
              <w:t>Y′CbCr</w:t>
            </w:r>
            <w:proofErr w:type="spellEnd"/>
            <w:r w:rsidRPr="000B6713">
              <w:rPr>
                <w:rFonts w:ascii="Arial" w:hAnsi="Arial" w:cs="Arial"/>
                <w:sz w:val="16"/>
                <w:szCs w:val="16"/>
              </w:rPr>
              <w:t xml:space="preserve"> </w:t>
            </w:r>
          </w:p>
          <w:p w14:paraId="4802A257" w14:textId="77777777" w:rsidR="00287991" w:rsidRPr="000B6713" w:rsidRDefault="00287991" w:rsidP="007A31F9">
            <w:pPr>
              <w:rPr>
                <w:rFonts w:ascii="Arial" w:hAnsi="Arial" w:cs="Arial"/>
                <w:sz w:val="16"/>
                <w:szCs w:val="16"/>
              </w:rPr>
            </w:pPr>
            <w:r>
              <w:rPr>
                <w:rFonts w:ascii="Arial" w:hAnsi="Arial" w:cs="Arial"/>
                <w:sz w:val="16"/>
                <w:szCs w:val="16"/>
              </w:rPr>
              <w:t xml:space="preserve"> </w:t>
            </w:r>
          </w:p>
        </w:tc>
        <w:tc>
          <w:tcPr>
            <w:tcW w:w="990" w:type="dxa"/>
          </w:tcPr>
          <w:p w14:paraId="281ACCE2" w14:textId="77777777" w:rsidR="00287991" w:rsidRPr="000B6713" w:rsidRDefault="00287991" w:rsidP="007A31F9">
            <w:pPr>
              <w:rPr>
                <w:rFonts w:ascii="Arial" w:hAnsi="Arial" w:cs="Arial"/>
                <w:sz w:val="16"/>
                <w:szCs w:val="16"/>
              </w:rPr>
            </w:pPr>
            <w:r w:rsidRPr="000B6713">
              <w:rPr>
                <w:rFonts w:ascii="Arial" w:hAnsi="Arial" w:cs="Arial"/>
                <w:sz w:val="16"/>
                <w:szCs w:val="16"/>
              </w:rPr>
              <w:t>Narrow</w:t>
            </w:r>
          </w:p>
          <w:p w14:paraId="2732B572" w14:textId="77777777" w:rsidR="00287991" w:rsidRPr="000B6713" w:rsidRDefault="00287991" w:rsidP="007A31F9">
            <w:pPr>
              <w:rPr>
                <w:rFonts w:ascii="Arial" w:hAnsi="Arial" w:cs="Arial"/>
                <w:sz w:val="16"/>
                <w:szCs w:val="16"/>
              </w:rPr>
            </w:pPr>
          </w:p>
        </w:tc>
        <w:tc>
          <w:tcPr>
            <w:tcW w:w="1620" w:type="dxa"/>
          </w:tcPr>
          <w:p w14:paraId="5F67AADB" w14:textId="77777777" w:rsidR="00287991" w:rsidRPr="000B6713" w:rsidRDefault="00287991" w:rsidP="007A31F9">
            <w:pPr>
              <w:rPr>
                <w:rFonts w:ascii="Arial" w:hAnsi="Arial" w:cs="Arial"/>
                <w:sz w:val="16"/>
                <w:szCs w:val="16"/>
              </w:rPr>
            </w:pPr>
            <w:r w:rsidRPr="000B6713">
              <w:rPr>
                <w:rFonts w:ascii="Arial" w:hAnsi="Arial" w:cs="Arial"/>
                <w:sz w:val="16"/>
                <w:szCs w:val="16"/>
              </w:rPr>
              <w:t>Interstitial</w:t>
            </w:r>
          </w:p>
          <w:p w14:paraId="27128899" w14:textId="77777777" w:rsidR="00287991" w:rsidRPr="000B6713" w:rsidRDefault="00287991" w:rsidP="007A31F9">
            <w:pPr>
              <w:rPr>
                <w:rFonts w:ascii="Arial" w:hAnsi="Arial" w:cs="Arial"/>
                <w:sz w:val="16"/>
                <w:szCs w:val="16"/>
              </w:rPr>
            </w:pPr>
            <w:r w:rsidRPr="000B6713">
              <w:rPr>
                <w:rFonts w:ascii="Arial" w:hAnsi="Arial" w:cs="Arial"/>
                <w:sz w:val="16"/>
                <w:szCs w:val="16"/>
              </w:rPr>
              <w:t>(0)</w:t>
            </w:r>
            <w:r w:rsidRPr="006A4D3B">
              <w:rPr>
                <w:rFonts w:ascii="Arial" w:hAnsi="Arial" w:cs="Arial"/>
                <w:sz w:val="10"/>
                <w:szCs w:val="10"/>
              </w:rPr>
              <w:t xml:space="preserve"> </w:t>
            </w:r>
            <w:r w:rsidRPr="006A4D3B">
              <w:rPr>
                <w:rFonts w:ascii="Arial" w:hAnsi="Arial" w:cs="Arial"/>
                <w:sz w:val="10"/>
                <w:szCs w:val="10"/>
                <w:highlight w:val="yellow"/>
              </w:rPr>
              <w:t>[</w:t>
            </w:r>
          </w:p>
        </w:tc>
      </w:tr>
      <w:tr w:rsidR="00287991" w:rsidRPr="000B6713" w14:paraId="7693A6F0" w14:textId="77777777" w:rsidTr="007A31F9">
        <w:tc>
          <w:tcPr>
            <w:tcW w:w="355" w:type="dxa"/>
            <w:vMerge/>
            <w:shd w:val="clear" w:color="auto" w:fill="90C5F6" w:themeFill="accent1" w:themeFillTint="66"/>
            <w:textDirection w:val="btLr"/>
          </w:tcPr>
          <w:p w14:paraId="1902E646" w14:textId="77777777" w:rsidR="00287991" w:rsidRPr="000B6713" w:rsidRDefault="00287991" w:rsidP="007A31F9">
            <w:pPr>
              <w:ind w:left="113" w:right="113"/>
              <w:jc w:val="center"/>
              <w:rPr>
                <w:rFonts w:ascii="Arial" w:hAnsi="Arial" w:cs="Arial"/>
                <w:bCs/>
                <w:color w:val="000000"/>
                <w:sz w:val="16"/>
                <w:szCs w:val="16"/>
                <w:lang w:val="en-CA"/>
              </w:rPr>
            </w:pPr>
          </w:p>
        </w:tc>
        <w:tc>
          <w:tcPr>
            <w:tcW w:w="1710" w:type="dxa"/>
            <w:shd w:val="clear" w:color="auto" w:fill="90C5F6" w:themeFill="accent1" w:themeFillTint="66"/>
            <w:vAlign w:val="center"/>
          </w:tcPr>
          <w:p w14:paraId="1F48C833" w14:textId="77777777" w:rsidR="00287991" w:rsidRPr="000B6713" w:rsidRDefault="00287991" w:rsidP="007A31F9">
            <w:pPr>
              <w:rPr>
                <w:rFonts w:ascii="Arial" w:hAnsi="Arial" w:cs="Arial"/>
                <w:sz w:val="16"/>
                <w:szCs w:val="16"/>
              </w:rPr>
            </w:pPr>
            <w:r w:rsidRPr="000B6713">
              <w:rPr>
                <w:rFonts w:ascii="Arial" w:hAnsi="Arial" w:cs="Arial"/>
                <w:bCs/>
                <w:color w:val="000000"/>
                <w:sz w:val="16"/>
                <w:szCs w:val="16"/>
                <w:lang w:val="en-CA"/>
              </w:rPr>
              <w:t>BT.601</w:t>
            </w:r>
            <w:r>
              <w:rPr>
                <w:rFonts w:ascii="Arial" w:hAnsi="Arial" w:cs="Arial"/>
                <w:bCs/>
                <w:color w:val="000000"/>
                <w:sz w:val="16"/>
                <w:szCs w:val="16"/>
                <w:lang w:val="en-CA"/>
              </w:rPr>
              <w:t>_</w:t>
            </w:r>
            <w:r w:rsidRPr="000B6713">
              <w:rPr>
                <w:rFonts w:ascii="Arial" w:hAnsi="Arial" w:cs="Arial"/>
                <w:bCs/>
                <w:color w:val="000000"/>
                <w:sz w:val="16"/>
                <w:szCs w:val="16"/>
                <w:lang w:val="en-CA"/>
              </w:rPr>
              <w:t>625</w:t>
            </w:r>
          </w:p>
        </w:tc>
        <w:tc>
          <w:tcPr>
            <w:tcW w:w="810" w:type="dxa"/>
            <w:vMerge/>
          </w:tcPr>
          <w:p w14:paraId="46350BEB" w14:textId="77777777" w:rsidR="00287991" w:rsidRPr="000B6713" w:rsidRDefault="00287991" w:rsidP="007A31F9">
            <w:pPr>
              <w:rPr>
                <w:rFonts w:ascii="Arial" w:hAnsi="Arial" w:cs="Arial"/>
                <w:sz w:val="16"/>
                <w:szCs w:val="16"/>
              </w:rPr>
            </w:pPr>
          </w:p>
        </w:tc>
        <w:tc>
          <w:tcPr>
            <w:tcW w:w="990" w:type="dxa"/>
            <w:vMerge/>
          </w:tcPr>
          <w:p w14:paraId="7C170378" w14:textId="77777777" w:rsidR="00287991" w:rsidRPr="000B6713" w:rsidRDefault="00287991" w:rsidP="007A31F9">
            <w:pPr>
              <w:rPr>
                <w:rFonts w:ascii="Arial" w:hAnsi="Arial" w:cs="Arial"/>
                <w:sz w:val="16"/>
                <w:szCs w:val="16"/>
              </w:rPr>
            </w:pPr>
          </w:p>
        </w:tc>
        <w:tc>
          <w:tcPr>
            <w:tcW w:w="900" w:type="dxa"/>
            <w:vMerge/>
          </w:tcPr>
          <w:p w14:paraId="19ED0F47" w14:textId="77777777" w:rsidR="00287991" w:rsidRPr="000B6713" w:rsidRDefault="00287991" w:rsidP="007A31F9">
            <w:pPr>
              <w:rPr>
                <w:rFonts w:ascii="Arial" w:hAnsi="Arial" w:cs="Arial"/>
                <w:sz w:val="16"/>
                <w:szCs w:val="16"/>
              </w:rPr>
            </w:pPr>
          </w:p>
        </w:tc>
        <w:tc>
          <w:tcPr>
            <w:tcW w:w="900" w:type="dxa"/>
            <w:vMerge/>
          </w:tcPr>
          <w:p w14:paraId="366FD3DC" w14:textId="77777777" w:rsidR="00287991" w:rsidRPr="000B6713" w:rsidRDefault="00287991" w:rsidP="007A31F9">
            <w:pPr>
              <w:rPr>
                <w:rFonts w:ascii="Arial" w:hAnsi="Arial" w:cs="Arial"/>
                <w:sz w:val="16"/>
                <w:szCs w:val="16"/>
              </w:rPr>
            </w:pPr>
          </w:p>
        </w:tc>
        <w:tc>
          <w:tcPr>
            <w:tcW w:w="810" w:type="dxa"/>
          </w:tcPr>
          <w:p w14:paraId="7B1F7A2E" w14:textId="77777777" w:rsidR="00287991" w:rsidRPr="000B6713" w:rsidRDefault="00287991" w:rsidP="007A31F9">
            <w:pPr>
              <w:rPr>
                <w:rFonts w:ascii="Arial" w:hAnsi="Arial" w:cs="Arial"/>
                <w:sz w:val="16"/>
                <w:szCs w:val="16"/>
              </w:rPr>
            </w:pPr>
            <w:proofErr w:type="spellStart"/>
            <w:r w:rsidRPr="000B6713">
              <w:rPr>
                <w:rFonts w:ascii="Arial" w:hAnsi="Arial" w:cs="Arial"/>
                <w:sz w:val="16"/>
                <w:szCs w:val="16"/>
              </w:rPr>
              <w:t>Y′CbCr</w:t>
            </w:r>
            <w:proofErr w:type="spellEnd"/>
            <w:r w:rsidRPr="000B6713">
              <w:rPr>
                <w:rFonts w:ascii="Arial" w:hAnsi="Arial" w:cs="Arial"/>
                <w:sz w:val="16"/>
                <w:szCs w:val="16"/>
              </w:rPr>
              <w:t xml:space="preserve"> </w:t>
            </w:r>
          </w:p>
          <w:p w14:paraId="019F400F" w14:textId="77777777" w:rsidR="00287991" w:rsidRPr="000B6713" w:rsidRDefault="00287991" w:rsidP="007A31F9">
            <w:pPr>
              <w:rPr>
                <w:rFonts w:ascii="Arial" w:hAnsi="Arial" w:cs="Arial"/>
                <w:sz w:val="16"/>
                <w:szCs w:val="16"/>
              </w:rPr>
            </w:pPr>
            <w:r>
              <w:rPr>
                <w:rFonts w:ascii="Arial" w:hAnsi="Arial" w:cs="Arial"/>
                <w:sz w:val="16"/>
                <w:szCs w:val="16"/>
              </w:rPr>
              <w:t xml:space="preserve"> </w:t>
            </w:r>
          </w:p>
        </w:tc>
        <w:tc>
          <w:tcPr>
            <w:tcW w:w="990" w:type="dxa"/>
          </w:tcPr>
          <w:p w14:paraId="556930FA" w14:textId="77777777" w:rsidR="00287991" w:rsidRPr="000B6713" w:rsidRDefault="00287991" w:rsidP="007A31F9">
            <w:pPr>
              <w:rPr>
                <w:rFonts w:ascii="Arial" w:hAnsi="Arial" w:cs="Arial"/>
                <w:sz w:val="16"/>
                <w:szCs w:val="16"/>
              </w:rPr>
            </w:pPr>
            <w:r w:rsidRPr="000B6713">
              <w:rPr>
                <w:rFonts w:ascii="Arial" w:hAnsi="Arial" w:cs="Arial"/>
                <w:sz w:val="16"/>
                <w:szCs w:val="16"/>
              </w:rPr>
              <w:t>Narrow</w:t>
            </w:r>
          </w:p>
          <w:p w14:paraId="3F88C322" w14:textId="77777777" w:rsidR="00287991" w:rsidRPr="000B6713" w:rsidRDefault="00287991" w:rsidP="007A31F9">
            <w:pPr>
              <w:rPr>
                <w:rFonts w:ascii="Arial" w:hAnsi="Arial" w:cs="Arial"/>
                <w:sz w:val="16"/>
                <w:szCs w:val="16"/>
              </w:rPr>
            </w:pPr>
          </w:p>
        </w:tc>
        <w:tc>
          <w:tcPr>
            <w:tcW w:w="1620" w:type="dxa"/>
          </w:tcPr>
          <w:p w14:paraId="7CB2CC42" w14:textId="77777777" w:rsidR="00287991" w:rsidRPr="000B6713" w:rsidRDefault="00287991" w:rsidP="007A31F9">
            <w:pPr>
              <w:rPr>
                <w:rFonts w:ascii="Arial" w:hAnsi="Arial" w:cs="Arial"/>
                <w:sz w:val="16"/>
                <w:szCs w:val="16"/>
              </w:rPr>
            </w:pPr>
            <w:r w:rsidRPr="000B6713">
              <w:rPr>
                <w:rFonts w:ascii="Arial" w:hAnsi="Arial" w:cs="Arial"/>
                <w:sz w:val="16"/>
                <w:szCs w:val="16"/>
              </w:rPr>
              <w:t>Interstitial</w:t>
            </w:r>
          </w:p>
          <w:p w14:paraId="7253092B" w14:textId="77777777" w:rsidR="00287991" w:rsidRPr="000B6713" w:rsidRDefault="00287991" w:rsidP="007A31F9">
            <w:pPr>
              <w:rPr>
                <w:rFonts w:ascii="Arial" w:hAnsi="Arial" w:cs="Arial"/>
                <w:sz w:val="16"/>
                <w:szCs w:val="16"/>
              </w:rPr>
            </w:pPr>
            <w:r w:rsidRPr="000B6713">
              <w:rPr>
                <w:rFonts w:ascii="Arial" w:hAnsi="Arial" w:cs="Arial"/>
                <w:sz w:val="16"/>
                <w:szCs w:val="16"/>
              </w:rPr>
              <w:t>(0)</w:t>
            </w:r>
          </w:p>
        </w:tc>
      </w:tr>
      <w:tr w:rsidR="00287991" w:rsidRPr="000B6713" w14:paraId="64504C00" w14:textId="77777777" w:rsidTr="007A31F9">
        <w:tc>
          <w:tcPr>
            <w:tcW w:w="355" w:type="dxa"/>
            <w:vMerge w:val="restart"/>
            <w:shd w:val="clear" w:color="auto" w:fill="90C5F6" w:themeFill="accent1" w:themeFillTint="66"/>
            <w:textDirection w:val="btLr"/>
          </w:tcPr>
          <w:p w14:paraId="197829D2" w14:textId="77777777" w:rsidR="00287991" w:rsidRPr="000B6713" w:rsidRDefault="00287991" w:rsidP="007A31F9">
            <w:pPr>
              <w:ind w:left="113" w:right="113"/>
              <w:jc w:val="center"/>
              <w:rPr>
                <w:rFonts w:ascii="Arial" w:hAnsi="Arial" w:cs="Arial"/>
                <w:bCs/>
                <w:color w:val="000000"/>
                <w:sz w:val="16"/>
                <w:szCs w:val="16"/>
                <w:lang w:val="en-CA"/>
              </w:rPr>
            </w:pPr>
            <w:r w:rsidRPr="000B6713">
              <w:rPr>
                <w:rFonts w:ascii="Arial" w:hAnsi="Arial" w:cs="Arial"/>
                <w:bCs/>
                <w:color w:val="000000"/>
                <w:sz w:val="16"/>
                <w:szCs w:val="16"/>
                <w:lang w:val="en-CA"/>
              </w:rPr>
              <w:t>HD</w:t>
            </w:r>
          </w:p>
        </w:tc>
        <w:tc>
          <w:tcPr>
            <w:tcW w:w="1710" w:type="dxa"/>
            <w:shd w:val="clear" w:color="auto" w:fill="90C5F6" w:themeFill="accent1" w:themeFillTint="66"/>
            <w:vAlign w:val="center"/>
          </w:tcPr>
          <w:p w14:paraId="31E90EAB" w14:textId="77777777" w:rsidR="00287991" w:rsidRPr="000B6713" w:rsidRDefault="00287991" w:rsidP="007A31F9">
            <w:pPr>
              <w:rPr>
                <w:rFonts w:ascii="Arial" w:hAnsi="Arial" w:cs="Arial"/>
                <w:sz w:val="16"/>
                <w:szCs w:val="16"/>
              </w:rPr>
            </w:pPr>
            <w:r w:rsidRPr="000B6713">
              <w:rPr>
                <w:rFonts w:ascii="Arial" w:hAnsi="Arial" w:cs="Arial"/>
                <w:bCs/>
                <w:color w:val="000000"/>
                <w:sz w:val="16"/>
                <w:szCs w:val="16"/>
                <w:lang w:val="en-CA"/>
              </w:rPr>
              <w:t>BT.709</w:t>
            </w:r>
            <w:r>
              <w:rPr>
                <w:rFonts w:ascii="Arial" w:hAnsi="Arial" w:cs="Arial"/>
                <w:bCs/>
                <w:color w:val="000000"/>
                <w:sz w:val="16"/>
                <w:szCs w:val="16"/>
                <w:lang w:val="en-CA"/>
              </w:rPr>
              <w:t>_</w:t>
            </w:r>
            <w:r w:rsidRPr="000B6713">
              <w:rPr>
                <w:rFonts w:ascii="Arial" w:hAnsi="Arial" w:cs="Arial"/>
                <w:bCs/>
                <w:color w:val="000000"/>
                <w:sz w:val="16"/>
                <w:szCs w:val="16"/>
                <w:lang w:val="en-CA"/>
              </w:rPr>
              <w:t>YCC</w:t>
            </w:r>
          </w:p>
        </w:tc>
        <w:tc>
          <w:tcPr>
            <w:tcW w:w="810" w:type="dxa"/>
            <w:vMerge/>
          </w:tcPr>
          <w:p w14:paraId="54E4847F" w14:textId="77777777" w:rsidR="00287991" w:rsidRPr="000B6713" w:rsidRDefault="00287991" w:rsidP="007A31F9">
            <w:pPr>
              <w:rPr>
                <w:rFonts w:ascii="Arial" w:hAnsi="Arial" w:cs="Arial"/>
                <w:sz w:val="16"/>
                <w:szCs w:val="16"/>
              </w:rPr>
            </w:pPr>
          </w:p>
        </w:tc>
        <w:tc>
          <w:tcPr>
            <w:tcW w:w="990" w:type="dxa"/>
            <w:vMerge w:val="restart"/>
          </w:tcPr>
          <w:p w14:paraId="5DBBD5D3" w14:textId="77777777" w:rsidR="00287991" w:rsidRDefault="00287991" w:rsidP="007A31F9">
            <w:pPr>
              <w:rPr>
                <w:rFonts w:ascii="Arial" w:hAnsi="Arial" w:cs="Arial"/>
                <w:sz w:val="16"/>
                <w:szCs w:val="16"/>
              </w:rPr>
            </w:pPr>
            <w:r>
              <w:rPr>
                <w:rFonts w:ascii="Arial" w:hAnsi="Arial" w:cs="Arial"/>
                <w:sz w:val="16"/>
                <w:szCs w:val="16"/>
              </w:rPr>
              <w:t>BT.709</w:t>
            </w:r>
          </w:p>
          <w:p w14:paraId="0A06E9C1" w14:textId="77777777" w:rsidR="00287991" w:rsidRDefault="00287991" w:rsidP="007A31F9">
            <w:pPr>
              <w:rPr>
                <w:rFonts w:ascii="Arial" w:hAnsi="Arial" w:cs="Arial"/>
                <w:sz w:val="16"/>
                <w:szCs w:val="16"/>
              </w:rPr>
            </w:pPr>
          </w:p>
          <w:p w14:paraId="46424C62" w14:textId="77777777" w:rsidR="00287991" w:rsidRPr="006A4D3B" w:rsidRDefault="00287991" w:rsidP="007A31F9">
            <w:pPr>
              <w:rPr>
                <w:rFonts w:ascii="Arial" w:hAnsi="Arial" w:cs="Arial"/>
                <w:sz w:val="10"/>
                <w:szCs w:val="10"/>
              </w:rPr>
            </w:pPr>
          </w:p>
        </w:tc>
        <w:tc>
          <w:tcPr>
            <w:tcW w:w="900" w:type="dxa"/>
            <w:vMerge/>
          </w:tcPr>
          <w:p w14:paraId="78791913" w14:textId="77777777" w:rsidR="00287991" w:rsidRPr="000B6713" w:rsidRDefault="00287991" w:rsidP="007A31F9">
            <w:pPr>
              <w:rPr>
                <w:rFonts w:ascii="Arial" w:hAnsi="Arial" w:cs="Arial"/>
                <w:sz w:val="16"/>
                <w:szCs w:val="16"/>
              </w:rPr>
            </w:pPr>
          </w:p>
        </w:tc>
        <w:tc>
          <w:tcPr>
            <w:tcW w:w="900" w:type="dxa"/>
            <w:vMerge/>
          </w:tcPr>
          <w:p w14:paraId="58C3E70F" w14:textId="77777777" w:rsidR="00287991" w:rsidRPr="000B6713" w:rsidRDefault="00287991" w:rsidP="007A31F9">
            <w:pPr>
              <w:rPr>
                <w:rFonts w:ascii="Arial" w:hAnsi="Arial" w:cs="Arial"/>
                <w:sz w:val="16"/>
                <w:szCs w:val="16"/>
              </w:rPr>
            </w:pPr>
          </w:p>
        </w:tc>
        <w:tc>
          <w:tcPr>
            <w:tcW w:w="810" w:type="dxa"/>
          </w:tcPr>
          <w:p w14:paraId="6E841FB6" w14:textId="77777777" w:rsidR="00287991" w:rsidRPr="000B6713" w:rsidRDefault="00287991" w:rsidP="007A31F9">
            <w:pPr>
              <w:rPr>
                <w:rFonts w:ascii="Arial" w:hAnsi="Arial" w:cs="Arial"/>
                <w:sz w:val="16"/>
                <w:szCs w:val="16"/>
              </w:rPr>
            </w:pPr>
            <w:proofErr w:type="spellStart"/>
            <w:r w:rsidRPr="000B6713">
              <w:rPr>
                <w:rFonts w:ascii="Arial" w:hAnsi="Arial" w:cs="Arial"/>
                <w:sz w:val="16"/>
                <w:szCs w:val="16"/>
              </w:rPr>
              <w:t>Y′CbCr</w:t>
            </w:r>
            <w:proofErr w:type="spellEnd"/>
            <w:r w:rsidRPr="000B6713">
              <w:rPr>
                <w:rFonts w:ascii="Arial" w:hAnsi="Arial" w:cs="Arial"/>
                <w:sz w:val="16"/>
                <w:szCs w:val="16"/>
              </w:rPr>
              <w:t xml:space="preserve"> </w:t>
            </w:r>
          </w:p>
          <w:p w14:paraId="5DC16D38" w14:textId="77777777" w:rsidR="00287991" w:rsidRPr="000B6713" w:rsidRDefault="00287991" w:rsidP="007A31F9">
            <w:pPr>
              <w:rPr>
                <w:rFonts w:ascii="Arial" w:hAnsi="Arial" w:cs="Arial"/>
                <w:sz w:val="16"/>
                <w:szCs w:val="16"/>
              </w:rPr>
            </w:pPr>
          </w:p>
        </w:tc>
        <w:tc>
          <w:tcPr>
            <w:tcW w:w="990" w:type="dxa"/>
          </w:tcPr>
          <w:p w14:paraId="6087F0F5" w14:textId="77777777" w:rsidR="00287991" w:rsidRPr="000B6713" w:rsidRDefault="00287991" w:rsidP="007A31F9">
            <w:pPr>
              <w:rPr>
                <w:rFonts w:ascii="Arial" w:hAnsi="Arial" w:cs="Arial"/>
                <w:sz w:val="16"/>
                <w:szCs w:val="16"/>
              </w:rPr>
            </w:pPr>
            <w:r w:rsidRPr="000B6713">
              <w:rPr>
                <w:rFonts w:ascii="Arial" w:hAnsi="Arial" w:cs="Arial"/>
                <w:sz w:val="16"/>
                <w:szCs w:val="16"/>
              </w:rPr>
              <w:t>Narrow</w:t>
            </w:r>
          </w:p>
          <w:p w14:paraId="5A33CB42" w14:textId="77777777" w:rsidR="00287991" w:rsidRPr="000B6713" w:rsidRDefault="00287991" w:rsidP="007A31F9">
            <w:pPr>
              <w:rPr>
                <w:rFonts w:ascii="Arial" w:hAnsi="Arial" w:cs="Arial"/>
                <w:sz w:val="16"/>
                <w:szCs w:val="16"/>
              </w:rPr>
            </w:pPr>
          </w:p>
        </w:tc>
        <w:tc>
          <w:tcPr>
            <w:tcW w:w="1620" w:type="dxa"/>
          </w:tcPr>
          <w:p w14:paraId="10097E2B" w14:textId="77777777" w:rsidR="00287991" w:rsidRPr="000B6713" w:rsidRDefault="00287991" w:rsidP="007A31F9">
            <w:pPr>
              <w:rPr>
                <w:rFonts w:ascii="Arial" w:hAnsi="Arial" w:cs="Arial"/>
                <w:sz w:val="16"/>
                <w:szCs w:val="16"/>
              </w:rPr>
            </w:pPr>
            <w:r w:rsidRPr="000B6713">
              <w:rPr>
                <w:rFonts w:ascii="Arial" w:hAnsi="Arial" w:cs="Arial"/>
                <w:sz w:val="16"/>
                <w:szCs w:val="16"/>
              </w:rPr>
              <w:t>Interstitial</w:t>
            </w:r>
          </w:p>
          <w:p w14:paraId="5739ED45" w14:textId="77777777" w:rsidR="00287991" w:rsidRPr="000B6713" w:rsidRDefault="00287991" w:rsidP="007A31F9">
            <w:pPr>
              <w:rPr>
                <w:rFonts w:ascii="Arial" w:hAnsi="Arial" w:cs="Arial"/>
                <w:sz w:val="16"/>
                <w:szCs w:val="16"/>
              </w:rPr>
            </w:pPr>
            <w:r w:rsidRPr="000B6713">
              <w:rPr>
                <w:rFonts w:ascii="Arial" w:hAnsi="Arial" w:cs="Arial"/>
                <w:sz w:val="16"/>
                <w:szCs w:val="16"/>
              </w:rPr>
              <w:t>(0)</w:t>
            </w:r>
          </w:p>
        </w:tc>
      </w:tr>
      <w:tr w:rsidR="00287991" w:rsidRPr="000B6713" w14:paraId="0F8B4366" w14:textId="77777777" w:rsidTr="007A31F9">
        <w:tc>
          <w:tcPr>
            <w:tcW w:w="355" w:type="dxa"/>
            <w:vMerge/>
            <w:shd w:val="clear" w:color="auto" w:fill="90C5F6" w:themeFill="accent1" w:themeFillTint="66"/>
            <w:textDirection w:val="btLr"/>
          </w:tcPr>
          <w:p w14:paraId="77809754" w14:textId="77777777" w:rsidR="00287991" w:rsidRPr="000B6713" w:rsidRDefault="00287991" w:rsidP="007A31F9">
            <w:pPr>
              <w:ind w:left="113" w:right="113"/>
              <w:jc w:val="center"/>
              <w:rPr>
                <w:rFonts w:ascii="Arial" w:hAnsi="Arial" w:cs="Arial"/>
                <w:bCs/>
                <w:color w:val="000000"/>
                <w:sz w:val="16"/>
                <w:szCs w:val="16"/>
                <w:lang w:val="en-CA"/>
              </w:rPr>
            </w:pPr>
          </w:p>
        </w:tc>
        <w:tc>
          <w:tcPr>
            <w:tcW w:w="1710" w:type="dxa"/>
            <w:shd w:val="clear" w:color="auto" w:fill="90C5F6" w:themeFill="accent1" w:themeFillTint="66"/>
            <w:vAlign w:val="center"/>
          </w:tcPr>
          <w:p w14:paraId="1B3A70F9" w14:textId="77777777" w:rsidR="00287991" w:rsidRPr="000B6713" w:rsidRDefault="00287991" w:rsidP="007A31F9">
            <w:pPr>
              <w:rPr>
                <w:rFonts w:ascii="Arial" w:hAnsi="Arial" w:cs="Arial"/>
                <w:sz w:val="16"/>
                <w:szCs w:val="16"/>
              </w:rPr>
            </w:pPr>
            <w:r w:rsidRPr="000B6713">
              <w:rPr>
                <w:rFonts w:ascii="Arial" w:hAnsi="Arial" w:cs="Arial"/>
                <w:bCs/>
                <w:color w:val="000000"/>
                <w:sz w:val="16"/>
                <w:szCs w:val="16"/>
                <w:lang w:val="en-CA"/>
              </w:rPr>
              <w:t>BT.709</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2C0CB2E3" w14:textId="77777777" w:rsidR="00287991" w:rsidRPr="000B6713" w:rsidRDefault="00287991" w:rsidP="007A31F9">
            <w:pPr>
              <w:rPr>
                <w:rFonts w:ascii="Arial" w:hAnsi="Arial" w:cs="Arial"/>
                <w:sz w:val="16"/>
                <w:szCs w:val="16"/>
              </w:rPr>
            </w:pPr>
          </w:p>
        </w:tc>
        <w:tc>
          <w:tcPr>
            <w:tcW w:w="990" w:type="dxa"/>
            <w:vMerge/>
          </w:tcPr>
          <w:p w14:paraId="7E376B4E" w14:textId="77777777" w:rsidR="00287991" w:rsidRPr="000B6713" w:rsidRDefault="00287991" w:rsidP="007A31F9">
            <w:pPr>
              <w:rPr>
                <w:rFonts w:ascii="Arial" w:hAnsi="Arial" w:cs="Arial"/>
                <w:sz w:val="16"/>
                <w:szCs w:val="16"/>
              </w:rPr>
            </w:pPr>
          </w:p>
        </w:tc>
        <w:tc>
          <w:tcPr>
            <w:tcW w:w="900" w:type="dxa"/>
            <w:vMerge/>
          </w:tcPr>
          <w:p w14:paraId="2F1C7C0F" w14:textId="77777777" w:rsidR="00287991" w:rsidRPr="000B6713" w:rsidRDefault="00287991" w:rsidP="007A31F9">
            <w:pPr>
              <w:rPr>
                <w:rFonts w:ascii="Arial" w:hAnsi="Arial" w:cs="Arial"/>
                <w:sz w:val="16"/>
                <w:szCs w:val="16"/>
              </w:rPr>
            </w:pPr>
          </w:p>
        </w:tc>
        <w:tc>
          <w:tcPr>
            <w:tcW w:w="900" w:type="dxa"/>
            <w:vMerge/>
          </w:tcPr>
          <w:p w14:paraId="72D01480" w14:textId="77777777" w:rsidR="00287991" w:rsidRPr="000B6713" w:rsidRDefault="00287991" w:rsidP="007A31F9">
            <w:pPr>
              <w:rPr>
                <w:rFonts w:ascii="Arial" w:hAnsi="Arial" w:cs="Arial"/>
                <w:sz w:val="16"/>
                <w:szCs w:val="16"/>
              </w:rPr>
            </w:pPr>
          </w:p>
        </w:tc>
        <w:tc>
          <w:tcPr>
            <w:tcW w:w="810" w:type="dxa"/>
          </w:tcPr>
          <w:p w14:paraId="33AF7686" w14:textId="77777777" w:rsidR="00287991" w:rsidRPr="000B6713" w:rsidRDefault="00287991" w:rsidP="007A31F9">
            <w:pPr>
              <w:rPr>
                <w:rFonts w:ascii="Arial" w:hAnsi="Arial" w:cs="Arial"/>
                <w:sz w:val="16"/>
                <w:szCs w:val="16"/>
              </w:rPr>
            </w:pPr>
            <w:r w:rsidRPr="000B6713">
              <w:rPr>
                <w:rFonts w:ascii="Arial" w:hAnsi="Arial" w:cs="Arial"/>
                <w:sz w:val="16"/>
                <w:szCs w:val="16"/>
              </w:rPr>
              <w:t>R′G′B′</w:t>
            </w:r>
          </w:p>
          <w:p w14:paraId="6D62CE9D" w14:textId="77777777" w:rsidR="00287991" w:rsidRPr="000B6713" w:rsidRDefault="00287991" w:rsidP="007A31F9">
            <w:pPr>
              <w:rPr>
                <w:rFonts w:ascii="Arial" w:hAnsi="Arial" w:cs="Arial"/>
                <w:sz w:val="16"/>
                <w:szCs w:val="16"/>
              </w:rPr>
            </w:pPr>
          </w:p>
        </w:tc>
        <w:tc>
          <w:tcPr>
            <w:tcW w:w="990" w:type="dxa"/>
          </w:tcPr>
          <w:p w14:paraId="029D585F" w14:textId="77777777" w:rsidR="00287991" w:rsidRPr="000B6713" w:rsidRDefault="00287991" w:rsidP="007A31F9">
            <w:pPr>
              <w:rPr>
                <w:rFonts w:ascii="Arial" w:hAnsi="Arial" w:cs="Arial"/>
                <w:sz w:val="16"/>
                <w:szCs w:val="16"/>
              </w:rPr>
            </w:pPr>
            <w:r w:rsidRPr="000B6713">
              <w:rPr>
                <w:rFonts w:ascii="Arial" w:hAnsi="Arial" w:cs="Arial"/>
                <w:sz w:val="16"/>
                <w:szCs w:val="16"/>
              </w:rPr>
              <w:t>Narrow</w:t>
            </w:r>
          </w:p>
          <w:p w14:paraId="6953E763" w14:textId="77777777" w:rsidR="00287991" w:rsidRPr="000B6713" w:rsidRDefault="00287991" w:rsidP="007A31F9">
            <w:pPr>
              <w:rPr>
                <w:rFonts w:ascii="Arial" w:hAnsi="Arial" w:cs="Arial"/>
                <w:sz w:val="16"/>
                <w:szCs w:val="16"/>
              </w:rPr>
            </w:pPr>
          </w:p>
        </w:tc>
        <w:tc>
          <w:tcPr>
            <w:tcW w:w="1620" w:type="dxa"/>
          </w:tcPr>
          <w:p w14:paraId="52E0A79E" w14:textId="77777777" w:rsidR="00287991" w:rsidRPr="000B6713" w:rsidRDefault="00287991" w:rsidP="007A31F9">
            <w:pPr>
              <w:rPr>
                <w:rFonts w:ascii="Arial" w:hAnsi="Arial" w:cs="Arial"/>
                <w:sz w:val="16"/>
                <w:szCs w:val="16"/>
              </w:rPr>
            </w:pPr>
            <w:r w:rsidRPr="000B6713">
              <w:rPr>
                <w:rFonts w:ascii="Arial" w:hAnsi="Arial" w:cs="Arial"/>
                <w:sz w:val="16"/>
                <w:szCs w:val="16"/>
              </w:rPr>
              <w:t>N/A</w:t>
            </w:r>
          </w:p>
        </w:tc>
      </w:tr>
      <w:tr w:rsidR="00287991" w:rsidRPr="000B6713" w14:paraId="49455938" w14:textId="77777777" w:rsidTr="007A31F9">
        <w:tc>
          <w:tcPr>
            <w:tcW w:w="355" w:type="dxa"/>
            <w:vMerge/>
            <w:shd w:val="clear" w:color="auto" w:fill="90C5F6" w:themeFill="accent1" w:themeFillTint="66"/>
            <w:textDirection w:val="btLr"/>
          </w:tcPr>
          <w:p w14:paraId="6CA56237" w14:textId="77777777" w:rsidR="00287991" w:rsidRPr="000B6713" w:rsidRDefault="00287991" w:rsidP="007A31F9">
            <w:pPr>
              <w:ind w:left="113" w:right="113"/>
              <w:jc w:val="center"/>
              <w:rPr>
                <w:rFonts w:ascii="Arial" w:hAnsi="Arial" w:cs="Arial"/>
                <w:bCs/>
                <w:color w:val="000000"/>
                <w:sz w:val="16"/>
                <w:szCs w:val="16"/>
                <w:lang w:val="en-CA"/>
              </w:rPr>
            </w:pPr>
          </w:p>
        </w:tc>
        <w:tc>
          <w:tcPr>
            <w:tcW w:w="1710" w:type="dxa"/>
            <w:shd w:val="clear" w:color="auto" w:fill="90C5F6" w:themeFill="accent1" w:themeFillTint="66"/>
            <w:vAlign w:val="center"/>
          </w:tcPr>
          <w:p w14:paraId="1FB5C0BC" w14:textId="77777777" w:rsidR="00287991" w:rsidRPr="000B6713" w:rsidRDefault="00287991" w:rsidP="007A31F9">
            <w:pPr>
              <w:rPr>
                <w:rFonts w:ascii="Arial" w:hAnsi="Arial" w:cs="Arial"/>
                <w:sz w:val="16"/>
                <w:szCs w:val="16"/>
              </w:rPr>
            </w:pPr>
            <w:r w:rsidRPr="000B6713">
              <w:rPr>
                <w:rFonts w:ascii="Arial" w:hAnsi="Arial" w:cs="Arial"/>
                <w:bCs/>
                <w:color w:val="000000"/>
                <w:sz w:val="16"/>
                <w:szCs w:val="16"/>
                <w:lang w:val="en-CA"/>
              </w:rPr>
              <w:t>FR709</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1AAF9D61" w14:textId="77777777" w:rsidR="00287991" w:rsidRPr="000B6713" w:rsidRDefault="00287991" w:rsidP="007A31F9">
            <w:pPr>
              <w:rPr>
                <w:rFonts w:ascii="Arial" w:hAnsi="Arial" w:cs="Arial"/>
                <w:sz w:val="16"/>
                <w:szCs w:val="16"/>
              </w:rPr>
            </w:pPr>
          </w:p>
        </w:tc>
        <w:tc>
          <w:tcPr>
            <w:tcW w:w="990" w:type="dxa"/>
            <w:vMerge/>
          </w:tcPr>
          <w:p w14:paraId="5E3544BD" w14:textId="77777777" w:rsidR="00287991" w:rsidRPr="000B6713" w:rsidRDefault="00287991" w:rsidP="007A31F9">
            <w:pPr>
              <w:rPr>
                <w:rFonts w:ascii="Arial" w:hAnsi="Arial" w:cs="Arial"/>
                <w:sz w:val="16"/>
                <w:szCs w:val="16"/>
              </w:rPr>
            </w:pPr>
          </w:p>
        </w:tc>
        <w:tc>
          <w:tcPr>
            <w:tcW w:w="900" w:type="dxa"/>
            <w:vMerge/>
          </w:tcPr>
          <w:p w14:paraId="3C9AF0D6" w14:textId="77777777" w:rsidR="00287991" w:rsidRPr="000B6713" w:rsidRDefault="00287991" w:rsidP="007A31F9">
            <w:pPr>
              <w:rPr>
                <w:rFonts w:ascii="Arial" w:hAnsi="Arial" w:cs="Arial"/>
                <w:sz w:val="16"/>
                <w:szCs w:val="16"/>
              </w:rPr>
            </w:pPr>
          </w:p>
        </w:tc>
        <w:tc>
          <w:tcPr>
            <w:tcW w:w="900" w:type="dxa"/>
            <w:vMerge/>
          </w:tcPr>
          <w:p w14:paraId="1F1603FB" w14:textId="77777777" w:rsidR="00287991" w:rsidRPr="000B6713" w:rsidRDefault="00287991" w:rsidP="007A31F9">
            <w:pPr>
              <w:rPr>
                <w:rFonts w:ascii="Arial" w:hAnsi="Arial" w:cs="Arial"/>
                <w:sz w:val="16"/>
                <w:szCs w:val="16"/>
              </w:rPr>
            </w:pPr>
          </w:p>
        </w:tc>
        <w:tc>
          <w:tcPr>
            <w:tcW w:w="810" w:type="dxa"/>
          </w:tcPr>
          <w:p w14:paraId="2AA37D8A" w14:textId="77777777" w:rsidR="00287991" w:rsidRPr="000B6713" w:rsidRDefault="00287991" w:rsidP="007A31F9">
            <w:pPr>
              <w:rPr>
                <w:rFonts w:ascii="Arial" w:hAnsi="Arial" w:cs="Arial"/>
                <w:sz w:val="16"/>
                <w:szCs w:val="16"/>
              </w:rPr>
            </w:pPr>
            <w:r w:rsidRPr="000B6713">
              <w:rPr>
                <w:rFonts w:ascii="Arial" w:hAnsi="Arial" w:cs="Arial"/>
                <w:sz w:val="16"/>
                <w:szCs w:val="16"/>
              </w:rPr>
              <w:t>R′G′B′</w:t>
            </w:r>
          </w:p>
          <w:p w14:paraId="5D13EA4D" w14:textId="77777777" w:rsidR="00287991" w:rsidRPr="000B6713" w:rsidRDefault="00287991" w:rsidP="007A31F9">
            <w:pPr>
              <w:rPr>
                <w:rFonts w:ascii="Arial" w:hAnsi="Arial" w:cs="Arial"/>
                <w:sz w:val="16"/>
                <w:szCs w:val="16"/>
              </w:rPr>
            </w:pPr>
          </w:p>
        </w:tc>
        <w:tc>
          <w:tcPr>
            <w:tcW w:w="990" w:type="dxa"/>
          </w:tcPr>
          <w:p w14:paraId="60107DA3" w14:textId="77777777" w:rsidR="00287991" w:rsidRPr="000B6713" w:rsidRDefault="00287991" w:rsidP="007A31F9">
            <w:pPr>
              <w:rPr>
                <w:rFonts w:ascii="Arial" w:hAnsi="Arial" w:cs="Arial"/>
                <w:sz w:val="16"/>
                <w:szCs w:val="16"/>
              </w:rPr>
            </w:pPr>
            <w:r w:rsidRPr="000B6713">
              <w:rPr>
                <w:rFonts w:ascii="Arial" w:hAnsi="Arial" w:cs="Arial"/>
                <w:sz w:val="16"/>
                <w:szCs w:val="16"/>
              </w:rPr>
              <w:t>Full</w:t>
            </w:r>
          </w:p>
          <w:p w14:paraId="73B0C51B" w14:textId="77777777" w:rsidR="00287991" w:rsidRPr="000B6713" w:rsidRDefault="00287991" w:rsidP="007A31F9">
            <w:pPr>
              <w:rPr>
                <w:rFonts w:ascii="Arial" w:hAnsi="Arial" w:cs="Arial"/>
                <w:sz w:val="16"/>
                <w:szCs w:val="16"/>
              </w:rPr>
            </w:pPr>
          </w:p>
        </w:tc>
        <w:tc>
          <w:tcPr>
            <w:tcW w:w="1620" w:type="dxa"/>
          </w:tcPr>
          <w:p w14:paraId="5F86966A" w14:textId="77777777" w:rsidR="00287991" w:rsidRPr="000B6713" w:rsidRDefault="00287991" w:rsidP="007A31F9">
            <w:pPr>
              <w:rPr>
                <w:rFonts w:ascii="Arial" w:hAnsi="Arial" w:cs="Arial"/>
                <w:sz w:val="16"/>
                <w:szCs w:val="16"/>
              </w:rPr>
            </w:pPr>
            <w:r w:rsidRPr="000B6713">
              <w:rPr>
                <w:rFonts w:ascii="Arial" w:hAnsi="Arial" w:cs="Arial"/>
                <w:sz w:val="16"/>
                <w:szCs w:val="16"/>
              </w:rPr>
              <w:t>N/A</w:t>
            </w:r>
          </w:p>
        </w:tc>
      </w:tr>
      <w:tr w:rsidR="00287991" w:rsidRPr="000B6713" w14:paraId="43D40C1A" w14:textId="77777777" w:rsidTr="007A31F9">
        <w:tc>
          <w:tcPr>
            <w:tcW w:w="355" w:type="dxa"/>
            <w:vMerge w:val="restart"/>
            <w:shd w:val="clear" w:color="auto" w:fill="90C5F6" w:themeFill="accent1" w:themeFillTint="66"/>
            <w:textDirection w:val="btLr"/>
          </w:tcPr>
          <w:p w14:paraId="047C84BA" w14:textId="77777777" w:rsidR="00287991" w:rsidRPr="000B6713" w:rsidRDefault="00287991" w:rsidP="007A31F9">
            <w:pPr>
              <w:ind w:left="113" w:right="113"/>
              <w:jc w:val="center"/>
              <w:rPr>
                <w:rFonts w:ascii="Arial" w:hAnsi="Arial" w:cs="Arial"/>
                <w:bCs/>
                <w:color w:val="000000"/>
                <w:sz w:val="16"/>
                <w:szCs w:val="16"/>
                <w:lang w:val="en-CA"/>
              </w:rPr>
            </w:pPr>
            <w:r w:rsidRPr="000B6713">
              <w:rPr>
                <w:rFonts w:ascii="Arial" w:hAnsi="Arial" w:cs="Arial"/>
                <w:bCs/>
                <w:color w:val="000000"/>
                <w:sz w:val="16"/>
                <w:szCs w:val="16"/>
                <w:lang w:val="en-CA"/>
              </w:rPr>
              <w:t>UHD</w:t>
            </w:r>
          </w:p>
        </w:tc>
        <w:tc>
          <w:tcPr>
            <w:tcW w:w="1710" w:type="dxa"/>
            <w:shd w:val="clear" w:color="auto" w:fill="90C5F6" w:themeFill="accent1" w:themeFillTint="66"/>
            <w:vAlign w:val="center"/>
          </w:tcPr>
          <w:p w14:paraId="37FC7CB5" w14:textId="77777777" w:rsidR="00287991" w:rsidRPr="000B6713" w:rsidRDefault="00287991" w:rsidP="007A31F9">
            <w:pPr>
              <w:rPr>
                <w:rFonts w:ascii="Arial" w:hAnsi="Arial" w:cs="Arial"/>
                <w:sz w:val="16"/>
                <w:szCs w:val="16"/>
              </w:rPr>
            </w:pPr>
            <w:r w:rsidRPr="000B6713">
              <w:rPr>
                <w:rFonts w:ascii="Arial" w:hAnsi="Arial" w:cs="Arial"/>
                <w:bCs/>
                <w:color w:val="000000"/>
                <w:sz w:val="16"/>
                <w:szCs w:val="16"/>
                <w:lang w:val="en-CA"/>
              </w:rPr>
              <w:t>BT.2020</w:t>
            </w:r>
            <w:r>
              <w:rPr>
                <w:rFonts w:ascii="Arial" w:hAnsi="Arial" w:cs="Arial"/>
                <w:bCs/>
                <w:color w:val="000000"/>
                <w:sz w:val="16"/>
                <w:szCs w:val="16"/>
                <w:lang w:val="en-CA"/>
              </w:rPr>
              <w:t>_</w:t>
            </w:r>
            <w:r w:rsidRPr="000B6713">
              <w:rPr>
                <w:rFonts w:ascii="Arial" w:hAnsi="Arial" w:cs="Arial"/>
                <w:bCs/>
                <w:color w:val="000000"/>
                <w:sz w:val="16"/>
                <w:szCs w:val="16"/>
                <w:lang w:val="en-CA"/>
              </w:rPr>
              <w:t>YCC</w:t>
            </w:r>
            <w:r>
              <w:rPr>
                <w:rFonts w:ascii="Arial" w:hAnsi="Arial" w:cs="Arial"/>
                <w:bCs/>
                <w:color w:val="000000"/>
                <w:sz w:val="16"/>
                <w:szCs w:val="16"/>
                <w:lang w:val="en-CA"/>
              </w:rPr>
              <w:t>_</w:t>
            </w:r>
            <w:r w:rsidRPr="000B6713">
              <w:rPr>
                <w:rFonts w:ascii="Arial" w:hAnsi="Arial" w:cs="Arial"/>
                <w:bCs/>
                <w:color w:val="000000"/>
                <w:sz w:val="16"/>
                <w:szCs w:val="16"/>
                <w:lang w:val="en-CA"/>
              </w:rPr>
              <w:t>NCL</w:t>
            </w:r>
          </w:p>
        </w:tc>
        <w:tc>
          <w:tcPr>
            <w:tcW w:w="810" w:type="dxa"/>
            <w:vMerge w:val="restart"/>
          </w:tcPr>
          <w:p w14:paraId="6C48FAE0" w14:textId="77777777" w:rsidR="00287991" w:rsidRPr="000B6713" w:rsidRDefault="00287991" w:rsidP="007A31F9">
            <w:pPr>
              <w:rPr>
                <w:rFonts w:ascii="Arial" w:hAnsi="Arial" w:cs="Arial"/>
                <w:sz w:val="16"/>
                <w:szCs w:val="16"/>
              </w:rPr>
            </w:pPr>
            <w:r>
              <w:rPr>
                <w:rFonts w:ascii="Arial" w:hAnsi="Arial" w:cs="Arial"/>
                <w:sz w:val="16"/>
                <w:szCs w:val="16"/>
              </w:rPr>
              <w:t>WCG</w:t>
            </w:r>
          </w:p>
        </w:tc>
        <w:tc>
          <w:tcPr>
            <w:tcW w:w="990" w:type="dxa"/>
            <w:vMerge w:val="restart"/>
          </w:tcPr>
          <w:p w14:paraId="46CD5C62" w14:textId="77777777" w:rsidR="00287991" w:rsidRPr="000B6713" w:rsidRDefault="00287991" w:rsidP="007A31F9">
            <w:pPr>
              <w:rPr>
                <w:rFonts w:ascii="Arial" w:hAnsi="Arial" w:cs="Arial"/>
                <w:sz w:val="16"/>
                <w:szCs w:val="16"/>
              </w:rPr>
            </w:pPr>
            <w:r>
              <w:rPr>
                <w:rFonts w:ascii="Arial" w:hAnsi="Arial" w:cs="Arial"/>
                <w:sz w:val="16"/>
                <w:szCs w:val="16"/>
              </w:rPr>
              <w:t xml:space="preserve">BT.2020 </w:t>
            </w:r>
          </w:p>
        </w:tc>
        <w:tc>
          <w:tcPr>
            <w:tcW w:w="900" w:type="dxa"/>
            <w:vMerge/>
          </w:tcPr>
          <w:p w14:paraId="4F5E02ED" w14:textId="77777777" w:rsidR="00287991" w:rsidRPr="000B6713" w:rsidRDefault="00287991" w:rsidP="007A31F9">
            <w:pPr>
              <w:rPr>
                <w:rFonts w:ascii="Arial" w:hAnsi="Arial" w:cs="Arial"/>
                <w:sz w:val="10"/>
                <w:szCs w:val="10"/>
              </w:rPr>
            </w:pPr>
          </w:p>
        </w:tc>
        <w:tc>
          <w:tcPr>
            <w:tcW w:w="900" w:type="dxa"/>
            <w:vMerge/>
          </w:tcPr>
          <w:p w14:paraId="64A32A71" w14:textId="77777777" w:rsidR="00287991" w:rsidRPr="000B6713" w:rsidRDefault="00287991" w:rsidP="007A31F9">
            <w:pPr>
              <w:rPr>
                <w:rFonts w:ascii="Arial" w:hAnsi="Arial" w:cs="Arial"/>
                <w:sz w:val="16"/>
                <w:szCs w:val="16"/>
              </w:rPr>
            </w:pPr>
          </w:p>
        </w:tc>
        <w:tc>
          <w:tcPr>
            <w:tcW w:w="810" w:type="dxa"/>
          </w:tcPr>
          <w:p w14:paraId="62A023EA" w14:textId="77777777" w:rsidR="00287991" w:rsidRPr="000B6713" w:rsidRDefault="00287991" w:rsidP="007A31F9">
            <w:pPr>
              <w:rPr>
                <w:rFonts w:ascii="Arial" w:hAnsi="Arial" w:cs="Arial"/>
                <w:sz w:val="16"/>
                <w:szCs w:val="16"/>
              </w:rPr>
            </w:pPr>
            <w:proofErr w:type="spellStart"/>
            <w:r w:rsidRPr="000B6713">
              <w:rPr>
                <w:rFonts w:ascii="Arial" w:hAnsi="Arial" w:cs="Arial"/>
                <w:sz w:val="16"/>
                <w:szCs w:val="16"/>
              </w:rPr>
              <w:t>Y′CbCr</w:t>
            </w:r>
            <w:proofErr w:type="spellEnd"/>
          </w:p>
          <w:p w14:paraId="348EB34E" w14:textId="77777777" w:rsidR="00287991" w:rsidRPr="000B6713" w:rsidRDefault="00287991" w:rsidP="007A31F9">
            <w:pPr>
              <w:rPr>
                <w:rFonts w:ascii="Arial" w:hAnsi="Arial" w:cs="Arial"/>
                <w:sz w:val="16"/>
                <w:szCs w:val="16"/>
              </w:rPr>
            </w:pPr>
          </w:p>
        </w:tc>
        <w:tc>
          <w:tcPr>
            <w:tcW w:w="990" w:type="dxa"/>
          </w:tcPr>
          <w:p w14:paraId="6181955F" w14:textId="77777777" w:rsidR="00287991" w:rsidRPr="000B6713" w:rsidRDefault="00287991" w:rsidP="007A31F9">
            <w:pPr>
              <w:rPr>
                <w:rFonts w:ascii="Arial" w:hAnsi="Arial" w:cs="Arial"/>
                <w:sz w:val="16"/>
                <w:szCs w:val="16"/>
              </w:rPr>
            </w:pPr>
            <w:r w:rsidRPr="000B6713">
              <w:rPr>
                <w:rFonts w:ascii="Arial" w:hAnsi="Arial" w:cs="Arial"/>
                <w:sz w:val="16"/>
                <w:szCs w:val="16"/>
              </w:rPr>
              <w:t>Narrow</w:t>
            </w:r>
          </w:p>
          <w:p w14:paraId="434C35C7" w14:textId="77777777" w:rsidR="00287991" w:rsidRPr="000B6713" w:rsidRDefault="00287991" w:rsidP="007A31F9">
            <w:pPr>
              <w:rPr>
                <w:rFonts w:ascii="Arial" w:hAnsi="Arial" w:cs="Arial"/>
                <w:sz w:val="16"/>
                <w:szCs w:val="16"/>
              </w:rPr>
            </w:pPr>
          </w:p>
        </w:tc>
        <w:tc>
          <w:tcPr>
            <w:tcW w:w="1620" w:type="dxa"/>
          </w:tcPr>
          <w:p w14:paraId="5DB7EC15" w14:textId="77777777" w:rsidR="00287991" w:rsidRPr="000B6713" w:rsidRDefault="00287991" w:rsidP="007A31F9">
            <w:pPr>
              <w:rPr>
                <w:rFonts w:ascii="Arial" w:hAnsi="Arial" w:cs="Arial"/>
                <w:sz w:val="16"/>
                <w:szCs w:val="16"/>
              </w:rPr>
            </w:pPr>
            <w:r w:rsidRPr="000B6713">
              <w:rPr>
                <w:rFonts w:ascii="Arial" w:hAnsi="Arial" w:cs="Arial"/>
                <w:sz w:val="16"/>
                <w:szCs w:val="16"/>
              </w:rPr>
              <w:t xml:space="preserve">Co-sited </w:t>
            </w:r>
          </w:p>
          <w:p w14:paraId="73E8C4D5" w14:textId="77777777" w:rsidR="00287991" w:rsidRPr="000B6713" w:rsidRDefault="00287991" w:rsidP="007A31F9">
            <w:pPr>
              <w:rPr>
                <w:rFonts w:ascii="Arial" w:hAnsi="Arial" w:cs="Arial"/>
                <w:sz w:val="16"/>
                <w:szCs w:val="16"/>
              </w:rPr>
            </w:pPr>
            <w:r w:rsidRPr="000B6713">
              <w:rPr>
                <w:rFonts w:ascii="Arial" w:hAnsi="Arial" w:cs="Arial"/>
                <w:sz w:val="16"/>
                <w:szCs w:val="16"/>
              </w:rPr>
              <w:t>(2)</w:t>
            </w:r>
          </w:p>
        </w:tc>
      </w:tr>
      <w:tr w:rsidR="00287991" w:rsidRPr="000B6713" w14:paraId="283878D6" w14:textId="77777777" w:rsidTr="007A31F9">
        <w:tc>
          <w:tcPr>
            <w:tcW w:w="355" w:type="dxa"/>
            <w:vMerge/>
          </w:tcPr>
          <w:p w14:paraId="38E10A80" w14:textId="77777777" w:rsidR="00287991" w:rsidRPr="000B6713" w:rsidRDefault="00287991"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2C5CAE29" w14:textId="77777777" w:rsidR="00287991" w:rsidRPr="000B6713" w:rsidRDefault="00287991" w:rsidP="007A31F9">
            <w:pPr>
              <w:rPr>
                <w:rFonts w:ascii="Arial" w:hAnsi="Arial" w:cs="Arial"/>
                <w:sz w:val="16"/>
                <w:szCs w:val="16"/>
              </w:rPr>
            </w:pPr>
            <w:r w:rsidRPr="000B6713">
              <w:rPr>
                <w:rFonts w:ascii="Arial" w:hAnsi="Arial" w:cs="Arial"/>
                <w:bCs/>
                <w:color w:val="000000"/>
                <w:sz w:val="16"/>
                <w:szCs w:val="16"/>
                <w:lang w:val="en-CA"/>
              </w:rPr>
              <w:t>BT.2020</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7A9236AE" w14:textId="77777777" w:rsidR="00287991" w:rsidRPr="000B6713" w:rsidRDefault="00287991" w:rsidP="007A31F9">
            <w:pPr>
              <w:rPr>
                <w:rFonts w:ascii="Arial" w:hAnsi="Arial" w:cs="Arial"/>
                <w:sz w:val="16"/>
                <w:szCs w:val="16"/>
              </w:rPr>
            </w:pPr>
          </w:p>
        </w:tc>
        <w:tc>
          <w:tcPr>
            <w:tcW w:w="990" w:type="dxa"/>
            <w:vMerge/>
          </w:tcPr>
          <w:p w14:paraId="56489E9B" w14:textId="77777777" w:rsidR="00287991" w:rsidRPr="000B6713" w:rsidRDefault="00287991" w:rsidP="007A31F9">
            <w:pPr>
              <w:rPr>
                <w:rFonts w:ascii="Arial" w:hAnsi="Arial" w:cs="Arial"/>
                <w:sz w:val="16"/>
                <w:szCs w:val="16"/>
              </w:rPr>
            </w:pPr>
          </w:p>
        </w:tc>
        <w:tc>
          <w:tcPr>
            <w:tcW w:w="900" w:type="dxa"/>
            <w:vMerge/>
          </w:tcPr>
          <w:p w14:paraId="3AF981A4" w14:textId="77777777" w:rsidR="00287991" w:rsidRPr="000B6713" w:rsidRDefault="00287991" w:rsidP="007A31F9">
            <w:pPr>
              <w:rPr>
                <w:rFonts w:ascii="Arial" w:hAnsi="Arial" w:cs="Arial"/>
                <w:sz w:val="16"/>
                <w:szCs w:val="16"/>
              </w:rPr>
            </w:pPr>
          </w:p>
        </w:tc>
        <w:tc>
          <w:tcPr>
            <w:tcW w:w="900" w:type="dxa"/>
            <w:vMerge/>
          </w:tcPr>
          <w:p w14:paraId="10EF488C" w14:textId="77777777" w:rsidR="00287991" w:rsidRPr="000B6713" w:rsidRDefault="00287991" w:rsidP="007A31F9">
            <w:pPr>
              <w:rPr>
                <w:rFonts w:ascii="Arial" w:hAnsi="Arial" w:cs="Arial"/>
                <w:sz w:val="16"/>
                <w:szCs w:val="16"/>
              </w:rPr>
            </w:pPr>
          </w:p>
        </w:tc>
        <w:tc>
          <w:tcPr>
            <w:tcW w:w="810" w:type="dxa"/>
          </w:tcPr>
          <w:p w14:paraId="46BEDFC7" w14:textId="77777777" w:rsidR="00287991" w:rsidRPr="000B6713" w:rsidRDefault="00287991" w:rsidP="007A31F9">
            <w:pPr>
              <w:rPr>
                <w:rFonts w:ascii="Arial" w:hAnsi="Arial" w:cs="Arial"/>
                <w:sz w:val="16"/>
                <w:szCs w:val="16"/>
              </w:rPr>
            </w:pPr>
            <w:r w:rsidRPr="000B6713">
              <w:rPr>
                <w:rFonts w:ascii="Arial" w:hAnsi="Arial" w:cs="Arial"/>
                <w:sz w:val="16"/>
                <w:szCs w:val="16"/>
              </w:rPr>
              <w:t>R′G′B′</w:t>
            </w:r>
          </w:p>
          <w:p w14:paraId="239BA29F" w14:textId="77777777" w:rsidR="00287991" w:rsidRPr="000B6713" w:rsidRDefault="00287991" w:rsidP="007A31F9">
            <w:pPr>
              <w:rPr>
                <w:rFonts w:ascii="Arial" w:hAnsi="Arial" w:cs="Arial"/>
                <w:sz w:val="16"/>
                <w:szCs w:val="16"/>
              </w:rPr>
            </w:pPr>
          </w:p>
        </w:tc>
        <w:tc>
          <w:tcPr>
            <w:tcW w:w="990" w:type="dxa"/>
          </w:tcPr>
          <w:p w14:paraId="24BA729F" w14:textId="77777777" w:rsidR="00287991" w:rsidRPr="000B6713" w:rsidRDefault="00287991" w:rsidP="007A31F9">
            <w:pPr>
              <w:rPr>
                <w:rFonts w:ascii="Arial" w:hAnsi="Arial" w:cs="Arial"/>
                <w:sz w:val="16"/>
                <w:szCs w:val="16"/>
              </w:rPr>
            </w:pPr>
            <w:r w:rsidRPr="000B6713">
              <w:rPr>
                <w:rFonts w:ascii="Arial" w:hAnsi="Arial" w:cs="Arial"/>
                <w:sz w:val="16"/>
                <w:szCs w:val="16"/>
              </w:rPr>
              <w:t>Narrow</w:t>
            </w:r>
          </w:p>
          <w:p w14:paraId="1FCC14D5" w14:textId="77777777" w:rsidR="00287991" w:rsidRPr="000B6713" w:rsidRDefault="00287991" w:rsidP="007A31F9">
            <w:pPr>
              <w:rPr>
                <w:rFonts w:ascii="Arial" w:hAnsi="Arial" w:cs="Arial"/>
                <w:sz w:val="16"/>
                <w:szCs w:val="16"/>
              </w:rPr>
            </w:pPr>
          </w:p>
        </w:tc>
        <w:tc>
          <w:tcPr>
            <w:tcW w:w="1620" w:type="dxa"/>
          </w:tcPr>
          <w:p w14:paraId="7347E566" w14:textId="77777777" w:rsidR="00287991" w:rsidRPr="000B6713" w:rsidRDefault="00287991" w:rsidP="007A31F9">
            <w:pPr>
              <w:rPr>
                <w:rFonts w:ascii="Arial" w:hAnsi="Arial" w:cs="Arial"/>
                <w:sz w:val="16"/>
                <w:szCs w:val="16"/>
              </w:rPr>
            </w:pPr>
            <w:r w:rsidRPr="000B6713">
              <w:rPr>
                <w:rFonts w:ascii="Arial" w:hAnsi="Arial" w:cs="Arial"/>
                <w:sz w:val="16"/>
                <w:szCs w:val="16"/>
              </w:rPr>
              <w:t>N/A</w:t>
            </w:r>
          </w:p>
        </w:tc>
      </w:tr>
      <w:tr w:rsidR="00287991" w:rsidRPr="000B6713" w14:paraId="4E4A7CD0" w14:textId="77777777" w:rsidTr="007A31F9">
        <w:tc>
          <w:tcPr>
            <w:tcW w:w="355" w:type="dxa"/>
            <w:vMerge/>
          </w:tcPr>
          <w:p w14:paraId="19806A1C" w14:textId="77777777" w:rsidR="00287991" w:rsidRPr="000B6713" w:rsidRDefault="00287991"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6E7368C5" w14:textId="77777777" w:rsidR="00287991" w:rsidRPr="000B6713" w:rsidRDefault="00287991" w:rsidP="007A31F9">
            <w:pPr>
              <w:rPr>
                <w:rFonts w:ascii="Arial" w:hAnsi="Arial" w:cs="Arial"/>
                <w:sz w:val="16"/>
                <w:szCs w:val="16"/>
              </w:rPr>
            </w:pPr>
            <w:r w:rsidRPr="000B6713">
              <w:rPr>
                <w:rFonts w:ascii="Arial" w:hAnsi="Arial" w:cs="Arial"/>
                <w:bCs/>
                <w:color w:val="000000"/>
                <w:sz w:val="16"/>
                <w:szCs w:val="16"/>
                <w:lang w:val="en-CA"/>
              </w:rPr>
              <w:t>FR2020</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5C873B09" w14:textId="77777777" w:rsidR="00287991" w:rsidRPr="000B6713" w:rsidRDefault="00287991" w:rsidP="007A31F9">
            <w:pPr>
              <w:rPr>
                <w:rFonts w:ascii="Arial" w:hAnsi="Arial" w:cs="Arial"/>
                <w:sz w:val="16"/>
                <w:szCs w:val="16"/>
              </w:rPr>
            </w:pPr>
          </w:p>
        </w:tc>
        <w:tc>
          <w:tcPr>
            <w:tcW w:w="990" w:type="dxa"/>
            <w:vMerge/>
          </w:tcPr>
          <w:p w14:paraId="4AF0B0A5" w14:textId="77777777" w:rsidR="00287991" w:rsidRPr="000B6713" w:rsidRDefault="00287991" w:rsidP="007A31F9">
            <w:pPr>
              <w:rPr>
                <w:rFonts w:ascii="Arial" w:hAnsi="Arial" w:cs="Arial"/>
                <w:sz w:val="16"/>
                <w:szCs w:val="16"/>
              </w:rPr>
            </w:pPr>
          </w:p>
        </w:tc>
        <w:tc>
          <w:tcPr>
            <w:tcW w:w="900" w:type="dxa"/>
            <w:vMerge/>
          </w:tcPr>
          <w:p w14:paraId="0EB584C2" w14:textId="77777777" w:rsidR="00287991" w:rsidRPr="000B6713" w:rsidRDefault="00287991" w:rsidP="007A31F9">
            <w:pPr>
              <w:rPr>
                <w:rFonts w:ascii="Arial" w:hAnsi="Arial" w:cs="Arial"/>
                <w:sz w:val="16"/>
                <w:szCs w:val="16"/>
              </w:rPr>
            </w:pPr>
          </w:p>
        </w:tc>
        <w:tc>
          <w:tcPr>
            <w:tcW w:w="900" w:type="dxa"/>
            <w:vMerge/>
          </w:tcPr>
          <w:p w14:paraId="64B2BFA5" w14:textId="77777777" w:rsidR="00287991" w:rsidRPr="000B6713" w:rsidRDefault="00287991" w:rsidP="007A31F9">
            <w:pPr>
              <w:rPr>
                <w:rFonts w:ascii="Arial" w:hAnsi="Arial" w:cs="Arial"/>
                <w:sz w:val="16"/>
                <w:szCs w:val="16"/>
              </w:rPr>
            </w:pPr>
          </w:p>
        </w:tc>
        <w:tc>
          <w:tcPr>
            <w:tcW w:w="810" w:type="dxa"/>
          </w:tcPr>
          <w:p w14:paraId="386F0D7C" w14:textId="77777777" w:rsidR="00287991" w:rsidRPr="000B6713" w:rsidRDefault="00287991" w:rsidP="007A31F9">
            <w:pPr>
              <w:rPr>
                <w:rFonts w:ascii="Arial" w:hAnsi="Arial" w:cs="Arial"/>
                <w:sz w:val="16"/>
                <w:szCs w:val="16"/>
              </w:rPr>
            </w:pPr>
            <w:r w:rsidRPr="000B6713">
              <w:rPr>
                <w:rFonts w:ascii="Arial" w:hAnsi="Arial" w:cs="Arial"/>
                <w:sz w:val="16"/>
                <w:szCs w:val="16"/>
              </w:rPr>
              <w:t>R′G′B′</w:t>
            </w:r>
          </w:p>
          <w:p w14:paraId="17652125" w14:textId="77777777" w:rsidR="00287991" w:rsidRPr="000B6713" w:rsidRDefault="00287991" w:rsidP="007A31F9">
            <w:pPr>
              <w:rPr>
                <w:rFonts w:ascii="Arial" w:hAnsi="Arial" w:cs="Arial"/>
                <w:sz w:val="16"/>
                <w:szCs w:val="16"/>
              </w:rPr>
            </w:pPr>
          </w:p>
        </w:tc>
        <w:tc>
          <w:tcPr>
            <w:tcW w:w="990" w:type="dxa"/>
          </w:tcPr>
          <w:p w14:paraId="1DB54CC7" w14:textId="77777777" w:rsidR="00287991" w:rsidRPr="000B6713" w:rsidRDefault="00287991" w:rsidP="007A31F9">
            <w:pPr>
              <w:rPr>
                <w:rFonts w:ascii="Arial" w:hAnsi="Arial" w:cs="Arial"/>
                <w:sz w:val="16"/>
                <w:szCs w:val="16"/>
              </w:rPr>
            </w:pPr>
            <w:r w:rsidRPr="000B6713">
              <w:rPr>
                <w:rFonts w:ascii="Arial" w:hAnsi="Arial" w:cs="Arial"/>
                <w:sz w:val="16"/>
                <w:szCs w:val="16"/>
              </w:rPr>
              <w:t>Full</w:t>
            </w:r>
          </w:p>
          <w:p w14:paraId="4F4F3AF2" w14:textId="77777777" w:rsidR="00287991" w:rsidRPr="000B6713" w:rsidRDefault="00287991" w:rsidP="007A31F9">
            <w:pPr>
              <w:rPr>
                <w:rFonts w:ascii="Arial" w:hAnsi="Arial" w:cs="Arial"/>
                <w:sz w:val="16"/>
                <w:szCs w:val="16"/>
              </w:rPr>
            </w:pPr>
          </w:p>
        </w:tc>
        <w:tc>
          <w:tcPr>
            <w:tcW w:w="1620" w:type="dxa"/>
          </w:tcPr>
          <w:p w14:paraId="2D9528C9" w14:textId="77777777" w:rsidR="00287991" w:rsidRPr="000B6713" w:rsidRDefault="00287991" w:rsidP="007A31F9">
            <w:pPr>
              <w:rPr>
                <w:rFonts w:ascii="Arial" w:hAnsi="Arial" w:cs="Arial"/>
                <w:sz w:val="16"/>
                <w:szCs w:val="16"/>
              </w:rPr>
            </w:pPr>
            <w:r w:rsidRPr="000B6713">
              <w:rPr>
                <w:rFonts w:ascii="Arial" w:hAnsi="Arial" w:cs="Arial"/>
                <w:sz w:val="16"/>
                <w:szCs w:val="16"/>
              </w:rPr>
              <w:t>N/A</w:t>
            </w:r>
          </w:p>
        </w:tc>
      </w:tr>
      <w:tr w:rsidR="00287991" w:rsidRPr="000B6713" w14:paraId="02F2D044" w14:textId="77777777" w:rsidTr="007A31F9">
        <w:tc>
          <w:tcPr>
            <w:tcW w:w="355" w:type="dxa"/>
            <w:vMerge/>
          </w:tcPr>
          <w:p w14:paraId="1AA31094" w14:textId="77777777" w:rsidR="00287991" w:rsidRPr="000B6713" w:rsidRDefault="00287991"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7CBFCF82" w14:textId="77777777" w:rsidR="00287991" w:rsidRPr="000B6713" w:rsidRDefault="00287991"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PQ</w:t>
            </w:r>
            <w:r>
              <w:rPr>
                <w:rFonts w:ascii="Arial" w:hAnsi="Arial" w:cs="Arial"/>
                <w:bCs/>
                <w:color w:val="000000"/>
                <w:sz w:val="16"/>
                <w:szCs w:val="16"/>
                <w:lang w:val="en-CA"/>
              </w:rPr>
              <w:t>_</w:t>
            </w:r>
            <w:r w:rsidRPr="000B6713">
              <w:rPr>
                <w:rFonts w:ascii="Arial" w:hAnsi="Arial" w:cs="Arial"/>
                <w:bCs/>
                <w:color w:val="000000"/>
                <w:sz w:val="16"/>
                <w:szCs w:val="16"/>
                <w:lang w:val="en-CA"/>
              </w:rPr>
              <w:t>YCC</w:t>
            </w:r>
          </w:p>
        </w:tc>
        <w:tc>
          <w:tcPr>
            <w:tcW w:w="810" w:type="dxa"/>
            <w:vMerge/>
          </w:tcPr>
          <w:p w14:paraId="6588B4F2" w14:textId="77777777" w:rsidR="00287991" w:rsidRPr="000B6713" w:rsidRDefault="00287991" w:rsidP="007A31F9">
            <w:pPr>
              <w:rPr>
                <w:rFonts w:ascii="Arial" w:hAnsi="Arial" w:cs="Arial"/>
                <w:sz w:val="16"/>
                <w:szCs w:val="16"/>
              </w:rPr>
            </w:pPr>
          </w:p>
        </w:tc>
        <w:tc>
          <w:tcPr>
            <w:tcW w:w="990" w:type="dxa"/>
            <w:vMerge w:val="restart"/>
          </w:tcPr>
          <w:p w14:paraId="48929888" w14:textId="77777777" w:rsidR="00287991" w:rsidRDefault="00287991" w:rsidP="007A31F9">
            <w:pPr>
              <w:rPr>
                <w:rFonts w:ascii="Arial" w:hAnsi="Arial" w:cs="Arial"/>
                <w:sz w:val="16"/>
                <w:szCs w:val="16"/>
              </w:rPr>
            </w:pPr>
            <w:r>
              <w:rPr>
                <w:rFonts w:ascii="Arial" w:hAnsi="Arial" w:cs="Arial"/>
                <w:sz w:val="16"/>
                <w:szCs w:val="16"/>
              </w:rPr>
              <w:t xml:space="preserve">BT.2100 </w:t>
            </w:r>
          </w:p>
          <w:p w14:paraId="3AF27378" w14:textId="77777777" w:rsidR="00287991" w:rsidRDefault="00287991" w:rsidP="007A31F9">
            <w:pPr>
              <w:rPr>
                <w:rFonts w:ascii="Arial" w:hAnsi="Arial" w:cs="Arial"/>
                <w:sz w:val="16"/>
                <w:szCs w:val="16"/>
              </w:rPr>
            </w:pPr>
          </w:p>
          <w:p w14:paraId="0244A92D" w14:textId="77777777" w:rsidR="00287991" w:rsidRPr="000B6713" w:rsidRDefault="00287991" w:rsidP="007A31F9">
            <w:pPr>
              <w:rPr>
                <w:rFonts w:ascii="Arial" w:hAnsi="Arial" w:cs="Arial"/>
                <w:sz w:val="16"/>
                <w:szCs w:val="16"/>
              </w:rPr>
            </w:pPr>
          </w:p>
        </w:tc>
        <w:tc>
          <w:tcPr>
            <w:tcW w:w="900" w:type="dxa"/>
            <w:vMerge w:val="restart"/>
          </w:tcPr>
          <w:p w14:paraId="1F1ACA03" w14:textId="77777777" w:rsidR="00287991" w:rsidRPr="000B6713" w:rsidRDefault="00287991" w:rsidP="007A31F9">
            <w:pPr>
              <w:rPr>
                <w:rFonts w:ascii="Arial" w:hAnsi="Arial" w:cs="Arial"/>
                <w:sz w:val="16"/>
                <w:szCs w:val="16"/>
              </w:rPr>
            </w:pPr>
            <w:r w:rsidRPr="000B6713">
              <w:rPr>
                <w:rFonts w:ascii="Arial" w:hAnsi="Arial" w:cs="Arial"/>
                <w:sz w:val="16"/>
                <w:szCs w:val="16"/>
              </w:rPr>
              <w:t>HDR</w:t>
            </w:r>
          </w:p>
          <w:p w14:paraId="61C4A471" w14:textId="77777777" w:rsidR="00287991" w:rsidRPr="000B6713" w:rsidRDefault="00287991" w:rsidP="007A31F9">
            <w:pPr>
              <w:rPr>
                <w:rFonts w:ascii="Arial" w:hAnsi="Arial" w:cs="Arial"/>
                <w:sz w:val="16"/>
                <w:szCs w:val="16"/>
              </w:rPr>
            </w:pPr>
            <w:r>
              <w:rPr>
                <w:rFonts w:ascii="Arial" w:hAnsi="Arial" w:cs="Arial"/>
                <w:sz w:val="16"/>
                <w:szCs w:val="16"/>
              </w:rPr>
              <w:t xml:space="preserve"> </w:t>
            </w:r>
          </w:p>
          <w:p w14:paraId="4FE55B3E" w14:textId="77777777" w:rsidR="00287991" w:rsidRPr="000B6713" w:rsidRDefault="00287991" w:rsidP="007A31F9">
            <w:pPr>
              <w:rPr>
                <w:rFonts w:ascii="Arial" w:hAnsi="Arial" w:cs="Arial"/>
                <w:sz w:val="16"/>
                <w:szCs w:val="16"/>
              </w:rPr>
            </w:pPr>
          </w:p>
        </w:tc>
        <w:tc>
          <w:tcPr>
            <w:tcW w:w="900" w:type="dxa"/>
            <w:vMerge w:val="restart"/>
          </w:tcPr>
          <w:p w14:paraId="2CEA2B59" w14:textId="77777777" w:rsidR="00287991" w:rsidRPr="000B6713" w:rsidRDefault="00287991" w:rsidP="007A31F9">
            <w:pPr>
              <w:rPr>
                <w:rFonts w:ascii="Arial" w:hAnsi="Arial" w:cs="Arial"/>
                <w:sz w:val="16"/>
                <w:szCs w:val="16"/>
              </w:rPr>
            </w:pPr>
            <w:r>
              <w:rPr>
                <w:rFonts w:ascii="Arial" w:hAnsi="Arial" w:cs="Arial"/>
                <w:sz w:val="16"/>
                <w:szCs w:val="16"/>
              </w:rPr>
              <w:t>PQ</w:t>
            </w:r>
          </w:p>
        </w:tc>
        <w:tc>
          <w:tcPr>
            <w:tcW w:w="810" w:type="dxa"/>
          </w:tcPr>
          <w:p w14:paraId="2E8DB64C" w14:textId="77777777" w:rsidR="00287991" w:rsidRPr="000B6713" w:rsidRDefault="00287991" w:rsidP="007A31F9">
            <w:pPr>
              <w:rPr>
                <w:rFonts w:ascii="Arial" w:hAnsi="Arial" w:cs="Arial"/>
                <w:sz w:val="16"/>
                <w:szCs w:val="16"/>
              </w:rPr>
            </w:pPr>
            <w:proofErr w:type="spellStart"/>
            <w:r w:rsidRPr="000B6713">
              <w:rPr>
                <w:rFonts w:ascii="Arial" w:hAnsi="Arial" w:cs="Arial"/>
                <w:sz w:val="16"/>
                <w:szCs w:val="16"/>
              </w:rPr>
              <w:t>Y′CbCr</w:t>
            </w:r>
            <w:proofErr w:type="spellEnd"/>
          </w:p>
          <w:p w14:paraId="0D974799" w14:textId="77777777" w:rsidR="00287991" w:rsidRPr="000B6713" w:rsidRDefault="00287991" w:rsidP="007A31F9">
            <w:pPr>
              <w:rPr>
                <w:rFonts w:ascii="Arial" w:hAnsi="Arial" w:cs="Arial"/>
                <w:sz w:val="16"/>
                <w:szCs w:val="16"/>
              </w:rPr>
            </w:pPr>
          </w:p>
        </w:tc>
        <w:tc>
          <w:tcPr>
            <w:tcW w:w="990" w:type="dxa"/>
          </w:tcPr>
          <w:p w14:paraId="7FA25EB8" w14:textId="77777777" w:rsidR="00287991" w:rsidRPr="000B6713" w:rsidRDefault="00287991" w:rsidP="007A31F9">
            <w:pPr>
              <w:rPr>
                <w:rFonts w:ascii="Arial" w:hAnsi="Arial" w:cs="Arial"/>
                <w:sz w:val="16"/>
                <w:szCs w:val="16"/>
              </w:rPr>
            </w:pPr>
            <w:r w:rsidRPr="000B6713">
              <w:rPr>
                <w:rFonts w:ascii="Arial" w:hAnsi="Arial" w:cs="Arial"/>
                <w:sz w:val="16"/>
                <w:szCs w:val="16"/>
              </w:rPr>
              <w:t>Narrow</w:t>
            </w:r>
          </w:p>
          <w:p w14:paraId="1318A425" w14:textId="77777777" w:rsidR="00287991" w:rsidRPr="000B6713" w:rsidRDefault="00287991" w:rsidP="007A31F9">
            <w:pPr>
              <w:rPr>
                <w:rFonts w:ascii="Arial" w:hAnsi="Arial" w:cs="Arial"/>
                <w:sz w:val="16"/>
                <w:szCs w:val="16"/>
              </w:rPr>
            </w:pPr>
          </w:p>
        </w:tc>
        <w:tc>
          <w:tcPr>
            <w:tcW w:w="1620" w:type="dxa"/>
          </w:tcPr>
          <w:p w14:paraId="335DD71D" w14:textId="77777777" w:rsidR="00287991" w:rsidRPr="000B6713" w:rsidRDefault="00287991" w:rsidP="007A31F9">
            <w:pPr>
              <w:rPr>
                <w:rFonts w:ascii="Arial" w:hAnsi="Arial" w:cs="Arial"/>
                <w:sz w:val="16"/>
                <w:szCs w:val="16"/>
              </w:rPr>
            </w:pPr>
            <w:r w:rsidRPr="000B6713">
              <w:rPr>
                <w:rFonts w:ascii="Arial" w:hAnsi="Arial" w:cs="Arial"/>
                <w:sz w:val="16"/>
                <w:szCs w:val="16"/>
              </w:rPr>
              <w:t xml:space="preserve">Co-sited </w:t>
            </w:r>
          </w:p>
          <w:p w14:paraId="32124BCD" w14:textId="77777777" w:rsidR="00287991" w:rsidRPr="000B6713" w:rsidRDefault="00287991" w:rsidP="007A31F9">
            <w:pPr>
              <w:rPr>
                <w:rFonts w:ascii="Arial" w:hAnsi="Arial" w:cs="Arial"/>
                <w:sz w:val="16"/>
                <w:szCs w:val="16"/>
              </w:rPr>
            </w:pPr>
            <w:r w:rsidRPr="000B6713">
              <w:rPr>
                <w:rFonts w:ascii="Arial" w:hAnsi="Arial" w:cs="Arial"/>
                <w:sz w:val="16"/>
                <w:szCs w:val="16"/>
              </w:rPr>
              <w:t>(2)</w:t>
            </w:r>
          </w:p>
        </w:tc>
      </w:tr>
      <w:tr w:rsidR="00287991" w:rsidRPr="000B6713" w14:paraId="1EA729FB" w14:textId="77777777" w:rsidTr="007A31F9">
        <w:tc>
          <w:tcPr>
            <w:tcW w:w="355" w:type="dxa"/>
            <w:vMerge/>
          </w:tcPr>
          <w:p w14:paraId="382C7D8C" w14:textId="77777777" w:rsidR="00287991" w:rsidRPr="000B6713" w:rsidRDefault="00287991"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1DD92A39" w14:textId="77777777" w:rsidR="00287991" w:rsidRPr="000B6713" w:rsidRDefault="00287991"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PQ</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2F358654" w14:textId="77777777" w:rsidR="00287991" w:rsidRPr="000B6713" w:rsidRDefault="00287991" w:rsidP="007A31F9">
            <w:pPr>
              <w:rPr>
                <w:rFonts w:ascii="Arial" w:hAnsi="Arial" w:cs="Arial"/>
                <w:sz w:val="16"/>
                <w:szCs w:val="16"/>
              </w:rPr>
            </w:pPr>
          </w:p>
        </w:tc>
        <w:tc>
          <w:tcPr>
            <w:tcW w:w="990" w:type="dxa"/>
            <w:vMerge/>
          </w:tcPr>
          <w:p w14:paraId="336F1224" w14:textId="77777777" w:rsidR="00287991" w:rsidRPr="000B6713" w:rsidRDefault="00287991" w:rsidP="007A31F9">
            <w:pPr>
              <w:rPr>
                <w:rFonts w:ascii="Arial" w:hAnsi="Arial" w:cs="Arial"/>
                <w:sz w:val="16"/>
                <w:szCs w:val="16"/>
              </w:rPr>
            </w:pPr>
          </w:p>
        </w:tc>
        <w:tc>
          <w:tcPr>
            <w:tcW w:w="900" w:type="dxa"/>
            <w:vMerge/>
          </w:tcPr>
          <w:p w14:paraId="4717CFCF" w14:textId="77777777" w:rsidR="00287991" w:rsidRPr="000B6713" w:rsidRDefault="00287991" w:rsidP="007A31F9">
            <w:pPr>
              <w:rPr>
                <w:rFonts w:ascii="Arial" w:hAnsi="Arial" w:cs="Arial"/>
                <w:sz w:val="16"/>
                <w:szCs w:val="16"/>
              </w:rPr>
            </w:pPr>
          </w:p>
        </w:tc>
        <w:tc>
          <w:tcPr>
            <w:tcW w:w="900" w:type="dxa"/>
            <w:vMerge/>
          </w:tcPr>
          <w:p w14:paraId="778C2524" w14:textId="77777777" w:rsidR="00287991" w:rsidRPr="000B6713" w:rsidRDefault="00287991" w:rsidP="007A31F9">
            <w:pPr>
              <w:rPr>
                <w:rFonts w:ascii="Arial" w:hAnsi="Arial" w:cs="Arial"/>
                <w:sz w:val="16"/>
                <w:szCs w:val="16"/>
              </w:rPr>
            </w:pPr>
          </w:p>
        </w:tc>
        <w:tc>
          <w:tcPr>
            <w:tcW w:w="810" w:type="dxa"/>
          </w:tcPr>
          <w:p w14:paraId="5679DA53" w14:textId="77777777" w:rsidR="00287991" w:rsidRPr="000B6713" w:rsidRDefault="00287991" w:rsidP="007A31F9">
            <w:pPr>
              <w:rPr>
                <w:rFonts w:ascii="Arial" w:hAnsi="Arial" w:cs="Arial"/>
                <w:sz w:val="16"/>
                <w:szCs w:val="16"/>
              </w:rPr>
            </w:pPr>
            <w:r w:rsidRPr="000B6713">
              <w:rPr>
                <w:rFonts w:ascii="Arial" w:hAnsi="Arial" w:cs="Arial"/>
                <w:sz w:val="16"/>
                <w:szCs w:val="16"/>
              </w:rPr>
              <w:t>R′G′B′</w:t>
            </w:r>
          </w:p>
          <w:p w14:paraId="1BB992EC" w14:textId="77777777" w:rsidR="00287991" w:rsidRPr="000B6713" w:rsidRDefault="00287991" w:rsidP="007A31F9">
            <w:pPr>
              <w:rPr>
                <w:rFonts w:ascii="Arial" w:hAnsi="Arial" w:cs="Arial"/>
                <w:sz w:val="16"/>
                <w:szCs w:val="16"/>
              </w:rPr>
            </w:pPr>
          </w:p>
        </w:tc>
        <w:tc>
          <w:tcPr>
            <w:tcW w:w="990" w:type="dxa"/>
          </w:tcPr>
          <w:p w14:paraId="3946295F" w14:textId="77777777" w:rsidR="00287991" w:rsidRPr="000B6713" w:rsidRDefault="00287991" w:rsidP="007A31F9">
            <w:pPr>
              <w:rPr>
                <w:rFonts w:ascii="Arial" w:hAnsi="Arial" w:cs="Arial"/>
                <w:sz w:val="16"/>
                <w:szCs w:val="16"/>
              </w:rPr>
            </w:pPr>
            <w:r w:rsidRPr="000B6713">
              <w:rPr>
                <w:rFonts w:ascii="Arial" w:hAnsi="Arial" w:cs="Arial"/>
                <w:sz w:val="16"/>
                <w:szCs w:val="16"/>
              </w:rPr>
              <w:t>Narrow</w:t>
            </w:r>
          </w:p>
          <w:p w14:paraId="53ADFFD8" w14:textId="77777777" w:rsidR="00287991" w:rsidRPr="000B6713" w:rsidRDefault="00287991" w:rsidP="007A31F9">
            <w:pPr>
              <w:rPr>
                <w:rFonts w:ascii="Arial" w:hAnsi="Arial" w:cs="Arial"/>
                <w:sz w:val="16"/>
                <w:szCs w:val="16"/>
              </w:rPr>
            </w:pPr>
          </w:p>
        </w:tc>
        <w:tc>
          <w:tcPr>
            <w:tcW w:w="1620" w:type="dxa"/>
          </w:tcPr>
          <w:p w14:paraId="553CF59B" w14:textId="77777777" w:rsidR="00287991" w:rsidRPr="000B6713" w:rsidRDefault="00287991" w:rsidP="007A31F9">
            <w:pPr>
              <w:rPr>
                <w:rFonts w:ascii="Arial" w:hAnsi="Arial" w:cs="Arial"/>
                <w:sz w:val="16"/>
                <w:szCs w:val="16"/>
              </w:rPr>
            </w:pPr>
            <w:r w:rsidRPr="000B6713">
              <w:rPr>
                <w:rFonts w:ascii="Arial" w:hAnsi="Arial" w:cs="Arial"/>
                <w:sz w:val="16"/>
                <w:szCs w:val="16"/>
              </w:rPr>
              <w:t>N/A</w:t>
            </w:r>
          </w:p>
        </w:tc>
      </w:tr>
      <w:tr w:rsidR="00287991" w:rsidRPr="000B6713" w14:paraId="77656FE0" w14:textId="77777777" w:rsidTr="007A31F9">
        <w:tc>
          <w:tcPr>
            <w:tcW w:w="355" w:type="dxa"/>
            <w:vMerge/>
          </w:tcPr>
          <w:p w14:paraId="0E024087" w14:textId="77777777" w:rsidR="00287991" w:rsidRPr="000B6713" w:rsidRDefault="00287991"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07723351" w14:textId="77777777" w:rsidR="00287991" w:rsidRPr="000B6713" w:rsidRDefault="00287991"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HLG</w:t>
            </w:r>
            <w:r>
              <w:rPr>
                <w:rFonts w:ascii="Arial" w:hAnsi="Arial" w:cs="Arial"/>
                <w:bCs/>
                <w:color w:val="000000"/>
                <w:sz w:val="16"/>
                <w:szCs w:val="16"/>
                <w:lang w:val="en-CA"/>
              </w:rPr>
              <w:t>_</w:t>
            </w:r>
            <w:r w:rsidRPr="000B6713">
              <w:rPr>
                <w:rFonts w:ascii="Arial" w:hAnsi="Arial" w:cs="Arial"/>
                <w:bCs/>
                <w:color w:val="000000"/>
                <w:sz w:val="16"/>
                <w:szCs w:val="16"/>
                <w:lang w:val="en-CA"/>
              </w:rPr>
              <w:t>YCC</w:t>
            </w:r>
          </w:p>
        </w:tc>
        <w:tc>
          <w:tcPr>
            <w:tcW w:w="810" w:type="dxa"/>
            <w:vMerge/>
          </w:tcPr>
          <w:p w14:paraId="43276DB6" w14:textId="77777777" w:rsidR="00287991" w:rsidRPr="000B6713" w:rsidRDefault="00287991" w:rsidP="007A31F9">
            <w:pPr>
              <w:rPr>
                <w:rFonts w:ascii="Arial" w:hAnsi="Arial" w:cs="Arial"/>
                <w:sz w:val="16"/>
                <w:szCs w:val="16"/>
              </w:rPr>
            </w:pPr>
          </w:p>
        </w:tc>
        <w:tc>
          <w:tcPr>
            <w:tcW w:w="990" w:type="dxa"/>
            <w:vMerge/>
          </w:tcPr>
          <w:p w14:paraId="5AA8BD4D" w14:textId="77777777" w:rsidR="00287991" w:rsidRPr="000B6713" w:rsidRDefault="00287991" w:rsidP="007A31F9">
            <w:pPr>
              <w:rPr>
                <w:rFonts w:ascii="Arial" w:hAnsi="Arial" w:cs="Arial"/>
                <w:sz w:val="16"/>
                <w:szCs w:val="16"/>
              </w:rPr>
            </w:pPr>
          </w:p>
        </w:tc>
        <w:tc>
          <w:tcPr>
            <w:tcW w:w="900" w:type="dxa"/>
            <w:vMerge/>
          </w:tcPr>
          <w:p w14:paraId="1673192D" w14:textId="77777777" w:rsidR="00287991" w:rsidRPr="000B6713" w:rsidRDefault="00287991" w:rsidP="007A31F9">
            <w:pPr>
              <w:rPr>
                <w:rFonts w:ascii="Arial" w:hAnsi="Arial" w:cs="Arial"/>
                <w:sz w:val="16"/>
                <w:szCs w:val="16"/>
              </w:rPr>
            </w:pPr>
          </w:p>
        </w:tc>
        <w:tc>
          <w:tcPr>
            <w:tcW w:w="900" w:type="dxa"/>
            <w:vMerge w:val="restart"/>
          </w:tcPr>
          <w:p w14:paraId="5899A3E5" w14:textId="77777777" w:rsidR="00287991" w:rsidRPr="000B6713" w:rsidRDefault="00287991" w:rsidP="007A31F9">
            <w:pPr>
              <w:rPr>
                <w:rFonts w:ascii="Arial" w:hAnsi="Arial" w:cs="Arial"/>
                <w:sz w:val="16"/>
                <w:szCs w:val="16"/>
              </w:rPr>
            </w:pPr>
            <w:r>
              <w:rPr>
                <w:rFonts w:ascii="Arial" w:hAnsi="Arial" w:cs="Arial"/>
                <w:sz w:val="16"/>
                <w:szCs w:val="16"/>
              </w:rPr>
              <w:t>HLG</w:t>
            </w:r>
          </w:p>
        </w:tc>
        <w:tc>
          <w:tcPr>
            <w:tcW w:w="810" w:type="dxa"/>
          </w:tcPr>
          <w:p w14:paraId="19316C26" w14:textId="77777777" w:rsidR="00287991" w:rsidRPr="000B6713" w:rsidRDefault="00287991" w:rsidP="007A31F9">
            <w:pPr>
              <w:rPr>
                <w:rFonts w:ascii="Arial" w:hAnsi="Arial" w:cs="Arial"/>
                <w:sz w:val="16"/>
                <w:szCs w:val="16"/>
              </w:rPr>
            </w:pPr>
            <w:proofErr w:type="spellStart"/>
            <w:r w:rsidRPr="000B6713">
              <w:rPr>
                <w:rFonts w:ascii="Arial" w:hAnsi="Arial" w:cs="Arial"/>
                <w:sz w:val="16"/>
                <w:szCs w:val="16"/>
              </w:rPr>
              <w:t>Y′CbCr</w:t>
            </w:r>
            <w:proofErr w:type="spellEnd"/>
          </w:p>
          <w:p w14:paraId="180EAD1F" w14:textId="77777777" w:rsidR="00287991" w:rsidRPr="000B6713" w:rsidRDefault="00287991" w:rsidP="007A31F9">
            <w:pPr>
              <w:rPr>
                <w:rFonts w:ascii="Arial" w:hAnsi="Arial" w:cs="Arial"/>
                <w:sz w:val="16"/>
                <w:szCs w:val="16"/>
              </w:rPr>
            </w:pPr>
          </w:p>
        </w:tc>
        <w:tc>
          <w:tcPr>
            <w:tcW w:w="990" w:type="dxa"/>
          </w:tcPr>
          <w:p w14:paraId="06144466" w14:textId="77777777" w:rsidR="00287991" w:rsidRPr="000B6713" w:rsidRDefault="00287991" w:rsidP="007A31F9">
            <w:pPr>
              <w:rPr>
                <w:rFonts w:ascii="Arial" w:hAnsi="Arial" w:cs="Arial"/>
                <w:sz w:val="16"/>
                <w:szCs w:val="16"/>
              </w:rPr>
            </w:pPr>
            <w:r w:rsidRPr="000B6713">
              <w:rPr>
                <w:rFonts w:ascii="Arial" w:hAnsi="Arial" w:cs="Arial"/>
                <w:sz w:val="16"/>
                <w:szCs w:val="16"/>
              </w:rPr>
              <w:t>Narrow</w:t>
            </w:r>
          </w:p>
          <w:p w14:paraId="5290B121" w14:textId="77777777" w:rsidR="00287991" w:rsidRPr="000B6713" w:rsidRDefault="00287991" w:rsidP="007A31F9">
            <w:pPr>
              <w:rPr>
                <w:rFonts w:ascii="Arial" w:hAnsi="Arial" w:cs="Arial"/>
                <w:sz w:val="16"/>
                <w:szCs w:val="16"/>
              </w:rPr>
            </w:pPr>
          </w:p>
        </w:tc>
        <w:tc>
          <w:tcPr>
            <w:tcW w:w="1620" w:type="dxa"/>
          </w:tcPr>
          <w:p w14:paraId="13E8220C" w14:textId="77777777" w:rsidR="00287991" w:rsidRPr="000B6713" w:rsidRDefault="00287991" w:rsidP="007A31F9">
            <w:pPr>
              <w:rPr>
                <w:rFonts w:ascii="Arial" w:hAnsi="Arial" w:cs="Arial"/>
                <w:sz w:val="16"/>
                <w:szCs w:val="16"/>
              </w:rPr>
            </w:pPr>
            <w:r w:rsidRPr="000B6713">
              <w:rPr>
                <w:rFonts w:ascii="Arial" w:hAnsi="Arial" w:cs="Arial"/>
                <w:sz w:val="16"/>
                <w:szCs w:val="16"/>
              </w:rPr>
              <w:t xml:space="preserve">Co-sited </w:t>
            </w:r>
          </w:p>
          <w:p w14:paraId="4B6EDEC8" w14:textId="77777777" w:rsidR="00287991" w:rsidRPr="000B6713" w:rsidRDefault="00287991" w:rsidP="007A31F9">
            <w:pPr>
              <w:rPr>
                <w:rFonts w:ascii="Arial" w:hAnsi="Arial" w:cs="Arial"/>
                <w:sz w:val="16"/>
                <w:szCs w:val="16"/>
              </w:rPr>
            </w:pPr>
            <w:r w:rsidRPr="000B6713">
              <w:rPr>
                <w:rFonts w:ascii="Arial" w:hAnsi="Arial" w:cs="Arial"/>
                <w:sz w:val="16"/>
                <w:szCs w:val="16"/>
              </w:rPr>
              <w:t>(2)</w:t>
            </w:r>
          </w:p>
        </w:tc>
      </w:tr>
      <w:tr w:rsidR="00287991" w:rsidRPr="000B6713" w14:paraId="16086D67" w14:textId="77777777" w:rsidTr="007A31F9">
        <w:trPr>
          <w:trHeight w:val="71"/>
        </w:trPr>
        <w:tc>
          <w:tcPr>
            <w:tcW w:w="355" w:type="dxa"/>
            <w:vMerge/>
          </w:tcPr>
          <w:p w14:paraId="0981E0AF" w14:textId="77777777" w:rsidR="00287991" w:rsidRPr="000B6713" w:rsidRDefault="00287991" w:rsidP="007A31F9">
            <w:pPr>
              <w:rPr>
                <w:rFonts w:ascii="Arial" w:hAnsi="Arial" w:cs="Arial"/>
                <w:bCs/>
                <w:color w:val="000000"/>
                <w:sz w:val="16"/>
                <w:szCs w:val="16"/>
                <w:lang w:val="en-CA"/>
              </w:rPr>
            </w:pPr>
          </w:p>
        </w:tc>
        <w:tc>
          <w:tcPr>
            <w:tcW w:w="1710" w:type="dxa"/>
            <w:shd w:val="clear" w:color="auto" w:fill="90C5F6" w:themeFill="accent1" w:themeFillTint="66"/>
            <w:vAlign w:val="center"/>
          </w:tcPr>
          <w:p w14:paraId="56955A3C" w14:textId="77777777" w:rsidR="00287991" w:rsidRPr="000B6713" w:rsidRDefault="00287991" w:rsidP="007A31F9">
            <w:pPr>
              <w:rPr>
                <w:rFonts w:ascii="Arial" w:hAnsi="Arial" w:cs="Arial"/>
                <w:sz w:val="16"/>
                <w:szCs w:val="16"/>
              </w:rPr>
            </w:pPr>
            <w:r w:rsidRPr="000B6713">
              <w:rPr>
                <w:rFonts w:ascii="Arial" w:hAnsi="Arial" w:cs="Arial"/>
                <w:bCs/>
                <w:color w:val="000000"/>
                <w:sz w:val="16"/>
                <w:szCs w:val="16"/>
                <w:lang w:val="en-CA"/>
              </w:rPr>
              <w:t>BT.2100</w:t>
            </w:r>
            <w:r>
              <w:rPr>
                <w:rFonts w:ascii="Arial" w:hAnsi="Arial" w:cs="Arial"/>
                <w:bCs/>
                <w:color w:val="000000"/>
                <w:sz w:val="16"/>
                <w:szCs w:val="16"/>
                <w:lang w:val="en-CA"/>
              </w:rPr>
              <w:t>_</w:t>
            </w:r>
            <w:r w:rsidRPr="000B6713">
              <w:rPr>
                <w:rFonts w:ascii="Arial" w:hAnsi="Arial" w:cs="Arial"/>
                <w:bCs/>
                <w:color w:val="000000"/>
                <w:sz w:val="16"/>
                <w:szCs w:val="16"/>
                <w:lang w:val="en-CA"/>
              </w:rPr>
              <w:t>HLG</w:t>
            </w:r>
            <w:r>
              <w:rPr>
                <w:rFonts w:ascii="Arial" w:hAnsi="Arial" w:cs="Arial"/>
                <w:bCs/>
                <w:color w:val="000000"/>
                <w:sz w:val="16"/>
                <w:szCs w:val="16"/>
                <w:lang w:val="en-CA"/>
              </w:rPr>
              <w:t>_</w:t>
            </w:r>
            <w:r w:rsidRPr="000B6713">
              <w:rPr>
                <w:rFonts w:ascii="Arial" w:hAnsi="Arial" w:cs="Arial"/>
                <w:bCs/>
                <w:color w:val="000000"/>
                <w:sz w:val="16"/>
                <w:szCs w:val="16"/>
                <w:lang w:val="en-CA"/>
              </w:rPr>
              <w:t>RGB</w:t>
            </w:r>
          </w:p>
        </w:tc>
        <w:tc>
          <w:tcPr>
            <w:tcW w:w="810" w:type="dxa"/>
            <w:vMerge/>
          </w:tcPr>
          <w:p w14:paraId="3AB3A6A2" w14:textId="77777777" w:rsidR="00287991" w:rsidRPr="000B6713" w:rsidRDefault="00287991" w:rsidP="007A31F9">
            <w:pPr>
              <w:rPr>
                <w:rFonts w:ascii="Arial" w:hAnsi="Arial" w:cs="Arial"/>
                <w:sz w:val="16"/>
                <w:szCs w:val="16"/>
              </w:rPr>
            </w:pPr>
          </w:p>
        </w:tc>
        <w:tc>
          <w:tcPr>
            <w:tcW w:w="990" w:type="dxa"/>
            <w:vMerge/>
          </w:tcPr>
          <w:p w14:paraId="190C71D7" w14:textId="77777777" w:rsidR="00287991" w:rsidRPr="000B6713" w:rsidRDefault="00287991" w:rsidP="007A31F9">
            <w:pPr>
              <w:rPr>
                <w:rFonts w:ascii="Arial" w:hAnsi="Arial" w:cs="Arial"/>
                <w:sz w:val="16"/>
                <w:szCs w:val="16"/>
              </w:rPr>
            </w:pPr>
          </w:p>
        </w:tc>
        <w:tc>
          <w:tcPr>
            <w:tcW w:w="900" w:type="dxa"/>
            <w:vMerge/>
          </w:tcPr>
          <w:p w14:paraId="0D78088B" w14:textId="77777777" w:rsidR="00287991" w:rsidRPr="000B6713" w:rsidRDefault="00287991" w:rsidP="007A31F9">
            <w:pPr>
              <w:rPr>
                <w:rFonts w:ascii="Arial" w:hAnsi="Arial" w:cs="Arial"/>
                <w:sz w:val="16"/>
                <w:szCs w:val="16"/>
              </w:rPr>
            </w:pPr>
          </w:p>
        </w:tc>
        <w:tc>
          <w:tcPr>
            <w:tcW w:w="900" w:type="dxa"/>
            <w:vMerge/>
          </w:tcPr>
          <w:p w14:paraId="50EC8241" w14:textId="77777777" w:rsidR="00287991" w:rsidRPr="000B6713" w:rsidRDefault="00287991" w:rsidP="007A31F9">
            <w:pPr>
              <w:rPr>
                <w:rFonts w:ascii="Arial" w:hAnsi="Arial" w:cs="Arial"/>
                <w:sz w:val="16"/>
                <w:szCs w:val="16"/>
              </w:rPr>
            </w:pPr>
          </w:p>
        </w:tc>
        <w:tc>
          <w:tcPr>
            <w:tcW w:w="810" w:type="dxa"/>
          </w:tcPr>
          <w:p w14:paraId="1C4DD593" w14:textId="77777777" w:rsidR="00287991" w:rsidRPr="000B6713" w:rsidRDefault="00287991" w:rsidP="007A31F9">
            <w:pPr>
              <w:rPr>
                <w:rFonts w:ascii="Arial" w:hAnsi="Arial" w:cs="Arial"/>
                <w:sz w:val="16"/>
                <w:szCs w:val="16"/>
              </w:rPr>
            </w:pPr>
            <w:r w:rsidRPr="000B6713">
              <w:rPr>
                <w:rFonts w:ascii="Arial" w:hAnsi="Arial" w:cs="Arial"/>
                <w:sz w:val="16"/>
                <w:szCs w:val="16"/>
              </w:rPr>
              <w:t>R′G′B′</w:t>
            </w:r>
          </w:p>
          <w:p w14:paraId="710739B2" w14:textId="77777777" w:rsidR="00287991" w:rsidRPr="000B6713" w:rsidRDefault="00287991" w:rsidP="007A31F9">
            <w:pPr>
              <w:rPr>
                <w:rFonts w:ascii="Arial" w:hAnsi="Arial" w:cs="Arial"/>
                <w:sz w:val="16"/>
                <w:szCs w:val="16"/>
              </w:rPr>
            </w:pPr>
          </w:p>
        </w:tc>
        <w:tc>
          <w:tcPr>
            <w:tcW w:w="990" w:type="dxa"/>
          </w:tcPr>
          <w:p w14:paraId="3D3D64F0" w14:textId="77777777" w:rsidR="00287991" w:rsidRPr="000B6713" w:rsidRDefault="00287991" w:rsidP="007A31F9">
            <w:pPr>
              <w:rPr>
                <w:rFonts w:ascii="Arial" w:hAnsi="Arial" w:cs="Arial"/>
                <w:sz w:val="16"/>
                <w:szCs w:val="16"/>
              </w:rPr>
            </w:pPr>
            <w:r w:rsidRPr="000B6713">
              <w:rPr>
                <w:rFonts w:ascii="Arial" w:hAnsi="Arial" w:cs="Arial"/>
                <w:sz w:val="16"/>
                <w:szCs w:val="16"/>
              </w:rPr>
              <w:t>Narrow</w:t>
            </w:r>
          </w:p>
          <w:p w14:paraId="77562E04" w14:textId="77777777" w:rsidR="00287991" w:rsidRPr="000B6713" w:rsidRDefault="00287991" w:rsidP="007A31F9">
            <w:pPr>
              <w:rPr>
                <w:rFonts w:ascii="Arial" w:hAnsi="Arial" w:cs="Arial"/>
                <w:sz w:val="16"/>
                <w:szCs w:val="16"/>
              </w:rPr>
            </w:pPr>
          </w:p>
        </w:tc>
        <w:tc>
          <w:tcPr>
            <w:tcW w:w="1620" w:type="dxa"/>
          </w:tcPr>
          <w:p w14:paraId="40303FB2" w14:textId="77777777" w:rsidR="00287991" w:rsidRPr="000B6713" w:rsidRDefault="00287991" w:rsidP="007A31F9">
            <w:pPr>
              <w:rPr>
                <w:rFonts w:ascii="Arial" w:hAnsi="Arial" w:cs="Arial"/>
                <w:sz w:val="16"/>
                <w:szCs w:val="16"/>
              </w:rPr>
            </w:pPr>
            <w:r w:rsidRPr="000B6713">
              <w:rPr>
                <w:rFonts w:ascii="Arial" w:hAnsi="Arial" w:cs="Arial"/>
                <w:sz w:val="16"/>
                <w:szCs w:val="16"/>
              </w:rPr>
              <w:t>N/A</w:t>
            </w:r>
          </w:p>
        </w:tc>
      </w:tr>
    </w:tbl>
    <w:p w14:paraId="0600A40E" w14:textId="7AE02278" w:rsidR="002E7BDA" w:rsidRDefault="002E7BDA" w:rsidP="002E7BDA">
      <w:pPr>
        <w:rPr>
          <w:rFonts w:ascii="Arial" w:hAnsi="Arial" w:cs="Arial"/>
        </w:rPr>
      </w:pPr>
    </w:p>
    <w:p w14:paraId="60F11733" w14:textId="77777777" w:rsidR="00287991" w:rsidRPr="00A11DDF" w:rsidRDefault="00287991" w:rsidP="00287991">
      <w:pPr>
        <w:rPr>
          <w:i/>
          <w:sz w:val="20"/>
          <w:szCs w:val="20"/>
        </w:rPr>
      </w:pPr>
      <w:r w:rsidRPr="00A11DDF">
        <w:rPr>
          <w:i/>
          <w:sz w:val="20"/>
          <w:szCs w:val="20"/>
        </w:rPr>
        <w:lastRenderedPageBreak/>
        <w:t>Note:</w:t>
      </w:r>
      <w:r>
        <w:rPr>
          <w:i/>
          <w:sz w:val="20"/>
          <w:szCs w:val="20"/>
        </w:rPr>
        <w:t xml:space="preserve"> </w:t>
      </w:r>
      <w:r w:rsidRPr="00A11DDF">
        <w:rPr>
          <w:i/>
          <w:sz w:val="20"/>
          <w:szCs w:val="20"/>
        </w:rPr>
        <w:t>BT.709 was intended for HD applications (1080i, 720p), but some SD (480i, 576i) systems adopted it.</w:t>
      </w:r>
    </w:p>
    <w:p w14:paraId="03975DAB" w14:textId="77777777" w:rsidR="00287991" w:rsidRPr="000B6713" w:rsidRDefault="00287991" w:rsidP="002E7BDA">
      <w:pPr>
        <w:rPr>
          <w:rFonts w:ascii="Arial" w:hAnsi="Arial" w:cs="Arial"/>
        </w:rPr>
      </w:pPr>
    </w:p>
    <w:p w14:paraId="5D0946AD" w14:textId="77777777" w:rsidR="00A9432D" w:rsidRPr="00AD1CEC" w:rsidRDefault="00A9432D" w:rsidP="009E38D0">
      <w:pPr>
        <w:jc w:val="both"/>
        <w:rPr>
          <w:lang w:val="en-CA"/>
        </w:rPr>
      </w:pPr>
    </w:p>
    <w:p w14:paraId="40F40960" w14:textId="3A9E9605" w:rsidR="00C32A35" w:rsidRDefault="00C32A35" w:rsidP="009E38D0">
      <w:pPr>
        <w:jc w:val="both"/>
        <w:rPr>
          <w:ins w:id="286" w:author="Yasser Syed" w:date="2018-09-20T19:13:00Z"/>
          <w:lang w:val="en-CA"/>
        </w:rPr>
      </w:pPr>
      <w:r w:rsidRPr="00AD1CEC">
        <w:rPr>
          <w:lang w:val="en-CA"/>
        </w:rPr>
        <w:t>Carriage formats</w:t>
      </w:r>
      <w:r w:rsidR="008A21FA" w:rsidRPr="00AD1CEC">
        <w:rPr>
          <w:lang w:val="en-CA"/>
        </w:rPr>
        <w:t xml:space="preserve"> for colour properties</w:t>
      </w:r>
      <w:r w:rsidRPr="00AD1CEC">
        <w:rPr>
          <w:lang w:val="en-CA"/>
        </w:rPr>
        <w:t xml:space="preserve"> in each domain (</w:t>
      </w:r>
      <w:r w:rsidR="00402F21">
        <w:rPr>
          <w:lang w:val="en-CA"/>
        </w:rPr>
        <w:t>c</w:t>
      </w:r>
      <w:r w:rsidRPr="00AD1CEC">
        <w:rPr>
          <w:lang w:val="en-CA"/>
        </w:rPr>
        <w:t xml:space="preserve">apture, </w:t>
      </w:r>
      <w:r w:rsidR="00402F21">
        <w:rPr>
          <w:lang w:val="en-CA"/>
        </w:rPr>
        <w:t>p</w:t>
      </w:r>
      <w:r w:rsidRPr="00AD1CEC">
        <w:rPr>
          <w:lang w:val="en-CA"/>
        </w:rPr>
        <w:t xml:space="preserve">roduction, </w:t>
      </w:r>
      <w:r w:rsidR="00402F21">
        <w:rPr>
          <w:lang w:val="en-CA"/>
        </w:rPr>
        <w:t>p</w:t>
      </w:r>
      <w:r w:rsidRPr="00AD1CEC">
        <w:rPr>
          <w:lang w:val="en-CA"/>
        </w:rPr>
        <w:t xml:space="preserve">roduction </w:t>
      </w:r>
      <w:r w:rsidR="00402F21">
        <w:rPr>
          <w:lang w:val="en-CA"/>
        </w:rPr>
        <w:t>d</w:t>
      </w:r>
      <w:r w:rsidRPr="00AD1CEC">
        <w:rPr>
          <w:lang w:val="en-CA"/>
        </w:rPr>
        <w:t xml:space="preserve">istribution, </w:t>
      </w:r>
      <w:r w:rsidR="00402F21">
        <w:rPr>
          <w:lang w:val="en-CA"/>
        </w:rPr>
        <w:t>s</w:t>
      </w:r>
      <w:r w:rsidRPr="00AD1CEC">
        <w:rPr>
          <w:lang w:val="en-CA"/>
        </w:rPr>
        <w:t xml:space="preserve">ervice </w:t>
      </w:r>
      <w:r w:rsidR="00402F21">
        <w:rPr>
          <w:lang w:val="en-CA"/>
        </w:rPr>
        <w:t>d</w:t>
      </w:r>
      <w:r w:rsidRPr="00AD1CEC">
        <w:rPr>
          <w:lang w:val="en-CA"/>
        </w:rPr>
        <w:t>istribution</w:t>
      </w:r>
      <w:r w:rsidR="008A21FA" w:rsidRPr="00AD1CEC">
        <w:rPr>
          <w:lang w:val="en-CA"/>
        </w:rPr>
        <w:t>) contain the same payload but in different wrap</w:t>
      </w:r>
      <w:r w:rsidR="0093447B" w:rsidRPr="00AD1CEC">
        <w:rPr>
          <w:lang w:val="en-CA"/>
        </w:rPr>
        <w:t>p</w:t>
      </w:r>
      <w:r w:rsidR="008A21FA" w:rsidRPr="00AD1CEC">
        <w:rPr>
          <w:lang w:val="en-CA"/>
        </w:rPr>
        <w:t>ers</w:t>
      </w:r>
      <w:r w:rsidRPr="00AD1CEC">
        <w:rPr>
          <w:lang w:val="en-CA"/>
        </w:rPr>
        <w:t xml:space="preserve">. </w:t>
      </w:r>
      <w:r w:rsidR="008A21FA" w:rsidRPr="00AD1CEC">
        <w:rPr>
          <w:lang w:val="en-CA"/>
        </w:rPr>
        <w:t xml:space="preserve">In the capture and production domains, the colour property information can be carried in an MXF wrapper using </w:t>
      </w:r>
      <w:r w:rsidR="0093447B" w:rsidRPr="00AD1CEC">
        <w:rPr>
          <w:lang w:val="en-CA"/>
        </w:rPr>
        <w:t xml:space="preserve">a </w:t>
      </w:r>
      <w:r w:rsidR="00402F21">
        <w:rPr>
          <w:lang w:val="en-CA"/>
        </w:rPr>
        <w:t>g</w:t>
      </w:r>
      <w:r w:rsidR="008A21FA" w:rsidRPr="00AD1CEC">
        <w:rPr>
          <w:lang w:val="en-CA"/>
        </w:rPr>
        <w:t xml:space="preserve">eneric </w:t>
      </w:r>
      <w:r w:rsidR="00402F21">
        <w:rPr>
          <w:lang w:val="en-CA"/>
        </w:rPr>
        <w:t>p</w:t>
      </w:r>
      <w:r w:rsidR="008A21FA" w:rsidRPr="00AD1CEC">
        <w:rPr>
          <w:lang w:val="en-CA"/>
        </w:rPr>
        <w:t xml:space="preserve">icture </w:t>
      </w:r>
      <w:r w:rsidR="00402F21">
        <w:rPr>
          <w:lang w:val="en-CA"/>
        </w:rPr>
        <w:t>e</w:t>
      </w:r>
      <w:r w:rsidR="008A21FA" w:rsidRPr="00AD1CEC">
        <w:rPr>
          <w:lang w:val="en-CA"/>
        </w:rPr>
        <w:t xml:space="preserve">ssence descriptor as </w:t>
      </w:r>
      <w:r w:rsidR="00402F21">
        <w:rPr>
          <w:lang w:val="en-CA"/>
        </w:rPr>
        <w:t>specified</w:t>
      </w:r>
      <w:r w:rsidR="00402F21" w:rsidRPr="00AD1CEC">
        <w:rPr>
          <w:lang w:val="en-CA"/>
        </w:rPr>
        <w:t xml:space="preserve"> </w:t>
      </w:r>
      <w:r w:rsidR="008A21FA" w:rsidRPr="00AD1CEC">
        <w:rPr>
          <w:lang w:val="en-CA"/>
        </w:rPr>
        <w:t>by Annex C of ST 2067-21</w:t>
      </w:r>
      <w:r w:rsidR="008A21FA" w:rsidRPr="00AD1CEC">
        <w:rPr>
          <w:rStyle w:val="FootnoteReference"/>
          <w:lang w:val="en-CA"/>
        </w:rPr>
        <w:footnoteReference w:id="3"/>
      </w:r>
      <w:r w:rsidR="008A21FA" w:rsidRPr="00AD1CEC">
        <w:rPr>
          <w:lang w:val="en-CA"/>
        </w:rPr>
        <w:t>.</w:t>
      </w:r>
      <w:r w:rsidRPr="00AD1CEC">
        <w:rPr>
          <w:lang w:val="en-CA"/>
        </w:rPr>
        <w:t xml:space="preserve"> Colour </w:t>
      </w:r>
      <w:r w:rsidR="002E17B1">
        <w:rPr>
          <w:lang w:val="en-CA"/>
        </w:rPr>
        <w:t>v</w:t>
      </w:r>
      <w:r w:rsidRPr="00AD1CEC">
        <w:rPr>
          <w:lang w:val="en-CA"/>
        </w:rPr>
        <w:t xml:space="preserve">olume </w:t>
      </w:r>
      <w:r w:rsidR="002E17B1">
        <w:rPr>
          <w:lang w:val="en-CA"/>
        </w:rPr>
        <w:t>i</w:t>
      </w:r>
      <w:r w:rsidRPr="00AD1CEC">
        <w:rPr>
          <w:lang w:val="en-CA"/>
        </w:rPr>
        <w:t>nformation in the distribution domain can be carried within the video stream as syntax information in the selected video format such as AVC, HEVC, MPEG-2</w:t>
      </w:r>
      <w:r w:rsidR="00A9432D">
        <w:rPr>
          <w:lang w:val="en-CA"/>
        </w:rPr>
        <w:t>,</w:t>
      </w:r>
      <w:r w:rsidRPr="00AD1CEC">
        <w:rPr>
          <w:lang w:val="en-CA"/>
        </w:rPr>
        <w:t xml:space="preserve"> </w:t>
      </w:r>
      <w:r w:rsidR="00A9432D" w:rsidRPr="00AD1CEC">
        <w:rPr>
          <w:lang w:val="en-CA"/>
        </w:rPr>
        <w:t>etc.</w:t>
      </w:r>
      <w:r w:rsidR="0093447B" w:rsidRPr="00AD1CEC">
        <w:rPr>
          <w:lang w:val="en-CA"/>
        </w:rPr>
        <w:t xml:space="preserve">, </w:t>
      </w:r>
      <w:r w:rsidRPr="00AD1CEC">
        <w:rPr>
          <w:lang w:val="en-CA"/>
        </w:rPr>
        <w:t>t</w:t>
      </w:r>
      <w:r w:rsidR="008A21FA" w:rsidRPr="00AD1CEC">
        <w:rPr>
          <w:lang w:val="en-CA"/>
        </w:rPr>
        <w:t xml:space="preserve">hrough VUI </w:t>
      </w:r>
      <w:r w:rsidR="003D4E57" w:rsidRPr="00AD1CEC">
        <w:rPr>
          <w:lang w:val="en-CA"/>
        </w:rPr>
        <w:t>headers</w:t>
      </w:r>
      <w:r w:rsidR="008A21FA" w:rsidRPr="00AD1CEC">
        <w:rPr>
          <w:lang w:val="en-CA"/>
        </w:rPr>
        <w:t xml:space="preserve"> according to </w:t>
      </w:r>
      <w:r w:rsidR="00AD319E" w:rsidRPr="00AD1CEC">
        <w:rPr>
          <w:lang w:val="en-CA"/>
        </w:rPr>
        <w:t>ISO/IEC 2</w:t>
      </w:r>
      <w:r w:rsidR="00113A4C">
        <w:rPr>
          <w:lang w:val="en-CA"/>
        </w:rPr>
        <w:t>3091</w:t>
      </w:r>
      <w:r w:rsidR="00AD319E" w:rsidRPr="00AD1CEC">
        <w:rPr>
          <w:lang w:val="en-CA"/>
        </w:rPr>
        <w:t>-2</w:t>
      </w:r>
      <w:r w:rsidRPr="00AD1CEC">
        <w:rPr>
          <w:lang w:val="en-CA"/>
        </w:rPr>
        <w:t xml:space="preserve">. </w:t>
      </w:r>
      <w:r w:rsidR="008A21FA" w:rsidRPr="00AD1CEC">
        <w:rPr>
          <w:lang w:val="en-CA"/>
        </w:rPr>
        <w:t>The full and narrow range</w:t>
      </w:r>
      <w:r w:rsidR="00AD319E" w:rsidRPr="00AD1CEC">
        <w:rPr>
          <w:lang w:val="en-CA"/>
        </w:rPr>
        <w:t xml:space="preserve"> </w:t>
      </w:r>
      <w:r w:rsidR="00E162DE" w:rsidRPr="00AD1CEC">
        <w:rPr>
          <w:lang w:val="en-CA"/>
        </w:rPr>
        <w:t>scalability</w:t>
      </w:r>
      <w:r w:rsidR="008A21FA" w:rsidRPr="00AD1CEC">
        <w:rPr>
          <w:lang w:val="en-CA"/>
        </w:rPr>
        <w:t xml:space="preserve"> video property</w:t>
      </w:r>
      <w:r w:rsidR="00E162DE" w:rsidRPr="00AD1CEC">
        <w:rPr>
          <w:lang w:val="en-CA"/>
        </w:rPr>
        <w:t xml:space="preserve"> is not carried explicitly in all technologies and may need to be taken implicitly through the system identifier</w:t>
      </w:r>
      <w:r w:rsidR="00A9432D">
        <w:rPr>
          <w:lang w:val="en-CA"/>
        </w:rPr>
        <w:t xml:space="preserve">. In common practice, </w:t>
      </w:r>
      <w:proofErr w:type="spellStart"/>
      <w:r w:rsidR="00E162DE" w:rsidRPr="00AD1CEC">
        <w:rPr>
          <w:lang w:val="en-CA"/>
        </w:rPr>
        <w:t>Y</w:t>
      </w:r>
      <w:r w:rsidR="004D0954">
        <w:rPr>
          <w:lang w:val="en-CA"/>
        </w:rPr>
        <w:t>′</w:t>
      </w:r>
      <w:r w:rsidR="00E162DE" w:rsidRPr="00AD1CEC">
        <w:rPr>
          <w:lang w:val="en-CA"/>
        </w:rPr>
        <w:t>CbCr</w:t>
      </w:r>
      <w:proofErr w:type="spellEnd"/>
      <w:r w:rsidR="00E162DE" w:rsidRPr="00AD1CEC">
        <w:rPr>
          <w:lang w:val="en-CA"/>
        </w:rPr>
        <w:t xml:space="preserve"> colour representation uses narrow range</w:t>
      </w:r>
      <w:r w:rsidR="004078EE">
        <w:rPr>
          <w:lang w:val="en-CA"/>
        </w:rPr>
        <w:t>-</w:t>
      </w:r>
      <w:r w:rsidR="00E162DE" w:rsidRPr="00AD1CEC">
        <w:rPr>
          <w:lang w:val="en-CA"/>
        </w:rPr>
        <w:t>scal</w:t>
      </w:r>
      <w:r w:rsidR="004078EE">
        <w:rPr>
          <w:lang w:val="en-CA"/>
        </w:rPr>
        <w:t>ed</w:t>
      </w:r>
      <w:r w:rsidR="00E162DE" w:rsidRPr="00AD1CEC">
        <w:rPr>
          <w:lang w:val="en-CA"/>
        </w:rPr>
        <w:t xml:space="preserve"> </w:t>
      </w:r>
      <w:r w:rsidR="004078EE">
        <w:rPr>
          <w:lang w:val="en-CA"/>
        </w:rPr>
        <w:t>levels</w:t>
      </w:r>
      <w:r w:rsidR="00356FD5" w:rsidRPr="00AD1CEC">
        <w:rPr>
          <w:lang w:val="en-CA"/>
        </w:rPr>
        <w:t>.</w:t>
      </w:r>
    </w:p>
    <w:p w14:paraId="70EE1541" w14:textId="333E406A" w:rsidR="009A7BC2" w:rsidRDefault="009A7BC2" w:rsidP="009E38D0">
      <w:pPr>
        <w:jc w:val="both"/>
        <w:rPr>
          <w:ins w:id="287" w:author="Yasser Syed" w:date="2018-09-20T19:13:00Z"/>
          <w:lang w:val="en-CA"/>
        </w:rPr>
      </w:pPr>
    </w:p>
    <w:p w14:paraId="3717926D" w14:textId="0F4AB14E" w:rsidR="0038013B" w:rsidRPr="00AD1CEC" w:rsidDel="0038013B" w:rsidRDefault="0038013B" w:rsidP="009E38D0">
      <w:pPr>
        <w:jc w:val="both"/>
        <w:rPr>
          <w:del w:id="288" w:author="Yasser Syed" w:date="2018-09-20T19:31:00Z"/>
          <w:lang w:val="en-CA"/>
        </w:rPr>
      </w:pPr>
    </w:p>
    <w:p w14:paraId="35D4D380" w14:textId="7C003A3E" w:rsidR="005E11F5" w:rsidRPr="00AD1CEC"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 xml:space="preserve">Defined </w:t>
      </w:r>
      <w:r w:rsidR="00B72C76" w:rsidRPr="00AD1CEC">
        <w:rPr>
          <w:lang w:val="en-CA"/>
        </w:rPr>
        <w:t>p</w:t>
      </w:r>
      <w:r w:rsidRPr="00AD1CEC">
        <w:rPr>
          <w:lang w:val="en-CA"/>
        </w:rPr>
        <w:t>roperties</w:t>
      </w:r>
    </w:p>
    <w:p w14:paraId="18392F54" w14:textId="4CA0CD90" w:rsidR="004572C1" w:rsidRPr="00AD1CEC" w:rsidRDefault="00323767" w:rsidP="00811310">
      <w:pPr>
        <w:jc w:val="both"/>
        <w:rPr>
          <w:lang w:val="en-CA"/>
        </w:rPr>
      </w:pPr>
      <w:r>
        <w:rPr>
          <w:lang w:val="en-CA"/>
        </w:rPr>
        <w:t xml:space="preserve">For the colourimetry and range scalability descriptions, </w:t>
      </w:r>
      <w:r w:rsidR="00E80802">
        <w:rPr>
          <w:lang w:val="en-CA"/>
        </w:rPr>
        <w:t>the following video properties are included</w:t>
      </w:r>
      <w:r w:rsidR="00C262B0">
        <w:rPr>
          <w:lang w:val="en-CA"/>
        </w:rPr>
        <w:t>,</w:t>
      </w:r>
      <w:r w:rsidR="00E80802">
        <w:rPr>
          <w:lang w:val="en-CA"/>
        </w:rPr>
        <w:t xml:space="preserve"> whose values </w:t>
      </w:r>
      <w:r w:rsidR="003A34D8">
        <w:rPr>
          <w:lang w:val="en-CA"/>
        </w:rPr>
        <w:t>in specific combinatio</w:t>
      </w:r>
      <w:r w:rsidR="00A973C3">
        <w:rPr>
          <w:lang w:val="en-CA"/>
        </w:rPr>
        <w:t xml:space="preserve">ns specify what is </w:t>
      </w:r>
      <w:r w:rsidR="00E80802">
        <w:rPr>
          <w:lang w:val="en-CA"/>
        </w:rPr>
        <w:t>widely us</w:t>
      </w:r>
      <w:r w:rsidR="00A973C3">
        <w:rPr>
          <w:lang w:val="en-CA"/>
        </w:rPr>
        <w:t xml:space="preserve">ed in industry content. This document uses the </w:t>
      </w:r>
      <w:r w:rsidR="000C366D">
        <w:rPr>
          <w:lang w:val="en-CA"/>
        </w:rPr>
        <w:t xml:space="preserve">coding </w:t>
      </w:r>
      <w:r w:rsidR="00A41527">
        <w:rPr>
          <w:lang w:val="en-CA"/>
        </w:rPr>
        <w:t>independent</w:t>
      </w:r>
      <w:r w:rsidR="00833285">
        <w:rPr>
          <w:lang w:val="en-CA"/>
        </w:rPr>
        <w:t xml:space="preserve"> </w:t>
      </w:r>
      <w:r w:rsidR="00A973C3">
        <w:rPr>
          <w:lang w:val="en-CA"/>
        </w:rPr>
        <w:t>code points terminology as described in</w:t>
      </w:r>
      <w:r w:rsidR="000C366D">
        <w:rPr>
          <w:lang w:val="en-CA"/>
        </w:rPr>
        <w:t xml:space="preserve"> ITU-T H.273|ISO/IEC 23091-2</w:t>
      </w:r>
      <w:r w:rsidR="00A973C3">
        <w:rPr>
          <w:lang w:val="en-CA"/>
        </w:rPr>
        <w:t xml:space="preserve"> </w:t>
      </w:r>
      <w:r w:rsidR="000C366D">
        <w:rPr>
          <w:lang w:val="en-CA"/>
        </w:rPr>
        <w:t>for each video properties below:</w:t>
      </w:r>
    </w:p>
    <w:p w14:paraId="40C2AEAA" w14:textId="6F4F00F8" w:rsidR="005E11F5" w:rsidRPr="00A41527" w:rsidRDefault="005E11F5" w:rsidP="005E11F5">
      <w:pPr>
        <w:pStyle w:val="ListParagraph"/>
        <w:numPr>
          <w:ilvl w:val="0"/>
          <w:numId w:val="15"/>
        </w:numPr>
        <w:rPr>
          <w:sz w:val="21"/>
        </w:rPr>
      </w:pPr>
      <w:proofErr w:type="spellStart"/>
      <w:r w:rsidRPr="00A41527">
        <w:rPr>
          <w:sz w:val="21"/>
        </w:rPr>
        <w:t>Colo</w:t>
      </w:r>
      <w:r w:rsidR="00116BA5" w:rsidRPr="00A41527">
        <w:rPr>
          <w:sz w:val="21"/>
        </w:rPr>
        <w:t>u</w:t>
      </w:r>
      <w:r w:rsidRPr="00A41527">
        <w:rPr>
          <w:sz w:val="21"/>
        </w:rPr>
        <w:t>r</w:t>
      </w:r>
      <w:r w:rsidR="00B6276F" w:rsidRPr="00A41527">
        <w:rPr>
          <w:sz w:val="21"/>
        </w:rPr>
        <w:t>Primaries</w:t>
      </w:r>
      <w:proofErr w:type="spellEnd"/>
      <w:r w:rsidRPr="00A41527">
        <w:rPr>
          <w:sz w:val="21"/>
        </w:rPr>
        <w:t xml:space="preserve"> </w:t>
      </w:r>
    </w:p>
    <w:p w14:paraId="4C9D0179" w14:textId="5A2B584D" w:rsidR="00B6276F" w:rsidRDefault="00B6276F" w:rsidP="00B27A9C">
      <w:pPr>
        <w:pStyle w:val="ListParagraph"/>
        <w:ind w:left="1080"/>
      </w:pPr>
      <w:r w:rsidRPr="00AD1CEC">
        <w:t xml:space="preserve"> </w:t>
      </w:r>
    </w:p>
    <w:tbl>
      <w:tblPr>
        <w:tblStyle w:val="TableGrid"/>
        <w:tblW w:w="0" w:type="auto"/>
        <w:tblLook w:val="04A0" w:firstRow="1" w:lastRow="0" w:firstColumn="1" w:lastColumn="0" w:noHBand="0" w:noVBand="1"/>
      </w:tblPr>
      <w:tblGrid>
        <w:gridCol w:w="3505"/>
        <w:gridCol w:w="1890"/>
        <w:gridCol w:w="4045"/>
      </w:tblGrid>
      <w:tr w:rsidR="00B27A9C" w14:paraId="2D78B47F" w14:textId="77777777" w:rsidTr="00C954AC">
        <w:tc>
          <w:tcPr>
            <w:tcW w:w="3505" w:type="dxa"/>
            <w:shd w:val="clear" w:color="auto" w:fill="90C5F6" w:themeFill="accent1" w:themeFillTint="66"/>
          </w:tcPr>
          <w:p w14:paraId="0AFE9849" w14:textId="019901D4"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6424ED5E" w14:textId="44D601E9" w:rsidR="00B27A9C" w:rsidRPr="008C23E4" w:rsidRDefault="00833285" w:rsidP="00A41527">
            <w:pPr>
              <w:jc w:val="center"/>
              <w:rPr>
                <w:rFonts w:ascii="Arial" w:hAnsi="Arial" w:cs="Arial"/>
                <w:sz w:val="21"/>
                <w:szCs w:val="18"/>
              </w:rPr>
            </w:pPr>
            <w:r>
              <w:rPr>
                <w:rFonts w:ascii="Arial" w:hAnsi="Arial" w:cs="Arial"/>
                <w:sz w:val="21"/>
                <w:szCs w:val="18"/>
              </w:rPr>
              <w:t>Collo</w:t>
            </w:r>
            <w:r w:rsidR="005A0D8F">
              <w:rPr>
                <w:rFonts w:ascii="Arial" w:hAnsi="Arial" w:cs="Arial"/>
                <w:sz w:val="21"/>
                <w:szCs w:val="18"/>
              </w:rPr>
              <w:t>quial</w:t>
            </w:r>
          </w:p>
        </w:tc>
        <w:tc>
          <w:tcPr>
            <w:tcW w:w="4045" w:type="dxa"/>
            <w:shd w:val="clear" w:color="auto" w:fill="90C5F6" w:themeFill="accent1" w:themeFillTint="66"/>
          </w:tcPr>
          <w:p w14:paraId="77B31D51"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7D39733A" w14:textId="77777777" w:rsidTr="001973C5">
        <w:tc>
          <w:tcPr>
            <w:tcW w:w="3505" w:type="dxa"/>
          </w:tcPr>
          <w:p w14:paraId="0AB14096" w14:textId="77777777" w:rsidR="00B27A9C" w:rsidRPr="008C23E4" w:rsidRDefault="00B27A9C" w:rsidP="001973C5">
            <w:pPr>
              <w:rPr>
                <w:rFonts w:ascii="Arial" w:hAnsi="Arial" w:cs="Arial"/>
                <w:sz w:val="18"/>
                <w:szCs w:val="18"/>
              </w:rPr>
            </w:pPr>
            <w:r w:rsidRPr="008C23E4">
              <w:rPr>
                <w:rFonts w:ascii="Arial" w:hAnsi="Arial" w:cs="Arial"/>
                <w:sz w:val="18"/>
                <w:szCs w:val="18"/>
              </w:rPr>
              <w:t>colour_primaries [HEVC/AVC]</w:t>
            </w:r>
          </w:p>
          <w:p w14:paraId="4D0762CE" w14:textId="77777777" w:rsidR="00B27A9C" w:rsidRPr="008C23E4" w:rsidRDefault="00B27A9C" w:rsidP="001973C5">
            <w:pPr>
              <w:rPr>
                <w:rFonts w:ascii="Arial" w:hAnsi="Arial" w:cs="Arial"/>
                <w:sz w:val="18"/>
                <w:szCs w:val="18"/>
              </w:rPr>
            </w:pPr>
            <w:r>
              <w:rPr>
                <w:rFonts w:ascii="Arial" w:hAnsi="Arial" w:cs="Arial"/>
                <w:sz w:val="18"/>
                <w:szCs w:val="18"/>
              </w:rPr>
              <w:t>colour p</w:t>
            </w:r>
            <w:r w:rsidRPr="008C23E4">
              <w:rPr>
                <w:rFonts w:ascii="Arial" w:hAnsi="Arial" w:cs="Arial"/>
                <w:sz w:val="18"/>
                <w:szCs w:val="18"/>
              </w:rPr>
              <w:t xml:space="preserve">rimaries [SMPTE-MXF] </w:t>
            </w:r>
          </w:p>
        </w:tc>
        <w:tc>
          <w:tcPr>
            <w:tcW w:w="1890" w:type="dxa"/>
          </w:tcPr>
          <w:p w14:paraId="2F664809" w14:textId="77777777" w:rsidR="00B27A9C" w:rsidRPr="008C23E4" w:rsidRDefault="00B27A9C" w:rsidP="001973C5">
            <w:pPr>
              <w:rPr>
                <w:rFonts w:ascii="Arial" w:hAnsi="Arial" w:cs="Arial"/>
                <w:sz w:val="18"/>
                <w:szCs w:val="18"/>
              </w:rPr>
            </w:pPr>
            <w:proofErr w:type="spellStart"/>
            <w:r>
              <w:rPr>
                <w:rFonts w:ascii="Arial" w:hAnsi="Arial" w:cs="Arial"/>
                <w:sz w:val="18"/>
                <w:szCs w:val="18"/>
              </w:rPr>
              <w:t>colorspace</w:t>
            </w:r>
            <w:proofErr w:type="spellEnd"/>
            <w:r>
              <w:rPr>
                <w:rFonts w:ascii="Arial" w:hAnsi="Arial" w:cs="Arial"/>
                <w:sz w:val="18"/>
                <w:szCs w:val="18"/>
              </w:rPr>
              <w:t>, color gamut</w:t>
            </w:r>
          </w:p>
        </w:tc>
        <w:tc>
          <w:tcPr>
            <w:tcW w:w="4045" w:type="dxa"/>
          </w:tcPr>
          <w:p w14:paraId="01E65AE3" w14:textId="77777777" w:rsidR="00B27A9C" w:rsidRPr="008C23E4" w:rsidRDefault="00B27A9C" w:rsidP="001973C5">
            <w:pPr>
              <w:rPr>
                <w:rFonts w:ascii="Arial" w:hAnsi="Arial" w:cs="Arial"/>
                <w:sz w:val="18"/>
                <w:szCs w:val="18"/>
              </w:rPr>
            </w:pPr>
            <w:r w:rsidRPr="008C23E4">
              <w:rPr>
                <w:rFonts w:ascii="Arial" w:hAnsi="Arial" w:cs="Arial"/>
                <w:sz w:val="18"/>
                <w:szCs w:val="18"/>
              </w:rPr>
              <w:t xml:space="preserve">SDR uses a BT.709 colour space, Digital Cinema restricts </w:t>
            </w:r>
            <w:proofErr w:type="spellStart"/>
            <w:r w:rsidRPr="008C23E4">
              <w:rPr>
                <w:rFonts w:ascii="Arial" w:hAnsi="Arial" w:cs="Arial"/>
                <w:sz w:val="18"/>
                <w:szCs w:val="18"/>
              </w:rPr>
              <w:t>colours</w:t>
            </w:r>
            <w:proofErr w:type="spellEnd"/>
            <w:r w:rsidRPr="008C23E4">
              <w:rPr>
                <w:rFonts w:ascii="Arial" w:hAnsi="Arial" w:cs="Arial"/>
                <w:sz w:val="18"/>
                <w:szCs w:val="18"/>
              </w:rPr>
              <w:t xml:space="preserve"> to P3 values (ST 2067-30) but in a 2020 </w:t>
            </w:r>
            <w:proofErr w:type="spellStart"/>
            <w:r w:rsidRPr="008C23E4">
              <w:rPr>
                <w:rFonts w:ascii="Arial" w:hAnsi="Arial" w:cs="Arial"/>
                <w:sz w:val="18"/>
                <w:szCs w:val="18"/>
              </w:rPr>
              <w:t>colourspace</w:t>
            </w:r>
            <w:proofErr w:type="spellEnd"/>
            <w:r w:rsidRPr="008C23E4">
              <w:rPr>
                <w:rFonts w:ascii="Arial" w:hAnsi="Arial" w:cs="Arial"/>
                <w:sz w:val="18"/>
                <w:szCs w:val="18"/>
              </w:rPr>
              <w:t xml:space="preserve"> container, HDR over time will use the complete 2020 values</w:t>
            </w:r>
          </w:p>
        </w:tc>
      </w:tr>
    </w:tbl>
    <w:p w14:paraId="17AC29AE" w14:textId="77777777" w:rsidR="00B27A9C" w:rsidRPr="00AD1CEC" w:rsidRDefault="00B27A9C" w:rsidP="00B27A9C">
      <w:pPr>
        <w:pStyle w:val="ListParagraph"/>
        <w:ind w:left="2227"/>
      </w:pPr>
    </w:p>
    <w:p w14:paraId="07B38F72" w14:textId="6058585F" w:rsidR="005E11F5" w:rsidRPr="00AD1CEC" w:rsidRDefault="00B6276F" w:rsidP="005E11F5">
      <w:pPr>
        <w:pStyle w:val="ListParagraph"/>
        <w:numPr>
          <w:ilvl w:val="0"/>
          <w:numId w:val="15"/>
        </w:numPr>
      </w:pPr>
      <w:proofErr w:type="spellStart"/>
      <w:r w:rsidRPr="00A41527">
        <w:rPr>
          <w:sz w:val="21"/>
        </w:rPr>
        <w:t>TransferCharacteristics</w:t>
      </w:r>
      <w:proofErr w:type="spellEnd"/>
      <w:r w:rsidR="005E11F5" w:rsidRPr="00AD1CEC">
        <w:t xml:space="preserve"> </w:t>
      </w:r>
    </w:p>
    <w:p w14:paraId="7794D6B1" w14:textId="09B0B1FD" w:rsidR="00267C6F" w:rsidRDefault="00267C6F" w:rsidP="00B27A9C">
      <w:pPr>
        <w:pStyle w:val="ListParagraph"/>
        <w:ind w:left="1080"/>
      </w:pPr>
    </w:p>
    <w:tbl>
      <w:tblPr>
        <w:tblStyle w:val="TableGrid"/>
        <w:tblW w:w="0" w:type="auto"/>
        <w:tblLook w:val="04A0" w:firstRow="1" w:lastRow="0" w:firstColumn="1" w:lastColumn="0" w:noHBand="0" w:noVBand="1"/>
      </w:tblPr>
      <w:tblGrid>
        <w:gridCol w:w="3505"/>
        <w:gridCol w:w="1890"/>
        <w:gridCol w:w="4045"/>
      </w:tblGrid>
      <w:tr w:rsidR="00B27A9C" w14:paraId="61788C1B" w14:textId="77777777" w:rsidTr="00C954AC">
        <w:tc>
          <w:tcPr>
            <w:tcW w:w="3505" w:type="dxa"/>
            <w:shd w:val="clear" w:color="auto" w:fill="90C5F6" w:themeFill="accent1" w:themeFillTint="66"/>
          </w:tcPr>
          <w:p w14:paraId="0CE7F96D" w14:textId="326A29A2"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3A5886C4" w14:textId="06486BA3" w:rsidR="00B27A9C" w:rsidRPr="008C23E4" w:rsidRDefault="005A0D8F" w:rsidP="001973C5">
            <w:pPr>
              <w:jc w:val="center"/>
              <w:rPr>
                <w:rFonts w:ascii="Arial" w:hAnsi="Arial" w:cs="Arial"/>
                <w:sz w:val="21"/>
                <w:szCs w:val="18"/>
              </w:rPr>
            </w:pPr>
            <w:r>
              <w:rPr>
                <w:rFonts w:ascii="Arial" w:hAnsi="Arial" w:cs="Arial"/>
                <w:sz w:val="21"/>
                <w:szCs w:val="18"/>
              </w:rPr>
              <w:t>Colloquial</w:t>
            </w:r>
          </w:p>
        </w:tc>
        <w:tc>
          <w:tcPr>
            <w:tcW w:w="4045" w:type="dxa"/>
            <w:shd w:val="clear" w:color="auto" w:fill="90C5F6" w:themeFill="accent1" w:themeFillTint="66"/>
          </w:tcPr>
          <w:p w14:paraId="7136E192"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2C71E3B8" w14:textId="77777777" w:rsidTr="001973C5">
        <w:tc>
          <w:tcPr>
            <w:tcW w:w="3505" w:type="dxa"/>
          </w:tcPr>
          <w:p w14:paraId="68A3E191" w14:textId="77777777" w:rsidR="00B27A9C" w:rsidRPr="00B95AEB" w:rsidRDefault="00B27A9C" w:rsidP="001973C5">
            <w:pPr>
              <w:rPr>
                <w:rFonts w:ascii="Arial" w:hAnsi="Arial" w:cs="Arial"/>
                <w:sz w:val="18"/>
                <w:szCs w:val="18"/>
              </w:rPr>
            </w:pPr>
            <w:r w:rsidRPr="00B95AEB">
              <w:rPr>
                <w:rFonts w:ascii="Arial" w:hAnsi="Arial" w:cs="Arial"/>
                <w:sz w:val="18"/>
                <w:szCs w:val="18"/>
              </w:rPr>
              <w:t>transfer_characteristics [HEVC/AVC]</w:t>
            </w:r>
          </w:p>
          <w:p w14:paraId="721157E2" w14:textId="77777777" w:rsidR="00B27A9C" w:rsidRPr="00B95AEB" w:rsidRDefault="00B27A9C" w:rsidP="001973C5">
            <w:pPr>
              <w:rPr>
                <w:rFonts w:ascii="Arial" w:hAnsi="Arial" w:cs="Arial"/>
                <w:sz w:val="18"/>
                <w:szCs w:val="18"/>
              </w:rPr>
            </w:pPr>
            <w:r w:rsidRPr="00B95AEB">
              <w:rPr>
                <w:rFonts w:ascii="Arial" w:hAnsi="Arial" w:cs="Arial"/>
                <w:sz w:val="18"/>
                <w:szCs w:val="18"/>
              </w:rPr>
              <w:t xml:space="preserve">transfer </w:t>
            </w:r>
            <w:proofErr w:type="spellStart"/>
            <w:r w:rsidRPr="00B95AEB">
              <w:rPr>
                <w:rFonts w:ascii="Arial" w:hAnsi="Arial" w:cs="Arial"/>
                <w:sz w:val="18"/>
                <w:szCs w:val="18"/>
              </w:rPr>
              <w:t>charasteristic</w:t>
            </w:r>
            <w:proofErr w:type="spellEnd"/>
            <w:r w:rsidRPr="00B95AEB">
              <w:rPr>
                <w:rFonts w:ascii="Arial" w:hAnsi="Arial" w:cs="Arial"/>
                <w:sz w:val="18"/>
                <w:szCs w:val="18"/>
              </w:rPr>
              <w:t xml:space="preserve"> [SMPTE-MXF] </w:t>
            </w:r>
          </w:p>
        </w:tc>
        <w:tc>
          <w:tcPr>
            <w:tcW w:w="1890" w:type="dxa"/>
          </w:tcPr>
          <w:p w14:paraId="1E655BA2" w14:textId="77777777" w:rsidR="00B27A9C" w:rsidRPr="00B95AEB" w:rsidRDefault="00B27A9C" w:rsidP="001973C5">
            <w:pPr>
              <w:rPr>
                <w:rFonts w:ascii="Arial" w:hAnsi="Arial" w:cs="Arial"/>
                <w:sz w:val="18"/>
                <w:szCs w:val="18"/>
              </w:rPr>
            </w:pPr>
            <w:r>
              <w:rPr>
                <w:rFonts w:ascii="Arial" w:hAnsi="Arial" w:cs="Arial"/>
                <w:sz w:val="18"/>
                <w:szCs w:val="18"/>
              </w:rPr>
              <w:t>Transfer curves, log curves</w:t>
            </w:r>
          </w:p>
        </w:tc>
        <w:tc>
          <w:tcPr>
            <w:tcW w:w="4045" w:type="dxa"/>
          </w:tcPr>
          <w:p w14:paraId="1058744A" w14:textId="20026CA3" w:rsidR="00B27A9C" w:rsidRPr="00B95AEB" w:rsidRDefault="00B27A9C" w:rsidP="001973C5">
            <w:pPr>
              <w:rPr>
                <w:rFonts w:ascii="Arial" w:hAnsi="Arial" w:cs="Arial"/>
                <w:sz w:val="18"/>
                <w:szCs w:val="18"/>
              </w:rPr>
            </w:pPr>
            <w:r w:rsidRPr="00B95AEB">
              <w:rPr>
                <w:rFonts w:ascii="Arial" w:hAnsi="Arial" w:cs="Arial"/>
                <w:sz w:val="18"/>
                <w:szCs w:val="18"/>
              </w:rPr>
              <w:t>Widely used practices: For HDR uses either PQ or HLG, for SDR uses transfer characteristic for BT.709 assuming a display characteristic corresponding to BT.1886</w:t>
            </w:r>
          </w:p>
        </w:tc>
      </w:tr>
    </w:tbl>
    <w:p w14:paraId="34FF1D14" w14:textId="77777777" w:rsidR="00B27A9C" w:rsidRPr="00AD1CEC" w:rsidRDefault="00B27A9C" w:rsidP="00B27A9C"/>
    <w:p w14:paraId="046EB4E4" w14:textId="58D4056A" w:rsidR="00B6276F" w:rsidRPr="00A41527" w:rsidRDefault="00A41527" w:rsidP="006E7CAB">
      <w:pPr>
        <w:pStyle w:val="ListParagraph"/>
        <w:numPr>
          <w:ilvl w:val="0"/>
          <w:numId w:val="15"/>
        </w:numPr>
        <w:rPr>
          <w:sz w:val="21"/>
        </w:rPr>
      </w:pPr>
      <w:proofErr w:type="spellStart"/>
      <w:r>
        <w:rPr>
          <w:sz w:val="21"/>
        </w:rPr>
        <w:t>Matrix</w:t>
      </w:r>
      <w:r w:rsidR="00441CFF">
        <w:rPr>
          <w:sz w:val="21"/>
        </w:rPr>
        <w:t>Coefficients</w:t>
      </w:r>
      <w:proofErr w:type="spellEnd"/>
      <w:r w:rsidR="00CD793F" w:rsidRPr="00A41527">
        <w:rPr>
          <w:rStyle w:val="FootnoteReference"/>
          <w:rFonts w:ascii="Arial" w:hAnsi="Arial" w:cs="Arial"/>
          <w:color w:val="000000"/>
          <w:szCs w:val="18"/>
        </w:rPr>
        <w:footnoteReference w:id="4"/>
      </w:r>
      <w:r w:rsidR="005E11F5" w:rsidRPr="00A41527">
        <w:rPr>
          <w:sz w:val="21"/>
        </w:rPr>
        <w:t xml:space="preserve"> </w:t>
      </w:r>
    </w:p>
    <w:p w14:paraId="3B472BB9" w14:textId="60AEA508" w:rsidR="00267C6F" w:rsidRDefault="00267C6F" w:rsidP="00B27A9C">
      <w:pPr>
        <w:pStyle w:val="ListParagraph"/>
        <w:ind w:left="1080"/>
      </w:pPr>
    </w:p>
    <w:tbl>
      <w:tblPr>
        <w:tblStyle w:val="TableGrid"/>
        <w:tblW w:w="0" w:type="auto"/>
        <w:tblLook w:val="04A0" w:firstRow="1" w:lastRow="0" w:firstColumn="1" w:lastColumn="0" w:noHBand="0" w:noVBand="1"/>
      </w:tblPr>
      <w:tblGrid>
        <w:gridCol w:w="3505"/>
        <w:gridCol w:w="1890"/>
        <w:gridCol w:w="4045"/>
      </w:tblGrid>
      <w:tr w:rsidR="00B27A9C" w14:paraId="6A9018CF" w14:textId="77777777" w:rsidTr="00C954AC">
        <w:tc>
          <w:tcPr>
            <w:tcW w:w="3505" w:type="dxa"/>
            <w:shd w:val="clear" w:color="auto" w:fill="90C5F6" w:themeFill="accent1" w:themeFillTint="66"/>
          </w:tcPr>
          <w:p w14:paraId="7E8CC5A4" w14:textId="01F95C9C"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7987150B" w14:textId="2C8AB86F" w:rsidR="00B27A9C" w:rsidRPr="008C23E4" w:rsidRDefault="005A0D8F" w:rsidP="001973C5">
            <w:pPr>
              <w:jc w:val="center"/>
              <w:rPr>
                <w:rFonts w:ascii="Arial" w:hAnsi="Arial" w:cs="Arial"/>
                <w:sz w:val="21"/>
                <w:szCs w:val="18"/>
              </w:rPr>
            </w:pPr>
            <w:r>
              <w:rPr>
                <w:rFonts w:ascii="Arial" w:hAnsi="Arial" w:cs="Arial"/>
                <w:sz w:val="21"/>
                <w:szCs w:val="18"/>
              </w:rPr>
              <w:t>Colloquial</w:t>
            </w:r>
          </w:p>
        </w:tc>
        <w:tc>
          <w:tcPr>
            <w:tcW w:w="4045" w:type="dxa"/>
            <w:shd w:val="clear" w:color="auto" w:fill="90C5F6" w:themeFill="accent1" w:themeFillTint="66"/>
          </w:tcPr>
          <w:p w14:paraId="4E3F3990"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2304D2C4" w14:textId="77777777" w:rsidTr="001973C5">
        <w:tc>
          <w:tcPr>
            <w:tcW w:w="3505" w:type="dxa"/>
          </w:tcPr>
          <w:p w14:paraId="3514B2B0" w14:textId="6204C04F" w:rsidR="00B27A9C" w:rsidRDefault="00B27A9C" w:rsidP="001973C5">
            <w:pPr>
              <w:rPr>
                <w:rFonts w:ascii="Arial" w:hAnsi="Arial" w:cs="Arial"/>
                <w:sz w:val="18"/>
                <w:szCs w:val="18"/>
              </w:rPr>
            </w:pPr>
            <w:r>
              <w:rPr>
                <w:rFonts w:ascii="Arial" w:hAnsi="Arial" w:cs="Arial"/>
                <w:sz w:val="18"/>
                <w:szCs w:val="18"/>
              </w:rPr>
              <w:t>matrix_coeffs</w:t>
            </w:r>
            <w:r w:rsidRPr="00B95AEB">
              <w:rPr>
                <w:rFonts w:ascii="Arial" w:hAnsi="Arial" w:cs="Arial"/>
                <w:sz w:val="18"/>
                <w:szCs w:val="18"/>
              </w:rPr>
              <w:t xml:space="preserve"> </w:t>
            </w:r>
            <w:r w:rsidR="00663F10">
              <w:rPr>
                <w:rFonts w:ascii="Arial" w:hAnsi="Arial" w:cs="Arial"/>
                <w:sz w:val="18"/>
                <w:szCs w:val="18"/>
              </w:rPr>
              <w:t>[HEVC</w:t>
            </w:r>
            <w:r w:rsidRPr="00B95AEB">
              <w:rPr>
                <w:rFonts w:ascii="Arial" w:hAnsi="Arial" w:cs="Arial"/>
                <w:sz w:val="18"/>
                <w:szCs w:val="18"/>
              </w:rPr>
              <w:t>]</w:t>
            </w:r>
          </w:p>
          <w:p w14:paraId="6B52757B" w14:textId="703B9440" w:rsidR="00663F10" w:rsidRPr="00B95AEB" w:rsidRDefault="00753C69" w:rsidP="001973C5">
            <w:pPr>
              <w:rPr>
                <w:rFonts w:ascii="Arial" w:hAnsi="Arial" w:cs="Arial"/>
                <w:sz w:val="18"/>
                <w:szCs w:val="18"/>
              </w:rPr>
            </w:pPr>
            <w:proofErr w:type="spellStart"/>
            <w:r>
              <w:rPr>
                <w:rFonts w:ascii="Arial" w:hAnsi="Arial" w:cs="Arial"/>
                <w:sz w:val="18"/>
                <w:szCs w:val="18"/>
              </w:rPr>
              <w:t>matrix_coefficients</w:t>
            </w:r>
            <w:proofErr w:type="spellEnd"/>
            <w:r>
              <w:rPr>
                <w:rFonts w:ascii="Arial" w:hAnsi="Arial" w:cs="Arial"/>
                <w:sz w:val="18"/>
                <w:szCs w:val="18"/>
              </w:rPr>
              <w:t xml:space="preserve"> (AVC)</w:t>
            </w:r>
          </w:p>
          <w:p w14:paraId="7617DC95" w14:textId="77777777" w:rsidR="00B27A9C" w:rsidRPr="00B95AEB" w:rsidRDefault="00B27A9C" w:rsidP="001973C5">
            <w:pPr>
              <w:rPr>
                <w:rFonts w:ascii="Arial" w:hAnsi="Arial" w:cs="Arial"/>
                <w:sz w:val="18"/>
                <w:szCs w:val="18"/>
              </w:rPr>
            </w:pPr>
            <w:r>
              <w:rPr>
                <w:rFonts w:ascii="Arial" w:hAnsi="Arial" w:cs="Arial"/>
                <w:sz w:val="18"/>
                <w:szCs w:val="18"/>
              </w:rPr>
              <w:t>coding equations</w:t>
            </w:r>
            <w:r w:rsidRPr="00B95AEB">
              <w:rPr>
                <w:rFonts w:ascii="Arial" w:hAnsi="Arial" w:cs="Arial"/>
                <w:sz w:val="18"/>
                <w:szCs w:val="18"/>
              </w:rPr>
              <w:t xml:space="preserve"> [SMPTE-MXF] </w:t>
            </w:r>
          </w:p>
        </w:tc>
        <w:tc>
          <w:tcPr>
            <w:tcW w:w="1890" w:type="dxa"/>
          </w:tcPr>
          <w:p w14:paraId="0C762762" w14:textId="472B4C7B" w:rsidR="00B27A9C" w:rsidRPr="00B95AEB" w:rsidRDefault="00441CFF" w:rsidP="001973C5">
            <w:pPr>
              <w:rPr>
                <w:rFonts w:ascii="Arial" w:hAnsi="Arial" w:cs="Arial"/>
                <w:sz w:val="18"/>
                <w:szCs w:val="18"/>
              </w:rPr>
            </w:pPr>
            <w:r>
              <w:rPr>
                <w:rFonts w:ascii="Arial" w:hAnsi="Arial" w:cs="Arial"/>
                <w:sz w:val="18"/>
                <w:szCs w:val="18"/>
              </w:rPr>
              <w:t xml:space="preserve">Color Representation, </w:t>
            </w:r>
            <w:r w:rsidR="00A41527">
              <w:rPr>
                <w:rFonts w:ascii="Arial" w:hAnsi="Arial" w:cs="Arial"/>
                <w:sz w:val="18"/>
                <w:szCs w:val="18"/>
              </w:rPr>
              <w:t>GBR, NCL, YCC, YUV, Y’UV, R’B’G’</w:t>
            </w:r>
          </w:p>
        </w:tc>
        <w:tc>
          <w:tcPr>
            <w:tcW w:w="4045" w:type="dxa"/>
          </w:tcPr>
          <w:p w14:paraId="2BD199C5" w14:textId="77777777" w:rsidR="00B27A9C" w:rsidRPr="00B27A9C" w:rsidRDefault="00B27A9C" w:rsidP="001973C5">
            <w:pPr>
              <w:rPr>
                <w:rFonts w:ascii="Arial" w:hAnsi="Arial" w:cs="Arial"/>
                <w:sz w:val="18"/>
                <w:szCs w:val="18"/>
              </w:rPr>
            </w:pPr>
            <w:r w:rsidRPr="00B27A9C">
              <w:rPr>
                <w:rFonts w:ascii="Arial" w:hAnsi="Arial" w:cs="Arial"/>
                <w:sz w:val="18"/>
                <w:szCs w:val="18"/>
              </w:rPr>
              <w:t>Widely used practices: Specifies the encoding equations to convert RGB image components to component colour difference image components.</w:t>
            </w:r>
            <w:r w:rsidRPr="00B27A9C" w:rsidDel="00686FD8">
              <w:rPr>
                <w:rFonts w:ascii="Arial" w:hAnsi="Arial" w:cs="Arial"/>
                <w:sz w:val="18"/>
                <w:szCs w:val="18"/>
              </w:rPr>
              <w:t xml:space="preserve"> </w:t>
            </w:r>
            <w:r w:rsidRPr="00B27A9C">
              <w:rPr>
                <w:rFonts w:ascii="Arial" w:hAnsi="Arial" w:cs="Arial"/>
                <w:sz w:val="18"/>
                <w:szCs w:val="18"/>
              </w:rPr>
              <w:t>No matrix is used for R’G’B’</w:t>
            </w:r>
          </w:p>
        </w:tc>
      </w:tr>
    </w:tbl>
    <w:p w14:paraId="7CD93ECA" w14:textId="77777777" w:rsidR="00B27A9C" w:rsidRPr="00AD1CEC" w:rsidRDefault="00B27A9C" w:rsidP="00B27A9C"/>
    <w:p w14:paraId="02E5D265" w14:textId="4E8C8D4A" w:rsidR="005E11F5" w:rsidRPr="00A41527" w:rsidRDefault="002E1BCA" w:rsidP="005E11F5">
      <w:pPr>
        <w:pStyle w:val="ListParagraph"/>
        <w:numPr>
          <w:ilvl w:val="0"/>
          <w:numId w:val="15"/>
        </w:numPr>
        <w:rPr>
          <w:sz w:val="21"/>
        </w:rPr>
      </w:pPr>
      <w:proofErr w:type="spellStart"/>
      <w:r w:rsidRPr="00A41527">
        <w:rPr>
          <w:sz w:val="21"/>
        </w:rPr>
        <w:t>VideoFullRangeFlag</w:t>
      </w:r>
      <w:proofErr w:type="spellEnd"/>
      <w:r w:rsidR="005E11F5" w:rsidRPr="00A41527">
        <w:rPr>
          <w:sz w:val="21"/>
        </w:rPr>
        <w:t xml:space="preserve"> </w:t>
      </w:r>
    </w:p>
    <w:p w14:paraId="31ABACCB" w14:textId="4508DAFD" w:rsidR="002E4F4C" w:rsidRDefault="002E4F4C" w:rsidP="00B27A9C">
      <w:pPr>
        <w:pStyle w:val="ListParagraph"/>
        <w:ind w:left="1080"/>
      </w:pPr>
    </w:p>
    <w:tbl>
      <w:tblPr>
        <w:tblStyle w:val="TableGrid"/>
        <w:tblW w:w="0" w:type="auto"/>
        <w:tblLook w:val="04A0" w:firstRow="1" w:lastRow="0" w:firstColumn="1" w:lastColumn="0" w:noHBand="0" w:noVBand="1"/>
      </w:tblPr>
      <w:tblGrid>
        <w:gridCol w:w="3505"/>
        <w:gridCol w:w="1890"/>
        <w:gridCol w:w="4045"/>
      </w:tblGrid>
      <w:tr w:rsidR="00B27A9C" w14:paraId="1DF18C15" w14:textId="77777777" w:rsidTr="00C954AC">
        <w:tc>
          <w:tcPr>
            <w:tcW w:w="3505" w:type="dxa"/>
            <w:shd w:val="clear" w:color="auto" w:fill="90C5F6" w:themeFill="accent1" w:themeFillTint="66"/>
          </w:tcPr>
          <w:p w14:paraId="2EC52E17" w14:textId="337F09D8" w:rsidR="00B27A9C" w:rsidRPr="008C23E4" w:rsidRDefault="00B27A9C" w:rsidP="00811310">
            <w:pPr>
              <w:jc w:val="center"/>
              <w:rPr>
                <w:rFonts w:ascii="Arial" w:hAnsi="Arial" w:cs="Arial"/>
                <w:sz w:val="21"/>
                <w:szCs w:val="18"/>
              </w:rPr>
            </w:pPr>
            <w:r w:rsidRPr="008C23E4">
              <w:rPr>
                <w:rFonts w:ascii="Arial" w:hAnsi="Arial" w:cs="Arial"/>
                <w:sz w:val="21"/>
                <w:szCs w:val="18"/>
              </w:rPr>
              <w:t>Carriage Parameter Names</w:t>
            </w:r>
          </w:p>
        </w:tc>
        <w:tc>
          <w:tcPr>
            <w:tcW w:w="1890" w:type="dxa"/>
            <w:shd w:val="clear" w:color="auto" w:fill="90C5F6" w:themeFill="accent1" w:themeFillTint="66"/>
          </w:tcPr>
          <w:p w14:paraId="5D85FB60" w14:textId="4ED7D933" w:rsidR="00B27A9C" w:rsidRPr="008C23E4" w:rsidRDefault="006F60C3" w:rsidP="001973C5">
            <w:pPr>
              <w:jc w:val="center"/>
              <w:rPr>
                <w:rFonts w:ascii="Arial" w:hAnsi="Arial" w:cs="Arial"/>
                <w:sz w:val="21"/>
                <w:szCs w:val="18"/>
              </w:rPr>
            </w:pPr>
            <w:r>
              <w:rPr>
                <w:rFonts w:ascii="Arial" w:hAnsi="Arial" w:cs="Arial"/>
                <w:sz w:val="21"/>
                <w:szCs w:val="18"/>
              </w:rPr>
              <w:t>Colloquial</w:t>
            </w:r>
          </w:p>
        </w:tc>
        <w:tc>
          <w:tcPr>
            <w:tcW w:w="4045" w:type="dxa"/>
            <w:shd w:val="clear" w:color="auto" w:fill="90C5F6" w:themeFill="accent1" w:themeFillTint="66"/>
          </w:tcPr>
          <w:p w14:paraId="7809759A" w14:textId="77777777" w:rsidR="00B27A9C" w:rsidRPr="008C23E4" w:rsidRDefault="00B27A9C" w:rsidP="001973C5">
            <w:pPr>
              <w:jc w:val="center"/>
              <w:rPr>
                <w:rFonts w:ascii="Arial" w:hAnsi="Arial" w:cs="Arial"/>
                <w:sz w:val="21"/>
                <w:szCs w:val="18"/>
              </w:rPr>
            </w:pPr>
            <w:r>
              <w:rPr>
                <w:rFonts w:ascii="Arial" w:hAnsi="Arial" w:cs="Arial"/>
                <w:sz w:val="21"/>
                <w:szCs w:val="18"/>
              </w:rPr>
              <w:t>Utilization</w:t>
            </w:r>
          </w:p>
        </w:tc>
      </w:tr>
      <w:tr w:rsidR="00B27A9C" w14:paraId="5A4B003E" w14:textId="77777777" w:rsidTr="001973C5">
        <w:tc>
          <w:tcPr>
            <w:tcW w:w="3505" w:type="dxa"/>
          </w:tcPr>
          <w:p w14:paraId="5697D446" w14:textId="77777777" w:rsidR="00B27A9C" w:rsidRPr="00B95AEB" w:rsidRDefault="00B27A9C" w:rsidP="001973C5">
            <w:pPr>
              <w:rPr>
                <w:rFonts w:ascii="Arial" w:hAnsi="Arial" w:cs="Arial"/>
                <w:sz w:val="18"/>
                <w:szCs w:val="18"/>
              </w:rPr>
            </w:pPr>
            <w:r>
              <w:rPr>
                <w:rFonts w:ascii="Arial" w:hAnsi="Arial" w:cs="Arial"/>
                <w:sz w:val="18"/>
                <w:szCs w:val="18"/>
              </w:rPr>
              <w:t>video_full_range_flag</w:t>
            </w:r>
            <w:r w:rsidRPr="00B95AEB">
              <w:rPr>
                <w:rFonts w:ascii="Arial" w:hAnsi="Arial" w:cs="Arial"/>
                <w:sz w:val="18"/>
                <w:szCs w:val="18"/>
              </w:rPr>
              <w:t xml:space="preserve"> [HEVC/AVC]</w:t>
            </w:r>
          </w:p>
          <w:p w14:paraId="19B768AF" w14:textId="77777777" w:rsidR="00B27A9C" w:rsidRPr="00B95AEB" w:rsidRDefault="00B27A9C" w:rsidP="001973C5">
            <w:pPr>
              <w:rPr>
                <w:rFonts w:ascii="Arial" w:hAnsi="Arial" w:cs="Arial"/>
                <w:sz w:val="18"/>
                <w:szCs w:val="18"/>
              </w:rPr>
            </w:pPr>
            <w:r>
              <w:rPr>
                <w:rFonts w:ascii="Arial" w:hAnsi="Arial" w:cs="Arial"/>
                <w:sz w:val="18"/>
                <w:szCs w:val="18"/>
              </w:rPr>
              <w:t>n/a</w:t>
            </w:r>
            <w:r w:rsidRPr="00B95AEB">
              <w:rPr>
                <w:rFonts w:ascii="Arial" w:hAnsi="Arial" w:cs="Arial"/>
                <w:sz w:val="18"/>
                <w:szCs w:val="18"/>
              </w:rPr>
              <w:t xml:space="preserve"> [SMPTE-MXF] </w:t>
            </w:r>
          </w:p>
        </w:tc>
        <w:tc>
          <w:tcPr>
            <w:tcW w:w="1890" w:type="dxa"/>
          </w:tcPr>
          <w:p w14:paraId="2C37C097" w14:textId="77777777" w:rsidR="00B27A9C" w:rsidRPr="00B95AEB" w:rsidRDefault="00B27A9C" w:rsidP="001973C5">
            <w:pPr>
              <w:rPr>
                <w:rFonts w:ascii="Arial" w:hAnsi="Arial" w:cs="Arial"/>
                <w:sz w:val="18"/>
                <w:szCs w:val="18"/>
              </w:rPr>
            </w:pPr>
            <w:r>
              <w:rPr>
                <w:rFonts w:ascii="Arial" w:hAnsi="Arial" w:cs="Arial"/>
                <w:sz w:val="18"/>
                <w:szCs w:val="18"/>
              </w:rPr>
              <w:t>Full, narrow, head, legal, QE.1, QE.2</w:t>
            </w:r>
          </w:p>
        </w:tc>
        <w:tc>
          <w:tcPr>
            <w:tcW w:w="4045" w:type="dxa"/>
          </w:tcPr>
          <w:p w14:paraId="71E4317A" w14:textId="77777777" w:rsidR="00B27A9C" w:rsidRPr="00B27A9C" w:rsidRDefault="00B27A9C" w:rsidP="001973C5">
            <w:pPr>
              <w:rPr>
                <w:rFonts w:ascii="Arial" w:hAnsi="Arial" w:cs="Arial"/>
                <w:sz w:val="18"/>
                <w:szCs w:val="18"/>
              </w:rPr>
            </w:pPr>
            <w:proofErr w:type="spellStart"/>
            <w:r w:rsidRPr="00B27A9C">
              <w:rPr>
                <w:rFonts w:ascii="Arial" w:hAnsi="Arial" w:cs="Arial"/>
                <w:sz w:val="18"/>
                <w:szCs w:val="18"/>
              </w:rPr>
              <w:t>Y’CbCr</w:t>
            </w:r>
            <w:proofErr w:type="spellEnd"/>
            <w:r w:rsidRPr="00B27A9C">
              <w:rPr>
                <w:rFonts w:ascii="Arial" w:hAnsi="Arial" w:cs="Arial"/>
                <w:sz w:val="18"/>
                <w:szCs w:val="18"/>
              </w:rPr>
              <w:t xml:space="preserve"> </w:t>
            </w:r>
            <w:proofErr w:type="spellStart"/>
            <w:r w:rsidRPr="00B27A9C">
              <w:rPr>
                <w:rFonts w:ascii="Arial" w:hAnsi="Arial" w:cs="Arial"/>
                <w:sz w:val="18"/>
                <w:szCs w:val="18"/>
              </w:rPr>
              <w:t>colour</w:t>
            </w:r>
            <w:proofErr w:type="spellEnd"/>
            <w:r w:rsidRPr="00B27A9C">
              <w:rPr>
                <w:rFonts w:ascii="Arial" w:hAnsi="Arial" w:cs="Arial"/>
                <w:sz w:val="18"/>
                <w:szCs w:val="18"/>
              </w:rPr>
              <w:t xml:space="preserve"> representation uses narrow range scalability values</w:t>
            </w:r>
          </w:p>
        </w:tc>
      </w:tr>
    </w:tbl>
    <w:p w14:paraId="6E2A86A0" w14:textId="4AA56E56" w:rsidR="00B27A9C" w:rsidRDefault="00B27A9C" w:rsidP="00B27A9C">
      <w:pPr>
        <w:rPr>
          <w:ins w:id="289" w:author="Yasser Syed" w:date="2018-09-28T17:41:00Z"/>
        </w:rPr>
      </w:pPr>
    </w:p>
    <w:p w14:paraId="14A2690A" w14:textId="6A1DA2A2" w:rsidR="00841801" w:rsidRPr="00A41527" w:rsidRDefault="00841801" w:rsidP="00841801">
      <w:pPr>
        <w:pStyle w:val="ListParagraph"/>
        <w:numPr>
          <w:ilvl w:val="0"/>
          <w:numId w:val="15"/>
        </w:numPr>
        <w:rPr>
          <w:ins w:id="290" w:author="Yasser Syed" w:date="2018-09-28T17:41:00Z"/>
          <w:sz w:val="21"/>
        </w:rPr>
      </w:pPr>
      <w:proofErr w:type="spellStart"/>
      <w:ins w:id="291" w:author="Yasser Syed" w:date="2018-09-28T17:42:00Z">
        <w:r>
          <w:rPr>
            <w:sz w:val="21"/>
          </w:rPr>
          <w:t>ChromaLocType</w:t>
        </w:r>
      </w:ins>
      <w:proofErr w:type="spellEnd"/>
    </w:p>
    <w:p w14:paraId="35A45470" w14:textId="77777777" w:rsidR="00841801" w:rsidRDefault="00841801" w:rsidP="00841801">
      <w:pPr>
        <w:pStyle w:val="ListParagraph"/>
        <w:ind w:left="1080"/>
        <w:rPr>
          <w:ins w:id="292" w:author="Yasser Syed" w:date="2018-09-28T17:41:00Z"/>
        </w:rPr>
      </w:pPr>
    </w:p>
    <w:tbl>
      <w:tblPr>
        <w:tblStyle w:val="TableGrid"/>
        <w:tblW w:w="0" w:type="auto"/>
        <w:tblLook w:val="04A0" w:firstRow="1" w:lastRow="0" w:firstColumn="1" w:lastColumn="0" w:noHBand="0" w:noVBand="1"/>
      </w:tblPr>
      <w:tblGrid>
        <w:gridCol w:w="3505"/>
        <w:gridCol w:w="1890"/>
        <w:gridCol w:w="4045"/>
      </w:tblGrid>
      <w:tr w:rsidR="00841801" w14:paraId="77AA488C" w14:textId="77777777" w:rsidTr="007A31F9">
        <w:trPr>
          <w:ins w:id="293" w:author="Yasser Syed" w:date="2018-09-28T17:41:00Z"/>
        </w:trPr>
        <w:tc>
          <w:tcPr>
            <w:tcW w:w="3505" w:type="dxa"/>
            <w:shd w:val="clear" w:color="auto" w:fill="90C5F6" w:themeFill="accent1" w:themeFillTint="66"/>
          </w:tcPr>
          <w:p w14:paraId="7C48222D" w14:textId="77777777" w:rsidR="00841801" w:rsidRPr="008C23E4" w:rsidRDefault="00841801" w:rsidP="007A31F9">
            <w:pPr>
              <w:jc w:val="center"/>
              <w:rPr>
                <w:ins w:id="294" w:author="Yasser Syed" w:date="2018-09-28T17:41:00Z"/>
                <w:rFonts w:ascii="Arial" w:hAnsi="Arial" w:cs="Arial"/>
                <w:sz w:val="21"/>
                <w:szCs w:val="18"/>
              </w:rPr>
            </w:pPr>
            <w:ins w:id="295" w:author="Yasser Syed" w:date="2018-09-28T17:41:00Z">
              <w:r w:rsidRPr="008C23E4">
                <w:rPr>
                  <w:rFonts w:ascii="Arial" w:hAnsi="Arial" w:cs="Arial"/>
                  <w:sz w:val="21"/>
                  <w:szCs w:val="18"/>
                </w:rPr>
                <w:t>Carriage Parameter Names</w:t>
              </w:r>
            </w:ins>
          </w:p>
        </w:tc>
        <w:tc>
          <w:tcPr>
            <w:tcW w:w="1890" w:type="dxa"/>
            <w:shd w:val="clear" w:color="auto" w:fill="90C5F6" w:themeFill="accent1" w:themeFillTint="66"/>
          </w:tcPr>
          <w:p w14:paraId="76542236" w14:textId="77777777" w:rsidR="00841801" w:rsidRPr="008C23E4" w:rsidRDefault="00841801" w:rsidP="007A31F9">
            <w:pPr>
              <w:jc w:val="center"/>
              <w:rPr>
                <w:ins w:id="296" w:author="Yasser Syed" w:date="2018-09-28T17:41:00Z"/>
                <w:rFonts w:ascii="Arial" w:hAnsi="Arial" w:cs="Arial"/>
                <w:sz w:val="21"/>
                <w:szCs w:val="18"/>
              </w:rPr>
            </w:pPr>
            <w:ins w:id="297" w:author="Yasser Syed" w:date="2018-09-28T17:41:00Z">
              <w:r>
                <w:rPr>
                  <w:rFonts w:ascii="Arial" w:hAnsi="Arial" w:cs="Arial"/>
                  <w:sz w:val="21"/>
                  <w:szCs w:val="18"/>
                </w:rPr>
                <w:t>Colloquial</w:t>
              </w:r>
            </w:ins>
          </w:p>
        </w:tc>
        <w:tc>
          <w:tcPr>
            <w:tcW w:w="4045" w:type="dxa"/>
            <w:shd w:val="clear" w:color="auto" w:fill="90C5F6" w:themeFill="accent1" w:themeFillTint="66"/>
          </w:tcPr>
          <w:p w14:paraId="14B17A37" w14:textId="77777777" w:rsidR="00841801" w:rsidRPr="008C23E4" w:rsidRDefault="00841801" w:rsidP="007A31F9">
            <w:pPr>
              <w:jc w:val="center"/>
              <w:rPr>
                <w:ins w:id="298" w:author="Yasser Syed" w:date="2018-09-28T17:41:00Z"/>
                <w:rFonts w:ascii="Arial" w:hAnsi="Arial" w:cs="Arial"/>
                <w:sz w:val="21"/>
                <w:szCs w:val="18"/>
              </w:rPr>
            </w:pPr>
            <w:ins w:id="299" w:author="Yasser Syed" w:date="2018-09-28T17:41:00Z">
              <w:r>
                <w:rPr>
                  <w:rFonts w:ascii="Arial" w:hAnsi="Arial" w:cs="Arial"/>
                  <w:sz w:val="21"/>
                  <w:szCs w:val="18"/>
                </w:rPr>
                <w:t>Utilization</w:t>
              </w:r>
            </w:ins>
          </w:p>
        </w:tc>
      </w:tr>
      <w:tr w:rsidR="00841801" w14:paraId="7FCEBA5C" w14:textId="77777777" w:rsidTr="007A31F9">
        <w:trPr>
          <w:ins w:id="300" w:author="Yasser Syed" w:date="2018-09-28T17:41:00Z"/>
        </w:trPr>
        <w:tc>
          <w:tcPr>
            <w:tcW w:w="3505" w:type="dxa"/>
          </w:tcPr>
          <w:p w14:paraId="66500573" w14:textId="08891B05" w:rsidR="00841801" w:rsidRPr="00B95AEB" w:rsidRDefault="00841801" w:rsidP="00586814">
            <w:pPr>
              <w:rPr>
                <w:ins w:id="301" w:author="Yasser Syed" w:date="2018-09-28T17:41:00Z"/>
                <w:rFonts w:ascii="Arial" w:hAnsi="Arial" w:cs="Arial"/>
                <w:sz w:val="18"/>
                <w:szCs w:val="18"/>
              </w:rPr>
            </w:pPr>
            <w:ins w:id="302" w:author="Yasser Syed" w:date="2018-09-28T17:41:00Z">
              <w:r w:rsidRPr="00B95AEB">
                <w:rPr>
                  <w:rFonts w:ascii="Arial" w:hAnsi="Arial" w:cs="Arial"/>
                  <w:sz w:val="18"/>
                  <w:szCs w:val="18"/>
                </w:rPr>
                <w:t xml:space="preserve"> </w:t>
              </w:r>
            </w:ins>
          </w:p>
        </w:tc>
        <w:tc>
          <w:tcPr>
            <w:tcW w:w="1890" w:type="dxa"/>
          </w:tcPr>
          <w:p w14:paraId="26EE026B" w14:textId="0EDE4BD0" w:rsidR="00841801" w:rsidRPr="00B95AEB" w:rsidRDefault="00841801" w:rsidP="007A31F9">
            <w:pPr>
              <w:rPr>
                <w:ins w:id="303" w:author="Yasser Syed" w:date="2018-09-28T17:41:00Z"/>
                <w:rFonts w:ascii="Arial" w:hAnsi="Arial" w:cs="Arial"/>
                <w:sz w:val="18"/>
                <w:szCs w:val="18"/>
              </w:rPr>
            </w:pPr>
          </w:p>
        </w:tc>
        <w:tc>
          <w:tcPr>
            <w:tcW w:w="4045" w:type="dxa"/>
          </w:tcPr>
          <w:p w14:paraId="13DF7D18" w14:textId="603B65C5" w:rsidR="00841801" w:rsidRPr="00B27A9C" w:rsidRDefault="00841801" w:rsidP="007A31F9">
            <w:pPr>
              <w:rPr>
                <w:ins w:id="304" w:author="Yasser Syed" w:date="2018-09-28T17:41:00Z"/>
                <w:rFonts w:ascii="Arial" w:hAnsi="Arial" w:cs="Arial"/>
                <w:sz w:val="18"/>
                <w:szCs w:val="18"/>
              </w:rPr>
            </w:pPr>
          </w:p>
        </w:tc>
      </w:tr>
    </w:tbl>
    <w:p w14:paraId="4786ACDD" w14:textId="77777777" w:rsidR="00841801" w:rsidRDefault="00841801" w:rsidP="00B27A9C"/>
    <w:p w14:paraId="72A60E7C" w14:textId="77777777" w:rsidR="00287991" w:rsidRDefault="00287991" w:rsidP="00287991">
      <w:r>
        <w:fldChar w:fldCharType="begin"/>
      </w:r>
      <w:r>
        <w:instrText xml:space="preserve"> REF _Ref525918532 \h </w:instrText>
      </w:r>
      <w:r>
        <w:fldChar w:fldCharType="separate"/>
      </w:r>
      <w:r>
        <w:t xml:space="preserve">Table </w:t>
      </w:r>
      <w:r>
        <w:rPr>
          <w:noProof/>
        </w:rPr>
        <w:t>2</w:t>
      </w:r>
      <w:r>
        <w:fldChar w:fldCharType="end"/>
      </w:r>
      <w:r>
        <w:t xml:space="preserve"> indicate the code values for each property that are widely used for video content production and distribution systems.</w:t>
      </w:r>
    </w:p>
    <w:p w14:paraId="6786AE05" w14:textId="61BC0E9B" w:rsidR="00287991" w:rsidRDefault="00287991" w:rsidP="00287991">
      <w:pPr>
        <w:rPr>
          <w:ins w:id="305" w:author="Yasser Syed" w:date="2018-09-28T17:52:00Z"/>
        </w:rPr>
      </w:pPr>
    </w:p>
    <w:p w14:paraId="06893A90" w14:textId="77777777" w:rsidR="00586814" w:rsidRDefault="00586814" w:rsidP="00287991"/>
    <w:p w14:paraId="34CEE323" w14:textId="77777777" w:rsidR="00287991" w:rsidRDefault="00287991" w:rsidP="00287991">
      <w:pPr>
        <w:pStyle w:val="Caption"/>
      </w:pPr>
      <w:bookmarkStart w:id="306" w:name="_Ref525918532"/>
      <w:r>
        <w:t xml:space="preserve">Table </w:t>
      </w:r>
      <w:r>
        <w:fldChar w:fldCharType="begin"/>
      </w:r>
      <w:r>
        <w:instrText xml:space="preserve"> SEQ Table \* ARABIC </w:instrText>
      </w:r>
      <w:r>
        <w:fldChar w:fldCharType="separate"/>
      </w:r>
      <w:r>
        <w:rPr>
          <w:noProof/>
        </w:rPr>
        <w:t>2</w:t>
      </w:r>
      <w:r>
        <w:fldChar w:fldCharType="end"/>
      </w:r>
      <w:bookmarkEnd w:id="306"/>
      <w:r>
        <w:t xml:space="preserve"> Code point values </w:t>
      </w:r>
      <w:proofErr w:type="spellStart"/>
      <w:r>
        <w:t>widely</w:t>
      </w:r>
      <w:proofErr w:type="spellEnd"/>
      <w:r>
        <w:t xml:space="preserve"> </w:t>
      </w:r>
      <w:proofErr w:type="spellStart"/>
      <w:r>
        <w:t>used</w:t>
      </w:r>
      <w:proofErr w:type="spellEnd"/>
      <w:r>
        <w:t xml:space="preserve"> for </w:t>
      </w:r>
      <w:proofErr w:type="spellStart"/>
      <w:r>
        <w:t>colourimetry</w:t>
      </w:r>
      <w:proofErr w:type="spellEnd"/>
      <w:r>
        <w:t xml:space="preserve"> </w:t>
      </w:r>
      <w:proofErr w:type="spellStart"/>
      <w:r>
        <w:t>properties</w:t>
      </w:r>
      <w:proofErr w:type="spellEnd"/>
      <w:r>
        <w:t xml:space="preserve"> </w:t>
      </w:r>
    </w:p>
    <w:tbl>
      <w:tblPr>
        <w:tblStyle w:val="TableGrid"/>
        <w:tblW w:w="0" w:type="auto"/>
        <w:jc w:val="center"/>
        <w:tblLook w:val="04A0" w:firstRow="1" w:lastRow="0" w:firstColumn="1" w:lastColumn="0" w:noHBand="0" w:noVBand="1"/>
      </w:tblPr>
      <w:tblGrid>
        <w:gridCol w:w="2155"/>
        <w:gridCol w:w="900"/>
        <w:gridCol w:w="3780"/>
      </w:tblGrid>
      <w:tr w:rsidR="00287991" w:rsidRPr="00CA5B17" w14:paraId="37160AAA" w14:textId="77777777" w:rsidTr="007A31F9">
        <w:trPr>
          <w:jc w:val="center"/>
        </w:trPr>
        <w:tc>
          <w:tcPr>
            <w:tcW w:w="2155" w:type="dxa"/>
            <w:shd w:val="clear" w:color="auto" w:fill="90C5F6" w:themeFill="accent1" w:themeFillTint="66"/>
          </w:tcPr>
          <w:p w14:paraId="7FEC9013"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HEVC property</w:t>
            </w:r>
          </w:p>
        </w:tc>
        <w:tc>
          <w:tcPr>
            <w:tcW w:w="900" w:type="dxa"/>
            <w:shd w:val="clear" w:color="auto" w:fill="90C5F6" w:themeFill="accent1" w:themeFillTint="66"/>
          </w:tcPr>
          <w:p w14:paraId="31602B5B"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Code point</w:t>
            </w:r>
          </w:p>
        </w:tc>
        <w:tc>
          <w:tcPr>
            <w:tcW w:w="3780" w:type="dxa"/>
            <w:shd w:val="clear" w:color="auto" w:fill="90C5F6" w:themeFill="accent1" w:themeFillTint="66"/>
          </w:tcPr>
          <w:p w14:paraId="516BFEAD"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Meaning</w:t>
            </w:r>
          </w:p>
        </w:tc>
      </w:tr>
      <w:tr w:rsidR="00287991" w:rsidRPr="00CA5B17" w14:paraId="3AEDE578" w14:textId="77777777" w:rsidTr="007A31F9">
        <w:trPr>
          <w:jc w:val="center"/>
        </w:trPr>
        <w:tc>
          <w:tcPr>
            <w:tcW w:w="2155" w:type="dxa"/>
            <w:vMerge w:val="restart"/>
          </w:tcPr>
          <w:p w14:paraId="63A3F119" w14:textId="77777777" w:rsidR="00287991" w:rsidRPr="00CA5B17" w:rsidRDefault="00287991" w:rsidP="007A31F9">
            <w:pPr>
              <w:rPr>
                <w:rFonts w:ascii="Arial" w:hAnsi="Arial" w:cs="Arial"/>
                <w:sz w:val="18"/>
                <w:szCs w:val="18"/>
              </w:rPr>
            </w:pPr>
            <w:r w:rsidRPr="00CA5B17">
              <w:rPr>
                <w:rFonts w:ascii="Arial" w:hAnsi="Arial" w:cs="Arial"/>
                <w:sz w:val="18"/>
                <w:szCs w:val="18"/>
              </w:rPr>
              <w:t xml:space="preserve">colour_primaries </w:t>
            </w:r>
          </w:p>
          <w:p w14:paraId="23654804" w14:textId="77777777" w:rsidR="00287991" w:rsidRPr="00CA5B17" w:rsidRDefault="00287991" w:rsidP="007A31F9">
            <w:pPr>
              <w:rPr>
                <w:rFonts w:ascii="Arial" w:hAnsi="Arial" w:cs="Arial"/>
                <w:sz w:val="18"/>
                <w:szCs w:val="18"/>
              </w:rPr>
            </w:pPr>
          </w:p>
        </w:tc>
        <w:tc>
          <w:tcPr>
            <w:tcW w:w="900" w:type="dxa"/>
          </w:tcPr>
          <w:p w14:paraId="7F88858F"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1</w:t>
            </w:r>
          </w:p>
        </w:tc>
        <w:tc>
          <w:tcPr>
            <w:tcW w:w="3780" w:type="dxa"/>
          </w:tcPr>
          <w:p w14:paraId="3378C36C" w14:textId="77777777" w:rsidR="00287991" w:rsidRPr="00CA5B17" w:rsidRDefault="00287991" w:rsidP="007A31F9">
            <w:pPr>
              <w:rPr>
                <w:rFonts w:ascii="Arial" w:hAnsi="Arial" w:cs="Arial"/>
                <w:sz w:val="18"/>
                <w:szCs w:val="18"/>
              </w:rPr>
            </w:pPr>
            <w:r w:rsidRPr="00CA5B17">
              <w:rPr>
                <w:rFonts w:ascii="Arial" w:hAnsi="Arial" w:cs="Arial"/>
                <w:sz w:val="18"/>
                <w:szCs w:val="18"/>
              </w:rPr>
              <w:t>BT.709 primaries</w:t>
            </w:r>
          </w:p>
        </w:tc>
      </w:tr>
      <w:tr w:rsidR="00287991" w:rsidRPr="00CA5B17" w14:paraId="22CC75C8" w14:textId="77777777" w:rsidTr="007A31F9">
        <w:trPr>
          <w:jc w:val="center"/>
        </w:trPr>
        <w:tc>
          <w:tcPr>
            <w:tcW w:w="2155" w:type="dxa"/>
            <w:vMerge/>
          </w:tcPr>
          <w:p w14:paraId="53890143" w14:textId="77777777" w:rsidR="00287991" w:rsidRPr="00CA5B17" w:rsidRDefault="00287991" w:rsidP="007A31F9">
            <w:pPr>
              <w:rPr>
                <w:rFonts w:ascii="Arial" w:hAnsi="Arial" w:cs="Arial"/>
                <w:sz w:val="18"/>
                <w:szCs w:val="18"/>
              </w:rPr>
            </w:pPr>
          </w:p>
        </w:tc>
        <w:tc>
          <w:tcPr>
            <w:tcW w:w="900" w:type="dxa"/>
          </w:tcPr>
          <w:p w14:paraId="4A024AEB"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5</w:t>
            </w:r>
          </w:p>
        </w:tc>
        <w:tc>
          <w:tcPr>
            <w:tcW w:w="3780" w:type="dxa"/>
          </w:tcPr>
          <w:p w14:paraId="55010292" w14:textId="77777777" w:rsidR="00287991" w:rsidRPr="00CA5B17" w:rsidRDefault="00287991" w:rsidP="007A31F9">
            <w:pPr>
              <w:rPr>
                <w:rFonts w:ascii="Arial" w:hAnsi="Arial" w:cs="Arial"/>
                <w:sz w:val="18"/>
                <w:szCs w:val="18"/>
              </w:rPr>
            </w:pPr>
            <w:r w:rsidRPr="00CA5B17">
              <w:rPr>
                <w:rFonts w:ascii="Arial" w:hAnsi="Arial" w:cs="Arial"/>
                <w:sz w:val="18"/>
                <w:szCs w:val="18"/>
              </w:rPr>
              <w:t>BT.601 625-line systems primaries</w:t>
            </w:r>
          </w:p>
        </w:tc>
      </w:tr>
      <w:tr w:rsidR="00287991" w:rsidRPr="00CA5B17" w14:paraId="407059D1" w14:textId="77777777" w:rsidTr="007A31F9">
        <w:trPr>
          <w:jc w:val="center"/>
        </w:trPr>
        <w:tc>
          <w:tcPr>
            <w:tcW w:w="2155" w:type="dxa"/>
            <w:vMerge/>
          </w:tcPr>
          <w:p w14:paraId="18CF2BDC" w14:textId="77777777" w:rsidR="00287991" w:rsidRPr="00CA5B17" w:rsidRDefault="00287991" w:rsidP="007A31F9">
            <w:pPr>
              <w:rPr>
                <w:rFonts w:ascii="Arial" w:hAnsi="Arial" w:cs="Arial"/>
                <w:sz w:val="18"/>
                <w:szCs w:val="18"/>
              </w:rPr>
            </w:pPr>
          </w:p>
        </w:tc>
        <w:tc>
          <w:tcPr>
            <w:tcW w:w="900" w:type="dxa"/>
          </w:tcPr>
          <w:p w14:paraId="5ED26538"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6</w:t>
            </w:r>
          </w:p>
        </w:tc>
        <w:tc>
          <w:tcPr>
            <w:tcW w:w="3780" w:type="dxa"/>
          </w:tcPr>
          <w:p w14:paraId="48820E6D" w14:textId="77777777" w:rsidR="00287991" w:rsidRPr="00CA5B17" w:rsidRDefault="00287991" w:rsidP="007A31F9">
            <w:pPr>
              <w:rPr>
                <w:rFonts w:ascii="Arial" w:hAnsi="Arial" w:cs="Arial"/>
                <w:sz w:val="18"/>
                <w:szCs w:val="18"/>
              </w:rPr>
            </w:pPr>
            <w:r w:rsidRPr="00CA5B17">
              <w:rPr>
                <w:rFonts w:ascii="Arial" w:hAnsi="Arial" w:cs="Arial"/>
                <w:sz w:val="18"/>
                <w:szCs w:val="18"/>
              </w:rPr>
              <w:t>BT.601 525-line systems primaries</w:t>
            </w:r>
          </w:p>
        </w:tc>
      </w:tr>
      <w:tr w:rsidR="00287991" w:rsidRPr="00CA5B17" w14:paraId="0711943F" w14:textId="77777777" w:rsidTr="007A31F9">
        <w:trPr>
          <w:jc w:val="center"/>
        </w:trPr>
        <w:tc>
          <w:tcPr>
            <w:tcW w:w="2155" w:type="dxa"/>
            <w:vMerge/>
          </w:tcPr>
          <w:p w14:paraId="3132882F" w14:textId="77777777" w:rsidR="00287991" w:rsidRPr="00CA5B17" w:rsidRDefault="00287991" w:rsidP="007A31F9">
            <w:pPr>
              <w:rPr>
                <w:rFonts w:ascii="Arial" w:hAnsi="Arial" w:cs="Arial"/>
                <w:sz w:val="18"/>
                <w:szCs w:val="18"/>
              </w:rPr>
            </w:pPr>
          </w:p>
        </w:tc>
        <w:tc>
          <w:tcPr>
            <w:tcW w:w="900" w:type="dxa"/>
          </w:tcPr>
          <w:p w14:paraId="7A9F4412"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9</w:t>
            </w:r>
          </w:p>
        </w:tc>
        <w:tc>
          <w:tcPr>
            <w:tcW w:w="3780" w:type="dxa"/>
          </w:tcPr>
          <w:p w14:paraId="4B034DF1" w14:textId="77777777" w:rsidR="00287991" w:rsidRPr="00CA5B17" w:rsidRDefault="00287991" w:rsidP="007A31F9">
            <w:pPr>
              <w:rPr>
                <w:rFonts w:ascii="Arial" w:hAnsi="Arial" w:cs="Arial"/>
                <w:sz w:val="18"/>
                <w:szCs w:val="18"/>
              </w:rPr>
            </w:pPr>
            <w:r w:rsidRPr="00CA5B17">
              <w:rPr>
                <w:rFonts w:ascii="Arial" w:hAnsi="Arial" w:cs="Arial"/>
                <w:sz w:val="18"/>
                <w:szCs w:val="18"/>
              </w:rPr>
              <w:t xml:space="preserve">BT.2020 and BT.2100 primaries </w:t>
            </w:r>
          </w:p>
          <w:p w14:paraId="58D1E380" w14:textId="77777777" w:rsidR="00287991" w:rsidRPr="00CA5B17" w:rsidRDefault="00287991" w:rsidP="007A31F9">
            <w:pPr>
              <w:rPr>
                <w:rFonts w:ascii="Arial" w:hAnsi="Arial" w:cs="Arial"/>
                <w:sz w:val="18"/>
                <w:szCs w:val="18"/>
              </w:rPr>
            </w:pPr>
            <w:r w:rsidRPr="00CA5B17">
              <w:rPr>
                <w:rFonts w:ascii="Arial" w:hAnsi="Arial" w:cs="Arial"/>
                <w:sz w:val="18"/>
                <w:szCs w:val="18"/>
              </w:rPr>
              <w:t>(share the same code point since their values are identical)</w:t>
            </w:r>
          </w:p>
        </w:tc>
      </w:tr>
      <w:tr w:rsidR="00287991" w:rsidRPr="00CA5B17" w14:paraId="6783FDAC" w14:textId="77777777" w:rsidTr="007A31F9">
        <w:trPr>
          <w:jc w:val="center"/>
        </w:trPr>
        <w:tc>
          <w:tcPr>
            <w:tcW w:w="2155" w:type="dxa"/>
            <w:vMerge w:val="restart"/>
          </w:tcPr>
          <w:p w14:paraId="4870FA32" w14:textId="77777777" w:rsidR="00287991" w:rsidRPr="00CA5B17" w:rsidRDefault="00287991" w:rsidP="007A31F9">
            <w:pPr>
              <w:rPr>
                <w:rFonts w:ascii="Arial" w:hAnsi="Arial" w:cs="Arial"/>
                <w:sz w:val="18"/>
                <w:szCs w:val="18"/>
              </w:rPr>
            </w:pPr>
            <w:r w:rsidRPr="00CA5B17">
              <w:rPr>
                <w:rFonts w:ascii="Arial" w:hAnsi="Arial" w:cs="Arial"/>
                <w:sz w:val="18"/>
                <w:szCs w:val="18"/>
              </w:rPr>
              <w:t>transfer_characteristics</w:t>
            </w:r>
          </w:p>
        </w:tc>
        <w:tc>
          <w:tcPr>
            <w:tcW w:w="900" w:type="dxa"/>
          </w:tcPr>
          <w:p w14:paraId="313B2AAE"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1, 6, 14</w:t>
            </w:r>
          </w:p>
        </w:tc>
        <w:tc>
          <w:tcPr>
            <w:tcW w:w="3780" w:type="dxa"/>
          </w:tcPr>
          <w:p w14:paraId="45E118DF" w14:textId="77777777" w:rsidR="00287991" w:rsidRPr="00CA5B17" w:rsidRDefault="00287991" w:rsidP="007A31F9">
            <w:pPr>
              <w:rPr>
                <w:rFonts w:ascii="Arial" w:hAnsi="Arial" w:cs="Arial"/>
                <w:sz w:val="18"/>
                <w:szCs w:val="18"/>
              </w:rPr>
            </w:pPr>
            <w:r w:rsidRPr="00CA5B17">
              <w:rPr>
                <w:rFonts w:ascii="Arial" w:hAnsi="Arial" w:cs="Arial"/>
                <w:sz w:val="18"/>
                <w:szCs w:val="18"/>
              </w:rPr>
              <w:t>functionally equivalent, gamma (SDR)</w:t>
            </w:r>
          </w:p>
        </w:tc>
      </w:tr>
      <w:tr w:rsidR="00287991" w:rsidRPr="00CA5B17" w14:paraId="7EFAB3BB" w14:textId="77777777" w:rsidTr="007A31F9">
        <w:trPr>
          <w:jc w:val="center"/>
        </w:trPr>
        <w:tc>
          <w:tcPr>
            <w:tcW w:w="2155" w:type="dxa"/>
            <w:vMerge/>
          </w:tcPr>
          <w:p w14:paraId="4DA7A772" w14:textId="77777777" w:rsidR="00287991" w:rsidRPr="00CA5B17" w:rsidRDefault="00287991" w:rsidP="007A31F9">
            <w:pPr>
              <w:rPr>
                <w:rFonts w:ascii="Arial" w:hAnsi="Arial" w:cs="Arial"/>
                <w:sz w:val="18"/>
                <w:szCs w:val="18"/>
              </w:rPr>
            </w:pPr>
          </w:p>
        </w:tc>
        <w:tc>
          <w:tcPr>
            <w:tcW w:w="900" w:type="dxa"/>
          </w:tcPr>
          <w:p w14:paraId="33CF92D6"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16</w:t>
            </w:r>
          </w:p>
        </w:tc>
        <w:tc>
          <w:tcPr>
            <w:tcW w:w="3780" w:type="dxa"/>
          </w:tcPr>
          <w:p w14:paraId="3D40EE17" w14:textId="77777777" w:rsidR="00287991" w:rsidRPr="00CA5B17" w:rsidRDefault="00287991" w:rsidP="007A31F9">
            <w:pPr>
              <w:rPr>
                <w:rFonts w:ascii="Arial" w:hAnsi="Arial" w:cs="Arial"/>
                <w:sz w:val="18"/>
                <w:szCs w:val="18"/>
              </w:rPr>
            </w:pPr>
            <w:r w:rsidRPr="00CA5B17">
              <w:rPr>
                <w:rFonts w:ascii="Arial" w:hAnsi="Arial" w:cs="Arial"/>
                <w:sz w:val="18"/>
                <w:szCs w:val="18"/>
              </w:rPr>
              <w:t>BT.2100 PQ (Perceptual Quantizer)</w:t>
            </w:r>
          </w:p>
        </w:tc>
      </w:tr>
      <w:tr w:rsidR="00287991" w:rsidRPr="00CA5B17" w14:paraId="2D75E311" w14:textId="77777777" w:rsidTr="007A31F9">
        <w:trPr>
          <w:jc w:val="center"/>
        </w:trPr>
        <w:tc>
          <w:tcPr>
            <w:tcW w:w="2155" w:type="dxa"/>
            <w:vMerge/>
          </w:tcPr>
          <w:p w14:paraId="72CE02CB" w14:textId="77777777" w:rsidR="00287991" w:rsidRPr="00CA5B17" w:rsidRDefault="00287991" w:rsidP="007A31F9">
            <w:pPr>
              <w:rPr>
                <w:rFonts w:ascii="Arial" w:hAnsi="Arial" w:cs="Arial"/>
                <w:sz w:val="18"/>
                <w:szCs w:val="18"/>
              </w:rPr>
            </w:pPr>
          </w:p>
        </w:tc>
        <w:tc>
          <w:tcPr>
            <w:tcW w:w="900" w:type="dxa"/>
          </w:tcPr>
          <w:p w14:paraId="644E1B4F"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18</w:t>
            </w:r>
          </w:p>
        </w:tc>
        <w:tc>
          <w:tcPr>
            <w:tcW w:w="3780" w:type="dxa"/>
          </w:tcPr>
          <w:p w14:paraId="237A7F64" w14:textId="77777777" w:rsidR="00287991" w:rsidRPr="00CA5B17" w:rsidRDefault="00287991" w:rsidP="007A31F9">
            <w:pPr>
              <w:rPr>
                <w:rFonts w:ascii="Arial" w:hAnsi="Arial" w:cs="Arial"/>
                <w:sz w:val="18"/>
                <w:szCs w:val="18"/>
              </w:rPr>
            </w:pPr>
            <w:r w:rsidRPr="00CA5B17">
              <w:rPr>
                <w:rFonts w:ascii="Arial" w:hAnsi="Arial" w:cs="Arial"/>
                <w:sz w:val="18"/>
                <w:szCs w:val="18"/>
              </w:rPr>
              <w:t>BT.2100 HLG (Hybrid Log-Gamma)</w:t>
            </w:r>
          </w:p>
        </w:tc>
      </w:tr>
      <w:tr w:rsidR="00287991" w:rsidRPr="00CA5B17" w14:paraId="546CD9F3" w14:textId="77777777" w:rsidTr="007A31F9">
        <w:trPr>
          <w:jc w:val="center"/>
        </w:trPr>
        <w:tc>
          <w:tcPr>
            <w:tcW w:w="2155" w:type="dxa"/>
            <w:vMerge w:val="restart"/>
          </w:tcPr>
          <w:p w14:paraId="1E94BE72" w14:textId="77777777" w:rsidR="00287991" w:rsidRPr="00CA5B17" w:rsidRDefault="00287991" w:rsidP="007A31F9">
            <w:pPr>
              <w:rPr>
                <w:rFonts w:ascii="Arial" w:hAnsi="Arial" w:cs="Arial"/>
                <w:sz w:val="18"/>
                <w:szCs w:val="18"/>
              </w:rPr>
            </w:pPr>
            <w:proofErr w:type="spellStart"/>
            <w:r w:rsidRPr="00CA5B17">
              <w:rPr>
                <w:rFonts w:ascii="Arial" w:hAnsi="Arial" w:cs="Arial"/>
                <w:sz w:val="18"/>
                <w:szCs w:val="18"/>
              </w:rPr>
              <w:t>matrix_coefficients</w:t>
            </w:r>
            <w:proofErr w:type="spellEnd"/>
            <w:r w:rsidRPr="00CA5B17">
              <w:rPr>
                <w:rFonts w:ascii="Arial" w:hAnsi="Arial" w:cs="Arial"/>
                <w:sz w:val="18"/>
                <w:szCs w:val="18"/>
              </w:rPr>
              <w:t xml:space="preserve"> </w:t>
            </w:r>
          </w:p>
        </w:tc>
        <w:tc>
          <w:tcPr>
            <w:tcW w:w="900" w:type="dxa"/>
          </w:tcPr>
          <w:p w14:paraId="4B5AE8E4"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0</w:t>
            </w:r>
          </w:p>
        </w:tc>
        <w:tc>
          <w:tcPr>
            <w:tcW w:w="3780" w:type="dxa"/>
          </w:tcPr>
          <w:p w14:paraId="79A5459F" w14:textId="77777777" w:rsidR="00287991" w:rsidRPr="00CA5B17" w:rsidRDefault="00287991" w:rsidP="007A31F9">
            <w:pPr>
              <w:rPr>
                <w:rFonts w:ascii="Arial" w:hAnsi="Arial" w:cs="Arial"/>
                <w:sz w:val="18"/>
                <w:szCs w:val="18"/>
              </w:rPr>
            </w:pPr>
            <w:r w:rsidRPr="00CA5B17">
              <w:rPr>
                <w:rFonts w:ascii="Arial" w:hAnsi="Arial" w:cs="Arial"/>
                <w:sz w:val="18"/>
                <w:szCs w:val="18"/>
              </w:rPr>
              <w:t>R′G′B′ (identity matrix applied to primaries)</w:t>
            </w:r>
          </w:p>
        </w:tc>
      </w:tr>
      <w:tr w:rsidR="00287991" w:rsidRPr="00CA5B17" w14:paraId="5164B1D9" w14:textId="77777777" w:rsidTr="007A31F9">
        <w:trPr>
          <w:jc w:val="center"/>
        </w:trPr>
        <w:tc>
          <w:tcPr>
            <w:tcW w:w="2155" w:type="dxa"/>
            <w:vMerge/>
          </w:tcPr>
          <w:p w14:paraId="6EF21C69" w14:textId="77777777" w:rsidR="00287991" w:rsidRPr="00CA5B17" w:rsidRDefault="00287991" w:rsidP="007A31F9">
            <w:pPr>
              <w:rPr>
                <w:rFonts w:ascii="Arial" w:hAnsi="Arial" w:cs="Arial"/>
                <w:sz w:val="18"/>
                <w:szCs w:val="18"/>
              </w:rPr>
            </w:pPr>
          </w:p>
        </w:tc>
        <w:tc>
          <w:tcPr>
            <w:tcW w:w="900" w:type="dxa"/>
          </w:tcPr>
          <w:p w14:paraId="5938DFE1"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1</w:t>
            </w:r>
          </w:p>
        </w:tc>
        <w:tc>
          <w:tcPr>
            <w:tcW w:w="3780" w:type="dxa"/>
          </w:tcPr>
          <w:p w14:paraId="75F19EC4" w14:textId="77777777" w:rsidR="00287991" w:rsidRPr="00CA5B17" w:rsidRDefault="00287991" w:rsidP="007A31F9">
            <w:pPr>
              <w:rPr>
                <w:rFonts w:ascii="Arial" w:hAnsi="Arial" w:cs="Arial"/>
                <w:sz w:val="18"/>
                <w:szCs w:val="18"/>
              </w:rPr>
            </w:pPr>
            <w:proofErr w:type="spellStart"/>
            <w:r w:rsidRPr="00CA5B17">
              <w:rPr>
                <w:rFonts w:ascii="Arial" w:hAnsi="Arial" w:cs="Arial"/>
                <w:sz w:val="18"/>
                <w:szCs w:val="18"/>
              </w:rPr>
              <w:t>Y′CbCr</w:t>
            </w:r>
            <w:proofErr w:type="spellEnd"/>
            <w:r w:rsidRPr="00CA5B17">
              <w:rPr>
                <w:rFonts w:ascii="Arial" w:hAnsi="Arial" w:cs="Arial"/>
                <w:sz w:val="18"/>
                <w:szCs w:val="18"/>
              </w:rPr>
              <w:t xml:space="preserve"> for BT.709 primaries</w:t>
            </w:r>
          </w:p>
        </w:tc>
      </w:tr>
      <w:tr w:rsidR="00287991" w:rsidRPr="00CA5B17" w14:paraId="04A35DB5" w14:textId="77777777" w:rsidTr="007A31F9">
        <w:trPr>
          <w:jc w:val="center"/>
        </w:trPr>
        <w:tc>
          <w:tcPr>
            <w:tcW w:w="2155" w:type="dxa"/>
            <w:vMerge/>
          </w:tcPr>
          <w:p w14:paraId="1F07BA5C" w14:textId="77777777" w:rsidR="00287991" w:rsidRPr="00CA5B17" w:rsidRDefault="00287991" w:rsidP="007A31F9">
            <w:pPr>
              <w:rPr>
                <w:rFonts w:ascii="Arial" w:hAnsi="Arial" w:cs="Arial"/>
                <w:sz w:val="18"/>
                <w:szCs w:val="18"/>
              </w:rPr>
            </w:pPr>
          </w:p>
        </w:tc>
        <w:tc>
          <w:tcPr>
            <w:tcW w:w="900" w:type="dxa"/>
          </w:tcPr>
          <w:p w14:paraId="06851DD0"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5</w:t>
            </w:r>
          </w:p>
        </w:tc>
        <w:tc>
          <w:tcPr>
            <w:tcW w:w="3780" w:type="dxa"/>
          </w:tcPr>
          <w:p w14:paraId="3BD5657E" w14:textId="77777777" w:rsidR="00287991" w:rsidRPr="00CA5B17" w:rsidRDefault="00287991" w:rsidP="007A31F9">
            <w:pPr>
              <w:rPr>
                <w:rFonts w:ascii="Arial" w:hAnsi="Arial" w:cs="Arial"/>
                <w:sz w:val="18"/>
                <w:szCs w:val="18"/>
              </w:rPr>
            </w:pPr>
            <w:proofErr w:type="spellStart"/>
            <w:r w:rsidRPr="00CA5B17">
              <w:rPr>
                <w:rFonts w:ascii="Arial" w:hAnsi="Arial" w:cs="Arial"/>
                <w:sz w:val="18"/>
                <w:szCs w:val="18"/>
              </w:rPr>
              <w:t>Y′CbCr</w:t>
            </w:r>
            <w:proofErr w:type="spellEnd"/>
            <w:r w:rsidRPr="00CA5B17">
              <w:rPr>
                <w:rFonts w:ascii="Arial" w:hAnsi="Arial" w:cs="Arial"/>
                <w:sz w:val="18"/>
                <w:szCs w:val="18"/>
              </w:rPr>
              <w:t xml:space="preserve"> for BT.601 625-line primaries</w:t>
            </w:r>
          </w:p>
        </w:tc>
      </w:tr>
      <w:tr w:rsidR="00287991" w:rsidRPr="00CA5B17" w14:paraId="1D8BBB73" w14:textId="77777777" w:rsidTr="007A31F9">
        <w:trPr>
          <w:jc w:val="center"/>
        </w:trPr>
        <w:tc>
          <w:tcPr>
            <w:tcW w:w="2155" w:type="dxa"/>
            <w:vMerge/>
          </w:tcPr>
          <w:p w14:paraId="0A4E8E72" w14:textId="77777777" w:rsidR="00287991" w:rsidRPr="00CA5B17" w:rsidRDefault="00287991" w:rsidP="007A31F9">
            <w:pPr>
              <w:rPr>
                <w:rFonts w:ascii="Arial" w:hAnsi="Arial" w:cs="Arial"/>
                <w:sz w:val="18"/>
                <w:szCs w:val="18"/>
              </w:rPr>
            </w:pPr>
          </w:p>
        </w:tc>
        <w:tc>
          <w:tcPr>
            <w:tcW w:w="900" w:type="dxa"/>
          </w:tcPr>
          <w:p w14:paraId="02BB6CE8"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6</w:t>
            </w:r>
          </w:p>
        </w:tc>
        <w:tc>
          <w:tcPr>
            <w:tcW w:w="3780" w:type="dxa"/>
          </w:tcPr>
          <w:p w14:paraId="6B4DAA50" w14:textId="77777777" w:rsidR="00287991" w:rsidRPr="00CA5B17" w:rsidRDefault="00287991" w:rsidP="007A31F9">
            <w:pPr>
              <w:rPr>
                <w:rFonts w:ascii="Arial" w:hAnsi="Arial" w:cs="Arial"/>
                <w:sz w:val="18"/>
                <w:szCs w:val="18"/>
              </w:rPr>
            </w:pPr>
            <w:proofErr w:type="spellStart"/>
            <w:r w:rsidRPr="00CA5B17">
              <w:rPr>
                <w:rFonts w:ascii="Arial" w:hAnsi="Arial" w:cs="Arial"/>
                <w:sz w:val="18"/>
                <w:szCs w:val="18"/>
              </w:rPr>
              <w:t>Y′CbCr</w:t>
            </w:r>
            <w:proofErr w:type="spellEnd"/>
            <w:r w:rsidRPr="00CA5B17">
              <w:rPr>
                <w:rFonts w:ascii="Arial" w:hAnsi="Arial" w:cs="Arial"/>
                <w:sz w:val="18"/>
                <w:szCs w:val="18"/>
              </w:rPr>
              <w:t xml:space="preserve"> for BT.601 525-line primaries</w:t>
            </w:r>
          </w:p>
        </w:tc>
      </w:tr>
      <w:tr w:rsidR="00287991" w:rsidRPr="00CA5B17" w14:paraId="09A567DA" w14:textId="77777777" w:rsidTr="007A31F9">
        <w:trPr>
          <w:jc w:val="center"/>
        </w:trPr>
        <w:tc>
          <w:tcPr>
            <w:tcW w:w="2155" w:type="dxa"/>
            <w:vMerge/>
          </w:tcPr>
          <w:p w14:paraId="14A2E30D" w14:textId="77777777" w:rsidR="00287991" w:rsidRPr="00CA5B17" w:rsidRDefault="00287991" w:rsidP="007A31F9">
            <w:pPr>
              <w:rPr>
                <w:rFonts w:ascii="Arial" w:hAnsi="Arial" w:cs="Arial"/>
                <w:sz w:val="18"/>
                <w:szCs w:val="18"/>
              </w:rPr>
            </w:pPr>
          </w:p>
        </w:tc>
        <w:tc>
          <w:tcPr>
            <w:tcW w:w="900" w:type="dxa"/>
          </w:tcPr>
          <w:p w14:paraId="47ED2D02" w14:textId="77777777" w:rsidR="00287991" w:rsidRPr="00CA5B17" w:rsidRDefault="00287991" w:rsidP="007A31F9">
            <w:pPr>
              <w:jc w:val="center"/>
              <w:rPr>
                <w:rFonts w:ascii="Arial" w:hAnsi="Arial" w:cs="Arial"/>
                <w:sz w:val="18"/>
                <w:szCs w:val="18"/>
              </w:rPr>
            </w:pPr>
            <w:r w:rsidRPr="00CA5B17">
              <w:rPr>
                <w:rFonts w:ascii="Arial" w:hAnsi="Arial" w:cs="Arial"/>
                <w:sz w:val="18"/>
                <w:szCs w:val="18"/>
              </w:rPr>
              <w:t>9</w:t>
            </w:r>
          </w:p>
        </w:tc>
        <w:tc>
          <w:tcPr>
            <w:tcW w:w="3780" w:type="dxa"/>
          </w:tcPr>
          <w:p w14:paraId="70E483E9" w14:textId="77777777" w:rsidR="00287991" w:rsidRPr="00CA5B17" w:rsidRDefault="00287991" w:rsidP="007A31F9">
            <w:pPr>
              <w:rPr>
                <w:rFonts w:ascii="Arial" w:hAnsi="Arial" w:cs="Arial"/>
                <w:sz w:val="18"/>
                <w:szCs w:val="18"/>
              </w:rPr>
            </w:pPr>
            <w:proofErr w:type="spellStart"/>
            <w:r w:rsidRPr="00CA5B17">
              <w:rPr>
                <w:rFonts w:ascii="Arial" w:hAnsi="Arial" w:cs="Arial"/>
                <w:sz w:val="18"/>
                <w:szCs w:val="18"/>
              </w:rPr>
              <w:t>Y′CbCr</w:t>
            </w:r>
            <w:proofErr w:type="spellEnd"/>
            <w:r w:rsidRPr="00CA5B17">
              <w:rPr>
                <w:rFonts w:ascii="Arial" w:hAnsi="Arial" w:cs="Arial"/>
                <w:sz w:val="18"/>
                <w:szCs w:val="18"/>
              </w:rPr>
              <w:t xml:space="preserve"> for BT.2020 and BT.2100 primaries</w:t>
            </w:r>
          </w:p>
        </w:tc>
      </w:tr>
      <w:tr w:rsidR="00586814" w:rsidRPr="00CA5B17" w14:paraId="73281E76" w14:textId="77777777" w:rsidTr="007A31F9">
        <w:trPr>
          <w:jc w:val="center"/>
          <w:ins w:id="307" w:author="Yasser Syed" w:date="2018-09-28T17:52:00Z"/>
        </w:trPr>
        <w:tc>
          <w:tcPr>
            <w:tcW w:w="2155" w:type="dxa"/>
            <w:vMerge w:val="restart"/>
          </w:tcPr>
          <w:p w14:paraId="399D3F88" w14:textId="193FB300" w:rsidR="00586814" w:rsidRPr="00CA5B17" w:rsidRDefault="00586814" w:rsidP="007A31F9">
            <w:pPr>
              <w:rPr>
                <w:ins w:id="308" w:author="Yasser Syed" w:date="2018-09-28T17:52:00Z"/>
                <w:rFonts w:ascii="Arial" w:hAnsi="Arial" w:cs="Arial"/>
                <w:sz w:val="18"/>
                <w:szCs w:val="18"/>
              </w:rPr>
            </w:pPr>
            <w:proofErr w:type="spellStart"/>
            <w:ins w:id="309" w:author="Yasser Syed" w:date="2018-09-28T17:52:00Z">
              <w:r>
                <w:rPr>
                  <w:rFonts w:ascii="Arial" w:hAnsi="Arial" w:cs="Arial"/>
                  <w:sz w:val="18"/>
                  <w:szCs w:val="18"/>
                </w:rPr>
                <w:t>ChromaLocType</w:t>
              </w:r>
              <w:proofErr w:type="spellEnd"/>
            </w:ins>
          </w:p>
        </w:tc>
        <w:tc>
          <w:tcPr>
            <w:tcW w:w="900" w:type="dxa"/>
          </w:tcPr>
          <w:p w14:paraId="609B1ED8" w14:textId="3BC2B7EE" w:rsidR="00586814" w:rsidRPr="00CA5B17" w:rsidRDefault="00586814" w:rsidP="007A31F9">
            <w:pPr>
              <w:jc w:val="center"/>
              <w:rPr>
                <w:ins w:id="310" w:author="Yasser Syed" w:date="2018-09-28T17:52:00Z"/>
                <w:rFonts w:ascii="Arial" w:hAnsi="Arial" w:cs="Arial"/>
                <w:sz w:val="18"/>
                <w:szCs w:val="18"/>
              </w:rPr>
            </w:pPr>
            <w:ins w:id="311" w:author="Yasser Syed" w:date="2018-09-28T17:52:00Z">
              <w:r>
                <w:rPr>
                  <w:rFonts w:ascii="Arial" w:hAnsi="Arial" w:cs="Arial"/>
                  <w:sz w:val="18"/>
                  <w:szCs w:val="18"/>
                </w:rPr>
                <w:t>0</w:t>
              </w:r>
            </w:ins>
          </w:p>
        </w:tc>
        <w:tc>
          <w:tcPr>
            <w:tcW w:w="3780" w:type="dxa"/>
          </w:tcPr>
          <w:p w14:paraId="39FB2786" w14:textId="41754C00" w:rsidR="00586814" w:rsidRPr="00CA5B17" w:rsidRDefault="00586814" w:rsidP="007A31F9">
            <w:pPr>
              <w:rPr>
                <w:ins w:id="312" w:author="Yasser Syed" w:date="2018-09-28T17:52:00Z"/>
                <w:rFonts w:ascii="Arial" w:hAnsi="Arial" w:cs="Arial"/>
                <w:sz w:val="18"/>
                <w:szCs w:val="18"/>
              </w:rPr>
            </w:pPr>
            <w:ins w:id="313" w:author="Yasser Syed" w:date="2018-09-28T17:53:00Z">
              <w:r>
                <w:rPr>
                  <w:rFonts w:ascii="Arial" w:hAnsi="Arial" w:cs="Arial"/>
                  <w:sz w:val="18"/>
                  <w:szCs w:val="18"/>
                </w:rPr>
                <w:t>Interstitial</w:t>
              </w:r>
            </w:ins>
          </w:p>
        </w:tc>
      </w:tr>
      <w:tr w:rsidR="00586814" w:rsidRPr="00CA5B17" w14:paraId="66ED2DC8" w14:textId="77777777" w:rsidTr="007A31F9">
        <w:trPr>
          <w:jc w:val="center"/>
          <w:ins w:id="314" w:author="Yasser Syed" w:date="2018-09-28T17:52:00Z"/>
        </w:trPr>
        <w:tc>
          <w:tcPr>
            <w:tcW w:w="2155" w:type="dxa"/>
            <w:vMerge/>
          </w:tcPr>
          <w:p w14:paraId="65258C73" w14:textId="77777777" w:rsidR="00586814" w:rsidRPr="00CA5B17" w:rsidRDefault="00586814" w:rsidP="007A31F9">
            <w:pPr>
              <w:rPr>
                <w:ins w:id="315" w:author="Yasser Syed" w:date="2018-09-28T17:52:00Z"/>
                <w:rFonts w:ascii="Arial" w:hAnsi="Arial" w:cs="Arial"/>
                <w:sz w:val="18"/>
                <w:szCs w:val="18"/>
              </w:rPr>
            </w:pPr>
          </w:p>
        </w:tc>
        <w:tc>
          <w:tcPr>
            <w:tcW w:w="900" w:type="dxa"/>
          </w:tcPr>
          <w:p w14:paraId="6C8A1415" w14:textId="3816F064" w:rsidR="00586814" w:rsidRPr="00CA5B17" w:rsidRDefault="00586814" w:rsidP="007A31F9">
            <w:pPr>
              <w:jc w:val="center"/>
              <w:rPr>
                <w:ins w:id="316" w:author="Yasser Syed" w:date="2018-09-28T17:52:00Z"/>
                <w:rFonts w:ascii="Arial" w:hAnsi="Arial" w:cs="Arial"/>
                <w:sz w:val="18"/>
                <w:szCs w:val="18"/>
              </w:rPr>
            </w:pPr>
            <w:ins w:id="317" w:author="Yasser Syed" w:date="2018-09-28T17:52:00Z">
              <w:r>
                <w:rPr>
                  <w:rFonts w:ascii="Arial" w:hAnsi="Arial" w:cs="Arial"/>
                  <w:sz w:val="18"/>
                  <w:szCs w:val="18"/>
                </w:rPr>
                <w:t>2</w:t>
              </w:r>
            </w:ins>
          </w:p>
        </w:tc>
        <w:tc>
          <w:tcPr>
            <w:tcW w:w="3780" w:type="dxa"/>
          </w:tcPr>
          <w:p w14:paraId="08315096" w14:textId="3A8FE4AA" w:rsidR="00586814" w:rsidRPr="00CA5B17" w:rsidRDefault="00586814" w:rsidP="007A31F9">
            <w:pPr>
              <w:rPr>
                <w:ins w:id="318" w:author="Yasser Syed" w:date="2018-09-28T17:52:00Z"/>
                <w:rFonts w:ascii="Arial" w:hAnsi="Arial" w:cs="Arial"/>
                <w:sz w:val="18"/>
                <w:szCs w:val="18"/>
              </w:rPr>
            </w:pPr>
            <w:ins w:id="319" w:author="Yasser Syed" w:date="2018-09-28T17:53:00Z">
              <w:r>
                <w:rPr>
                  <w:rFonts w:ascii="Arial" w:hAnsi="Arial" w:cs="Arial"/>
                  <w:sz w:val="18"/>
                  <w:szCs w:val="18"/>
                </w:rPr>
                <w:t>Co-sited</w:t>
              </w:r>
            </w:ins>
          </w:p>
        </w:tc>
      </w:tr>
    </w:tbl>
    <w:p w14:paraId="298DC062" w14:textId="77777777" w:rsidR="00287991" w:rsidRDefault="00287991" w:rsidP="00287991"/>
    <w:p w14:paraId="3DE41929" w14:textId="77777777" w:rsidR="00287991" w:rsidRDefault="00287991" w:rsidP="00B27A9C"/>
    <w:p w14:paraId="45C5165A" w14:textId="691A74D4"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360D5A" w:rsidRPr="00AD1CEC">
        <w:rPr>
          <w:lang w:val="en-CA"/>
        </w:rPr>
        <w:t>Standard</w:t>
      </w:r>
      <w:r w:rsidR="00EA2A5D" w:rsidRPr="00AD1CEC">
        <w:rPr>
          <w:lang w:val="en-CA"/>
        </w:rPr>
        <w:t xml:space="preserve"> Dynamic Range</w:t>
      </w:r>
      <w:r w:rsidR="00C262B0">
        <w:rPr>
          <w:lang w:val="en-CA"/>
        </w:rPr>
        <w:t xml:space="preserve"> </w:t>
      </w:r>
      <w:r w:rsidR="00EA2A5D" w:rsidRPr="00AD1CEC">
        <w:rPr>
          <w:lang w:val="en-CA"/>
        </w:rPr>
        <w:t>- Narrow</w:t>
      </w:r>
      <w:r w:rsidR="005E11F5" w:rsidRPr="00AD1CEC">
        <w:rPr>
          <w:lang w:val="en-CA"/>
        </w:rPr>
        <w:t xml:space="preserve"> Colour Gamut</w:t>
      </w:r>
      <w:r w:rsidR="003C2FB1">
        <w:rPr>
          <w:lang w:val="en-CA"/>
        </w:rPr>
        <w:t xml:space="preserve"> </w:t>
      </w:r>
    </w:p>
    <w:p w14:paraId="34F7543D" w14:textId="395B1321" w:rsidR="005E11F5" w:rsidRPr="00AD1CEC" w:rsidRDefault="005E11F5" w:rsidP="00C41014">
      <w:pPr>
        <w:jc w:val="both"/>
        <w:rPr>
          <w:lang w:val="en-CA"/>
        </w:rPr>
      </w:pPr>
      <w:r w:rsidRPr="00AD1CEC">
        <w:rPr>
          <w:lang w:val="en-CA"/>
        </w:rPr>
        <w:t>This colour volume describes SDR video</w:t>
      </w:r>
      <w:r w:rsidR="002615D7" w:rsidRPr="00AD1CEC">
        <w:rPr>
          <w:lang w:val="en-CA"/>
        </w:rPr>
        <w:t>,</w:t>
      </w:r>
      <w:r w:rsidRPr="00AD1CEC">
        <w:rPr>
          <w:lang w:val="en-CA"/>
        </w:rPr>
        <w:t xml:space="preserve"> which </w:t>
      </w:r>
      <w:r w:rsidR="002615D7" w:rsidRPr="00AD1CEC">
        <w:rPr>
          <w:lang w:val="en-CA"/>
        </w:rPr>
        <w:t xml:space="preserve">includes </w:t>
      </w:r>
      <w:r w:rsidRPr="00AD1CEC">
        <w:rPr>
          <w:lang w:val="en-CA"/>
        </w:rPr>
        <w:t xml:space="preserve">the majority of the production and distribution workflows used in the industry today. There are several combinations of values of video properties that are used </w:t>
      </w:r>
      <w:r w:rsidR="00EA2A5D" w:rsidRPr="00AD1CEC">
        <w:rPr>
          <w:lang w:val="en-CA"/>
        </w:rPr>
        <w:t xml:space="preserve">for this colour volume. </w:t>
      </w:r>
      <w:r w:rsidR="00EA2A5D" w:rsidRPr="00AD1CEC">
        <w:rPr>
          <w:lang w:val="en-CA"/>
        </w:rPr>
        <w:fldChar w:fldCharType="begin"/>
      </w:r>
      <w:r w:rsidR="00EA2A5D" w:rsidRPr="00AD1CEC">
        <w:rPr>
          <w:lang w:val="en-CA"/>
        </w:rPr>
        <w:instrText xml:space="preserve"> REF _Ref495873488 \h </w:instrText>
      </w:r>
      <w:r w:rsidR="00EA2A5D" w:rsidRPr="00AD1CEC">
        <w:rPr>
          <w:lang w:val="en-CA"/>
        </w:rPr>
      </w:r>
      <w:r w:rsidR="00EA2A5D" w:rsidRPr="00AD1CEC">
        <w:rPr>
          <w:lang w:val="en-CA"/>
        </w:rPr>
        <w:fldChar w:fldCharType="separate"/>
      </w:r>
      <w:r w:rsidR="00EA2A5D" w:rsidRPr="00AD1CEC">
        <w:rPr>
          <w:lang w:val="en-CA"/>
        </w:rPr>
        <w:t xml:space="preserve">Table </w:t>
      </w:r>
      <w:r w:rsidR="00EA2A5D" w:rsidRPr="00AD1CEC">
        <w:rPr>
          <w:noProof/>
          <w:lang w:val="en-CA"/>
        </w:rPr>
        <w:t>1</w:t>
      </w:r>
      <w:r w:rsidR="00EA2A5D" w:rsidRPr="00AD1CEC">
        <w:rPr>
          <w:lang w:val="en-CA"/>
        </w:rPr>
        <w:fldChar w:fldCharType="end"/>
      </w:r>
      <w:r w:rsidRPr="00AD1CEC">
        <w:rPr>
          <w:lang w:val="en-CA"/>
        </w:rPr>
        <w:t xml:space="preserve"> describes these combinations. Note</w:t>
      </w:r>
      <w:r w:rsidR="002B5851">
        <w:rPr>
          <w:lang w:val="en-CA"/>
        </w:rPr>
        <w:t>,</w:t>
      </w:r>
      <w:r w:rsidRPr="00AD1CEC">
        <w:rPr>
          <w:lang w:val="en-CA"/>
        </w:rPr>
        <w:t xml:space="preserve"> there are several one-way operations that can be performed for this colour </w:t>
      </w:r>
      <w:r w:rsidR="00402F21">
        <w:rPr>
          <w:lang w:val="en-CA"/>
        </w:rPr>
        <w:t>v</w:t>
      </w:r>
      <w:r w:rsidRPr="00AD1CEC">
        <w:rPr>
          <w:lang w:val="en-CA"/>
        </w:rPr>
        <w:t>olume including bit depth reductions, colo</w:t>
      </w:r>
      <w:r w:rsidR="00116BA5" w:rsidRPr="00AD1CEC">
        <w:rPr>
          <w:lang w:val="en-CA"/>
        </w:rPr>
        <w:t>u</w:t>
      </w:r>
      <w:r w:rsidRPr="00AD1CEC">
        <w:rPr>
          <w:lang w:val="en-CA"/>
        </w:rPr>
        <w:t>r sampling reductions, and full</w:t>
      </w:r>
      <w:r w:rsidR="002B5851">
        <w:rPr>
          <w:lang w:val="en-CA"/>
        </w:rPr>
        <w:t>-</w:t>
      </w:r>
      <w:r w:rsidRPr="00AD1CEC">
        <w:rPr>
          <w:lang w:val="en-CA"/>
        </w:rPr>
        <w:t>to</w:t>
      </w:r>
      <w:r w:rsidR="002B5851">
        <w:rPr>
          <w:lang w:val="en-CA"/>
        </w:rPr>
        <w:t>-</w:t>
      </w:r>
      <w:r w:rsidRPr="00AD1CEC">
        <w:rPr>
          <w:lang w:val="en-CA"/>
        </w:rPr>
        <w:t xml:space="preserve">narrow </w:t>
      </w:r>
      <w:r w:rsidR="003D4E57" w:rsidRPr="00AD1CEC">
        <w:rPr>
          <w:lang w:val="en-CA"/>
        </w:rPr>
        <w:t xml:space="preserve">level range </w:t>
      </w:r>
      <w:r w:rsidRPr="00AD1CEC">
        <w:rPr>
          <w:lang w:val="en-CA"/>
        </w:rPr>
        <w:t>scal</w:t>
      </w:r>
      <w:r w:rsidR="004078EE">
        <w:rPr>
          <w:lang w:val="en-CA"/>
        </w:rPr>
        <w:t>ing</w:t>
      </w:r>
      <w:r w:rsidRPr="00AD1CEC">
        <w:rPr>
          <w:lang w:val="en-CA"/>
        </w:rPr>
        <w:t xml:space="preserve"> operations. </w:t>
      </w:r>
    </w:p>
    <w:p w14:paraId="1B939076" w14:textId="77777777" w:rsidR="002B5851" w:rsidRDefault="002B5851" w:rsidP="00B84CCA">
      <w:pPr>
        <w:rPr>
          <w:lang w:val="en-CA"/>
        </w:rPr>
      </w:pPr>
    </w:p>
    <w:p w14:paraId="4EF2A79C" w14:textId="16CEEE2A" w:rsidR="00381BFE" w:rsidRPr="00AD1CEC" w:rsidRDefault="00381BFE" w:rsidP="00B84CCA">
      <w:pPr>
        <w:rPr>
          <w:lang w:val="en-CA"/>
        </w:rPr>
      </w:pPr>
      <w:r w:rsidRPr="00AD1CEC">
        <w:rPr>
          <w:lang w:val="en-CA"/>
        </w:rPr>
        <w:t>The following system identifier tags are described:</w:t>
      </w:r>
    </w:p>
    <w:p w14:paraId="3E4DEFBB" w14:textId="6F27D210" w:rsidR="00381BFE" w:rsidRPr="00AD1CEC" w:rsidRDefault="00381BFE" w:rsidP="00381BFE">
      <w:pPr>
        <w:pStyle w:val="ListParagraph"/>
        <w:numPr>
          <w:ilvl w:val="0"/>
          <w:numId w:val="22"/>
        </w:numPr>
      </w:pPr>
      <w:r w:rsidRPr="00AD1CEC">
        <w:t>BT.709</w:t>
      </w:r>
      <w:r w:rsidR="00C954AC">
        <w:t>_</w:t>
      </w:r>
      <w:r w:rsidRPr="00AD1CEC">
        <w:t>YCC</w:t>
      </w:r>
    </w:p>
    <w:p w14:paraId="7C8DC221" w14:textId="65B2B34F" w:rsidR="00381BFE" w:rsidRPr="00AD1CEC" w:rsidRDefault="00381BFE" w:rsidP="00381BFE">
      <w:pPr>
        <w:pStyle w:val="ListParagraph"/>
        <w:numPr>
          <w:ilvl w:val="0"/>
          <w:numId w:val="22"/>
        </w:numPr>
      </w:pPr>
      <w:r w:rsidRPr="00AD1CEC">
        <w:t>BT.709</w:t>
      </w:r>
      <w:r w:rsidR="00C954AC">
        <w:t>_</w:t>
      </w:r>
      <w:r w:rsidRPr="00AD1CEC">
        <w:t>RGB</w:t>
      </w:r>
    </w:p>
    <w:p w14:paraId="70BD86A7" w14:textId="1395D583" w:rsidR="004F5518" w:rsidRPr="00AD1CEC" w:rsidRDefault="00471DAA" w:rsidP="00381BFE">
      <w:pPr>
        <w:pStyle w:val="ListParagraph"/>
        <w:numPr>
          <w:ilvl w:val="0"/>
          <w:numId w:val="22"/>
        </w:numPr>
      </w:pPr>
      <w:r>
        <w:t>FR</w:t>
      </w:r>
      <w:r w:rsidR="004F5518" w:rsidRPr="00AD1CEC">
        <w:t>709</w:t>
      </w:r>
      <w:r w:rsidR="00C954AC">
        <w:t>_</w:t>
      </w:r>
      <w:r w:rsidR="004F5518" w:rsidRPr="00AD1CEC">
        <w:t>RGB</w:t>
      </w:r>
    </w:p>
    <w:p w14:paraId="4B5FED4F" w14:textId="762CC712" w:rsidR="00381BFE" w:rsidRPr="00AD1CEC" w:rsidRDefault="00C950B7" w:rsidP="00381BFE">
      <w:pPr>
        <w:pStyle w:val="ListParagraph"/>
        <w:numPr>
          <w:ilvl w:val="0"/>
          <w:numId w:val="22"/>
        </w:numPr>
      </w:pPr>
      <w:r w:rsidRPr="00AD1CEC">
        <w:t>BT.</w:t>
      </w:r>
      <w:r w:rsidR="00381BFE" w:rsidRPr="00AD1CEC">
        <w:t>601</w:t>
      </w:r>
      <w:r w:rsidR="00C954AC">
        <w:t>_</w:t>
      </w:r>
      <w:r w:rsidR="004F5518" w:rsidRPr="00AD1CEC">
        <w:t>525</w:t>
      </w:r>
    </w:p>
    <w:p w14:paraId="2393853E" w14:textId="2EDDFE7E" w:rsidR="007179AC" w:rsidRDefault="004F5518" w:rsidP="00381BFE">
      <w:pPr>
        <w:pStyle w:val="ListParagraph"/>
        <w:numPr>
          <w:ilvl w:val="0"/>
          <w:numId w:val="22"/>
        </w:numPr>
      </w:pPr>
      <w:r w:rsidRPr="00AD1CEC">
        <w:t>BT.601</w:t>
      </w:r>
      <w:r w:rsidR="00C954AC">
        <w:t>_</w:t>
      </w:r>
      <w:r w:rsidRPr="00AD1CEC">
        <w:t>62</w:t>
      </w:r>
      <w:r w:rsidR="000C5862" w:rsidRPr="00AD1CEC">
        <w:t>5</w:t>
      </w:r>
    </w:p>
    <w:p w14:paraId="0F71C82B" w14:textId="77777777" w:rsidR="00C954AC" w:rsidRPr="00AD1CEC" w:rsidRDefault="00C954AC" w:rsidP="007C44EB">
      <w:pPr>
        <w:pStyle w:val="ListParagraph"/>
      </w:pPr>
    </w:p>
    <w:p w14:paraId="0D8FC108" w14:textId="0E5EEDAA" w:rsidR="008545EA" w:rsidRPr="00AD1CEC" w:rsidRDefault="008545EA" w:rsidP="006E7CAB">
      <w:pPr>
        <w:rPr>
          <w:lang w:val="en-CA"/>
        </w:rPr>
      </w:pPr>
    </w:p>
    <w:p w14:paraId="1ABC2F51" w14:textId="096A4D37" w:rsidR="008545EA" w:rsidRDefault="00D65F54" w:rsidP="005C56FB">
      <w:pPr>
        <w:pStyle w:val="Caption"/>
        <w:rPr>
          <w:lang w:val="en-CA"/>
        </w:rPr>
      </w:pPr>
      <w:r>
        <w:t xml:space="preserve">Table </w:t>
      </w:r>
      <w:r>
        <w:fldChar w:fldCharType="begin"/>
      </w:r>
      <w:r>
        <w:instrText xml:space="preserve"> SEQ Table \* ARABIC </w:instrText>
      </w:r>
      <w:r>
        <w:fldChar w:fldCharType="separate"/>
      </w:r>
      <w:ins w:id="320" w:author="Yasser Syed" w:date="2018-09-28T17:33:00Z">
        <w:r w:rsidR="00287991">
          <w:rPr>
            <w:noProof/>
          </w:rPr>
          <w:t>3</w:t>
        </w:r>
      </w:ins>
      <w:del w:id="321" w:author="Yasser Syed" w:date="2018-09-28T17:33:00Z">
        <w:r w:rsidR="002E7BDA" w:rsidDel="00287991">
          <w:rPr>
            <w:noProof/>
          </w:rPr>
          <w:delText>2</w:delText>
        </w:r>
      </w:del>
      <w:r>
        <w:fldChar w:fldCharType="end"/>
      </w:r>
      <w:r>
        <w:t xml:space="preserve"> SDR/NCG Common Colour Volume Descriptions</w:t>
      </w:r>
      <w:r w:rsidR="008C181E" w:rsidRPr="00814FA5">
        <w:rPr>
          <w:b w:val="0"/>
          <w:bCs w:val="0"/>
          <w:vertAlign w:val="superscript"/>
          <w:lang w:val="en-CA"/>
        </w:rPr>
        <w:footnoteRef/>
      </w:r>
    </w:p>
    <w:tbl>
      <w:tblPr>
        <w:tblStyle w:val="TableGrid"/>
        <w:tblW w:w="9440" w:type="dxa"/>
        <w:tblLayout w:type="fixed"/>
        <w:tblLook w:val="04A0" w:firstRow="1" w:lastRow="0" w:firstColumn="1" w:lastColumn="0" w:noHBand="0" w:noVBand="1"/>
      </w:tblPr>
      <w:tblGrid>
        <w:gridCol w:w="535"/>
        <w:gridCol w:w="1955"/>
        <w:gridCol w:w="1390"/>
        <w:gridCol w:w="50"/>
        <w:gridCol w:w="1340"/>
        <w:gridCol w:w="10"/>
        <w:gridCol w:w="1350"/>
        <w:gridCol w:w="1420"/>
        <w:gridCol w:w="1390"/>
        <w:tblGridChange w:id="322">
          <w:tblGrid>
            <w:gridCol w:w="25"/>
            <w:gridCol w:w="510"/>
            <w:gridCol w:w="25"/>
            <w:gridCol w:w="1930"/>
            <w:gridCol w:w="25"/>
            <w:gridCol w:w="1365"/>
            <w:gridCol w:w="25"/>
            <w:gridCol w:w="50"/>
            <w:gridCol w:w="1315"/>
            <w:gridCol w:w="25"/>
            <w:gridCol w:w="10"/>
            <w:gridCol w:w="1325"/>
            <w:gridCol w:w="25"/>
            <w:gridCol w:w="1395"/>
            <w:gridCol w:w="25"/>
            <w:gridCol w:w="1365"/>
            <w:gridCol w:w="25"/>
          </w:tblGrid>
        </w:tblGridChange>
      </w:tblGrid>
      <w:tr w:rsidR="00C262B0" w:rsidRPr="005B4D9C" w14:paraId="19DB0487" w14:textId="77777777" w:rsidTr="00C262B0">
        <w:tc>
          <w:tcPr>
            <w:tcW w:w="535" w:type="dxa"/>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7A93D09A" w14:textId="77777777" w:rsidR="00C262B0" w:rsidRPr="005B4D9C" w:rsidRDefault="00C262B0" w:rsidP="001973C5">
            <w:pPr>
              <w:keepNext/>
              <w:jc w:val="center"/>
              <w:rPr>
                <w:rFonts w:ascii="Arial" w:hAnsi="Arial" w:cs="Arial"/>
                <w:color w:val="000000"/>
                <w:sz w:val="16"/>
                <w:szCs w:val="18"/>
                <w:lang w:val="en-CA"/>
              </w:rPr>
            </w:pPr>
          </w:p>
        </w:tc>
        <w:tc>
          <w:tcPr>
            <w:tcW w:w="1955" w:type="dxa"/>
            <w:tcBorders>
              <w:top w:val="single" w:sz="24" w:space="0" w:color="auto"/>
              <w:left w:val="single" w:sz="24" w:space="0" w:color="auto"/>
              <w:bottom w:val="single" w:sz="24" w:space="0" w:color="auto"/>
            </w:tcBorders>
            <w:shd w:val="clear" w:color="auto" w:fill="90C5F6" w:themeFill="accent1" w:themeFillTint="66"/>
            <w:vAlign w:val="center"/>
          </w:tcPr>
          <w:p w14:paraId="13B68DAC" w14:textId="77777777"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System Identifier</w:t>
            </w:r>
          </w:p>
        </w:tc>
        <w:tc>
          <w:tcPr>
            <w:tcW w:w="1390" w:type="dxa"/>
            <w:tcBorders>
              <w:top w:val="single" w:sz="24" w:space="0" w:color="auto"/>
              <w:bottom w:val="single" w:sz="24" w:space="0" w:color="auto"/>
            </w:tcBorders>
            <w:shd w:val="clear" w:color="auto" w:fill="90C5F6" w:themeFill="accent1" w:themeFillTint="66"/>
            <w:vAlign w:val="center"/>
          </w:tcPr>
          <w:p w14:paraId="5D65BE59" w14:textId="1578F27B"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BT.709</w:t>
            </w:r>
            <w:r w:rsidR="00AB1B1F">
              <w:rPr>
                <w:rFonts w:ascii="Arial" w:hAnsi="Arial" w:cs="Arial"/>
                <w:b/>
                <w:color w:val="000000"/>
                <w:sz w:val="16"/>
                <w:szCs w:val="18"/>
                <w:lang w:val="en-CA"/>
              </w:rPr>
              <w:t>_</w:t>
            </w:r>
            <w:r w:rsidRPr="005B4D9C">
              <w:rPr>
                <w:rFonts w:ascii="Arial" w:hAnsi="Arial" w:cs="Arial"/>
                <w:b/>
                <w:color w:val="000000"/>
                <w:sz w:val="16"/>
                <w:szCs w:val="18"/>
                <w:lang w:val="en-CA"/>
              </w:rPr>
              <w:t>YCC</w:t>
            </w:r>
          </w:p>
        </w:tc>
        <w:tc>
          <w:tcPr>
            <w:tcW w:w="1390" w:type="dxa"/>
            <w:gridSpan w:val="2"/>
            <w:tcBorders>
              <w:top w:val="single" w:sz="24" w:space="0" w:color="auto"/>
              <w:bottom w:val="single" w:sz="24" w:space="0" w:color="auto"/>
            </w:tcBorders>
            <w:shd w:val="clear" w:color="auto" w:fill="90C5F6" w:themeFill="accent1" w:themeFillTint="66"/>
            <w:vAlign w:val="center"/>
          </w:tcPr>
          <w:p w14:paraId="23444562" w14:textId="5BFB0FD4"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BT.709</w:t>
            </w:r>
            <w:r w:rsidR="00AB1B1F">
              <w:rPr>
                <w:rFonts w:ascii="Arial" w:hAnsi="Arial" w:cs="Arial"/>
                <w:b/>
                <w:color w:val="000000"/>
                <w:sz w:val="16"/>
                <w:szCs w:val="18"/>
                <w:lang w:val="en-CA"/>
              </w:rPr>
              <w:t>_</w:t>
            </w:r>
            <w:r w:rsidRPr="005B4D9C">
              <w:rPr>
                <w:rFonts w:ascii="Arial" w:hAnsi="Arial" w:cs="Arial"/>
                <w:b/>
                <w:color w:val="000000"/>
                <w:sz w:val="16"/>
                <w:szCs w:val="18"/>
                <w:lang w:val="en-CA"/>
              </w:rPr>
              <w:t>RGB</w:t>
            </w:r>
          </w:p>
        </w:tc>
        <w:tc>
          <w:tcPr>
            <w:tcW w:w="1360" w:type="dxa"/>
            <w:gridSpan w:val="2"/>
            <w:tcBorders>
              <w:top w:val="single" w:sz="24" w:space="0" w:color="auto"/>
              <w:bottom w:val="single" w:sz="24" w:space="0" w:color="auto"/>
            </w:tcBorders>
            <w:shd w:val="clear" w:color="auto" w:fill="90C5F6" w:themeFill="accent1" w:themeFillTint="66"/>
            <w:vAlign w:val="center"/>
          </w:tcPr>
          <w:p w14:paraId="0D268D68" w14:textId="499B2C3B"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FR709</w:t>
            </w:r>
            <w:r w:rsidR="00AB1B1F">
              <w:rPr>
                <w:rFonts w:ascii="Arial" w:hAnsi="Arial" w:cs="Arial"/>
                <w:b/>
                <w:color w:val="000000"/>
                <w:sz w:val="16"/>
                <w:szCs w:val="18"/>
                <w:lang w:val="en-CA"/>
              </w:rPr>
              <w:t>_</w:t>
            </w:r>
            <w:r w:rsidRPr="005B4D9C">
              <w:rPr>
                <w:rFonts w:ascii="Arial" w:hAnsi="Arial" w:cs="Arial"/>
                <w:b/>
                <w:color w:val="000000"/>
                <w:sz w:val="16"/>
                <w:szCs w:val="18"/>
                <w:lang w:val="en-CA"/>
              </w:rPr>
              <w:t>RGB</w:t>
            </w:r>
          </w:p>
        </w:tc>
        <w:tc>
          <w:tcPr>
            <w:tcW w:w="1420" w:type="dxa"/>
            <w:tcBorders>
              <w:top w:val="single" w:sz="24" w:space="0" w:color="auto"/>
              <w:bottom w:val="single" w:sz="24" w:space="0" w:color="auto"/>
            </w:tcBorders>
            <w:shd w:val="clear" w:color="auto" w:fill="90C5F6" w:themeFill="accent1" w:themeFillTint="66"/>
            <w:vAlign w:val="center"/>
          </w:tcPr>
          <w:p w14:paraId="1B0B893A" w14:textId="7F043AB1" w:rsidR="00C262B0" w:rsidRPr="005B4D9C" w:rsidRDefault="00C262B0" w:rsidP="001973C5">
            <w:pPr>
              <w:keepNext/>
              <w:jc w:val="center"/>
              <w:rPr>
                <w:rFonts w:ascii="Arial" w:hAnsi="Arial" w:cs="Arial"/>
                <w:b/>
                <w:color w:val="000000"/>
                <w:sz w:val="16"/>
                <w:szCs w:val="18"/>
                <w:lang w:val="en-CA"/>
              </w:rPr>
            </w:pPr>
            <w:r w:rsidRPr="005B4D9C">
              <w:rPr>
                <w:rFonts w:ascii="Arial" w:hAnsi="Arial" w:cs="Arial"/>
                <w:b/>
                <w:color w:val="000000"/>
                <w:sz w:val="16"/>
                <w:szCs w:val="18"/>
                <w:lang w:val="en-CA"/>
              </w:rPr>
              <w:t>BT.601</w:t>
            </w:r>
            <w:r w:rsidR="00AB1B1F">
              <w:rPr>
                <w:rFonts w:ascii="Arial" w:hAnsi="Arial" w:cs="Arial"/>
                <w:b/>
                <w:color w:val="000000"/>
                <w:sz w:val="16"/>
                <w:szCs w:val="18"/>
                <w:lang w:val="en-CA"/>
              </w:rPr>
              <w:t>_</w:t>
            </w:r>
            <w:r w:rsidRPr="005B4D9C">
              <w:rPr>
                <w:rFonts w:ascii="Arial" w:hAnsi="Arial" w:cs="Arial"/>
                <w:b/>
                <w:color w:val="000000"/>
                <w:sz w:val="16"/>
                <w:szCs w:val="18"/>
                <w:lang w:val="en-CA"/>
              </w:rPr>
              <w:t>525</w:t>
            </w:r>
          </w:p>
        </w:tc>
        <w:tc>
          <w:tcPr>
            <w:tcW w:w="1390" w:type="dxa"/>
            <w:tcBorders>
              <w:top w:val="single" w:sz="24" w:space="0" w:color="auto"/>
              <w:bottom w:val="single" w:sz="24" w:space="0" w:color="auto"/>
              <w:right w:val="single" w:sz="24" w:space="0" w:color="auto"/>
            </w:tcBorders>
            <w:shd w:val="clear" w:color="auto" w:fill="90C5F6" w:themeFill="accent1" w:themeFillTint="66"/>
            <w:vAlign w:val="center"/>
          </w:tcPr>
          <w:p w14:paraId="249C43A0" w14:textId="6BD403D2" w:rsidR="00C262B0" w:rsidRPr="00A46BB2" w:rsidRDefault="00C262B0" w:rsidP="001973C5">
            <w:pPr>
              <w:keepNext/>
              <w:jc w:val="center"/>
              <w:rPr>
                <w:rFonts w:ascii="Arial" w:hAnsi="Arial" w:cs="Arial"/>
                <w:b/>
                <w:color w:val="000000"/>
                <w:sz w:val="16"/>
                <w:szCs w:val="18"/>
                <w:vertAlign w:val="superscript"/>
                <w:lang w:val="en-CA"/>
              </w:rPr>
            </w:pPr>
            <w:r w:rsidRPr="005B4D9C">
              <w:rPr>
                <w:rFonts w:ascii="Arial" w:hAnsi="Arial" w:cs="Arial"/>
                <w:b/>
                <w:color w:val="000000"/>
                <w:sz w:val="16"/>
                <w:szCs w:val="18"/>
                <w:lang w:val="en-CA"/>
              </w:rPr>
              <w:t>BT.601</w:t>
            </w:r>
            <w:r w:rsidR="00AB1B1F">
              <w:rPr>
                <w:rFonts w:ascii="Arial" w:hAnsi="Arial" w:cs="Arial"/>
                <w:b/>
                <w:color w:val="000000"/>
                <w:sz w:val="16"/>
                <w:szCs w:val="18"/>
                <w:lang w:val="en-CA"/>
              </w:rPr>
              <w:t>_</w:t>
            </w:r>
            <w:r w:rsidRPr="005B4D9C">
              <w:rPr>
                <w:rFonts w:ascii="Arial" w:hAnsi="Arial" w:cs="Arial"/>
                <w:b/>
                <w:color w:val="000000"/>
                <w:sz w:val="16"/>
                <w:szCs w:val="18"/>
                <w:lang w:val="en-CA"/>
              </w:rPr>
              <w:t>625</w:t>
            </w:r>
          </w:p>
        </w:tc>
      </w:tr>
      <w:tr w:rsidR="00C262B0" w:rsidRPr="005B4D9C" w14:paraId="1A0649F7" w14:textId="77777777" w:rsidTr="00811310">
        <w:trPr>
          <w:trHeight w:val="401"/>
        </w:trPr>
        <w:tc>
          <w:tcPr>
            <w:tcW w:w="53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024979C0" w14:textId="77777777" w:rsidR="00C262B0" w:rsidRPr="005B4D9C" w:rsidRDefault="00C262B0" w:rsidP="001973C5">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Colour properties</w:t>
            </w:r>
          </w:p>
        </w:tc>
        <w:tc>
          <w:tcPr>
            <w:tcW w:w="1955" w:type="dxa"/>
            <w:tcBorders>
              <w:top w:val="single" w:sz="24" w:space="0" w:color="auto"/>
              <w:left w:val="single" w:sz="24" w:space="0" w:color="auto"/>
            </w:tcBorders>
            <w:vAlign w:val="center"/>
          </w:tcPr>
          <w:p w14:paraId="57D071E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Colour primaries</w:t>
            </w:r>
          </w:p>
        </w:tc>
        <w:tc>
          <w:tcPr>
            <w:tcW w:w="1390" w:type="dxa"/>
            <w:tcBorders>
              <w:top w:val="single" w:sz="24" w:space="0" w:color="auto"/>
            </w:tcBorders>
            <w:vAlign w:val="center"/>
          </w:tcPr>
          <w:p w14:paraId="72AE5268"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323" w:author="Yasser Syed" w:date="2018-09-28T18:50:00Z">
              <w:r w:rsidRPr="005B4D9C" w:rsidDel="00C0152F">
                <w:rPr>
                  <w:rFonts w:ascii="Arial" w:hAnsi="Arial" w:cs="Arial"/>
                  <w:color w:val="000000"/>
                  <w:sz w:val="16"/>
                  <w:szCs w:val="18"/>
                  <w:lang w:val="en-CA"/>
                </w:rPr>
                <w:delText>-6</w:delText>
              </w:r>
            </w:del>
          </w:p>
        </w:tc>
        <w:tc>
          <w:tcPr>
            <w:tcW w:w="1390" w:type="dxa"/>
            <w:gridSpan w:val="2"/>
            <w:tcBorders>
              <w:top w:val="single" w:sz="24" w:space="0" w:color="auto"/>
            </w:tcBorders>
            <w:vAlign w:val="center"/>
          </w:tcPr>
          <w:p w14:paraId="249C460F"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324" w:author="Yasser Syed" w:date="2018-09-28T18:50:00Z">
              <w:r w:rsidRPr="005B4D9C" w:rsidDel="00C0152F">
                <w:rPr>
                  <w:rFonts w:ascii="Arial" w:hAnsi="Arial" w:cs="Arial"/>
                  <w:color w:val="000000"/>
                  <w:sz w:val="16"/>
                  <w:szCs w:val="18"/>
                  <w:lang w:val="en-CA"/>
                </w:rPr>
                <w:delText>-6</w:delText>
              </w:r>
            </w:del>
          </w:p>
        </w:tc>
        <w:tc>
          <w:tcPr>
            <w:tcW w:w="1360" w:type="dxa"/>
            <w:gridSpan w:val="2"/>
            <w:tcBorders>
              <w:top w:val="single" w:sz="24" w:space="0" w:color="auto"/>
            </w:tcBorders>
            <w:vAlign w:val="center"/>
          </w:tcPr>
          <w:p w14:paraId="1A38850B"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325" w:author="Yasser Syed" w:date="2018-09-28T18:50:00Z">
              <w:r w:rsidRPr="005B4D9C" w:rsidDel="00C0152F">
                <w:rPr>
                  <w:rFonts w:ascii="Arial" w:hAnsi="Arial" w:cs="Arial"/>
                  <w:color w:val="000000"/>
                  <w:sz w:val="16"/>
                  <w:szCs w:val="18"/>
                  <w:lang w:val="en-CA"/>
                </w:rPr>
                <w:delText>-6</w:delText>
              </w:r>
            </w:del>
          </w:p>
        </w:tc>
        <w:tc>
          <w:tcPr>
            <w:tcW w:w="1420" w:type="dxa"/>
            <w:tcBorders>
              <w:top w:val="single" w:sz="24" w:space="0" w:color="auto"/>
            </w:tcBorders>
            <w:vAlign w:val="center"/>
          </w:tcPr>
          <w:p w14:paraId="0554B770" w14:textId="2FDC541A"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BT.601</w:t>
            </w:r>
            <w:del w:id="326" w:author="Yasser Syed" w:date="2018-09-28T18:50:00Z">
              <w:r w:rsidR="00D81073" w:rsidDel="00C0152F">
                <w:rPr>
                  <w:rFonts w:ascii="Arial" w:hAnsi="Arial" w:cs="Arial"/>
                  <w:color w:val="000000"/>
                  <w:sz w:val="16"/>
                  <w:szCs w:val="18"/>
                  <w:lang w:val="en-CA"/>
                </w:rPr>
                <w:delText>-7</w:delText>
              </w:r>
            </w:del>
          </w:p>
        </w:tc>
        <w:tc>
          <w:tcPr>
            <w:tcW w:w="1390" w:type="dxa"/>
            <w:tcBorders>
              <w:top w:val="single" w:sz="24" w:space="0" w:color="auto"/>
              <w:right w:val="single" w:sz="24" w:space="0" w:color="auto"/>
            </w:tcBorders>
            <w:vAlign w:val="center"/>
          </w:tcPr>
          <w:p w14:paraId="1E0DFF42" w14:textId="538F5B76"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BT.601</w:t>
            </w:r>
            <w:del w:id="327" w:author="Yasser Syed" w:date="2018-09-28T18:50:00Z">
              <w:r w:rsidR="00D81073" w:rsidDel="00C0152F">
                <w:rPr>
                  <w:rFonts w:ascii="Arial" w:hAnsi="Arial" w:cs="Arial"/>
                  <w:color w:val="000000"/>
                  <w:sz w:val="16"/>
                  <w:szCs w:val="18"/>
                  <w:lang w:val="en-CA"/>
                </w:rPr>
                <w:delText>-7</w:delText>
              </w:r>
            </w:del>
          </w:p>
        </w:tc>
      </w:tr>
      <w:tr w:rsidR="00C262B0" w:rsidRPr="005B4D9C" w14:paraId="2551D7EF" w14:textId="77777777" w:rsidTr="00811310">
        <w:trPr>
          <w:trHeight w:val="401"/>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7E504B0A"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695BB551" w14:textId="604C95BB"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Transfer</w:t>
            </w:r>
            <w:r>
              <w:rPr>
                <w:rFonts w:ascii="Arial" w:hAnsi="Arial" w:cs="Arial"/>
                <w:color w:val="000000"/>
                <w:sz w:val="16"/>
                <w:szCs w:val="18"/>
                <w:lang w:val="en-CA"/>
              </w:rPr>
              <w:t xml:space="preserve"> </w:t>
            </w:r>
            <w:r w:rsidRPr="005B4D9C">
              <w:rPr>
                <w:rFonts w:ascii="Arial" w:hAnsi="Arial" w:cs="Arial"/>
                <w:color w:val="000000"/>
                <w:sz w:val="16"/>
                <w:szCs w:val="18"/>
                <w:lang w:val="en-CA"/>
              </w:rPr>
              <w:t>characteristics</w:t>
            </w:r>
          </w:p>
        </w:tc>
        <w:tc>
          <w:tcPr>
            <w:tcW w:w="1390" w:type="dxa"/>
            <w:vAlign w:val="center"/>
          </w:tcPr>
          <w:p w14:paraId="7E47D9D6" w14:textId="32236730"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w:t>
            </w:r>
            <w:del w:id="328" w:author="Yasser Syed" w:date="2018-09-28T18:51:00Z">
              <w:r w:rsidRPr="005B4D9C" w:rsidDel="00C0152F">
                <w:rPr>
                  <w:rFonts w:ascii="Arial" w:hAnsi="Arial" w:cs="Arial"/>
                  <w:color w:val="000000"/>
                  <w:sz w:val="16"/>
                  <w:szCs w:val="18"/>
                  <w:lang w:val="en-CA"/>
                </w:rPr>
                <w:delText>9-6</w:delText>
              </w:r>
            </w:del>
            <w:r w:rsidR="004F77B7">
              <w:rPr>
                <w:rFonts w:ascii="Arial" w:hAnsi="Arial" w:cs="Arial"/>
                <w:color w:val="000000"/>
                <w:sz w:val="16"/>
                <w:szCs w:val="18"/>
                <w:lang w:val="en-CA"/>
              </w:rPr>
              <w:t xml:space="preserve"> (TC)</w:t>
            </w:r>
          </w:p>
        </w:tc>
        <w:tc>
          <w:tcPr>
            <w:tcW w:w="1390" w:type="dxa"/>
            <w:gridSpan w:val="2"/>
            <w:vAlign w:val="center"/>
          </w:tcPr>
          <w:p w14:paraId="257CD8C9" w14:textId="336DE155"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329" w:author="Yasser Syed" w:date="2018-09-28T18:51:00Z">
              <w:r w:rsidRPr="005B4D9C" w:rsidDel="00C0152F">
                <w:rPr>
                  <w:rFonts w:ascii="Arial" w:hAnsi="Arial" w:cs="Arial"/>
                  <w:color w:val="000000"/>
                  <w:sz w:val="16"/>
                  <w:szCs w:val="18"/>
                  <w:lang w:val="en-CA"/>
                </w:rPr>
                <w:delText>-6</w:delText>
              </w:r>
            </w:del>
            <w:r w:rsidR="004F77B7">
              <w:rPr>
                <w:rFonts w:ascii="Arial" w:hAnsi="Arial" w:cs="Arial"/>
                <w:color w:val="000000"/>
                <w:sz w:val="16"/>
                <w:szCs w:val="18"/>
                <w:lang w:val="en-CA"/>
              </w:rPr>
              <w:t xml:space="preserve"> (TC)</w:t>
            </w:r>
          </w:p>
        </w:tc>
        <w:tc>
          <w:tcPr>
            <w:tcW w:w="1360" w:type="dxa"/>
            <w:gridSpan w:val="2"/>
            <w:vAlign w:val="center"/>
          </w:tcPr>
          <w:p w14:paraId="41955C2E" w14:textId="75190378"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330" w:author="Yasser Syed" w:date="2018-09-28T18:51:00Z">
              <w:r w:rsidRPr="005B4D9C" w:rsidDel="00C0152F">
                <w:rPr>
                  <w:rFonts w:ascii="Arial" w:hAnsi="Arial" w:cs="Arial"/>
                  <w:color w:val="000000"/>
                  <w:sz w:val="16"/>
                  <w:szCs w:val="18"/>
                  <w:lang w:val="en-CA"/>
                </w:rPr>
                <w:delText>-6</w:delText>
              </w:r>
            </w:del>
            <w:r w:rsidR="004F77B7">
              <w:rPr>
                <w:rFonts w:ascii="Arial" w:hAnsi="Arial" w:cs="Arial"/>
                <w:color w:val="000000"/>
                <w:sz w:val="16"/>
                <w:szCs w:val="18"/>
                <w:lang w:val="en-CA"/>
              </w:rPr>
              <w:t xml:space="preserve"> (TC</w:t>
            </w:r>
            <w:ins w:id="331" w:author="Yasser Syed" w:date="2018-09-28T18:14:00Z">
              <w:r w:rsidR="005A5AFA">
                <w:rPr>
                  <w:rFonts w:ascii="Arial" w:hAnsi="Arial" w:cs="Arial"/>
                  <w:color w:val="000000"/>
                  <w:sz w:val="16"/>
                  <w:szCs w:val="18"/>
                  <w:lang w:val="en-CA"/>
                </w:rPr>
                <w:t>)</w:t>
              </w:r>
            </w:ins>
          </w:p>
        </w:tc>
        <w:tc>
          <w:tcPr>
            <w:tcW w:w="1420" w:type="dxa"/>
            <w:vAlign w:val="center"/>
          </w:tcPr>
          <w:p w14:paraId="19FE1D4A" w14:textId="3DEDD843"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332" w:author="Yasser Syed" w:date="2018-09-28T18:51:00Z">
              <w:r w:rsidRPr="005B4D9C" w:rsidDel="00C0152F">
                <w:rPr>
                  <w:rFonts w:ascii="Arial" w:hAnsi="Arial" w:cs="Arial"/>
                  <w:color w:val="000000"/>
                  <w:sz w:val="16"/>
                  <w:szCs w:val="18"/>
                  <w:lang w:val="en-CA"/>
                </w:rPr>
                <w:delText>-6</w:delText>
              </w:r>
            </w:del>
            <w:r w:rsidR="004F77B7">
              <w:rPr>
                <w:rFonts w:ascii="Arial" w:hAnsi="Arial" w:cs="Arial"/>
                <w:color w:val="000000"/>
                <w:sz w:val="16"/>
                <w:szCs w:val="18"/>
                <w:lang w:val="en-CA"/>
              </w:rPr>
              <w:t xml:space="preserve"> (TC)</w:t>
            </w:r>
          </w:p>
        </w:tc>
        <w:tc>
          <w:tcPr>
            <w:tcW w:w="1390" w:type="dxa"/>
            <w:tcBorders>
              <w:right w:val="single" w:sz="24" w:space="0" w:color="auto"/>
            </w:tcBorders>
            <w:vAlign w:val="center"/>
          </w:tcPr>
          <w:p w14:paraId="44B66BC9" w14:textId="4BC90688"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BT.709</w:t>
            </w:r>
            <w:del w:id="333" w:author="Yasser Syed" w:date="2018-09-28T18:50:00Z">
              <w:r w:rsidRPr="005B4D9C" w:rsidDel="00C0152F">
                <w:rPr>
                  <w:rFonts w:ascii="Arial" w:hAnsi="Arial" w:cs="Arial"/>
                  <w:color w:val="000000"/>
                  <w:sz w:val="16"/>
                  <w:szCs w:val="18"/>
                  <w:lang w:val="en-CA"/>
                </w:rPr>
                <w:delText>-6</w:delText>
              </w:r>
            </w:del>
            <w:r w:rsidR="004F77B7">
              <w:rPr>
                <w:rFonts w:ascii="Arial" w:hAnsi="Arial" w:cs="Arial"/>
                <w:color w:val="000000"/>
                <w:sz w:val="16"/>
                <w:szCs w:val="18"/>
                <w:lang w:val="en-CA"/>
              </w:rPr>
              <w:t xml:space="preserve"> (TC)</w:t>
            </w:r>
          </w:p>
        </w:tc>
      </w:tr>
      <w:tr w:rsidR="00C262B0" w:rsidRPr="005B4D9C" w14:paraId="3C7E0B95" w14:textId="77777777" w:rsidTr="000A6679">
        <w:trPr>
          <w:trHeight w:val="401"/>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4FD5C477" w14:textId="77777777" w:rsidR="00C262B0" w:rsidRPr="005B4D9C" w:rsidRDefault="00C262B0" w:rsidP="001973C5">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56DEDE7F" w14:textId="63A27E4C"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Colour representation</w:t>
            </w:r>
            <w:del w:id="334" w:author="Yasser Syed" w:date="2018-09-28T18:13:00Z">
              <w:r w:rsidRPr="005B4D9C" w:rsidDel="005A5AFA">
                <w:rPr>
                  <w:rStyle w:val="FootnoteReference"/>
                  <w:rFonts w:ascii="Arial" w:hAnsi="Arial" w:cs="Arial"/>
                  <w:color w:val="000000"/>
                  <w:sz w:val="16"/>
                  <w:szCs w:val="18"/>
                  <w:lang w:val="en-CA"/>
                </w:rPr>
                <w:footnoteReference w:id="5"/>
              </w:r>
            </w:del>
          </w:p>
        </w:tc>
        <w:tc>
          <w:tcPr>
            <w:tcW w:w="1390" w:type="dxa"/>
            <w:vAlign w:val="center"/>
          </w:tcPr>
          <w:p w14:paraId="3F0AA31A" w14:textId="77777777" w:rsidR="00C262B0" w:rsidRPr="005B4D9C" w:rsidRDefault="00C262B0" w:rsidP="001973C5">
            <w:pPr>
              <w:keepNext/>
              <w:jc w:val="center"/>
              <w:rPr>
                <w:rFonts w:ascii="Arial" w:hAnsi="Arial" w:cs="Arial"/>
                <w:color w:val="000000"/>
                <w:sz w:val="16"/>
                <w:szCs w:val="18"/>
                <w:lang w:val="en-CA"/>
              </w:rPr>
            </w:pPr>
            <w:proofErr w:type="spellStart"/>
            <w:r w:rsidRPr="005B4D9C">
              <w:rPr>
                <w:rFonts w:ascii="Arial" w:hAnsi="Arial" w:cs="Arial"/>
                <w:color w:val="000000"/>
                <w:sz w:val="16"/>
                <w:szCs w:val="18"/>
                <w:lang w:val="en-CA"/>
              </w:rPr>
              <w:t>Y′CbCr</w:t>
            </w:r>
            <w:proofErr w:type="spellEnd"/>
          </w:p>
        </w:tc>
        <w:tc>
          <w:tcPr>
            <w:tcW w:w="1390" w:type="dxa"/>
            <w:gridSpan w:val="2"/>
            <w:vAlign w:val="center"/>
          </w:tcPr>
          <w:p w14:paraId="161FE4AE"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R′G′</w:t>
            </w:r>
            <w:commentRangeStart w:id="337"/>
            <w:r w:rsidRPr="005B4D9C">
              <w:rPr>
                <w:rFonts w:ascii="Arial" w:hAnsi="Arial" w:cs="Arial"/>
                <w:color w:val="000000"/>
                <w:sz w:val="16"/>
                <w:szCs w:val="18"/>
                <w:lang w:val="en-CA"/>
              </w:rPr>
              <w:t>B</w:t>
            </w:r>
            <w:commentRangeEnd w:id="337"/>
            <w:r w:rsidRPr="005B4D9C">
              <w:rPr>
                <w:rStyle w:val="CommentReference"/>
                <w:rFonts w:ascii="Arial" w:eastAsia="MS Mincho" w:hAnsi="Arial" w:cs="Arial"/>
                <w:szCs w:val="18"/>
                <w:lang w:val="en-CA" w:eastAsia="ja-JP"/>
              </w:rPr>
              <w:commentReference w:id="337"/>
            </w:r>
            <w:r w:rsidRPr="005B4D9C">
              <w:rPr>
                <w:rFonts w:ascii="Arial" w:hAnsi="Arial" w:cs="Arial"/>
                <w:color w:val="000000"/>
                <w:sz w:val="16"/>
                <w:szCs w:val="18"/>
                <w:lang w:val="en-CA"/>
              </w:rPr>
              <w:t>′</w:t>
            </w:r>
          </w:p>
        </w:tc>
        <w:tc>
          <w:tcPr>
            <w:tcW w:w="1360" w:type="dxa"/>
            <w:gridSpan w:val="2"/>
            <w:vAlign w:val="center"/>
          </w:tcPr>
          <w:p w14:paraId="60949E95" w14:textId="77777777" w:rsidR="00C262B0" w:rsidRPr="005B4D9C" w:rsidRDefault="00C262B0" w:rsidP="001973C5">
            <w:pPr>
              <w:keepNext/>
              <w:jc w:val="center"/>
              <w:rPr>
                <w:rFonts w:ascii="Arial" w:hAnsi="Arial" w:cs="Arial"/>
                <w:color w:val="000000"/>
                <w:sz w:val="16"/>
                <w:szCs w:val="18"/>
                <w:lang w:val="en-CA"/>
              </w:rPr>
            </w:pPr>
            <w:r w:rsidRPr="005B4D9C">
              <w:rPr>
                <w:rFonts w:ascii="Arial" w:hAnsi="Arial" w:cs="Arial"/>
                <w:color w:val="000000"/>
                <w:sz w:val="16"/>
                <w:szCs w:val="18"/>
                <w:lang w:val="en-CA"/>
              </w:rPr>
              <w:t>R′G′B′</w:t>
            </w:r>
          </w:p>
        </w:tc>
        <w:tc>
          <w:tcPr>
            <w:tcW w:w="1420" w:type="dxa"/>
            <w:vAlign w:val="center"/>
          </w:tcPr>
          <w:p w14:paraId="40949CE2" w14:textId="77777777" w:rsidR="00C262B0" w:rsidRPr="005B4D9C" w:rsidRDefault="00C262B0" w:rsidP="001973C5">
            <w:pPr>
              <w:keepNext/>
              <w:jc w:val="center"/>
              <w:rPr>
                <w:rFonts w:ascii="Arial" w:hAnsi="Arial" w:cs="Arial"/>
                <w:color w:val="000000"/>
                <w:sz w:val="16"/>
                <w:szCs w:val="18"/>
                <w:lang w:val="en-CA"/>
              </w:rPr>
            </w:pPr>
            <w:proofErr w:type="spellStart"/>
            <w:r w:rsidRPr="005B4D9C">
              <w:rPr>
                <w:rFonts w:ascii="Arial" w:hAnsi="Arial" w:cs="Arial"/>
                <w:color w:val="000000"/>
                <w:sz w:val="16"/>
                <w:szCs w:val="18"/>
                <w:lang w:val="en-CA"/>
              </w:rPr>
              <w:t>Y′CbCr</w:t>
            </w:r>
            <w:proofErr w:type="spellEnd"/>
          </w:p>
        </w:tc>
        <w:tc>
          <w:tcPr>
            <w:tcW w:w="1390" w:type="dxa"/>
            <w:tcBorders>
              <w:right w:val="single" w:sz="24" w:space="0" w:color="auto"/>
            </w:tcBorders>
            <w:vAlign w:val="center"/>
          </w:tcPr>
          <w:p w14:paraId="20537361" w14:textId="77777777" w:rsidR="00C262B0" w:rsidRPr="005B4D9C" w:rsidRDefault="00C262B0" w:rsidP="001973C5">
            <w:pPr>
              <w:keepNext/>
              <w:jc w:val="center"/>
              <w:rPr>
                <w:rFonts w:ascii="Arial" w:hAnsi="Arial" w:cs="Arial"/>
                <w:color w:val="000000"/>
                <w:sz w:val="16"/>
                <w:szCs w:val="18"/>
                <w:lang w:val="en-CA"/>
              </w:rPr>
            </w:pPr>
            <w:proofErr w:type="spellStart"/>
            <w:r w:rsidRPr="005B4D9C">
              <w:rPr>
                <w:rFonts w:ascii="Arial" w:hAnsi="Arial" w:cs="Arial"/>
                <w:color w:val="000000"/>
                <w:sz w:val="16"/>
                <w:szCs w:val="18"/>
                <w:lang w:val="en-CA"/>
              </w:rPr>
              <w:t>Y′CbCr</w:t>
            </w:r>
            <w:proofErr w:type="spellEnd"/>
          </w:p>
        </w:tc>
      </w:tr>
      <w:tr w:rsidR="00C12E97" w:rsidRPr="005B4D9C" w14:paraId="4813EADC" w14:textId="77777777" w:rsidTr="00C12E97">
        <w:tblPrEx>
          <w:tblW w:w="9440" w:type="dxa"/>
          <w:tblLayout w:type="fixed"/>
          <w:tblPrExChange w:id="338" w:author="Yasser Syed" w:date="2018-09-28T14:10:00Z">
            <w:tblPrEx>
              <w:tblW w:w="9440" w:type="dxa"/>
              <w:tblLayout w:type="fixed"/>
            </w:tblPrEx>
          </w:tblPrExChange>
        </w:tblPrEx>
        <w:trPr>
          <w:cantSplit/>
          <w:trHeight w:val="219"/>
          <w:trPrChange w:id="339" w:author="Yasser Syed" w:date="2018-09-28T14:10:00Z">
            <w:trPr>
              <w:gridAfter w:val="0"/>
              <w:cantSplit/>
              <w:trHeight w:val="173"/>
            </w:trPr>
          </w:trPrChange>
        </w:trPr>
        <w:tc>
          <w:tcPr>
            <w:tcW w:w="535" w:type="dxa"/>
            <w:vMerge w:val="restart"/>
            <w:tcBorders>
              <w:top w:val="single" w:sz="24" w:space="0" w:color="auto"/>
              <w:left w:val="single" w:sz="24" w:space="0" w:color="auto"/>
              <w:right w:val="single" w:sz="24" w:space="0" w:color="auto"/>
            </w:tcBorders>
            <w:shd w:val="clear" w:color="auto" w:fill="90C5F6" w:themeFill="accent1" w:themeFillTint="66"/>
            <w:textDirection w:val="btLr"/>
            <w:vAlign w:val="center"/>
            <w:tcPrChange w:id="340" w:author="Yasser Syed" w:date="2018-09-28T14:10:00Z">
              <w:tcPr>
                <w:tcW w:w="535" w:type="dxa"/>
                <w:gridSpan w:val="2"/>
                <w:vMerge w:val="restart"/>
                <w:tcBorders>
                  <w:top w:val="single" w:sz="24" w:space="0" w:color="auto"/>
                  <w:left w:val="single" w:sz="24" w:space="0" w:color="auto"/>
                  <w:right w:val="single" w:sz="24" w:space="0" w:color="auto"/>
                </w:tcBorders>
                <w:shd w:val="clear" w:color="auto" w:fill="90C5F6" w:themeFill="accent1" w:themeFillTint="66"/>
                <w:textDirection w:val="btLr"/>
                <w:vAlign w:val="center"/>
              </w:tcPr>
            </w:tcPrChange>
          </w:tcPr>
          <w:p w14:paraId="4A8F2793" w14:textId="77777777" w:rsidR="00C12E97" w:rsidRPr="005B4D9C" w:rsidRDefault="00C12E97" w:rsidP="001973C5">
            <w:pPr>
              <w:keepNext/>
              <w:ind w:left="113" w:right="113"/>
              <w:jc w:val="center"/>
              <w:rPr>
                <w:rFonts w:ascii="Arial" w:hAnsi="Arial" w:cs="Arial"/>
                <w:i/>
                <w:color w:val="000000"/>
                <w:sz w:val="16"/>
                <w:szCs w:val="18"/>
                <w:lang w:val="en-CA"/>
              </w:rPr>
            </w:pPr>
            <w:r w:rsidRPr="005B4D9C">
              <w:rPr>
                <w:rFonts w:ascii="Arial" w:hAnsi="Arial" w:cs="Arial"/>
                <w:i/>
                <w:color w:val="000000"/>
                <w:sz w:val="16"/>
                <w:szCs w:val="18"/>
                <w:lang w:val="en-CA"/>
              </w:rPr>
              <w:t>Other</w:t>
            </w:r>
          </w:p>
        </w:tc>
        <w:tc>
          <w:tcPr>
            <w:tcW w:w="1955" w:type="dxa"/>
            <w:tcBorders>
              <w:left w:val="single" w:sz="24" w:space="0" w:color="auto"/>
            </w:tcBorders>
            <w:vAlign w:val="center"/>
            <w:tcPrChange w:id="341" w:author="Yasser Syed" w:date="2018-09-28T14:10:00Z">
              <w:tcPr>
                <w:tcW w:w="1955" w:type="dxa"/>
                <w:gridSpan w:val="2"/>
                <w:tcBorders>
                  <w:left w:val="single" w:sz="24" w:space="0" w:color="auto"/>
                </w:tcBorders>
                <w:vAlign w:val="center"/>
              </w:tcPr>
            </w:tcPrChange>
          </w:tcPr>
          <w:p w14:paraId="2F8FC296" w14:textId="77777777" w:rsidR="00C12E97" w:rsidRPr="005B4D9C" w:rsidRDefault="00C12E97" w:rsidP="00B14E49">
            <w:pPr>
              <w:keepNext/>
              <w:jc w:val="center"/>
              <w:rPr>
                <w:rFonts w:ascii="Arial" w:hAnsi="Arial" w:cs="Arial"/>
                <w:color w:val="000000"/>
                <w:sz w:val="16"/>
                <w:szCs w:val="18"/>
                <w:lang w:val="en-CA"/>
              </w:rPr>
            </w:pPr>
            <w:r w:rsidRPr="005B4D9C">
              <w:rPr>
                <w:rFonts w:ascii="Arial" w:hAnsi="Arial" w:cs="Arial"/>
                <w:color w:val="000000"/>
                <w:sz w:val="16"/>
                <w:szCs w:val="18"/>
                <w:lang w:val="en-CA"/>
              </w:rPr>
              <w:t>Full/narrow range</w:t>
            </w:r>
          </w:p>
          <w:p w14:paraId="70EE0113" w14:textId="75F9B7C5" w:rsidR="00C12E97" w:rsidRPr="005B4D9C" w:rsidRDefault="00C12E97" w:rsidP="000A6679">
            <w:pPr>
              <w:keepNext/>
              <w:jc w:val="center"/>
              <w:rPr>
                <w:rFonts w:ascii="Arial" w:hAnsi="Arial" w:cs="Arial"/>
                <w:color w:val="000000"/>
                <w:sz w:val="16"/>
                <w:szCs w:val="18"/>
                <w:lang w:val="en-CA"/>
              </w:rPr>
            </w:pPr>
          </w:p>
        </w:tc>
        <w:tc>
          <w:tcPr>
            <w:tcW w:w="1390" w:type="dxa"/>
            <w:vAlign w:val="center"/>
            <w:tcPrChange w:id="342" w:author="Yasser Syed" w:date="2018-09-28T14:10:00Z">
              <w:tcPr>
                <w:tcW w:w="1390" w:type="dxa"/>
                <w:gridSpan w:val="2"/>
                <w:vAlign w:val="center"/>
              </w:tcPr>
            </w:tcPrChange>
          </w:tcPr>
          <w:p w14:paraId="0DF7D7F4" w14:textId="77777777" w:rsidR="00C12E97" w:rsidRPr="005B4D9C" w:rsidRDefault="00C12E97"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75AC2B76" w14:textId="080BF828" w:rsidR="00C12E97" w:rsidRPr="005B4D9C" w:rsidRDefault="00C12E97" w:rsidP="000A6679">
            <w:pPr>
              <w:keepNext/>
              <w:jc w:val="center"/>
              <w:rPr>
                <w:rFonts w:ascii="Arial" w:hAnsi="Arial" w:cs="Arial"/>
                <w:color w:val="000000"/>
                <w:sz w:val="16"/>
                <w:szCs w:val="18"/>
                <w:lang w:val="en-CA"/>
              </w:rPr>
            </w:pPr>
          </w:p>
        </w:tc>
        <w:tc>
          <w:tcPr>
            <w:tcW w:w="1390" w:type="dxa"/>
            <w:gridSpan w:val="2"/>
            <w:vAlign w:val="center"/>
            <w:tcPrChange w:id="343" w:author="Yasser Syed" w:date="2018-09-28T14:10:00Z">
              <w:tcPr>
                <w:tcW w:w="1390" w:type="dxa"/>
                <w:gridSpan w:val="3"/>
                <w:vAlign w:val="center"/>
              </w:tcPr>
            </w:tcPrChange>
          </w:tcPr>
          <w:p w14:paraId="5E12AB00" w14:textId="77777777" w:rsidR="00C12E97" w:rsidRPr="005B4D9C" w:rsidRDefault="00C12E97"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690C4DEB" w14:textId="4E3BC61C" w:rsidR="00C12E97" w:rsidRPr="005B4D9C" w:rsidRDefault="00C12E97" w:rsidP="000A6679">
            <w:pPr>
              <w:keepNext/>
              <w:jc w:val="center"/>
              <w:rPr>
                <w:rFonts w:ascii="Arial" w:hAnsi="Arial" w:cs="Arial"/>
                <w:color w:val="000000"/>
                <w:sz w:val="16"/>
                <w:szCs w:val="18"/>
                <w:lang w:val="en-CA"/>
              </w:rPr>
            </w:pPr>
          </w:p>
        </w:tc>
        <w:tc>
          <w:tcPr>
            <w:tcW w:w="1360" w:type="dxa"/>
            <w:gridSpan w:val="2"/>
            <w:vAlign w:val="center"/>
            <w:tcPrChange w:id="344" w:author="Yasser Syed" w:date="2018-09-28T14:10:00Z">
              <w:tcPr>
                <w:tcW w:w="1360" w:type="dxa"/>
                <w:gridSpan w:val="3"/>
                <w:vAlign w:val="center"/>
              </w:tcPr>
            </w:tcPrChange>
          </w:tcPr>
          <w:p w14:paraId="17B2564E" w14:textId="77777777" w:rsidR="00C12E97" w:rsidRPr="005B4D9C" w:rsidRDefault="00C12E97"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Full</w:t>
            </w:r>
          </w:p>
          <w:p w14:paraId="18161A8C" w14:textId="662C071F" w:rsidR="00C12E97" w:rsidRPr="005B4D9C" w:rsidRDefault="00C12E97" w:rsidP="000A6679">
            <w:pPr>
              <w:keepNext/>
              <w:jc w:val="center"/>
              <w:rPr>
                <w:rFonts w:ascii="Arial" w:hAnsi="Arial" w:cs="Arial"/>
                <w:color w:val="000000"/>
                <w:sz w:val="16"/>
                <w:szCs w:val="18"/>
                <w:lang w:val="en-CA"/>
              </w:rPr>
            </w:pPr>
          </w:p>
        </w:tc>
        <w:tc>
          <w:tcPr>
            <w:tcW w:w="1420" w:type="dxa"/>
            <w:vAlign w:val="center"/>
            <w:tcPrChange w:id="345" w:author="Yasser Syed" w:date="2018-09-28T14:10:00Z">
              <w:tcPr>
                <w:tcW w:w="1420" w:type="dxa"/>
                <w:gridSpan w:val="2"/>
                <w:vAlign w:val="center"/>
              </w:tcPr>
            </w:tcPrChange>
          </w:tcPr>
          <w:p w14:paraId="357F01D5" w14:textId="77777777" w:rsidR="00C12E97" w:rsidRPr="005B4D9C" w:rsidRDefault="00C12E97"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23052F19" w14:textId="421A2021" w:rsidR="00C12E97" w:rsidRPr="005B4D9C" w:rsidRDefault="00C12E97" w:rsidP="000A6679">
            <w:pPr>
              <w:keepNext/>
              <w:jc w:val="center"/>
              <w:rPr>
                <w:rFonts w:ascii="Arial" w:hAnsi="Arial" w:cs="Arial"/>
                <w:color w:val="000000"/>
                <w:sz w:val="16"/>
                <w:szCs w:val="18"/>
                <w:lang w:val="en-CA"/>
              </w:rPr>
            </w:pPr>
          </w:p>
        </w:tc>
        <w:tc>
          <w:tcPr>
            <w:tcW w:w="1390" w:type="dxa"/>
            <w:tcBorders>
              <w:right w:val="single" w:sz="24" w:space="0" w:color="auto"/>
            </w:tcBorders>
            <w:vAlign w:val="center"/>
            <w:tcPrChange w:id="346" w:author="Yasser Syed" w:date="2018-09-28T14:10:00Z">
              <w:tcPr>
                <w:tcW w:w="1390" w:type="dxa"/>
                <w:gridSpan w:val="2"/>
                <w:tcBorders>
                  <w:right w:val="single" w:sz="24" w:space="0" w:color="auto"/>
                </w:tcBorders>
                <w:vAlign w:val="center"/>
              </w:tcPr>
            </w:tcPrChange>
          </w:tcPr>
          <w:p w14:paraId="698C3721" w14:textId="77777777" w:rsidR="00C12E97" w:rsidRPr="005B4D9C" w:rsidRDefault="00C12E97" w:rsidP="000A6679">
            <w:pPr>
              <w:keepNext/>
              <w:jc w:val="center"/>
              <w:rPr>
                <w:rFonts w:ascii="Arial" w:hAnsi="Arial" w:cs="Arial"/>
                <w:color w:val="000000"/>
                <w:sz w:val="16"/>
                <w:szCs w:val="18"/>
                <w:lang w:val="en-CA"/>
              </w:rPr>
            </w:pPr>
            <w:r w:rsidRPr="005B4D9C">
              <w:rPr>
                <w:rFonts w:ascii="Arial" w:hAnsi="Arial" w:cs="Arial"/>
                <w:color w:val="000000"/>
                <w:sz w:val="16"/>
                <w:szCs w:val="18"/>
                <w:lang w:val="en-CA"/>
              </w:rPr>
              <w:t>Narrow</w:t>
            </w:r>
          </w:p>
          <w:p w14:paraId="18EC9B71" w14:textId="7F4F7318" w:rsidR="00C12E97" w:rsidRPr="005B4D9C" w:rsidRDefault="00C12E97" w:rsidP="000A6679">
            <w:pPr>
              <w:keepNext/>
              <w:jc w:val="center"/>
              <w:rPr>
                <w:rFonts w:ascii="Arial" w:hAnsi="Arial" w:cs="Arial"/>
                <w:color w:val="000000"/>
                <w:sz w:val="16"/>
                <w:szCs w:val="18"/>
                <w:lang w:val="en-CA"/>
              </w:rPr>
            </w:pPr>
          </w:p>
        </w:tc>
      </w:tr>
      <w:tr w:rsidR="00C12E97" w:rsidRPr="005B4D9C" w14:paraId="011C0FAF" w14:textId="77777777" w:rsidTr="00C12E97">
        <w:tblPrEx>
          <w:tblW w:w="9440" w:type="dxa"/>
          <w:tblLayout w:type="fixed"/>
          <w:tblPrExChange w:id="347" w:author="Yasser Syed" w:date="2018-09-28T14:10:00Z">
            <w:tblPrEx>
              <w:tblW w:w="9440" w:type="dxa"/>
              <w:tblLayout w:type="fixed"/>
            </w:tblPrEx>
          </w:tblPrExChange>
        </w:tblPrEx>
        <w:trPr>
          <w:cantSplit/>
          <w:trHeight w:val="377"/>
          <w:trPrChange w:id="348" w:author="Yasser Syed" w:date="2018-09-28T14:10:00Z">
            <w:trPr>
              <w:gridAfter w:val="0"/>
              <w:cantSplit/>
              <w:trHeight w:val="173"/>
            </w:trPr>
          </w:trPrChange>
        </w:trPr>
        <w:tc>
          <w:tcPr>
            <w:tcW w:w="535" w:type="dxa"/>
            <w:vMerge/>
            <w:tcBorders>
              <w:left w:val="single" w:sz="24" w:space="0" w:color="auto"/>
              <w:bottom w:val="single" w:sz="24" w:space="0" w:color="auto"/>
              <w:right w:val="single" w:sz="24" w:space="0" w:color="auto"/>
            </w:tcBorders>
            <w:shd w:val="clear" w:color="auto" w:fill="90C5F6" w:themeFill="accent1" w:themeFillTint="66"/>
            <w:textDirection w:val="btLr"/>
            <w:vAlign w:val="center"/>
            <w:tcPrChange w:id="349" w:author="Yasser Syed" w:date="2018-09-28T14:10:00Z">
              <w:tcPr>
                <w:tcW w:w="535" w:type="dxa"/>
                <w:gridSpan w:val="2"/>
                <w:vMerge/>
                <w:tcBorders>
                  <w:left w:val="single" w:sz="24" w:space="0" w:color="auto"/>
                  <w:bottom w:val="single" w:sz="24" w:space="0" w:color="auto"/>
                  <w:right w:val="single" w:sz="24" w:space="0" w:color="auto"/>
                </w:tcBorders>
                <w:shd w:val="clear" w:color="auto" w:fill="90C5F6" w:themeFill="accent1" w:themeFillTint="66"/>
                <w:textDirection w:val="btLr"/>
                <w:vAlign w:val="center"/>
              </w:tcPr>
            </w:tcPrChange>
          </w:tcPr>
          <w:p w14:paraId="4CC492A3" w14:textId="77777777" w:rsidR="00C12E97" w:rsidRPr="005B4D9C" w:rsidRDefault="00C12E97" w:rsidP="00C12E97">
            <w:pPr>
              <w:keepNext/>
              <w:ind w:left="113" w:right="113"/>
              <w:jc w:val="center"/>
              <w:rPr>
                <w:rFonts w:ascii="Arial" w:hAnsi="Arial" w:cs="Arial"/>
                <w:i/>
                <w:color w:val="000000"/>
                <w:sz w:val="16"/>
                <w:szCs w:val="18"/>
                <w:lang w:val="en-CA"/>
              </w:rPr>
            </w:pPr>
          </w:p>
        </w:tc>
        <w:tc>
          <w:tcPr>
            <w:tcW w:w="1955" w:type="dxa"/>
            <w:tcBorders>
              <w:left w:val="single" w:sz="24" w:space="0" w:color="auto"/>
            </w:tcBorders>
            <w:vAlign w:val="center"/>
            <w:tcPrChange w:id="350" w:author="Yasser Syed" w:date="2018-09-28T14:10:00Z">
              <w:tcPr>
                <w:tcW w:w="1955" w:type="dxa"/>
                <w:gridSpan w:val="2"/>
                <w:tcBorders>
                  <w:left w:val="single" w:sz="24" w:space="0" w:color="auto"/>
                </w:tcBorders>
                <w:vAlign w:val="center"/>
              </w:tcPr>
            </w:tcPrChange>
          </w:tcPr>
          <w:p w14:paraId="2C3A4FA2" w14:textId="2477D1A3" w:rsidR="00C12E97" w:rsidRPr="005B4D9C" w:rsidRDefault="00C86D75" w:rsidP="00C12E97">
            <w:pPr>
              <w:keepNext/>
              <w:jc w:val="center"/>
              <w:rPr>
                <w:rFonts w:ascii="Arial" w:hAnsi="Arial" w:cs="Arial"/>
                <w:color w:val="000000"/>
                <w:sz w:val="16"/>
                <w:szCs w:val="18"/>
                <w:lang w:val="en-CA"/>
              </w:rPr>
            </w:pPr>
            <w:ins w:id="351" w:author="Yasser Syed" w:date="2018-09-28T18:07:00Z">
              <w:r>
                <w:rPr>
                  <w:rFonts w:ascii="Arial" w:hAnsi="Arial" w:cs="Arial"/>
                  <w:color w:val="000000"/>
                  <w:sz w:val="16"/>
                  <w:szCs w:val="18"/>
                  <w:lang w:val="en-CA"/>
                </w:rPr>
                <w:t>4:2:0 chroma sample vertical alignment</w:t>
              </w:r>
            </w:ins>
          </w:p>
        </w:tc>
        <w:tc>
          <w:tcPr>
            <w:tcW w:w="1390" w:type="dxa"/>
            <w:vAlign w:val="center"/>
            <w:tcPrChange w:id="352" w:author="Yasser Syed" w:date="2018-09-28T14:10:00Z">
              <w:tcPr>
                <w:tcW w:w="1390" w:type="dxa"/>
                <w:gridSpan w:val="2"/>
                <w:vAlign w:val="center"/>
              </w:tcPr>
            </w:tcPrChange>
          </w:tcPr>
          <w:p w14:paraId="540DBA37" w14:textId="4C9D9A6B" w:rsidR="00C12E97" w:rsidRPr="005B4D9C" w:rsidRDefault="00C86D75" w:rsidP="00C12E97">
            <w:pPr>
              <w:keepNext/>
              <w:jc w:val="center"/>
              <w:rPr>
                <w:rFonts w:ascii="Arial" w:hAnsi="Arial" w:cs="Arial"/>
                <w:color w:val="000000"/>
                <w:sz w:val="16"/>
                <w:szCs w:val="18"/>
                <w:lang w:val="en-CA"/>
              </w:rPr>
            </w:pPr>
            <w:ins w:id="353" w:author="Yasser Syed" w:date="2018-09-28T18:07:00Z">
              <w:r>
                <w:rPr>
                  <w:rFonts w:ascii="Arial" w:hAnsi="Arial" w:cs="Arial"/>
                  <w:color w:val="000000"/>
                  <w:sz w:val="16"/>
                  <w:szCs w:val="18"/>
                  <w:lang w:val="en-CA"/>
                </w:rPr>
                <w:t>Interstitial</w:t>
              </w:r>
            </w:ins>
          </w:p>
        </w:tc>
        <w:tc>
          <w:tcPr>
            <w:tcW w:w="1390" w:type="dxa"/>
            <w:gridSpan w:val="2"/>
            <w:vAlign w:val="center"/>
            <w:tcPrChange w:id="354" w:author="Yasser Syed" w:date="2018-09-28T14:10:00Z">
              <w:tcPr>
                <w:tcW w:w="1390" w:type="dxa"/>
                <w:gridSpan w:val="3"/>
                <w:vAlign w:val="center"/>
              </w:tcPr>
            </w:tcPrChange>
          </w:tcPr>
          <w:p w14:paraId="2DADAAF2" w14:textId="721F0230" w:rsidR="00C12E97" w:rsidRPr="005B4D9C" w:rsidRDefault="00C86D75" w:rsidP="00C12E97">
            <w:pPr>
              <w:keepNext/>
              <w:jc w:val="center"/>
              <w:rPr>
                <w:rFonts w:ascii="Arial" w:hAnsi="Arial" w:cs="Arial"/>
                <w:color w:val="000000"/>
                <w:sz w:val="16"/>
                <w:szCs w:val="18"/>
                <w:lang w:val="en-CA"/>
              </w:rPr>
            </w:pPr>
            <w:ins w:id="355" w:author="Yasser Syed" w:date="2018-09-28T18:07:00Z">
              <w:r>
                <w:rPr>
                  <w:rFonts w:ascii="Arial" w:hAnsi="Arial" w:cs="Arial"/>
                  <w:color w:val="000000"/>
                  <w:sz w:val="16"/>
                  <w:szCs w:val="18"/>
                  <w:lang w:val="en-CA"/>
                </w:rPr>
                <w:t>Interstitial</w:t>
              </w:r>
            </w:ins>
          </w:p>
        </w:tc>
        <w:tc>
          <w:tcPr>
            <w:tcW w:w="1360" w:type="dxa"/>
            <w:gridSpan w:val="2"/>
            <w:vAlign w:val="center"/>
            <w:tcPrChange w:id="356" w:author="Yasser Syed" w:date="2018-09-28T14:10:00Z">
              <w:tcPr>
                <w:tcW w:w="1360" w:type="dxa"/>
                <w:gridSpan w:val="3"/>
                <w:vAlign w:val="center"/>
              </w:tcPr>
            </w:tcPrChange>
          </w:tcPr>
          <w:p w14:paraId="7A83CD05" w14:textId="077B7DEA" w:rsidR="00C12E97" w:rsidRPr="005B4D9C" w:rsidRDefault="00C86D75" w:rsidP="00C86D75">
            <w:pPr>
              <w:keepNext/>
              <w:jc w:val="center"/>
              <w:rPr>
                <w:rFonts w:ascii="Arial" w:hAnsi="Arial" w:cs="Arial"/>
                <w:color w:val="000000"/>
                <w:sz w:val="16"/>
                <w:szCs w:val="18"/>
                <w:lang w:val="en-CA"/>
              </w:rPr>
            </w:pPr>
            <w:ins w:id="357" w:author="Yasser Syed" w:date="2018-09-28T18:07:00Z">
              <w:r>
                <w:rPr>
                  <w:rFonts w:ascii="Arial" w:hAnsi="Arial" w:cs="Arial"/>
                  <w:color w:val="000000"/>
                  <w:sz w:val="16"/>
                  <w:szCs w:val="18"/>
                  <w:lang w:val="en-CA"/>
                </w:rPr>
                <w:t>Interstitial</w:t>
              </w:r>
            </w:ins>
          </w:p>
        </w:tc>
        <w:tc>
          <w:tcPr>
            <w:tcW w:w="1420" w:type="dxa"/>
            <w:vAlign w:val="center"/>
            <w:tcPrChange w:id="358" w:author="Yasser Syed" w:date="2018-09-28T14:10:00Z">
              <w:tcPr>
                <w:tcW w:w="1420" w:type="dxa"/>
                <w:gridSpan w:val="2"/>
                <w:vAlign w:val="center"/>
              </w:tcPr>
            </w:tcPrChange>
          </w:tcPr>
          <w:p w14:paraId="2D5D211E" w14:textId="14A67CBE" w:rsidR="00C12E97" w:rsidRPr="005B4D9C" w:rsidRDefault="00C86D75" w:rsidP="00C12E97">
            <w:pPr>
              <w:keepNext/>
              <w:jc w:val="center"/>
              <w:rPr>
                <w:rFonts w:ascii="Arial" w:hAnsi="Arial" w:cs="Arial"/>
                <w:color w:val="000000"/>
                <w:sz w:val="16"/>
                <w:szCs w:val="18"/>
                <w:lang w:val="en-CA"/>
              </w:rPr>
            </w:pPr>
            <w:ins w:id="359" w:author="Yasser Syed" w:date="2018-09-28T18:07:00Z">
              <w:r>
                <w:rPr>
                  <w:rFonts w:ascii="Arial" w:hAnsi="Arial" w:cs="Arial"/>
                  <w:color w:val="000000"/>
                  <w:sz w:val="16"/>
                  <w:szCs w:val="18"/>
                  <w:lang w:val="en-CA"/>
                </w:rPr>
                <w:t>Interstitial</w:t>
              </w:r>
            </w:ins>
          </w:p>
        </w:tc>
        <w:tc>
          <w:tcPr>
            <w:tcW w:w="1390" w:type="dxa"/>
            <w:tcBorders>
              <w:right w:val="single" w:sz="24" w:space="0" w:color="auto"/>
            </w:tcBorders>
            <w:vAlign w:val="center"/>
            <w:tcPrChange w:id="360" w:author="Yasser Syed" w:date="2018-09-28T14:10:00Z">
              <w:tcPr>
                <w:tcW w:w="1390" w:type="dxa"/>
                <w:gridSpan w:val="2"/>
                <w:tcBorders>
                  <w:right w:val="single" w:sz="24" w:space="0" w:color="auto"/>
                </w:tcBorders>
                <w:vAlign w:val="center"/>
              </w:tcPr>
            </w:tcPrChange>
          </w:tcPr>
          <w:p w14:paraId="68CC4FBE" w14:textId="7E07AC95" w:rsidR="00C12E97" w:rsidRPr="005B4D9C" w:rsidRDefault="00C86D75" w:rsidP="00C12E97">
            <w:pPr>
              <w:keepNext/>
              <w:jc w:val="center"/>
              <w:rPr>
                <w:rFonts w:ascii="Arial" w:hAnsi="Arial" w:cs="Arial"/>
                <w:color w:val="000000"/>
                <w:sz w:val="16"/>
                <w:szCs w:val="18"/>
                <w:lang w:val="en-CA"/>
              </w:rPr>
            </w:pPr>
            <w:ins w:id="361" w:author="Yasser Syed" w:date="2018-09-28T18:07:00Z">
              <w:r>
                <w:rPr>
                  <w:rFonts w:ascii="Arial" w:hAnsi="Arial" w:cs="Arial"/>
                  <w:color w:val="000000"/>
                  <w:sz w:val="16"/>
                  <w:szCs w:val="18"/>
                  <w:lang w:val="en-CA"/>
                </w:rPr>
                <w:t>Interstitial</w:t>
              </w:r>
            </w:ins>
          </w:p>
        </w:tc>
      </w:tr>
      <w:tr w:rsidR="00586814" w:rsidRPr="005B4D9C" w14:paraId="35D89D02" w14:textId="77777777" w:rsidTr="00125441">
        <w:trPr>
          <w:trHeight w:val="326"/>
        </w:trPr>
        <w:tc>
          <w:tcPr>
            <w:tcW w:w="535" w:type="dxa"/>
            <w:vMerge w:val="restart"/>
            <w:tcBorders>
              <w:top w:val="single" w:sz="24" w:space="0" w:color="auto"/>
              <w:left w:val="single" w:sz="24" w:space="0" w:color="auto"/>
              <w:right w:val="single" w:sz="24" w:space="0" w:color="auto"/>
            </w:tcBorders>
            <w:shd w:val="clear" w:color="auto" w:fill="90C5F6" w:themeFill="accent1" w:themeFillTint="66"/>
            <w:textDirection w:val="btLr"/>
            <w:vAlign w:val="center"/>
          </w:tcPr>
          <w:p w14:paraId="5858CD94" w14:textId="0151297A" w:rsidR="00586814" w:rsidRPr="005B4D9C" w:rsidRDefault="00586814" w:rsidP="00C12E97">
            <w:pPr>
              <w:keepNext/>
              <w:jc w:val="center"/>
              <w:rPr>
                <w:rFonts w:ascii="Arial" w:hAnsi="Arial" w:cs="Arial"/>
                <w:i/>
                <w:color w:val="000000"/>
                <w:sz w:val="16"/>
                <w:szCs w:val="18"/>
                <w:lang w:val="en-CA"/>
              </w:rPr>
            </w:pPr>
            <w:r>
              <w:rPr>
                <w:rFonts w:ascii="Arial" w:hAnsi="Arial" w:cs="Arial"/>
                <w:i/>
                <w:color w:val="000000"/>
                <w:sz w:val="16"/>
                <w:szCs w:val="18"/>
                <w:lang w:val="en-CA"/>
              </w:rPr>
              <w:t xml:space="preserve">CICP </w:t>
            </w:r>
            <w:r w:rsidRPr="005B4D9C">
              <w:rPr>
                <w:rFonts w:ascii="Arial" w:hAnsi="Arial" w:cs="Arial"/>
                <w:i/>
                <w:color w:val="000000"/>
                <w:sz w:val="16"/>
                <w:szCs w:val="18"/>
                <w:lang w:val="en-CA"/>
              </w:rPr>
              <w:t>parameters</w:t>
            </w:r>
          </w:p>
        </w:tc>
        <w:tc>
          <w:tcPr>
            <w:tcW w:w="1955" w:type="dxa"/>
            <w:tcBorders>
              <w:top w:val="single" w:sz="24" w:space="0" w:color="auto"/>
              <w:left w:val="single" w:sz="24" w:space="0" w:color="auto"/>
            </w:tcBorders>
            <w:vAlign w:val="center"/>
          </w:tcPr>
          <w:p w14:paraId="61D38B18" w14:textId="045DB29E" w:rsidR="00586814" w:rsidRPr="00C262B0" w:rsidRDefault="00586814" w:rsidP="00C12E97">
            <w:pPr>
              <w:keepNext/>
              <w:jc w:val="center"/>
              <w:rPr>
                <w:rFonts w:ascii="Arial" w:hAnsi="Arial" w:cs="Arial"/>
                <w:color w:val="000000"/>
                <w:sz w:val="16"/>
                <w:szCs w:val="18"/>
                <w:lang w:val="en-CA"/>
              </w:rPr>
            </w:pPr>
            <w:proofErr w:type="spellStart"/>
            <w:r w:rsidRPr="00C262B0">
              <w:rPr>
                <w:rFonts w:ascii="Arial" w:hAnsi="Arial" w:cs="Arial"/>
                <w:color w:val="000000"/>
                <w:sz w:val="16"/>
                <w:szCs w:val="18"/>
                <w:lang w:val="en-CA"/>
              </w:rPr>
              <w:t>ColourPrimaries</w:t>
            </w:r>
            <w:proofErr w:type="spellEnd"/>
          </w:p>
        </w:tc>
        <w:tc>
          <w:tcPr>
            <w:tcW w:w="1390" w:type="dxa"/>
            <w:tcBorders>
              <w:top w:val="single" w:sz="24" w:space="0" w:color="auto"/>
            </w:tcBorders>
            <w:vAlign w:val="center"/>
          </w:tcPr>
          <w:p w14:paraId="0B8BF9E1"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90" w:type="dxa"/>
            <w:gridSpan w:val="2"/>
            <w:tcBorders>
              <w:top w:val="single" w:sz="24" w:space="0" w:color="auto"/>
            </w:tcBorders>
            <w:vAlign w:val="center"/>
          </w:tcPr>
          <w:p w14:paraId="13FDDE45"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60" w:type="dxa"/>
            <w:gridSpan w:val="2"/>
            <w:tcBorders>
              <w:top w:val="single" w:sz="24" w:space="0" w:color="auto"/>
            </w:tcBorders>
            <w:vAlign w:val="center"/>
          </w:tcPr>
          <w:p w14:paraId="0D44B305"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420" w:type="dxa"/>
            <w:tcBorders>
              <w:top w:val="single" w:sz="24" w:space="0" w:color="auto"/>
            </w:tcBorders>
            <w:vAlign w:val="center"/>
          </w:tcPr>
          <w:p w14:paraId="1F9471E7"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c>
          <w:tcPr>
            <w:tcW w:w="1390" w:type="dxa"/>
            <w:tcBorders>
              <w:top w:val="single" w:sz="24" w:space="0" w:color="auto"/>
              <w:right w:val="single" w:sz="24" w:space="0" w:color="auto"/>
            </w:tcBorders>
            <w:vAlign w:val="center"/>
          </w:tcPr>
          <w:p w14:paraId="1CE26F68"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5</w:t>
            </w:r>
          </w:p>
        </w:tc>
      </w:tr>
      <w:tr w:rsidR="00586814" w:rsidRPr="005B4D9C" w14:paraId="53AFB3E9" w14:textId="77777777" w:rsidTr="00125441">
        <w:trPr>
          <w:trHeight w:val="326"/>
        </w:trPr>
        <w:tc>
          <w:tcPr>
            <w:tcW w:w="535" w:type="dxa"/>
            <w:vMerge/>
            <w:tcBorders>
              <w:left w:val="single" w:sz="24" w:space="0" w:color="auto"/>
              <w:right w:val="single" w:sz="24" w:space="0" w:color="auto"/>
            </w:tcBorders>
            <w:shd w:val="clear" w:color="auto" w:fill="90C5F6" w:themeFill="accent1" w:themeFillTint="66"/>
            <w:vAlign w:val="center"/>
          </w:tcPr>
          <w:p w14:paraId="520C205B" w14:textId="77777777" w:rsidR="00586814" w:rsidRPr="005B4D9C" w:rsidRDefault="00586814" w:rsidP="00C12E97">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3642199A" w14:textId="29D24B57" w:rsidR="00586814" w:rsidRPr="00C262B0" w:rsidRDefault="00586814" w:rsidP="00C12E97">
            <w:pPr>
              <w:keepNext/>
              <w:jc w:val="center"/>
              <w:rPr>
                <w:rFonts w:ascii="Arial" w:hAnsi="Arial" w:cs="Arial"/>
                <w:color w:val="000000"/>
                <w:sz w:val="16"/>
                <w:szCs w:val="18"/>
                <w:lang w:val="en-CA"/>
              </w:rPr>
            </w:pPr>
            <w:proofErr w:type="spellStart"/>
            <w:r w:rsidRPr="00C262B0">
              <w:rPr>
                <w:rFonts w:ascii="Arial" w:hAnsi="Arial" w:cs="Arial"/>
                <w:color w:val="000000"/>
                <w:sz w:val="16"/>
                <w:szCs w:val="18"/>
                <w:lang w:val="en-CA"/>
              </w:rPr>
              <w:t>TransferCharacteristics</w:t>
            </w:r>
            <w:proofErr w:type="spellEnd"/>
          </w:p>
        </w:tc>
        <w:tc>
          <w:tcPr>
            <w:tcW w:w="1390" w:type="dxa"/>
            <w:vAlign w:val="center"/>
          </w:tcPr>
          <w:p w14:paraId="20DCFAEB"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90" w:type="dxa"/>
            <w:gridSpan w:val="2"/>
            <w:vAlign w:val="center"/>
          </w:tcPr>
          <w:p w14:paraId="5892D845"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60" w:type="dxa"/>
            <w:gridSpan w:val="2"/>
            <w:vAlign w:val="center"/>
          </w:tcPr>
          <w:p w14:paraId="147FB32C"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420" w:type="dxa"/>
            <w:vAlign w:val="center"/>
          </w:tcPr>
          <w:p w14:paraId="02096C3D"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c>
          <w:tcPr>
            <w:tcW w:w="1390" w:type="dxa"/>
            <w:tcBorders>
              <w:right w:val="single" w:sz="24" w:space="0" w:color="auto"/>
            </w:tcBorders>
            <w:vAlign w:val="center"/>
          </w:tcPr>
          <w:p w14:paraId="3E8A1E0D"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r>
      <w:tr w:rsidR="00586814" w:rsidRPr="005B4D9C" w14:paraId="0C9818BE" w14:textId="77777777" w:rsidTr="00125441">
        <w:trPr>
          <w:trHeight w:val="326"/>
        </w:trPr>
        <w:tc>
          <w:tcPr>
            <w:tcW w:w="535" w:type="dxa"/>
            <w:vMerge/>
            <w:tcBorders>
              <w:left w:val="single" w:sz="24" w:space="0" w:color="auto"/>
              <w:right w:val="single" w:sz="24" w:space="0" w:color="auto"/>
            </w:tcBorders>
            <w:shd w:val="clear" w:color="auto" w:fill="90C5F6" w:themeFill="accent1" w:themeFillTint="66"/>
            <w:vAlign w:val="center"/>
          </w:tcPr>
          <w:p w14:paraId="1695E4AA" w14:textId="77777777" w:rsidR="00586814" w:rsidRPr="005B4D9C" w:rsidRDefault="00586814" w:rsidP="00C12E97">
            <w:pPr>
              <w:keepNext/>
              <w:jc w:val="center"/>
              <w:rPr>
                <w:rFonts w:ascii="Arial" w:hAnsi="Arial" w:cs="Arial"/>
                <w:i/>
                <w:color w:val="000000"/>
                <w:sz w:val="16"/>
                <w:szCs w:val="18"/>
                <w:lang w:val="en-CA"/>
              </w:rPr>
            </w:pPr>
          </w:p>
        </w:tc>
        <w:tc>
          <w:tcPr>
            <w:tcW w:w="1955" w:type="dxa"/>
            <w:tcBorders>
              <w:left w:val="single" w:sz="24" w:space="0" w:color="auto"/>
            </w:tcBorders>
            <w:vAlign w:val="center"/>
          </w:tcPr>
          <w:p w14:paraId="0F71FA45" w14:textId="0D77E89B" w:rsidR="00586814" w:rsidRPr="00C262B0" w:rsidRDefault="00586814" w:rsidP="00C12E97">
            <w:pPr>
              <w:keepNext/>
              <w:jc w:val="center"/>
              <w:rPr>
                <w:rFonts w:ascii="Arial" w:hAnsi="Arial" w:cs="Arial"/>
                <w:color w:val="000000"/>
                <w:sz w:val="16"/>
                <w:szCs w:val="18"/>
                <w:lang w:val="en-CA"/>
              </w:rPr>
            </w:pPr>
            <w:proofErr w:type="spellStart"/>
            <w:r w:rsidRPr="00C262B0">
              <w:rPr>
                <w:rFonts w:ascii="Arial" w:hAnsi="Arial" w:cs="Arial"/>
                <w:color w:val="000000"/>
                <w:sz w:val="16"/>
                <w:szCs w:val="18"/>
                <w:lang w:val="en-CA"/>
              </w:rPr>
              <w:t>MatrixC</w:t>
            </w:r>
            <w:r w:rsidRPr="00811310">
              <w:rPr>
                <w:rFonts w:ascii="Arial" w:hAnsi="Arial" w:cs="Arial"/>
                <w:color w:val="000000"/>
                <w:sz w:val="16"/>
                <w:szCs w:val="18"/>
                <w:lang w:val="en-CA"/>
              </w:rPr>
              <w:t>oefficients</w:t>
            </w:r>
            <w:proofErr w:type="spellEnd"/>
          </w:p>
        </w:tc>
        <w:tc>
          <w:tcPr>
            <w:tcW w:w="1390" w:type="dxa"/>
            <w:vAlign w:val="center"/>
          </w:tcPr>
          <w:p w14:paraId="229AD880"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390" w:type="dxa"/>
            <w:gridSpan w:val="2"/>
            <w:vAlign w:val="center"/>
          </w:tcPr>
          <w:p w14:paraId="29705927"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60" w:type="dxa"/>
            <w:gridSpan w:val="2"/>
            <w:vAlign w:val="center"/>
          </w:tcPr>
          <w:p w14:paraId="5618FEEA"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420" w:type="dxa"/>
            <w:vAlign w:val="center"/>
          </w:tcPr>
          <w:p w14:paraId="17F8375E"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6</w:t>
            </w:r>
          </w:p>
        </w:tc>
        <w:tc>
          <w:tcPr>
            <w:tcW w:w="1390" w:type="dxa"/>
            <w:tcBorders>
              <w:right w:val="single" w:sz="24" w:space="0" w:color="auto"/>
            </w:tcBorders>
            <w:vAlign w:val="center"/>
          </w:tcPr>
          <w:p w14:paraId="2870DB41"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5</w:t>
            </w:r>
          </w:p>
        </w:tc>
      </w:tr>
      <w:tr w:rsidR="00586814" w:rsidRPr="005B4D9C" w14:paraId="1CFFD60E" w14:textId="77777777" w:rsidTr="00943698">
        <w:trPr>
          <w:trHeight w:val="98"/>
        </w:trPr>
        <w:tc>
          <w:tcPr>
            <w:tcW w:w="535" w:type="dxa"/>
            <w:vMerge/>
            <w:tcBorders>
              <w:left w:val="single" w:sz="24" w:space="0" w:color="auto"/>
              <w:right w:val="single" w:sz="24" w:space="0" w:color="auto"/>
            </w:tcBorders>
            <w:shd w:val="clear" w:color="auto" w:fill="90C5F6" w:themeFill="accent1" w:themeFillTint="66"/>
            <w:vAlign w:val="center"/>
          </w:tcPr>
          <w:p w14:paraId="41F9F97B" w14:textId="77777777" w:rsidR="00586814" w:rsidRPr="005B4D9C" w:rsidRDefault="00586814" w:rsidP="00C12E97">
            <w:pPr>
              <w:keepNext/>
              <w:jc w:val="center"/>
              <w:rPr>
                <w:rFonts w:ascii="Arial" w:hAnsi="Arial" w:cs="Arial"/>
                <w:i/>
                <w:color w:val="000000"/>
                <w:sz w:val="16"/>
                <w:szCs w:val="18"/>
                <w:lang w:val="en-CA"/>
              </w:rPr>
            </w:pPr>
          </w:p>
        </w:tc>
        <w:tc>
          <w:tcPr>
            <w:tcW w:w="1955" w:type="dxa"/>
            <w:tcBorders>
              <w:left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586814" w:rsidRPr="00C262B0" w14:paraId="393F46C3" w14:textId="77777777" w:rsidTr="00586814">
              <w:trPr>
                <w:trHeight w:val="49"/>
              </w:trPr>
              <w:tc>
                <w:tcPr>
                  <w:tcW w:w="1854" w:type="dxa"/>
                </w:tcPr>
                <w:p w14:paraId="2DE4AFF6" w14:textId="3804EDB7" w:rsidR="00586814" w:rsidRPr="00811310" w:rsidRDefault="00586814" w:rsidP="00C12E97">
                  <w:pPr>
                    <w:keepNext/>
                    <w:jc w:val="center"/>
                    <w:rPr>
                      <w:rFonts w:ascii="Arial" w:hAnsi="Arial" w:cs="Arial"/>
                      <w:color w:val="000000"/>
                      <w:sz w:val="16"/>
                      <w:szCs w:val="18"/>
                      <w:lang w:eastAsia="zh-CN"/>
                    </w:rPr>
                  </w:pPr>
                  <w:proofErr w:type="spellStart"/>
                  <w:r w:rsidRPr="00811310">
                    <w:rPr>
                      <w:rFonts w:ascii="Arial" w:hAnsi="Arial" w:cs="Arial"/>
                      <w:color w:val="000000"/>
                      <w:sz w:val="16"/>
                      <w:szCs w:val="18"/>
                      <w:lang w:eastAsia="zh-CN"/>
                    </w:rPr>
                    <w:t>VideoFullRangeFlag</w:t>
                  </w:r>
                  <w:proofErr w:type="spellEnd"/>
                  <w:r w:rsidRPr="00811310">
                    <w:rPr>
                      <w:rFonts w:ascii="Arial" w:hAnsi="Arial" w:cs="Arial"/>
                      <w:color w:val="000000"/>
                      <w:sz w:val="16"/>
                      <w:szCs w:val="18"/>
                      <w:lang w:eastAsia="zh-CN"/>
                    </w:rPr>
                    <w:t xml:space="preserve"> </w:t>
                  </w:r>
                </w:p>
              </w:tc>
            </w:tr>
            <w:tr w:rsidR="00586814" w:rsidRPr="00C262B0" w14:paraId="09F33038" w14:textId="77777777" w:rsidTr="001973C5">
              <w:trPr>
                <w:trHeight w:val="48"/>
              </w:trPr>
              <w:tc>
                <w:tcPr>
                  <w:tcW w:w="1854" w:type="dxa"/>
                </w:tcPr>
                <w:p w14:paraId="01393000" w14:textId="77777777" w:rsidR="00586814" w:rsidRPr="00811310" w:rsidRDefault="00586814" w:rsidP="00C12E97">
                  <w:pPr>
                    <w:keepNext/>
                    <w:jc w:val="center"/>
                    <w:rPr>
                      <w:rFonts w:ascii="Arial" w:hAnsi="Arial" w:cs="Arial"/>
                      <w:color w:val="000000"/>
                      <w:sz w:val="16"/>
                      <w:szCs w:val="18"/>
                      <w:lang w:eastAsia="zh-CN"/>
                    </w:rPr>
                  </w:pPr>
                </w:p>
              </w:tc>
            </w:tr>
          </w:tbl>
          <w:p w14:paraId="4B8A6AE0" w14:textId="77777777" w:rsidR="00586814" w:rsidRPr="00C262B0" w:rsidRDefault="00586814" w:rsidP="00C12E97">
            <w:pPr>
              <w:keepNext/>
              <w:jc w:val="center"/>
              <w:rPr>
                <w:rFonts w:ascii="Arial" w:hAnsi="Arial" w:cs="Arial"/>
                <w:color w:val="000000"/>
                <w:sz w:val="16"/>
                <w:szCs w:val="18"/>
                <w:lang w:val="en-CA"/>
              </w:rPr>
            </w:pPr>
          </w:p>
        </w:tc>
        <w:tc>
          <w:tcPr>
            <w:tcW w:w="1390" w:type="dxa"/>
            <w:vAlign w:val="center"/>
          </w:tcPr>
          <w:p w14:paraId="1832EA85"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90" w:type="dxa"/>
            <w:gridSpan w:val="2"/>
            <w:vAlign w:val="center"/>
          </w:tcPr>
          <w:p w14:paraId="745BAD4E"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60" w:type="dxa"/>
            <w:gridSpan w:val="2"/>
            <w:vAlign w:val="center"/>
          </w:tcPr>
          <w:p w14:paraId="7C1483FD"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1</w:t>
            </w:r>
          </w:p>
        </w:tc>
        <w:tc>
          <w:tcPr>
            <w:tcW w:w="1420" w:type="dxa"/>
            <w:vAlign w:val="center"/>
          </w:tcPr>
          <w:p w14:paraId="3A188E73"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c>
          <w:tcPr>
            <w:tcW w:w="1390" w:type="dxa"/>
            <w:tcBorders>
              <w:right w:val="single" w:sz="24" w:space="0" w:color="auto"/>
            </w:tcBorders>
            <w:vAlign w:val="center"/>
          </w:tcPr>
          <w:p w14:paraId="5B1DB043" w14:textId="77777777" w:rsidR="00586814" w:rsidRPr="005B4D9C" w:rsidRDefault="00586814"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0</w:t>
            </w:r>
          </w:p>
        </w:tc>
      </w:tr>
      <w:tr w:rsidR="00586814" w:rsidRPr="005B4D9C" w14:paraId="7CFB95BD" w14:textId="77777777" w:rsidTr="00586814">
        <w:tblPrEx>
          <w:tblW w:w="9440" w:type="dxa"/>
          <w:tblLayout w:type="fixed"/>
          <w:tblPrExChange w:id="362" w:author="Yasser Syed" w:date="2018-09-28T17:57:00Z">
            <w:tblPrEx>
              <w:tblW w:w="9440" w:type="dxa"/>
              <w:tblLayout w:type="fixed"/>
            </w:tblPrEx>
          </w:tblPrExChange>
        </w:tblPrEx>
        <w:trPr>
          <w:trHeight w:val="341"/>
          <w:trPrChange w:id="363" w:author="Yasser Syed" w:date="2018-09-28T17:57:00Z">
            <w:trPr>
              <w:gridAfter w:val="0"/>
              <w:trHeight w:val="97"/>
            </w:trPr>
          </w:trPrChange>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Change w:id="364" w:author="Yasser Syed" w:date="2018-09-28T17:57:00Z">
              <w:tcPr>
                <w:tcW w:w="535" w:type="dxa"/>
                <w:gridSpan w:val="2"/>
                <w:vMerge/>
                <w:tcBorders>
                  <w:left w:val="single" w:sz="24" w:space="0" w:color="auto"/>
                  <w:bottom w:val="single" w:sz="24" w:space="0" w:color="auto"/>
                  <w:right w:val="single" w:sz="24" w:space="0" w:color="auto"/>
                </w:tcBorders>
                <w:shd w:val="clear" w:color="auto" w:fill="90C5F6" w:themeFill="accent1" w:themeFillTint="66"/>
                <w:vAlign w:val="center"/>
              </w:tcPr>
            </w:tcPrChange>
          </w:tcPr>
          <w:p w14:paraId="1021F6F3" w14:textId="77777777" w:rsidR="00586814" w:rsidRPr="005B4D9C" w:rsidRDefault="00586814" w:rsidP="00C12E97">
            <w:pPr>
              <w:keepNext/>
              <w:jc w:val="center"/>
              <w:rPr>
                <w:rFonts w:ascii="Arial" w:hAnsi="Arial" w:cs="Arial"/>
                <w:i/>
                <w:color w:val="000000"/>
                <w:sz w:val="16"/>
                <w:szCs w:val="18"/>
                <w:lang w:val="en-CA"/>
              </w:rPr>
            </w:pPr>
          </w:p>
        </w:tc>
        <w:tc>
          <w:tcPr>
            <w:tcW w:w="1955" w:type="dxa"/>
            <w:tcBorders>
              <w:left w:val="single" w:sz="24" w:space="0" w:color="auto"/>
              <w:bottom w:val="single" w:sz="24" w:space="0" w:color="auto"/>
            </w:tcBorders>
            <w:vAlign w:val="center"/>
            <w:tcPrChange w:id="365" w:author="Yasser Syed" w:date="2018-09-28T17:57:00Z">
              <w:tcPr>
                <w:tcW w:w="1955" w:type="dxa"/>
                <w:gridSpan w:val="2"/>
                <w:tcBorders>
                  <w:left w:val="single" w:sz="24" w:space="0" w:color="auto"/>
                  <w:bottom w:val="single" w:sz="24" w:space="0" w:color="auto"/>
                </w:tcBorders>
                <w:vAlign w:val="center"/>
              </w:tcPr>
            </w:tcPrChange>
          </w:tcPr>
          <w:p w14:paraId="020B6FD8" w14:textId="575061A0" w:rsidR="00586814" w:rsidRPr="00811310" w:rsidRDefault="00C86D75" w:rsidP="00C12E97">
            <w:pPr>
              <w:keepNext/>
              <w:jc w:val="center"/>
              <w:rPr>
                <w:rFonts w:ascii="Arial" w:hAnsi="Arial" w:cs="Arial"/>
                <w:color w:val="000000"/>
                <w:sz w:val="16"/>
                <w:szCs w:val="18"/>
              </w:rPr>
            </w:pPr>
            <w:proofErr w:type="spellStart"/>
            <w:ins w:id="366" w:author="Yasser Syed" w:date="2018-09-28T18:06:00Z">
              <w:r>
                <w:rPr>
                  <w:rFonts w:ascii="Arial" w:hAnsi="Arial" w:cs="Arial"/>
                  <w:color w:val="000000"/>
                  <w:sz w:val="16"/>
                  <w:szCs w:val="18"/>
                </w:rPr>
                <w:t>ChromaLocType</w:t>
              </w:r>
            </w:ins>
            <w:proofErr w:type="spellEnd"/>
          </w:p>
        </w:tc>
        <w:tc>
          <w:tcPr>
            <w:tcW w:w="1390" w:type="dxa"/>
            <w:tcBorders>
              <w:bottom w:val="single" w:sz="24" w:space="0" w:color="auto"/>
            </w:tcBorders>
            <w:vAlign w:val="center"/>
            <w:tcPrChange w:id="367" w:author="Yasser Syed" w:date="2018-09-28T17:57:00Z">
              <w:tcPr>
                <w:tcW w:w="1390" w:type="dxa"/>
                <w:gridSpan w:val="2"/>
                <w:tcBorders>
                  <w:bottom w:val="single" w:sz="24" w:space="0" w:color="auto"/>
                </w:tcBorders>
                <w:vAlign w:val="center"/>
              </w:tcPr>
            </w:tcPrChange>
          </w:tcPr>
          <w:p w14:paraId="0BCE615A" w14:textId="41BE1982" w:rsidR="00586814" w:rsidRPr="005B4D9C" w:rsidRDefault="00C86D75" w:rsidP="00C12E97">
            <w:pPr>
              <w:keepNext/>
              <w:jc w:val="center"/>
              <w:rPr>
                <w:rFonts w:ascii="Arial" w:hAnsi="Arial" w:cs="Arial"/>
                <w:color w:val="000000"/>
                <w:sz w:val="16"/>
                <w:szCs w:val="18"/>
                <w:lang w:val="en-CA"/>
              </w:rPr>
            </w:pPr>
            <w:ins w:id="368" w:author="Yasser Syed" w:date="2018-09-28T18:06:00Z">
              <w:r>
                <w:rPr>
                  <w:rFonts w:ascii="Arial" w:hAnsi="Arial" w:cs="Arial"/>
                  <w:color w:val="000000"/>
                  <w:sz w:val="16"/>
                  <w:szCs w:val="18"/>
                  <w:lang w:val="en-CA"/>
                </w:rPr>
                <w:t>0</w:t>
              </w:r>
            </w:ins>
          </w:p>
        </w:tc>
        <w:tc>
          <w:tcPr>
            <w:tcW w:w="1390" w:type="dxa"/>
            <w:gridSpan w:val="2"/>
            <w:tcBorders>
              <w:bottom w:val="single" w:sz="24" w:space="0" w:color="auto"/>
            </w:tcBorders>
            <w:vAlign w:val="center"/>
            <w:tcPrChange w:id="369" w:author="Yasser Syed" w:date="2018-09-28T17:57:00Z">
              <w:tcPr>
                <w:tcW w:w="1390" w:type="dxa"/>
                <w:gridSpan w:val="3"/>
                <w:tcBorders>
                  <w:bottom w:val="single" w:sz="24" w:space="0" w:color="auto"/>
                </w:tcBorders>
                <w:vAlign w:val="center"/>
              </w:tcPr>
            </w:tcPrChange>
          </w:tcPr>
          <w:p w14:paraId="07796FCD" w14:textId="34E556A9" w:rsidR="00586814" w:rsidRPr="005B4D9C" w:rsidRDefault="00C86D75" w:rsidP="00C12E97">
            <w:pPr>
              <w:keepNext/>
              <w:jc w:val="center"/>
              <w:rPr>
                <w:rFonts w:ascii="Arial" w:hAnsi="Arial" w:cs="Arial"/>
                <w:color w:val="000000"/>
                <w:sz w:val="16"/>
                <w:szCs w:val="18"/>
                <w:lang w:val="en-CA"/>
              </w:rPr>
            </w:pPr>
            <w:ins w:id="370" w:author="Yasser Syed" w:date="2018-09-28T18:06:00Z">
              <w:r>
                <w:rPr>
                  <w:rFonts w:ascii="Arial" w:hAnsi="Arial" w:cs="Arial"/>
                  <w:color w:val="000000"/>
                  <w:sz w:val="16"/>
                  <w:szCs w:val="18"/>
                  <w:lang w:val="en-CA"/>
                </w:rPr>
                <w:t>0</w:t>
              </w:r>
            </w:ins>
          </w:p>
        </w:tc>
        <w:tc>
          <w:tcPr>
            <w:tcW w:w="1360" w:type="dxa"/>
            <w:gridSpan w:val="2"/>
            <w:tcBorders>
              <w:bottom w:val="single" w:sz="24" w:space="0" w:color="auto"/>
            </w:tcBorders>
            <w:vAlign w:val="center"/>
            <w:tcPrChange w:id="371" w:author="Yasser Syed" w:date="2018-09-28T17:57:00Z">
              <w:tcPr>
                <w:tcW w:w="1360" w:type="dxa"/>
                <w:gridSpan w:val="3"/>
                <w:tcBorders>
                  <w:bottom w:val="single" w:sz="24" w:space="0" w:color="auto"/>
                </w:tcBorders>
                <w:vAlign w:val="center"/>
              </w:tcPr>
            </w:tcPrChange>
          </w:tcPr>
          <w:p w14:paraId="58C2B51F" w14:textId="5D3A6157" w:rsidR="00586814" w:rsidRPr="005B4D9C" w:rsidRDefault="00C86D75" w:rsidP="00C12E97">
            <w:pPr>
              <w:keepNext/>
              <w:jc w:val="center"/>
              <w:rPr>
                <w:rFonts w:ascii="Arial" w:hAnsi="Arial" w:cs="Arial"/>
                <w:color w:val="000000"/>
                <w:sz w:val="16"/>
                <w:szCs w:val="18"/>
                <w:lang w:val="en-CA"/>
              </w:rPr>
            </w:pPr>
            <w:ins w:id="372" w:author="Yasser Syed" w:date="2018-09-28T18:06:00Z">
              <w:r>
                <w:rPr>
                  <w:rFonts w:ascii="Arial" w:hAnsi="Arial" w:cs="Arial"/>
                  <w:color w:val="000000"/>
                  <w:sz w:val="16"/>
                  <w:szCs w:val="18"/>
                  <w:lang w:val="en-CA"/>
                </w:rPr>
                <w:t>0</w:t>
              </w:r>
            </w:ins>
          </w:p>
        </w:tc>
        <w:tc>
          <w:tcPr>
            <w:tcW w:w="1420" w:type="dxa"/>
            <w:tcBorders>
              <w:bottom w:val="single" w:sz="24" w:space="0" w:color="auto"/>
            </w:tcBorders>
            <w:vAlign w:val="center"/>
            <w:tcPrChange w:id="373" w:author="Yasser Syed" w:date="2018-09-28T17:57:00Z">
              <w:tcPr>
                <w:tcW w:w="1420" w:type="dxa"/>
                <w:gridSpan w:val="2"/>
                <w:tcBorders>
                  <w:bottom w:val="single" w:sz="24" w:space="0" w:color="auto"/>
                </w:tcBorders>
                <w:vAlign w:val="center"/>
              </w:tcPr>
            </w:tcPrChange>
          </w:tcPr>
          <w:p w14:paraId="40AB56E8" w14:textId="23B53F8B" w:rsidR="00586814" w:rsidRPr="005B4D9C" w:rsidRDefault="00C86D75" w:rsidP="00C12E97">
            <w:pPr>
              <w:keepNext/>
              <w:jc w:val="center"/>
              <w:rPr>
                <w:rFonts w:ascii="Arial" w:hAnsi="Arial" w:cs="Arial"/>
                <w:color w:val="000000"/>
                <w:sz w:val="16"/>
                <w:szCs w:val="18"/>
                <w:lang w:val="en-CA"/>
              </w:rPr>
            </w:pPr>
            <w:ins w:id="374" w:author="Yasser Syed" w:date="2018-09-28T18:06:00Z">
              <w:r>
                <w:rPr>
                  <w:rFonts w:ascii="Arial" w:hAnsi="Arial" w:cs="Arial"/>
                  <w:color w:val="000000"/>
                  <w:sz w:val="16"/>
                  <w:szCs w:val="18"/>
                  <w:lang w:val="en-CA"/>
                </w:rPr>
                <w:t>0</w:t>
              </w:r>
            </w:ins>
          </w:p>
        </w:tc>
        <w:tc>
          <w:tcPr>
            <w:tcW w:w="1390" w:type="dxa"/>
            <w:tcBorders>
              <w:bottom w:val="single" w:sz="24" w:space="0" w:color="auto"/>
              <w:right w:val="single" w:sz="24" w:space="0" w:color="auto"/>
            </w:tcBorders>
            <w:vAlign w:val="center"/>
            <w:tcPrChange w:id="375" w:author="Yasser Syed" w:date="2018-09-28T17:57:00Z">
              <w:tcPr>
                <w:tcW w:w="1390" w:type="dxa"/>
                <w:gridSpan w:val="2"/>
                <w:tcBorders>
                  <w:bottom w:val="single" w:sz="24" w:space="0" w:color="auto"/>
                  <w:right w:val="single" w:sz="24" w:space="0" w:color="auto"/>
                </w:tcBorders>
                <w:vAlign w:val="center"/>
              </w:tcPr>
            </w:tcPrChange>
          </w:tcPr>
          <w:p w14:paraId="0831E3C4" w14:textId="7B53716A" w:rsidR="00586814" w:rsidRPr="005B4D9C" w:rsidRDefault="00C86D75" w:rsidP="00C12E97">
            <w:pPr>
              <w:keepNext/>
              <w:jc w:val="center"/>
              <w:rPr>
                <w:rFonts w:ascii="Arial" w:hAnsi="Arial" w:cs="Arial"/>
                <w:color w:val="000000"/>
                <w:sz w:val="16"/>
                <w:szCs w:val="18"/>
                <w:lang w:val="en-CA"/>
              </w:rPr>
            </w:pPr>
            <w:ins w:id="376" w:author="Yasser Syed" w:date="2018-09-28T18:06:00Z">
              <w:r>
                <w:rPr>
                  <w:rFonts w:ascii="Arial" w:hAnsi="Arial" w:cs="Arial"/>
                  <w:color w:val="000000"/>
                  <w:sz w:val="16"/>
                  <w:szCs w:val="18"/>
                  <w:lang w:val="en-CA"/>
                </w:rPr>
                <w:t>0</w:t>
              </w:r>
            </w:ins>
          </w:p>
        </w:tc>
      </w:tr>
      <w:tr w:rsidR="00C12E97" w:rsidRPr="005B4D9C" w14:paraId="34674E7E" w14:textId="77777777" w:rsidTr="00811310">
        <w:tc>
          <w:tcPr>
            <w:tcW w:w="53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1DC39727" w14:textId="77777777" w:rsidR="00C12E97" w:rsidRPr="005B4D9C" w:rsidRDefault="00C12E97" w:rsidP="00C12E97">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SMPTE MXF parameters</w:t>
            </w:r>
          </w:p>
        </w:tc>
        <w:tc>
          <w:tcPr>
            <w:tcW w:w="1955" w:type="dxa"/>
            <w:tcBorders>
              <w:top w:val="single" w:sz="24" w:space="0" w:color="auto"/>
              <w:left w:val="single" w:sz="24" w:space="0" w:color="auto"/>
              <w:bottom w:val="single" w:sz="8" w:space="0" w:color="auto"/>
              <w:right w:val="single" w:sz="8" w:space="0" w:color="auto"/>
            </w:tcBorders>
            <w:vAlign w:val="center"/>
          </w:tcPr>
          <w:p w14:paraId="738A7241" w14:textId="77777777" w:rsidR="00C12E97" w:rsidRPr="005B4D9C" w:rsidRDefault="00C12E97"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Colour primaries</w:t>
            </w:r>
          </w:p>
        </w:tc>
        <w:tc>
          <w:tcPr>
            <w:tcW w:w="4140" w:type="dxa"/>
            <w:gridSpan w:val="5"/>
            <w:tcBorders>
              <w:top w:val="single" w:sz="24" w:space="0" w:color="auto"/>
              <w:left w:val="single" w:sz="8" w:space="0" w:color="auto"/>
              <w:bottom w:val="single" w:sz="8" w:space="0" w:color="auto"/>
              <w:right w:val="single" w:sz="8" w:space="0" w:color="auto"/>
            </w:tcBorders>
            <w:vAlign w:val="center"/>
          </w:tcPr>
          <w:p w14:paraId="214E2592" w14:textId="77777777" w:rsidR="00C12E97" w:rsidRPr="005B4D9C" w:rsidRDefault="00C12E97"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06.0E.2B.34.04.01.01.06.04.01.01.01.03.03.00.00</w:t>
            </w:r>
          </w:p>
        </w:tc>
        <w:tc>
          <w:tcPr>
            <w:tcW w:w="1420" w:type="dxa"/>
            <w:tcBorders>
              <w:top w:val="single" w:sz="24" w:space="0" w:color="auto"/>
              <w:left w:val="single" w:sz="8" w:space="0" w:color="auto"/>
              <w:bottom w:val="single" w:sz="8" w:space="0" w:color="auto"/>
              <w:right w:val="single" w:sz="8" w:space="0" w:color="auto"/>
            </w:tcBorders>
            <w:vAlign w:val="center"/>
          </w:tcPr>
          <w:p w14:paraId="4E04128D" w14:textId="77777777" w:rsidR="00C12E97" w:rsidRPr="005B4D9C" w:rsidRDefault="00C12E97" w:rsidP="00C12E97">
            <w:pPr>
              <w:keepNext/>
              <w:jc w:val="center"/>
              <w:rPr>
                <w:rFonts w:ascii="Arial" w:hAnsi="Arial" w:cs="Arial"/>
                <w:color w:val="000000"/>
                <w:sz w:val="16"/>
                <w:szCs w:val="18"/>
                <w:lang w:val="en-CA"/>
              </w:rPr>
            </w:pPr>
            <w:r w:rsidRPr="005B4D9C">
              <w:rPr>
                <w:rFonts w:ascii="Arial" w:hAnsi="Arial" w:cs="Arial"/>
                <w:sz w:val="16"/>
                <w:szCs w:val="18"/>
                <w:lang w:val="en-CA"/>
              </w:rPr>
              <w:t>06.0E.2B.34.04.01.01.06.04.01.01.01.03.01.00.00</w:t>
            </w:r>
          </w:p>
        </w:tc>
        <w:tc>
          <w:tcPr>
            <w:tcW w:w="1390" w:type="dxa"/>
            <w:tcBorders>
              <w:top w:val="single" w:sz="24" w:space="0" w:color="auto"/>
              <w:left w:val="single" w:sz="8" w:space="0" w:color="auto"/>
              <w:bottom w:val="single" w:sz="8" w:space="0" w:color="auto"/>
              <w:right w:val="single" w:sz="24" w:space="0" w:color="auto"/>
            </w:tcBorders>
            <w:vAlign w:val="center"/>
          </w:tcPr>
          <w:p w14:paraId="0D489420" w14:textId="77777777" w:rsidR="00C12E97" w:rsidRPr="005B4D9C" w:rsidRDefault="00C12E97" w:rsidP="00C12E97">
            <w:pPr>
              <w:keepNext/>
              <w:jc w:val="center"/>
              <w:rPr>
                <w:rFonts w:ascii="Arial" w:hAnsi="Arial" w:cs="Arial"/>
                <w:color w:val="000000"/>
                <w:sz w:val="16"/>
                <w:szCs w:val="18"/>
                <w:lang w:val="en-CA"/>
              </w:rPr>
            </w:pPr>
            <w:r w:rsidRPr="005B4D9C">
              <w:rPr>
                <w:rFonts w:ascii="Arial" w:hAnsi="Arial" w:cs="Arial"/>
                <w:sz w:val="16"/>
                <w:szCs w:val="18"/>
                <w:lang w:val="en-CA"/>
              </w:rPr>
              <w:t>06.0E.2B.34.04.01.01.06.04.01.01.01.03.02.00.00</w:t>
            </w:r>
          </w:p>
        </w:tc>
      </w:tr>
      <w:tr w:rsidR="00C12E97" w:rsidRPr="005B4D9C" w14:paraId="44644CE2" w14:textId="77777777" w:rsidTr="00811310">
        <w:tc>
          <w:tcPr>
            <w:tcW w:w="535" w:type="dxa"/>
            <w:vMerge/>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7A3AFA75" w14:textId="77777777" w:rsidR="00C12E97" w:rsidRPr="005B4D9C" w:rsidRDefault="00C12E97" w:rsidP="00C12E97">
            <w:pPr>
              <w:keepNext/>
              <w:jc w:val="center"/>
              <w:rPr>
                <w:rFonts w:ascii="Arial" w:hAnsi="Arial" w:cs="Arial"/>
                <w:color w:val="000000"/>
                <w:sz w:val="16"/>
                <w:szCs w:val="18"/>
                <w:lang w:val="en-CA"/>
              </w:rPr>
            </w:pPr>
          </w:p>
        </w:tc>
        <w:tc>
          <w:tcPr>
            <w:tcW w:w="1955" w:type="dxa"/>
            <w:tcBorders>
              <w:top w:val="single" w:sz="8" w:space="0" w:color="auto"/>
              <w:left w:val="single" w:sz="24" w:space="0" w:color="auto"/>
              <w:bottom w:val="single" w:sz="8" w:space="0" w:color="auto"/>
              <w:right w:val="single" w:sz="8" w:space="0" w:color="auto"/>
            </w:tcBorders>
            <w:vAlign w:val="center"/>
          </w:tcPr>
          <w:p w14:paraId="43A74DAB" w14:textId="77777777" w:rsidR="00C12E97" w:rsidRPr="005B4D9C" w:rsidRDefault="00C12E97"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Transfer characteristic</w:t>
            </w:r>
          </w:p>
        </w:tc>
        <w:tc>
          <w:tcPr>
            <w:tcW w:w="6950" w:type="dxa"/>
            <w:gridSpan w:val="7"/>
            <w:tcBorders>
              <w:top w:val="single" w:sz="8" w:space="0" w:color="auto"/>
              <w:left w:val="single" w:sz="8" w:space="0" w:color="auto"/>
              <w:bottom w:val="single" w:sz="8" w:space="0" w:color="auto"/>
              <w:right w:val="single" w:sz="24" w:space="0" w:color="auto"/>
            </w:tcBorders>
            <w:vAlign w:val="center"/>
          </w:tcPr>
          <w:p w14:paraId="045B7A02" w14:textId="77777777" w:rsidR="00C12E97" w:rsidRPr="005B4D9C" w:rsidRDefault="00C12E97" w:rsidP="00C12E97">
            <w:pPr>
              <w:keepNext/>
              <w:jc w:val="center"/>
              <w:rPr>
                <w:rFonts w:ascii="Arial" w:hAnsi="Arial" w:cs="Arial"/>
                <w:color w:val="000000"/>
                <w:sz w:val="16"/>
                <w:szCs w:val="18"/>
                <w:lang w:val="en-CA"/>
              </w:rPr>
            </w:pPr>
            <w:r w:rsidRPr="005B4D9C">
              <w:rPr>
                <w:rFonts w:ascii="Arial" w:hAnsi="Arial" w:cs="Arial"/>
                <w:sz w:val="16"/>
                <w:szCs w:val="18"/>
                <w:lang w:val="en-CA"/>
              </w:rPr>
              <w:t>06.0E.2B.34.04.01.01.01.04.01.01.01.01.02.00.00</w:t>
            </w:r>
          </w:p>
        </w:tc>
      </w:tr>
      <w:tr w:rsidR="00C12E97" w:rsidRPr="005B4D9C" w14:paraId="08300223" w14:textId="77777777" w:rsidTr="00811310">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6E64FBE" w14:textId="77777777" w:rsidR="00C12E97" w:rsidRPr="005B4D9C" w:rsidRDefault="00C12E97" w:rsidP="00C12E97">
            <w:pPr>
              <w:keepNext/>
              <w:jc w:val="center"/>
              <w:rPr>
                <w:rFonts w:ascii="Arial" w:hAnsi="Arial" w:cs="Arial"/>
                <w:color w:val="000000"/>
                <w:sz w:val="16"/>
                <w:szCs w:val="18"/>
                <w:lang w:val="en-CA"/>
              </w:rPr>
            </w:pPr>
          </w:p>
        </w:tc>
        <w:tc>
          <w:tcPr>
            <w:tcW w:w="1955" w:type="dxa"/>
            <w:tcBorders>
              <w:top w:val="single" w:sz="8" w:space="0" w:color="auto"/>
              <w:left w:val="single" w:sz="24" w:space="0" w:color="auto"/>
              <w:bottom w:val="single" w:sz="8" w:space="0" w:color="auto"/>
              <w:right w:val="single" w:sz="8" w:space="0" w:color="auto"/>
            </w:tcBorders>
            <w:vAlign w:val="center"/>
          </w:tcPr>
          <w:p w14:paraId="5C8E1D77" w14:textId="77777777" w:rsidR="00C12E97" w:rsidRPr="005B4D9C" w:rsidRDefault="00C12E97"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Coding equations</w:t>
            </w:r>
          </w:p>
        </w:tc>
        <w:tc>
          <w:tcPr>
            <w:tcW w:w="1440" w:type="dxa"/>
            <w:gridSpan w:val="2"/>
            <w:tcBorders>
              <w:top w:val="single" w:sz="8" w:space="0" w:color="auto"/>
              <w:left w:val="single" w:sz="8" w:space="0" w:color="auto"/>
              <w:bottom w:val="single" w:sz="8" w:space="0" w:color="auto"/>
              <w:right w:val="single" w:sz="8" w:space="0" w:color="auto"/>
            </w:tcBorders>
            <w:vAlign w:val="center"/>
          </w:tcPr>
          <w:p w14:paraId="530D3838" w14:textId="77777777" w:rsidR="00C12E97" w:rsidRPr="005B4D9C" w:rsidRDefault="00C12E97" w:rsidP="00C12E97">
            <w:pPr>
              <w:keepNext/>
              <w:jc w:val="center"/>
              <w:rPr>
                <w:rFonts w:ascii="Arial" w:hAnsi="Arial" w:cs="Arial"/>
                <w:sz w:val="16"/>
                <w:szCs w:val="18"/>
                <w:lang w:val="en-CA"/>
              </w:rPr>
            </w:pPr>
            <w:r w:rsidRPr="005B4D9C">
              <w:rPr>
                <w:rFonts w:ascii="Arial" w:hAnsi="Arial" w:cs="Arial"/>
                <w:sz w:val="16"/>
                <w:szCs w:val="18"/>
                <w:lang w:val="en-CA"/>
              </w:rPr>
              <w:t>06.0E.2B.34.04.01.01.01.04.01.01.01.02.02.00.00</w:t>
            </w:r>
          </w:p>
        </w:tc>
        <w:tc>
          <w:tcPr>
            <w:tcW w:w="1350" w:type="dxa"/>
            <w:gridSpan w:val="2"/>
            <w:tcBorders>
              <w:top w:val="single" w:sz="8" w:space="0" w:color="auto"/>
              <w:left w:val="single" w:sz="8" w:space="0" w:color="auto"/>
              <w:bottom w:val="single" w:sz="8" w:space="0" w:color="auto"/>
              <w:right w:val="single" w:sz="8" w:space="0" w:color="auto"/>
            </w:tcBorders>
            <w:vAlign w:val="center"/>
          </w:tcPr>
          <w:p w14:paraId="3D329BF4" w14:textId="77777777" w:rsidR="00C12E97" w:rsidRPr="005B4D9C" w:rsidRDefault="00C12E97" w:rsidP="00C12E97">
            <w:pPr>
              <w:keepNext/>
              <w:jc w:val="center"/>
              <w:rPr>
                <w:rFonts w:ascii="Arial" w:hAnsi="Arial" w:cs="Arial"/>
                <w:sz w:val="16"/>
                <w:szCs w:val="18"/>
                <w:lang w:val="en-CA"/>
              </w:rPr>
            </w:pPr>
            <w:r w:rsidRPr="005B4D9C">
              <w:rPr>
                <w:rFonts w:ascii="Arial" w:hAnsi="Arial" w:cs="Arial"/>
                <w:sz w:val="16"/>
                <w:szCs w:val="18"/>
                <w:lang w:val="en-CA"/>
              </w:rPr>
              <w:t>N/R</w:t>
            </w:r>
          </w:p>
        </w:tc>
        <w:tc>
          <w:tcPr>
            <w:tcW w:w="1350" w:type="dxa"/>
            <w:tcBorders>
              <w:top w:val="single" w:sz="8" w:space="0" w:color="auto"/>
              <w:left w:val="single" w:sz="8" w:space="0" w:color="auto"/>
              <w:bottom w:val="single" w:sz="8" w:space="0" w:color="auto"/>
            </w:tcBorders>
            <w:vAlign w:val="center"/>
          </w:tcPr>
          <w:p w14:paraId="5995B0C9" w14:textId="77777777" w:rsidR="00C12E97" w:rsidRPr="005B4D9C" w:rsidRDefault="00C12E97" w:rsidP="00C12E97">
            <w:pPr>
              <w:keepNext/>
              <w:jc w:val="center"/>
              <w:rPr>
                <w:rFonts w:ascii="Arial" w:hAnsi="Arial" w:cs="Arial"/>
                <w:sz w:val="16"/>
                <w:szCs w:val="18"/>
                <w:lang w:val="en-CA"/>
              </w:rPr>
            </w:pPr>
            <w:r w:rsidRPr="005B4D9C">
              <w:rPr>
                <w:rFonts w:ascii="Arial" w:hAnsi="Arial" w:cs="Arial"/>
                <w:sz w:val="16"/>
                <w:szCs w:val="18"/>
                <w:lang w:val="en-CA"/>
              </w:rPr>
              <w:t>N/R</w:t>
            </w:r>
          </w:p>
        </w:tc>
        <w:tc>
          <w:tcPr>
            <w:tcW w:w="2810" w:type="dxa"/>
            <w:gridSpan w:val="2"/>
            <w:tcBorders>
              <w:right w:val="single" w:sz="24" w:space="0" w:color="auto"/>
            </w:tcBorders>
            <w:vAlign w:val="center"/>
          </w:tcPr>
          <w:p w14:paraId="5EAC045B" w14:textId="77777777" w:rsidR="00C12E97" w:rsidRPr="005B4D9C" w:rsidRDefault="00C12E97" w:rsidP="00C12E97">
            <w:pPr>
              <w:keepNext/>
              <w:jc w:val="center"/>
              <w:rPr>
                <w:rFonts w:ascii="Arial" w:hAnsi="Arial" w:cs="Arial"/>
                <w:color w:val="000000"/>
                <w:sz w:val="16"/>
                <w:szCs w:val="18"/>
                <w:lang w:val="en-CA"/>
              </w:rPr>
            </w:pPr>
            <w:r w:rsidRPr="005B4D9C">
              <w:rPr>
                <w:rFonts w:ascii="Arial" w:hAnsi="Arial" w:cs="Arial"/>
                <w:sz w:val="16"/>
                <w:szCs w:val="18"/>
                <w:lang w:val="en-CA"/>
              </w:rPr>
              <w:t>06.0E.2B.34.04.01.01.01.04.01.01.01.02.01.00.00</w:t>
            </w:r>
          </w:p>
        </w:tc>
      </w:tr>
      <w:tr w:rsidR="00C12E97" w:rsidRPr="005B4D9C" w14:paraId="54E0BE28" w14:textId="77777777" w:rsidTr="00811310">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34CE9B7C" w14:textId="77777777" w:rsidR="00C12E97" w:rsidRPr="005B4D9C" w:rsidRDefault="00C12E97" w:rsidP="00C12E97">
            <w:pPr>
              <w:keepNext/>
              <w:jc w:val="center"/>
              <w:rPr>
                <w:rFonts w:ascii="Arial" w:hAnsi="Arial" w:cs="Arial"/>
                <w:color w:val="000000"/>
                <w:sz w:val="16"/>
                <w:szCs w:val="18"/>
                <w:lang w:val="en-CA"/>
              </w:rPr>
            </w:pPr>
          </w:p>
        </w:tc>
        <w:tc>
          <w:tcPr>
            <w:tcW w:w="1955" w:type="dxa"/>
            <w:tcBorders>
              <w:top w:val="single" w:sz="8" w:space="0" w:color="auto"/>
              <w:left w:val="single" w:sz="24" w:space="0" w:color="auto"/>
              <w:bottom w:val="single" w:sz="24" w:space="0" w:color="auto"/>
              <w:right w:val="single" w:sz="8" w:space="0" w:color="auto"/>
            </w:tcBorders>
            <w:vAlign w:val="center"/>
          </w:tcPr>
          <w:p w14:paraId="752FA24F" w14:textId="77777777" w:rsidR="00C12E97" w:rsidRPr="005B4D9C" w:rsidRDefault="00C12E97" w:rsidP="00C12E97">
            <w:pPr>
              <w:keepNext/>
              <w:jc w:val="center"/>
              <w:rPr>
                <w:rFonts w:ascii="Arial" w:hAnsi="Arial" w:cs="Arial"/>
                <w:color w:val="000000"/>
                <w:sz w:val="16"/>
                <w:szCs w:val="18"/>
                <w:lang w:val="en-CA"/>
              </w:rPr>
            </w:pPr>
            <w:r w:rsidRPr="005B4D9C">
              <w:rPr>
                <w:rFonts w:ascii="Arial" w:hAnsi="Arial" w:cs="Arial"/>
                <w:color w:val="000000"/>
                <w:sz w:val="16"/>
                <w:szCs w:val="18"/>
                <w:lang w:val="en-CA"/>
              </w:rPr>
              <w:t>Full/Narrow level range</w:t>
            </w:r>
          </w:p>
          <w:p w14:paraId="3F72AEBB" w14:textId="77777777" w:rsidR="00C12E97" w:rsidRPr="00E01EC9" w:rsidRDefault="00C12E97" w:rsidP="00C12E97">
            <w:pPr>
              <w:keepNext/>
              <w:jc w:val="center"/>
              <w:rPr>
                <w:rFonts w:ascii="Arial" w:hAnsi="Arial" w:cs="Arial"/>
                <w:sz w:val="16"/>
                <w:szCs w:val="18"/>
                <w:lang w:val="en-CA"/>
              </w:rPr>
            </w:pPr>
            <w:r w:rsidRPr="005B4D9C">
              <w:rPr>
                <w:rFonts w:ascii="Arial" w:hAnsi="Arial" w:cs="Arial"/>
                <w:color w:val="000000"/>
                <w:sz w:val="16"/>
                <w:szCs w:val="18"/>
                <w:lang w:val="en-CA"/>
              </w:rPr>
              <w:t>indicated in black ref level, white ref level, colour range</w:t>
            </w:r>
          </w:p>
        </w:tc>
        <w:tc>
          <w:tcPr>
            <w:tcW w:w="6950" w:type="dxa"/>
            <w:gridSpan w:val="7"/>
            <w:tcBorders>
              <w:top w:val="single" w:sz="8" w:space="0" w:color="auto"/>
              <w:left w:val="single" w:sz="8" w:space="0" w:color="auto"/>
              <w:bottom w:val="single" w:sz="24" w:space="0" w:color="auto"/>
              <w:right w:val="single" w:sz="24" w:space="0" w:color="auto"/>
            </w:tcBorders>
            <w:vAlign w:val="center"/>
          </w:tcPr>
          <w:p w14:paraId="2DA6037E" w14:textId="77777777" w:rsidR="00C12E97" w:rsidRPr="005B4D9C" w:rsidRDefault="00C12E97" w:rsidP="00C12E97">
            <w:pPr>
              <w:keepNext/>
              <w:jc w:val="center"/>
              <w:rPr>
                <w:rFonts w:ascii="Arial" w:hAnsi="Arial" w:cs="Arial"/>
                <w:color w:val="000000"/>
                <w:sz w:val="16"/>
                <w:szCs w:val="18"/>
                <w:lang w:val="en-CA"/>
              </w:rPr>
            </w:pPr>
            <w:r w:rsidRPr="005B4D9C">
              <w:rPr>
                <w:rFonts w:ascii="Arial" w:hAnsi="Arial" w:cs="Arial"/>
                <w:sz w:val="16"/>
                <w:szCs w:val="18"/>
                <w:lang w:val="en-CA"/>
              </w:rPr>
              <w:t>Inferred</w:t>
            </w:r>
          </w:p>
        </w:tc>
      </w:tr>
    </w:tbl>
    <w:p w14:paraId="4A771E46" w14:textId="77777777" w:rsidR="00C262B0" w:rsidRPr="00AD1CEC" w:rsidRDefault="00C262B0" w:rsidP="00E20902">
      <w:pPr>
        <w:keepNext/>
        <w:rPr>
          <w:lang w:val="en-CA"/>
        </w:rPr>
      </w:pPr>
    </w:p>
    <w:tbl>
      <w:tblPr>
        <w:tblStyle w:val="TableGrid"/>
        <w:tblW w:w="9440" w:type="dxa"/>
        <w:tblLayout w:type="fixed"/>
        <w:tblLook w:val="04A0" w:firstRow="1" w:lastRow="0" w:firstColumn="1" w:lastColumn="0" w:noHBand="0" w:noVBand="1"/>
      </w:tblPr>
      <w:tblGrid>
        <w:gridCol w:w="535"/>
        <w:gridCol w:w="1955"/>
        <w:gridCol w:w="1390"/>
        <w:gridCol w:w="1390"/>
        <w:gridCol w:w="1360"/>
        <w:gridCol w:w="1420"/>
        <w:gridCol w:w="1390"/>
      </w:tblGrid>
      <w:tr w:rsidR="00170A54" w:rsidRPr="005B4D9C" w14:paraId="3BB8F042" w14:textId="77777777" w:rsidTr="00F01B8A">
        <w:trPr>
          <w:trHeight w:val="326"/>
          <w:ins w:id="377" w:author="Yasser Syed" w:date="2018-09-20T21:26:00Z"/>
        </w:trPr>
        <w:tc>
          <w:tcPr>
            <w:tcW w:w="53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5A2D625F" w14:textId="32D64809" w:rsidR="00170A54" w:rsidRPr="005B4D9C" w:rsidRDefault="001F5BA7" w:rsidP="00F01B8A">
            <w:pPr>
              <w:keepNext/>
              <w:jc w:val="center"/>
              <w:rPr>
                <w:ins w:id="378" w:author="Yasser Syed" w:date="2018-09-20T21:26:00Z"/>
                <w:rFonts w:ascii="Arial" w:hAnsi="Arial" w:cs="Arial"/>
                <w:i/>
                <w:color w:val="000000"/>
                <w:sz w:val="16"/>
                <w:szCs w:val="18"/>
                <w:lang w:val="en-CA"/>
              </w:rPr>
            </w:pPr>
            <w:ins w:id="379" w:author="Yasser Syed" w:date="2018-09-20T21:27:00Z">
              <w:r>
                <w:rPr>
                  <w:rFonts w:ascii="Arial" w:hAnsi="Arial" w:cs="Arial"/>
                  <w:i/>
                  <w:color w:val="000000"/>
                  <w:sz w:val="16"/>
                  <w:szCs w:val="18"/>
                  <w:lang w:val="en-CA"/>
                </w:rPr>
                <w:t>HDMI</w:t>
              </w:r>
            </w:ins>
            <w:ins w:id="380" w:author="Yasser Syed" w:date="2018-09-20T21:26:00Z">
              <w:r w:rsidR="00170A54">
                <w:rPr>
                  <w:rFonts w:ascii="Arial" w:hAnsi="Arial" w:cs="Arial"/>
                  <w:i/>
                  <w:color w:val="000000"/>
                  <w:sz w:val="16"/>
                  <w:szCs w:val="18"/>
                  <w:lang w:val="en-CA"/>
                </w:rPr>
                <w:t xml:space="preserve"> </w:t>
              </w:r>
              <w:r w:rsidR="00170A54" w:rsidRPr="005B4D9C">
                <w:rPr>
                  <w:rFonts w:ascii="Arial" w:hAnsi="Arial" w:cs="Arial"/>
                  <w:i/>
                  <w:color w:val="000000"/>
                  <w:sz w:val="16"/>
                  <w:szCs w:val="18"/>
                  <w:lang w:val="en-CA"/>
                </w:rPr>
                <w:t>parameters</w:t>
              </w:r>
            </w:ins>
            <w:ins w:id="381" w:author="Yasser Syed" w:date="2018-09-28T18:09:00Z">
              <w:r w:rsidR="00D91D17">
                <w:rPr>
                  <w:rFonts w:ascii="Arial" w:hAnsi="Arial" w:cs="Arial"/>
                  <w:i/>
                  <w:color w:val="000000"/>
                  <w:sz w:val="16"/>
                  <w:szCs w:val="18"/>
                  <w:lang w:val="en-CA"/>
                </w:rPr>
                <w:t>?</w:t>
              </w:r>
            </w:ins>
          </w:p>
        </w:tc>
        <w:tc>
          <w:tcPr>
            <w:tcW w:w="1955" w:type="dxa"/>
            <w:tcBorders>
              <w:top w:val="single" w:sz="24" w:space="0" w:color="auto"/>
              <w:left w:val="single" w:sz="24" w:space="0" w:color="auto"/>
            </w:tcBorders>
            <w:vAlign w:val="center"/>
          </w:tcPr>
          <w:p w14:paraId="1A23CEED" w14:textId="77777777" w:rsidR="00170A54" w:rsidRPr="00C262B0" w:rsidRDefault="00170A54" w:rsidP="00F01B8A">
            <w:pPr>
              <w:keepNext/>
              <w:jc w:val="center"/>
              <w:rPr>
                <w:ins w:id="382" w:author="Yasser Syed" w:date="2018-09-20T21:26:00Z"/>
                <w:rFonts w:ascii="Arial" w:hAnsi="Arial" w:cs="Arial"/>
                <w:color w:val="000000"/>
                <w:sz w:val="16"/>
                <w:szCs w:val="18"/>
                <w:lang w:val="en-CA"/>
              </w:rPr>
            </w:pPr>
            <w:proofErr w:type="spellStart"/>
            <w:ins w:id="383" w:author="Yasser Syed" w:date="2018-09-20T21:26:00Z">
              <w:r w:rsidRPr="00C262B0">
                <w:rPr>
                  <w:rFonts w:ascii="Arial" w:hAnsi="Arial" w:cs="Arial"/>
                  <w:color w:val="000000"/>
                  <w:sz w:val="16"/>
                  <w:szCs w:val="18"/>
                  <w:lang w:val="en-CA"/>
                </w:rPr>
                <w:t>ColourPrimaries</w:t>
              </w:r>
              <w:proofErr w:type="spellEnd"/>
            </w:ins>
          </w:p>
        </w:tc>
        <w:tc>
          <w:tcPr>
            <w:tcW w:w="1390" w:type="dxa"/>
            <w:tcBorders>
              <w:top w:val="single" w:sz="24" w:space="0" w:color="auto"/>
            </w:tcBorders>
            <w:vAlign w:val="center"/>
          </w:tcPr>
          <w:p w14:paraId="6AC6099A" w14:textId="4429AC63" w:rsidR="00170A54" w:rsidRPr="005B4D9C" w:rsidRDefault="00170A54" w:rsidP="00F01B8A">
            <w:pPr>
              <w:keepNext/>
              <w:jc w:val="center"/>
              <w:rPr>
                <w:ins w:id="384" w:author="Yasser Syed" w:date="2018-09-20T21:26:00Z"/>
                <w:rFonts w:ascii="Arial" w:hAnsi="Arial" w:cs="Arial"/>
                <w:color w:val="000000"/>
                <w:sz w:val="16"/>
                <w:szCs w:val="18"/>
                <w:lang w:val="en-CA"/>
              </w:rPr>
            </w:pPr>
          </w:p>
        </w:tc>
        <w:tc>
          <w:tcPr>
            <w:tcW w:w="1390" w:type="dxa"/>
            <w:tcBorders>
              <w:top w:val="single" w:sz="24" w:space="0" w:color="auto"/>
            </w:tcBorders>
            <w:vAlign w:val="center"/>
          </w:tcPr>
          <w:p w14:paraId="4A6B38EE" w14:textId="7FE9B74B" w:rsidR="00170A54" w:rsidRPr="005B4D9C" w:rsidRDefault="00170A54" w:rsidP="00F01B8A">
            <w:pPr>
              <w:keepNext/>
              <w:jc w:val="center"/>
              <w:rPr>
                <w:ins w:id="385" w:author="Yasser Syed" w:date="2018-09-20T21:26:00Z"/>
                <w:rFonts w:ascii="Arial" w:hAnsi="Arial" w:cs="Arial"/>
                <w:color w:val="000000"/>
                <w:sz w:val="16"/>
                <w:szCs w:val="18"/>
                <w:lang w:val="en-CA"/>
              </w:rPr>
            </w:pPr>
          </w:p>
        </w:tc>
        <w:tc>
          <w:tcPr>
            <w:tcW w:w="1360" w:type="dxa"/>
            <w:tcBorders>
              <w:top w:val="single" w:sz="24" w:space="0" w:color="auto"/>
            </w:tcBorders>
            <w:vAlign w:val="center"/>
          </w:tcPr>
          <w:p w14:paraId="0E73D02A" w14:textId="20DE016F" w:rsidR="00170A54" w:rsidRPr="005B4D9C" w:rsidRDefault="00170A54" w:rsidP="00F01B8A">
            <w:pPr>
              <w:keepNext/>
              <w:jc w:val="center"/>
              <w:rPr>
                <w:ins w:id="386" w:author="Yasser Syed" w:date="2018-09-20T21:26:00Z"/>
                <w:rFonts w:ascii="Arial" w:hAnsi="Arial" w:cs="Arial"/>
                <w:color w:val="000000"/>
                <w:sz w:val="16"/>
                <w:szCs w:val="18"/>
                <w:lang w:val="en-CA"/>
              </w:rPr>
            </w:pPr>
          </w:p>
        </w:tc>
        <w:tc>
          <w:tcPr>
            <w:tcW w:w="1420" w:type="dxa"/>
            <w:tcBorders>
              <w:top w:val="single" w:sz="24" w:space="0" w:color="auto"/>
            </w:tcBorders>
            <w:vAlign w:val="center"/>
          </w:tcPr>
          <w:p w14:paraId="0C059C99" w14:textId="17BF4C47" w:rsidR="00170A54" w:rsidRPr="005B4D9C" w:rsidRDefault="00170A54" w:rsidP="00F01B8A">
            <w:pPr>
              <w:keepNext/>
              <w:jc w:val="center"/>
              <w:rPr>
                <w:ins w:id="387" w:author="Yasser Syed" w:date="2018-09-20T21:26:00Z"/>
                <w:rFonts w:ascii="Arial" w:hAnsi="Arial" w:cs="Arial"/>
                <w:color w:val="000000"/>
                <w:sz w:val="16"/>
                <w:szCs w:val="18"/>
                <w:lang w:val="en-CA"/>
              </w:rPr>
            </w:pPr>
          </w:p>
        </w:tc>
        <w:tc>
          <w:tcPr>
            <w:tcW w:w="1390" w:type="dxa"/>
            <w:tcBorders>
              <w:top w:val="single" w:sz="24" w:space="0" w:color="auto"/>
              <w:right w:val="single" w:sz="24" w:space="0" w:color="auto"/>
            </w:tcBorders>
            <w:vAlign w:val="center"/>
          </w:tcPr>
          <w:p w14:paraId="4E555C0B" w14:textId="62F2CD6A" w:rsidR="00170A54" w:rsidRPr="005B4D9C" w:rsidRDefault="00170A54" w:rsidP="00F01B8A">
            <w:pPr>
              <w:keepNext/>
              <w:jc w:val="center"/>
              <w:rPr>
                <w:ins w:id="388" w:author="Yasser Syed" w:date="2018-09-20T21:26:00Z"/>
                <w:rFonts w:ascii="Arial" w:hAnsi="Arial" w:cs="Arial"/>
                <w:color w:val="000000"/>
                <w:sz w:val="16"/>
                <w:szCs w:val="18"/>
                <w:lang w:val="en-CA"/>
              </w:rPr>
            </w:pPr>
          </w:p>
        </w:tc>
      </w:tr>
      <w:tr w:rsidR="00170A54" w:rsidRPr="005B4D9C" w14:paraId="09229C16" w14:textId="77777777" w:rsidTr="00F01B8A">
        <w:trPr>
          <w:trHeight w:val="326"/>
          <w:ins w:id="389" w:author="Yasser Syed" w:date="2018-09-20T21:26:00Z"/>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40E5DAC9" w14:textId="77777777" w:rsidR="00170A54" w:rsidRPr="005B4D9C" w:rsidRDefault="00170A54" w:rsidP="00F01B8A">
            <w:pPr>
              <w:keepNext/>
              <w:jc w:val="center"/>
              <w:rPr>
                <w:ins w:id="390" w:author="Yasser Syed" w:date="2018-09-20T21:26:00Z"/>
                <w:rFonts w:ascii="Arial" w:hAnsi="Arial" w:cs="Arial"/>
                <w:i/>
                <w:color w:val="000000"/>
                <w:sz w:val="16"/>
                <w:szCs w:val="18"/>
                <w:lang w:val="en-CA"/>
              </w:rPr>
            </w:pPr>
          </w:p>
        </w:tc>
        <w:tc>
          <w:tcPr>
            <w:tcW w:w="1955" w:type="dxa"/>
            <w:tcBorders>
              <w:left w:val="single" w:sz="24" w:space="0" w:color="auto"/>
            </w:tcBorders>
            <w:vAlign w:val="center"/>
          </w:tcPr>
          <w:p w14:paraId="4D071D72" w14:textId="77777777" w:rsidR="00170A54" w:rsidRPr="00C262B0" w:rsidRDefault="00170A54" w:rsidP="00F01B8A">
            <w:pPr>
              <w:keepNext/>
              <w:jc w:val="center"/>
              <w:rPr>
                <w:ins w:id="391" w:author="Yasser Syed" w:date="2018-09-20T21:26:00Z"/>
                <w:rFonts w:ascii="Arial" w:hAnsi="Arial" w:cs="Arial"/>
                <w:color w:val="000000"/>
                <w:sz w:val="16"/>
                <w:szCs w:val="18"/>
                <w:lang w:val="en-CA"/>
              </w:rPr>
            </w:pPr>
            <w:proofErr w:type="spellStart"/>
            <w:ins w:id="392" w:author="Yasser Syed" w:date="2018-09-20T21:26:00Z">
              <w:r w:rsidRPr="00C262B0">
                <w:rPr>
                  <w:rFonts w:ascii="Arial" w:hAnsi="Arial" w:cs="Arial"/>
                  <w:color w:val="000000"/>
                  <w:sz w:val="16"/>
                  <w:szCs w:val="18"/>
                  <w:lang w:val="en-CA"/>
                </w:rPr>
                <w:t>TransferCharacteristics</w:t>
              </w:r>
              <w:proofErr w:type="spellEnd"/>
            </w:ins>
          </w:p>
        </w:tc>
        <w:tc>
          <w:tcPr>
            <w:tcW w:w="1390" w:type="dxa"/>
            <w:vAlign w:val="center"/>
          </w:tcPr>
          <w:p w14:paraId="250182BF" w14:textId="318BC646" w:rsidR="00170A54" w:rsidRPr="005B4D9C" w:rsidRDefault="00170A54" w:rsidP="00F01B8A">
            <w:pPr>
              <w:keepNext/>
              <w:jc w:val="center"/>
              <w:rPr>
                <w:ins w:id="393" w:author="Yasser Syed" w:date="2018-09-20T21:26:00Z"/>
                <w:rFonts w:ascii="Arial" w:hAnsi="Arial" w:cs="Arial"/>
                <w:color w:val="000000"/>
                <w:sz w:val="16"/>
                <w:szCs w:val="18"/>
                <w:lang w:val="en-CA"/>
              </w:rPr>
            </w:pPr>
          </w:p>
        </w:tc>
        <w:tc>
          <w:tcPr>
            <w:tcW w:w="1390" w:type="dxa"/>
            <w:vAlign w:val="center"/>
          </w:tcPr>
          <w:p w14:paraId="4601952E" w14:textId="7AEB5794" w:rsidR="00170A54" w:rsidRPr="005B4D9C" w:rsidRDefault="00170A54" w:rsidP="00F01B8A">
            <w:pPr>
              <w:keepNext/>
              <w:jc w:val="center"/>
              <w:rPr>
                <w:ins w:id="394" w:author="Yasser Syed" w:date="2018-09-20T21:26:00Z"/>
                <w:rFonts w:ascii="Arial" w:hAnsi="Arial" w:cs="Arial"/>
                <w:color w:val="000000"/>
                <w:sz w:val="16"/>
                <w:szCs w:val="18"/>
                <w:lang w:val="en-CA"/>
              </w:rPr>
            </w:pPr>
          </w:p>
        </w:tc>
        <w:tc>
          <w:tcPr>
            <w:tcW w:w="1360" w:type="dxa"/>
            <w:vAlign w:val="center"/>
          </w:tcPr>
          <w:p w14:paraId="45C4DD9A" w14:textId="776F10FB" w:rsidR="00170A54" w:rsidRPr="005B4D9C" w:rsidRDefault="00170A54" w:rsidP="00F01B8A">
            <w:pPr>
              <w:keepNext/>
              <w:jc w:val="center"/>
              <w:rPr>
                <w:ins w:id="395" w:author="Yasser Syed" w:date="2018-09-20T21:26:00Z"/>
                <w:rFonts w:ascii="Arial" w:hAnsi="Arial" w:cs="Arial"/>
                <w:color w:val="000000"/>
                <w:sz w:val="16"/>
                <w:szCs w:val="18"/>
                <w:lang w:val="en-CA"/>
              </w:rPr>
            </w:pPr>
          </w:p>
        </w:tc>
        <w:tc>
          <w:tcPr>
            <w:tcW w:w="1420" w:type="dxa"/>
            <w:vAlign w:val="center"/>
          </w:tcPr>
          <w:p w14:paraId="2C763942" w14:textId="2A4D6D83" w:rsidR="00170A54" w:rsidRPr="005B4D9C" w:rsidRDefault="00170A54" w:rsidP="00F01B8A">
            <w:pPr>
              <w:keepNext/>
              <w:jc w:val="center"/>
              <w:rPr>
                <w:ins w:id="396" w:author="Yasser Syed" w:date="2018-09-20T21:26:00Z"/>
                <w:rFonts w:ascii="Arial" w:hAnsi="Arial" w:cs="Arial"/>
                <w:color w:val="000000"/>
                <w:sz w:val="16"/>
                <w:szCs w:val="18"/>
                <w:lang w:val="en-CA"/>
              </w:rPr>
            </w:pPr>
          </w:p>
        </w:tc>
        <w:tc>
          <w:tcPr>
            <w:tcW w:w="1390" w:type="dxa"/>
            <w:tcBorders>
              <w:right w:val="single" w:sz="24" w:space="0" w:color="auto"/>
            </w:tcBorders>
            <w:vAlign w:val="center"/>
          </w:tcPr>
          <w:p w14:paraId="4E7F6A6C" w14:textId="0DC71A6D" w:rsidR="00170A54" w:rsidRPr="005B4D9C" w:rsidRDefault="00170A54" w:rsidP="00F01B8A">
            <w:pPr>
              <w:keepNext/>
              <w:jc w:val="center"/>
              <w:rPr>
                <w:ins w:id="397" w:author="Yasser Syed" w:date="2018-09-20T21:26:00Z"/>
                <w:rFonts w:ascii="Arial" w:hAnsi="Arial" w:cs="Arial"/>
                <w:color w:val="000000"/>
                <w:sz w:val="16"/>
                <w:szCs w:val="18"/>
                <w:lang w:val="en-CA"/>
              </w:rPr>
            </w:pPr>
          </w:p>
        </w:tc>
      </w:tr>
      <w:tr w:rsidR="00170A54" w:rsidRPr="005B4D9C" w14:paraId="1D042F0E" w14:textId="77777777" w:rsidTr="00F01B8A">
        <w:trPr>
          <w:trHeight w:val="326"/>
          <w:ins w:id="398" w:author="Yasser Syed" w:date="2018-09-20T21:26:00Z"/>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0FCAAC38" w14:textId="77777777" w:rsidR="00170A54" w:rsidRPr="005B4D9C" w:rsidRDefault="00170A54" w:rsidP="00F01B8A">
            <w:pPr>
              <w:keepNext/>
              <w:jc w:val="center"/>
              <w:rPr>
                <w:ins w:id="399" w:author="Yasser Syed" w:date="2018-09-20T21:26:00Z"/>
                <w:rFonts w:ascii="Arial" w:hAnsi="Arial" w:cs="Arial"/>
                <w:i/>
                <w:color w:val="000000"/>
                <w:sz w:val="16"/>
                <w:szCs w:val="18"/>
                <w:lang w:val="en-CA"/>
              </w:rPr>
            </w:pPr>
          </w:p>
        </w:tc>
        <w:tc>
          <w:tcPr>
            <w:tcW w:w="1955" w:type="dxa"/>
            <w:tcBorders>
              <w:left w:val="single" w:sz="24" w:space="0" w:color="auto"/>
            </w:tcBorders>
            <w:vAlign w:val="center"/>
          </w:tcPr>
          <w:p w14:paraId="6D3DAAF8" w14:textId="77777777" w:rsidR="00170A54" w:rsidRPr="00C262B0" w:rsidRDefault="00170A54" w:rsidP="00F01B8A">
            <w:pPr>
              <w:keepNext/>
              <w:jc w:val="center"/>
              <w:rPr>
                <w:ins w:id="400" w:author="Yasser Syed" w:date="2018-09-20T21:26:00Z"/>
                <w:rFonts w:ascii="Arial" w:hAnsi="Arial" w:cs="Arial"/>
                <w:color w:val="000000"/>
                <w:sz w:val="16"/>
                <w:szCs w:val="18"/>
                <w:lang w:val="en-CA"/>
              </w:rPr>
            </w:pPr>
            <w:proofErr w:type="spellStart"/>
            <w:ins w:id="401" w:author="Yasser Syed" w:date="2018-09-20T21:26:00Z">
              <w:r w:rsidRPr="00C262B0">
                <w:rPr>
                  <w:rFonts w:ascii="Arial" w:hAnsi="Arial" w:cs="Arial"/>
                  <w:color w:val="000000"/>
                  <w:sz w:val="16"/>
                  <w:szCs w:val="18"/>
                  <w:lang w:val="en-CA"/>
                </w:rPr>
                <w:t>MatrixC</w:t>
              </w:r>
              <w:r w:rsidRPr="00811310">
                <w:rPr>
                  <w:rFonts w:ascii="Arial" w:hAnsi="Arial" w:cs="Arial"/>
                  <w:color w:val="000000"/>
                  <w:sz w:val="16"/>
                  <w:szCs w:val="18"/>
                  <w:lang w:val="en-CA"/>
                </w:rPr>
                <w:t>oefficients</w:t>
              </w:r>
              <w:proofErr w:type="spellEnd"/>
            </w:ins>
          </w:p>
        </w:tc>
        <w:tc>
          <w:tcPr>
            <w:tcW w:w="1390" w:type="dxa"/>
            <w:vAlign w:val="center"/>
          </w:tcPr>
          <w:p w14:paraId="71D4E8FF" w14:textId="4C2A9156" w:rsidR="00170A54" w:rsidRPr="005B4D9C" w:rsidRDefault="00170A54" w:rsidP="00F01B8A">
            <w:pPr>
              <w:keepNext/>
              <w:jc w:val="center"/>
              <w:rPr>
                <w:ins w:id="402" w:author="Yasser Syed" w:date="2018-09-20T21:26:00Z"/>
                <w:rFonts w:ascii="Arial" w:hAnsi="Arial" w:cs="Arial"/>
                <w:color w:val="000000"/>
                <w:sz w:val="16"/>
                <w:szCs w:val="18"/>
                <w:lang w:val="en-CA"/>
              </w:rPr>
            </w:pPr>
          </w:p>
        </w:tc>
        <w:tc>
          <w:tcPr>
            <w:tcW w:w="1390" w:type="dxa"/>
            <w:vAlign w:val="center"/>
          </w:tcPr>
          <w:p w14:paraId="0FFB770D" w14:textId="40FD3016" w:rsidR="00170A54" w:rsidRPr="005B4D9C" w:rsidRDefault="00170A54" w:rsidP="00F01B8A">
            <w:pPr>
              <w:keepNext/>
              <w:jc w:val="center"/>
              <w:rPr>
                <w:ins w:id="403" w:author="Yasser Syed" w:date="2018-09-20T21:26:00Z"/>
                <w:rFonts w:ascii="Arial" w:hAnsi="Arial" w:cs="Arial"/>
                <w:color w:val="000000"/>
                <w:sz w:val="16"/>
                <w:szCs w:val="18"/>
                <w:lang w:val="en-CA"/>
              </w:rPr>
            </w:pPr>
          </w:p>
        </w:tc>
        <w:tc>
          <w:tcPr>
            <w:tcW w:w="1360" w:type="dxa"/>
            <w:vAlign w:val="center"/>
          </w:tcPr>
          <w:p w14:paraId="3D12DD4D" w14:textId="3EDD0B09" w:rsidR="00170A54" w:rsidRPr="005B4D9C" w:rsidRDefault="00170A54" w:rsidP="00F01B8A">
            <w:pPr>
              <w:keepNext/>
              <w:jc w:val="center"/>
              <w:rPr>
                <w:ins w:id="404" w:author="Yasser Syed" w:date="2018-09-20T21:26:00Z"/>
                <w:rFonts w:ascii="Arial" w:hAnsi="Arial" w:cs="Arial"/>
                <w:color w:val="000000"/>
                <w:sz w:val="16"/>
                <w:szCs w:val="18"/>
                <w:lang w:val="en-CA"/>
              </w:rPr>
            </w:pPr>
          </w:p>
        </w:tc>
        <w:tc>
          <w:tcPr>
            <w:tcW w:w="1420" w:type="dxa"/>
            <w:vAlign w:val="center"/>
          </w:tcPr>
          <w:p w14:paraId="17C0B9ED" w14:textId="37186B66" w:rsidR="00170A54" w:rsidRPr="005B4D9C" w:rsidRDefault="00170A54" w:rsidP="00F01B8A">
            <w:pPr>
              <w:keepNext/>
              <w:jc w:val="center"/>
              <w:rPr>
                <w:ins w:id="405" w:author="Yasser Syed" w:date="2018-09-20T21:26:00Z"/>
                <w:rFonts w:ascii="Arial" w:hAnsi="Arial" w:cs="Arial"/>
                <w:color w:val="000000"/>
                <w:sz w:val="16"/>
                <w:szCs w:val="18"/>
                <w:lang w:val="en-CA"/>
              </w:rPr>
            </w:pPr>
          </w:p>
        </w:tc>
        <w:tc>
          <w:tcPr>
            <w:tcW w:w="1390" w:type="dxa"/>
            <w:tcBorders>
              <w:right w:val="single" w:sz="24" w:space="0" w:color="auto"/>
            </w:tcBorders>
            <w:vAlign w:val="center"/>
          </w:tcPr>
          <w:p w14:paraId="57A9829A" w14:textId="5A42287F" w:rsidR="00170A54" w:rsidRPr="005B4D9C" w:rsidRDefault="00170A54" w:rsidP="00F01B8A">
            <w:pPr>
              <w:keepNext/>
              <w:jc w:val="center"/>
              <w:rPr>
                <w:ins w:id="406" w:author="Yasser Syed" w:date="2018-09-20T21:26:00Z"/>
                <w:rFonts w:ascii="Arial" w:hAnsi="Arial" w:cs="Arial"/>
                <w:color w:val="000000"/>
                <w:sz w:val="16"/>
                <w:szCs w:val="18"/>
                <w:lang w:val="en-CA"/>
              </w:rPr>
            </w:pPr>
          </w:p>
        </w:tc>
      </w:tr>
      <w:tr w:rsidR="00170A54" w:rsidRPr="005B4D9C" w14:paraId="5DE820DF" w14:textId="77777777" w:rsidTr="00F01B8A">
        <w:trPr>
          <w:trHeight w:val="326"/>
          <w:ins w:id="407" w:author="Yasser Syed" w:date="2018-09-20T21:26:00Z"/>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448DEF26" w14:textId="77777777" w:rsidR="00170A54" w:rsidRPr="005B4D9C" w:rsidRDefault="00170A54" w:rsidP="00F01B8A">
            <w:pPr>
              <w:keepNext/>
              <w:jc w:val="center"/>
              <w:rPr>
                <w:ins w:id="408" w:author="Yasser Syed" w:date="2018-09-20T21:26:00Z"/>
                <w:rFonts w:ascii="Arial" w:hAnsi="Arial" w:cs="Arial"/>
                <w:i/>
                <w:color w:val="000000"/>
                <w:sz w:val="16"/>
                <w:szCs w:val="18"/>
                <w:lang w:val="en-CA"/>
              </w:rPr>
            </w:pPr>
          </w:p>
        </w:tc>
        <w:tc>
          <w:tcPr>
            <w:tcW w:w="1955" w:type="dxa"/>
            <w:tcBorders>
              <w:left w:val="single" w:sz="24" w:space="0" w:color="auto"/>
              <w:bottom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170A54" w:rsidRPr="00C262B0" w14:paraId="1CEC6E32" w14:textId="77777777" w:rsidTr="00F01B8A">
              <w:trPr>
                <w:trHeight w:val="88"/>
                <w:ins w:id="409" w:author="Yasser Syed" w:date="2018-09-20T21:26:00Z"/>
              </w:trPr>
              <w:tc>
                <w:tcPr>
                  <w:tcW w:w="1854" w:type="dxa"/>
                </w:tcPr>
                <w:p w14:paraId="141C4E16" w14:textId="77777777" w:rsidR="00170A54" w:rsidRPr="00811310" w:rsidRDefault="00170A54" w:rsidP="00F01B8A">
                  <w:pPr>
                    <w:keepNext/>
                    <w:jc w:val="center"/>
                    <w:rPr>
                      <w:ins w:id="410" w:author="Yasser Syed" w:date="2018-09-20T21:26:00Z"/>
                      <w:rFonts w:ascii="Arial" w:hAnsi="Arial" w:cs="Arial"/>
                      <w:color w:val="000000"/>
                      <w:sz w:val="16"/>
                      <w:szCs w:val="18"/>
                      <w:lang w:eastAsia="zh-CN"/>
                    </w:rPr>
                  </w:pPr>
                  <w:proofErr w:type="spellStart"/>
                  <w:ins w:id="411" w:author="Yasser Syed" w:date="2018-09-20T21:26:00Z">
                    <w:r w:rsidRPr="00811310">
                      <w:rPr>
                        <w:rFonts w:ascii="Arial" w:hAnsi="Arial" w:cs="Arial"/>
                        <w:color w:val="000000"/>
                        <w:sz w:val="16"/>
                        <w:szCs w:val="18"/>
                        <w:lang w:eastAsia="zh-CN"/>
                      </w:rPr>
                      <w:t>VideoFullRangeFlag</w:t>
                    </w:r>
                    <w:proofErr w:type="spellEnd"/>
                    <w:r w:rsidRPr="00811310">
                      <w:rPr>
                        <w:rFonts w:ascii="Arial" w:hAnsi="Arial" w:cs="Arial"/>
                        <w:color w:val="000000"/>
                        <w:sz w:val="16"/>
                        <w:szCs w:val="18"/>
                        <w:lang w:eastAsia="zh-CN"/>
                      </w:rPr>
                      <w:t xml:space="preserve"> </w:t>
                    </w:r>
                  </w:ins>
                </w:p>
              </w:tc>
            </w:tr>
          </w:tbl>
          <w:p w14:paraId="354C4397" w14:textId="77777777" w:rsidR="00170A54" w:rsidRPr="00C262B0" w:rsidRDefault="00170A54" w:rsidP="00F01B8A">
            <w:pPr>
              <w:keepNext/>
              <w:jc w:val="center"/>
              <w:rPr>
                <w:ins w:id="412" w:author="Yasser Syed" w:date="2018-09-20T21:26:00Z"/>
                <w:rFonts w:ascii="Arial" w:hAnsi="Arial" w:cs="Arial"/>
                <w:color w:val="000000"/>
                <w:sz w:val="16"/>
                <w:szCs w:val="18"/>
                <w:lang w:val="en-CA"/>
              </w:rPr>
            </w:pPr>
          </w:p>
        </w:tc>
        <w:tc>
          <w:tcPr>
            <w:tcW w:w="1390" w:type="dxa"/>
            <w:tcBorders>
              <w:bottom w:val="single" w:sz="24" w:space="0" w:color="auto"/>
            </w:tcBorders>
            <w:vAlign w:val="center"/>
          </w:tcPr>
          <w:p w14:paraId="49C9C003" w14:textId="1A9F68D0" w:rsidR="00170A54" w:rsidRPr="005B4D9C" w:rsidRDefault="00170A54" w:rsidP="00F01B8A">
            <w:pPr>
              <w:keepNext/>
              <w:jc w:val="center"/>
              <w:rPr>
                <w:ins w:id="413" w:author="Yasser Syed" w:date="2018-09-20T21:26:00Z"/>
                <w:rFonts w:ascii="Arial" w:hAnsi="Arial" w:cs="Arial"/>
                <w:color w:val="000000"/>
                <w:sz w:val="16"/>
                <w:szCs w:val="18"/>
                <w:lang w:val="en-CA"/>
              </w:rPr>
            </w:pPr>
          </w:p>
        </w:tc>
        <w:tc>
          <w:tcPr>
            <w:tcW w:w="1390" w:type="dxa"/>
            <w:tcBorders>
              <w:bottom w:val="single" w:sz="24" w:space="0" w:color="auto"/>
            </w:tcBorders>
            <w:vAlign w:val="center"/>
          </w:tcPr>
          <w:p w14:paraId="5BD809DB" w14:textId="00CEDA75" w:rsidR="00170A54" w:rsidRPr="005B4D9C" w:rsidRDefault="00170A54" w:rsidP="00F01B8A">
            <w:pPr>
              <w:keepNext/>
              <w:jc w:val="center"/>
              <w:rPr>
                <w:ins w:id="414" w:author="Yasser Syed" w:date="2018-09-20T21:26:00Z"/>
                <w:rFonts w:ascii="Arial" w:hAnsi="Arial" w:cs="Arial"/>
                <w:color w:val="000000"/>
                <w:sz w:val="16"/>
                <w:szCs w:val="18"/>
                <w:lang w:val="en-CA"/>
              </w:rPr>
            </w:pPr>
          </w:p>
        </w:tc>
        <w:tc>
          <w:tcPr>
            <w:tcW w:w="1360" w:type="dxa"/>
            <w:tcBorders>
              <w:bottom w:val="single" w:sz="24" w:space="0" w:color="auto"/>
            </w:tcBorders>
            <w:vAlign w:val="center"/>
          </w:tcPr>
          <w:p w14:paraId="09FEFD70" w14:textId="4CBCC498" w:rsidR="00170A54" w:rsidRPr="005B4D9C" w:rsidRDefault="00170A54" w:rsidP="00F01B8A">
            <w:pPr>
              <w:keepNext/>
              <w:jc w:val="center"/>
              <w:rPr>
                <w:ins w:id="415" w:author="Yasser Syed" w:date="2018-09-20T21:26:00Z"/>
                <w:rFonts w:ascii="Arial" w:hAnsi="Arial" w:cs="Arial"/>
                <w:color w:val="000000"/>
                <w:sz w:val="16"/>
                <w:szCs w:val="18"/>
                <w:lang w:val="en-CA"/>
              </w:rPr>
            </w:pPr>
          </w:p>
        </w:tc>
        <w:tc>
          <w:tcPr>
            <w:tcW w:w="1420" w:type="dxa"/>
            <w:tcBorders>
              <w:bottom w:val="single" w:sz="24" w:space="0" w:color="auto"/>
            </w:tcBorders>
            <w:vAlign w:val="center"/>
          </w:tcPr>
          <w:p w14:paraId="164D743A" w14:textId="2E4CA0AC" w:rsidR="00170A54" w:rsidRPr="005B4D9C" w:rsidRDefault="00170A54" w:rsidP="00F01B8A">
            <w:pPr>
              <w:keepNext/>
              <w:jc w:val="center"/>
              <w:rPr>
                <w:ins w:id="416" w:author="Yasser Syed" w:date="2018-09-20T21:26:00Z"/>
                <w:rFonts w:ascii="Arial" w:hAnsi="Arial" w:cs="Arial"/>
                <w:color w:val="000000"/>
                <w:sz w:val="16"/>
                <w:szCs w:val="18"/>
                <w:lang w:val="en-CA"/>
              </w:rPr>
            </w:pPr>
          </w:p>
        </w:tc>
        <w:tc>
          <w:tcPr>
            <w:tcW w:w="1390" w:type="dxa"/>
            <w:tcBorders>
              <w:bottom w:val="single" w:sz="24" w:space="0" w:color="auto"/>
              <w:right w:val="single" w:sz="24" w:space="0" w:color="auto"/>
            </w:tcBorders>
            <w:vAlign w:val="center"/>
          </w:tcPr>
          <w:p w14:paraId="347093F0" w14:textId="181665D0" w:rsidR="00170A54" w:rsidRPr="005B4D9C" w:rsidRDefault="00170A54" w:rsidP="00F01B8A">
            <w:pPr>
              <w:keepNext/>
              <w:jc w:val="center"/>
              <w:rPr>
                <w:ins w:id="417" w:author="Yasser Syed" w:date="2018-09-20T21:26:00Z"/>
                <w:rFonts w:ascii="Arial" w:hAnsi="Arial" w:cs="Arial"/>
                <w:color w:val="000000"/>
                <w:sz w:val="16"/>
                <w:szCs w:val="18"/>
                <w:lang w:val="en-CA"/>
              </w:rPr>
            </w:pPr>
          </w:p>
        </w:tc>
      </w:tr>
    </w:tbl>
    <w:p w14:paraId="03183531" w14:textId="7B278110" w:rsidR="00D8621B" w:rsidRDefault="00D8621B" w:rsidP="00B84CCA">
      <w:pPr>
        <w:rPr>
          <w:ins w:id="418" w:author="Yasser Syed" w:date="2018-09-20T21:27:00Z"/>
          <w:lang w:val="en-CA"/>
        </w:rPr>
      </w:pPr>
    </w:p>
    <w:tbl>
      <w:tblPr>
        <w:tblStyle w:val="TableGrid"/>
        <w:tblW w:w="9440" w:type="dxa"/>
        <w:tblLayout w:type="fixed"/>
        <w:tblLook w:val="04A0" w:firstRow="1" w:lastRow="0" w:firstColumn="1" w:lastColumn="0" w:noHBand="0" w:noVBand="1"/>
      </w:tblPr>
      <w:tblGrid>
        <w:gridCol w:w="535"/>
        <w:gridCol w:w="1955"/>
        <w:gridCol w:w="1390"/>
        <w:gridCol w:w="1390"/>
        <w:gridCol w:w="1360"/>
        <w:gridCol w:w="1420"/>
        <w:gridCol w:w="1390"/>
      </w:tblGrid>
      <w:tr w:rsidR="001F5BA7" w:rsidRPr="005B4D9C" w14:paraId="4736BCAD" w14:textId="77777777" w:rsidTr="00F01B8A">
        <w:trPr>
          <w:trHeight w:val="326"/>
          <w:ins w:id="419" w:author="Yasser Syed" w:date="2018-09-20T21:27:00Z"/>
        </w:trPr>
        <w:tc>
          <w:tcPr>
            <w:tcW w:w="53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5355AA46" w14:textId="744C400C" w:rsidR="001F5BA7" w:rsidRPr="005B4D9C" w:rsidRDefault="001F5BA7" w:rsidP="00F01B8A">
            <w:pPr>
              <w:keepNext/>
              <w:jc w:val="center"/>
              <w:rPr>
                <w:ins w:id="420" w:author="Yasser Syed" w:date="2018-09-20T21:27:00Z"/>
                <w:rFonts w:ascii="Arial" w:hAnsi="Arial" w:cs="Arial"/>
                <w:i/>
                <w:color w:val="000000"/>
                <w:sz w:val="16"/>
                <w:szCs w:val="18"/>
                <w:lang w:val="en-CA"/>
              </w:rPr>
            </w:pPr>
            <w:ins w:id="421" w:author="Yasser Syed" w:date="2018-09-20T21:32:00Z">
              <w:r>
                <w:rPr>
                  <w:rFonts w:ascii="Arial" w:hAnsi="Arial" w:cs="Arial"/>
                  <w:i/>
                  <w:color w:val="000000"/>
                  <w:sz w:val="16"/>
                  <w:szCs w:val="18"/>
                  <w:lang w:val="en-CA"/>
                </w:rPr>
                <w:t>SD-</w:t>
              </w:r>
            </w:ins>
            <w:proofErr w:type="gramStart"/>
            <w:ins w:id="422" w:author="Yasser Syed" w:date="2018-09-20T21:27:00Z">
              <w:r>
                <w:rPr>
                  <w:rFonts w:ascii="Arial" w:hAnsi="Arial" w:cs="Arial"/>
                  <w:i/>
                  <w:color w:val="000000"/>
                  <w:sz w:val="16"/>
                  <w:szCs w:val="18"/>
                  <w:lang w:val="en-CA"/>
                </w:rPr>
                <w:t xml:space="preserve">SDI  </w:t>
              </w:r>
              <w:r w:rsidRPr="005B4D9C">
                <w:rPr>
                  <w:rFonts w:ascii="Arial" w:hAnsi="Arial" w:cs="Arial"/>
                  <w:i/>
                  <w:color w:val="000000"/>
                  <w:sz w:val="16"/>
                  <w:szCs w:val="18"/>
                  <w:lang w:val="en-CA"/>
                </w:rPr>
                <w:t>parameters</w:t>
              </w:r>
              <w:proofErr w:type="gramEnd"/>
            </w:ins>
          </w:p>
        </w:tc>
        <w:tc>
          <w:tcPr>
            <w:tcW w:w="1955" w:type="dxa"/>
            <w:tcBorders>
              <w:top w:val="single" w:sz="24" w:space="0" w:color="auto"/>
              <w:left w:val="single" w:sz="24" w:space="0" w:color="auto"/>
            </w:tcBorders>
            <w:vAlign w:val="center"/>
          </w:tcPr>
          <w:p w14:paraId="18720FE8" w14:textId="77777777" w:rsidR="001F5BA7" w:rsidRPr="00C262B0" w:rsidRDefault="001F5BA7" w:rsidP="00F01B8A">
            <w:pPr>
              <w:keepNext/>
              <w:jc w:val="center"/>
              <w:rPr>
                <w:ins w:id="423" w:author="Yasser Syed" w:date="2018-09-20T21:27:00Z"/>
                <w:rFonts w:ascii="Arial" w:hAnsi="Arial" w:cs="Arial"/>
                <w:color w:val="000000"/>
                <w:sz w:val="16"/>
                <w:szCs w:val="18"/>
                <w:lang w:val="en-CA"/>
              </w:rPr>
            </w:pPr>
            <w:proofErr w:type="spellStart"/>
            <w:ins w:id="424" w:author="Yasser Syed" w:date="2018-09-20T21:27:00Z">
              <w:r w:rsidRPr="00C262B0">
                <w:rPr>
                  <w:rFonts w:ascii="Arial" w:hAnsi="Arial" w:cs="Arial"/>
                  <w:color w:val="000000"/>
                  <w:sz w:val="16"/>
                  <w:szCs w:val="18"/>
                  <w:lang w:val="en-CA"/>
                </w:rPr>
                <w:t>ColourPrimaries</w:t>
              </w:r>
              <w:proofErr w:type="spellEnd"/>
            </w:ins>
          </w:p>
        </w:tc>
        <w:tc>
          <w:tcPr>
            <w:tcW w:w="1390" w:type="dxa"/>
            <w:tcBorders>
              <w:top w:val="single" w:sz="24" w:space="0" w:color="auto"/>
            </w:tcBorders>
            <w:vAlign w:val="center"/>
          </w:tcPr>
          <w:p w14:paraId="6AD8EDE7" w14:textId="01285E0E" w:rsidR="001F5BA7" w:rsidRPr="005B4D9C" w:rsidRDefault="001F5BA7" w:rsidP="00F01B8A">
            <w:pPr>
              <w:keepNext/>
              <w:jc w:val="center"/>
              <w:rPr>
                <w:ins w:id="425" w:author="Yasser Syed" w:date="2018-09-20T21:27:00Z"/>
                <w:rFonts w:ascii="Arial" w:hAnsi="Arial" w:cs="Arial"/>
                <w:color w:val="000000"/>
                <w:sz w:val="16"/>
                <w:szCs w:val="18"/>
                <w:lang w:val="en-CA"/>
              </w:rPr>
            </w:pPr>
          </w:p>
        </w:tc>
        <w:tc>
          <w:tcPr>
            <w:tcW w:w="1390" w:type="dxa"/>
            <w:tcBorders>
              <w:top w:val="single" w:sz="24" w:space="0" w:color="auto"/>
            </w:tcBorders>
            <w:vAlign w:val="center"/>
          </w:tcPr>
          <w:p w14:paraId="1F2BA0B8" w14:textId="1C7CF74F" w:rsidR="001F5BA7" w:rsidRPr="005B4D9C" w:rsidRDefault="001F5BA7" w:rsidP="00F01B8A">
            <w:pPr>
              <w:keepNext/>
              <w:jc w:val="center"/>
              <w:rPr>
                <w:ins w:id="426" w:author="Yasser Syed" w:date="2018-09-20T21:27:00Z"/>
                <w:rFonts w:ascii="Arial" w:hAnsi="Arial" w:cs="Arial"/>
                <w:color w:val="000000"/>
                <w:sz w:val="16"/>
                <w:szCs w:val="18"/>
                <w:lang w:val="en-CA"/>
              </w:rPr>
            </w:pPr>
          </w:p>
        </w:tc>
        <w:tc>
          <w:tcPr>
            <w:tcW w:w="1360" w:type="dxa"/>
            <w:tcBorders>
              <w:top w:val="single" w:sz="24" w:space="0" w:color="auto"/>
            </w:tcBorders>
            <w:vAlign w:val="center"/>
          </w:tcPr>
          <w:p w14:paraId="67C1789A" w14:textId="713F17B2" w:rsidR="001F5BA7" w:rsidRPr="005B4D9C" w:rsidRDefault="001F5BA7" w:rsidP="00F01B8A">
            <w:pPr>
              <w:keepNext/>
              <w:jc w:val="center"/>
              <w:rPr>
                <w:ins w:id="427" w:author="Yasser Syed" w:date="2018-09-20T21:27:00Z"/>
                <w:rFonts w:ascii="Arial" w:hAnsi="Arial" w:cs="Arial"/>
                <w:color w:val="000000"/>
                <w:sz w:val="16"/>
                <w:szCs w:val="18"/>
                <w:lang w:val="en-CA"/>
              </w:rPr>
            </w:pPr>
          </w:p>
        </w:tc>
        <w:tc>
          <w:tcPr>
            <w:tcW w:w="1420" w:type="dxa"/>
            <w:tcBorders>
              <w:top w:val="single" w:sz="24" w:space="0" w:color="auto"/>
            </w:tcBorders>
            <w:vAlign w:val="center"/>
          </w:tcPr>
          <w:p w14:paraId="043C89E9" w14:textId="2D7EB6FF" w:rsidR="001F5BA7" w:rsidRPr="005B4D9C" w:rsidRDefault="001F5BA7" w:rsidP="00F01B8A">
            <w:pPr>
              <w:keepNext/>
              <w:jc w:val="center"/>
              <w:rPr>
                <w:ins w:id="428" w:author="Yasser Syed" w:date="2018-09-20T21:27:00Z"/>
                <w:rFonts w:ascii="Arial" w:hAnsi="Arial" w:cs="Arial"/>
                <w:color w:val="000000"/>
                <w:sz w:val="16"/>
                <w:szCs w:val="18"/>
                <w:lang w:val="en-CA"/>
              </w:rPr>
            </w:pPr>
          </w:p>
        </w:tc>
        <w:tc>
          <w:tcPr>
            <w:tcW w:w="1390" w:type="dxa"/>
            <w:tcBorders>
              <w:top w:val="single" w:sz="24" w:space="0" w:color="auto"/>
              <w:right w:val="single" w:sz="24" w:space="0" w:color="auto"/>
            </w:tcBorders>
            <w:vAlign w:val="center"/>
          </w:tcPr>
          <w:p w14:paraId="21835A95" w14:textId="7084B0C7" w:rsidR="001F5BA7" w:rsidRPr="005B4D9C" w:rsidRDefault="001F5BA7" w:rsidP="00F01B8A">
            <w:pPr>
              <w:keepNext/>
              <w:jc w:val="center"/>
              <w:rPr>
                <w:ins w:id="429" w:author="Yasser Syed" w:date="2018-09-20T21:27:00Z"/>
                <w:rFonts w:ascii="Arial" w:hAnsi="Arial" w:cs="Arial"/>
                <w:color w:val="000000"/>
                <w:sz w:val="16"/>
                <w:szCs w:val="18"/>
                <w:lang w:val="en-CA"/>
              </w:rPr>
            </w:pPr>
          </w:p>
        </w:tc>
      </w:tr>
      <w:tr w:rsidR="001F5BA7" w:rsidRPr="005B4D9C" w14:paraId="16D4149E" w14:textId="77777777" w:rsidTr="00F01B8A">
        <w:trPr>
          <w:trHeight w:val="326"/>
          <w:ins w:id="430" w:author="Yasser Syed" w:date="2018-09-20T21:27:00Z"/>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19F11BAE" w14:textId="77777777" w:rsidR="001F5BA7" w:rsidRPr="005B4D9C" w:rsidRDefault="001F5BA7" w:rsidP="00F01B8A">
            <w:pPr>
              <w:keepNext/>
              <w:jc w:val="center"/>
              <w:rPr>
                <w:ins w:id="431" w:author="Yasser Syed" w:date="2018-09-20T21:27:00Z"/>
                <w:rFonts w:ascii="Arial" w:hAnsi="Arial" w:cs="Arial"/>
                <w:i/>
                <w:color w:val="000000"/>
                <w:sz w:val="16"/>
                <w:szCs w:val="18"/>
                <w:lang w:val="en-CA"/>
              </w:rPr>
            </w:pPr>
          </w:p>
        </w:tc>
        <w:tc>
          <w:tcPr>
            <w:tcW w:w="1955" w:type="dxa"/>
            <w:tcBorders>
              <w:left w:val="single" w:sz="24" w:space="0" w:color="auto"/>
            </w:tcBorders>
            <w:vAlign w:val="center"/>
          </w:tcPr>
          <w:p w14:paraId="51BFAC17" w14:textId="77777777" w:rsidR="001F5BA7" w:rsidRPr="00C262B0" w:rsidRDefault="001F5BA7" w:rsidP="00F01B8A">
            <w:pPr>
              <w:keepNext/>
              <w:jc w:val="center"/>
              <w:rPr>
                <w:ins w:id="432" w:author="Yasser Syed" w:date="2018-09-20T21:27:00Z"/>
                <w:rFonts w:ascii="Arial" w:hAnsi="Arial" w:cs="Arial"/>
                <w:color w:val="000000"/>
                <w:sz w:val="16"/>
                <w:szCs w:val="18"/>
                <w:lang w:val="en-CA"/>
              </w:rPr>
            </w:pPr>
            <w:proofErr w:type="spellStart"/>
            <w:ins w:id="433" w:author="Yasser Syed" w:date="2018-09-20T21:27:00Z">
              <w:r w:rsidRPr="00C262B0">
                <w:rPr>
                  <w:rFonts w:ascii="Arial" w:hAnsi="Arial" w:cs="Arial"/>
                  <w:color w:val="000000"/>
                  <w:sz w:val="16"/>
                  <w:szCs w:val="18"/>
                  <w:lang w:val="en-CA"/>
                </w:rPr>
                <w:t>TransferCharacteristics</w:t>
              </w:r>
              <w:proofErr w:type="spellEnd"/>
            </w:ins>
          </w:p>
        </w:tc>
        <w:tc>
          <w:tcPr>
            <w:tcW w:w="1390" w:type="dxa"/>
            <w:vAlign w:val="center"/>
          </w:tcPr>
          <w:p w14:paraId="4139CBF1" w14:textId="70FACE29" w:rsidR="001F5BA7" w:rsidRPr="005B4D9C" w:rsidRDefault="001F5BA7" w:rsidP="00F01B8A">
            <w:pPr>
              <w:keepNext/>
              <w:jc w:val="center"/>
              <w:rPr>
                <w:ins w:id="434" w:author="Yasser Syed" w:date="2018-09-20T21:27:00Z"/>
                <w:rFonts w:ascii="Arial" w:hAnsi="Arial" w:cs="Arial"/>
                <w:color w:val="000000"/>
                <w:sz w:val="16"/>
                <w:szCs w:val="18"/>
                <w:lang w:val="en-CA"/>
              </w:rPr>
            </w:pPr>
          </w:p>
        </w:tc>
        <w:tc>
          <w:tcPr>
            <w:tcW w:w="1390" w:type="dxa"/>
            <w:vAlign w:val="center"/>
          </w:tcPr>
          <w:p w14:paraId="6151B15E" w14:textId="547A401F" w:rsidR="001F5BA7" w:rsidRPr="005B4D9C" w:rsidRDefault="001F5BA7" w:rsidP="00F01B8A">
            <w:pPr>
              <w:keepNext/>
              <w:jc w:val="center"/>
              <w:rPr>
                <w:ins w:id="435" w:author="Yasser Syed" w:date="2018-09-20T21:27:00Z"/>
                <w:rFonts w:ascii="Arial" w:hAnsi="Arial" w:cs="Arial"/>
                <w:color w:val="000000"/>
                <w:sz w:val="16"/>
                <w:szCs w:val="18"/>
                <w:lang w:val="en-CA"/>
              </w:rPr>
            </w:pPr>
          </w:p>
        </w:tc>
        <w:tc>
          <w:tcPr>
            <w:tcW w:w="1360" w:type="dxa"/>
            <w:vAlign w:val="center"/>
          </w:tcPr>
          <w:p w14:paraId="160E54AB" w14:textId="3910CC4C" w:rsidR="001F5BA7" w:rsidRPr="005B4D9C" w:rsidRDefault="001F5BA7" w:rsidP="00F01B8A">
            <w:pPr>
              <w:keepNext/>
              <w:jc w:val="center"/>
              <w:rPr>
                <w:ins w:id="436" w:author="Yasser Syed" w:date="2018-09-20T21:27:00Z"/>
                <w:rFonts w:ascii="Arial" w:hAnsi="Arial" w:cs="Arial"/>
                <w:color w:val="000000"/>
                <w:sz w:val="16"/>
                <w:szCs w:val="18"/>
                <w:lang w:val="en-CA"/>
              </w:rPr>
            </w:pPr>
          </w:p>
        </w:tc>
        <w:tc>
          <w:tcPr>
            <w:tcW w:w="1420" w:type="dxa"/>
            <w:vAlign w:val="center"/>
          </w:tcPr>
          <w:p w14:paraId="3ED2DEB7" w14:textId="7A6969E7" w:rsidR="001F5BA7" w:rsidRPr="005B4D9C" w:rsidRDefault="001F5BA7" w:rsidP="00F01B8A">
            <w:pPr>
              <w:keepNext/>
              <w:jc w:val="center"/>
              <w:rPr>
                <w:ins w:id="437" w:author="Yasser Syed" w:date="2018-09-20T21:27:00Z"/>
                <w:rFonts w:ascii="Arial" w:hAnsi="Arial" w:cs="Arial"/>
                <w:color w:val="000000"/>
                <w:sz w:val="16"/>
                <w:szCs w:val="18"/>
                <w:lang w:val="en-CA"/>
              </w:rPr>
            </w:pPr>
          </w:p>
        </w:tc>
        <w:tc>
          <w:tcPr>
            <w:tcW w:w="1390" w:type="dxa"/>
            <w:tcBorders>
              <w:right w:val="single" w:sz="24" w:space="0" w:color="auto"/>
            </w:tcBorders>
            <w:vAlign w:val="center"/>
          </w:tcPr>
          <w:p w14:paraId="3AB6EDF8" w14:textId="04ACF616" w:rsidR="001F5BA7" w:rsidRPr="005B4D9C" w:rsidRDefault="001F5BA7" w:rsidP="00F01B8A">
            <w:pPr>
              <w:keepNext/>
              <w:jc w:val="center"/>
              <w:rPr>
                <w:ins w:id="438" w:author="Yasser Syed" w:date="2018-09-20T21:27:00Z"/>
                <w:rFonts w:ascii="Arial" w:hAnsi="Arial" w:cs="Arial"/>
                <w:color w:val="000000"/>
                <w:sz w:val="16"/>
                <w:szCs w:val="18"/>
                <w:lang w:val="en-CA"/>
              </w:rPr>
            </w:pPr>
          </w:p>
        </w:tc>
      </w:tr>
      <w:tr w:rsidR="001F5BA7" w:rsidRPr="005B4D9C" w14:paraId="31A9FB2D" w14:textId="77777777" w:rsidTr="00F01B8A">
        <w:trPr>
          <w:trHeight w:val="326"/>
          <w:ins w:id="439" w:author="Yasser Syed" w:date="2018-09-20T21:27:00Z"/>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6127BCD9" w14:textId="77777777" w:rsidR="001F5BA7" w:rsidRPr="005B4D9C" w:rsidRDefault="001F5BA7" w:rsidP="00F01B8A">
            <w:pPr>
              <w:keepNext/>
              <w:jc w:val="center"/>
              <w:rPr>
                <w:ins w:id="440" w:author="Yasser Syed" w:date="2018-09-20T21:27:00Z"/>
                <w:rFonts w:ascii="Arial" w:hAnsi="Arial" w:cs="Arial"/>
                <w:i/>
                <w:color w:val="000000"/>
                <w:sz w:val="16"/>
                <w:szCs w:val="18"/>
                <w:lang w:val="en-CA"/>
              </w:rPr>
            </w:pPr>
          </w:p>
        </w:tc>
        <w:tc>
          <w:tcPr>
            <w:tcW w:w="1955" w:type="dxa"/>
            <w:tcBorders>
              <w:left w:val="single" w:sz="24" w:space="0" w:color="auto"/>
            </w:tcBorders>
            <w:vAlign w:val="center"/>
          </w:tcPr>
          <w:p w14:paraId="4C84CDAA" w14:textId="77777777" w:rsidR="001F5BA7" w:rsidRPr="00C262B0" w:rsidRDefault="001F5BA7" w:rsidP="00F01B8A">
            <w:pPr>
              <w:keepNext/>
              <w:jc w:val="center"/>
              <w:rPr>
                <w:ins w:id="441" w:author="Yasser Syed" w:date="2018-09-20T21:27:00Z"/>
                <w:rFonts w:ascii="Arial" w:hAnsi="Arial" w:cs="Arial"/>
                <w:color w:val="000000"/>
                <w:sz w:val="16"/>
                <w:szCs w:val="18"/>
                <w:lang w:val="en-CA"/>
              </w:rPr>
            </w:pPr>
            <w:proofErr w:type="spellStart"/>
            <w:ins w:id="442" w:author="Yasser Syed" w:date="2018-09-20T21:27:00Z">
              <w:r w:rsidRPr="00C262B0">
                <w:rPr>
                  <w:rFonts w:ascii="Arial" w:hAnsi="Arial" w:cs="Arial"/>
                  <w:color w:val="000000"/>
                  <w:sz w:val="16"/>
                  <w:szCs w:val="18"/>
                  <w:lang w:val="en-CA"/>
                </w:rPr>
                <w:t>MatrixC</w:t>
              </w:r>
              <w:r w:rsidRPr="00811310">
                <w:rPr>
                  <w:rFonts w:ascii="Arial" w:hAnsi="Arial" w:cs="Arial"/>
                  <w:color w:val="000000"/>
                  <w:sz w:val="16"/>
                  <w:szCs w:val="18"/>
                  <w:lang w:val="en-CA"/>
                </w:rPr>
                <w:t>oefficients</w:t>
              </w:r>
              <w:proofErr w:type="spellEnd"/>
            </w:ins>
          </w:p>
        </w:tc>
        <w:tc>
          <w:tcPr>
            <w:tcW w:w="1390" w:type="dxa"/>
            <w:vAlign w:val="center"/>
          </w:tcPr>
          <w:p w14:paraId="1DD2BDC3" w14:textId="7318D078" w:rsidR="001F5BA7" w:rsidRPr="005B4D9C" w:rsidRDefault="001F5BA7" w:rsidP="00F01B8A">
            <w:pPr>
              <w:keepNext/>
              <w:jc w:val="center"/>
              <w:rPr>
                <w:ins w:id="443" w:author="Yasser Syed" w:date="2018-09-20T21:27:00Z"/>
                <w:rFonts w:ascii="Arial" w:hAnsi="Arial" w:cs="Arial"/>
                <w:color w:val="000000"/>
                <w:sz w:val="16"/>
                <w:szCs w:val="18"/>
                <w:lang w:val="en-CA"/>
              </w:rPr>
            </w:pPr>
          </w:p>
        </w:tc>
        <w:tc>
          <w:tcPr>
            <w:tcW w:w="1390" w:type="dxa"/>
            <w:vAlign w:val="center"/>
          </w:tcPr>
          <w:p w14:paraId="38C6B4DC" w14:textId="42BD4BFC" w:rsidR="001F5BA7" w:rsidRPr="005B4D9C" w:rsidRDefault="001F5BA7" w:rsidP="00F01B8A">
            <w:pPr>
              <w:keepNext/>
              <w:jc w:val="center"/>
              <w:rPr>
                <w:ins w:id="444" w:author="Yasser Syed" w:date="2018-09-20T21:27:00Z"/>
                <w:rFonts w:ascii="Arial" w:hAnsi="Arial" w:cs="Arial"/>
                <w:color w:val="000000"/>
                <w:sz w:val="16"/>
                <w:szCs w:val="18"/>
                <w:lang w:val="en-CA"/>
              </w:rPr>
            </w:pPr>
          </w:p>
        </w:tc>
        <w:tc>
          <w:tcPr>
            <w:tcW w:w="1360" w:type="dxa"/>
            <w:vAlign w:val="center"/>
          </w:tcPr>
          <w:p w14:paraId="3A153FA7" w14:textId="41BB1FBC" w:rsidR="001F5BA7" w:rsidRPr="005B4D9C" w:rsidRDefault="001F5BA7" w:rsidP="00F01B8A">
            <w:pPr>
              <w:keepNext/>
              <w:jc w:val="center"/>
              <w:rPr>
                <w:ins w:id="445" w:author="Yasser Syed" w:date="2018-09-20T21:27:00Z"/>
                <w:rFonts w:ascii="Arial" w:hAnsi="Arial" w:cs="Arial"/>
                <w:color w:val="000000"/>
                <w:sz w:val="16"/>
                <w:szCs w:val="18"/>
                <w:lang w:val="en-CA"/>
              </w:rPr>
            </w:pPr>
          </w:p>
        </w:tc>
        <w:tc>
          <w:tcPr>
            <w:tcW w:w="1420" w:type="dxa"/>
            <w:vAlign w:val="center"/>
          </w:tcPr>
          <w:p w14:paraId="5C37BA70" w14:textId="5579EE63" w:rsidR="001F5BA7" w:rsidRPr="005B4D9C" w:rsidRDefault="001F5BA7" w:rsidP="00F01B8A">
            <w:pPr>
              <w:keepNext/>
              <w:jc w:val="center"/>
              <w:rPr>
                <w:ins w:id="446" w:author="Yasser Syed" w:date="2018-09-20T21:27:00Z"/>
                <w:rFonts w:ascii="Arial" w:hAnsi="Arial" w:cs="Arial"/>
                <w:color w:val="000000"/>
                <w:sz w:val="16"/>
                <w:szCs w:val="18"/>
                <w:lang w:val="en-CA"/>
              </w:rPr>
            </w:pPr>
          </w:p>
        </w:tc>
        <w:tc>
          <w:tcPr>
            <w:tcW w:w="1390" w:type="dxa"/>
            <w:tcBorders>
              <w:right w:val="single" w:sz="24" w:space="0" w:color="auto"/>
            </w:tcBorders>
            <w:vAlign w:val="center"/>
          </w:tcPr>
          <w:p w14:paraId="60F8538C" w14:textId="60C3E01F" w:rsidR="001F5BA7" w:rsidRPr="005B4D9C" w:rsidRDefault="001F5BA7" w:rsidP="00F01B8A">
            <w:pPr>
              <w:keepNext/>
              <w:jc w:val="center"/>
              <w:rPr>
                <w:ins w:id="447" w:author="Yasser Syed" w:date="2018-09-20T21:27:00Z"/>
                <w:rFonts w:ascii="Arial" w:hAnsi="Arial" w:cs="Arial"/>
                <w:color w:val="000000"/>
                <w:sz w:val="16"/>
                <w:szCs w:val="18"/>
                <w:lang w:val="en-CA"/>
              </w:rPr>
            </w:pPr>
          </w:p>
        </w:tc>
      </w:tr>
      <w:tr w:rsidR="001F5BA7" w:rsidRPr="005B4D9C" w14:paraId="70C7D894" w14:textId="77777777" w:rsidTr="00F01B8A">
        <w:trPr>
          <w:trHeight w:val="326"/>
          <w:ins w:id="448" w:author="Yasser Syed" w:date="2018-09-20T21:27:00Z"/>
        </w:trPr>
        <w:tc>
          <w:tcPr>
            <w:tcW w:w="53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6115B49A" w14:textId="77777777" w:rsidR="001F5BA7" w:rsidRPr="005B4D9C" w:rsidRDefault="001F5BA7" w:rsidP="00F01B8A">
            <w:pPr>
              <w:keepNext/>
              <w:jc w:val="center"/>
              <w:rPr>
                <w:ins w:id="449" w:author="Yasser Syed" w:date="2018-09-20T21:27:00Z"/>
                <w:rFonts w:ascii="Arial" w:hAnsi="Arial" w:cs="Arial"/>
                <w:i/>
                <w:color w:val="000000"/>
                <w:sz w:val="16"/>
                <w:szCs w:val="18"/>
                <w:lang w:val="en-CA"/>
              </w:rPr>
            </w:pPr>
          </w:p>
        </w:tc>
        <w:tc>
          <w:tcPr>
            <w:tcW w:w="1955" w:type="dxa"/>
            <w:tcBorders>
              <w:left w:val="single" w:sz="24" w:space="0" w:color="auto"/>
              <w:bottom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1F5BA7" w:rsidRPr="00C262B0" w14:paraId="5C95CCAD" w14:textId="77777777" w:rsidTr="00F01B8A">
              <w:trPr>
                <w:trHeight w:val="88"/>
                <w:ins w:id="450" w:author="Yasser Syed" w:date="2018-09-20T21:27:00Z"/>
              </w:trPr>
              <w:tc>
                <w:tcPr>
                  <w:tcW w:w="1854" w:type="dxa"/>
                </w:tcPr>
                <w:p w14:paraId="18BE6E2F" w14:textId="77777777" w:rsidR="001F5BA7" w:rsidRPr="00811310" w:rsidRDefault="001F5BA7" w:rsidP="00F01B8A">
                  <w:pPr>
                    <w:keepNext/>
                    <w:jc w:val="center"/>
                    <w:rPr>
                      <w:ins w:id="451" w:author="Yasser Syed" w:date="2018-09-20T21:27:00Z"/>
                      <w:rFonts w:ascii="Arial" w:hAnsi="Arial" w:cs="Arial"/>
                      <w:color w:val="000000"/>
                      <w:sz w:val="16"/>
                      <w:szCs w:val="18"/>
                      <w:lang w:eastAsia="zh-CN"/>
                    </w:rPr>
                  </w:pPr>
                  <w:proofErr w:type="spellStart"/>
                  <w:ins w:id="452" w:author="Yasser Syed" w:date="2018-09-20T21:27:00Z">
                    <w:r w:rsidRPr="00811310">
                      <w:rPr>
                        <w:rFonts w:ascii="Arial" w:hAnsi="Arial" w:cs="Arial"/>
                        <w:color w:val="000000"/>
                        <w:sz w:val="16"/>
                        <w:szCs w:val="18"/>
                        <w:lang w:eastAsia="zh-CN"/>
                      </w:rPr>
                      <w:t>VideoFullRangeFlag</w:t>
                    </w:r>
                    <w:proofErr w:type="spellEnd"/>
                    <w:r w:rsidRPr="00811310">
                      <w:rPr>
                        <w:rFonts w:ascii="Arial" w:hAnsi="Arial" w:cs="Arial"/>
                        <w:color w:val="000000"/>
                        <w:sz w:val="16"/>
                        <w:szCs w:val="18"/>
                        <w:lang w:eastAsia="zh-CN"/>
                      </w:rPr>
                      <w:t xml:space="preserve"> </w:t>
                    </w:r>
                  </w:ins>
                </w:p>
              </w:tc>
            </w:tr>
          </w:tbl>
          <w:p w14:paraId="79D9ED40" w14:textId="77777777" w:rsidR="001F5BA7" w:rsidRPr="00C262B0" w:rsidRDefault="001F5BA7" w:rsidP="00F01B8A">
            <w:pPr>
              <w:keepNext/>
              <w:jc w:val="center"/>
              <w:rPr>
                <w:ins w:id="453" w:author="Yasser Syed" w:date="2018-09-20T21:27:00Z"/>
                <w:rFonts w:ascii="Arial" w:hAnsi="Arial" w:cs="Arial"/>
                <w:color w:val="000000"/>
                <w:sz w:val="16"/>
                <w:szCs w:val="18"/>
                <w:lang w:val="en-CA"/>
              </w:rPr>
            </w:pPr>
          </w:p>
        </w:tc>
        <w:tc>
          <w:tcPr>
            <w:tcW w:w="1390" w:type="dxa"/>
            <w:tcBorders>
              <w:bottom w:val="single" w:sz="24" w:space="0" w:color="auto"/>
            </w:tcBorders>
            <w:vAlign w:val="center"/>
          </w:tcPr>
          <w:p w14:paraId="386F9960" w14:textId="2751327B" w:rsidR="001F5BA7" w:rsidRPr="005B4D9C" w:rsidRDefault="001F5BA7" w:rsidP="00F01B8A">
            <w:pPr>
              <w:keepNext/>
              <w:jc w:val="center"/>
              <w:rPr>
                <w:ins w:id="454" w:author="Yasser Syed" w:date="2018-09-20T21:27:00Z"/>
                <w:rFonts w:ascii="Arial" w:hAnsi="Arial" w:cs="Arial"/>
                <w:color w:val="000000"/>
                <w:sz w:val="16"/>
                <w:szCs w:val="18"/>
                <w:lang w:val="en-CA"/>
              </w:rPr>
            </w:pPr>
          </w:p>
        </w:tc>
        <w:tc>
          <w:tcPr>
            <w:tcW w:w="1390" w:type="dxa"/>
            <w:tcBorders>
              <w:bottom w:val="single" w:sz="24" w:space="0" w:color="auto"/>
            </w:tcBorders>
            <w:vAlign w:val="center"/>
          </w:tcPr>
          <w:p w14:paraId="2C5BCBB9" w14:textId="6E8CB6E4" w:rsidR="001F5BA7" w:rsidRPr="005B4D9C" w:rsidRDefault="001F5BA7" w:rsidP="00F01B8A">
            <w:pPr>
              <w:keepNext/>
              <w:jc w:val="center"/>
              <w:rPr>
                <w:ins w:id="455" w:author="Yasser Syed" w:date="2018-09-20T21:27:00Z"/>
                <w:rFonts w:ascii="Arial" w:hAnsi="Arial" w:cs="Arial"/>
                <w:color w:val="000000"/>
                <w:sz w:val="16"/>
                <w:szCs w:val="18"/>
                <w:lang w:val="en-CA"/>
              </w:rPr>
            </w:pPr>
          </w:p>
        </w:tc>
        <w:tc>
          <w:tcPr>
            <w:tcW w:w="1360" w:type="dxa"/>
            <w:tcBorders>
              <w:bottom w:val="single" w:sz="24" w:space="0" w:color="auto"/>
            </w:tcBorders>
            <w:vAlign w:val="center"/>
          </w:tcPr>
          <w:p w14:paraId="58A3357F" w14:textId="3F0CF12A" w:rsidR="001F5BA7" w:rsidRPr="005B4D9C" w:rsidRDefault="001F5BA7" w:rsidP="00F01B8A">
            <w:pPr>
              <w:keepNext/>
              <w:jc w:val="center"/>
              <w:rPr>
                <w:ins w:id="456" w:author="Yasser Syed" w:date="2018-09-20T21:27:00Z"/>
                <w:rFonts w:ascii="Arial" w:hAnsi="Arial" w:cs="Arial"/>
                <w:color w:val="000000"/>
                <w:sz w:val="16"/>
                <w:szCs w:val="18"/>
                <w:lang w:val="en-CA"/>
              </w:rPr>
            </w:pPr>
          </w:p>
        </w:tc>
        <w:tc>
          <w:tcPr>
            <w:tcW w:w="1420" w:type="dxa"/>
            <w:tcBorders>
              <w:bottom w:val="single" w:sz="24" w:space="0" w:color="auto"/>
            </w:tcBorders>
            <w:vAlign w:val="center"/>
          </w:tcPr>
          <w:p w14:paraId="0848394F" w14:textId="6E2FE910" w:rsidR="001F5BA7" w:rsidRPr="005B4D9C" w:rsidRDefault="001F5BA7" w:rsidP="00F01B8A">
            <w:pPr>
              <w:keepNext/>
              <w:jc w:val="center"/>
              <w:rPr>
                <w:ins w:id="457" w:author="Yasser Syed" w:date="2018-09-20T21:27:00Z"/>
                <w:rFonts w:ascii="Arial" w:hAnsi="Arial" w:cs="Arial"/>
                <w:color w:val="000000"/>
                <w:sz w:val="16"/>
                <w:szCs w:val="18"/>
                <w:lang w:val="en-CA"/>
              </w:rPr>
            </w:pPr>
          </w:p>
        </w:tc>
        <w:tc>
          <w:tcPr>
            <w:tcW w:w="1390" w:type="dxa"/>
            <w:tcBorders>
              <w:bottom w:val="single" w:sz="24" w:space="0" w:color="auto"/>
              <w:right w:val="single" w:sz="24" w:space="0" w:color="auto"/>
            </w:tcBorders>
            <w:vAlign w:val="center"/>
          </w:tcPr>
          <w:p w14:paraId="55CB3BF4" w14:textId="1A028834" w:rsidR="001F5BA7" w:rsidRPr="005B4D9C" w:rsidRDefault="001F5BA7" w:rsidP="00F01B8A">
            <w:pPr>
              <w:keepNext/>
              <w:jc w:val="center"/>
              <w:rPr>
                <w:ins w:id="458" w:author="Yasser Syed" w:date="2018-09-20T21:27:00Z"/>
                <w:rFonts w:ascii="Arial" w:hAnsi="Arial" w:cs="Arial"/>
                <w:color w:val="000000"/>
                <w:sz w:val="16"/>
                <w:szCs w:val="18"/>
                <w:lang w:val="en-CA"/>
              </w:rPr>
            </w:pPr>
          </w:p>
        </w:tc>
      </w:tr>
    </w:tbl>
    <w:p w14:paraId="0387E50A" w14:textId="14144760" w:rsidR="004E10C8" w:rsidRDefault="004E10C8" w:rsidP="00B84CCA">
      <w:pPr>
        <w:rPr>
          <w:lang w:val="en-CA"/>
        </w:rPr>
      </w:pPr>
    </w:p>
    <w:p w14:paraId="21668F47" w14:textId="46E681ED" w:rsidR="00A87BDB" w:rsidRDefault="00A87BDB" w:rsidP="00B84CCA">
      <w:pPr>
        <w:rPr>
          <w:lang w:val="en-CA"/>
        </w:rPr>
      </w:pPr>
      <w:ins w:id="459" w:author="Yasser Syed" w:date="2018-09-24T16:35:00Z">
        <w:r>
          <w:rPr>
            <w:lang w:val="en-CA"/>
          </w:rPr>
          <w:t>9/24 Do we want to add SDI and HDMI to the table section?</w:t>
        </w:r>
      </w:ins>
    </w:p>
    <w:p w14:paraId="7EC900C4" w14:textId="77777777" w:rsidR="004E10C8" w:rsidRDefault="004E10C8" w:rsidP="00B84CCA">
      <w:pPr>
        <w:rPr>
          <w:lang w:val="en-CA"/>
        </w:rPr>
      </w:pPr>
    </w:p>
    <w:p w14:paraId="6B828416" w14:textId="0F6A5EF1" w:rsidR="001F5BA7" w:rsidRDefault="001F5BA7" w:rsidP="00B84CCA">
      <w:pPr>
        <w:rPr>
          <w:ins w:id="460" w:author="Yasser Syed" w:date="2018-09-20T21:29:00Z"/>
          <w:lang w:val="en-CA"/>
        </w:rPr>
      </w:pPr>
      <w:ins w:id="461" w:author="Yasser Syed" w:date="2018-09-20T21:32:00Z">
        <w:r>
          <w:rPr>
            <w:lang w:val="en-CA"/>
          </w:rPr>
          <w:t xml:space="preserve">SD- </w:t>
        </w:r>
      </w:ins>
      <w:ins w:id="462" w:author="Yasser Syed" w:date="2018-09-20T21:30:00Z">
        <w:r>
          <w:rPr>
            <w:lang w:val="en-CA"/>
          </w:rPr>
          <w:t xml:space="preserve">SDI- </w:t>
        </w:r>
      </w:ins>
      <w:ins w:id="463" w:author="Yasser Syed" w:date="2018-09-20T21:32:00Z">
        <w:r>
          <w:rPr>
            <w:lang w:val="en-CA"/>
          </w:rPr>
          <w:t>SMPTE 259</w:t>
        </w:r>
      </w:ins>
      <w:ins w:id="464" w:author="Yasser Syed" w:date="2018-09-20T21:33:00Z">
        <w:r>
          <w:rPr>
            <w:lang w:val="en-CA"/>
          </w:rPr>
          <w:t>M</w:t>
        </w:r>
      </w:ins>
    </w:p>
    <w:p w14:paraId="073074DE" w14:textId="210F2359" w:rsidR="001F5BA7" w:rsidRDefault="001F5BA7" w:rsidP="00B84CCA">
      <w:pPr>
        <w:rPr>
          <w:ins w:id="465" w:author="Yasser Syed" w:date="2018-09-20T21:30:00Z"/>
          <w:lang w:val="en-CA"/>
        </w:rPr>
      </w:pPr>
      <w:ins w:id="466" w:author="Yasser Syed" w:date="2018-09-20T21:29:00Z">
        <w:r>
          <w:rPr>
            <w:lang w:val="en-CA"/>
          </w:rPr>
          <w:t>HD-SDI- SMPTE 292M</w:t>
        </w:r>
      </w:ins>
    </w:p>
    <w:p w14:paraId="5CCBDDCE" w14:textId="13FEB032" w:rsidR="001F5BA7" w:rsidRDefault="001F5BA7" w:rsidP="00B84CCA">
      <w:pPr>
        <w:rPr>
          <w:ins w:id="467" w:author="Yasser Syed" w:date="2018-09-20T21:30:00Z"/>
          <w:lang w:val="en-CA"/>
        </w:rPr>
      </w:pPr>
      <w:ins w:id="468" w:author="Yasser Syed" w:date="2018-09-20T21:30:00Z">
        <w:r>
          <w:rPr>
            <w:lang w:val="en-CA"/>
          </w:rPr>
          <w:t>Dual-Link SDI – SMPTE 372</w:t>
        </w:r>
      </w:ins>
      <w:ins w:id="469" w:author="Yasser Syed" w:date="2018-09-20T21:33:00Z">
        <w:r>
          <w:rPr>
            <w:lang w:val="en-CA"/>
          </w:rPr>
          <w:t>M</w:t>
        </w:r>
      </w:ins>
    </w:p>
    <w:p w14:paraId="5796EAE1" w14:textId="3DD9199C" w:rsidR="001F5BA7" w:rsidRDefault="001F5BA7" w:rsidP="00B84CCA">
      <w:pPr>
        <w:rPr>
          <w:ins w:id="470" w:author="Yasser Syed" w:date="2018-09-24T16:32:00Z"/>
          <w:lang w:val="en-CA"/>
        </w:rPr>
      </w:pPr>
      <w:ins w:id="471" w:author="Yasser Syed" w:date="2018-09-20T21:30:00Z">
        <w:r>
          <w:rPr>
            <w:lang w:val="en-CA"/>
          </w:rPr>
          <w:t>3G-SDI</w:t>
        </w:r>
      </w:ins>
      <w:ins w:id="472" w:author="Yasser Syed" w:date="2018-09-20T21:31:00Z">
        <w:r>
          <w:rPr>
            <w:lang w:val="en-CA"/>
          </w:rPr>
          <w:t>- SMPTE 424</w:t>
        </w:r>
      </w:ins>
      <w:ins w:id="473" w:author="Yasser Syed" w:date="2018-09-20T21:33:00Z">
        <w:r>
          <w:rPr>
            <w:lang w:val="en-CA"/>
          </w:rPr>
          <w:t>M</w:t>
        </w:r>
      </w:ins>
    </w:p>
    <w:p w14:paraId="4CB8531B" w14:textId="77777777" w:rsidR="00F01B8A" w:rsidRDefault="00F01B8A" w:rsidP="00B84CCA">
      <w:pPr>
        <w:rPr>
          <w:ins w:id="474" w:author="Yasser Syed" w:date="2018-09-20T21:31:00Z"/>
          <w:lang w:val="en-CA"/>
        </w:rPr>
      </w:pPr>
    </w:p>
    <w:p w14:paraId="183FCB87" w14:textId="4F26E720" w:rsidR="001F5BA7" w:rsidRDefault="001F5BA7" w:rsidP="00B84CCA">
      <w:pPr>
        <w:rPr>
          <w:ins w:id="475" w:author="Yasser Syed" w:date="2018-09-20T21:31:00Z"/>
          <w:lang w:val="en-CA"/>
        </w:rPr>
      </w:pPr>
      <w:ins w:id="476" w:author="Yasser Syed" w:date="2018-09-20T21:31:00Z">
        <w:r>
          <w:rPr>
            <w:lang w:val="en-CA"/>
          </w:rPr>
          <w:t>6G-SDI-</w:t>
        </w:r>
      </w:ins>
      <w:ins w:id="477" w:author="Yasser Syed" w:date="2018-09-20T21:32:00Z">
        <w:r>
          <w:rPr>
            <w:lang w:val="en-CA"/>
          </w:rPr>
          <w:t>ST 2081</w:t>
        </w:r>
      </w:ins>
    </w:p>
    <w:p w14:paraId="71CC2030" w14:textId="7D3050A9" w:rsidR="001F5BA7" w:rsidRDefault="001F5BA7" w:rsidP="00B84CCA">
      <w:pPr>
        <w:rPr>
          <w:ins w:id="478" w:author="Yasser Syed" w:date="2018-09-20T21:40:00Z"/>
          <w:lang w:val="en-CA"/>
        </w:rPr>
      </w:pPr>
      <w:ins w:id="479" w:author="Yasser Syed" w:date="2018-09-20T21:31:00Z">
        <w:r>
          <w:rPr>
            <w:lang w:val="en-CA"/>
          </w:rPr>
          <w:t xml:space="preserve">12G-SDI- </w:t>
        </w:r>
      </w:ins>
      <w:ins w:id="480" w:author="Yasser Syed" w:date="2018-09-20T21:32:00Z">
        <w:r>
          <w:rPr>
            <w:lang w:val="en-CA"/>
          </w:rPr>
          <w:t>ST-2082</w:t>
        </w:r>
      </w:ins>
    </w:p>
    <w:p w14:paraId="41934BC5" w14:textId="3D44701A" w:rsidR="001F5BA7" w:rsidRDefault="001F5BA7" w:rsidP="00B84CCA">
      <w:pPr>
        <w:rPr>
          <w:ins w:id="481" w:author="Yasser Syed" w:date="2018-09-20T21:40:00Z"/>
          <w:lang w:val="en-CA"/>
        </w:rPr>
      </w:pPr>
      <w:ins w:id="482" w:author="Yasser Syed" w:date="2018-09-20T21:40:00Z">
        <w:r>
          <w:rPr>
            <w:lang w:val="en-CA"/>
          </w:rPr>
          <w:t>ST-2022</w:t>
        </w:r>
      </w:ins>
    </w:p>
    <w:p w14:paraId="49276774" w14:textId="73A5FD18" w:rsidR="004E10C8" w:rsidRDefault="001F5BA7" w:rsidP="00B84CCA">
      <w:pPr>
        <w:rPr>
          <w:ins w:id="483" w:author="Yasser Syed" w:date="2018-09-20T21:50:00Z"/>
          <w:lang w:val="en-CA"/>
        </w:rPr>
      </w:pPr>
      <w:ins w:id="484" w:author="Yasser Syed" w:date="2018-09-20T21:40:00Z">
        <w:r>
          <w:rPr>
            <w:lang w:val="en-CA"/>
          </w:rPr>
          <w:t>ST-211</w:t>
        </w:r>
      </w:ins>
      <w:r w:rsidR="004E10C8">
        <w:rPr>
          <w:lang w:val="en-CA"/>
        </w:rPr>
        <w:t>3</w:t>
      </w:r>
    </w:p>
    <w:p w14:paraId="33C50ACF" w14:textId="5659200E" w:rsidR="00B16D5D" w:rsidRDefault="00B16D5D" w:rsidP="00B84CCA">
      <w:pPr>
        <w:rPr>
          <w:ins w:id="485" w:author="Yasser Syed" w:date="2018-09-24T16:33:00Z"/>
          <w:lang w:val="en-CA"/>
        </w:rPr>
      </w:pPr>
      <w:ins w:id="486" w:author="Yasser Syed" w:date="2018-09-20T21:50:00Z">
        <w:r>
          <w:rPr>
            <w:lang w:val="en-CA"/>
          </w:rPr>
          <w:t>How do you identify location of information (e.g. what byte type of frame)</w:t>
        </w:r>
      </w:ins>
      <w:ins w:id="487" w:author="Yasser Syed" w:date="2018-09-20T21:51:00Z">
        <w:r w:rsidR="00F10ADA">
          <w:rPr>
            <w:lang w:val="en-CA"/>
          </w:rPr>
          <w:t>?</w:t>
        </w:r>
      </w:ins>
    </w:p>
    <w:p w14:paraId="342F8C7B" w14:textId="1B6ACD58" w:rsidR="00F01B8A" w:rsidRPr="00AD1CEC" w:rsidRDefault="00F01B8A" w:rsidP="00B84CCA">
      <w:pPr>
        <w:rPr>
          <w:lang w:val="en-CA"/>
        </w:rPr>
      </w:pPr>
      <w:ins w:id="488" w:author="Yasser Syed" w:date="2018-09-24T16:33:00Z">
        <w:r>
          <w:rPr>
            <w:lang w:val="en-CA"/>
          </w:rPr>
          <w:lastRenderedPageBreak/>
          <w:t xml:space="preserve">9/24 What to put </w:t>
        </w:r>
      </w:ins>
    </w:p>
    <w:p w14:paraId="79971DC4" w14:textId="1E4708DF"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C262B0">
        <w:rPr>
          <w:lang w:val="en-CA"/>
        </w:rPr>
        <w:t>S</w:t>
      </w:r>
      <w:r w:rsidR="00621682" w:rsidRPr="00AD1CEC">
        <w:rPr>
          <w:lang w:val="en-CA"/>
        </w:rPr>
        <w:t>tandard</w:t>
      </w:r>
      <w:r w:rsidR="005E11F5" w:rsidRPr="00AD1CEC">
        <w:rPr>
          <w:lang w:val="en-CA"/>
        </w:rPr>
        <w:t xml:space="preserve"> </w:t>
      </w:r>
      <w:r w:rsidR="00C262B0">
        <w:rPr>
          <w:lang w:val="en-CA"/>
        </w:rPr>
        <w:t>D</w:t>
      </w:r>
      <w:r w:rsidR="005E11F5" w:rsidRPr="00AD1CEC">
        <w:rPr>
          <w:lang w:val="en-CA"/>
        </w:rPr>
        <w:t xml:space="preserve">ynamic </w:t>
      </w:r>
      <w:r w:rsidR="00C262B0">
        <w:rPr>
          <w:lang w:val="en-CA"/>
        </w:rPr>
        <w:t>R</w:t>
      </w:r>
      <w:r w:rsidR="005E11F5" w:rsidRPr="00AD1CEC">
        <w:rPr>
          <w:lang w:val="en-CA"/>
        </w:rPr>
        <w:t>ange</w:t>
      </w:r>
      <w:r w:rsidR="009F3DDB">
        <w:rPr>
          <w:lang w:val="en-CA"/>
        </w:rPr>
        <w:t xml:space="preserve"> –</w:t>
      </w:r>
      <w:r w:rsidR="005E11F5" w:rsidRPr="00AD1CEC">
        <w:rPr>
          <w:lang w:val="en-CA"/>
        </w:rPr>
        <w:t xml:space="preserve"> </w:t>
      </w:r>
      <w:r w:rsidR="00C262B0">
        <w:rPr>
          <w:lang w:val="en-CA"/>
        </w:rPr>
        <w:t>W</w:t>
      </w:r>
      <w:r w:rsidR="005E11F5" w:rsidRPr="00AD1CEC">
        <w:rPr>
          <w:lang w:val="en-CA"/>
        </w:rPr>
        <w:t xml:space="preserve">ide </w:t>
      </w:r>
      <w:r w:rsidR="00C262B0">
        <w:rPr>
          <w:lang w:val="en-CA"/>
        </w:rPr>
        <w:t>C</w:t>
      </w:r>
      <w:r w:rsidR="005E11F5" w:rsidRPr="00AD1CEC">
        <w:rPr>
          <w:lang w:val="en-CA"/>
        </w:rPr>
        <w:t xml:space="preserve">olour </w:t>
      </w:r>
      <w:r w:rsidR="00C262B0">
        <w:rPr>
          <w:lang w:val="en-CA"/>
        </w:rPr>
        <w:t>G</w:t>
      </w:r>
      <w:r w:rsidR="005E11F5" w:rsidRPr="00AD1CEC">
        <w:rPr>
          <w:lang w:val="en-CA"/>
        </w:rPr>
        <w:t>amut</w:t>
      </w:r>
    </w:p>
    <w:p w14:paraId="355DD826" w14:textId="0246B7FB" w:rsidR="005E11F5" w:rsidRDefault="005E11F5" w:rsidP="007C7DD7">
      <w:pPr>
        <w:jc w:val="both"/>
        <w:rPr>
          <w:lang w:val="en-CA"/>
        </w:rPr>
      </w:pPr>
      <w:r w:rsidRPr="00AD1CEC">
        <w:rPr>
          <w:lang w:val="en-CA"/>
        </w:rPr>
        <w:t>This colou</w:t>
      </w:r>
      <w:r w:rsidR="00091151">
        <w:rPr>
          <w:lang w:val="en-CA"/>
        </w:rPr>
        <w:t>r</w:t>
      </w:r>
      <w:r w:rsidRPr="00AD1CEC">
        <w:rPr>
          <w:lang w:val="en-CA"/>
        </w:rPr>
        <w:t xml:space="preserve"> volume describes SDR with </w:t>
      </w:r>
      <w:r w:rsidR="009F3DDB">
        <w:rPr>
          <w:lang w:val="en-CA"/>
        </w:rPr>
        <w:t>w</w:t>
      </w:r>
      <w:r w:rsidRPr="00AD1CEC">
        <w:rPr>
          <w:lang w:val="en-CA"/>
        </w:rPr>
        <w:t xml:space="preserve">ide </w:t>
      </w:r>
      <w:r w:rsidR="009F3DDB">
        <w:rPr>
          <w:lang w:val="en-CA"/>
        </w:rPr>
        <w:t>c</w:t>
      </w:r>
      <w:r w:rsidRPr="00AD1CEC">
        <w:rPr>
          <w:lang w:val="en-CA"/>
        </w:rPr>
        <w:t>olo</w:t>
      </w:r>
      <w:r w:rsidR="00116BA5" w:rsidRPr="00AD1CEC">
        <w:rPr>
          <w:lang w:val="en-CA"/>
        </w:rPr>
        <w:t>u</w:t>
      </w:r>
      <w:r w:rsidRPr="00AD1CEC">
        <w:rPr>
          <w:lang w:val="en-CA"/>
        </w:rPr>
        <w:t xml:space="preserve">r </w:t>
      </w:r>
      <w:r w:rsidR="009F3DDB">
        <w:rPr>
          <w:lang w:val="en-CA"/>
        </w:rPr>
        <w:t>g</w:t>
      </w:r>
      <w:r w:rsidRPr="00AD1CEC">
        <w:rPr>
          <w:lang w:val="en-CA"/>
        </w:rPr>
        <w:t>amut video</w:t>
      </w:r>
      <w:r w:rsidR="004B30BD" w:rsidRPr="00AD1CEC">
        <w:rPr>
          <w:lang w:val="en-CA"/>
        </w:rPr>
        <w:t>,</w:t>
      </w:r>
      <w:r w:rsidRPr="00AD1CEC">
        <w:rPr>
          <w:lang w:val="en-CA"/>
        </w:rPr>
        <w:t xml:space="preserve"> which is keyed off the colo</w:t>
      </w:r>
      <w:r w:rsidR="00116BA5" w:rsidRPr="00AD1CEC">
        <w:rPr>
          <w:lang w:val="en-CA"/>
        </w:rPr>
        <w:t>u</w:t>
      </w:r>
      <w:r w:rsidRPr="00AD1CEC">
        <w:rPr>
          <w:lang w:val="en-CA"/>
        </w:rPr>
        <w:t xml:space="preserve">r primary video property. </w:t>
      </w:r>
      <w:r w:rsidR="00402F21">
        <w:rPr>
          <w:lang w:val="en-CA"/>
        </w:rPr>
        <w:t>In some cases</w:t>
      </w:r>
      <w:r w:rsidR="008851C3">
        <w:rPr>
          <w:lang w:val="en-CA"/>
        </w:rPr>
        <w:t>,</w:t>
      </w:r>
      <w:r w:rsidRPr="00AD1CEC">
        <w:rPr>
          <w:lang w:val="en-CA"/>
        </w:rPr>
        <w:t xml:space="preserve"> the same colo</w:t>
      </w:r>
      <w:r w:rsidR="00116BA5" w:rsidRPr="00AD1CEC">
        <w:rPr>
          <w:lang w:val="en-CA"/>
        </w:rPr>
        <w:t>u</w:t>
      </w:r>
      <w:r w:rsidRPr="00AD1CEC">
        <w:rPr>
          <w:lang w:val="en-CA"/>
        </w:rPr>
        <w:t xml:space="preserve">r </w:t>
      </w:r>
      <w:r w:rsidR="00402F21">
        <w:rPr>
          <w:lang w:val="en-CA"/>
        </w:rPr>
        <w:t>property may be</w:t>
      </w:r>
      <w:r w:rsidR="00402F21" w:rsidRPr="00AD1CEC">
        <w:rPr>
          <w:lang w:val="en-CA"/>
        </w:rPr>
        <w:t xml:space="preserve"> </w:t>
      </w:r>
      <w:r w:rsidRPr="00AD1CEC">
        <w:rPr>
          <w:lang w:val="en-CA"/>
        </w:rPr>
        <w:t>described with two different values depending on the colo</w:t>
      </w:r>
      <w:r w:rsidR="00116BA5" w:rsidRPr="00AD1CEC">
        <w:rPr>
          <w:lang w:val="en-CA"/>
        </w:rPr>
        <w:t>u</w:t>
      </w:r>
      <w:r w:rsidRPr="00AD1CEC">
        <w:rPr>
          <w:lang w:val="en-CA"/>
        </w:rPr>
        <w:t xml:space="preserve">r primary container used. It is important for tools to </w:t>
      </w:r>
      <w:r w:rsidR="00402F21">
        <w:rPr>
          <w:lang w:val="en-CA"/>
        </w:rPr>
        <w:t>process video according to</w:t>
      </w:r>
      <w:r w:rsidRPr="00AD1CEC">
        <w:rPr>
          <w:lang w:val="en-CA"/>
        </w:rPr>
        <w:t xml:space="preserve"> </w:t>
      </w:r>
      <w:r w:rsidR="002B5851">
        <w:rPr>
          <w:lang w:val="en-CA"/>
        </w:rPr>
        <w:t xml:space="preserve">the </w:t>
      </w:r>
      <w:r w:rsidRPr="00AD1CEC">
        <w:rPr>
          <w:lang w:val="en-CA"/>
        </w:rPr>
        <w:t>colo</w:t>
      </w:r>
      <w:r w:rsidR="00116BA5" w:rsidRPr="00AD1CEC">
        <w:rPr>
          <w:lang w:val="en-CA"/>
        </w:rPr>
        <w:t>u</w:t>
      </w:r>
      <w:r w:rsidRPr="00AD1CEC">
        <w:rPr>
          <w:lang w:val="en-CA"/>
        </w:rPr>
        <w:t>r volume it is operating in to make sure the conversion is consistent.</w:t>
      </w:r>
    </w:p>
    <w:p w14:paraId="4D279E98" w14:textId="77777777" w:rsidR="002B5851" w:rsidRPr="00AD1CEC" w:rsidRDefault="002B5851" w:rsidP="007C7DD7">
      <w:pPr>
        <w:jc w:val="both"/>
        <w:rPr>
          <w:lang w:val="en-CA"/>
        </w:rPr>
      </w:pPr>
    </w:p>
    <w:p w14:paraId="59444359" w14:textId="77777777" w:rsidR="00381BFE" w:rsidRPr="00AD1CEC" w:rsidRDefault="00381BFE" w:rsidP="00B84CCA">
      <w:pPr>
        <w:rPr>
          <w:lang w:val="en-CA"/>
        </w:rPr>
      </w:pPr>
      <w:r w:rsidRPr="00AD1CEC">
        <w:rPr>
          <w:lang w:val="en-CA"/>
        </w:rPr>
        <w:t>The following system identifier tags are described:</w:t>
      </w:r>
    </w:p>
    <w:p w14:paraId="245B2FC4" w14:textId="6A252160" w:rsidR="00381BFE" w:rsidRDefault="00381BFE" w:rsidP="00381BFE">
      <w:pPr>
        <w:pStyle w:val="ListParagraph"/>
        <w:numPr>
          <w:ilvl w:val="0"/>
          <w:numId w:val="23"/>
        </w:numPr>
      </w:pPr>
      <w:r w:rsidRPr="00AD1CEC">
        <w:t>BT.2</w:t>
      </w:r>
      <w:r w:rsidR="003D4E57" w:rsidRPr="00AD1CEC">
        <w:t>02</w:t>
      </w:r>
      <w:r w:rsidRPr="00AD1CEC">
        <w:t>0</w:t>
      </w:r>
      <w:r w:rsidR="00C954AC">
        <w:t>_</w:t>
      </w:r>
      <w:r w:rsidRPr="00AD1CEC">
        <w:t>YCC</w:t>
      </w:r>
      <w:r w:rsidR="00C954AC">
        <w:t>_</w:t>
      </w:r>
      <w:r w:rsidR="00DD19A9">
        <w:t>NCL</w:t>
      </w:r>
    </w:p>
    <w:p w14:paraId="25417D8A" w14:textId="2D7E4FE5" w:rsidR="00BE6637" w:rsidRPr="00AD1CEC" w:rsidRDefault="00BE6637" w:rsidP="00381BFE">
      <w:pPr>
        <w:pStyle w:val="ListParagraph"/>
        <w:numPr>
          <w:ilvl w:val="0"/>
          <w:numId w:val="23"/>
        </w:numPr>
      </w:pPr>
      <w:r>
        <w:t>BT.2020</w:t>
      </w:r>
      <w:r w:rsidR="00C954AC">
        <w:t>_</w:t>
      </w:r>
      <w:r>
        <w:t>RGB</w:t>
      </w:r>
    </w:p>
    <w:p w14:paraId="0E1897CA" w14:textId="61CBCCDF" w:rsidR="00381BFE" w:rsidRPr="00AD1CEC" w:rsidRDefault="008004C9" w:rsidP="00381BFE">
      <w:pPr>
        <w:pStyle w:val="ListParagraph"/>
        <w:numPr>
          <w:ilvl w:val="0"/>
          <w:numId w:val="23"/>
        </w:numPr>
      </w:pPr>
      <w:r>
        <w:t>FR</w:t>
      </w:r>
      <w:r w:rsidR="00381BFE" w:rsidRPr="00AD1CEC">
        <w:t>2</w:t>
      </w:r>
      <w:r w:rsidR="003D4E57" w:rsidRPr="00AD1CEC">
        <w:t>02</w:t>
      </w:r>
      <w:r w:rsidR="00381BFE" w:rsidRPr="00AD1CEC">
        <w:t>0</w:t>
      </w:r>
      <w:r w:rsidR="00C954AC">
        <w:t>_</w:t>
      </w:r>
      <w:r w:rsidR="00381BFE" w:rsidRPr="00AD1CEC">
        <w:t>RGB</w:t>
      </w:r>
    </w:p>
    <w:p w14:paraId="414A543A" w14:textId="517551DD" w:rsidR="0044433A" w:rsidRDefault="0044433A" w:rsidP="0044433A">
      <w:pPr>
        <w:pStyle w:val="ListParagraph"/>
      </w:pPr>
    </w:p>
    <w:p w14:paraId="520205D1" w14:textId="797FE8EA" w:rsidR="00814FA5" w:rsidRDefault="00814FA5" w:rsidP="00E20902">
      <w:pPr>
        <w:pStyle w:val="Caption"/>
        <w:keepNext/>
        <w:ind w:left="86"/>
        <w:rPr>
          <w:lang w:val="en-CA"/>
        </w:rPr>
      </w:pPr>
      <w:r w:rsidRPr="00AD1CEC">
        <w:rPr>
          <w:lang w:val="en-CA"/>
        </w:rPr>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ins w:id="489" w:author="Yasser Syed" w:date="2018-09-28T17:33:00Z">
        <w:r w:rsidR="00287991">
          <w:rPr>
            <w:noProof/>
            <w:lang w:val="en-CA"/>
          </w:rPr>
          <w:t>4</w:t>
        </w:r>
      </w:ins>
      <w:del w:id="490" w:author="Yasser Syed" w:date="2018-09-28T17:33:00Z">
        <w:r w:rsidR="002E7BDA" w:rsidDel="00287991">
          <w:rPr>
            <w:noProof/>
            <w:lang w:val="en-CA"/>
          </w:rPr>
          <w:delText>3</w:delText>
        </w:r>
      </w:del>
      <w:r w:rsidRPr="00AD1CEC">
        <w:rPr>
          <w:lang w:val="en-CA"/>
        </w:rPr>
        <w:fldChar w:fldCharType="end"/>
      </w:r>
      <w:r w:rsidRPr="00AD1CEC">
        <w:rPr>
          <w:lang w:val="en-CA"/>
        </w:rPr>
        <w:t xml:space="preserve"> SDR w/ WCG Common colour volume descriptions</w:t>
      </w:r>
      <w:r w:rsidRPr="00AD1CEC">
        <w:rPr>
          <w:rStyle w:val="FootnoteReference"/>
          <w:lang w:val="en-CA"/>
        </w:rPr>
        <w:footnoteReference w:id="6"/>
      </w:r>
    </w:p>
    <w:tbl>
      <w:tblPr>
        <w:tblStyle w:val="TableGrid"/>
        <w:tblW w:w="5000" w:type="pct"/>
        <w:tblLayout w:type="fixed"/>
        <w:tblLook w:val="04A0" w:firstRow="1" w:lastRow="0" w:firstColumn="1" w:lastColumn="0" w:noHBand="0" w:noVBand="1"/>
      </w:tblPr>
      <w:tblGrid>
        <w:gridCol w:w="405"/>
        <w:gridCol w:w="2088"/>
        <w:gridCol w:w="2299"/>
        <w:gridCol w:w="2299"/>
        <w:gridCol w:w="2299"/>
        <w:tblGridChange w:id="491">
          <w:tblGrid>
            <w:gridCol w:w="25"/>
            <w:gridCol w:w="380"/>
            <w:gridCol w:w="25"/>
            <w:gridCol w:w="2063"/>
            <w:gridCol w:w="25"/>
            <w:gridCol w:w="2274"/>
            <w:gridCol w:w="25"/>
            <w:gridCol w:w="2274"/>
            <w:gridCol w:w="25"/>
            <w:gridCol w:w="2274"/>
            <w:gridCol w:w="25"/>
          </w:tblGrid>
        </w:tblGridChange>
      </w:tblGrid>
      <w:tr w:rsidR="00C262B0" w:rsidRPr="00C262B0" w14:paraId="1B71403D" w14:textId="77777777" w:rsidTr="000A6679">
        <w:tc>
          <w:tcPr>
            <w:tcW w:w="405" w:type="dxa"/>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47EF453A" w14:textId="77777777" w:rsidR="00C262B0" w:rsidRPr="00811310" w:rsidRDefault="00C262B0" w:rsidP="00C262B0">
            <w:pPr>
              <w:keepNext/>
              <w:jc w:val="center"/>
              <w:rPr>
                <w:rFonts w:ascii="Arial" w:hAnsi="Arial" w:cs="Arial"/>
                <w:b/>
                <w:color w:val="000000"/>
                <w:sz w:val="16"/>
                <w:szCs w:val="16"/>
                <w:lang w:val="en-CA"/>
              </w:rPr>
            </w:pPr>
          </w:p>
        </w:tc>
        <w:tc>
          <w:tcPr>
            <w:tcW w:w="2088" w:type="dxa"/>
            <w:tcBorders>
              <w:top w:val="single" w:sz="24" w:space="0" w:color="auto"/>
              <w:left w:val="single" w:sz="24" w:space="0" w:color="auto"/>
              <w:bottom w:val="single" w:sz="24" w:space="0" w:color="auto"/>
            </w:tcBorders>
            <w:shd w:val="clear" w:color="auto" w:fill="90C5F6" w:themeFill="accent1" w:themeFillTint="66"/>
            <w:vAlign w:val="center"/>
          </w:tcPr>
          <w:p w14:paraId="413F934B" w14:textId="77777777" w:rsidR="00C262B0" w:rsidRPr="00C262B0" w:rsidRDefault="00C262B0" w:rsidP="00C262B0">
            <w:pPr>
              <w:keepNext/>
              <w:jc w:val="center"/>
              <w:rPr>
                <w:rFonts w:ascii="Arial" w:hAnsi="Arial" w:cs="Arial"/>
                <w:b/>
                <w:color w:val="000000"/>
                <w:sz w:val="16"/>
                <w:szCs w:val="16"/>
                <w:lang w:val="en-CA"/>
              </w:rPr>
            </w:pPr>
            <w:r w:rsidRPr="00C262B0">
              <w:rPr>
                <w:rFonts w:ascii="Arial" w:hAnsi="Arial" w:cs="Arial"/>
                <w:b/>
                <w:color w:val="000000"/>
                <w:sz w:val="16"/>
                <w:szCs w:val="16"/>
                <w:lang w:val="en-CA"/>
              </w:rPr>
              <w:t>System Identifier</w:t>
            </w:r>
          </w:p>
        </w:tc>
        <w:tc>
          <w:tcPr>
            <w:tcW w:w="2299" w:type="dxa"/>
            <w:tcBorders>
              <w:top w:val="single" w:sz="24" w:space="0" w:color="auto"/>
              <w:bottom w:val="single" w:sz="24" w:space="0" w:color="auto"/>
            </w:tcBorders>
            <w:shd w:val="clear" w:color="auto" w:fill="90C5F6" w:themeFill="accent1" w:themeFillTint="66"/>
            <w:vAlign w:val="bottom"/>
          </w:tcPr>
          <w:p w14:paraId="3F027A30" w14:textId="4CCD1031" w:rsidR="00C262B0" w:rsidRPr="00C262B0" w:rsidRDefault="00C262B0" w:rsidP="00C262B0">
            <w:pPr>
              <w:keepNext/>
              <w:jc w:val="center"/>
              <w:rPr>
                <w:rFonts w:ascii="Arial" w:hAnsi="Arial" w:cs="Arial"/>
                <w:b/>
                <w:color w:val="000000"/>
                <w:sz w:val="16"/>
                <w:szCs w:val="16"/>
                <w:lang w:val="en-CA"/>
              </w:rPr>
            </w:pPr>
            <w:r w:rsidRPr="00811310">
              <w:rPr>
                <w:rFonts w:ascii="Arial" w:hAnsi="Arial" w:cs="Arial"/>
                <w:b/>
                <w:color w:val="000000"/>
                <w:sz w:val="16"/>
                <w:szCs w:val="16"/>
                <w:lang w:val="en-CA"/>
              </w:rPr>
              <w:t>BT.2020</w:t>
            </w:r>
            <w:r w:rsidR="00AB1B1F">
              <w:rPr>
                <w:rFonts w:ascii="Arial" w:hAnsi="Arial" w:cs="Arial"/>
                <w:b/>
                <w:color w:val="000000"/>
                <w:sz w:val="16"/>
                <w:szCs w:val="16"/>
                <w:lang w:val="en-CA"/>
              </w:rPr>
              <w:t>_</w:t>
            </w:r>
            <w:r w:rsidRPr="00811310">
              <w:rPr>
                <w:rFonts w:ascii="Arial" w:hAnsi="Arial" w:cs="Arial"/>
                <w:b/>
                <w:color w:val="000000"/>
                <w:sz w:val="16"/>
                <w:szCs w:val="16"/>
                <w:lang w:val="en-CA"/>
              </w:rPr>
              <w:t>YCC</w:t>
            </w:r>
            <w:r w:rsidR="00AB1B1F">
              <w:rPr>
                <w:rFonts w:ascii="Arial" w:hAnsi="Arial" w:cs="Arial"/>
                <w:b/>
                <w:color w:val="000000"/>
                <w:sz w:val="16"/>
                <w:szCs w:val="16"/>
                <w:lang w:val="en-CA"/>
              </w:rPr>
              <w:t>_</w:t>
            </w:r>
            <w:r w:rsidRPr="00811310">
              <w:rPr>
                <w:rFonts w:ascii="Arial" w:hAnsi="Arial" w:cs="Arial"/>
                <w:b/>
                <w:color w:val="000000"/>
                <w:sz w:val="16"/>
                <w:szCs w:val="16"/>
                <w:lang w:val="en-CA"/>
              </w:rPr>
              <w:t>NCL</w:t>
            </w:r>
          </w:p>
        </w:tc>
        <w:tc>
          <w:tcPr>
            <w:tcW w:w="2299" w:type="dxa"/>
            <w:tcBorders>
              <w:top w:val="single" w:sz="24" w:space="0" w:color="auto"/>
              <w:bottom w:val="single" w:sz="24" w:space="0" w:color="auto"/>
            </w:tcBorders>
            <w:shd w:val="clear" w:color="auto" w:fill="90C5F6" w:themeFill="accent1" w:themeFillTint="66"/>
          </w:tcPr>
          <w:p w14:paraId="5D166A63" w14:textId="71F31352" w:rsidR="00C262B0" w:rsidRPr="00C262B0" w:rsidRDefault="00C262B0" w:rsidP="00C262B0">
            <w:pPr>
              <w:keepNext/>
              <w:jc w:val="center"/>
              <w:rPr>
                <w:rFonts w:ascii="Arial" w:hAnsi="Arial" w:cs="Arial"/>
                <w:b/>
                <w:color w:val="000000"/>
                <w:sz w:val="16"/>
                <w:szCs w:val="16"/>
                <w:lang w:val="en-CA"/>
              </w:rPr>
            </w:pPr>
            <w:r w:rsidRPr="00811310">
              <w:rPr>
                <w:rFonts w:ascii="Arial" w:hAnsi="Arial" w:cs="Arial"/>
                <w:b/>
                <w:color w:val="000000"/>
                <w:sz w:val="16"/>
                <w:szCs w:val="16"/>
                <w:lang w:val="en-CA"/>
              </w:rPr>
              <w:t>BT.2020</w:t>
            </w:r>
            <w:r w:rsidR="00AB1B1F">
              <w:rPr>
                <w:rFonts w:ascii="Arial" w:hAnsi="Arial" w:cs="Arial"/>
                <w:b/>
                <w:color w:val="000000"/>
                <w:sz w:val="16"/>
                <w:szCs w:val="16"/>
                <w:lang w:val="en-CA"/>
              </w:rPr>
              <w:t>_</w:t>
            </w:r>
            <w:r w:rsidRPr="00811310">
              <w:rPr>
                <w:rFonts w:ascii="Arial" w:hAnsi="Arial" w:cs="Arial"/>
                <w:b/>
                <w:color w:val="000000"/>
                <w:sz w:val="16"/>
                <w:szCs w:val="16"/>
                <w:lang w:val="en-CA"/>
              </w:rPr>
              <w:t>RGB</w:t>
            </w:r>
          </w:p>
        </w:tc>
        <w:tc>
          <w:tcPr>
            <w:tcW w:w="2299" w:type="dxa"/>
            <w:tcBorders>
              <w:top w:val="single" w:sz="24" w:space="0" w:color="auto"/>
              <w:bottom w:val="single" w:sz="24" w:space="0" w:color="auto"/>
              <w:right w:val="single" w:sz="24" w:space="0" w:color="auto"/>
            </w:tcBorders>
            <w:shd w:val="clear" w:color="auto" w:fill="90C5F6" w:themeFill="accent1" w:themeFillTint="66"/>
            <w:vAlign w:val="bottom"/>
          </w:tcPr>
          <w:p w14:paraId="3FFC47D5" w14:textId="153923BB" w:rsidR="00C262B0" w:rsidRPr="00C262B0" w:rsidRDefault="00C262B0" w:rsidP="00C262B0">
            <w:pPr>
              <w:keepNext/>
              <w:jc w:val="center"/>
              <w:rPr>
                <w:rFonts w:ascii="Arial" w:hAnsi="Arial" w:cs="Arial"/>
                <w:b/>
                <w:color w:val="000000"/>
                <w:sz w:val="16"/>
                <w:szCs w:val="16"/>
                <w:lang w:val="en-CA"/>
              </w:rPr>
            </w:pPr>
            <w:r w:rsidRPr="00811310">
              <w:rPr>
                <w:rFonts w:ascii="Arial" w:hAnsi="Arial" w:cs="Arial"/>
                <w:b/>
                <w:color w:val="000000"/>
                <w:sz w:val="16"/>
                <w:szCs w:val="16"/>
                <w:lang w:val="en-CA"/>
              </w:rPr>
              <w:t>FR2020</w:t>
            </w:r>
            <w:r w:rsidR="00AB1B1F">
              <w:rPr>
                <w:rFonts w:ascii="Arial" w:hAnsi="Arial" w:cs="Arial"/>
                <w:b/>
                <w:color w:val="000000"/>
                <w:sz w:val="16"/>
                <w:szCs w:val="16"/>
                <w:lang w:val="en-CA"/>
              </w:rPr>
              <w:t>_</w:t>
            </w:r>
            <w:r w:rsidRPr="00811310">
              <w:rPr>
                <w:rFonts w:ascii="Arial" w:hAnsi="Arial" w:cs="Arial"/>
                <w:b/>
                <w:color w:val="000000"/>
                <w:sz w:val="16"/>
                <w:szCs w:val="16"/>
                <w:lang w:val="en-CA"/>
              </w:rPr>
              <w:t>RGB</w:t>
            </w:r>
          </w:p>
        </w:tc>
      </w:tr>
      <w:tr w:rsidR="00C262B0" w:rsidRPr="005B4D9C" w14:paraId="0F345368" w14:textId="77777777" w:rsidTr="000A6679">
        <w:trPr>
          <w:trHeight w:val="401"/>
        </w:trPr>
        <w:tc>
          <w:tcPr>
            <w:tcW w:w="40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62BA305C" w14:textId="77777777" w:rsidR="00C262B0" w:rsidRPr="005B4D9C" w:rsidRDefault="00C262B0" w:rsidP="00C262B0">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Colour properties</w:t>
            </w:r>
          </w:p>
        </w:tc>
        <w:tc>
          <w:tcPr>
            <w:tcW w:w="2088" w:type="dxa"/>
            <w:tcBorders>
              <w:top w:val="single" w:sz="24" w:space="0" w:color="auto"/>
              <w:left w:val="single" w:sz="24" w:space="0" w:color="auto"/>
            </w:tcBorders>
            <w:vAlign w:val="center"/>
          </w:tcPr>
          <w:p w14:paraId="1BDE2F36" w14:textId="77777777" w:rsidR="00C262B0" w:rsidRPr="00C262B0" w:rsidRDefault="00C262B0" w:rsidP="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Colour primaries</w:t>
            </w:r>
          </w:p>
        </w:tc>
        <w:tc>
          <w:tcPr>
            <w:tcW w:w="2299" w:type="dxa"/>
            <w:tcBorders>
              <w:top w:val="single" w:sz="24" w:space="0" w:color="auto"/>
            </w:tcBorders>
            <w:vAlign w:val="center"/>
          </w:tcPr>
          <w:p w14:paraId="35C5F2C6" w14:textId="56CA8E4B" w:rsidR="00C262B0" w:rsidRPr="00C262B0" w:rsidRDefault="00C262B0" w:rsidP="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BT.2020</w:t>
            </w:r>
            <w:del w:id="492" w:author="Yasser Syed" w:date="2018-09-28T18:51:00Z">
              <w:r w:rsidR="00D81073" w:rsidDel="00C0152F">
                <w:rPr>
                  <w:rFonts w:ascii="Arial" w:hAnsi="Arial" w:cs="Arial"/>
                  <w:color w:val="000000"/>
                  <w:sz w:val="16"/>
                  <w:szCs w:val="16"/>
                  <w:lang w:val="en-CA"/>
                </w:rPr>
                <w:delText>-2</w:delText>
              </w:r>
            </w:del>
          </w:p>
        </w:tc>
        <w:tc>
          <w:tcPr>
            <w:tcW w:w="2299" w:type="dxa"/>
            <w:tcBorders>
              <w:top w:val="single" w:sz="24" w:space="0" w:color="auto"/>
            </w:tcBorders>
            <w:vAlign w:val="center"/>
          </w:tcPr>
          <w:p w14:paraId="05FF6CB3" w14:textId="27DD9962" w:rsidR="00C262B0" w:rsidRPr="00C262B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BT.2020</w:t>
            </w:r>
            <w:del w:id="493" w:author="Yasser Syed" w:date="2018-09-28T18:51:00Z">
              <w:r w:rsidR="00D81073" w:rsidDel="00C0152F">
                <w:rPr>
                  <w:rFonts w:ascii="Arial" w:hAnsi="Arial" w:cs="Arial"/>
                  <w:color w:val="000000"/>
                  <w:sz w:val="16"/>
                  <w:szCs w:val="16"/>
                  <w:lang w:val="en-CA"/>
                </w:rPr>
                <w:delText>-2</w:delText>
              </w:r>
            </w:del>
          </w:p>
        </w:tc>
        <w:tc>
          <w:tcPr>
            <w:tcW w:w="2299" w:type="dxa"/>
            <w:tcBorders>
              <w:top w:val="single" w:sz="24" w:space="0" w:color="auto"/>
              <w:right w:val="single" w:sz="24" w:space="0" w:color="auto"/>
            </w:tcBorders>
            <w:vAlign w:val="center"/>
          </w:tcPr>
          <w:p w14:paraId="32F9CF8B" w14:textId="140E38C6" w:rsidR="00C262B0" w:rsidRPr="00C262B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BT.2020</w:t>
            </w:r>
            <w:del w:id="494" w:author="Yasser Syed" w:date="2018-09-28T18:51:00Z">
              <w:r w:rsidR="00D81073" w:rsidDel="00C0152F">
                <w:rPr>
                  <w:rFonts w:ascii="Arial" w:hAnsi="Arial" w:cs="Arial"/>
                  <w:color w:val="000000"/>
                  <w:sz w:val="16"/>
                  <w:szCs w:val="16"/>
                  <w:lang w:val="en-CA"/>
                </w:rPr>
                <w:delText>-2</w:delText>
              </w:r>
            </w:del>
          </w:p>
        </w:tc>
      </w:tr>
      <w:tr w:rsidR="00C262B0" w:rsidRPr="005B4D9C" w14:paraId="0D263834" w14:textId="77777777" w:rsidTr="000A6679">
        <w:trPr>
          <w:trHeight w:val="401"/>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65706338"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239B3C27" w14:textId="6EF03059"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Transfer characteristics</w:t>
            </w:r>
          </w:p>
        </w:tc>
        <w:tc>
          <w:tcPr>
            <w:tcW w:w="2299" w:type="dxa"/>
            <w:vAlign w:val="center"/>
          </w:tcPr>
          <w:p w14:paraId="155F71B9" w14:textId="4C1C88FC" w:rsidR="00C262B0" w:rsidRPr="00C262B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BT.</w:t>
            </w:r>
            <w:r w:rsidR="004F77B7">
              <w:rPr>
                <w:rFonts w:ascii="Arial" w:hAnsi="Arial" w:cs="Arial"/>
                <w:color w:val="000000"/>
                <w:sz w:val="16"/>
                <w:szCs w:val="16"/>
                <w:lang w:val="en-CA"/>
              </w:rPr>
              <w:t>2020</w:t>
            </w:r>
            <w:del w:id="495" w:author="Yasser Syed" w:date="2018-09-28T18:51:00Z">
              <w:r w:rsidR="00D81073" w:rsidDel="00C0152F">
                <w:rPr>
                  <w:rFonts w:ascii="Arial" w:hAnsi="Arial" w:cs="Arial"/>
                  <w:color w:val="000000"/>
                  <w:sz w:val="16"/>
                  <w:szCs w:val="16"/>
                  <w:lang w:val="en-CA"/>
                </w:rPr>
                <w:delText>-2</w:delText>
              </w:r>
            </w:del>
            <w:r w:rsidR="004F77B7">
              <w:rPr>
                <w:rFonts w:ascii="Arial" w:hAnsi="Arial" w:cs="Arial"/>
                <w:color w:val="000000"/>
                <w:sz w:val="16"/>
                <w:szCs w:val="16"/>
                <w:lang w:val="en-CA"/>
              </w:rPr>
              <w:t xml:space="preserve"> (TC)</w:t>
            </w:r>
          </w:p>
        </w:tc>
        <w:tc>
          <w:tcPr>
            <w:tcW w:w="2299" w:type="dxa"/>
            <w:vAlign w:val="center"/>
          </w:tcPr>
          <w:p w14:paraId="099A799D" w14:textId="7DC01365"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w:t>
            </w:r>
            <w:r w:rsidR="004F77B7">
              <w:rPr>
                <w:rFonts w:ascii="Arial" w:hAnsi="Arial" w:cs="Arial"/>
                <w:color w:val="000000"/>
                <w:sz w:val="16"/>
                <w:szCs w:val="16"/>
                <w:lang w:val="en-CA"/>
              </w:rPr>
              <w:t>2020</w:t>
            </w:r>
            <w:del w:id="496" w:author="Yasser Syed" w:date="2018-09-28T18:51:00Z">
              <w:r w:rsidR="00D81073" w:rsidDel="00C0152F">
                <w:rPr>
                  <w:rFonts w:ascii="Arial" w:hAnsi="Arial" w:cs="Arial"/>
                  <w:color w:val="000000"/>
                  <w:sz w:val="16"/>
                  <w:szCs w:val="16"/>
                  <w:lang w:val="en-CA"/>
                </w:rPr>
                <w:delText>-2</w:delText>
              </w:r>
              <w:r w:rsidR="004F77B7" w:rsidDel="00C0152F">
                <w:rPr>
                  <w:rFonts w:ascii="Arial" w:hAnsi="Arial" w:cs="Arial"/>
                  <w:color w:val="000000"/>
                  <w:sz w:val="16"/>
                  <w:szCs w:val="16"/>
                  <w:lang w:val="en-CA"/>
                </w:rPr>
                <w:delText xml:space="preserve"> </w:delText>
              </w:r>
            </w:del>
            <w:r w:rsidR="004F77B7">
              <w:rPr>
                <w:rFonts w:ascii="Arial" w:hAnsi="Arial" w:cs="Arial"/>
                <w:color w:val="000000"/>
                <w:sz w:val="16"/>
                <w:szCs w:val="16"/>
                <w:lang w:val="en-CA"/>
              </w:rPr>
              <w:t>(TC)</w:t>
            </w:r>
          </w:p>
        </w:tc>
        <w:tc>
          <w:tcPr>
            <w:tcW w:w="2299" w:type="dxa"/>
            <w:tcBorders>
              <w:right w:val="single" w:sz="24" w:space="0" w:color="auto"/>
            </w:tcBorders>
            <w:vAlign w:val="center"/>
          </w:tcPr>
          <w:p w14:paraId="06382061" w14:textId="4CB50074"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w:t>
            </w:r>
            <w:r w:rsidR="004F77B7">
              <w:rPr>
                <w:rFonts w:ascii="Arial" w:hAnsi="Arial" w:cs="Arial"/>
                <w:color w:val="000000"/>
                <w:sz w:val="16"/>
                <w:szCs w:val="16"/>
                <w:lang w:val="en-CA"/>
              </w:rPr>
              <w:t>2020</w:t>
            </w:r>
            <w:del w:id="497" w:author="Yasser Syed" w:date="2018-09-28T18:51:00Z">
              <w:r w:rsidR="00D81073" w:rsidDel="00C0152F">
                <w:rPr>
                  <w:rFonts w:ascii="Arial" w:hAnsi="Arial" w:cs="Arial"/>
                  <w:color w:val="000000"/>
                  <w:sz w:val="16"/>
                  <w:szCs w:val="16"/>
                  <w:lang w:val="en-CA"/>
                </w:rPr>
                <w:delText>-2</w:delText>
              </w:r>
              <w:r w:rsidR="004F77B7" w:rsidDel="00C0152F">
                <w:rPr>
                  <w:rFonts w:ascii="Arial" w:hAnsi="Arial" w:cs="Arial"/>
                  <w:color w:val="000000"/>
                  <w:sz w:val="16"/>
                  <w:szCs w:val="16"/>
                  <w:lang w:val="en-CA"/>
                </w:rPr>
                <w:delText xml:space="preserve"> </w:delText>
              </w:r>
            </w:del>
            <w:r w:rsidR="004F77B7">
              <w:rPr>
                <w:rFonts w:ascii="Arial" w:hAnsi="Arial" w:cs="Arial"/>
                <w:color w:val="000000"/>
                <w:sz w:val="16"/>
                <w:szCs w:val="16"/>
                <w:lang w:val="en-CA"/>
              </w:rPr>
              <w:t>(TC)</w:t>
            </w:r>
          </w:p>
        </w:tc>
      </w:tr>
      <w:tr w:rsidR="00C262B0" w:rsidRPr="005B4D9C" w14:paraId="02699033" w14:textId="77777777" w:rsidTr="000A6679">
        <w:trPr>
          <w:trHeight w:val="401"/>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0E46DD1D" w14:textId="77777777" w:rsidR="00C262B0" w:rsidRPr="005B4D9C" w:rsidRDefault="00C262B0">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4F9D5A2E" w14:textId="7E4988E8"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Colour representation</w:t>
            </w:r>
          </w:p>
        </w:tc>
        <w:tc>
          <w:tcPr>
            <w:tcW w:w="2299" w:type="dxa"/>
            <w:vAlign w:val="center"/>
          </w:tcPr>
          <w:p w14:paraId="62997CD6" w14:textId="56DF383B"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Y</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CbCr</w:t>
            </w:r>
          </w:p>
        </w:tc>
        <w:tc>
          <w:tcPr>
            <w:tcW w:w="2299" w:type="dxa"/>
            <w:vAlign w:val="center"/>
          </w:tcPr>
          <w:p w14:paraId="35570DB0" w14:textId="7E5ED55C"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c>
          <w:tcPr>
            <w:tcW w:w="2299" w:type="dxa"/>
            <w:tcBorders>
              <w:right w:val="single" w:sz="24" w:space="0" w:color="auto"/>
            </w:tcBorders>
            <w:vAlign w:val="center"/>
          </w:tcPr>
          <w:p w14:paraId="67B4DAA6" w14:textId="0844FFB1" w:rsidR="00C262B0" w:rsidRPr="00C262B0"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r>
      <w:tr w:rsidR="00C12E97" w:rsidRPr="005B4D9C" w14:paraId="37CC932D" w14:textId="77777777" w:rsidTr="00C12E97">
        <w:trPr>
          <w:cantSplit/>
          <w:trHeight w:val="190"/>
        </w:trPr>
        <w:tc>
          <w:tcPr>
            <w:tcW w:w="405" w:type="dxa"/>
            <w:vMerge w:val="restart"/>
            <w:tcBorders>
              <w:left w:val="single" w:sz="24" w:space="0" w:color="auto"/>
              <w:right w:val="single" w:sz="24" w:space="0" w:color="auto"/>
            </w:tcBorders>
            <w:shd w:val="clear" w:color="auto" w:fill="90C5F6" w:themeFill="accent1" w:themeFillTint="66"/>
            <w:textDirection w:val="btLr"/>
            <w:vAlign w:val="center"/>
          </w:tcPr>
          <w:p w14:paraId="26CDAF59" w14:textId="77777777" w:rsidR="00C12E97" w:rsidRPr="005B4D9C" w:rsidRDefault="00C12E97" w:rsidP="00C262B0">
            <w:pPr>
              <w:keepNext/>
              <w:ind w:left="113" w:right="113"/>
              <w:jc w:val="center"/>
              <w:rPr>
                <w:rFonts w:ascii="Arial" w:hAnsi="Arial" w:cs="Arial"/>
                <w:i/>
                <w:color w:val="000000"/>
                <w:sz w:val="16"/>
                <w:szCs w:val="18"/>
                <w:lang w:val="en-CA"/>
              </w:rPr>
            </w:pPr>
            <w:r w:rsidRPr="005B4D9C">
              <w:rPr>
                <w:rFonts w:ascii="Arial" w:hAnsi="Arial" w:cs="Arial"/>
                <w:i/>
                <w:color w:val="000000"/>
                <w:sz w:val="16"/>
                <w:szCs w:val="18"/>
                <w:lang w:val="en-CA"/>
              </w:rPr>
              <w:t>Other</w:t>
            </w:r>
          </w:p>
        </w:tc>
        <w:tc>
          <w:tcPr>
            <w:tcW w:w="2088" w:type="dxa"/>
            <w:tcBorders>
              <w:left w:val="single" w:sz="24" w:space="0" w:color="auto"/>
            </w:tcBorders>
            <w:vAlign w:val="center"/>
          </w:tcPr>
          <w:p w14:paraId="06AEE137" w14:textId="77777777" w:rsidR="00C12E97" w:rsidRPr="00C262B0" w:rsidRDefault="00C12E97" w:rsidP="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Full/narrow range</w:t>
            </w:r>
          </w:p>
          <w:p w14:paraId="3BCCB35D" w14:textId="66162DAE" w:rsidR="00C12E97" w:rsidRPr="00C262B0" w:rsidRDefault="00C12E97" w:rsidP="00767985">
            <w:pPr>
              <w:keepNext/>
              <w:jc w:val="center"/>
              <w:rPr>
                <w:rFonts w:ascii="Arial" w:hAnsi="Arial" w:cs="Arial"/>
                <w:color w:val="000000"/>
                <w:sz w:val="16"/>
                <w:szCs w:val="16"/>
                <w:lang w:val="en-CA"/>
              </w:rPr>
            </w:pPr>
          </w:p>
        </w:tc>
        <w:tc>
          <w:tcPr>
            <w:tcW w:w="2299" w:type="dxa"/>
            <w:vAlign w:val="center"/>
          </w:tcPr>
          <w:p w14:paraId="5DA20564" w14:textId="77777777" w:rsidR="00C12E97" w:rsidRPr="00C262B0" w:rsidRDefault="00C12E97"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3709D2F3" w14:textId="7BE360B9" w:rsidR="00C12E97" w:rsidRPr="00C262B0" w:rsidRDefault="00C12E97" w:rsidP="00767985">
            <w:pPr>
              <w:keepNext/>
              <w:jc w:val="center"/>
              <w:rPr>
                <w:rFonts w:ascii="Arial" w:hAnsi="Arial" w:cs="Arial"/>
                <w:color w:val="000000"/>
                <w:sz w:val="16"/>
                <w:szCs w:val="16"/>
                <w:lang w:val="en-CA"/>
              </w:rPr>
            </w:pPr>
          </w:p>
        </w:tc>
        <w:tc>
          <w:tcPr>
            <w:tcW w:w="2299" w:type="dxa"/>
            <w:vAlign w:val="center"/>
          </w:tcPr>
          <w:p w14:paraId="5C133403" w14:textId="77777777" w:rsidR="00C12E97" w:rsidRPr="00C262B0" w:rsidRDefault="00C12E97">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Narrow</w:t>
            </w:r>
          </w:p>
          <w:p w14:paraId="0EEE77CB" w14:textId="5D02845A" w:rsidR="00C12E97" w:rsidRPr="00C262B0" w:rsidRDefault="00C12E97" w:rsidP="00767985">
            <w:pPr>
              <w:keepNext/>
              <w:jc w:val="center"/>
              <w:rPr>
                <w:rFonts w:ascii="Arial" w:hAnsi="Arial" w:cs="Arial"/>
                <w:color w:val="000000"/>
                <w:sz w:val="16"/>
                <w:szCs w:val="16"/>
                <w:lang w:val="en-CA"/>
              </w:rPr>
            </w:pPr>
          </w:p>
        </w:tc>
        <w:tc>
          <w:tcPr>
            <w:tcW w:w="2299" w:type="dxa"/>
            <w:tcBorders>
              <w:right w:val="single" w:sz="24" w:space="0" w:color="auto"/>
            </w:tcBorders>
            <w:vAlign w:val="center"/>
          </w:tcPr>
          <w:p w14:paraId="36148BF0" w14:textId="77777777" w:rsidR="00C12E97" w:rsidRPr="00C262B0" w:rsidRDefault="00C12E97">
            <w:pPr>
              <w:keepNext/>
              <w:jc w:val="center"/>
              <w:rPr>
                <w:rFonts w:ascii="Arial" w:hAnsi="Arial" w:cs="Arial"/>
                <w:color w:val="000000"/>
                <w:sz w:val="16"/>
                <w:szCs w:val="16"/>
                <w:lang w:val="en-CA"/>
              </w:rPr>
            </w:pPr>
            <w:r w:rsidRPr="00B7552B">
              <w:rPr>
                <w:rFonts w:ascii="Arial" w:hAnsi="Arial" w:cs="Arial"/>
                <w:color w:val="000000"/>
                <w:sz w:val="16"/>
                <w:szCs w:val="16"/>
                <w:lang w:val="en-CA"/>
              </w:rPr>
              <w:t>Full</w:t>
            </w:r>
          </w:p>
          <w:p w14:paraId="6D764D1B" w14:textId="449C674F" w:rsidR="00C12E97" w:rsidRPr="00C262B0" w:rsidRDefault="00C12E97" w:rsidP="00767985">
            <w:pPr>
              <w:keepNext/>
              <w:jc w:val="center"/>
              <w:rPr>
                <w:rFonts w:ascii="Arial" w:hAnsi="Arial" w:cs="Arial"/>
                <w:color w:val="000000"/>
                <w:sz w:val="16"/>
                <w:szCs w:val="16"/>
                <w:lang w:val="en-CA"/>
              </w:rPr>
            </w:pPr>
          </w:p>
        </w:tc>
      </w:tr>
      <w:tr w:rsidR="00C12E97" w:rsidRPr="005B4D9C" w14:paraId="089A1891" w14:textId="77777777" w:rsidTr="00F0113B">
        <w:tblPrEx>
          <w:tblW w:w="5000" w:type="pct"/>
          <w:tblLayout w:type="fixed"/>
          <w:tblPrExChange w:id="498" w:author="Yasser Syed" w:date="2018-09-28T14:15:00Z">
            <w:tblPrEx>
              <w:tblW w:w="5000" w:type="pct"/>
              <w:tblLayout w:type="fixed"/>
            </w:tblPrEx>
          </w:tblPrExChange>
        </w:tblPrEx>
        <w:trPr>
          <w:cantSplit/>
          <w:trHeight w:val="359"/>
          <w:trPrChange w:id="499" w:author="Yasser Syed" w:date="2018-09-28T14:15:00Z">
            <w:trPr>
              <w:gridAfter w:val="0"/>
              <w:cantSplit/>
              <w:trHeight w:val="189"/>
            </w:trPr>
          </w:trPrChange>
        </w:trPr>
        <w:tc>
          <w:tcPr>
            <w:tcW w:w="405" w:type="dxa"/>
            <w:vMerge/>
            <w:tcBorders>
              <w:left w:val="single" w:sz="24" w:space="0" w:color="auto"/>
              <w:bottom w:val="single" w:sz="24" w:space="0" w:color="auto"/>
              <w:right w:val="single" w:sz="24" w:space="0" w:color="auto"/>
            </w:tcBorders>
            <w:shd w:val="clear" w:color="auto" w:fill="90C5F6" w:themeFill="accent1" w:themeFillTint="66"/>
            <w:textDirection w:val="btLr"/>
            <w:vAlign w:val="center"/>
            <w:tcPrChange w:id="500" w:author="Yasser Syed" w:date="2018-09-28T14:15:00Z">
              <w:tcPr>
                <w:tcW w:w="405" w:type="dxa"/>
                <w:gridSpan w:val="2"/>
                <w:vMerge/>
                <w:tcBorders>
                  <w:left w:val="single" w:sz="24" w:space="0" w:color="auto"/>
                  <w:bottom w:val="single" w:sz="24" w:space="0" w:color="auto"/>
                  <w:right w:val="single" w:sz="24" w:space="0" w:color="auto"/>
                </w:tcBorders>
                <w:shd w:val="clear" w:color="auto" w:fill="90C5F6" w:themeFill="accent1" w:themeFillTint="66"/>
                <w:textDirection w:val="btLr"/>
                <w:vAlign w:val="center"/>
              </w:tcPr>
            </w:tcPrChange>
          </w:tcPr>
          <w:p w14:paraId="15A9C513" w14:textId="77777777" w:rsidR="00C12E97" w:rsidRPr="005B4D9C" w:rsidRDefault="00C12E97" w:rsidP="00C262B0">
            <w:pPr>
              <w:keepNext/>
              <w:ind w:left="113" w:right="113"/>
              <w:jc w:val="center"/>
              <w:rPr>
                <w:rFonts w:ascii="Arial" w:hAnsi="Arial" w:cs="Arial"/>
                <w:i/>
                <w:color w:val="000000"/>
                <w:sz w:val="16"/>
                <w:szCs w:val="18"/>
                <w:lang w:val="en-CA"/>
              </w:rPr>
            </w:pPr>
          </w:p>
        </w:tc>
        <w:tc>
          <w:tcPr>
            <w:tcW w:w="2088" w:type="dxa"/>
            <w:tcBorders>
              <w:left w:val="single" w:sz="24" w:space="0" w:color="auto"/>
            </w:tcBorders>
            <w:vAlign w:val="center"/>
            <w:tcPrChange w:id="501" w:author="Yasser Syed" w:date="2018-09-28T14:15:00Z">
              <w:tcPr>
                <w:tcW w:w="2088" w:type="dxa"/>
                <w:gridSpan w:val="2"/>
                <w:tcBorders>
                  <w:left w:val="single" w:sz="24" w:space="0" w:color="auto"/>
                </w:tcBorders>
                <w:vAlign w:val="center"/>
              </w:tcPr>
            </w:tcPrChange>
          </w:tcPr>
          <w:p w14:paraId="2CFA14FD" w14:textId="4D2E2A79" w:rsidR="00C12E97" w:rsidRPr="00C262B0" w:rsidRDefault="00C86D75" w:rsidP="00C262B0">
            <w:pPr>
              <w:keepNext/>
              <w:jc w:val="center"/>
              <w:rPr>
                <w:rFonts w:ascii="Arial" w:hAnsi="Arial" w:cs="Arial"/>
                <w:color w:val="000000"/>
                <w:sz w:val="16"/>
                <w:szCs w:val="16"/>
                <w:lang w:val="en-CA"/>
              </w:rPr>
            </w:pPr>
            <w:ins w:id="502" w:author="Yasser Syed" w:date="2018-09-28T18:05:00Z">
              <w:r>
                <w:rPr>
                  <w:rFonts w:ascii="Arial" w:hAnsi="Arial" w:cs="Arial"/>
                  <w:color w:val="000000"/>
                  <w:sz w:val="16"/>
                  <w:szCs w:val="16"/>
                  <w:lang w:val="en-CA"/>
                </w:rPr>
                <w:t>4:2:0 chroma sample vertical alignment</w:t>
              </w:r>
            </w:ins>
          </w:p>
        </w:tc>
        <w:tc>
          <w:tcPr>
            <w:tcW w:w="2299" w:type="dxa"/>
            <w:vAlign w:val="center"/>
            <w:tcPrChange w:id="503" w:author="Yasser Syed" w:date="2018-09-28T14:15:00Z">
              <w:tcPr>
                <w:tcW w:w="2299" w:type="dxa"/>
                <w:gridSpan w:val="2"/>
                <w:vAlign w:val="center"/>
              </w:tcPr>
            </w:tcPrChange>
          </w:tcPr>
          <w:p w14:paraId="1103F266" w14:textId="5EAB210D" w:rsidR="00C12E97" w:rsidRPr="00B7552B" w:rsidRDefault="00C86D75" w:rsidP="00C262B0">
            <w:pPr>
              <w:keepNext/>
              <w:jc w:val="center"/>
              <w:rPr>
                <w:rFonts w:ascii="Arial" w:hAnsi="Arial" w:cs="Arial"/>
                <w:color w:val="000000"/>
                <w:sz w:val="16"/>
                <w:szCs w:val="16"/>
                <w:lang w:val="en-CA"/>
              </w:rPr>
            </w:pPr>
            <w:ins w:id="504" w:author="Yasser Syed" w:date="2018-09-28T18:06:00Z">
              <w:r>
                <w:rPr>
                  <w:rFonts w:ascii="Arial" w:hAnsi="Arial" w:cs="Arial"/>
                  <w:color w:val="000000"/>
                  <w:sz w:val="16"/>
                  <w:szCs w:val="16"/>
                  <w:lang w:val="en-CA"/>
                </w:rPr>
                <w:t>Co-sited</w:t>
              </w:r>
            </w:ins>
          </w:p>
        </w:tc>
        <w:tc>
          <w:tcPr>
            <w:tcW w:w="2299" w:type="dxa"/>
            <w:vAlign w:val="center"/>
            <w:tcPrChange w:id="505" w:author="Yasser Syed" w:date="2018-09-28T14:15:00Z">
              <w:tcPr>
                <w:tcW w:w="2299" w:type="dxa"/>
                <w:gridSpan w:val="2"/>
                <w:vAlign w:val="center"/>
              </w:tcPr>
            </w:tcPrChange>
          </w:tcPr>
          <w:p w14:paraId="5F76E747" w14:textId="7D480C91" w:rsidR="00C12E97" w:rsidRPr="00B7552B" w:rsidRDefault="00C86D75">
            <w:pPr>
              <w:keepNext/>
              <w:jc w:val="center"/>
              <w:rPr>
                <w:rFonts w:ascii="Arial" w:hAnsi="Arial" w:cs="Arial"/>
                <w:color w:val="000000"/>
                <w:sz w:val="16"/>
                <w:szCs w:val="16"/>
                <w:lang w:val="en-CA" w:eastAsia="ja-JP"/>
              </w:rPr>
            </w:pPr>
            <w:ins w:id="506" w:author="Yasser Syed" w:date="2018-09-28T18:06:00Z">
              <w:r>
                <w:rPr>
                  <w:rFonts w:ascii="Arial" w:hAnsi="Arial" w:cs="Arial"/>
                  <w:color w:val="000000"/>
                  <w:sz w:val="16"/>
                  <w:szCs w:val="16"/>
                  <w:lang w:val="en-CA" w:eastAsia="ja-JP"/>
                </w:rPr>
                <w:t>Co-sited</w:t>
              </w:r>
            </w:ins>
          </w:p>
        </w:tc>
        <w:tc>
          <w:tcPr>
            <w:tcW w:w="2299" w:type="dxa"/>
            <w:tcBorders>
              <w:right w:val="single" w:sz="24" w:space="0" w:color="auto"/>
            </w:tcBorders>
            <w:vAlign w:val="center"/>
            <w:tcPrChange w:id="507" w:author="Yasser Syed" w:date="2018-09-28T14:15:00Z">
              <w:tcPr>
                <w:tcW w:w="2299" w:type="dxa"/>
                <w:gridSpan w:val="2"/>
                <w:tcBorders>
                  <w:right w:val="single" w:sz="24" w:space="0" w:color="auto"/>
                </w:tcBorders>
                <w:vAlign w:val="center"/>
              </w:tcPr>
            </w:tcPrChange>
          </w:tcPr>
          <w:p w14:paraId="6F937FC8" w14:textId="0952C7C1" w:rsidR="00C12E97" w:rsidRPr="00B7552B" w:rsidRDefault="00C86D75">
            <w:pPr>
              <w:keepNext/>
              <w:jc w:val="center"/>
              <w:rPr>
                <w:rFonts w:ascii="Arial" w:hAnsi="Arial" w:cs="Arial"/>
                <w:color w:val="000000"/>
                <w:sz w:val="16"/>
                <w:szCs w:val="16"/>
                <w:lang w:val="en-CA"/>
              </w:rPr>
            </w:pPr>
            <w:ins w:id="508" w:author="Yasser Syed" w:date="2018-09-28T18:06:00Z">
              <w:r>
                <w:rPr>
                  <w:rFonts w:ascii="Arial" w:hAnsi="Arial" w:cs="Arial"/>
                  <w:color w:val="000000"/>
                  <w:sz w:val="16"/>
                  <w:szCs w:val="16"/>
                  <w:lang w:val="en-CA"/>
                </w:rPr>
                <w:t>Co-sited</w:t>
              </w:r>
            </w:ins>
          </w:p>
        </w:tc>
      </w:tr>
      <w:tr w:rsidR="00586814" w:rsidRPr="005B4D9C" w14:paraId="53367827" w14:textId="77777777" w:rsidTr="00B91519">
        <w:trPr>
          <w:trHeight w:val="326"/>
        </w:trPr>
        <w:tc>
          <w:tcPr>
            <w:tcW w:w="405" w:type="dxa"/>
            <w:vMerge w:val="restart"/>
            <w:tcBorders>
              <w:top w:val="single" w:sz="24" w:space="0" w:color="auto"/>
              <w:left w:val="single" w:sz="24" w:space="0" w:color="auto"/>
              <w:right w:val="single" w:sz="24" w:space="0" w:color="auto"/>
            </w:tcBorders>
            <w:shd w:val="clear" w:color="auto" w:fill="90C5F6" w:themeFill="accent1" w:themeFillTint="66"/>
            <w:textDirection w:val="btLr"/>
            <w:vAlign w:val="center"/>
          </w:tcPr>
          <w:p w14:paraId="5E9F3390" w14:textId="77777777" w:rsidR="00586814" w:rsidRPr="005B4D9C" w:rsidRDefault="00586814" w:rsidP="00C262B0">
            <w:pPr>
              <w:keepNext/>
              <w:jc w:val="center"/>
              <w:rPr>
                <w:rFonts w:ascii="Arial" w:hAnsi="Arial" w:cs="Arial"/>
                <w:i/>
                <w:color w:val="000000"/>
                <w:sz w:val="16"/>
                <w:szCs w:val="18"/>
                <w:lang w:val="en-CA"/>
              </w:rPr>
            </w:pPr>
            <w:r>
              <w:rPr>
                <w:rFonts w:ascii="Arial" w:hAnsi="Arial" w:cs="Arial"/>
                <w:i/>
                <w:color w:val="000000"/>
                <w:sz w:val="16"/>
                <w:szCs w:val="18"/>
                <w:lang w:val="en-CA"/>
              </w:rPr>
              <w:t xml:space="preserve">CICP </w:t>
            </w:r>
            <w:r w:rsidRPr="005B4D9C">
              <w:rPr>
                <w:rFonts w:ascii="Arial" w:hAnsi="Arial" w:cs="Arial"/>
                <w:i/>
                <w:color w:val="000000"/>
                <w:sz w:val="16"/>
                <w:szCs w:val="18"/>
                <w:lang w:val="en-CA"/>
              </w:rPr>
              <w:t>parameters</w:t>
            </w:r>
          </w:p>
        </w:tc>
        <w:tc>
          <w:tcPr>
            <w:tcW w:w="2088" w:type="dxa"/>
            <w:tcBorders>
              <w:top w:val="single" w:sz="24" w:space="0" w:color="auto"/>
              <w:left w:val="single" w:sz="24" w:space="0" w:color="auto"/>
            </w:tcBorders>
            <w:vAlign w:val="center"/>
          </w:tcPr>
          <w:p w14:paraId="1C8A0EEE" w14:textId="77777777" w:rsidR="00586814" w:rsidRPr="00C262B0" w:rsidRDefault="00586814" w:rsidP="00C262B0">
            <w:pPr>
              <w:keepNext/>
              <w:jc w:val="center"/>
              <w:rPr>
                <w:rFonts w:ascii="Arial" w:hAnsi="Arial" w:cs="Arial"/>
                <w:color w:val="000000"/>
                <w:sz w:val="16"/>
                <w:szCs w:val="16"/>
                <w:lang w:val="en-CA"/>
              </w:rPr>
            </w:pPr>
            <w:proofErr w:type="spellStart"/>
            <w:r w:rsidRPr="00C262B0">
              <w:rPr>
                <w:rFonts w:ascii="Arial" w:hAnsi="Arial" w:cs="Arial"/>
                <w:color w:val="000000"/>
                <w:sz w:val="16"/>
                <w:szCs w:val="16"/>
                <w:lang w:val="en-CA"/>
              </w:rPr>
              <w:t>ColourPrimaries</w:t>
            </w:r>
            <w:proofErr w:type="spellEnd"/>
          </w:p>
        </w:tc>
        <w:tc>
          <w:tcPr>
            <w:tcW w:w="2299" w:type="dxa"/>
            <w:tcBorders>
              <w:top w:val="single" w:sz="24" w:space="0" w:color="auto"/>
            </w:tcBorders>
            <w:vAlign w:val="center"/>
          </w:tcPr>
          <w:p w14:paraId="776B7E59" w14:textId="4A9326D8" w:rsidR="00586814" w:rsidRPr="00C262B0" w:rsidRDefault="00586814"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2299" w:type="dxa"/>
            <w:tcBorders>
              <w:top w:val="single" w:sz="24" w:space="0" w:color="auto"/>
            </w:tcBorders>
            <w:vAlign w:val="center"/>
          </w:tcPr>
          <w:p w14:paraId="71DB1DE1" w14:textId="22E9FADA" w:rsidR="00586814" w:rsidRPr="00C262B0" w:rsidRDefault="00586814">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9</w:t>
            </w:r>
          </w:p>
        </w:tc>
        <w:tc>
          <w:tcPr>
            <w:tcW w:w="2299" w:type="dxa"/>
            <w:tcBorders>
              <w:top w:val="single" w:sz="24" w:space="0" w:color="auto"/>
              <w:right w:val="single" w:sz="24" w:space="0" w:color="auto"/>
            </w:tcBorders>
            <w:vAlign w:val="center"/>
          </w:tcPr>
          <w:p w14:paraId="7E16432F" w14:textId="05493638" w:rsidR="00586814" w:rsidRPr="00C262B0" w:rsidRDefault="00586814">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r>
      <w:tr w:rsidR="00586814" w:rsidRPr="005B4D9C" w14:paraId="66D9BBFE" w14:textId="77777777" w:rsidTr="00B91519">
        <w:trPr>
          <w:trHeight w:val="326"/>
        </w:trPr>
        <w:tc>
          <w:tcPr>
            <w:tcW w:w="405" w:type="dxa"/>
            <w:vMerge/>
            <w:tcBorders>
              <w:left w:val="single" w:sz="24" w:space="0" w:color="auto"/>
              <w:right w:val="single" w:sz="24" w:space="0" w:color="auto"/>
            </w:tcBorders>
            <w:shd w:val="clear" w:color="auto" w:fill="90C5F6" w:themeFill="accent1" w:themeFillTint="66"/>
            <w:vAlign w:val="center"/>
          </w:tcPr>
          <w:p w14:paraId="6BAC419D" w14:textId="77777777" w:rsidR="00586814" w:rsidRPr="005B4D9C" w:rsidRDefault="00586814">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4A5E0EE2" w14:textId="77777777" w:rsidR="00586814" w:rsidRPr="00C262B0" w:rsidRDefault="00586814">
            <w:pPr>
              <w:keepNext/>
              <w:jc w:val="center"/>
              <w:rPr>
                <w:rFonts w:ascii="Arial" w:hAnsi="Arial" w:cs="Arial"/>
                <w:color w:val="000000"/>
                <w:sz w:val="16"/>
                <w:szCs w:val="16"/>
                <w:lang w:val="en-CA"/>
              </w:rPr>
            </w:pPr>
            <w:proofErr w:type="spellStart"/>
            <w:r w:rsidRPr="00C262B0">
              <w:rPr>
                <w:rFonts w:ascii="Arial" w:hAnsi="Arial" w:cs="Arial"/>
                <w:color w:val="000000"/>
                <w:sz w:val="16"/>
                <w:szCs w:val="16"/>
                <w:lang w:val="en-CA"/>
              </w:rPr>
              <w:t>TransferCharacteristics</w:t>
            </w:r>
            <w:proofErr w:type="spellEnd"/>
          </w:p>
        </w:tc>
        <w:tc>
          <w:tcPr>
            <w:tcW w:w="2299" w:type="dxa"/>
            <w:vAlign w:val="center"/>
          </w:tcPr>
          <w:p w14:paraId="156DCED8" w14:textId="353411C9" w:rsidR="00586814" w:rsidRPr="00C262B0" w:rsidRDefault="00586814">
            <w:pPr>
              <w:keepNext/>
              <w:jc w:val="center"/>
              <w:rPr>
                <w:rFonts w:ascii="Arial" w:hAnsi="Arial" w:cs="Arial"/>
                <w:color w:val="000000"/>
                <w:sz w:val="16"/>
                <w:szCs w:val="16"/>
                <w:lang w:val="en-CA"/>
              </w:rPr>
            </w:pPr>
            <w:r w:rsidRPr="00B7552B">
              <w:rPr>
                <w:rFonts w:ascii="Arial" w:hAnsi="Arial" w:cs="Arial"/>
                <w:color w:val="000000"/>
                <w:sz w:val="16"/>
                <w:szCs w:val="16"/>
                <w:lang w:val="en-CA"/>
              </w:rPr>
              <w:t>1</w:t>
            </w:r>
            <w:r>
              <w:rPr>
                <w:rFonts w:ascii="Arial" w:hAnsi="Arial" w:cs="Arial"/>
                <w:color w:val="000000"/>
                <w:sz w:val="16"/>
                <w:szCs w:val="16"/>
                <w:lang w:val="en-CA"/>
              </w:rPr>
              <w:t>4</w:t>
            </w:r>
          </w:p>
        </w:tc>
        <w:tc>
          <w:tcPr>
            <w:tcW w:w="2299" w:type="dxa"/>
            <w:vAlign w:val="center"/>
          </w:tcPr>
          <w:p w14:paraId="30A4E6AC" w14:textId="299B16A6" w:rsidR="00586814" w:rsidRPr="00C262B0" w:rsidRDefault="00586814">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1</w:t>
            </w:r>
            <w:r>
              <w:rPr>
                <w:rFonts w:ascii="Arial" w:hAnsi="Arial" w:cs="Arial"/>
                <w:color w:val="000000"/>
                <w:sz w:val="16"/>
                <w:szCs w:val="16"/>
                <w:lang w:val="en-CA" w:eastAsia="ja-JP"/>
              </w:rPr>
              <w:t>4</w:t>
            </w:r>
          </w:p>
        </w:tc>
        <w:tc>
          <w:tcPr>
            <w:tcW w:w="2299" w:type="dxa"/>
            <w:tcBorders>
              <w:right w:val="single" w:sz="24" w:space="0" w:color="auto"/>
            </w:tcBorders>
            <w:vAlign w:val="center"/>
          </w:tcPr>
          <w:p w14:paraId="413222C9" w14:textId="3DC0B4D9" w:rsidR="00586814" w:rsidRPr="00C262B0" w:rsidRDefault="00586814">
            <w:pPr>
              <w:keepNext/>
              <w:jc w:val="center"/>
              <w:rPr>
                <w:rFonts w:ascii="Arial" w:hAnsi="Arial" w:cs="Arial"/>
                <w:color w:val="000000"/>
                <w:sz w:val="16"/>
                <w:szCs w:val="16"/>
                <w:lang w:val="en-CA"/>
              </w:rPr>
            </w:pPr>
            <w:r w:rsidRPr="00B7552B">
              <w:rPr>
                <w:rFonts w:ascii="Arial" w:hAnsi="Arial" w:cs="Arial"/>
                <w:color w:val="000000"/>
                <w:sz w:val="16"/>
                <w:szCs w:val="16"/>
                <w:lang w:val="en-CA"/>
              </w:rPr>
              <w:t>1</w:t>
            </w:r>
            <w:r>
              <w:rPr>
                <w:rFonts w:ascii="Arial" w:hAnsi="Arial" w:cs="Arial"/>
                <w:color w:val="000000"/>
                <w:sz w:val="16"/>
                <w:szCs w:val="16"/>
                <w:lang w:val="en-CA"/>
              </w:rPr>
              <w:t>4</w:t>
            </w:r>
          </w:p>
        </w:tc>
      </w:tr>
      <w:tr w:rsidR="00586814" w:rsidRPr="005B4D9C" w14:paraId="0644E5A2" w14:textId="77777777" w:rsidTr="00B91519">
        <w:trPr>
          <w:trHeight w:val="326"/>
        </w:trPr>
        <w:tc>
          <w:tcPr>
            <w:tcW w:w="405" w:type="dxa"/>
            <w:vMerge/>
            <w:tcBorders>
              <w:left w:val="single" w:sz="24" w:space="0" w:color="auto"/>
              <w:right w:val="single" w:sz="24" w:space="0" w:color="auto"/>
            </w:tcBorders>
            <w:shd w:val="clear" w:color="auto" w:fill="90C5F6" w:themeFill="accent1" w:themeFillTint="66"/>
            <w:vAlign w:val="center"/>
          </w:tcPr>
          <w:p w14:paraId="4A0DF6C9" w14:textId="77777777" w:rsidR="00586814" w:rsidRPr="005B4D9C" w:rsidRDefault="00586814">
            <w:pPr>
              <w:keepNext/>
              <w:jc w:val="center"/>
              <w:rPr>
                <w:rFonts w:ascii="Arial" w:hAnsi="Arial" w:cs="Arial"/>
                <w:i/>
                <w:color w:val="000000"/>
                <w:sz w:val="16"/>
                <w:szCs w:val="18"/>
                <w:lang w:val="en-CA"/>
              </w:rPr>
            </w:pPr>
          </w:p>
        </w:tc>
        <w:tc>
          <w:tcPr>
            <w:tcW w:w="2088" w:type="dxa"/>
            <w:tcBorders>
              <w:left w:val="single" w:sz="24" w:space="0" w:color="auto"/>
            </w:tcBorders>
            <w:vAlign w:val="center"/>
          </w:tcPr>
          <w:p w14:paraId="14C14BFF" w14:textId="77777777" w:rsidR="00586814" w:rsidRPr="00C262B0" w:rsidRDefault="00586814">
            <w:pPr>
              <w:keepNext/>
              <w:jc w:val="center"/>
              <w:rPr>
                <w:rFonts w:ascii="Arial" w:hAnsi="Arial" w:cs="Arial"/>
                <w:color w:val="000000"/>
                <w:sz w:val="16"/>
                <w:szCs w:val="16"/>
                <w:lang w:val="en-CA"/>
              </w:rPr>
            </w:pPr>
            <w:proofErr w:type="spellStart"/>
            <w:r w:rsidRPr="00C262B0">
              <w:rPr>
                <w:rFonts w:ascii="Arial" w:hAnsi="Arial" w:cs="Arial"/>
                <w:color w:val="000000"/>
                <w:sz w:val="16"/>
                <w:szCs w:val="16"/>
                <w:lang w:val="en-CA"/>
              </w:rPr>
              <w:t>MatrixCoefficients</w:t>
            </w:r>
            <w:proofErr w:type="spellEnd"/>
          </w:p>
        </w:tc>
        <w:tc>
          <w:tcPr>
            <w:tcW w:w="2299" w:type="dxa"/>
            <w:vAlign w:val="center"/>
          </w:tcPr>
          <w:p w14:paraId="568D3A58" w14:textId="59A8806D" w:rsidR="00586814" w:rsidRPr="00C262B0" w:rsidRDefault="00586814">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2299" w:type="dxa"/>
            <w:vAlign w:val="center"/>
          </w:tcPr>
          <w:p w14:paraId="03043177" w14:textId="3053AB51" w:rsidR="00586814" w:rsidRPr="00C262B0" w:rsidRDefault="00586814">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0</w:t>
            </w:r>
          </w:p>
        </w:tc>
        <w:tc>
          <w:tcPr>
            <w:tcW w:w="2299" w:type="dxa"/>
            <w:tcBorders>
              <w:right w:val="single" w:sz="24" w:space="0" w:color="auto"/>
            </w:tcBorders>
            <w:vAlign w:val="center"/>
          </w:tcPr>
          <w:p w14:paraId="52EA607F" w14:textId="14E0147A" w:rsidR="00586814" w:rsidRPr="00C262B0" w:rsidRDefault="00586814">
            <w:pPr>
              <w:keepNext/>
              <w:jc w:val="center"/>
              <w:rPr>
                <w:rFonts w:ascii="Arial" w:hAnsi="Arial" w:cs="Arial"/>
                <w:color w:val="000000"/>
                <w:sz w:val="16"/>
                <w:szCs w:val="16"/>
                <w:lang w:val="en-CA"/>
              </w:rPr>
            </w:pPr>
            <w:r w:rsidRPr="00B7552B">
              <w:rPr>
                <w:rFonts w:ascii="Arial" w:hAnsi="Arial" w:cs="Arial"/>
                <w:color w:val="000000"/>
                <w:sz w:val="16"/>
                <w:szCs w:val="16"/>
                <w:lang w:val="en-CA"/>
              </w:rPr>
              <w:t>0</w:t>
            </w:r>
          </w:p>
        </w:tc>
      </w:tr>
      <w:tr w:rsidR="00586814" w:rsidRPr="005B4D9C" w14:paraId="685E4742" w14:textId="77777777" w:rsidTr="004F71F4">
        <w:trPr>
          <w:trHeight w:val="87"/>
        </w:trPr>
        <w:tc>
          <w:tcPr>
            <w:tcW w:w="405" w:type="dxa"/>
            <w:vMerge/>
            <w:tcBorders>
              <w:left w:val="single" w:sz="24" w:space="0" w:color="auto"/>
              <w:right w:val="single" w:sz="24" w:space="0" w:color="auto"/>
            </w:tcBorders>
            <w:shd w:val="clear" w:color="auto" w:fill="90C5F6" w:themeFill="accent1" w:themeFillTint="66"/>
            <w:vAlign w:val="center"/>
          </w:tcPr>
          <w:p w14:paraId="1C2A3C1D" w14:textId="77777777" w:rsidR="00586814" w:rsidRPr="005B4D9C" w:rsidRDefault="00586814">
            <w:pPr>
              <w:keepNext/>
              <w:jc w:val="center"/>
              <w:rPr>
                <w:rFonts w:ascii="Arial" w:hAnsi="Arial" w:cs="Arial"/>
                <w:i/>
                <w:color w:val="000000"/>
                <w:sz w:val="16"/>
                <w:szCs w:val="18"/>
                <w:lang w:val="en-CA"/>
              </w:rPr>
            </w:pPr>
          </w:p>
        </w:tc>
        <w:tc>
          <w:tcPr>
            <w:tcW w:w="2088" w:type="dxa"/>
            <w:tcBorders>
              <w:left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586814" w:rsidRPr="00C262B0" w14:paraId="0A363D57" w14:textId="77777777" w:rsidTr="00B7552B">
              <w:trPr>
                <w:trHeight w:val="88"/>
              </w:trPr>
              <w:tc>
                <w:tcPr>
                  <w:tcW w:w="1854" w:type="dxa"/>
                </w:tcPr>
                <w:p w14:paraId="1B50EA39" w14:textId="77777777" w:rsidR="00586814" w:rsidRPr="00C262B0" w:rsidRDefault="00586814">
                  <w:pPr>
                    <w:keepNext/>
                    <w:jc w:val="center"/>
                    <w:rPr>
                      <w:rFonts w:ascii="Arial" w:hAnsi="Arial" w:cs="Arial"/>
                      <w:color w:val="000000"/>
                      <w:sz w:val="16"/>
                      <w:szCs w:val="16"/>
                      <w:lang w:eastAsia="zh-CN"/>
                    </w:rPr>
                  </w:pPr>
                  <w:proofErr w:type="spellStart"/>
                  <w:r w:rsidRPr="00C262B0">
                    <w:rPr>
                      <w:rFonts w:ascii="Arial" w:hAnsi="Arial" w:cs="Arial"/>
                      <w:color w:val="000000"/>
                      <w:sz w:val="16"/>
                      <w:szCs w:val="16"/>
                      <w:lang w:eastAsia="zh-CN"/>
                    </w:rPr>
                    <w:t>VideoFullRangeFlag</w:t>
                  </w:r>
                  <w:proofErr w:type="spellEnd"/>
                  <w:r w:rsidRPr="00C262B0">
                    <w:rPr>
                      <w:rFonts w:ascii="Arial" w:hAnsi="Arial" w:cs="Arial"/>
                      <w:color w:val="000000"/>
                      <w:sz w:val="16"/>
                      <w:szCs w:val="16"/>
                      <w:lang w:eastAsia="zh-CN"/>
                    </w:rPr>
                    <w:t xml:space="preserve"> </w:t>
                  </w:r>
                </w:p>
              </w:tc>
            </w:tr>
          </w:tbl>
          <w:p w14:paraId="5DDBE1A9" w14:textId="77777777" w:rsidR="00586814" w:rsidRPr="00C262B0" w:rsidRDefault="00586814" w:rsidP="00C262B0">
            <w:pPr>
              <w:keepNext/>
              <w:jc w:val="center"/>
              <w:rPr>
                <w:rFonts w:ascii="Arial" w:hAnsi="Arial" w:cs="Arial"/>
                <w:color w:val="000000"/>
                <w:sz w:val="16"/>
                <w:szCs w:val="16"/>
                <w:lang w:val="en-CA"/>
              </w:rPr>
            </w:pPr>
          </w:p>
        </w:tc>
        <w:tc>
          <w:tcPr>
            <w:tcW w:w="2299" w:type="dxa"/>
            <w:vAlign w:val="center"/>
          </w:tcPr>
          <w:p w14:paraId="576CECEE" w14:textId="737E3BD2" w:rsidR="00586814" w:rsidRPr="00C262B0" w:rsidRDefault="00586814"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0</w:t>
            </w:r>
          </w:p>
        </w:tc>
        <w:tc>
          <w:tcPr>
            <w:tcW w:w="2299" w:type="dxa"/>
            <w:vAlign w:val="center"/>
          </w:tcPr>
          <w:p w14:paraId="08CA4CD1" w14:textId="4CC9EDA3" w:rsidR="00586814" w:rsidRPr="00C262B0" w:rsidRDefault="00586814"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eastAsia="ja-JP"/>
              </w:rPr>
              <w:t>0</w:t>
            </w:r>
          </w:p>
        </w:tc>
        <w:tc>
          <w:tcPr>
            <w:tcW w:w="2299" w:type="dxa"/>
            <w:tcBorders>
              <w:right w:val="single" w:sz="24" w:space="0" w:color="auto"/>
            </w:tcBorders>
            <w:vAlign w:val="center"/>
          </w:tcPr>
          <w:p w14:paraId="53F1A60C" w14:textId="79AE53EA" w:rsidR="00586814" w:rsidRPr="00C262B0" w:rsidRDefault="00586814" w:rsidP="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1</w:t>
            </w:r>
          </w:p>
        </w:tc>
      </w:tr>
      <w:tr w:rsidR="00586814" w:rsidRPr="005B4D9C" w14:paraId="2490B9E4" w14:textId="77777777" w:rsidTr="00E0622E">
        <w:trPr>
          <w:trHeight w:val="260"/>
        </w:trPr>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0528624D" w14:textId="77777777" w:rsidR="00586814" w:rsidRPr="005B4D9C" w:rsidRDefault="00586814">
            <w:pPr>
              <w:keepNext/>
              <w:jc w:val="center"/>
              <w:rPr>
                <w:rFonts w:ascii="Arial" w:hAnsi="Arial" w:cs="Arial"/>
                <w:i/>
                <w:color w:val="000000"/>
                <w:sz w:val="16"/>
                <w:szCs w:val="18"/>
                <w:lang w:val="en-CA"/>
              </w:rPr>
            </w:pPr>
          </w:p>
        </w:tc>
        <w:tc>
          <w:tcPr>
            <w:tcW w:w="2088" w:type="dxa"/>
            <w:tcBorders>
              <w:left w:val="single" w:sz="24" w:space="0" w:color="auto"/>
              <w:bottom w:val="single" w:sz="24" w:space="0" w:color="auto"/>
            </w:tcBorders>
            <w:vAlign w:val="center"/>
          </w:tcPr>
          <w:p w14:paraId="794FDCFD" w14:textId="2A9E39FF" w:rsidR="00586814" w:rsidRPr="00C262B0" w:rsidRDefault="00586814">
            <w:pPr>
              <w:keepNext/>
              <w:jc w:val="center"/>
              <w:rPr>
                <w:rFonts w:ascii="Arial" w:hAnsi="Arial" w:cs="Arial"/>
                <w:color w:val="000000"/>
                <w:sz w:val="16"/>
                <w:szCs w:val="16"/>
              </w:rPr>
            </w:pPr>
            <w:proofErr w:type="spellStart"/>
            <w:ins w:id="509" w:author="Yasser Syed" w:date="2018-09-28T18:00:00Z">
              <w:r>
                <w:rPr>
                  <w:rFonts w:ascii="Arial" w:hAnsi="Arial" w:cs="Arial"/>
                  <w:color w:val="000000"/>
                  <w:sz w:val="16"/>
                  <w:szCs w:val="16"/>
                </w:rPr>
                <w:t>ChromaLocType</w:t>
              </w:r>
            </w:ins>
            <w:proofErr w:type="spellEnd"/>
          </w:p>
        </w:tc>
        <w:tc>
          <w:tcPr>
            <w:tcW w:w="2299" w:type="dxa"/>
            <w:tcBorders>
              <w:bottom w:val="single" w:sz="24" w:space="0" w:color="auto"/>
            </w:tcBorders>
            <w:vAlign w:val="center"/>
          </w:tcPr>
          <w:p w14:paraId="07DDDEE2" w14:textId="098A4616" w:rsidR="00586814" w:rsidRPr="00B7552B" w:rsidRDefault="00C86D75" w:rsidP="00C262B0">
            <w:pPr>
              <w:keepNext/>
              <w:jc w:val="center"/>
              <w:rPr>
                <w:rFonts w:ascii="Arial" w:hAnsi="Arial" w:cs="Arial"/>
                <w:color w:val="000000"/>
                <w:sz w:val="16"/>
                <w:szCs w:val="16"/>
                <w:lang w:val="en-CA"/>
              </w:rPr>
            </w:pPr>
            <w:ins w:id="510" w:author="Yasser Syed" w:date="2018-09-28T18:05:00Z">
              <w:r>
                <w:rPr>
                  <w:rFonts w:ascii="Arial" w:hAnsi="Arial" w:cs="Arial"/>
                  <w:color w:val="000000"/>
                  <w:sz w:val="16"/>
                  <w:szCs w:val="16"/>
                  <w:lang w:val="en-CA"/>
                </w:rPr>
                <w:t>2</w:t>
              </w:r>
            </w:ins>
          </w:p>
        </w:tc>
        <w:tc>
          <w:tcPr>
            <w:tcW w:w="2299" w:type="dxa"/>
            <w:tcBorders>
              <w:bottom w:val="single" w:sz="24" w:space="0" w:color="auto"/>
            </w:tcBorders>
            <w:vAlign w:val="center"/>
          </w:tcPr>
          <w:p w14:paraId="65BC3913" w14:textId="18AF635B" w:rsidR="00586814" w:rsidRPr="00B7552B" w:rsidRDefault="00C86D75" w:rsidP="00C262B0">
            <w:pPr>
              <w:keepNext/>
              <w:jc w:val="center"/>
              <w:rPr>
                <w:rFonts w:ascii="Arial" w:hAnsi="Arial" w:cs="Arial"/>
                <w:color w:val="000000"/>
                <w:sz w:val="16"/>
                <w:szCs w:val="16"/>
                <w:lang w:val="en-CA" w:eastAsia="ja-JP"/>
              </w:rPr>
            </w:pPr>
            <w:ins w:id="511" w:author="Yasser Syed" w:date="2018-09-28T18:05:00Z">
              <w:r>
                <w:rPr>
                  <w:rFonts w:ascii="Arial" w:hAnsi="Arial" w:cs="Arial"/>
                  <w:color w:val="000000"/>
                  <w:sz w:val="16"/>
                  <w:szCs w:val="16"/>
                  <w:lang w:val="en-CA" w:eastAsia="ja-JP"/>
                </w:rPr>
                <w:t>2</w:t>
              </w:r>
            </w:ins>
          </w:p>
        </w:tc>
        <w:tc>
          <w:tcPr>
            <w:tcW w:w="2299" w:type="dxa"/>
            <w:tcBorders>
              <w:bottom w:val="single" w:sz="24" w:space="0" w:color="auto"/>
              <w:right w:val="single" w:sz="24" w:space="0" w:color="auto"/>
            </w:tcBorders>
            <w:vAlign w:val="center"/>
          </w:tcPr>
          <w:p w14:paraId="00E677DB" w14:textId="1B8357BA" w:rsidR="00586814" w:rsidRPr="00B7552B" w:rsidRDefault="00C86D75" w:rsidP="00C262B0">
            <w:pPr>
              <w:keepNext/>
              <w:jc w:val="center"/>
              <w:rPr>
                <w:rFonts w:ascii="Arial" w:hAnsi="Arial" w:cs="Arial"/>
                <w:color w:val="000000"/>
                <w:sz w:val="16"/>
                <w:szCs w:val="16"/>
                <w:lang w:val="en-CA"/>
              </w:rPr>
            </w:pPr>
            <w:ins w:id="512" w:author="Yasser Syed" w:date="2018-09-28T18:05:00Z">
              <w:r>
                <w:rPr>
                  <w:rFonts w:ascii="Arial" w:hAnsi="Arial" w:cs="Arial"/>
                  <w:color w:val="000000"/>
                  <w:sz w:val="16"/>
                  <w:szCs w:val="16"/>
                  <w:lang w:val="en-CA"/>
                </w:rPr>
                <w:t>2</w:t>
              </w:r>
            </w:ins>
          </w:p>
        </w:tc>
      </w:tr>
      <w:tr w:rsidR="00C262B0" w:rsidRPr="005B4D9C" w14:paraId="38EF7178" w14:textId="77777777" w:rsidTr="000A6679">
        <w:tc>
          <w:tcPr>
            <w:tcW w:w="405" w:type="dxa"/>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03E08D8A" w14:textId="77777777" w:rsidR="00C262B0" w:rsidRPr="005B4D9C" w:rsidRDefault="00C262B0" w:rsidP="00C262B0">
            <w:pPr>
              <w:keepNext/>
              <w:jc w:val="center"/>
              <w:rPr>
                <w:rFonts w:ascii="Arial" w:hAnsi="Arial" w:cs="Arial"/>
                <w:i/>
                <w:color w:val="000000"/>
                <w:sz w:val="16"/>
                <w:szCs w:val="18"/>
                <w:lang w:val="en-CA"/>
              </w:rPr>
            </w:pPr>
            <w:r w:rsidRPr="005B4D9C">
              <w:rPr>
                <w:rFonts w:ascii="Arial" w:hAnsi="Arial" w:cs="Arial"/>
                <w:i/>
                <w:color w:val="000000"/>
                <w:sz w:val="16"/>
                <w:szCs w:val="18"/>
                <w:lang w:val="en-CA"/>
              </w:rPr>
              <w:t>SMPTE MXF parameters</w:t>
            </w:r>
          </w:p>
        </w:tc>
        <w:tc>
          <w:tcPr>
            <w:tcW w:w="2088" w:type="dxa"/>
            <w:tcBorders>
              <w:top w:val="single" w:sz="24" w:space="0" w:color="auto"/>
              <w:left w:val="single" w:sz="24" w:space="0" w:color="auto"/>
              <w:bottom w:val="single" w:sz="8" w:space="0" w:color="auto"/>
              <w:right w:val="single" w:sz="8" w:space="0" w:color="auto"/>
            </w:tcBorders>
            <w:vAlign w:val="center"/>
          </w:tcPr>
          <w:p w14:paraId="58A2A373" w14:textId="77777777" w:rsidR="00C262B0" w:rsidRPr="00C262B0" w:rsidRDefault="00C262B0" w:rsidP="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Colour primaries</w:t>
            </w:r>
          </w:p>
        </w:tc>
        <w:tc>
          <w:tcPr>
            <w:tcW w:w="6897" w:type="dxa"/>
            <w:gridSpan w:val="3"/>
            <w:tcBorders>
              <w:top w:val="single" w:sz="24" w:space="0" w:color="auto"/>
              <w:left w:val="single" w:sz="8" w:space="0" w:color="auto"/>
              <w:bottom w:val="single" w:sz="8" w:space="0" w:color="auto"/>
              <w:right w:val="single" w:sz="24" w:space="0" w:color="auto"/>
            </w:tcBorders>
            <w:vAlign w:val="center"/>
          </w:tcPr>
          <w:p w14:paraId="72655515" w14:textId="67D82BBA" w:rsidR="00C262B0" w:rsidRPr="00C262B0" w:rsidRDefault="00C262B0" w:rsidP="00C262B0">
            <w:pPr>
              <w:keepNext/>
              <w:jc w:val="center"/>
              <w:rPr>
                <w:rFonts w:ascii="Arial" w:hAnsi="Arial" w:cs="Arial"/>
                <w:color w:val="000000"/>
                <w:sz w:val="16"/>
                <w:szCs w:val="16"/>
                <w:lang w:val="en-CA"/>
              </w:rPr>
            </w:pPr>
            <w:r w:rsidRPr="00B7552B">
              <w:rPr>
                <w:rFonts w:ascii="Arial" w:hAnsi="Arial" w:cs="Arial"/>
                <w:sz w:val="16"/>
                <w:szCs w:val="16"/>
                <w:lang w:val="en-CA"/>
              </w:rPr>
              <w:t>06.0E.2B.34.04.01.01.0D.04.01.01.01.03.04.00.0</w:t>
            </w:r>
          </w:p>
        </w:tc>
      </w:tr>
      <w:tr w:rsidR="00C262B0" w:rsidRPr="005B4D9C" w14:paraId="0635CF96" w14:textId="45103C80" w:rsidTr="000A6679">
        <w:tc>
          <w:tcPr>
            <w:tcW w:w="405" w:type="dxa"/>
            <w:vMerge/>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54E0E847" w14:textId="77777777" w:rsidR="00C262B0" w:rsidRPr="005B4D9C" w:rsidRDefault="00C262B0">
            <w:pPr>
              <w:keepNext/>
              <w:jc w:val="center"/>
              <w:rPr>
                <w:rFonts w:ascii="Arial" w:hAnsi="Arial" w:cs="Arial"/>
                <w:color w:val="000000"/>
                <w:sz w:val="16"/>
                <w:szCs w:val="18"/>
                <w:lang w:val="en-CA"/>
              </w:rPr>
            </w:pPr>
          </w:p>
        </w:tc>
        <w:tc>
          <w:tcPr>
            <w:tcW w:w="2088" w:type="dxa"/>
            <w:tcBorders>
              <w:top w:val="single" w:sz="8" w:space="0" w:color="auto"/>
              <w:left w:val="single" w:sz="24" w:space="0" w:color="auto"/>
              <w:bottom w:val="single" w:sz="8" w:space="0" w:color="auto"/>
              <w:right w:val="single" w:sz="8" w:space="0" w:color="auto"/>
            </w:tcBorders>
            <w:vAlign w:val="center"/>
          </w:tcPr>
          <w:p w14:paraId="533BC3E8" w14:textId="77777777"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Transfer characteristic</w:t>
            </w:r>
          </w:p>
        </w:tc>
        <w:tc>
          <w:tcPr>
            <w:tcW w:w="6897" w:type="dxa"/>
            <w:gridSpan w:val="3"/>
            <w:tcBorders>
              <w:top w:val="single" w:sz="8" w:space="0" w:color="auto"/>
              <w:left w:val="single" w:sz="8" w:space="0" w:color="auto"/>
              <w:bottom w:val="single" w:sz="8" w:space="0" w:color="auto"/>
              <w:right w:val="single" w:sz="24" w:space="0" w:color="auto"/>
            </w:tcBorders>
            <w:vAlign w:val="center"/>
          </w:tcPr>
          <w:p w14:paraId="1AEDD5B1" w14:textId="0FACBB7A" w:rsidR="00C262B0" w:rsidRPr="00B7552B" w:rsidRDefault="00C262B0" w:rsidP="00B7552B">
            <w:pPr>
              <w:keepNext/>
              <w:jc w:val="center"/>
              <w:rPr>
                <w:rFonts w:ascii="Arial" w:hAnsi="Arial" w:cs="Arial"/>
                <w:color w:val="000000"/>
                <w:sz w:val="16"/>
                <w:szCs w:val="16"/>
                <w:lang w:val="en-CA"/>
              </w:rPr>
            </w:pPr>
            <w:r w:rsidRPr="00B7552B">
              <w:rPr>
                <w:rFonts w:ascii="Arial" w:hAnsi="Arial" w:cs="Arial"/>
                <w:sz w:val="16"/>
                <w:szCs w:val="16"/>
                <w:lang w:val="en-CA"/>
              </w:rPr>
              <w:t>06.0E.2B.34.04.01.01.0E.04.01.01.01.01.09.00.00</w:t>
            </w:r>
          </w:p>
        </w:tc>
      </w:tr>
      <w:tr w:rsidR="00C262B0" w:rsidRPr="005B4D9C" w14:paraId="605CA5D7" w14:textId="10A8F038" w:rsidTr="000A6679">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9697319" w14:textId="77777777" w:rsidR="00C262B0" w:rsidRPr="005B4D9C" w:rsidRDefault="00C262B0">
            <w:pPr>
              <w:keepNext/>
              <w:jc w:val="center"/>
              <w:rPr>
                <w:rFonts w:ascii="Arial" w:hAnsi="Arial" w:cs="Arial"/>
                <w:color w:val="000000"/>
                <w:sz w:val="16"/>
                <w:szCs w:val="18"/>
                <w:lang w:val="en-CA"/>
              </w:rPr>
            </w:pPr>
          </w:p>
        </w:tc>
        <w:tc>
          <w:tcPr>
            <w:tcW w:w="2088" w:type="dxa"/>
            <w:tcBorders>
              <w:top w:val="single" w:sz="8" w:space="0" w:color="auto"/>
              <w:left w:val="single" w:sz="24" w:space="0" w:color="auto"/>
              <w:bottom w:val="single" w:sz="8" w:space="0" w:color="auto"/>
              <w:right w:val="single" w:sz="8" w:space="0" w:color="auto"/>
            </w:tcBorders>
            <w:vAlign w:val="center"/>
          </w:tcPr>
          <w:p w14:paraId="3D717C78" w14:textId="77777777"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Coding equations</w:t>
            </w:r>
          </w:p>
        </w:tc>
        <w:tc>
          <w:tcPr>
            <w:tcW w:w="2299" w:type="dxa"/>
            <w:tcBorders>
              <w:top w:val="single" w:sz="8" w:space="0" w:color="auto"/>
              <w:left w:val="single" w:sz="8" w:space="0" w:color="auto"/>
              <w:bottom w:val="single" w:sz="8" w:space="0" w:color="auto"/>
              <w:right w:val="single" w:sz="8" w:space="0" w:color="auto"/>
            </w:tcBorders>
            <w:vAlign w:val="center"/>
          </w:tcPr>
          <w:p w14:paraId="45C0E122" w14:textId="4B0C0238" w:rsidR="00C262B0" w:rsidRPr="00C262B0" w:rsidRDefault="00C262B0">
            <w:pPr>
              <w:keepNext/>
              <w:jc w:val="center"/>
              <w:rPr>
                <w:rFonts w:ascii="Arial" w:hAnsi="Arial" w:cs="Arial"/>
                <w:sz w:val="16"/>
                <w:szCs w:val="16"/>
                <w:lang w:val="en-CA"/>
              </w:rPr>
            </w:pPr>
            <w:r w:rsidRPr="00B7552B">
              <w:rPr>
                <w:rFonts w:ascii="Arial" w:hAnsi="Arial" w:cs="Arial"/>
                <w:color w:val="000000"/>
                <w:sz w:val="16"/>
                <w:szCs w:val="16"/>
                <w:shd w:val="clear" w:color="auto" w:fill="FFFFFF"/>
                <w:lang w:val="en-CA"/>
              </w:rPr>
              <w:t>06.0E.2B.34.04.01.01.0D.04.01.01.01.02.06.00.00</w:t>
            </w:r>
          </w:p>
        </w:tc>
        <w:tc>
          <w:tcPr>
            <w:tcW w:w="2299" w:type="dxa"/>
            <w:tcBorders>
              <w:top w:val="single" w:sz="8" w:space="0" w:color="auto"/>
              <w:left w:val="single" w:sz="8" w:space="0" w:color="auto"/>
              <w:bottom w:val="single" w:sz="8" w:space="0" w:color="auto"/>
              <w:right w:val="single" w:sz="8" w:space="0" w:color="auto"/>
            </w:tcBorders>
            <w:vAlign w:val="center"/>
          </w:tcPr>
          <w:p w14:paraId="1389B184" w14:textId="3DD95FC3" w:rsidR="00C262B0" w:rsidRPr="00C262B0" w:rsidRDefault="00C262B0">
            <w:pPr>
              <w:keepNext/>
              <w:jc w:val="center"/>
              <w:rPr>
                <w:rFonts w:ascii="Arial" w:hAnsi="Arial" w:cs="Arial"/>
                <w:sz w:val="16"/>
                <w:szCs w:val="16"/>
                <w:lang w:val="en-CA"/>
              </w:rPr>
            </w:pPr>
            <w:r w:rsidRPr="00B7552B">
              <w:rPr>
                <w:rFonts w:ascii="Arial" w:hAnsi="Arial" w:cs="Arial"/>
                <w:sz w:val="16"/>
                <w:szCs w:val="16"/>
                <w:lang w:val="en-CA"/>
              </w:rPr>
              <w:t>N/R</w:t>
            </w:r>
          </w:p>
        </w:tc>
        <w:tc>
          <w:tcPr>
            <w:tcW w:w="2299" w:type="dxa"/>
            <w:tcBorders>
              <w:top w:val="single" w:sz="8" w:space="0" w:color="auto"/>
              <w:left w:val="single" w:sz="8" w:space="0" w:color="auto"/>
              <w:bottom w:val="single" w:sz="8" w:space="0" w:color="auto"/>
              <w:right w:val="single" w:sz="24" w:space="0" w:color="auto"/>
            </w:tcBorders>
            <w:vAlign w:val="center"/>
          </w:tcPr>
          <w:p w14:paraId="3C144D11" w14:textId="573B86C4" w:rsidR="00C262B0" w:rsidRPr="00B7552B" w:rsidRDefault="00C262B0" w:rsidP="00B7552B">
            <w:pPr>
              <w:jc w:val="center"/>
              <w:rPr>
                <w:rFonts w:ascii="Arial" w:hAnsi="Arial" w:cs="Arial"/>
                <w:sz w:val="16"/>
                <w:szCs w:val="16"/>
              </w:rPr>
            </w:pPr>
            <w:r w:rsidRPr="00B7552B">
              <w:rPr>
                <w:rFonts w:ascii="Arial" w:hAnsi="Arial" w:cs="Arial"/>
                <w:sz w:val="16"/>
                <w:szCs w:val="16"/>
                <w:lang w:val="en-CA"/>
              </w:rPr>
              <w:t>N/R</w:t>
            </w:r>
          </w:p>
        </w:tc>
      </w:tr>
      <w:tr w:rsidR="00C262B0" w:rsidRPr="005B4D9C" w14:paraId="2DBC1DFA" w14:textId="7384F0A4" w:rsidTr="000A6679">
        <w:tc>
          <w:tcPr>
            <w:tcW w:w="405" w:type="dxa"/>
            <w:vMerge/>
            <w:tcBorders>
              <w:left w:val="single" w:sz="24" w:space="0" w:color="auto"/>
              <w:bottom w:val="single" w:sz="24" w:space="0" w:color="auto"/>
              <w:right w:val="single" w:sz="24" w:space="0" w:color="auto"/>
            </w:tcBorders>
            <w:shd w:val="clear" w:color="auto" w:fill="90C5F6" w:themeFill="accent1" w:themeFillTint="66"/>
            <w:vAlign w:val="center"/>
          </w:tcPr>
          <w:p w14:paraId="5D532124" w14:textId="77777777" w:rsidR="00C262B0" w:rsidRPr="005B4D9C" w:rsidRDefault="00C262B0">
            <w:pPr>
              <w:keepNext/>
              <w:jc w:val="center"/>
              <w:rPr>
                <w:rFonts w:ascii="Arial" w:hAnsi="Arial" w:cs="Arial"/>
                <w:color w:val="000000"/>
                <w:sz w:val="16"/>
                <w:szCs w:val="18"/>
                <w:lang w:val="en-CA"/>
              </w:rPr>
            </w:pPr>
          </w:p>
        </w:tc>
        <w:tc>
          <w:tcPr>
            <w:tcW w:w="2088" w:type="dxa"/>
            <w:tcBorders>
              <w:top w:val="single" w:sz="8" w:space="0" w:color="auto"/>
              <w:left w:val="single" w:sz="24" w:space="0" w:color="auto"/>
              <w:bottom w:val="single" w:sz="24" w:space="0" w:color="auto"/>
              <w:right w:val="single" w:sz="8" w:space="0" w:color="auto"/>
            </w:tcBorders>
            <w:vAlign w:val="center"/>
          </w:tcPr>
          <w:p w14:paraId="4B2541B1" w14:textId="77777777" w:rsidR="00C262B0" w:rsidRPr="00B7552B" w:rsidRDefault="00C262B0" w:rsidP="00B7552B">
            <w:pPr>
              <w:keepNext/>
              <w:jc w:val="center"/>
              <w:rPr>
                <w:rFonts w:ascii="Arial" w:hAnsi="Arial" w:cs="Arial"/>
                <w:color w:val="000000"/>
                <w:sz w:val="16"/>
                <w:szCs w:val="16"/>
                <w:lang w:val="en-CA"/>
              </w:rPr>
            </w:pPr>
            <w:r w:rsidRPr="00B7552B">
              <w:rPr>
                <w:rFonts w:ascii="Arial" w:hAnsi="Arial" w:cs="Arial"/>
                <w:color w:val="000000"/>
                <w:sz w:val="16"/>
                <w:szCs w:val="16"/>
                <w:lang w:val="en-CA"/>
              </w:rPr>
              <w:t>Full/narrow level range</w:t>
            </w:r>
          </w:p>
          <w:p w14:paraId="6A9538D1" w14:textId="4A6C4C13" w:rsidR="00C262B0" w:rsidRPr="00C262B0" w:rsidRDefault="00C262B0">
            <w:pPr>
              <w:keepNext/>
              <w:jc w:val="center"/>
              <w:rPr>
                <w:rFonts w:ascii="Arial" w:hAnsi="Arial" w:cs="Arial"/>
                <w:sz w:val="16"/>
                <w:szCs w:val="16"/>
                <w:lang w:val="en-CA"/>
              </w:rPr>
            </w:pPr>
            <w:r w:rsidRPr="00B7552B">
              <w:rPr>
                <w:rFonts w:ascii="Arial" w:hAnsi="Arial" w:cs="Arial"/>
                <w:color w:val="000000"/>
                <w:sz w:val="16"/>
                <w:szCs w:val="16"/>
                <w:lang w:val="en-CA"/>
              </w:rPr>
              <w:t>indicated in bl</w:t>
            </w:r>
            <w:r>
              <w:rPr>
                <w:rFonts w:ascii="Arial" w:hAnsi="Arial" w:cs="Arial"/>
                <w:color w:val="000000"/>
                <w:sz w:val="16"/>
                <w:szCs w:val="16"/>
                <w:lang w:val="en-CA"/>
              </w:rPr>
              <w:t xml:space="preserve">ack ref level, white ref level, </w:t>
            </w:r>
            <w:r w:rsidRPr="00B7552B">
              <w:rPr>
                <w:rFonts w:ascii="Arial" w:hAnsi="Arial" w:cs="Arial"/>
                <w:color w:val="000000"/>
                <w:sz w:val="16"/>
                <w:szCs w:val="16"/>
                <w:lang w:val="en-CA"/>
              </w:rPr>
              <w:t>colour range</w:t>
            </w:r>
          </w:p>
        </w:tc>
        <w:tc>
          <w:tcPr>
            <w:tcW w:w="6897" w:type="dxa"/>
            <w:gridSpan w:val="3"/>
            <w:tcBorders>
              <w:top w:val="single" w:sz="8" w:space="0" w:color="auto"/>
              <w:left w:val="single" w:sz="8" w:space="0" w:color="auto"/>
              <w:bottom w:val="single" w:sz="24" w:space="0" w:color="auto"/>
              <w:right w:val="single" w:sz="24" w:space="0" w:color="auto"/>
            </w:tcBorders>
            <w:vAlign w:val="center"/>
          </w:tcPr>
          <w:p w14:paraId="4E10B40C" w14:textId="200259D1" w:rsidR="00C262B0" w:rsidRPr="00B7552B" w:rsidRDefault="00C262B0" w:rsidP="00B7552B">
            <w:pPr>
              <w:jc w:val="center"/>
              <w:rPr>
                <w:rFonts w:ascii="Arial" w:hAnsi="Arial" w:cs="Arial"/>
                <w:sz w:val="16"/>
                <w:szCs w:val="16"/>
              </w:rPr>
            </w:pPr>
            <w:r w:rsidRPr="00B7552B">
              <w:rPr>
                <w:rFonts w:ascii="Arial" w:hAnsi="Arial" w:cs="Arial"/>
                <w:color w:val="000000"/>
                <w:sz w:val="16"/>
                <w:szCs w:val="16"/>
                <w:lang w:val="en-CA"/>
              </w:rPr>
              <w:t>Inferred</w:t>
            </w:r>
          </w:p>
        </w:tc>
      </w:tr>
    </w:tbl>
    <w:p w14:paraId="49E19771" w14:textId="77777777" w:rsidR="005A5AFA" w:rsidRPr="007A31F9" w:rsidRDefault="005A5AFA" w:rsidP="005A5AFA">
      <w:pPr>
        <w:keepNext/>
        <w:rPr>
          <w:ins w:id="513" w:author="Yasser Syed" w:date="2018-09-28T18:12:00Z"/>
          <w:i/>
          <w:sz w:val="20"/>
          <w:szCs w:val="20"/>
          <w:lang w:val="en-CA"/>
        </w:rPr>
      </w:pPr>
      <w:ins w:id="514" w:author="Yasser Syed" w:date="2018-09-28T18:12:00Z">
        <w:r>
          <w:rPr>
            <w:i/>
            <w:sz w:val="20"/>
            <w:szCs w:val="20"/>
            <w:lang w:val="en-CA"/>
          </w:rPr>
          <w:t>Note: Chroma sample vertical alignment is only applicable in chroma subsampling operations to create 4:2:0 content</w:t>
        </w:r>
      </w:ins>
    </w:p>
    <w:p w14:paraId="5CBD2FDD" w14:textId="77777777" w:rsidR="00C262B0" w:rsidRPr="00AD1CEC" w:rsidRDefault="00C262B0" w:rsidP="00C262B0">
      <w:pPr>
        <w:rPr>
          <w:lang w:val="en-CA"/>
        </w:rPr>
      </w:pPr>
    </w:p>
    <w:p w14:paraId="747DF0AB" w14:textId="0510ADE2"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5E11F5" w:rsidRPr="00AD1CEC">
        <w:rPr>
          <w:lang w:val="en-CA"/>
        </w:rPr>
        <w:t>High Dynamic Range- Wide Colour Gamut</w:t>
      </w:r>
    </w:p>
    <w:p w14:paraId="1E86C35D" w14:textId="5FF2DAEF" w:rsidR="005E11F5" w:rsidRDefault="005E11F5" w:rsidP="00BF2271">
      <w:pPr>
        <w:jc w:val="both"/>
        <w:rPr>
          <w:lang w:val="en-CA"/>
        </w:rPr>
      </w:pPr>
      <w:r w:rsidRPr="00AD1CEC">
        <w:rPr>
          <w:lang w:val="en-CA"/>
        </w:rPr>
        <w:t>This colour volume describes HDR video</w:t>
      </w:r>
      <w:r w:rsidR="00A704AD" w:rsidRPr="00AD1CEC">
        <w:rPr>
          <w:lang w:val="en-CA"/>
        </w:rPr>
        <w:t>,</w:t>
      </w:r>
      <w:r w:rsidRPr="00AD1CEC">
        <w:rPr>
          <w:lang w:val="en-CA"/>
        </w:rPr>
        <w:t xml:space="preserve"> which is </w:t>
      </w:r>
      <w:r w:rsidR="002B5851">
        <w:rPr>
          <w:lang w:val="en-CA"/>
        </w:rPr>
        <w:t>typically associated with</w:t>
      </w:r>
      <w:r w:rsidRPr="00AD1CEC">
        <w:rPr>
          <w:lang w:val="en-CA"/>
        </w:rPr>
        <w:t xml:space="preserve"> </w:t>
      </w:r>
      <w:r w:rsidR="00402F21">
        <w:rPr>
          <w:lang w:val="en-CA"/>
        </w:rPr>
        <w:t>u</w:t>
      </w:r>
      <w:r w:rsidR="008B790D" w:rsidRPr="00AD1CEC">
        <w:rPr>
          <w:lang w:val="en-CA"/>
        </w:rPr>
        <w:t xml:space="preserve">ltra </w:t>
      </w:r>
      <w:r w:rsidR="00402F21">
        <w:rPr>
          <w:lang w:val="en-CA"/>
        </w:rPr>
        <w:t>h</w:t>
      </w:r>
      <w:r w:rsidR="008B790D" w:rsidRPr="00AD1CEC">
        <w:rPr>
          <w:lang w:val="en-CA"/>
        </w:rPr>
        <w:t xml:space="preserve">igh </w:t>
      </w:r>
      <w:r w:rsidR="00402F21">
        <w:rPr>
          <w:lang w:val="en-CA"/>
        </w:rPr>
        <w:t>d</w:t>
      </w:r>
      <w:r w:rsidR="008B790D" w:rsidRPr="00AD1CEC">
        <w:rPr>
          <w:lang w:val="en-CA"/>
        </w:rPr>
        <w:t>efinition</w:t>
      </w:r>
      <w:r w:rsidRPr="00AD1CEC">
        <w:rPr>
          <w:lang w:val="en-CA"/>
        </w:rPr>
        <w:t xml:space="preserve"> video. </w:t>
      </w:r>
    </w:p>
    <w:p w14:paraId="2209F02D" w14:textId="77777777" w:rsidR="002B5851" w:rsidRPr="00AD1CEC" w:rsidRDefault="002B5851" w:rsidP="00BF2271">
      <w:pPr>
        <w:jc w:val="both"/>
        <w:rPr>
          <w:lang w:val="en-CA"/>
        </w:rPr>
      </w:pPr>
    </w:p>
    <w:p w14:paraId="11D01A33" w14:textId="77777777" w:rsidR="002B6FAA" w:rsidRPr="00AD1CEC" w:rsidRDefault="002B6FAA" w:rsidP="00B84CCA">
      <w:pPr>
        <w:rPr>
          <w:lang w:val="en-CA"/>
        </w:rPr>
      </w:pPr>
      <w:r w:rsidRPr="00AD1CEC">
        <w:rPr>
          <w:lang w:val="en-CA"/>
        </w:rPr>
        <w:t>The following system identifier tags are described:</w:t>
      </w:r>
    </w:p>
    <w:p w14:paraId="209F1407" w14:textId="78B76253" w:rsidR="002B6FAA" w:rsidRPr="00AD1CEC" w:rsidRDefault="002B6FAA" w:rsidP="002B6FAA">
      <w:pPr>
        <w:pStyle w:val="ListParagraph"/>
        <w:numPr>
          <w:ilvl w:val="0"/>
          <w:numId w:val="24"/>
        </w:numPr>
      </w:pPr>
      <w:r w:rsidRPr="00AD1CEC">
        <w:t>BT.2100</w:t>
      </w:r>
      <w:r w:rsidR="00C954AC">
        <w:t>_</w:t>
      </w:r>
      <w:r w:rsidRPr="00AD1CEC">
        <w:t>PQ</w:t>
      </w:r>
      <w:r w:rsidR="00C954AC">
        <w:t>_</w:t>
      </w:r>
      <w:r w:rsidRPr="00AD1CEC">
        <w:t>YCC</w:t>
      </w:r>
    </w:p>
    <w:p w14:paraId="22C53509" w14:textId="04B286C6" w:rsidR="002B6FAA" w:rsidRPr="00AD1CEC" w:rsidRDefault="002B6FAA" w:rsidP="002B6FAA">
      <w:pPr>
        <w:pStyle w:val="ListParagraph"/>
        <w:numPr>
          <w:ilvl w:val="0"/>
          <w:numId w:val="24"/>
        </w:numPr>
      </w:pPr>
      <w:r w:rsidRPr="00AD1CEC">
        <w:t>BT.2100</w:t>
      </w:r>
      <w:r w:rsidR="00C954AC">
        <w:t>_</w:t>
      </w:r>
      <w:r w:rsidRPr="00AD1CEC">
        <w:t>HLG</w:t>
      </w:r>
      <w:r w:rsidR="00C954AC">
        <w:t>_</w:t>
      </w:r>
      <w:r w:rsidRPr="00AD1CEC">
        <w:t>YCC</w:t>
      </w:r>
    </w:p>
    <w:p w14:paraId="763F9BD4" w14:textId="39D6CA69" w:rsidR="002B6FAA" w:rsidRPr="00AD1CEC" w:rsidRDefault="002B6FAA" w:rsidP="002B6FAA">
      <w:pPr>
        <w:pStyle w:val="ListParagraph"/>
        <w:numPr>
          <w:ilvl w:val="0"/>
          <w:numId w:val="24"/>
        </w:numPr>
      </w:pPr>
      <w:r w:rsidRPr="00AD1CEC">
        <w:t>BT.2100</w:t>
      </w:r>
      <w:r w:rsidR="00C954AC">
        <w:t>_</w:t>
      </w:r>
      <w:r w:rsidRPr="00AD1CEC">
        <w:t>PQ</w:t>
      </w:r>
      <w:r w:rsidR="00C954AC">
        <w:t>_</w:t>
      </w:r>
      <w:r w:rsidRPr="00AD1CEC">
        <w:t>RGB</w:t>
      </w:r>
    </w:p>
    <w:p w14:paraId="12F385A4" w14:textId="66F79F04" w:rsidR="002B6FAA" w:rsidRPr="00AD1CEC" w:rsidRDefault="002B6FAA" w:rsidP="002B6FAA">
      <w:pPr>
        <w:pStyle w:val="ListParagraph"/>
        <w:numPr>
          <w:ilvl w:val="0"/>
          <w:numId w:val="24"/>
        </w:numPr>
      </w:pPr>
      <w:r w:rsidRPr="00AD1CEC">
        <w:lastRenderedPageBreak/>
        <w:t>BT.2100</w:t>
      </w:r>
      <w:r w:rsidR="00C954AC">
        <w:t>_</w:t>
      </w:r>
      <w:r w:rsidRPr="00AD1CEC">
        <w:t>HLG</w:t>
      </w:r>
      <w:r w:rsidR="00C954AC">
        <w:t>_</w:t>
      </w:r>
      <w:r w:rsidRPr="00AD1CEC">
        <w:t>RGB</w:t>
      </w:r>
    </w:p>
    <w:p w14:paraId="4C3F1700" w14:textId="15EF952C" w:rsidR="00A20643" w:rsidRPr="00AD1CEC" w:rsidRDefault="00A20643" w:rsidP="00E20902"/>
    <w:p w14:paraId="233A70F5" w14:textId="3DEF30F9" w:rsidR="00A20643" w:rsidRPr="00AD1CEC" w:rsidRDefault="00A20643" w:rsidP="00E20902"/>
    <w:p w14:paraId="57D77F97" w14:textId="213922F5" w:rsidR="00814FA5" w:rsidRPr="00AD1CEC" w:rsidRDefault="00814FA5" w:rsidP="00E20902">
      <w:pPr>
        <w:pStyle w:val="Caption"/>
        <w:keepNext/>
        <w:rPr>
          <w:lang w:val="en-CA"/>
        </w:rPr>
      </w:pPr>
      <w:r w:rsidRPr="00AD1CEC">
        <w:rPr>
          <w:lang w:val="en-CA"/>
        </w:rPr>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ins w:id="515" w:author="Yasser Syed" w:date="2018-09-28T17:33:00Z">
        <w:r w:rsidR="00287991">
          <w:rPr>
            <w:noProof/>
            <w:lang w:val="en-CA"/>
          </w:rPr>
          <w:t>5</w:t>
        </w:r>
      </w:ins>
      <w:del w:id="516" w:author="Yasser Syed" w:date="2018-09-28T17:33:00Z">
        <w:r w:rsidR="002E7BDA" w:rsidDel="00287991">
          <w:rPr>
            <w:noProof/>
            <w:lang w:val="en-CA"/>
          </w:rPr>
          <w:delText>4</w:delText>
        </w:r>
      </w:del>
      <w:r w:rsidRPr="00AD1CEC">
        <w:rPr>
          <w:lang w:val="en-CA"/>
        </w:rPr>
        <w:fldChar w:fldCharType="end"/>
      </w:r>
      <w:r w:rsidRPr="00AD1CEC">
        <w:rPr>
          <w:lang w:val="en-CA"/>
        </w:rPr>
        <w:t xml:space="preserve"> HDR/WCG common colour volume descriptions</w:t>
      </w:r>
    </w:p>
    <w:tbl>
      <w:tblPr>
        <w:tblStyle w:val="TableGrid"/>
        <w:tblW w:w="5000" w:type="pct"/>
        <w:tblLayout w:type="fixed"/>
        <w:tblLook w:val="04A0" w:firstRow="1" w:lastRow="0" w:firstColumn="1" w:lastColumn="0" w:noHBand="0" w:noVBand="1"/>
      </w:tblPr>
      <w:tblGrid>
        <w:gridCol w:w="307"/>
        <w:gridCol w:w="1215"/>
        <w:gridCol w:w="1966"/>
        <w:gridCol w:w="1974"/>
        <w:gridCol w:w="1981"/>
        <w:gridCol w:w="1947"/>
        <w:tblGridChange w:id="517">
          <w:tblGrid>
            <w:gridCol w:w="25"/>
            <w:gridCol w:w="282"/>
            <w:gridCol w:w="25"/>
            <w:gridCol w:w="1190"/>
            <w:gridCol w:w="25"/>
            <w:gridCol w:w="1941"/>
            <w:gridCol w:w="25"/>
            <w:gridCol w:w="1949"/>
            <w:gridCol w:w="25"/>
            <w:gridCol w:w="1956"/>
            <w:gridCol w:w="25"/>
            <w:gridCol w:w="1922"/>
            <w:gridCol w:w="25"/>
          </w:tblGrid>
        </w:tblGridChange>
      </w:tblGrid>
      <w:tr w:rsidR="00C262B0" w:rsidRPr="00C262B0" w14:paraId="2EEB5A0E" w14:textId="77777777" w:rsidTr="001F42A4">
        <w:tc>
          <w:tcPr>
            <w:tcW w:w="163" w:type="pct"/>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2B355375" w14:textId="77777777" w:rsidR="00C262B0" w:rsidRPr="00DE1CF6" w:rsidRDefault="00C262B0">
            <w:pPr>
              <w:keepNext/>
              <w:jc w:val="center"/>
              <w:rPr>
                <w:rFonts w:ascii="Arial" w:hAnsi="Arial" w:cs="Arial"/>
                <w:color w:val="000000"/>
                <w:sz w:val="16"/>
                <w:szCs w:val="16"/>
                <w:lang w:val="en-CA"/>
              </w:rPr>
            </w:pPr>
          </w:p>
        </w:tc>
        <w:tc>
          <w:tcPr>
            <w:tcW w:w="647" w:type="pct"/>
            <w:tcBorders>
              <w:top w:val="single" w:sz="24" w:space="0" w:color="auto"/>
              <w:left w:val="single" w:sz="24" w:space="0" w:color="auto"/>
              <w:bottom w:val="single" w:sz="24" w:space="0" w:color="auto"/>
            </w:tcBorders>
            <w:shd w:val="clear" w:color="auto" w:fill="90C5F6" w:themeFill="accent1" w:themeFillTint="66"/>
            <w:vAlign w:val="center"/>
          </w:tcPr>
          <w:p w14:paraId="37CF7DCE" w14:textId="77777777" w:rsidR="00C262B0" w:rsidRPr="00730B01" w:rsidRDefault="00C262B0">
            <w:pPr>
              <w:keepNext/>
              <w:jc w:val="center"/>
              <w:rPr>
                <w:rFonts w:ascii="Arial" w:hAnsi="Arial" w:cs="Arial"/>
                <w:b/>
                <w:color w:val="000000"/>
                <w:sz w:val="16"/>
                <w:szCs w:val="16"/>
                <w:lang w:val="en-CA"/>
              </w:rPr>
            </w:pPr>
            <w:r w:rsidRPr="0070467F">
              <w:rPr>
                <w:rFonts w:ascii="Arial" w:hAnsi="Arial" w:cs="Arial"/>
                <w:b/>
                <w:color w:val="000000"/>
                <w:sz w:val="16"/>
                <w:szCs w:val="16"/>
                <w:lang w:val="en-CA"/>
              </w:rPr>
              <w:t>System Identifier</w:t>
            </w:r>
          </w:p>
        </w:tc>
        <w:tc>
          <w:tcPr>
            <w:tcW w:w="1047" w:type="pct"/>
            <w:tcBorders>
              <w:top w:val="single" w:sz="24" w:space="0" w:color="auto"/>
              <w:bottom w:val="single" w:sz="24" w:space="0" w:color="auto"/>
            </w:tcBorders>
            <w:shd w:val="clear" w:color="auto" w:fill="90C5F6" w:themeFill="accent1" w:themeFillTint="66"/>
            <w:vAlign w:val="center"/>
          </w:tcPr>
          <w:p w14:paraId="2E1A1A8F" w14:textId="3BE3ACE0"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PQ</w:t>
            </w:r>
            <w:r w:rsidR="00AB1B1F">
              <w:rPr>
                <w:rFonts w:ascii="Arial" w:hAnsi="Arial" w:cs="Arial"/>
                <w:b/>
                <w:color w:val="000000"/>
                <w:sz w:val="16"/>
                <w:szCs w:val="16"/>
                <w:lang w:val="en-CA"/>
              </w:rPr>
              <w:t>_</w:t>
            </w:r>
            <w:r w:rsidRPr="00AB1B1F">
              <w:rPr>
                <w:rFonts w:ascii="Arial" w:hAnsi="Arial" w:cs="Arial"/>
                <w:b/>
                <w:color w:val="000000"/>
                <w:sz w:val="16"/>
                <w:szCs w:val="16"/>
                <w:lang w:val="en-CA"/>
              </w:rPr>
              <w:t>YCC</w:t>
            </w:r>
          </w:p>
        </w:tc>
        <w:tc>
          <w:tcPr>
            <w:tcW w:w="1051" w:type="pct"/>
            <w:tcBorders>
              <w:top w:val="single" w:sz="24" w:space="0" w:color="auto"/>
              <w:bottom w:val="single" w:sz="24" w:space="0" w:color="auto"/>
            </w:tcBorders>
            <w:shd w:val="clear" w:color="auto" w:fill="90C5F6" w:themeFill="accent1" w:themeFillTint="66"/>
            <w:vAlign w:val="center"/>
          </w:tcPr>
          <w:p w14:paraId="3A79A7CE" w14:textId="5049C6DD"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HLG</w:t>
            </w:r>
            <w:r w:rsidR="00AB1B1F">
              <w:rPr>
                <w:rFonts w:ascii="Arial" w:hAnsi="Arial" w:cs="Arial"/>
                <w:b/>
                <w:color w:val="000000"/>
                <w:sz w:val="16"/>
                <w:szCs w:val="16"/>
                <w:lang w:val="en-CA"/>
              </w:rPr>
              <w:t>_</w:t>
            </w:r>
            <w:r w:rsidRPr="00AB1B1F">
              <w:rPr>
                <w:rFonts w:ascii="Arial" w:hAnsi="Arial" w:cs="Arial"/>
                <w:b/>
                <w:color w:val="000000"/>
                <w:sz w:val="16"/>
                <w:szCs w:val="16"/>
                <w:lang w:val="en-CA"/>
              </w:rPr>
              <w:t>YCC</w:t>
            </w:r>
          </w:p>
        </w:tc>
        <w:tc>
          <w:tcPr>
            <w:tcW w:w="1055" w:type="pct"/>
            <w:tcBorders>
              <w:top w:val="single" w:sz="24" w:space="0" w:color="auto"/>
              <w:bottom w:val="single" w:sz="24" w:space="0" w:color="auto"/>
            </w:tcBorders>
            <w:shd w:val="clear" w:color="auto" w:fill="90C5F6" w:themeFill="accent1" w:themeFillTint="66"/>
            <w:vAlign w:val="center"/>
          </w:tcPr>
          <w:p w14:paraId="68276B17" w14:textId="0BDCA6B3"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PQ</w:t>
            </w:r>
            <w:r w:rsidR="00AB1B1F">
              <w:rPr>
                <w:rFonts w:ascii="Arial" w:hAnsi="Arial" w:cs="Arial"/>
                <w:b/>
                <w:color w:val="000000"/>
                <w:sz w:val="16"/>
                <w:szCs w:val="16"/>
                <w:lang w:val="en-CA"/>
              </w:rPr>
              <w:t>_</w:t>
            </w:r>
            <w:r w:rsidRPr="00AB1B1F">
              <w:rPr>
                <w:rFonts w:ascii="Arial" w:hAnsi="Arial" w:cs="Arial"/>
                <w:b/>
                <w:color w:val="000000"/>
                <w:sz w:val="16"/>
                <w:szCs w:val="16"/>
                <w:lang w:val="en-CA"/>
              </w:rPr>
              <w:t>RGB</w:t>
            </w:r>
          </w:p>
        </w:tc>
        <w:tc>
          <w:tcPr>
            <w:tcW w:w="1037" w:type="pct"/>
            <w:tcBorders>
              <w:top w:val="single" w:sz="24" w:space="0" w:color="auto"/>
              <w:bottom w:val="single" w:sz="24" w:space="0" w:color="auto"/>
              <w:right w:val="single" w:sz="24" w:space="0" w:color="auto"/>
            </w:tcBorders>
            <w:shd w:val="clear" w:color="auto" w:fill="90C5F6" w:themeFill="accent1" w:themeFillTint="66"/>
            <w:vAlign w:val="center"/>
          </w:tcPr>
          <w:p w14:paraId="4B4448B7" w14:textId="6A8D639B" w:rsidR="00C262B0" w:rsidRPr="00AB1B1F" w:rsidRDefault="00C262B0">
            <w:pPr>
              <w:keepNext/>
              <w:jc w:val="center"/>
              <w:rPr>
                <w:rFonts w:ascii="Arial" w:hAnsi="Arial" w:cs="Arial"/>
                <w:b/>
                <w:color w:val="000000"/>
                <w:sz w:val="16"/>
                <w:szCs w:val="16"/>
                <w:lang w:val="en-CA"/>
              </w:rPr>
            </w:pPr>
            <w:r w:rsidRPr="00AB1B1F">
              <w:rPr>
                <w:rFonts w:ascii="Arial" w:hAnsi="Arial" w:cs="Arial"/>
                <w:b/>
                <w:color w:val="000000"/>
                <w:sz w:val="16"/>
                <w:szCs w:val="16"/>
                <w:lang w:val="en-CA"/>
              </w:rPr>
              <w:t>BT.2100</w:t>
            </w:r>
            <w:r w:rsidR="00AB1B1F">
              <w:rPr>
                <w:rFonts w:ascii="Arial" w:hAnsi="Arial" w:cs="Arial"/>
                <w:b/>
                <w:color w:val="000000"/>
                <w:sz w:val="16"/>
                <w:szCs w:val="16"/>
                <w:lang w:val="en-CA"/>
              </w:rPr>
              <w:t>_</w:t>
            </w:r>
            <w:r w:rsidRPr="00AB1B1F">
              <w:rPr>
                <w:rFonts w:ascii="Arial" w:hAnsi="Arial" w:cs="Arial"/>
                <w:b/>
                <w:color w:val="000000"/>
                <w:sz w:val="16"/>
                <w:szCs w:val="16"/>
                <w:lang w:val="en-CA"/>
              </w:rPr>
              <w:t>HLG</w:t>
            </w:r>
            <w:r w:rsidR="00AB1B1F">
              <w:rPr>
                <w:rFonts w:ascii="Arial" w:hAnsi="Arial" w:cs="Arial"/>
                <w:b/>
                <w:color w:val="000000"/>
                <w:sz w:val="16"/>
                <w:szCs w:val="16"/>
                <w:lang w:val="en-CA"/>
              </w:rPr>
              <w:t>_</w:t>
            </w:r>
            <w:r w:rsidRPr="00AB1B1F">
              <w:rPr>
                <w:rFonts w:ascii="Arial" w:hAnsi="Arial" w:cs="Arial"/>
                <w:b/>
                <w:color w:val="000000"/>
                <w:sz w:val="16"/>
                <w:szCs w:val="16"/>
                <w:lang w:val="en-CA"/>
              </w:rPr>
              <w:t>RGB</w:t>
            </w:r>
          </w:p>
        </w:tc>
      </w:tr>
      <w:tr w:rsidR="00C262B0" w:rsidRPr="00C262B0" w14:paraId="295074C4" w14:textId="77777777" w:rsidTr="001F42A4">
        <w:trPr>
          <w:trHeight w:val="401"/>
        </w:trPr>
        <w:tc>
          <w:tcPr>
            <w:tcW w:w="163" w:type="pct"/>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15EA9378" w14:textId="77777777" w:rsidR="00C262B0" w:rsidRPr="00DE1CF6" w:rsidRDefault="00C262B0">
            <w:pPr>
              <w:keepNext/>
              <w:jc w:val="center"/>
              <w:rPr>
                <w:rFonts w:ascii="Arial" w:hAnsi="Arial" w:cs="Arial"/>
                <w:i/>
                <w:color w:val="000000"/>
                <w:sz w:val="16"/>
                <w:szCs w:val="16"/>
                <w:lang w:val="en-CA"/>
              </w:rPr>
            </w:pPr>
            <w:r w:rsidRPr="00DE1CF6">
              <w:rPr>
                <w:rFonts w:ascii="Arial" w:hAnsi="Arial" w:cs="Arial"/>
                <w:i/>
                <w:color w:val="000000"/>
                <w:sz w:val="16"/>
                <w:szCs w:val="16"/>
                <w:lang w:val="en-CA"/>
              </w:rPr>
              <w:t>Colour properties</w:t>
            </w:r>
          </w:p>
        </w:tc>
        <w:tc>
          <w:tcPr>
            <w:tcW w:w="647" w:type="pct"/>
            <w:tcBorders>
              <w:top w:val="single" w:sz="24" w:space="0" w:color="auto"/>
              <w:left w:val="single" w:sz="24" w:space="0" w:color="auto"/>
            </w:tcBorders>
            <w:vAlign w:val="center"/>
          </w:tcPr>
          <w:p w14:paraId="632827E7" w14:textId="77777777" w:rsidR="00C262B0" w:rsidRPr="00730B01" w:rsidRDefault="00C262B0">
            <w:pPr>
              <w:keepNext/>
              <w:jc w:val="center"/>
              <w:rPr>
                <w:rFonts w:ascii="Arial" w:hAnsi="Arial" w:cs="Arial"/>
                <w:color w:val="000000"/>
                <w:sz w:val="16"/>
                <w:szCs w:val="16"/>
                <w:lang w:val="en-CA"/>
              </w:rPr>
            </w:pPr>
            <w:r w:rsidRPr="0070467F">
              <w:rPr>
                <w:rFonts w:ascii="Arial" w:hAnsi="Arial" w:cs="Arial"/>
                <w:color w:val="000000"/>
                <w:sz w:val="16"/>
                <w:szCs w:val="16"/>
                <w:lang w:val="en-CA"/>
              </w:rPr>
              <w:t>Colour primaries</w:t>
            </w:r>
          </w:p>
        </w:tc>
        <w:tc>
          <w:tcPr>
            <w:tcW w:w="1047" w:type="pct"/>
            <w:tcBorders>
              <w:top w:val="single" w:sz="24" w:space="0" w:color="auto"/>
            </w:tcBorders>
            <w:vAlign w:val="center"/>
          </w:tcPr>
          <w:p w14:paraId="168FA36F" w14:textId="49968302"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w:t>
            </w:r>
            <w:del w:id="518" w:author="Yasser Syed" w:date="2018-09-28T18:51:00Z">
              <w:r w:rsidR="00D81073" w:rsidDel="00C0152F">
                <w:rPr>
                  <w:rFonts w:ascii="Arial" w:hAnsi="Arial" w:cs="Arial"/>
                  <w:color w:val="000000"/>
                  <w:sz w:val="16"/>
                  <w:szCs w:val="16"/>
                  <w:lang w:val="en-CA"/>
                </w:rPr>
                <w:delText>-2</w:delText>
              </w:r>
            </w:del>
            <w:r w:rsidRPr="00B7552B">
              <w:rPr>
                <w:rFonts w:ascii="Arial" w:hAnsi="Arial" w:cs="Arial"/>
                <w:color w:val="000000"/>
                <w:sz w:val="16"/>
                <w:szCs w:val="16"/>
                <w:lang w:val="en-CA"/>
              </w:rPr>
              <w:t xml:space="preserve"> / BT.2100</w:t>
            </w:r>
            <w:del w:id="519" w:author="Yasser Syed" w:date="2018-09-28T18:51:00Z">
              <w:r w:rsidR="00D81073" w:rsidDel="00C0152F">
                <w:rPr>
                  <w:rFonts w:ascii="Arial" w:hAnsi="Arial" w:cs="Arial"/>
                  <w:color w:val="000000"/>
                  <w:sz w:val="16"/>
                  <w:szCs w:val="16"/>
                  <w:lang w:val="en-CA"/>
                </w:rPr>
                <w:delText>-2</w:delText>
              </w:r>
            </w:del>
          </w:p>
        </w:tc>
        <w:tc>
          <w:tcPr>
            <w:tcW w:w="1051" w:type="pct"/>
            <w:tcBorders>
              <w:top w:val="single" w:sz="24" w:space="0" w:color="auto"/>
            </w:tcBorders>
            <w:vAlign w:val="center"/>
          </w:tcPr>
          <w:p w14:paraId="1F7D9CFD" w14:textId="3083D702"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w:t>
            </w:r>
            <w:del w:id="520" w:author="Yasser Syed" w:date="2018-09-28T18:52:00Z">
              <w:r w:rsidR="00D81073" w:rsidDel="00C0152F">
                <w:rPr>
                  <w:rFonts w:ascii="Arial" w:hAnsi="Arial" w:cs="Arial"/>
                  <w:color w:val="000000"/>
                  <w:sz w:val="16"/>
                  <w:szCs w:val="16"/>
                  <w:lang w:val="en-CA"/>
                </w:rPr>
                <w:delText>-2</w:delText>
              </w:r>
            </w:del>
            <w:r w:rsidRPr="00B7552B">
              <w:rPr>
                <w:rFonts w:ascii="Arial" w:hAnsi="Arial" w:cs="Arial"/>
                <w:color w:val="000000"/>
                <w:sz w:val="16"/>
                <w:szCs w:val="16"/>
                <w:lang w:val="en-CA"/>
              </w:rPr>
              <w:t xml:space="preserve"> / BT.2100</w:t>
            </w:r>
            <w:del w:id="521" w:author="Yasser Syed" w:date="2018-09-28T18:52:00Z">
              <w:r w:rsidR="00D81073" w:rsidDel="00C0152F">
                <w:rPr>
                  <w:rFonts w:ascii="Arial" w:hAnsi="Arial" w:cs="Arial"/>
                  <w:color w:val="000000"/>
                  <w:sz w:val="16"/>
                  <w:szCs w:val="16"/>
                  <w:lang w:val="en-CA"/>
                </w:rPr>
                <w:delText>-2</w:delText>
              </w:r>
            </w:del>
          </w:p>
        </w:tc>
        <w:tc>
          <w:tcPr>
            <w:tcW w:w="1055" w:type="pct"/>
            <w:tcBorders>
              <w:top w:val="single" w:sz="24" w:space="0" w:color="auto"/>
            </w:tcBorders>
            <w:vAlign w:val="center"/>
          </w:tcPr>
          <w:p w14:paraId="30FC4A36" w14:textId="36F212BC"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w:t>
            </w:r>
            <w:del w:id="522" w:author="Yasser Syed" w:date="2018-09-28T18:52:00Z">
              <w:r w:rsidR="00D81073" w:rsidDel="00C0152F">
                <w:rPr>
                  <w:rFonts w:ascii="Arial" w:hAnsi="Arial" w:cs="Arial"/>
                  <w:color w:val="000000"/>
                  <w:sz w:val="16"/>
                  <w:szCs w:val="16"/>
                  <w:lang w:val="en-CA"/>
                </w:rPr>
                <w:delText>-2</w:delText>
              </w:r>
            </w:del>
            <w:r w:rsidRPr="00B7552B">
              <w:rPr>
                <w:rFonts w:ascii="Arial" w:hAnsi="Arial" w:cs="Arial"/>
                <w:color w:val="000000"/>
                <w:sz w:val="16"/>
                <w:szCs w:val="16"/>
                <w:lang w:val="en-CA"/>
              </w:rPr>
              <w:t xml:space="preserve"> / BT.2100</w:t>
            </w:r>
            <w:del w:id="523" w:author="Yasser Syed" w:date="2018-09-28T18:52:00Z">
              <w:r w:rsidR="00D81073" w:rsidDel="00C0152F">
                <w:rPr>
                  <w:rFonts w:ascii="Arial" w:hAnsi="Arial" w:cs="Arial"/>
                  <w:color w:val="000000"/>
                  <w:sz w:val="16"/>
                  <w:szCs w:val="16"/>
                  <w:lang w:val="en-CA"/>
                </w:rPr>
                <w:delText>-2</w:delText>
              </w:r>
            </w:del>
          </w:p>
        </w:tc>
        <w:tc>
          <w:tcPr>
            <w:tcW w:w="1037" w:type="pct"/>
            <w:tcBorders>
              <w:top w:val="single" w:sz="24" w:space="0" w:color="auto"/>
              <w:right w:val="single" w:sz="24" w:space="0" w:color="auto"/>
            </w:tcBorders>
            <w:vAlign w:val="center"/>
          </w:tcPr>
          <w:p w14:paraId="59B7CB36" w14:textId="2FF75E46"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BT.2020</w:t>
            </w:r>
            <w:del w:id="524" w:author="Yasser Syed" w:date="2018-09-28T18:52:00Z">
              <w:r w:rsidR="00D81073" w:rsidDel="00C0152F">
                <w:rPr>
                  <w:rFonts w:ascii="Arial" w:hAnsi="Arial" w:cs="Arial"/>
                  <w:color w:val="000000"/>
                  <w:sz w:val="16"/>
                  <w:szCs w:val="16"/>
                  <w:lang w:val="en-CA"/>
                </w:rPr>
                <w:delText>-2</w:delText>
              </w:r>
            </w:del>
            <w:r w:rsidRPr="00B7552B">
              <w:rPr>
                <w:rFonts w:ascii="Arial" w:hAnsi="Arial" w:cs="Arial"/>
                <w:color w:val="000000"/>
                <w:sz w:val="16"/>
                <w:szCs w:val="16"/>
                <w:lang w:val="en-CA"/>
              </w:rPr>
              <w:t xml:space="preserve"> / BT.2100</w:t>
            </w:r>
            <w:del w:id="525" w:author="Yasser Syed" w:date="2018-09-28T18:52:00Z">
              <w:r w:rsidR="00D81073" w:rsidDel="00C0152F">
                <w:rPr>
                  <w:rFonts w:ascii="Arial" w:hAnsi="Arial" w:cs="Arial"/>
                  <w:color w:val="000000"/>
                  <w:sz w:val="16"/>
                  <w:szCs w:val="16"/>
                  <w:lang w:val="en-CA"/>
                </w:rPr>
                <w:delText>-2</w:delText>
              </w:r>
            </w:del>
          </w:p>
        </w:tc>
      </w:tr>
      <w:tr w:rsidR="00C262B0" w:rsidRPr="00C262B0" w14:paraId="4DAAFB5E" w14:textId="77777777" w:rsidTr="001F42A4">
        <w:trPr>
          <w:trHeight w:val="401"/>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0E9C4EA9"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1D825980" w14:textId="02C5F41F" w:rsidR="00C262B0" w:rsidRPr="00DE1CF6"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Transfer characteristics</w:t>
            </w:r>
          </w:p>
        </w:tc>
        <w:tc>
          <w:tcPr>
            <w:tcW w:w="1047" w:type="pct"/>
            <w:vAlign w:val="center"/>
          </w:tcPr>
          <w:p w14:paraId="2CB04E81" w14:textId="4708C582"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PQ</w:t>
            </w:r>
          </w:p>
        </w:tc>
        <w:tc>
          <w:tcPr>
            <w:tcW w:w="1051" w:type="pct"/>
            <w:vAlign w:val="center"/>
          </w:tcPr>
          <w:p w14:paraId="02C07DE3" w14:textId="2AEF8166"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HLG</w:t>
            </w:r>
          </w:p>
        </w:tc>
        <w:tc>
          <w:tcPr>
            <w:tcW w:w="1055" w:type="pct"/>
            <w:vAlign w:val="center"/>
          </w:tcPr>
          <w:p w14:paraId="2DAA2AD5" w14:textId="368DF0B5"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PQ</w:t>
            </w:r>
          </w:p>
        </w:tc>
        <w:tc>
          <w:tcPr>
            <w:tcW w:w="1037" w:type="pct"/>
            <w:tcBorders>
              <w:right w:val="single" w:sz="24" w:space="0" w:color="auto"/>
            </w:tcBorders>
            <w:vAlign w:val="center"/>
          </w:tcPr>
          <w:p w14:paraId="7439FE27" w14:textId="67EDCF2C"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HLG</w:t>
            </w:r>
          </w:p>
        </w:tc>
      </w:tr>
      <w:tr w:rsidR="00C262B0" w:rsidRPr="00C262B0" w14:paraId="398C1175" w14:textId="77777777" w:rsidTr="001F42A4">
        <w:trPr>
          <w:trHeight w:val="401"/>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337A33AB" w14:textId="77777777" w:rsidR="00C262B0" w:rsidRPr="00811310" w:rsidRDefault="00C262B0">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721CFDE3" w14:textId="7F32EEF2" w:rsidR="00C262B0" w:rsidRPr="00DE1CF6"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Colour representation</w:t>
            </w:r>
          </w:p>
        </w:tc>
        <w:tc>
          <w:tcPr>
            <w:tcW w:w="1047" w:type="pct"/>
            <w:vAlign w:val="center"/>
          </w:tcPr>
          <w:p w14:paraId="5D44D457" w14:textId="4D332440"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Y</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CbCr</w:t>
            </w:r>
          </w:p>
        </w:tc>
        <w:tc>
          <w:tcPr>
            <w:tcW w:w="1051" w:type="pct"/>
            <w:vAlign w:val="center"/>
          </w:tcPr>
          <w:p w14:paraId="3492F695" w14:textId="3E027727"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Y</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CbCr</w:t>
            </w:r>
          </w:p>
        </w:tc>
        <w:tc>
          <w:tcPr>
            <w:tcW w:w="1055" w:type="pct"/>
            <w:vAlign w:val="center"/>
          </w:tcPr>
          <w:p w14:paraId="050A77F7" w14:textId="64B68768"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c>
          <w:tcPr>
            <w:tcW w:w="1037" w:type="pct"/>
            <w:tcBorders>
              <w:right w:val="single" w:sz="24" w:space="0" w:color="auto"/>
            </w:tcBorders>
            <w:vAlign w:val="center"/>
          </w:tcPr>
          <w:p w14:paraId="7DA8FD4B" w14:textId="58D2E343" w:rsidR="00C262B0" w:rsidRPr="00DE1CF6" w:rsidRDefault="00C262B0">
            <w:pPr>
              <w:keepNext/>
              <w:jc w:val="center"/>
              <w:rPr>
                <w:rFonts w:ascii="Arial" w:hAnsi="Arial" w:cs="Arial"/>
                <w:color w:val="000000"/>
                <w:sz w:val="16"/>
                <w:szCs w:val="16"/>
                <w:lang w:val="en-CA"/>
              </w:rPr>
            </w:pPr>
            <w:r w:rsidRPr="00B7552B">
              <w:rPr>
                <w:rFonts w:ascii="Arial" w:hAnsi="Arial" w:cs="Arial"/>
                <w:color w:val="000000"/>
                <w:sz w:val="16"/>
                <w:szCs w:val="16"/>
                <w:lang w:val="en-CA"/>
              </w:rPr>
              <w:t>R</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G</w:t>
            </w:r>
            <m:oMath>
              <m:r>
                <w:rPr>
                  <w:rFonts w:ascii="Cambria Math" w:hAnsi="Cambria Math" w:cs="Arial"/>
                  <w:color w:val="000000"/>
                  <w:sz w:val="16"/>
                  <w:szCs w:val="16"/>
                  <w:lang w:val="en-CA"/>
                </w:rPr>
                <m:t>'</m:t>
              </m:r>
            </m:oMath>
            <w:r w:rsidRPr="00B7552B">
              <w:rPr>
                <w:rFonts w:ascii="Arial" w:hAnsi="Arial" w:cs="Arial"/>
                <w:color w:val="000000"/>
                <w:sz w:val="16"/>
                <w:szCs w:val="16"/>
                <w:lang w:val="en-CA"/>
              </w:rPr>
              <w:t>B</w:t>
            </w:r>
            <m:oMath>
              <m:r>
                <w:rPr>
                  <w:rFonts w:ascii="Cambria Math" w:hAnsi="Cambria Math" w:cs="Arial"/>
                  <w:color w:val="000000"/>
                  <w:sz w:val="16"/>
                  <w:szCs w:val="16"/>
                  <w:lang w:val="en-CA"/>
                </w:rPr>
                <m:t>'</m:t>
              </m:r>
            </m:oMath>
          </w:p>
        </w:tc>
      </w:tr>
      <w:tr w:rsidR="00C12E97" w:rsidRPr="00C262B0" w14:paraId="2E4505DD" w14:textId="77777777" w:rsidTr="00C12E97">
        <w:trPr>
          <w:cantSplit/>
          <w:trHeight w:val="184"/>
        </w:trPr>
        <w:tc>
          <w:tcPr>
            <w:tcW w:w="163" w:type="pct"/>
            <w:vMerge w:val="restart"/>
            <w:tcBorders>
              <w:left w:val="single" w:sz="24" w:space="0" w:color="auto"/>
              <w:right w:val="single" w:sz="24" w:space="0" w:color="auto"/>
            </w:tcBorders>
            <w:shd w:val="clear" w:color="auto" w:fill="90C5F6" w:themeFill="accent1" w:themeFillTint="66"/>
            <w:textDirection w:val="btLr"/>
            <w:vAlign w:val="center"/>
          </w:tcPr>
          <w:p w14:paraId="4D867C63" w14:textId="77777777" w:rsidR="00C12E97" w:rsidRPr="00DE1CF6" w:rsidRDefault="00C12E97">
            <w:pPr>
              <w:keepNext/>
              <w:ind w:left="113" w:right="113"/>
              <w:jc w:val="center"/>
              <w:rPr>
                <w:rFonts w:ascii="Arial" w:hAnsi="Arial" w:cs="Arial"/>
                <w:i/>
                <w:color w:val="000000"/>
                <w:sz w:val="16"/>
                <w:szCs w:val="16"/>
                <w:lang w:val="en-CA"/>
              </w:rPr>
            </w:pPr>
            <w:r w:rsidRPr="00DE1CF6">
              <w:rPr>
                <w:rFonts w:ascii="Arial" w:hAnsi="Arial" w:cs="Arial"/>
                <w:i/>
                <w:color w:val="000000"/>
                <w:sz w:val="16"/>
                <w:szCs w:val="16"/>
                <w:lang w:val="en-CA"/>
              </w:rPr>
              <w:t>Other</w:t>
            </w:r>
          </w:p>
        </w:tc>
        <w:tc>
          <w:tcPr>
            <w:tcW w:w="647" w:type="pct"/>
            <w:tcBorders>
              <w:left w:val="single" w:sz="24" w:space="0" w:color="auto"/>
            </w:tcBorders>
            <w:vAlign w:val="center"/>
          </w:tcPr>
          <w:p w14:paraId="03319657" w14:textId="77777777" w:rsidR="00C12E97" w:rsidRPr="00730B01" w:rsidRDefault="00C12E97">
            <w:pPr>
              <w:keepNext/>
              <w:jc w:val="center"/>
              <w:rPr>
                <w:rFonts w:ascii="Arial" w:hAnsi="Arial" w:cs="Arial"/>
                <w:color w:val="000000"/>
                <w:sz w:val="16"/>
                <w:szCs w:val="16"/>
                <w:lang w:val="en-CA"/>
              </w:rPr>
            </w:pPr>
            <w:r w:rsidRPr="0070467F">
              <w:rPr>
                <w:rFonts w:ascii="Arial" w:hAnsi="Arial" w:cs="Arial"/>
                <w:color w:val="000000"/>
                <w:sz w:val="16"/>
                <w:szCs w:val="16"/>
                <w:lang w:val="en-CA"/>
              </w:rPr>
              <w:t>Full/narrow range</w:t>
            </w:r>
          </w:p>
          <w:p w14:paraId="3B5EB55C" w14:textId="6005C821" w:rsidR="00C12E97" w:rsidRPr="00730B01" w:rsidRDefault="00C12E97" w:rsidP="00767985">
            <w:pPr>
              <w:keepNext/>
              <w:jc w:val="center"/>
              <w:rPr>
                <w:rFonts w:ascii="Arial" w:hAnsi="Arial" w:cs="Arial"/>
                <w:color w:val="000000"/>
                <w:sz w:val="16"/>
                <w:szCs w:val="16"/>
                <w:lang w:val="en-CA"/>
              </w:rPr>
            </w:pPr>
          </w:p>
        </w:tc>
        <w:tc>
          <w:tcPr>
            <w:tcW w:w="1047" w:type="pct"/>
            <w:vAlign w:val="center"/>
          </w:tcPr>
          <w:p w14:paraId="6BEFD4AE" w14:textId="77777777" w:rsidR="00C12E97" w:rsidRPr="00DE1CF6" w:rsidRDefault="00C12E97">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3B606AA1" w14:textId="58DB8177" w:rsidR="00C12E97" w:rsidRPr="00DE1CF6" w:rsidRDefault="00C12E97" w:rsidP="00767985">
            <w:pPr>
              <w:keepNext/>
              <w:jc w:val="center"/>
              <w:rPr>
                <w:rFonts w:ascii="Arial" w:hAnsi="Arial" w:cs="Arial"/>
                <w:color w:val="000000"/>
                <w:sz w:val="16"/>
                <w:szCs w:val="16"/>
                <w:lang w:val="en-CA"/>
              </w:rPr>
            </w:pPr>
          </w:p>
        </w:tc>
        <w:tc>
          <w:tcPr>
            <w:tcW w:w="1051" w:type="pct"/>
            <w:vAlign w:val="center"/>
          </w:tcPr>
          <w:p w14:paraId="706E64C8" w14:textId="77777777" w:rsidR="00C12E97" w:rsidRPr="00DE1CF6" w:rsidRDefault="00C12E97">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7CE78504" w14:textId="78028626" w:rsidR="00C12E97" w:rsidRPr="00DE1CF6" w:rsidRDefault="00C12E97" w:rsidP="00767985">
            <w:pPr>
              <w:keepNext/>
              <w:jc w:val="center"/>
              <w:rPr>
                <w:rFonts w:ascii="Arial" w:hAnsi="Arial" w:cs="Arial"/>
                <w:color w:val="000000"/>
                <w:sz w:val="16"/>
                <w:szCs w:val="16"/>
                <w:lang w:val="en-CA"/>
              </w:rPr>
            </w:pPr>
          </w:p>
        </w:tc>
        <w:tc>
          <w:tcPr>
            <w:tcW w:w="1055" w:type="pct"/>
            <w:vAlign w:val="center"/>
          </w:tcPr>
          <w:p w14:paraId="20443D8F" w14:textId="77777777" w:rsidR="00C12E97" w:rsidRPr="00DE1CF6" w:rsidRDefault="00C12E97">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58E6E52F" w14:textId="13E14A6E" w:rsidR="00C12E97" w:rsidRPr="00DE1CF6" w:rsidRDefault="00C12E97" w:rsidP="00767985">
            <w:pPr>
              <w:keepNext/>
              <w:jc w:val="center"/>
              <w:rPr>
                <w:rFonts w:ascii="Arial" w:hAnsi="Arial" w:cs="Arial"/>
                <w:color w:val="000000"/>
                <w:sz w:val="16"/>
                <w:szCs w:val="16"/>
                <w:lang w:val="en-CA"/>
              </w:rPr>
            </w:pPr>
          </w:p>
        </w:tc>
        <w:tc>
          <w:tcPr>
            <w:tcW w:w="1037" w:type="pct"/>
            <w:tcBorders>
              <w:right w:val="single" w:sz="24" w:space="0" w:color="auto"/>
            </w:tcBorders>
            <w:vAlign w:val="center"/>
          </w:tcPr>
          <w:p w14:paraId="420733B1" w14:textId="77777777" w:rsidR="00C12E97" w:rsidRPr="00DE1CF6" w:rsidRDefault="00C12E97">
            <w:pPr>
              <w:keepNext/>
              <w:jc w:val="center"/>
              <w:rPr>
                <w:rFonts w:ascii="Arial" w:hAnsi="Arial" w:cs="Arial"/>
                <w:color w:val="000000"/>
                <w:sz w:val="16"/>
                <w:szCs w:val="16"/>
                <w:lang w:val="en-CA"/>
              </w:rPr>
            </w:pPr>
            <w:r w:rsidRPr="00B7552B">
              <w:rPr>
                <w:rFonts w:ascii="Arial" w:hAnsi="Arial" w:cs="Arial"/>
                <w:color w:val="000000"/>
                <w:sz w:val="16"/>
                <w:szCs w:val="16"/>
                <w:lang w:val="en-CA"/>
              </w:rPr>
              <w:t>Narrow</w:t>
            </w:r>
          </w:p>
          <w:p w14:paraId="2CF32A4C" w14:textId="44F123B8" w:rsidR="00C12E97" w:rsidRPr="00DE1CF6" w:rsidRDefault="00C12E97" w:rsidP="00767985">
            <w:pPr>
              <w:keepNext/>
              <w:jc w:val="center"/>
              <w:rPr>
                <w:rFonts w:ascii="Arial" w:hAnsi="Arial" w:cs="Arial"/>
                <w:color w:val="000000"/>
                <w:sz w:val="16"/>
                <w:szCs w:val="16"/>
                <w:lang w:val="en-CA"/>
              </w:rPr>
            </w:pPr>
          </w:p>
        </w:tc>
      </w:tr>
      <w:tr w:rsidR="00C12E97" w:rsidRPr="00C262B0" w14:paraId="75915D21" w14:textId="77777777" w:rsidTr="00F0113B">
        <w:tblPrEx>
          <w:tblW w:w="5000" w:type="pct"/>
          <w:tblLayout w:type="fixed"/>
          <w:tblPrExChange w:id="526" w:author="Yasser Syed" w:date="2018-09-28T14:16:00Z">
            <w:tblPrEx>
              <w:tblW w:w="5000" w:type="pct"/>
              <w:tblLayout w:type="fixed"/>
            </w:tblPrEx>
          </w:tblPrExChange>
        </w:tblPrEx>
        <w:trPr>
          <w:cantSplit/>
          <w:trHeight w:val="539"/>
          <w:trPrChange w:id="527" w:author="Yasser Syed" w:date="2018-09-28T14:16:00Z">
            <w:trPr>
              <w:gridAfter w:val="0"/>
              <w:cantSplit/>
              <w:trHeight w:val="184"/>
            </w:trPr>
          </w:trPrChange>
        </w:trPr>
        <w:tc>
          <w:tcPr>
            <w:tcW w:w="163" w:type="pct"/>
            <w:vMerge/>
            <w:tcBorders>
              <w:left w:val="single" w:sz="24" w:space="0" w:color="auto"/>
              <w:bottom w:val="single" w:sz="24" w:space="0" w:color="auto"/>
              <w:right w:val="single" w:sz="24" w:space="0" w:color="auto"/>
            </w:tcBorders>
            <w:shd w:val="clear" w:color="auto" w:fill="90C5F6" w:themeFill="accent1" w:themeFillTint="66"/>
            <w:textDirection w:val="btLr"/>
            <w:vAlign w:val="center"/>
            <w:tcPrChange w:id="528" w:author="Yasser Syed" w:date="2018-09-28T14:16:00Z">
              <w:tcPr>
                <w:tcW w:w="163" w:type="pct"/>
                <w:gridSpan w:val="2"/>
                <w:vMerge/>
                <w:tcBorders>
                  <w:left w:val="single" w:sz="24" w:space="0" w:color="auto"/>
                  <w:bottom w:val="single" w:sz="24" w:space="0" w:color="auto"/>
                  <w:right w:val="single" w:sz="24" w:space="0" w:color="auto"/>
                </w:tcBorders>
                <w:shd w:val="clear" w:color="auto" w:fill="90C5F6" w:themeFill="accent1" w:themeFillTint="66"/>
                <w:textDirection w:val="btLr"/>
                <w:vAlign w:val="center"/>
              </w:tcPr>
            </w:tcPrChange>
          </w:tcPr>
          <w:p w14:paraId="2494CCCA" w14:textId="77777777" w:rsidR="00C12E97" w:rsidRPr="00DE1CF6" w:rsidRDefault="00C12E97">
            <w:pPr>
              <w:keepNext/>
              <w:ind w:left="113" w:right="113"/>
              <w:jc w:val="center"/>
              <w:rPr>
                <w:rFonts w:ascii="Arial" w:hAnsi="Arial" w:cs="Arial"/>
                <w:i/>
                <w:color w:val="000000"/>
                <w:sz w:val="16"/>
                <w:szCs w:val="16"/>
                <w:lang w:val="en-CA"/>
              </w:rPr>
            </w:pPr>
          </w:p>
        </w:tc>
        <w:tc>
          <w:tcPr>
            <w:tcW w:w="647" w:type="pct"/>
            <w:tcBorders>
              <w:left w:val="single" w:sz="24" w:space="0" w:color="auto"/>
            </w:tcBorders>
            <w:vAlign w:val="center"/>
            <w:tcPrChange w:id="529" w:author="Yasser Syed" w:date="2018-09-28T14:16:00Z">
              <w:tcPr>
                <w:tcW w:w="647" w:type="pct"/>
                <w:gridSpan w:val="2"/>
                <w:tcBorders>
                  <w:left w:val="single" w:sz="24" w:space="0" w:color="auto"/>
                </w:tcBorders>
                <w:vAlign w:val="center"/>
              </w:tcPr>
            </w:tcPrChange>
          </w:tcPr>
          <w:p w14:paraId="7B812809" w14:textId="5D16ACBB" w:rsidR="00C12E97" w:rsidRPr="0070467F" w:rsidRDefault="00C86D75">
            <w:pPr>
              <w:keepNext/>
              <w:jc w:val="center"/>
              <w:rPr>
                <w:rFonts w:ascii="Arial" w:hAnsi="Arial" w:cs="Arial"/>
                <w:color w:val="000000"/>
                <w:sz w:val="16"/>
                <w:szCs w:val="16"/>
                <w:lang w:val="en-CA"/>
              </w:rPr>
            </w:pPr>
            <w:ins w:id="530" w:author="Yasser Syed" w:date="2018-09-28T18:04:00Z">
              <w:r>
                <w:rPr>
                  <w:rFonts w:ascii="Arial" w:hAnsi="Arial" w:cs="Arial"/>
                  <w:color w:val="000000"/>
                  <w:sz w:val="16"/>
                  <w:szCs w:val="16"/>
                  <w:lang w:val="en-CA"/>
                </w:rPr>
                <w:t>4:2:0 chroma sample vertical alignment</w:t>
              </w:r>
            </w:ins>
          </w:p>
        </w:tc>
        <w:tc>
          <w:tcPr>
            <w:tcW w:w="1047" w:type="pct"/>
            <w:vAlign w:val="center"/>
            <w:tcPrChange w:id="531" w:author="Yasser Syed" w:date="2018-09-28T14:16:00Z">
              <w:tcPr>
                <w:tcW w:w="1047" w:type="pct"/>
                <w:gridSpan w:val="2"/>
                <w:vAlign w:val="center"/>
              </w:tcPr>
            </w:tcPrChange>
          </w:tcPr>
          <w:p w14:paraId="24E9EC7D" w14:textId="7FA04148" w:rsidR="00C12E97" w:rsidRPr="00B7552B" w:rsidRDefault="00C86D75">
            <w:pPr>
              <w:keepNext/>
              <w:jc w:val="center"/>
              <w:rPr>
                <w:rFonts w:ascii="Arial" w:hAnsi="Arial" w:cs="Arial"/>
                <w:color w:val="000000"/>
                <w:sz w:val="16"/>
                <w:szCs w:val="16"/>
                <w:lang w:val="en-CA"/>
              </w:rPr>
            </w:pPr>
            <w:ins w:id="532" w:author="Yasser Syed" w:date="2018-09-28T18:04:00Z">
              <w:r>
                <w:rPr>
                  <w:rFonts w:ascii="Arial" w:hAnsi="Arial" w:cs="Arial"/>
                  <w:color w:val="000000"/>
                  <w:sz w:val="16"/>
                  <w:szCs w:val="16"/>
                  <w:lang w:val="en-CA"/>
                </w:rPr>
                <w:t>Co-sited</w:t>
              </w:r>
            </w:ins>
          </w:p>
        </w:tc>
        <w:tc>
          <w:tcPr>
            <w:tcW w:w="1051" w:type="pct"/>
            <w:vAlign w:val="center"/>
            <w:tcPrChange w:id="533" w:author="Yasser Syed" w:date="2018-09-28T14:16:00Z">
              <w:tcPr>
                <w:tcW w:w="1051" w:type="pct"/>
                <w:gridSpan w:val="2"/>
                <w:vAlign w:val="center"/>
              </w:tcPr>
            </w:tcPrChange>
          </w:tcPr>
          <w:p w14:paraId="3D223DC5" w14:textId="0FBDF122" w:rsidR="00C12E97" w:rsidRPr="00B7552B" w:rsidRDefault="00C86D75">
            <w:pPr>
              <w:keepNext/>
              <w:jc w:val="center"/>
              <w:rPr>
                <w:rFonts w:ascii="Arial" w:hAnsi="Arial" w:cs="Arial"/>
                <w:color w:val="000000"/>
                <w:sz w:val="16"/>
                <w:szCs w:val="16"/>
                <w:lang w:val="en-CA"/>
              </w:rPr>
            </w:pPr>
            <w:ins w:id="534" w:author="Yasser Syed" w:date="2018-09-28T18:04:00Z">
              <w:r>
                <w:rPr>
                  <w:rFonts w:ascii="Arial" w:hAnsi="Arial" w:cs="Arial"/>
                  <w:color w:val="000000"/>
                  <w:sz w:val="16"/>
                  <w:szCs w:val="16"/>
                  <w:lang w:val="en-CA"/>
                </w:rPr>
                <w:t>Co-sited</w:t>
              </w:r>
            </w:ins>
          </w:p>
        </w:tc>
        <w:tc>
          <w:tcPr>
            <w:tcW w:w="1055" w:type="pct"/>
            <w:vAlign w:val="center"/>
            <w:tcPrChange w:id="535" w:author="Yasser Syed" w:date="2018-09-28T14:16:00Z">
              <w:tcPr>
                <w:tcW w:w="1055" w:type="pct"/>
                <w:gridSpan w:val="2"/>
                <w:vAlign w:val="center"/>
              </w:tcPr>
            </w:tcPrChange>
          </w:tcPr>
          <w:p w14:paraId="65A8778B" w14:textId="4C405FC8" w:rsidR="00C12E97" w:rsidRPr="00B7552B" w:rsidRDefault="00C86D75">
            <w:pPr>
              <w:keepNext/>
              <w:jc w:val="center"/>
              <w:rPr>
                <w:rFonts w:ascii="Arial" w:hAnsi="Arial" w:cs="Arial"/>
                <w:color w:val="000000"/>
                <w:sz w:val="16"/>
                <w:szCs w:val="16"/>
                <w:lang w:val="en-CA"/>
              </w:rPr>
            </w:pPr>
            <w:ins w:id="536" w:author="Yasser Syed" w:date="2018-09-28T18:04:00Z">
              <w:r>
                <w:rPr>
                  <w:rFonts w:ascii="Arial" w:hAnsi="Arial" w:cs="Arial"/>
                  <w:color w:val="000000"/>
                  <w:sz w:val="16"/>
                  <w:szCs w:val="16"/>
                  <w:lang w:val="en-CA"/>
                </w:rPr>
                <w:t>Co-</w:t>
              </w:r>
            </w:ins>
            <w:ins w:id="537" w:author="Yasser Syed" w:date="2018-09-28T18:05:00Z">
              <w:r>
                <w:rPr>
                  <w:rFonts w:ascii="Arial" w:hAnsi="Arial" w:cs="Arial"/>
                  <w:color w:val="000000"/>
                  <w:sz w:val="16"/>
                  <w:szCs w:val="16"/>
                  <w:lang w:val="en-CA"/>
                </w:rPr>
                <w:t>s</w:t>
              </w:r>
            </w:ins>
            <w:ins w:id="538" w:author="Yasser Syed" w:date="2018-09-28T18:04:00Z">
              <w:r>
                <w:rPr>
                  <w:rFonts w:ascii="Arial" w:hAnsi="Arial" w:cs="Arial"/>
                  <w:color w:val="000000"/>
                  <w:sz w:val="16"/>
                  <w:szCs w:val="16"/>
                  <w:lang w:val="en-CA"/>
                </w:rPr>
                <w:t>ited</w:t>
              </w:r>
            </w:ins>
          </w:p>
        </w:tc>
        <w:tc>
          <w:tcPr>
            <w:tcW w:w="1037" w:type="pct"/>
            <w:tcBorders>
              <w:right w:val="single" w:sz="24" w:space="0" w:color="auto"/>
            </w:tcBorders>
            <w:vAlign w:val="center"/>
            <w:tcPrChange w:id="539" w:author="Yasser Syed" w:date="2018-09-28T14:16:00Z">
              <w:tcPr>
                <w:tcW w:w="1037" w:type="pct"/>
                <w:gridSpan w:val="2"/>
                <w:tcBorders>
                  <w:right w:val="single" w:sz="24" w:space="0" w:color="auto"/>
                </w:tcBorders>
                <w:vAlign w:val="center"/>
              </w:tcPr>
            </w:tcPrChange>
          </w:tcPr>
          <w:p w14:paraId="0AFF0C8E" w14:textId="2EB5A511" w:rsidR="00C12E97" w:rsidRPr="00B7552B" w:rsidRDefault="00C86D75">
            <w:pPr>
              <w:keepNext/>
              <w:jc w:val="center"/>
              <w:rPr>
                <w:rFonts w:ascii="Arial" w:hAnsi="Arial" w:cs="Arial"/>
                <w:color w:val="000000"/>
                <w:sz w:val="16"/>
                <w:szCs w:val="16"/>
                <w:lang w:val="en-CA"/>
              </w:rPr>
            </w:pPr>
            <w:ins w:id="540" w:author="Yasser Syed" w:date="2018-09-28T18:05:00Z">
              <w:r>
                <w:rPr>
                  <w:rFonts w:ascii="Arial" w:hAnsi="Arial" w:cs="Arial"/>
                  <w:color w:val="000000"/>
                  <w:sz w:val="16"/>
                  <w:szCs w:val="16"/>
                  <w:lang w:val="en-CA"/>
                </w:rPr>
                <w:t>Co-sited</w:t>
              </w:r>
            </w:ins>
          </w:p>
        </w:tc>
      </w:tr>
      <w:tr w:rsidR="00586814" w:rsidRPr="00C262B0" w14:paraId="21BE7770" w14:textId="77777777" w:rsidTr="00753CD5">
        <w:trPr>
          <w:trHeight w:val="326"/>
        </w:trPr>
        <w:tc>
          <w:tcPr>
            <w:tcW w:w="163" w:type="pct"/>
            <w:vMerge w:val="restart"/>
            <w:tcBorders>
              <w:top w:val="single" w:sz="24" w:space="0" w:color="auto"/>
              <w:left w:val="single" w:sz="24" w:space="0" w:color="auto"/>
              <w:right w:val="single" w:sz="24" w:space="0" w:color="auto"/>
            </w:tcBorders>
            <w:shd w:val="clear" w:color="auto" w:fill="90C5F6" w:themeFill="accent1" w:themeFillTint="66"/>
            <w:textDirection w:val="btLr"/>
            <w:vAlign w:val="center"/>
          </w:tcPr>
          <w:p w14:paraId="7BFD2277" w14:textId="77777777" w:rsidR="00586814" w:rsidRPr="00DE1CF6" w:rsidRDefault="00586814">
            <w:pPr>
              <w:keepNext/>
              <w:jc w:val="center"/>
              <w:rPr>
                <w:rFonts w:ascii="Arial" w:hAnsi="Arial" w:cs="Arial"/>
                <w:i/>
                <w:color w:val="000000"/>
                <w:sz w:val="16"/>
                <w:szCs w:val="16"/>
                <w:lang w:val="en-CA"/>
              </w:rPr>
            </w:pPr>
            <w:r w:rsidRPr="00DE1CF6">
              <w:rPr>
                <w:rFonts w:ascii="Arial" w:hAnsi="Arial" w:cs="Arial"/>
                <w:i/>
                <w:color w:val="000000"/>
                <w:sz w:val="16"/>
                <w:szCs w:val="16"/>
                <w:lang w:val="en-CA"/>
              </w:rPr>
              <w:t>CICP parameters</w:t>
            </w:r>
          </w:p>
        </w:tc>
        <w:tc>
          <w:tcPr>
            <w:tcW w:w="647" w:type="pct"/>
            <w:tcBorders>
              <w:top w:val="single" w:sz="24" w:space="0" w:color="auto"/>
              <w:left w:val="single" w:sz="24" w:space="0" w:color="auto"/>
            </w:tcBorders>
            <w:vAlign w:val="center"/>
          </w:tcPr>
          <w:p w14:paraId="392027F1" w14:textId="77777777" w:rsidR="00586814" w:rsidRPr="00730B01" w:rsidRDefault="00586814">
            <w:pPr>
              <w:keepNext/>
              <w:jc w:val="center"/>
              <w:rPr>
                <w:rFonts w:ascii="Arial" w:hAnsi="Arial" w:cs="Arial"/>
                <w:color w:val="000000"/>
                <w:sz w:val="16"/>
                <w:szCs w:val="16"/>
                <w:lang w:val="en-CA"/>
              </w:rPr>
            </w:pPr>
            <w:proofErr w:type="spellStart"/>
            <w:r w:rsidRPr="0070467F">
              <w:rPr>
                <w:rFonts w:ascii="Arial" w:hAnsi="Arial" w:cs="Arial"/>
                <w:color w:val="000000"/>
                <w:sz w:val="16"/>
                <w:szCs w:val="16"/>
                <w:lang w:val="en-CA"/>
              </w:rPr>
              <w:t>ColourPrimaries</w:t>
            </w:r>
            <w:proofErr w:type="spellEnd"/>
          </w:p>
        </w:tc>
        <w:tc>
          <w:tcPr>
            <w:tcW w:w="1047" w:type="pct"/>
            <w:tcBorders>
              <w:top w:val="single" w:sz="24" w:space="0" w:color="auto"/>
            </w:tcBorders>
            <w:vAlign w:val="center"/>
          </w:tcPr>
          <w:p w14:paraId="21A91401" w14:textId="0DF5CFBD" w:rsidR="00586814" w:rsidRPr="00DE1CF6" w:rsidRDefault="00586814">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1051" w:type="pct"/>
            <w:tcBorders>
              <w:top w:val="single" w:sz="24" w:space="0" w:color="auto"/>
            </w:tcBorders>
            <w:vAlign w:val="center"/>
          </w:tcPr>
          <w:p w14:paraId="6E7140D4" w14:textId="39B85841" w:rsidR="00586814" w:rsidRPr="00DE1CF6" w:rsidRDefault="00586814">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1055" w:type="pct"/>
            <w:tcBorders>
              <w:top w:val="single" w:sz="24" w:space="0" w:color="auto"/>
            </w:tcBorders>
            <w:vAlign w:val="center"/>
          </w:tcPr>
          <w:p w14:paraId="09D0F663" w14:textId="701E83B0" w:rsidR="00586814" w:rsidRPr="00DE1CF6" w:rsidRDefault="00586814">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c>
          <w:tcPr>
            <w:tcW w:w="1037" w:type="pct"/>
            <w:tcBorders>
              <w:top w:val="single" w:sz="24" w:space="0" w:color="auto"/>
              <w:right w:val="single" w:sz="24" w:space="0" w:color="auto"/>
            </w:tcBorders>
            <w:vAlign w:val="center"/>
          </w:tcPr>
          <w:p w14:paraId="3088E0B3" w14:textId="5DAEDB1D" w:rsidR="00586814" w:rsidRPr="00DE1CF6" w:rsidRDefault="00586814">
            <w:pPr>
              <w:keepNext/>
              <w:jc w:val="center"/>
              <w:rPr>
                <w:rFonts w:ascii="Arial" w:hAnsi="Arial" w:cs="Arial"/>
                <w:color w:val="000000"/>
                <w:sz w:val="16"/>
                <w:szCs w:val="16"/>
                <w:lang w:val="en-CA"/>
              </w:rPr>
            </w:pPr>
            <w:r w:rsidRPr="00B7552B">
              <w:rPr>
                <w:rFonts w:ascii="Arial" w:hAnsi="Arial" w:cs="Arial"/>
                <w:color w:val="000000"/>
                <w:sz w:val="16"/>
                <w:szCs w:val="16"/>
                <w:lang w:val="en-CA"/>
              </w:rPr>
              <w:t>9</w:t>
            </w:r>
          </w:p>
        </w:tc>
      </w:tr>
      <w:tr w:rsidR="00586814" w:rsidRPr="00C262B0" w14:paraId="228547A1" w14:textId="77777777" w:rsidTr="00753CD5">
        <w:trPr>
          <w:trHeight w:val="326"/>
        </w:trPr>
        <w:tc>
          <w:tcPr>
            <w:tcW w:w="163" w:type="pct"/>
            <w:vMerge/>
            <w:tcBorders>
              <w:left w:val="single" w:sz="24" w:space="0" w:color="auto"/>
              <w:right w:val="single" w:sz="24" w:space="0" w:color="auto"/>
            </w:tcBorders>
            <w:shd w:val="clear" w:color="auto" w:fill="90C5F6" w:themeFill="accent1" w:themeFillTint="66"/>
            <w:vAlign w:val="center"/>
          </w:tcPr>
          <w:p w14:paraId="22F8D68F" w14:textId="77777777" w:rsidR="00586814" w:rsidRPr="00811310" w:rsidRDefault="00586814">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3F4C01BE" w14:textId="77777777" w:rsidR="00586814" w:rsidRPr="00811310" w:rsidRDefault="00586814">
            <w:pPr>
              <w:keepNext/>
              <w:jc w:val="center"/>
              <w:rPr>
                <w:rFonts w:ascii="Arial" w:hAnsi="Arial" w:cs="Arial"/>
                <w:color w:val="000000"/>
                <w:sz w:val="16"/>
                <w:szCs w:val="16"/>
                <w:lang w:val="en-CA"/>
              </w:rPr>
            </w:pPr>
            <w:proofErr w:type="spellStart"/>
            <w:r w:rsidRPr="00811310">
              <w:rPr>
                <w:rFonts w:ascii="Arial" w:hAnsi="Arial" w:cs="Arial"/>
                <w:color w:val="000000"/>
                <w:sz w:val="16"/>
                <w:szCs w:val="16"/>
                <w:lang w:val="en-CA"/>
              </w:rPr>
              <w:t>TransferCharacteristics</w:t>
            </w:r>
            <w:proofErr w:type="spellEnd"/>
          </w:p>
        </w:tc>
        <w:tc>
          <w:tcPr>
            <w:tcW w:w="1047" w:type="pct"/>
            <w:vAlign w:val="center"/>
          </w:tcPr>
          <w:p w14:paraId="61EBAF09" w14:textId="1818E232" w:rsidR="00586814" w:rsidRPr="00DE1CF6" w:rsidRDefault="00586814">
            <w:pPr>
              <w:keepNext/>
              <w:jc w:val="center"/>
              <w:rPr>
                <w:rFonts w:ascii="Arial" w:hAnsi="Arial" w:cs="Arial"/>
                <w:color w:val="000000"/>
                <w:sz w:val="16"/>
                <w:szCs w:val="16"/>
                <w:lang w:val="en-CA"/>
              </w:rPr>
            </w:pPr>
            <w:r w:rsidRPr="00B7552B">
              <w:rPr>
                <w:rFonts w:ascii="Arial" w:hAnsi="Arial" w:cs="Arial"/>
                <w:color w:val="000000"/>
                <w:sz w:val="16"/>
                <w:szCs w:val="16"/>
                <w:lang w:val="en-CA"/>
              </w:rPr>
              <w:t>16</w:t>
            </w:r>
          </w:p>
        </w:tc>
        <w:tc>
          <w:tcPr>
            <w:tcW w:w="1051" w:type="pct"/>
            <w:vAlign w:val="center"/>
          </w:tcPr>
          <w:p w14:paraId="29A6E462" w14:textId="0DAA58E8" w:rsidR="00586814" w:rsidRPr="00DE1CF6" w:rsidRDefault="00586814">
            <w:pPr>
              <w:keepNext/>
              <w:jc w:val="center"/>
              <w:rPr>
                <w:rFonts w:ascii="Arial" w:hAnsi="Arial" w:cs="Arial"/>
                <w:color w:val="000000"/>
                <w:sz w:val="16"/>
                <w:szCs w:val="16"/>
                <w:lang w:val="en-CA"/>
              </w:rPr>
            </w:pPr>
            <w:r w:rsidRPr="00431359">
              <w:rPr>
                <w:rFonts w:ascii="Arial" w:hAnsi="Arial" w:cs="Arial"/>
                <w:color w:val="000000"/>
                <w:sz w:val="16"/>
                <w:szCs w:val="16"/>
                <w:lang w:val="en-CA"/>
              </w:rPr>
              <w:t>18</w:t>
            </w:r>
          </w:p>
        </w:tc>
        <w:tc>
          <w:tcPr>
            <w:tcW w:w="1055" w:type="pct"/>
            <w:vAlign w:val="center"/>
          </w:tcPr>
          <w:p w14:paraId="02943D9A" w14:textId="5B216D5C" w:rsidR="00586814" w:rsidRPr="00DE1CF6" w:rsidRDefault="00586814">
            <w:pPr>
              <w:keepNext/>
              <w:jc w:val="center"/>
              <w:rPr>
                <w:rFonts w:ascii="Arial" w:hAnsi="Arial" w:cs="Arial"/>
                <w:color w:val="000000"/>
                <w:sz w:val="16"/>
                <w:szCs w:val="16"/>
                <w:lang w:val="en-CA"/>
              </w:rPr>
            </w:pPr>
            <w:r w:rsidRPr="00431359">
              <w:rPr>
                <w:rFonts w:ascii="Arial" w:hAnsi="Arial" w:cs="Arial"/>
                <w:color w:val="000000"/>
                <w:sz w:val="16"/>
                <w:szCs w:val="16"/>
                <w:lang w:val="en-CA"/>
              </w:rPr>
              <w:t>16</w:t>
            </w:r>
          </w:p>
        </w:tc>
        <w:tc>
          <w:tcPr>
            <w:tcW w:w="1037" w:type="pct"/>
            <w:tcBorders>
              <w:right w:val="single" w:sz="24" w:space="0" w:color="auto"/>
            </w:tcBorders>
            <w:vAlign w:val="center"/>
          </w:tcPr>
          <w:p w14:paraId="0C0BE0B1" w14:textId="2C6D3B4A" w:rsidR="00586814" w:rsidRPr="00DE1CF6" w:rsidRDefault="00586814">
            <w:pPr>
              <w:keepNext/>
              <w:jc w:val="center"/>
              <w:rPr>
                <w:rFonts w:ascii="Arial" w:hAnsi="Arial" w:cs="Arial"/>
                <w:color w:val="000000"/>
                <w:sz w:val="16"/>
                <w:szCs w:val="16"/>
                <w:lang w:val="en-CA"/>
              </w:rPr>
            </w:pPr>
            <w:r w:rsidRPr="00431359">
              <w:rPr>
                <w:rFonts w:ascii="Arial" w:hAnsi="Arial" w:cs="Arial"/>
                <w:color w:val="000000"/>
                <w:sz w:val="16"/>
                <w:szCs w:val="16"/>
                <w:lang w:val="en-CA"/>
              </w:rPr>
              <w:t>18</w:t>
            </w:r>
          </w:p>
        </w:tc>
      </w:tr>
      <w:tr w:rsidR="00586814" w:rsidRPr="00C262B0" w14:paraId="16F67E36" w14:textId="77777777" w:rsidTr="00753CD5">
        <w:trPr>
          <w:trHeight w:val="326"/>
        </w:trPr>
        <w:tc>
          <w:tcPr>
            <w:tcW w:w="163" w:type="pct"/>
            <w:vMerge/>
            <w:tcBorders>
              <w:left w:val="single" w:sz="24" w:space="0" w:color="auto"/>
              <w:right w:val="single" w:sz="24" w:space="0" w:color="auto"/>
            </w:tcBorders>
            <w:shd w:val="clear" w:color="auto" w:fill="90C5F6" w:themeFill="accent1" w:themeFillTint="66"/>
            <w:vAlign w:val="center"/>
          </w:tcPr>
          <w:p w14:paraId="6E199F69" w14:textId="77777777" w:rsidR="00586814" w:rsidRPr="00811310" w:rsidRDefault="00586814">
            <w:pPr>
              <w:keepNext/>
              <w:jc w:val="center"/>
              <w:rPr>
                <w:rFonts w:ascii="Arial" w:hAnsi="Arial" w:cs="Arial"/>
                <w:i/>
                <w:color w:val="000000"/>
                <w:sz w:val="16"/>
                <w:szCs w:val="16"/>
                <w:lang w:val="en-CA"/>
              </w:rPr>
            </w:pPr>
          </w:p>
        </w:tc>
        <w:tc>
          <w:tcPr>
            <w:tcW w:w="647" w:type="pct"/>
            <w:tcBorders>
              <w:left w:val="single" w:sz="24" w:space="0" w:color="auto"/>
            </w:tcBorders>
            <w:vAlign w:val="center"/>
          </w:tcPr>
          <w:p w14:paraId="68057AA0" w14:textId="77777777" w:rsidR="00586814" w:rsidRPr="00DE1CF6" w:rsidRDefault="00586814">
            <w:pPr>
              <w:keepNext/>
              <w:jc w:val="center"/>
              <w:rPr>
                <w:rFonts w:ascii="Arial" w:hAnsi="Arial" w:cs="Arial"/>
                <w:color w:val="000000"/>
                <w:sz w:val="16"/>
                <w:szCs w:val="16"/>
                <w:lang w:val="en-CA"/>
              </w:rPr>
            </w:pPr>
            <w:proofErr w:type="spellStart"/>
            <w:r w:rsidRPr="00811310">
              <w:rPr>
                <w:rFonts w:ascii="Arial" w:hAnsi="Arial" w:cs="Arial"/>
                <w:color w:val="000000"/>
                <w:sz w:val="16"/>
                <w:szCs w:val="16"/>
                <w:lang w:val="en-CA"/>
              </w:rPr>
              <w:t>MatrixCoefficients</w:t>
            </w:r>
            <w:proofErr w:type="spellEnd"/>
          </w:p>
        </w:tc>
        <w:tc>
          <w:tcPr>
            <w:tcW w:w="1047" w:type="pct"/>
            <w:vAlign w:val="center"/>
          </w:tcPr>
          <w:p w14:paraId="353E3327" w14:textId="758849B1" w:rsidR="00586814" w:rsidRPr="00DE1CF6" w:rsidRDefault="00586814">
            <w:pPr>
              <w:keepNext/>
              <w:jc w:val="center"/>
              <w:rPr>
                <w:rFonts w:ascii="Arial" w:hAnsi="Arial" w:cs="Arial"/>
                <w:color w:val="000000"/>
                <w:sz w:val="16"/>
                <w:szCs w:val="16"/>
                <w:lang w:val="en-CA"/>
              </w:rPr>
            </w:pPr>
            <w:r w:rsidRPr="00431359">
              <w:rPr>
                <w:rFonts w:ascii="Arial" w:hAnsi="Arial" w:cs="Arial"/>
                <w:color w:val="000000"/>
                <w:sz w:val="16"/>
                <w:szCs w:val="16"/>
                <w:lang w:val="en-CA"/>
              </w:rPr>
              <w:t>9</w:t>
            </w:r>
          </w:p>
        </w:tc>
        <w:tc>
          <w:tcPr>
            <w:tcW w:w="1051" w:type="pct"/>
            <w:vAlign w:val="center"/>
          </w:tcPr>
          <w:p w14:paraId="2E3D2FA4" w14:textId="087FF3E8" w:rsidR="00586814" w:rsidRPr="00DE1CF6" w:rsidRDefault="00586814">
            <w:pPr>
              <w:keepNext/>
              <w:jc w:val="center"/>
              <w:rPr>
                <w:rFonts w:ascii="Arial" w:hAnsi="Arial" w:cs="Arial"/>
                <w:color w:val="000000"/>
                <w:sz w:val="16"/>
                <w:szCs w:val="16"/>
                <w:lang w:val="en-CA"/>
              </w:rPr>
            </w:pPr>
            <w:r w:rsidRPr="00431359">
              <w:rPr>
                <w:rFonts w:ascii="Arial" w:hAnsi="Arial" w:cs="Arial"/>
                <w:color w:val="000000"/>
                <w:sz w:val="16"/>
                <w:szCs w:val="16"/>
                <w:lang w:val="en-CA"/>
              </w:rPr>
              <w:t>9</w:t>
            </w:r>
          </w:p>
        </w:tc>
        <w:tc>
          <w:tcPr>
            <w:tcW w:w="1055" w:type="pct"/>
            <w:vAlign w:val="center"/>
          </w:tcPr>
          <w:p w14:paraId="7C598390" w14:textId="2FBCAE46" w:rsidR="00586814" w:rsidRPr="00DE1CF6" w:rsidRDefault="00586814">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37" w:type="pct"/>
            <w:tcBorders>
              <w:right w:val="single" w:sz="24" w:space="0" w:color="auto"/>
            </w:tcBorders>
            <w:vAlign w:val="center"/>
          </w:tcPr>
          <w:p w14:paraId="1119151D" w14:textId="74768699" w:rsidR="00586814" w:rsidRPr="00DE1CF6" w:rsidRDefault="00586814">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r>
      <w:tr w:rsidR="00586814" w:rsidRPr="00C262B0" w14:paraId="60BC1EF0" w14:textId="77777777" w:rsidTr="00A6599E">
        <w:trPr>
          <w:trHeight w:val="87"/>
        </w:trPr>
        <w:tc>
          <w:tcPr>
            <w:tcW w:w="163" w:type="pct"/>
            <w:vMerge/>
            <w:tcBorders>
              <w:left w:val="single" w:sz="24" w:space="0" w:color="auto"/>
              <w:right w:val="single" w:sz="24" w:space="0" w:color="auto"/>
            </w:tcBorders>
            <w:shd w:val="clear" w:color="auto" w:fill="90C5F6" w:themeFill="accent1" w:themeFillTint="66"/>
            <w:vAlign w:val="center"/>
          </w:tcPr>
          <w:p w14:paraId="0954888E" w14:textId="77777777" w:rsidR="00586814" w:rsidRPr="00811310" w:rsidRDefault="00586814">
            <w:pPr>
              <w:keepNext/>
              <w:jc w:val="center"/>
              <w:rPr>
                <w:rFonts w:ascii="Arial" w:hAnsi="Arial" w:cs="Arial"/>
                <w:i/>
                <w:color w:val="000000"/>
                <w:sz w:val="16"/>
                <w:szCs w:val="16"/>
                <w:lang w:val="en-CA"/>
              </w:rPr>
            </w:pPr>
          </w:p>
        </w:tc>
        <w:tc>
          <w:tcPr>
            <w:tcW w:w="647" w:type="pct"/>
            <w:tcBorders>
              <w:left w:val="single" w:sz="2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1854"/>
            </w:tblGrid>
            <w:tr w:rsidR="00586814" w:rsidRPr="00C262B0" w14:paraId="35E6092F" w14:textId="77777777" w:rsidTr="00431359">
              <w:trPr>
                <w:trHeight w:val="88"/>
              </w:trPr>
              <w:tc>
                <w:tcPr>
                  <w:tcW w:w="1854" w:type="dxa"/>
                </w:tcPr>
                <w:p w14:paraId="0B076623" w14:textId="77777777" w:rsidR="00586814" w:rsidRPr="00DE1CF6" w:rsidRDefault="00586814">
                  <w:pPr>
                    <w:keepNext/>
                    <w:rPr>
                      <w:rFonts w:ascii="Arial" w:hAnsi="Arial" w:cs="Arial"/>
                      <w:color w:val="000000"/>
                      <w:sz w:val="16"/>
                      <w:szCs w:val="16"/>
                      <w:lang w:eastAsia="zh-CN"/>
                    </w:rPr>
                    <w:pPrChange w:id="541" w:author="Yasser Syed" w:date="2018-09-28T18:03:00Z">
                      <w:pPr>
                        <w:keepNext/>
                        <w:jc w:val="center"/>
                      </w:pPr>
                    </w:pPrChange>
                  </w:pPr>
                  <w:proofErr w:type="spellStart"/>
                  <w:r w:rsidRPr="00811310">
                    <w:rPr>
                      <w:rFonts w:ascii="Arial" w:hAnsi="Arial" w:cs="Arial"/>
                      <w:color w:val="000000"/>
                      <w:sz w:val="16"/>
                      <w:szCs w:val="16"/>
                      <w:lang w:eastAsia="zh-CN"/>
                    </w:rPr>
                    <w:t>VideoFullRangeFlag</w:t>
                  </w:r>
                  <w:proofErr w:type="spellEnd"/>
                  <w:r w:rsidRPr="00811310">
                    <w:rPr>
                      <w:rFonts w:ascii="Arial" w:hAnsi="Arial" w:cs="Arial"/>
                      <w:color w:val="000000"/>
                      <w:sz w:val="16"/>
                      <w:szCs w:val="16"/>
                      <w:lang w:eastAsia="zh-CN"/>
                    </w:rPr>
                    <w:t xml:space="preserve"> </w:t>
                  </w:r>
                </w:p>
              </w:tc>
            </w:tr>
          </w:tbl>
          <w:p w14:paraId="54FB19F4" w14:textId="77777777" w:rsidR="00586814" w:rsidRPr="00DE1CF6" w:rsidRDefault="00586814">
            <w:pPr>
              <w:keepNext/>
              <w:jc w:val="center"/>
              <w:rPr>
                <w:rFonts w:ascii="Arial" w:hAnsi="Arial" w:cs="Arial"/>
                <w:color w:val="000000"/>
                <w:sz w:val="16"/>
                <w:szCs w:val="16"/>
                <w:lang w:val="en-CA"/>
              </w:rPr>
            </w:pPr>
          </w:p>
        </w:tc>
        <w:tc>
          <w:tcPr>
            <w:tcW w:w="1047" w:type="pct"/>
            <w:vAlign w:val="center"/>
          </w:tcPr>
          <w:p w14:paraId="401F833A" w14:textId="02168D41" w:rsidR="00586814" w:rsidRPr="00DE1CF6" w:rsidRDefault="00586814">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51" w:type="pct"/>
            <w:vAlign w:val="center"/>
          </w:tcPr>
          <w:p w14:paraId="13FA1CE4" w14:textId="363598DB" w:rsidR="00586814" w:rsidRPr="00DE1CF6" w:rsidRDefault="00586814">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55" w:type="pct"/>
            <w:vAlign w:val="center"/>
          </w:tcPr>
          <w:p w14:paraId="7D3321FA" w14:textId="4135E3C6" w:rsidR="00586814" w:rsidRPr="00DE1CF6" w:rsidRDefault="00586814">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c>
          <w:tcPr>
            <w:tcW w:w="1037" w:type="pct"/>
            <w:tcBorders>
              <w:right w:val="single" w:sz="24" w:space="0" w:color="auto"/>
            </w:tcBorders>
            <w:vAlign w:val="center"/>
          </w:tcPr>
          <w:p w14:paraId="2DAB7B24" w14:textId="4B700815" w:rsidR="00586814" w:rsidRPr="00DE1CF6" w:rsidRDefault="00586814">
            <w:pPr>
              <w:keepNext/>
              <w:jc w:val="center"/>
              <w:rPr>
                <w:rFonts w:ascii="Arial" w:hAnsi="Arial" w:cs="Arial"/>
                <w:color w:val="000000"/>
                <w:sz w:val="16"/>
                <w:szCs w:val="16"/>
                <w:lang w:val="en-CA"/>
              </w:rPr>
            </w:pPr>
            <w:r w:rsidRPr="00431359">
              <w:rPr>
                <w:rFonts w:ascii="Arial" w:hAnsi="Arial" w:cs="Arial"/>
                <w:color w:val="000000"/>
                <w:sz w:val="16"/>
                <w:szCs w:val="16"/>
                <w:lang w:val="en-CA"/>
              </w:rPr>
              <w:t>0</w:t>
            </w:r>
          </w:p>
        </w:tc>
      </w:tr>
      <w:tr w:rsidR="00586814" w:rsidRPr="00C262B0" w14:paraId="66705FB9" w14:textId="77777777" w:rsidTr="001F42A4">
        <w:trPr>
          <w:trHeight w:val="86"/>
        </w:trPr>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4751FE1C" w14:textId="77777777" w:rsidR="00586814" w:rsidRPr="00811310" w:rsidRDefault="00586814">
            <w:pPr>
              <w:keepNext/>
              <w:jc w:val="center"/>
              <w:rPr>
                <w:rFonts w:ascii="Arial" w:hAnsi="Arial" w:cs="Arial"/>
                <w:i/>
                <w:color w:val="000000"/>
                <w:sz w:val="16"/>
                <w:szCs w:val="16"/>
                <w:lang w:val="en-CA"/>
              </w:rPr>
            </w:pPr>
          </w:p>
        </w:tc>
        <w:tc>
          <w:tcPr>
            <w:tcW w:w="647" w:type="pct"/>
            <w:tcBorders>
              <w:left w:val="single" w:sz="24" w:space="0" w:color="auto"/>
              <w:bottom w:val="single" w:sz="24" w:space="0" w:color="auto"/>
            </w:tcBorders>
            <w:vAlign w:val="center"/>
          </w:tcPr>
          <w:p w14:paraId="2F8E50D0" w14:textId="7A2B9AE4" w:rsidR="00586814" w:rsidRPr="00811310" w:rsidRDefault="00586814">
            <w:pPr>
              <w:keepNext/>
              <w:jc w:val="center"/>
              <w:rPr>
                <w:rFonts w:ascii="Arial" w:hAnsi="Arial" w:cs="Arial"/>
                <w:color w:val="000000"/>
                <w:sz w:val="16"/>
                <w:szCs w:val="16"/>
              </w:rPr>
            </w:pPr>
            <w:proofErr w:type="spellStart"/>
            <w:ins w:id="542" w:author="Yasser Syed" w:date="2018-09-28T18:03:00Z">
              <w:r>
                <w:rPr>
                  <w:rFonts w:ascii="Arial" w:hAnsi="Arial" w:cs="Arial"/>
                  <w:color w:val="000000"/>
                  <w:sz w:val="16"/>
                  <w:szCs w:val="16"/>
                </w:rPr>
                <w:t>ChromaLocType</w:t>
              </w:r>
            </w:ins>
            <w:proofErr w:type="spellEnd"/>
          </w:p>
        </w:tc>
        <w:tc>
          <w:tcPr>
            <w:tcW w:w="1047" w:type="pct"/>
            <w:tcBorders>
              <w:bottom w:val="single" w:sz="24" w:space="0" w:color="auto"/>
            </w:tcBorders>
            <w:vAlign w:val="center"/>
          </w:tcPr>
          <w:p w14:paraId="01BF10D6" w14:textId="78A48B9F" w:rsidR="00586814" w:rsidRPr="00431359" w:rsidRDefault="00C86D75">
            <w:pPr>
              <w:keepNext/>
              <w:jc w:val="center"/>
              <w:rPr>
                <w:rFonts w:ascii="Arial" w:hAnsi="Arial" w:cs="Arial"/>
                <w:color w:val="000000"/>
                <w:sz w:val="16"/>
                <w:szCs w:val="16"/>
                <w:lang w:val="en-CA"/>
              </w:rPr>
            </w:pPr>
            <w:ins w:id="543" w:author="Yasser Syed" w:date="2018-09-28T18:03:00Z">
              <w:r>
                <w:rPr>
                  <w:rFonts w:ascii="Arial" w:hAnsi="Arial" w:cs="Arial"/>
                  <w:color w:val="000000"/>
                  <w:sz w:val="16"/>
                  <w:szCs w:val="16"/>
                  <w:lang w:val="en-CA"/>
                </w:rPr>
                <w:t>2</w:t>
              </w:r>
            </w:ins>
          </w:p>
        </w:tc>
        <w:tc>
          <w:tcPr>
            <w:tcW w:w="1051" w:type="pct"/>
            <w:tcBorders>
              <w:bottom w:val="single" w:sz="24" w:space="0" w:color="auto"/>
            </w:tcBorders>
            <w:vAlign w:val="center"/>
          </w:tcPr>
          <w:p w14:paraId="19F589FB" w14:textId="5B8D396A" w:rsidR="00586814" w:rsidRPr="00431359" w:rsidRDefault="00C86D75">
            <w:pPr>
              <w:keepNext/>
              <w:jc w:val="center"/>
              <w:rPr>
                <w:rFonts w:ascii="Arial" w:hAnsi="Arial" w:cs="Arial"/>
                <w:color w:val="000000"/>
                <w:sz w:val="16"/>
                <w:szCs w:val="16"/>
                <w:lang w:val="en-CA"/>
              </w:rPr>
            </w:pPr>
            <w:ins w:id="544" w:author="Yasser Syed" w:date="2018-09-28T18:03:00Z">
              <w:r>
                <w:rPr>
                  <w:rFonts w:ascii="Arial" w:hAnsi="Arial" w:cs="Arial"/>
                  <w:color w:val="000000"/>
                  <w:sz w:val="16"/>
                  <w:szCs w:val="16"/>
                  <w:lang w:val="en-CA"/>
                </w:rPr>
                <w:t>2</w:t>
              </w:r>
            </w:ins>
          </w:p>
        </w:tc>
        <w:tc>
          <w:tcPr>
            <w:tcW w:w="1055" w:type="pct"/>
            <w:tcBorders>
              <w:bottom w:val="single" w:sz="24" w:space="0" w:color="auto"/>
            </w:tcBorders>
            <w:vAlign w:val="center"/>
          </w:tcPr>
          <w:p w14:paraId="7BBB2A6A" w14:textId="53E06BA7" w:rsidR="00586814" w:rsidRPr="00431359" w:rsidRDefault="00C86D75">
            <w:pPr>
              <w:keepNext/>
              <w:jc w:val="center"/>
              <w:rPr>
                <w:rFonts w:ascii="Arial" w:hAnsi="Arial" w:cs="Arial"/>
                <w:color w:val="000000"/>
                <w:sz w:val="16"/>
                <w:szCs w:val="16"/>
                <w:lang w:val="en-CA"/>
              </w:rPr>
            </w:pPr>
            <w:ins w:id="545" w:author="Yasser Syed" w:date="2018-09-28T18:03:00Z">
              <w:r>
                <w:rPr>
                  <w:rFonts w:ascii="Arial" w:hAnsi="Arial" w:cs="Arial"/>
                  <w:color w:val="000000"/>
                  <w:sz w:val="16"/>
                  <w:szCs w:val="16"/>
                  <w:lang w:val="en-CA"/>
                </w:rPr>
                <w:t>2</w:t>
              </w:r>
            </w:ins>
          </w:p>
        </w:tc>
        <w:tc>
          <w:tcPr>
            <w:tcW w:w="1037" w:type="pct"/>
            <w:tcBorders>
              <w:bottom w:val="single" w:sz="24" w:space="0" w:color="auto"/>
              <w:right w:val="single" w:sz="24" w:space="0" w:color="auto"/>
            </w:tcBorders>
            <w:vAlign w:val="center"/>
          </w:tcPr>
          <w:p w14:paraId="5657193F" w14:textId="638EBED5" w:rsidR="00586814" w:rsidRPr="00431359" w:rsidRDefault="00C86D75">
            <w:pPr>
              <w:keepNext/>
              <w:jc w:val="center"/>
              <w:rPr>
                <w:rFonts w:ascii="Arial" w:hAnsi="Arial" w:cs="Arial"/>
                <w:color w:val="000000"/>
                <w:sz w:val="16"/>
                <w:szCs w:val="16"/>
                <w:lang w:val="en-CA"/>
              </w:rPr>
            </w:pPr>
            <w:ins w:id="546" w:author="Yasser Syed" w:date="2018-09-28T18:03:00Z">
              <w:r>
                <w:rPr>
                  <w:rFonts w:ascii="Arial" w:hAnsi="Arial" w:cs="Arial"/>
                  <w:color w:val="000000"/>
                  <w:sz w:val="16"/>
                  <w:szCs w:val="16"/>
                  <w:lang w:val="en-CA"/>
                </w:rPr>
                <w:t>2</w:t>
              </w:r>
            </w:ins>
          </w:p>
        </w:tc>
      </w:tr>
      <w:tr w:rsidR="00C262B0" w:rsidRPr="00C262B0" w14:paraId="6FB8D6BA" w14:textId="77777777" w:rsidTr="00B7552B">
        <w:tc>
          <w:tcPr>
            <w:tcW w:w="163" w:type="pct"/>
            <w:vMerge w:val="restart"/>
            <w:tcBorders>
              <w:top w:val="single" w:sz="24" w:space="0" w:color="auto"/>
              <w:left w:val="single" w:sz="24" w:space="0" w:color="auto"/>
              <w:bottom w:val="single" w:sz="24" w:space="0" w:color="auto"/>
              <w:right w:val="single" w:sz="24" w:space="0" w:color="auto"/>
            </w:tcBorders>
            <w:shd w:val="clear" w:color="auto" w:fill="90C5F6" w:themeFill="accent1" w:themeFillTint="66"/>
            <w:textDirection w:val="btLr"/>
            <w:vAlign w:val="center"/>
          </w:tcPr>
          <w:p w14:paraId="2BFBC6C3" w14:textId="77777777" w:rsidR="00C262B0" w:rsidRPr="00DE1CF6" w:rsidRDefault="00C262B0">
            <w:pPr>
              <w:keepNext/>
              <w:jc w:val="center"/>
              <w:rPr>
                <w:rFonts w:ascii="Arial" w:hAnsi="Arial" w:cs="Arial"/>
                <w:i/>
                <w:color w:val="000000"/>
                <w:sz w:val="16"/>
                <w:szCs w:val="16"/>
                <w:lang w:val="en-CA"/>
              </w:rPr>
            </w:pPr>
            <w:r w:rsidRPr="00DE1CF6">
              <w:rPr>
                <w:rFonts w:ascii="Arial" w:hAnsi="Arial" w:cs="Arial"/>
                <w:i/>
                <w:color w:val="000000"/>
                <w:sz w:val="16"/>
                <w:szCs w:val="16"/>
                <w:lang w:val="en-CA"/>
              </w:rPr>
              <w:t>SMPTE MXF parameters</w:t>
            </w:r>
          </w:p>
        </w:tc>
        <w:tc>
          <w:tcPr>
            <w:tcW w:w="647" w:type="pct"/>
            <w:tcBorders>
              <w:top w:val="single" w:sz="24" w:space="0" w:color="auto"/>
              <w:left w:val="single" w:sz="24" w:space="0" w:color="auto"/>
              <w:bottom w:val="single" w:sz="8" w:space="0" w:color="auto"/>
              <w:right w:val="single" w:sz="8" w:space="0" w:color="auto"/>
            </w:tcBorders>
            <w:vAlign w:val="center"/>
          </w:tcPr>
          <w:p w14:paraId="7504FE0E" w14:textId="77777777" w:rsidR="00C262B0" w:rsidRPr="00730B01" w:rsidRDefault="00C262B0">
            <w:pPr>
              <w:keepNext/>
              <w:jc w:val="center"/>
              <w:rPr>
                <w:rFonts w:ascii="Arial" w:hAnsi="Arial" w:cs="Arial"/>
                <w:color w:val="000000"/>
                <w:sz w:val="16"/>
                <w:szCs w:val="16"/>
                <w:lang w:val="en-CA"/>
              </w:rPr>
            </w:pPr>
            <w:r w:rsidRPr="0070467F">
              <w:rPr>
                <w:rFonts w:ascii="Arial" w:hAnsi="Arial" w:cs="Arial"/>
                <w:color w:val="000000"/>
                <w:sz w:val="16"/>
                <w:szCs w:val="16"/>
                <w:lang w:val="en-CA"/>
              </w:rPr>
              <w:t>Colour primaries</w:t>
            </w:r>
          </w:p>
        </w:tc>
        <w:tc>
          <w:tcPr>
            <w:tcW w:w="4190" w:type="pct"/>
            <w:gridSpan w:val="4"/>
            <w:tcBorders>
              <w:top w:val="single" w:sz="24" w:space="0" w:color="auto"/>
              <w:left w:val="single" w:sz="8" w:space="0" w:color="auto"/>
              <w:bottom w:val="single" w:sz="8" w:space="0" w:color="auto"/>
              <w:right w:val="single" w:sz="24" w:space="0" w:color="auto"/>
            </w:tcBorders>
            <w:vAlign w:val="center"/>
          </w:tcPr>
          <w:p w14:paraId="3C741165" w14:textId="3DE575E9" w:rsidR="00C262B0" w:rsidRPr="00DE1CF6" w:rsidRDefault="00C262B0">
            <w:pPr>
              <w:keepNext/>
              <w:jc w:val="center"/>
              <w:rPr>
                <w:rFonts w:ascii="Arial" w:hAnsi="Arial" w:cs="Arial"/>
                <w:color w:val="000000"/>
                <w:sz w:val="16"/>
                <w:szCs w:val="16"/>
                <w:lang w:val="en-CA"/>
              </w:rPr>
            </w:pPr>
            <w:r w:rsidRPr="00431359">
              <w:rPr>
                <w:rFonts w:ascii="Arial" w:hAnsi="Arial" w:cs="Arial"/>
                <w:sz w:val="16"/>
                <w:szCs w:val="16"/>
                <w:lang w:val="en-CA"/>
              </w:rPr>
              <w:t>06.0E.2B.34.04.01.01.0D.04.01.01.01.03.04.00.00</w:t>
            </w:r>
          </w:p>
        </w:tc>
      </w:tr>
      <w:tr w:rsidR="00C262B0" w:rsidRPr="00C262B0" w14:paraId="33A25716" w14:textId="401526F9" w:rsidTr="001F42A4">
        <w:tc>
          <w:tcPr>
            <w:tcW w:w="163" w:type="pct"/>
            <w:vMerge/>
            <w:tcBorders>
              <w:top w:val="single" w:sz="24" w:space="0" w:color="auto"/>
              <w:left w:val="single" w:sz="24" w:space="0" w:color="auto"/>
              <w:bottom w:val="single" w:sz="24" w:space="0" w:color="auto"/>
              <w:right w:val="single" w:sz="24" w:space="0" w:color="auto"/>
            </w:tcBorders>
            <w:shd w:val="clear" w:color="auto" w:fill="90C5F6" w:themeFill="accent1" w:themeFillTint="66"/>
            <w:vAlign w:val="center"/>
          </w:tcPr>
          <w:p w14:paraId="21128892" w14:textId="77777777" w:rsidR="00C262B0" w:rsidRPr="00811310" w:rsidRDefault="00C262B0">
            <w:pPr>
              <w:keepNext/>
              <w:jc w:val="center"/>
              <w:rPr>
                <w:rFonts w:ascii="Arial" w:hAnsi="Arial" w:cs="Arial"/>
                <w:color w:val="000000"/>
                <w:sz w:val="16"/>
                <w:szCs w:val="16"/>
                <w:lang w:val="en-CA"/>
              </w:rPr>
            </w:pPr>
          </w:p>
        </w:tc>
        <w:tc>
          <w:tcPr>
            <w:tcW w:w="647" w:type="pct"/>
            <w:tcBorders>
              <w:top w:val="single" w:sz="8" w:space="0" w:color="auto"/>
              <w:left w:val="single" w:sz="24" w:space="0" w:color="auto"/>
              <w:bottom w:val="single" w:sz="8" w:space="0" w:color="auto"/>
              <w:right w:val="single" w:sz="8" w:space="0" w:color="auto"/>
            </w:tcBorders>
            <w:vAlign w:val="center"/>
          </w:tcPr>
          <w:p w14:paraId="5F0E0B33" w14:textId="77777777" w:rsidR="00C262B0" w:rsidRPr="0081131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Transfer characteristic</w:t>
            </w:r>
          </w:p>
        </w:tc>
        <w:tc>
          <w:tcPr>
            <w:tcW w:w="1047" w:type="pct"/>
            <w:vAlign w:val="center"/>
          </w:tcPr>
          <w:p w14:paraId="0684EEA2" w14:textId="6B3D1224"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06.0E.2B.34.04.01.01.0D.04.01.01.01.01.0A.00.00</w:t>
            </w:r>
          </w:p>
        </w:tc>
        <w:tc>
          <w:tcPr>
            <w:tcW w:w="1051" w:type="pct"/>
            <w:vAlign w:val="center"/>
          </w:tcPr>
          <w:p w14:paraId="34C37DF7" w14:textId="670DAA31"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06.0E.2B.34.04.01.01.0D.04.01.01.01.01.0B.00.00</w:t>
            </w:r>
          </w:p>
        </w:tc>
        <w:tc>
          <w:tcPr>
            <w:tcW w:w="1055" w:type="pct"/>
            <w:vAlign w:val="center"/>
          </w:tcPr>
          <w:p w14:paraId="4AC440A6" w14:textId="1246F8AA"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06.0E.2B.34.04.01.01.0D.04.01.01.01.01.0A.00.00</w:t>
            </w:r>
          </w:p>
        </w:tc>
        <w:tc>
          <w:tcPr>
            <w:tcW w:w="1037" w:type="pct"/>
            <w:tcBorders>
              <w:right w:val="single" w:sz="24" w:space="0" w:color="auto"/>
            </w:tcBorders>
            <w:vAlign w:val="center"/>
          </w:tcPr>
          <w:p w14:paraId="65F10AED" w14:textId="47BE4396" w:rsidR="00C262B0" w:rsidRPr="00431359" w:rsidRDefault="00C262B0" w:rsidP="00431359">
            <w:pPr>
              <w:jc w:val="center"/>
              <w:rPr>
                <w:rFonts w:ascii="Arial" w:hAnsi="Arial" w:cs="Arial"/>
                <w:sz w:val="16"/>
                <w:szCs w:val="16"/>
              </w:rPr>
            </w:pPr>
            <w:r w:rsidRPr="00431359">
              <w:rPr>
                <w:rFonts w:ascii="Arial" w:hAnsi="Arial" w:cs="Arial"/>
                <w:color w:val="000000"/>
                <w:sz w:val="16"/>
                <w:szCs w:val="16"/>
                <w:lang w:val="en-CA"/>
              </w:rPr>
              <w:t>06.0E.2B.34.04.01.01.0D.04.01.01.01.01.0B.00.00</w:t>
            </w:r>
          </w:p>
        </w:tc>
      </w:tr>
      <w:tr w:rsidR="00C262B0" w:rsidRPr="00C262B0" w14:paraId="0179458E" w14:textId="1C6FFBF0" w:rsidTr="001F42A4">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75F3B1EB" w14:textId="77777777" w:rsidR="00C262B0" w:rsidRPr="00811310" w:rsidRDefault="00C262B0">
            <w:pPr>
              <w:keepNext/>
              <w:jc w:val="center"/>
              <w:rPr>
                <w:rFonts w:ascii="Arial" w:hAnsi="Arial" w:cs="Arial"/>
                <w:color w:val="000000"/>
                <w:sz w:val="16"/>
                <w:szCs w:val="16"/>
                <w:lang w:val="en-CA"/>
              </w:rPr>
            </w:pPr>
          </w:p>
        </w:tc>
        <w:tc>
          <w:tcPr>
            <w:tcW w:w="647" w:type="pct"/>
            <w:tcBorders>
              <w:top w:val="single" w:sz="8" w:space="0" w:color="auto"/>
              <w:left w:val="single" w:sz="24" w:space="0" w:color="auto"/>
              <w:bottom w:val="single" w:sz="8" w:space="0" w:color="auto"/>
              <w:right w:val="single" w:sz="8" w:space="0" w:color="auto"/>
            </w:tcBorders>
            <w:vAlign w:val="center"/>
          </w:tcPr>
          <w:p w14:paraId="20FD76CA" w14:textId="77777777" w:rsidR="00C262B0" w:rsidRPr="00811310" w:rsidRDefault="00C262B0">
            <w:pPr>
              <w:keepNext/>
              <w:jc w:val="center"/>
              <w:rPr>
                <w:rFonts w:ascii="Arial" w:hAnsi="Arial" w:cs="Arial"/>
                <w:color w:val="000000"/>
                <w:sz w:val="16"/>
                <w:szCs w:val="16"/>
                <w:lang w:val="en-CA"/>
              </w:rPr>
            </w:pPr>
            <w:r w:rsidRPr="00811310">
              <w:rPr>
                <w:rFonts w:ascii="Arial" w:hAnsi="Arial" w:cs="Arial"/>
                <w:color w:val="000000"/>
                <w:sz w:val="16"/>
                <w:szCs w:val="16"/>
                <w:lang w:val="en-CA"/>
              </w:rPr>
              <w:t>Coding equations</w:t>
            </w:r>
          </w:p>
        </w:tc>
        <w:tc>
          <w:tcPr>
            <w:tcW w:w="2098" w:type="pct"/>
            <w:gridSpan w:val="2"/>
            <w:tcBorders>
              <w:top w:val="single" w:sz="8" w:space="0" w:color="auto"/>
              <w:left w:val="single" w:sz="8" w:space="0" w:color="auto"/>
              <w:bottom w:val="single" w:sz="8" w:space="0" w:color="auto"/>
              <w:right w:val="single" w:sz="8" w:space="0" w:color="auto"/>
            </w:tcBorders>
            <w:vAlign w:val="center"/>
          </w:tcPr>
          <w:p w14:paraId="6DD5EF47" w14:textId="7E58197B" w:rsidR="00C262B0" w:rsidRPr="00431359" w:rsidRDefault="00C262B0">
            <w:pPr>
              <w:keepNext/>
              <w:jc w:val="center"/>
              <w:rPr>
                <w:rFonts w:ascii="Arial" w:hAnsi="Arial" w:cs="Arial"/>
                <w:color w:val="000000"/>
                <w:sz w:val="16"/>
                <w:szCs w:val="16"/>
                <w:highlight w:val="yellow"/>
                <w:lang w:val="en-CA"/>
              </w:rPr>
            </w:pPr>
            <w:r w:rsidRPr="00431359">
              <w:rPr>
                <w:rFonts w:ascii="Arial" w:hAnsi="Arial" w:cs="Arial"/>
                <w:color w:val="000000"/>
                <w:sz w:val="16"/>
                <w:szCs w:val="16"/>
                <w:shd w:val="clear" w:color="auto" w:fill="FFFFFF"/>
                <w:lang w:val="en-CA"/>
              </w:rPr>
              <w:t>06.0E.2B.34.04.01.01.0D.04.01.01.01.02.06.00.00</w:t>
            </w:r>
          </w:p>
        </w:tc>
        <w:tc>
          <w:tcPr>
            <w:tcW w:w="1055" w:type="pct"/>
            <w:tcBorders>
              <w:top w:val="single" w:sz="8" w:space="0" w:color="auto"/>
              <w:left w:val="single" w:sz="8" w:space="0" w:color="auto"/>
              <w:bottom w:val="single" w:sz="8" w:space="0" w:color="auto"/>
            </w:tcBorders>
            <w:vAlign w:val="center"/>
          </w:tcPr>
          <w:p w14:paraId="43496F0E" w14:textId="77B6F7A2" w:rsidR="00C262B0" w:rsidRPr="00DE1CF6" w:rsidRDefault="00C262B0">
            <w:pPr>
              <w:keepNext/>
              <w:jc w:val="center"/>
              <w:rPr>
                <w:rFonts w:ascii="Arial" w:hAnsi="Arial" w:cs="Arial"/>
                <w:sz w:val="16"/>
                <w:szCs w:val="16"/>
                <w:lang w:val="en-CA"/>
              </w:rPr>
            </w:pPr>
            <w:r w:rsidRPr="00431359">
              <w:rPr>
                <w:rFonts w:ascii="Arial" w:hAnsi="Arial" w:cs="Arial"/>
                <w:color w:val="000000"/>
                <w:sz w:val="16"/>
                <w:szCs w:val="16"/>
                <w:shd w:val="clear" w:color="auto" w:fill="F9F9F9"/>
                <w:lang w:val="en-CA"/>
              </w:rPr>
              <w:t>N/R</w:t>
            </w:r>
          </w:p>
        </w:tc>
        <w:tc>
          <w:tcPr>
            <w:tcW w:w="1037" w:type="pct"/>
            <w:tcBorders>
              <w:right w:val="single" w:sz="24" w:space="0" w:color="auto"/>
            </w:tcBorders>
            <w:vAlign w:val="center"/>
          </w:tcPr>
          <w:p w14:paraId="0F20E5CE" w14:textId="38E8BCF7" w:rsidR="00C262B0" w:rsidRPr="00431359" w:rsidRDefault="00C262B0" w:rsidP="00431359">
            <w:pPr>
              <w:jc w:val="center"/>
              <w:rPr>
                <w:rFonts w:ascii="Arial" w:hAnsi="Arial" w:cs="Arial"/>
                <w:sz w:val="16"/>
                <w:szCs w:val="16"/>
              </w:rPr>
            </w:pPr>
            <w:r w:rsidRPr="00431359">
              <w:rPr>
                <w:rFonts w:ascii="Arial" w:hAnsi="Arial" w:cs="Arial"/>
                <w:color w:val="000000"/>
                <w:sz w:val="16"/>
                <w:szCs w:val="16"/>
                <w:shd w:val="clear" w:color="auto" w:fill="F9F9F9"/>
                <w:lang w:val="en-CA"/>
              </w:rPr>
              <w:t>N/R</w:t>
            </w:r>
          </w:p>
        </w:tc>
      </w:tr>
      <w:tr w:rsidR="00C262B0" w:rsidRPr="00C262B0" w14:paraId="66FF45CE" w14:textId="7A90AFD7" w:rsidTr="00B7552B">
        <w:tc>
          <w:tcPr>
            <w:tcW w:w="163" w:type="pct"/>
            <w:vMerge/>
            <w:tcBorders>
              <w:left w:val="single" w:sz="24" w:space="0" w:color="auto"/>
              <w:bottom w:val="single" w:sz="24" w:space="0" w:color="auto"/>
              <w:right w:val="single" w:sz="24" w:space="0" w:color="auto"/>
            </w:tcBorders>
            <w:shd w:val="clear" w:color="auto" w:fill="90C5F6" w:themeFill="accent1" w:themeFillTint="66"/>
            <w:vAlign w:val="center"/>
          </w:tcPr>
          <w:p w14:paraId="246DFAFB" w14:textId="77777777" w:rsidR="00C262B0" w:rsidRPr="00811310" w:rsidRDefault="00C262B0">
            <w:pPr>
              <w:keepNext/>
              <w:jc w:val="center"/>
              <w:rPr>
                <w:rFonts w:ascii="Arial" w:hAnsi="Arial" w:cs="Arial"/>
                <w:color w:val="000000"/>
                <w:sz w:val="16"/>
                <w:szCs w:val="16"/>
                <w:lang w:val="en-CA"/>
              </w:rPr>
            </w:pPr>
          </w:p>
        </w:tc>
        <w:tc>
          <w:tcPr>
            <w:tcW w:w="647" w:type="pct"/>
            <w:tcBorders>
              <w:top w:val="single" w:sz="8" w:space="0" w:color="auto"/>
              <w:left w:val="single" w:sz="24" w:space="0" w:color="auto"/>
              <w:bottom w:val="single" w:sz="24" w:space="0" w:color="auto"/>
              <w:right w:val="single" w:sz="8" w:space="0" w:color="auto"/>
            </w:tcBorders>
            <w:vAlign w:val="center"/>
          </w:tcPr>
          <w:p w14:paraId="7BDC2556" w14:textId="77777777" w:rsidR="00C262B0" w:rsidRPr="00C262B0" w:rsidRDefault="00C262B0">
            <w:pPr>
              <w:keepNext/>
              <w:jc w:val="center"/>
              <w:rPr>
                <w:rFonts w:ascii="Arial" w:hAnsi="Arial" w:cs="Arial"/>
                <w:color w:val="000000"/>
                <w:sz w:val="16"/>
                <w:szCs w:val="16"/>
                <w:lang w:val="en-CA"/>
              </w:rPr>
            </w:pPr>
            <w:r w:rsidRPr="00C262B0">
              <w:rPr>
                <w:rFonts w:ascii="Arial" w:hAnsi="Arial" w:cs="Arial"/>
                <w:color w:val="000000"/>
                <w:sz w:val="16"/>
                <w:szCs w:val="16"/>
                <w:lang w:val="en-CA"/>
              </w:rPr>
              <w:t>Full/narrow level range</w:t>
            </w:r>
          </w:p>
          <w:p w14:paraId="485D91DE" w14:textId="5E245BD7" w:rsidR="00C262B0" w:rsidRPr="00DE1CF6" w:rsidRDefault="00C262B0">
            <w:pPr>
              <w:keepNext/>
              <w:jc w:val="center"/>
              <w:rPr>
                <w:rFonts w:ascii="Arial" w:hAnsi="Arial" w:cs="Arial"/>
                <w:sz w:val="16"/>
                <w:szCs w:val="16"/>
                <w:lang w:val="en-CA"/>
              </w:rPr>
            </w:pPr>
            <w:r w:rsidRPr="00C262B0">
              <w:rPr>
                <w:rFonts w:ascii="Arial" w:hAnsi="Arial" w:cs="Arial"/>
                <w:color w:val="000000"/>
                <w:sz w:val="16"/>
                <w:szCs w:val="16"/>
                <w:lang w:val="en-CA"/>
              </w:rPr>
              <w:t>indicated in black ref level, white ref level, colour range</w:t>
            </w:r>
          </w:p>
        </w:tc>
        <w:tc>
          <w:tcPr>
            <w:tcW w:w="4190" w:type="pct"/>
            <w:gridSpan w:val="4"/>
            <w:tcBorders>
              <w:bottom w:val="single" w:sz="24" w:space="0" w:color="auto"/>
              <w:right w:val="single" w:sz="24" w:space="0" w:color="auto"/>
            </w:tcBorders>
            <w:vAlign w:val="center"/>
          </w:tcPr>
          <w:p w14:paraId="1BB6B62E" w14:textId="29457A30" w:rsidR="00C262B0" w:rsidRPr="00431359" w:rsidRDefault="00C262B0" w:rsidP="00431359">
            <w:pPr>
              <w:jc w:val="center"/>
              <w:rPr>
                <w:rFonts w:ascii="Arial" w:hAnsi="Arial" w:cs="Arial"/>
                <w:sz w:val="16"/>
                <w:szCs w:val="16"/>
              </w:rPr>
            </w:pPr>
            <w:r w:rsidRPr="00C262B0">
              <w:rPr>
                <w:rFonts w:ascii="Arial" w:hAnsi="Arial" w:cs="Arial"/>
                <w:color w:val="000000"/>
                <w:sz w:val="16"/>
                <w:szCs w:val="16"/>
                <w:lang w:val="en-CA"/>
              </w:rPr>
              <w:t>Inferred</w:t>
            </w:r>
          </w:p>
        </w:tc>
      </w:tr>
    </w:tbl>
    <w:p w14:paraId="6A25F056" w14:textId="73B174AE" w:rsidR="00C262B0" w:rsidRDefault="00C262B0" w:rsidP="00C262B0">
      <w:pPr>
        <w:keepNext/>
        <w:rPr>
          <w:ins w:id="547" w:author="Yasser Syed" w:date="2018-09-28T18:10:00Z"/>
          <w:lang w:val="en-CA"/>
        </w:rPr>
      </w:pPr>
    </w:p>
    <w:p w14:paraId="79D6310B" w14:textId="5504F390" w:rsidR="005A5AFA" w:rsidRPr="005A5AFA" w:rsidRDefault="005A5AFA" w:rsidP="00C262B0">
      <w:pPr>
        <w:keepNext/>
        <w:rPr>
          <w:ins w:id="548" w:author="Yasser Syed" w:date="2018-09-20T20:22:00Z"/>
          <w:i/>
          <w:sz w:val="20"/>
          <w:szCs w:val="20"/>
          <w:lang w:val="en-CA"/>
          <w:rPrChange w:id="549" w:author="Yasser Syed" w:date="2018-09-28T18:10:00Z">
            <w:rPr>
              <w:ins w:id="550" w:author="Yasser Syed" w:date="2018-09-20T20:22:00Z"/>
              <w:lang w:val="en-CA"/>
            </w:rPr>
          </w:rPrChange>
        </w:rPr>
      </w:pPr>
      <w:ins w:id="551" w:author="Yasser Syed" w:date="2018-09-28T18:10:00Z">
        <w:r>
          <w:rPr>
            <w:i/>
            <w:sz w:val="20"/>
            <w:szCs w:val="20"/>
            <w:lang w:val="en-CA"/>
          </w:rPr>
          <w:t xml:space="preserve">Note: </w:t>
        </w:r>
      </w:ins>
      <w:ins w:id="552" w:author="Yasser Syed" w:date="2018-09-28T18:11:00Z">
        <w:r>
          <w:rPr>
            <w:i/>
            <w:sz w:val="20"/>
            <w:szCs w:val="20"/>
            <w:lang w:val="en-CA"/>
          </w:rPr>
          <w:t xml:space="preserve">Chroma sample vertical alignment is only </w:t>
        </w:r>
      </w:ins>
      <w:ins w:id="553" w:author="Yasser Syed" w:date="2018-09-28T18:12:00Z">
        <w:r>
          <w:rPr>
            <w:i/>
            <w:sz w:val="20"/>
            <w:szCs w:val="20"/>
            <w:lang w:val="en-CA"/>
          </w:rPr>
          <w:t>applicable</w:t>
        </w:r>
      </w:ins>
      <w:ins w:id="554" w:author="Yasser Syed" w:date="2018-09-28T18:11:00Z">
        <w:r>
          <w:rPr>
            <w:i/>
            <w:sz w:val="20"/>
            <w:szCs w:val="20"/>
            <w:lang w:val="en-CA"/>
          </w:rPr>
          <w:t xml:space="preserve"> </w:t>
        </w:r>
      </w:ins>
      <w:ins w:id="555" w:author="Yasser Syed" w:date="2018-09-28T18:12:00Z">
        <w:r>
          <w:rPr>
            <w:i/>
            <w:sz w:val="20"/>
            <w:szCs w:val="20"/>
            <w:lang w:val="en-CA"/>
          </w:rPr>
          <w:t>in</w:t>
        </w:r>
      </w:ins>
      <w:ins w:id="556" w:author="Yasser Syed" w:date="2018-09-28T18:11:00Z">
        <w:r>
          <w:rPr>
            <w:i/>
            <w:sz w:val="20"/>
            <w:szCs w:val="20"/>
            <w:lang w:val="en-CA"/>
          </w:rPr>
          <w:t xml:space="preserve"> chroma subsampling oper</w:t>
        </w:r>
      </w:ins>
      <w:ins w:id="557" w:author="Yasser Syed" w:date="2018-09-28T18:12:00Z">
        <w:r>
          <w:rPr>
            <w:i/>
            <w:sz w:val="20"/>
            <w:szCs w:val="20"/>
            <w:lang w:val="en-CA"/>
          </w:rPr>
          <w:t>a</w:t>
        </w:r>
      </w:ins>
      <w:ins w:id="558" w:author="Yasser Syed" w:date="2018-09-28T18:11:00Z">
        <w:r>
          <w:rPr>
            <w:i/>
            <w:sz w:val="20"/>
            <w:szCs w:val="20"/>
            <w:lang w:val="en-CA"/>
          </w:rPr>
          <w:t>tions to create 4:2:0 content</w:t>
        </w:r>
      </w:ins>
    </w:p>
    <w:p w14:paraId="1121C09E" w14:textId="76E8C633" w:rsidR="00A02243" w:rsidRPr="00A02243" w:rsidRDefault="00521AB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ins w:id="559" w:author="Yasser Syed" w:date="2018-09-20T20:22:00Z"/>
          <w:lang w:val="en-CA"/>
        </w:rPr>
      </w:pPr>
      <w:ins w:id="560" w:author="Yasser Syed" w:date="2018-09-20T20:22:00Z">
        <w:r w:rsidRPr="00AD1CEC">
          <w:rPr>
            <w:lang w:val="en-CA"/>
          </w:rPr>
          <w:t xml:space="preserve">Widely </w:t>
        </w:r>
        <w:r>
          <w:rPr>
            <w:lang w:val="en-CA"/>
          </w:rPr>
          <w:t>u</w:t>
        </w:r>
        <w:r w:rsidRPr="00AD1CEC">
          <w:rPr>
            <w:lang w:val="en-CA"/>
          </w:rPr>
          <w:t xml:space="preserve">sed </w:t>
        </w:r>
        <w:r>
          <w:rPr>
            <w:lang w:val="en-CA"/>
          </w:rPr>
          <w:t>v</w:t>
        </w:r>
        <w:r w:rsidRPr="00AD1CEC">
          <w:rPr>
            <w:lang w:val="en-CA"/>
          </w:rPr>
          <w:t>ideo/</w:t>
        </w:r>
        <w:r>
          <w:rPr>
            <w:lang w:val="en-CA"/>
          </w:rPr>
          <w:t>i</w:t>
        </w:r>
        <w:r w:rsidRPr="00AD1CEC">
          <w:rPr>
            <w:lang w:val="en-CA"/>
          </w:rPr>
          <w:t xml:space="preserve">mage </w:t>
        </w:r>
        <w:r>
          <w:rPr>
            <w:lang w:val="en-CA"/>
          </w:rPr>
          <w:t>c</w:t>
        </w:r>
        <w:r w:rsidRPr="00AD1CEC">
          <w:rPr>
            <w:lang w:val="en-CA"/>
          </w:rPr>
          <w:t xml:space="preserve">haracteristics in </w:t>
        </w:r>
        <w:r>
          <w:rPr>
            <w:lang w:val="en-CA"/>
          </w:rPr>
          <w:t>w</w:t>
        </w:r>
        <w:r w:rsidRPr="00AD1CEC">
          <w:rPr>
            <w:lang w:val="en-CA"/>
          </w:rPr>
          <w:t xml:space="preserve">orkflow </w:t>
        </w:r>
        <w:r>
          <w:rPr>
            <w:lang w:val="en-CA"/>
          </w:rPr>
          <w:t>d</w:t>
        </w:r>
        <w:r w:rsidRPr="00AD1CEC">
          <w:rPr>
            <w:lang w:val="en-CA"/>
          </w:rPr>
          <w:t xml:space="preserve">omains </w:t>
        </w:r>
      </w:ins>
    </w:p>
    <w:p w14:paraId="4B908701" w14:textId="77777777" w:rsidR="00521AB5" w:rsidRPr="00AD1CEC" w:rsidRDefault="00521AB5" w:rsidP="00521AB5">
      <w:pPr>
        <w:rPr>
          <w:ins w:id="561" w:author="Yasser Syed" w:date="2018-09-20T20:22:00Z"/>
          <w:lang w:val="en-CA"/>
        </w:rPr>
      </w:pPr>
      <w:ins w:id="562" w:author="Yasser Syed" w:date="2018-09-20T20:22:00Z">
        <w:r w:rsidRPr="00AD1CEC">
          <w:rPr>
            <w:lang w:val="en-CA"/>
          </w:rPr>
          <w:t>Several video properties can be associated as video/image characteristics. These types of video properties can be converted as it moves through each domain (</w:t>
        </w:r>
        <w:r>
          <w:rPr>
            <w:lang w:val="en-CA"/>
          </w:rPr>
          <w:t>c</w:t>
        </w:r>
        <w:r w:rsidRPr="00AD1CEC">
          <w:rPr>
            <w:lang w:val="en-CA"/>
          </w:rPr>
          <w:t xml:space="preserve">apture, </w:t>
        </w:r>
        <w:r>
          <w:rPr>
            <w:lang w:val="en-CA"/>
          </w:rPr>
          <w:t>p</w:t>
        </w:r>
        <w:r w:rsidRPr="00AD1CEC">
          <w:rPr>
            <w:lang w:val="en-CA"/>
          </w:rPr>
          <w:t xml:space="preserve">roduction </w:t>
        </w:r>
        <w:r>
          <w:rPr>
            <w:lang w:val="en-CA"/>
          </w:rPr>
          <w:t>d</w:t>
        </w:r>
        <w:r w:rsidRPr="00AD1CEC">
          <w:rPr>
            <w:lang w:val="en-CA"/>
          </w:rPr>
          <w:t xml:space="preserve">istribution, </w:t>
        </w:r>
        <w:r>
          <w:rPr>
            <w:lang w:val="en-CA"/>
          </w:rPr>
          <w:t>s</w:t>
        </w:r>
        <w:r w:rsidRPr="00AD1CEC">
          <w:rPr>
            <w:lang w:val="en-CA"/>
          </w:rPr>
          <w:t xml:space="preserve">ervice </w:t>
        </w:r>
        <w:r>
          <w:rPr>
            <w:lang w:val="en-CA"/>
          </w:rPr>
          <w:t>d</w:t>
        </w:r>
        <w:r w:rsidRPr="00AD1CEC">
          <w:rPr>
            <w:lang w:val="en-CA"/>
          </w:rPr>
          <w:t xml:space="preserve">istribution) in the workflow. For distribution domains, bit depth, colour </w:t>
        </w:r>
        <w:r>
          <w:rPr>
            <w:lang w:val="en-CA"/>
          </w:rPr>
          <w:t>sampling structure</w:t>
        </w:r>
        <w:r w:rsidRPr="00AD1CEC">
          <w:rPr>
            <w:lang w:val="en-CA"/>
          </w:rPr>
          <w:t xml:space="preserve">, colour form, and compression </w:t>
        </w:r>
        <w:r>
          <w:rPr>
            <w:lang w:val="en-CA"/>
          </w:rPr>
          <w:t>format</w:t>
        </w:r>
        <w:r w:rsidRPr="00AD1CEC">
          <w:rPr>
            <w:lang w:val="en-CA"/>
          </w:rPr>
          <w:t xml:space="preserve"> can be discovered through </w:t>
        </w:r>
        <w:r>
          <w:rPr>
            <w:lang w:val="en-CA"/>
          </w:rPr>
          <w:t>the format</w:t>
        </w:r>
        <w:r w:rsidRPr="00AD1CEC">
          <w:rPr>
            <w:lang w:val="en-CA"/>
          </w:rPr>
          <w:t xml:space="preserve"> profile definition and </w:t>
        </w:r>
        <w:r>
          <w:rPr>
            <w:lang w:val="en-CA"/>
          </w:rPr>
          <w:t>bit</w:t>
        </w:r>
        <w:r w:rsidRPr="00AD1CEC">
          <w:rPr>
            <w:lang w:val="en-CA"/>
          </w:rPr>
          <w:t>stream syntax. The remainder of video properties in this description is not carried in any wrapper but can be identified through the system identifier tags which may be sent as out of stream information</w:t>
        </w:r>
      </w:ins>
    </w:p>
    <w:p w14:paraId="02980FB4" w14:textId="77777777" w:rsidR="00521AB5" w:rsidRPr="00AD1CEC" w:rsidRDefault="00521AB5" w:rsidP="00521AB5">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ins w:id="563" w:author="Yasser Syed" w:date="2018-09-20T20:22:00Z"/>
          <w:lang w:val="en-CA"/>
        </w:rPr>
      </w:pPr>
      <w:ins w:id="564" w:author="Yasser Syed" w:date="2018-09-20T20:22:00Z">
        <w:r w:rsidRPr="00AD1CEC">
          <w:rPr>
            <w:lang w:val="en-CA"/>
          </w:rPr>
          <w:t>Video/</w:t>
        </w:r>
        <w:r>
          <w:rPr>
            <w:lang w:val="en-CA"/>
          </w:rPr>
          <w:t>i</w:t>
        </w:r>
        <w:r w:rsidRPr="00AD1CEC">
          <w:rPr>
            <w:lang w:val="en-CA"/>
          </w:rPr>
          <w:t xml:space="preserve">mage </w:t>
        </w:r>
        <w:r>
          <w:rPr>
            <w:lang w:val="en-CA"/>
          </w:rPr>
          <w:t>c</w:t>
        </w:r>
        <w:r w:rsidRPr="00AD1CEC">
          <w:rPr>
            <w:lang w:val="en-CA"/>
          </w:rPr>
          <w:t xml:space="preserve">haracteristics for </w:t>
        </w:r>
        <w:r>
          <w:rPr>
            <w:lang w:val="en-CA"/>
          </w:rPr>
          <w:t>c</w:t>
        </w:r>
        <w:r w:rsidRPr="00AD1CEC">
          <w:rPr>
            <w:lang w:val="en-CA"/>
          </w:rPr>
          <w:t xml:space="preserve">apture </w:t>
        </w:r>
        <w:r>
          <w:rPr>
            <w:lang w:val="en-CA"/>
          </w:rPr>
          <w:t>d</w:t>
        </w:r>
        <w:r w:rsidRPr="00AD1CEC">
          <w:rPr>
            <w:lang w:val="en-CA"/>
          </w:rPr>
          <w:t>omain</w:t>
        </w:r>
      </w:ins>
    </w:p>
    <w:p w14:paraId="1E9F13CE" w14:textId="77777777" w:rsidR="00521AB5" w:rsidRPr="00AD1CEC" w:rsidRDefault="00521AB5" w:rsidP="00521AB5">
      <w:pPr>
        <w:rPr>
          <w:ins w:id="565" w:author="Yasser Syed" w:date="2018-09-20T20:22:00Z"/>
          <w:lang w:val="en-CA"/>
        </w:rPr>
      </w:pPr>
      <w:ins w:id="566" w:author="Yasser Syed" w:date="2018-09-20T20:22:00Z">
        <w:r w:rsidRPr="00AD1CEC">
          <w:rPr>
            <w:lang w:val="en-CA"/>
          </w:rPr>
          <w:t xml:space="preserve">In the capture domain content originates from camera capture from one or multiple cameras. The process in this domain are often in real-time and can include some real-time production processes </w:t>
        </w:r>
        <w:r w:rsidRPr="00AD1CEC">
          <w:rPr>
            <w:lang w:val="en-CA"/>
          </w:rPr>
          <w:lastRenderedPageBreak/>
          <w:t xml:space="preserve">(e.g. adding </w:t>
        </w:r>
        <w:r>
          <w:rPr>
            <w:lang w:val="en-CA"/>
          </w:rPr>
          <w:t>g</w:t>
        </w:r>
        <w:r w:rsidRPr="00AD1CEC">
          <w:rPr>
            <w:lang w:val="en-CA"/>
          </w:rPr>
          <w:t xml:space="preserve">raphics, </w:t>
        </w:r>
        <w:r>
          <w:rPr>
            <w:lang w:val="en-CA"/>
          </w:rPr>
          <w:t>c</w:t>
        </w:r>
        <w:r w:rsidRPr="00AD1CEC">
          <w:rPr>
            <w:lang w:val="en-CA"/>
          </w:rPr>
          <w:t xml:space="preserve">olour grading, </w:t>
        </w:r>
        <w:r>
          <w:rPr>
            <w:lang w:val="en-CA"/>
          </w:rPr>
          <w:t>s</w:t>
        </w:r>
        <w:r w:rsidRPr="00AD1CEC">
          <w:rPr>
            <w:lang w:val="en-CA"/>
          </w:rPr>
          <w:t>tatic/</w:t>
        </w:r>
        <w:r>
          <w:rPr>
            <w:lang w:val="en-CA"/>
          </w:rPr>
          <w:t>d</w:t>
        </w:r>
        <w:r w:rsidRPr="00AD1CEC">
          <w:rPr>
            <w:lang w:val="en-CA"/>
          </w:rPr>
          <w:t xml:space="preserve">ynamic LUTs for things like transfer curves changes (HLG to PQ), </w:t>
        </w:r>
        <w:r>
          <w:rPr>
            <w:lang w:val="en-CA"/>
          </w:rPr>
          <w:t>f</w:t>
        </w:r>
        <w:r w:rsidRPr="00AD1CEC">
          <w:rPr>
            <w:lang w:val="en-CA"/>
          </w:rPr>
          <w:t>ull/</w:t>
        </w:r>
        <w:r>
          <w:rPr>
            <w:lang w:val="en-CA"/>
          </w:rPr>
          <w:t>n</w:t>
        </w:r>
        <w:r w:rsidRPr="00AD1CEC">
          <w:rPr>
            <w:lang w:val="en-CA"/>
          </w:rPr>
          <w:t xml:space="preserve">arrow range scalability conversion). A real-time delivery through all the domains in the workflow to the viewer is generally a live event workflow. If production or service distribution is non </w:t>
        </w:r>
        <w:proofErr w:type="spellStart"/>
        <w:r w:rsidRPr="00AD1CEC">
          <w:rPr>
            <w:lang w:val="en-CA"/>
          </w:rPr>
          <w:t>realtime</w:t>
        </w:r>
        <w:proofErr w:type="spellEnd"/>
        <w:r w:rsidRPr="00AD1CEC">
          <w:rPr>
            <w:lang w:val="en-CA"/>
          </w:rPr>
          <w:t xml:space="preserve">, this may become a part of a </w:t>
        </w:r>
        <w:r>
          <w:rPr>
            <w:lang w:val="en-CA"/>
          </w:rPr>
          <w:t>t</w:t>
        </w:r>
        <w:r w:rsidRPr="00AD1CEC">
          <w:rPr>
            <w:lang w:val="en-CA"/>
          </w:rPr>
          <w:t xml:space="preserve">heatrical or scripted type of workflow. In the capture domain, content needs to be kept at a high information </w:t>
        </w:r>
        <w:proofErr w:type="gramStart"/>
        <w:r w:rsidRPr="00AD1CEC">
          <w:rPr>
            <w:lang w:val="en-CA"/>
          </w:rPr>
          <w:t>rate</w:t>
        </w:r>
        <w:proofErr w:type="gramEnd"/>
        <w:r w:rsidRPr="00AD1CEC">
          <w:rPr>
            <w:lang w:val="en-CA"/>
          </w:rPr>
          <w:t xml:space="preserve"> so it is stored/transmitted generally as editable images in a lossless or uncompressed format.</w:t>
        </w:r>
      </w:ins>
    </w:p>
    <w:p w14:paraId="57C78E25" w14:textId="77777777" w:rsidR="00521AB5" w:rsidRPr="00AD1CEC" w:rsidRDefault="00521AB5" w:rsidP="00521AB5">
      <w:pPr>
        <w:rPr>
          <w:ins w:id="567" w:author="Yasser Syed" w:date="2018-09-20T20:22:00Z"/>
          <w:lang w:val="en-CA"/>
        </w:rPr>
      </w:pPr>
    </w:p>
    <w:p w14:paraId="1DA4F6CA" w14:textId="77777777" w:rsidR="00521AB5" w:rsidRPr="00AD1CEC" w:rsidRDefault="00521AB5" w:rsidP="00521AB5">
      <w:pPr>
        <w:rPr>
          <w:ins w:id="568" w:author="Yasser Syed" w:date="2018-09-20T20:22:00Z"/>
          <w:lang w:val="en-CA"/>
        </w:rPr>
      </w:pPr>
      <w:ins w:id="569" w:author="Yasser Syed" w:date="2018-09-20T20:22:00Z">
        <w:r w:rsidRPr="00AD1CEC">
          <w:rPr>
            <w:lang w:val="en-CA"/>
          </w:rPr>
          <w:t xml:space="preserve">AVC Class 100, or 100 Mb/s, is an example of a </w:t>
        </w:r>
        <w:r w:rsidRPr="00AD1CEC">
          <w:rPr>
            <w:b/>
            <w:lang w:val="en-CA"/>
          </w:rPr>
          <w:t>common</w:t>
        </w:r>
        <w:r w:rsidRPr="00AD1CEC">
          <w:rPr>
            <w:lang w:val="en-CA"/>
          </w:rPr>
          <w:t xml:space="preserve"> lossy compression level used for professional 709 capture. Corresponding uncompressed bit rate for 709 is about 3 Gb/s.</w:t>
        </w:r>
      </w:ins>
    </w:p>
    <w:p w14:paraId="5C9C5296" w14:textId="77777777" w:rsidR="00521AB5" w:rsidRPr="00AD1CEC" w:rsidRDefault="00521AB5" w:rsidP="00521AB5">
      <w:pPr>
        <w:rPr>
          <w:ins w:id="570" w:author="Yasser Syed" w:date="2018-09-20T20:22:00Z"/>
          <w:lang w:val="en-CA"/>
        </w:rPr>
      </w:pPr>
      <w:ins w:id="571" w:author="Yasser Syed" w:date="2018-09-20T20:22:00Z">
        <w:r w:rsidRPr="00AD1CEC">
          <w:rPr>
            <w:lang w:val="en-CA"/>
          </w:rPr>
          <w:t xml:space="preserve"> </w:t>
        </w:r>
      </w:ins>
    </w:p>
    <w:p w14:paraId="74192EF6" w14:textId="77777777" w:rsidR="00521AB5" w:rsidRPr="00AD1CEC" w:rsidRDefault="00521AB5" w:rsidP="00521AB5">
      <w:pPr>
        <w:rPr>
          <w:ins w:id="572" w:author="Yasser Syed" w:date="2018-09-20T20:22:00Z"/>
          <w:lang w:val="en-CA"/>
        </w:rPr>
      </w:pPr>
    </w:p>
    <w:p w14:paraId="052B97D8" w14:textId="6B79DAB4" w:rsidR="00521AB5" w:rsidRPr="00AD1CEC" w:rsidRDefault="00521AB5" w:rsidP="00521AB5">
      <w:pPr>
        <w:pStyle w:val="Caption"/>
        <w:keepNext/>
        <w:rPr>
          <w:ins w:id="573" w:author="Yasser Syed" w:date="2018-09-20T20:22:00Z"/>
          <w:lang w:val="en-CA"/>
        </w:rPr>
      </w:pPr>
      <w:ins w:id="574" w:author="Yasser Syed" w:date="2018-09-20T20:22:00Z">
        <w:r w:rsidRPr="00AD1CEC">
          <w:rPr>
            <w:lang w:val="en-CA"/>
          </w:rPr>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ins>
      <w:ins w:id="575" w:author="Yasser Syed" w:date="2018-09-28T17:33:00Z">
        <w:r w:rsidR="00287991">
          <w:rPr>
            <w:noProof/>
            <w:lang w:val="en-CA"/>
          </w:rPr>
          <w:t>6</w:t>
        </w:r>
      </w:ins>
      <w:ins w:id="576" w:author="Yasser Syed" w:date="2018-09-20T20:22:00Z">
        <w:r w:rsidRPr="00AD1CEC">
          <w:rPr>
            <w:lang w:val="en-CA"/>
          </w:rPr>
          <w:fldChar w:fldCharType="end"/>
        </w:r>
        <w:r w:rsidRPr="00AD1CEC">
          <w:rPr>
            <w:lang w:val="en-CA"/>
          </w:rPr>
          <w:t>- Widely Used Video/Image Workflow Characteristics in the Capture Domain</w:t>
        </w:r>
      </w:ins>
    </w:p>
    <w:p w14:paraId="746CF256" w14:textId="77777777" w:rsidR="00521AB5" w:rsidRPr="00AD1CEC" w:rsidRDefault="00521AB5" w:rsidP="00521AB5">
      <w:pPr>
        <w:keepNext/>
        <w:rPr>
          <w:ins w:id="577" w:author="Yasser Syed" w:date="2018-09-20T20:22:00Z"/>
          <w:lang w:val="en-CA"/>
        </w:rPr>
      </w:pPr>
    </w:p>
    <w:tbl>
      <w:tblPr>
        <w:tblStyle w:val="TableGrid"/>
        <w:tblW w:w="0" w:type="auto"/>
        <w:tblLook w:val="04A0" w:firstRow="1" w:lastRow="0" w:firstColumn="1" w:lastColumn="0" w:noHBand="0" w:noVBand="1"/>
      </w:tblPr>
      <w:tblGrid>
        <w:gridCol w:w="4585"/>
        <w:gridCol w:w="4855"/>
      </w:tblGrid>
      <w:tr w:rsidR="00521AB5" w:rsidRPr="00AD1CEC" w14:paraId="30A50929" w14:textId="77777777" w:rsidTr="00F01B8A">
        <w:trPr>
          <w:ins w:id="578" w:author="Yasser Syed" w:date="2018-09-20T20:22:00Z"/>
        </w:trPr>
        <w:tc>
          <w:tcPr>
            <w:tcW w:w="9440" w:type="dxa"/>
            <w:gridSpan w:val="2"/>
            <w:shd w:val="clear" w:color="auto" w:fill="90C5F6" w:themeFill="accent1" w:themeFillTint="66"/>
          </w:tcPr>
          <w:p w14:paraId="1299C847" w14:textId="77777777" w:rsidR="00521AB5" w:rsidRPr="00AD1CEC" w:rsidRDefault="00521AB5" w:rsidP="00F01B8A">
            <w:pPr>
              <w:keepNext/>
              <w:jc w:val="center"/>
              <w:rPr>
                <w:ins w:id="579" w:author="Yasser Syed" w:date="2018-09-20T20:22:00Z"/>
                <w:lang w:val="en-CA"/>
              </w:rPr>
            </w:pPr>
            <w:ins w:id="580" w:author="Yasser Syed" w:date="2018-09-20T20:22:00Z">
              <w:r w:rsidRPr="00AD1CEC">
                <w:rPr>
                  <w:sz w:val="28"/>
                  <w:lang w:val="en-CA"/>
                </w:rPr>
                <w:t>SDR/NCG</w:t>
              </w:r>
            </w:ins>
          </w:p>
        </w:tc>
      </w:tr>
      <w:tr w:rsidR="00521AB5" w:rsidRPr="00AD1CEC" w14:paraId="060C7AB8" w14:textId="77777777" w:rsidTr="00F01B8A">
        <w:trPr>
          <w:ins w:id="581" w:author="Yasser Syed" w:date="2018-09-20T20:22:00Z"/>
        </w:trPr>
        <w:tc>
          <w:tcPr>
            <w:tcW w:w="4585" w:type="dxa"/>
          </w:tcPr>
          <w:p w14:paraId="465D3AAB" w14:textId="77777777" w:rsidR="00521AB5" w:rsidRPr="00AD1CEC" w:rsidRDefault="00521AB5" w:rsidP="00F01B8A">
            <w:pPr>
              <w:keepNext/>
              <w:rPr>
                <w:ins w:id="582" w:author="Yasser Syed" w:date="2018-09-20T20:22:00Z"/>
                <w:lang w:val="en-CA"/>
              </w:rPr>
            </w:pPr>
            <w:ins w:id="583" w:author="Yasser Syed" w:date="2018-09-20T20:22:00Z">
              <w:r>
                <w:rPr>
                  <w:rFonts w:eastAsia="Times New Roman"/>
                  <w:lang w:val="en-CA" w:eastAsia="en-US"/>
                </w:rPr>
                <w:t>Colour</w:t>
              </w:r>
              <w:r w:rsidRPr="00AD1CEC">
                <w:rPr>
                  <w:rFonts w:eastAsia="Times New Roman"/>
                  <w:lang w:val="en-CA" w:eastAsia="en-US"/>
                </w:rPr>
                <w:t xml:space="preserve"> </w:t>
              </w:r>
              <w:r>
                <w:rPr>
                  <w:rFonts w:eastAsia="Times New Roman"/>
                  <w:lang w:val="en-CA" w:eastAsia="en-US"/>
                </w:rPr>
                <w:t>sampling structure</w:t>
              </w:r>
            </w:ins>
          </w:p>
        </w:tc>
        <w:tc>
          <w:tcPr>
            <w:tcW w:w="4855" w:type="dxa"/>
          </w:tcPr>
          <w:p w14:paraId="01A0849F" w14:textId="77777777" w:rsidR="00521AB5" w:rsidRPr="00AD1CEC" w:rsidRDefault="00521AB5" w:rsidP="00F01B8A">
            <w:pPr>
              <w:keepNext/>
              <w:rPr>
                <w:ins w:id="584" w:author="Yasser Syed" w:date="2018-09-20T20:22:00Z"/>
                <w:lang w:val="en-CA"/>
              </w:rPr>
            </w:pPr>
            <w:ins w:id="585" w:author="Yasser Syed" w:date="2018-09-20T20:22:00Z">
              <w:r w:rsidRPr="00AD1CEC">
                <w:rPr>
                  <w:lang w:val="en-CA"/>
                </w:rPr>
                <w:t>4:4:4 [</w:t>
              </w:r>
              <w:proofErr w:type="spellStart"/>
              <w:r w:rsidRPr="00AD1CEC">
                <w:rPr>
                  <w:lang w:val="en-CA"/>
                </w:rPr>
                <w:t>Y’CbCr</w:t>
              </w:r>
              <w:proofErr w:type="spellEnd"/>
              <w:r w:rsidRPr="00AD1CEC">
                <w:rPr>
                  <w:lang w:val="en-CA"/>
                </w:rPr>
                <w:t>, R’G’B’], 4:2:2 [</w:t>
              </w:r>
              <w:proofErr w:type="spellStart"/>
              <w:r w:rsidRPr="00AD1CEC">
                <w:rPr>
                  <w:lang w:val="en-CA"/>
                </w:rPr>
                <w:t>Y’CbCr</w:t>
              </w:r>
              <w:proofErr w:type="spellEnd"/>
              <w:r w:rsidRPr="00AD1CEC">
                <w:rPr>
                  <w:lang w:val="en-CA"/>
                </w:rPr>
                <w:t>]</w:t>
              </w:r>
            </w:ins>
          </w:p>
        </w:tc>
      </w:tr>
      <w:tr w:rsidR="00521AB5" w:rsidRPr="00AD1CEC" w14:paraId="0E9D2885" w14:textId="77777777" w:rsidTr="00F01B8A">
        <w:trPr>
          <w:ins w:id="586" w:author="Yasser Syed" w:date="2018-09-20T20:22:00Z"/>
        </w:trPr>
        <w:tc>
          <w:tcPr>
            <w:tcW w:w="4585" w:type="dxa"/>
          </w:tcPr>
          <w:p w14:paraId="27CC85BE" w14:textId="77777777" w:rsidR="00521AB5" w:rsidRPr="00AD1CEC" w:rsidRDefault="00521AB5" w:rsidP="00F01B8A">
            <w:pPr>
              <w:keepNext/>
              <w:rPr>
                <w:ins w:id="587" w:author="Yasser Syed" w:date="2018-09-20T20:22:00Z"/>
                <w:lang w:val="en-CA"/>
              </w:rPr>
            </w:pPr>
            <w:ins w:id="588" w:author="Yasser Syed" w:date="2018-09-20T20:22:00Z">
              <w:r w:rsidRPr="00AD1CEC">
                <w:rPr>
                  <w:lang w:val="en-CA"/>
                </w:rPr>
                <w:t xml:space="preserve">Frame </w:t>
              </w:r>
              <w:r>
                <w:rPr>
                  <w:lang w:val="en-CA"/>
                </w:rPr>
                <w:t>s</w:t>
              </w:r>
              <w:r w:rsidRPr="00AD1CEC">
                <w:rPr>
                  <w:lang w:val="en-CA"/>
                </w:rPr>
                <w:t>tructure</w:t>
              </w:r>
            </w:ins>
          </w:p>
        </w:tc>
        <w:tc>
          <w:tcPr>
            <w:tcW w:w="4855" w:type="dxa"/>
          </w:tcPr>
          <w:p w14:paraId="6C337F07" w14:textId="77777777" w:rsidR="00521AB5" w:rsidRPr="00AD1CEC" w:rsidRDefault="00521AB5" w:rsidP="00F01B8A">
            <w:pPr>
              <w:keepNext/>
              <w:rPr>
                <w:ins w:id="589" w:author="Yasser Syed" w:date="2018-09-20T20:22:00Z"/>
                <w:lang w:val="en-CA"/>
              </w:rPr>
            </w:pPr>
            <w:ins w:id="590" w:author="Yasser Syed" w:date="2018-09-20T20:22:00Z">
              <w:r w:rsidRPr="00AD1CEC">
                <w:rPr>
                  <w:lang w:val="en-CA"/>
                </w:rPr>
                <w:t xml:space="preserve">Interlaced, </w:t>
              </w:r>
              <w:r>
                <w:rPr>
                  <w:lang w:val="en-CA"/>
                </w:rPr>
                <w:t>p</w:t>
              </w:r>
              <w:r w:rsidRPr="00AD1CEC">
                <w:rPr>
                  <w:lang w:val="en-CA"/>
                </w:rPr>
                <w:t>rogressive</w:t>
              </w:r>
            </w:ins>
          </w:p>
        </w:tc>
      </w:tr>
      <w:tr w:rsidR="00521AB5" w:rsidRPr="00AD1CEC" w14:paraId="621EC599" w14:textId="77777777" w:rsidTr="00F01B8A">
        <w:trPr>
          <w:ins w:id="591" w:author="Yasser Syed" w:date="2018-09-20T20:22:00Z"/>
        </w:trPr>
        <w:tc>
          <w:tcPr>
            <w:tcW w:w="4585" w:type="dxa"/>
          </w:tcPr>
          <w:p w14:paraId="3E2820A7" w14:textId="77777777" w:rsidR="00521AB5" w:rsidRPr="00AD1CEC" w:rsidRDefault="00521AB5" w:rsidP="00F01B8A">
            <w:pPr>
              <w:keepNext/>
              <w:rPr>
                <w:ins w:id="592" w:author="Yasser Syed" w:date="2018-09-20T20:22:00Z"/>
                <w:lang w:val="en-CA"/>
              </w:rPr>
            </w:pPr>
            <w:ins w:id="593" w:author="Yasser Syed" w:date="2018-09-20T20:22:00Z">
              <w:r w:rsidRPr="00AD1CEC">
                <w:rPr>
                  <w:lang w:val="en-CA"/>
                </w:rPr>
                <w:t xml:space="preserve">Bit </w:t>
              </w:r>
              <w:r>
                <w:rPr>
                  <w:lang w:val="en-CA"/>
                </w:rPr>
                <w:t>d</w:t>
              </w:r>
              <w:r w:rsidRPr="00AD1CEC">
                <w:rPr>
                  <w:lang w:val="en-CA"/>
                </w:rPr>
                <w:t>epth</w:t>
              </w:r>
            </w:ins>
          </w:p>
        </w:tc>
        <w:tc>
          <w:tcPr>
            <w:tcW w:w="4855" w:type="dxa"/>
          </w:tcPr>
          <w:p w14:paraId="24797233" w14:textId="77777777" w:rsidR="00521AB5" w:rsidRPr="00AD1CEC" w:rsidRDefault="00521AB5" w:rsidP="00F01B8A">
            <w:pPr>
              <w:keepNext/>
              <w:rPr>
                <w:ins w:id="594" w:author="Yasser Syed" w:date="2018-09-20T20:22:00Z"/>
                <w:lang w:val="en-CA"/>
              </w:rPr>
            </w:pPr>
            <w:ins w:id="595" w:author="Yasser Syed" w:date="2018-09-20T20:22:00Z">
              <w:r w:rsidRPr="00AD1CEC">
                <w:rPr>
                  <w:lang w:val="en-CA"/>
                </w:rPr>
                <w:t>10, 8</w:t>
              </w:r>
            </w:ins>
          </w:p>
        </w:tc>
      </w:tr>
      <w:tr w:rsidR="00521AB5" w:rsidRPr="00AD1CEC" w14:paraId="5979D75A" w14:textId="77777777" w:rsidTr="00F01B8A">
        <w:trPr>
          <w:ins w:id="596" w:author="Yasser Syed" w:date="2018-09-20T20:22:00Z"/>
        </w:trPr>
        <w:tc>
          <w:tcPr>
            <w:tcW w:w="4585" w:type="dxa"/>
          </w:tcPr>
          <w:p w14:paraId="518F6BD4" w14:textId="77777777" w:rsidR="00521AB5" w:rsidRPr="00AD1CEC" w:rsidRDefault="00521AB5" w:rsidP="00F01B8A">
            <w:pPr>
              <w:keepNext/>
              <w:rPr>
                <w:ins w:id="597" w:author="Yasser Syed" w:date="2018-09-20T20:22:00Z"/>
                <w:lang w:val="en-CA"/>
              </w:rPr>
            </w:pPr>
            <w:ins w:id="598" w:author="Yasser Syed" w:date="2018-09-20T20:22:00Z">
              <w:r w:rsidRPr="00AD1CEC">
                <w:rPr>
                  <w:lang w:val="en-CA"/>
                </w:rPr>
                <w:t xml:space="preserve">Compression </w:t>
              </w:r>
              <w:r>
                <w:rPr>
                  <w:lang w:val="en-CA"/>
                </w:rPr>
                <w:t>t</w:t>
              </w:r>
              <w:r w:rsidRPr="00AD1CEC">
                <w:rPr>
                  <w:lang w:val="en-CA"/>
                </w:rPr>
                <w:t>ype</w:t>
              </w:r>
            </w:ins>
          </w:p>
        </w:tc>
        <w:tc>
          <w:tcPr>
            <w:tcW w:w="4855" w:type="dxa"/>
          </w:tcPr>
          <w:p w14:paraId="0628776A" w14:textId="77777777" w:rsidR="00521AB5" w:rsidRPr="00AD1CEC" w:rsidRDefault="00521AB5" w:rsidP="00F01B8A">
            <w:pPr>
              <w:keepNext/>
              <w:rPr>
                <w:ins w:id="599" w:author="Yasser Syed" w:date="2018-09-20T20:22:00Z"/>
                <w:lang w:val="en-CA"/>
              </w:rPr>
            </w:pPr>
            <w:ins w:id="600" w:author="Yasser Syed" w:date="2018-09-20T20:22:00Z">
              <w:r w:rsidRPr="00AD1CEC">
                <w:rPr>
                  <w:lang w:val="en-CA"/>
                </w:rPr>
                <w:t xml:space="preserve">Lossless, </w:t>
              </w:r>
              <w:r>
                <w:rPr>
                  <w:lang w:val="en-CA"/>
                </w:rPr>
                <w:t>u</w:t>
              </w:r>
              <w:r w:rsidRPr="00AD1CEC">
                <w:rPr>
                  <w:lang w:val="en-CA"/>
                </w:rPr>
                <w:t>ncompressed</w:t>
              </w:r>
            </w:ins>
          </w:p>
        </w:tc>
      </w:tr>
      <w:tr w:rsidR="00521AB5" w:rsidRPr="00AD1CEC" w14:paraId="68DDD1C1" w14:textId="77777777" w:rsidTr="00F01B8A">
        <w:trPr>
          <w:ins w:id="601" w:author="Yasser Syed" w:date="2018-09-20T20:22:00Z"/>
        </w:trPr>
        <w:tc>
          <w:tcPr>
            <w:tcW w:w="4585" w:type="dxa"/>
          </w:tcPr>
          <w:p w14:paraId="32477A3A" w14:textId="77777777" w:rsidR="00521AB5" w:rsidRPr="00AD1CEC" w:rsidRDefault="00521AB5" w:rsidP="00F01B8A">
            <w:pPr>
              <w:keepNext/>
              <w:rPr>
                <w:ins w:id="602" w:author="Yasser Syed" w:date="2018-09-20T20:22:00Z"/>
                <w:lang w:val="en-CA"/>
              </w:rPr>
            </w:pPr>
            <w:ins w:id="603" w:author="Yasser Syed" w:date="2018-09-20T20:22:00Z">
              <w:r w:rsidRPr="00AD1CEC">
                <w:rPr>
                  <w:lang w:val="en-CA"/>
                </w:rPr>
                <w:t xml:space="preserve">Compression </w:t>
              </w:r>
              <w:r>
                <w:rPr>
                  <w:lang w:val="en-CA"/>
                </w:rPr>
                <w:t>d</w:t>
              </w:r>
              <w:r w:rsidRPr="00AD1CEC">
                <w:rPr>
                  <w:lang w:val="en-CA"/>
                </w:rPr>
                <w:t>imension</w:t>
              </w:r>
            </w:ins>
          </w:p>
        </w:tc>
        <w:tc>
          <w:tcPr>
            <w:tcW w:w="4855" w:type="dxa"/>
          </w:tcPr>
          <w:p w14:paraId="7B28D770" w14:textId="77777777" w:rsidR="00521AB5" w:rsidRPr="00AD1CEC" w:rsidRDefault="00521AB5" w:rsidP="00F01B8A">
            <w:pPr>
              <w:keepNext/>
              <w:rPr>
                <w:ins w:id="604" w:author="Yasser Syed" w:date="2018-09-20T20:22:00Z"/>
                <w:lang w:val="en-CA"/>
              </w:rPr>
            </w:pPr>
            <w:ins w:id="605" w:author="Yasser Syed" w:date="2018-09-20T20:22:00Z">
              <w:r w:rsidRPr="00AD1CEC">
                <w:rPr>
                  <w:lang w:val="en-CA"/>
                </w:rPr>
                <w:t>None</w:t>
              </w:r>
            </w:ins>
          </w:p>
        </w:tc>
      </w:tr>
      <w:tr w:rsidR="00521AB5" w:rsidRPr="00AD1CEC" w14:paraId="119B67E1" w14:textId="77777777" w:rsidTr="00F01B8A">
        <w:trPr>
          <w:ins w:id="606" w:author="Yasser Syed" w:date="2018-09-20T20:22:00Z"/>
        </w:trPr>
        <w:tc>
          <w:tcPr>
            <w:tcW w:w="4585" w:type="dxa"/>
          </w:tcPr>
          <w:p w14:paraId="20C4D2E0" w14:textId="77777777" w:rsidR="00521AB5" w:rsidRPr="00AD1CEC" w:rsidRDefault="00521AB5" w:rsidP="00F01B8A">
            <w:pPr>
              <w:keepNext/>
              <w:rPr>
                <w:ins w:id="607" w:author="Yasser Syed" w:date="2018-09-20T20:22:00Z"/>
                <w:lang w:val="en-CA"/>
              </w:rPr>
            </w:pPr>
            <w:ins w:id="608" w:author="Yasser Syed" w:date="2018-09-20T20:22:00Z">
              <w:r w:rsidRPr="00AD1CEC">
                <w:rPr>
                  <w:lang w:val="en-CA"/>
                </w:rPr>
                <w:t xml:space="preserve">Compression </w:t>
              </w:r>
              <w:r>
                <w:rPr>
                  <w:lang w:val="en-CA"/>
                </w:rPr>
                <w:t>format</w:t>
              </w:r>
            </w:ins>
          </w:p>
        </w:tc>
        <w:tc>
          <w:tcPr>
            <w:tcW w:w="4855" w:type="dxa"/>
          </w:tcPr>
          <w:p w14:paraId="39DA9538" w14:textId="77777777" w:rsidR="00521AB5" w:rsidRPr="00AD1CEC" w:rsidRDefault="00521AB5" w:rsidP="00F01B8A">
            <w:pPr>
              <w:keepNext/>
              <w:rPr>
                <w:ins w:id="609" w:author="Yasser Syed" w:date="2018-09-20T20:22:00Z"/>
                <w:lang w:val="en-CA"/>
              </w:rPr>
            </w:pPr>
            <w:ins w:id="610" w:author="Yasser Syed" w:date="2018-09-20T20:22:00Z">
              <w:r w:rsidRPr="00AD1CEC">
                <w:rPr>
                  <w:lang w:val="en-CA"/>
                </w:rPr>
                <w:t>None</w:t>
              </w:r>
            </w:ins>
          </w:p>
        </w:tc>
      </w:tr>
      <w:tr w:rsidR="00521AB5" w:rsidRPr="00AD1CEC" w14:paraId="36E4270A" w14:textId="77777777" w:rsidTr="00F01B8A">
        <w:trPr>
          <w:ins w:id="611" w:author="Yasser Syed" w:date="2018-09-20T20:22:00Z"/>
        </w:trPr>
        <w:tc>
          <w:tcPr>
            <w:tcW w:w="4585" w:type="dxa"/>
          </w:tcPr>
          <w:p w14:paraId="11ECD0BF" w14:textId="77777777" w:rsidR="00521AB5" w:rsidRPr="00AD1CEC" w:rsidRDefault="00521AB5" w:rsidP="00F01B8A">
            <w:pPr>
              <w:keepNext/>
              <w:rPr>
                <w:ins w:id="612" w:author="Yasser Syed" w:date="2018-09-20T20:22:00Z"/>
                <w:lang w:val="en-CA"/>
              </w:rPr>
            </w:pPr>
            <w:ins w:id="613" w:author="Yasser Syed" w:date="2018-09-20T20:22:00Z">
              <w:r>
                <w:rPr>
                  <w:lang w:val="en-CA"/>
                </w:rPr>
                <w:t xml:space="preserve"> File </w:t>
              </w:r>
              <w:r w:rsidRPr="00AD1CEC">
                <w:rPr>
                  <w:lang w:val="en-CA"/>
                </w:rPr>
                <w:t>Wrappers</w:t>
              </w:r>
            </w:ins>
          </w:p>
        </w:tc>
        <w:tc>
          <w:tcPr>
            <w:tcW w:w="4855" w:type="dxa"/>
          </w:tcPr>
          <w:p w14:paraId="4510F718" w14:textId="77777777" w:rsidR="00521AB5" w:rsidRPr="00AD1CEC" w:rsidRDefault="00521AB5" w:rsidP="00F01B8A">
            <w:pPr>
              <w:keepNext/>
              <w:rPr>
                <w:ins w:id="614" w:author="Yasser Syed" w:date="2018-09-20T20:22:00Z"/>
                <w:lang w:val="en-CA"/>
              </w:rPr>
            </w:pPr>
            <w:ins w:id="615" w:author="Yasser Syed" w:date="2018-09-20T20:22:00Z">
              <w:r w:rsidRPr="00AD1CEC">
                <w:rPr>
                  <w:lang w:val="en-CA"/>
                </w:rPr>
                <w:t>None, MXF</w:t>
              </w:r>
            </w:ins>
          </w:p>
        </w:tc>
      </w:tr>
      <w:tr w:rsidR="00521AB5" w:rsidRPr="00AD1CEC" w14:paraId="4E2795C0" w14:textId="77777777" w:rsidTr="00F01B8A">
        <w:trPr>
          <w:ins w:id="616" w:author="Yasser Syed" w:date="2018-09-20T20:22:00Z"/>
        </w:trPr>
        <w:tc>
          <w:tcPr>
            <w:tcW w:w="4585" w:type="dxa"/>
          </w:tcPr>
          <w:p w14:paraId="69BA83DF" w14:textId="77777777" w:rsidR="00521AB5" w:rsidRPr="00AD1CEC" w:rsidRDefault="00521AB5" w:rsidP="00F01B8A">
            <w:pPr>
              <w:keepNext/>
              <w:rPr>
                <w:ins w:id="617" w:author="Yasser Syed" w:date="2018-09-20T20:22:00Z"/>
                <w:lang w:val="en-CA"/>
              </w:rPr>
            </w:pPr>
            <w:ins w:id="618" w:author="Yasser Syed" w:date="2018-09-20T20:22:00Z">
              <w:r>
                <w:rPr>
                  <w:lang w:val="en-CA"/>
                </w:rPr>
                <w:t>Wireline Frame Digital Interface</w:t>
              </w:r>
            </w:ins>
          </w:p>
        </w:tc>
        <w:tc>
          <w:tcPr>
            <w:tcW w:w="4855" w:type="dxa"/>
          </w:tcPr>
          <w:p w14:paraId="3361E8AA" w14:textId="77777777" w:rsidR="00521AB5" w:rsidRPr="00AD1CEC" w:rsidRDefault="00521AB5" w:rsidP="00F01B8A">
            <w:pPr>
              <w:keepNext/>
              <w:rPr>
                <w:ins w:id="619" w:author="Yasser Syed" w:date="2018-09-20T20:22:00Z"/>
                <w:lang w:val="en-CA"/>
              </w:rPr>
            </w:pPr>
            <w:ins w:id="620" w:author="Yasser Syed" w:date="2018-09-20T20:22:00Z">
              <w:r w:rsidRPr="00AD1CEC">
                <w:rPr>
                  <w:lang w:val="en-CA"/>
                </w:rPr>
                <w:t>SDI, HD-SDI, ST.2022 (IP/Mux), ST.2110 (IP/</w:t>
              </w:r>
              <w:proofErr w:type="spellStart"/>
              <w:r w:rsidRPr="00AD1CEC">
                <w:rPr>
                  <w:lang w:val="en-CA"/>
                </w:rPr>
                <w:t>UnMux</w:t>
              </w:r>
              <w:proofErr w:type="spellEnd"/>
              <w:r w:rsidRPr="00AD1CEC">
                <w:rPr>
                  <w:lang w:val="en-CA"/>
                </w:rPr>
                <w:t>)</w:t>
              </w:r>
            </w:ins>
          </w:p>
        </w:tc>
      </w:tr>
    </w:tbl>
    <w:p w14:paraId="5FA8D857" w14:textId="77777777" w:rsidR="00521AB5" w:rsidRPr="00AD1CEC" w:rsidRDefault="00521AB5" w:rsidP="00521AB5">
      <w:pPr>
        <w:keepNext/>
        <w:rPr>
          <w:ins w:id="621" w:author="Yasser Syed" w:date="2018-09-20T20:22:00Z"/>
          <w:lang w:val="en-CA"/>
        </w:rPr>
      </w:pPr>
    </w:p>
    <w:tbl>
      <w:tblPr>
        <w:tblStyle w:val="TableGrid"/>
        <w:tblW w:w="0" w:type="auto"/>
        <w:tblLook w:val="04A0" w:firstRow="1" w:lastRow="0" w:firstColumn="1" w:lastColumn="0" w:noHBand="0" w:noVBand="1"/>
      </w:tblPr>
      <w:tblGrid>
        <w:gridCol w:w="4585"/>
        <w:gridCol w:w="4855"/>
      </w:tblGrid>
      <w:tr w:rsidR="00521AB5" w:rsidRPr="00AD1CEC" w14:paraId="385D5DC6" w14:textId="77777777" w:rsidTr="00F01B8A">
        <w:trPr>
          <w:ins w:id="622" w:author="Yasser Syed" w:date="2018-09-20T20:22:00Z"/>
        </w:trPr>
        <w:tc>
          <w:tcPr>
            <w:tcW w:w="9440" w:type="dxa"/>
            <w:gridSpan w:val="2"/>
            <w:shd w:val="clear" w:color="auto" w:fill="90C5F6" w:themeFill="accent1" w:themeFillTint="66"/>
          </w:tcPr>
          <w:p w14:paraId="6B806987" w14:textId="77777777" w:rsidR="00521AB5" w:rsidRPr="00AD1CEC" w:rsidRDefault="00521AB5" w:rsidP="00F01B8A">
            <w:pPr>
              <w:keepNext/>
              <w:jc w:val="center"/>
              <w:rPr>
                <w:ins w:id="623" w:author="Yasser Syed" w:date="2018-09-20T20:22:00Z"/>
                <w:sz w:val="28"/>
                <w:lang w:val="en-CA"/>
              </w:rPr>
            </w:pPr>
            <w:ins w:id="624" w:author="Yasser Syed" w:date="2018-09-20T20:22:00Z">
              <w:r w:rsidRPr="00AD1CEC">
                <w:rPr>
                  <w:sz w:val="28"/>
                  <w:lang w:val="en-CA"/>
                </w:rPr>
                <w:t xml:space="preserve"> HDR/WCG, SDR/WCG</w:t>
              </w:r>
            </w:ins>
          </w:p>
        </w:tc>
      </w:tr>
      <w:tr w:rsidR="00521AB5" w:rsidRPr="00AD1CEC" w14:paraId="1AD4D213" w14:textId="77777777" w:rsidTr="00F01B8A">
        <w:trPr>
          <w:ins w:id="625" w:author="Yasser Syed" w:date="2018-09-20T20:22:00Z"/>
        </w:trPr>
        <w:tc>
          <w:tcPr>
            <w:tcW w:w="4585" w:type="dxa"/>
          </w:tcPr>
          <w:p w14:paraId="70E346F9" w14:textId="77777777" w:rsidR="00521AB5" w:rsidRPr="00AD1CEC" w:rsidRDefault="00521AB5" w:rsidP="00F01B8A">
            <w:pPr>
              <w:keepNext/>
              <w:rPr>
                <w:ins w:id="626" w:author="Yasser Syed" w:date="2018-09-20T20:22:00Z"/>
                <w:lang w:val="en-CA"/>
              </w:rPr>
            </w:pPr>
            <w:ins w:id="627" w:author="Yasser Syed" w:date="2018-09-20T20:22:00Z">
              <w:r>
                <w:rPr>
                  <w:rFonts w:eastAsia="Times New Roman"/>
                  <w:lang w:val="en-CA" w:eastAsia="en-US"/>
                </w:rPr>
                <w:t>Colour</w:t>
              </w:r>
              <w:r w:rsidRPr="00AD1CEC">
                <w:rPr>
                  <w:rFonts w:eastAsia="Times New Roman"/>
                  <w:lang w:val="en-CA" w:eastAsia="en-US"/>
                </w:rPr>
                <w:t xml:space="preserve"> </w:t>
              </w:r>
              <w:r>
                <w:rPr>
                  <w:rFonts w:eastAsia="Times New Roman"/>
                  <w:lang w:val="en-CA" w:eastAsia="en-US"/>
                </w:rPr>
                <w:t>sampling structure</w:t>
              </w:r>
            </w:ins>
          </w:p>
        </w:tc>
        <w:tc>
          <w:tcPr>
            <w:tcW w:w="4855" w:type="dxa"/>
          </w:tcPr>
          <w:p w14:paraId="5A26BAB0" w14:textId="77777777" w:rsidR="00521AB5" w:rsidRPr="00AD1CEC" w:rsidRDefault="00521AB5" w:rsidP="00F01B8A">
            <w:pPr>
              <w:keepNext/>
              <w:rPr>
                <w:ins w:id="628" w:author="Yasser Syed" w:date="2018-09-20T20:22:00Z"/>
                <w:lang w:val="en-CA"/>
              </w:rPr>
            </w:pPr>
            <w:ins w:id="629" w:author="Yasser Syed" w:date="2018-09-20T20:22:00Z">
              <w:r w:rsidRPr="00AD1CEC">
                <w:rPr>
                  <w:lang w:val="en-CA"/>
                </w:rPr>
                <w:t>4:4:4 [R’G’B’], 4:2:2 [</w:t>
              </w:r>
              <w:proofErr w:type="spellStart"/>
              <w:r w:rsidRPr="00AD1CEC">
                <w:rPr>
                  <w:lang w:val="en-CA"/>
                </w:rPr>
                <w:t>Y’CbCr</w:t>
              </w:r>
              <w:proofErr w:type="spellEnd"/>
              <w:r w:rsidRPr="00AD1CEC">
                <w:rPr>
                  <w:lang w:val="en-CA"/>
                </w:rPr>
                <w:t>], 4:4:4 [</w:t>
              </w:r>
              <w:proofErr w:type="spellStart"/>
              <w:r w:rsidRPr="00AD1CEC">
                <w:rPr>
                  <w:lang w:val="en-CA"/>
                </w:rPr>
                <w:t>Y’CbCr</w:t>
              </w:r>
              <w:proofErr w:type="spellEnd"/>
              <w:r w:rsidRPr="00AD1CEC">
                <w:rPr>
                  <w:lang w:val="en-CA"/>
                </w:rPr>
                <w:t>]</w:t>
              </w:r>
            </w:ins>
          </w:p>
        </w:tc>
      </w:tr>
      <w:tr w:rsidR="00521AB5" w:rsidRPr="00AD1CEC" w14:paraId="7997FF97" w14:textId="77777777" w:rsidTr="00F01B8A">
        <w:trPr>
          <w:trHeight w:val="64"/>
          <w:ins w:id="630" w:author="Yasser Syed" w:date="2018-09-20T20:22:00Z"/>
        </w:trPr>
        <w:tc>
          <w:tcPr>
            <w:tcW w:w="4585" w:type="dxa"/>
          </w:tcPr>
          <w:p w14:paraId="718BD819" w14:textId="77777777" w:rsidR="00521AB5" w:rsidRPr="00AD1CEC" w:rsidRDefault="00521AB5" w:rsidP="00F01B8A">
            <w:pPr>
              <w:keepNext/>
              <w:rPr>
                <w:ins w:id="631" w:author="Yasser Syed" w:date="2018-09-20T20:22:00Z"/>
                <w:lang w:val="en-CA"/>
              </w:rPr>
            </w:pPr>
            <w:ins w:id="632" w:author="Yasser Syed" w:date="2018-09-20T20:22:00Z">
              <w:r w:rsidRPr="00AD1CEC">
                <w:rPr>
                  <w:lang w:val="en-CA"/>
                </w:rPr>
                <w:t xml:space="preserve">Frame </w:t>
              </w:r>
              <w:r>
                <w:rPr>
                  <w:lang w:val="en-CA"/>
                </w:rPr>
                <w:t>s</w:t>
              </w:r>
              <w:r w:rsidRPr="00AD1CEC">
                <w:rPr>
                  <w:lang w:val="en-CA"/>
                </w:rPr>
                <w:t>tructure</w:t>
              </w:r>
            </w:ins>
          </w:p>
        </w:tc>
        <w:tc>
          <w:tcPr>
            <w:tcW w:w="4855" w:type="dxa"/>
          </w:tcPr>
          <w:p w14:paraId="1CEE35F0" w14:textId="77777777" w:rsidR="00521AB5" w:rsidRPr="00AD1CEC" w:rsidRDefault="00521AB5" w:rsidP="00F01B8A">
            <w:pPr>
              <w:keepNext/>
              <w:rPr>
                <w:ins w:id="633" w:author="Yasser Syed" w:date="2018-09-20T20:22:00Z"/>
                <w:lang w:val="en-CA"/>
              </w:rPr>
            </w:pPr>
            <w:ins w:id="634" w:author="Yasser Syed" w:date="2018-09-20T20:22:00Z">
              <w:r w:rsidRPr="00AD1CEC">
                <w:rPr>
                  <w:lang w:val="en-CA"/>
                </w:rPr>
                <w:t>Progressive</w:t>
              </w:r>
            </w:ins>
          </w:p>
        </w:tc>
      </w:tr>
      <w:tr w:rsidR="00521AB5" w:rsidRPr="00AD1CEC" w14:paraId="08AAFBDC" w14:textId="77777777" w:rsidTr="00F01B8A">
        <w:trPr>
          <w:ins w:id="635" w:author="Yasser Syed" w:date="2018-09-20T20:22:00Z"/>
        </w:trPr>
        <w:tc>
          <w:tcPr>
            <w:tcW w:w="4585" w:type="dxa"/>
          </w:tcPr>
          <w:p w14:paraId="57354807" w14:textId="77777777" w:rsidR="00521AB5" w:rsidRPr="00AD1CEC" w:rsidRDefault="00521AB5" w:rsidP="00F01B8A">
            <w:pPr>
              <w:keepNext/>
              <w:rPr>
                <w:ins w:id="636" w:author="Yasser Syed" w:date="2018-09-20T20:22:00Z"/>
                <w:lang w:val="en-CA"/>
              </w:rPr>
            </w:pPr>
            <w:ins w:id="637" w:author="Yasser Syed" w:date="2018-09-20T20:22:00Z">
              <w:r w:rsidRPr="00AD1CEC">
                <w:rPr>
                  <w:lang w:val="en-CA"/>
                </w:rPr>
                <w:t xml:space="preserve">Bit </w:t>
              </w:r>
              <w:r>
                <w:rPr>
                  <w:lang w:val="en-CA"/>
                </w:rPr>
                <w:t>d</w:t>
              </w:r>
              <w:r w:rsidRPr="00AD1CEC">
                <w:rPr>
                  <w:lang w:val="en-CA"/>
                </w:rPr>
                <w:t>epth</w:t>
              </w:r>
            </w:ins>
          </w:p>
        </w:tc>
        <w:tc>
          <w:tcPr>
            <w:tcW w:w="4855" w:type="dxa"/>
          </w:tcPr>
          <w:p w14:paraId="32191E45" w14:textId="77777777" w:rsidR="00521AB5" w:rsidRPr="00AD1CEC" w:rsidRDefault="00521AB5" w:rsidP="00F01B8A">
            <w:pPr>
              <w:keepNext/>
              <w:rPr>
                <w:ins w:id="638" w:author="Yasser Syed" w:date="2018-09-20T20:22:00Z"/>
                <w:lang w:val="en-CA"/>
              </w:rPr>
            </w:pPr>
            <w:ins w:id="639" w:author="Yasser Syed" w:date="2018-09-20T20:22:00Z">
              <w:r w:rsidRPr="00AD1CEC">
                <w:rPr>
                  <w:lang w:val="en-CA"/>
                </w:rPr>
                <w:t>16, 12, 10</w:t>
              </w:r>
            </w:ins>
          </w:p>
        </w:tc>
      </w:tr>
      <w:tr w:rsidR="00521AB5" w:rsidRPr="00AD1CEC" w14:paraId="4604D4EF" w14:textId="77777777" w:rsidTr="00F01B8A">
        <w:trPr>
          <w:ins w:id="640" w:author="Yasser Syed" w:date="2018-09-20T20:22:00Z"/>
        </w:trPr>
        <w:tc>
          <w:tcPr>
            <w:tcW w:w="4585" w:type="dxa"/>
          </w:tcPr>
          <w:p w14:paraId="228CE2A4" w14:textId="77777777" w:rsidR="00521AB5" w:rsidRPr="00AD1CEC" w:rsidRDefault="00521AB5" w:rsidP="00F01B8A">
            <w:pPr>
              <w:keepNext/>
              <w:rPr>
                <w:ins w:id="641" w:author="Yasser Syed" w:date="2018-09-20T20:22:00Z"/>
                <w:lang w:val="en-CA"/>
              </w:rPr>
            </w:pPr>
            <w:ins w:id="642" w:author="Yasser Syed" w:date="2018-09-20T20:22:00Z">
              <w:r w:rsidRPr="00AD1CEC">
                <w:rPr>
                  <w:lang w:val="en-CA"/>
                </w:rPr>
                <w:t xml:space="preserve">Compression </w:t>
              </w:r>
              <w:r>
                <w:rPr>
                  <w:lang w:val="en-CA"/>
                </w:rPr>
                <w:t>t</w:t>
              </w:r>
              <w:r w:rsidRPr="00AD1CEC">
                <w:rPr>
                  <w:lang w:val="en-CA"/>
                </w:rPr>
                <w:t>ype</w:t>
              </w:r>
            </w:ins>
          </w:p>
        </w:tc>
        <w:tc>
          <w:tcPr>
            <w:tcW w:w="4855" w:type="dxa"/>
          </w:tcPr>
          <w:p w14:paraId="11DF7E81" w14:textId="77777777" w:rsidR="00521AB5" w:rsidRPr="00AD1CEC" w:rsidRDefault="00521AB5" w:rsidP="00F01B8A">
            <w:pPr>
              <w:keepNext/>
              <w:rPr>
                <w:ins w:id="643" w:author="Yasser Syed" w:date="2018-09-20T20:22:00Z"/>
                <w:lang w:val="en-CA"/>
              </w:rPr>
            </w:pPr>
            <w:ins w:id="644" w:author="Yasser Syed" w:date="2018-09-20T20:22:00Z">
              <w:r w:rsidRPr="00AD1CEC">
                <w:rPr>
                  <w:lang w:val="en-CA"/>
                </w:rPr>
                <w:t xml:space="preserve">Lossless, </w:t>
              </w:r>
              <w:r>
                <w:rPr>
                  <w:lang w:val="en-CA"/>
                </w:rPr>
                <w:t>u</w:t>
              </w:r>
              <w:r w:rsidRPr="00AD1CEC">
                <w:rPr>
                  <w:lang w:val="en-CA"/>
                </w:rPr>
                <w:t>ncompressed</w:t>
              </w:r>
            </w:ins>
          </w:p>
        </w:tc>
      </w:tr>
      <w:tr w:rsidR="00521AB5" w:rsidRPr="00AD1CEC" w14:paraId="3D69CD25" w14:textId="77777777" w:rsidTr="00F01B8A">
        <w:trPr>
          <w:ins w:id="645" w:author="Yasser Syed" w:date="2018-09-20T20:22:00Z"/>
        </w:trPr>
        <w:tc>
          <w:tcPr>
            <w:tcW w:w="4585" w:type="dxa"/>
          </w:tcPr>
          <w:p w14:paraId="4269A5E6" w14:textId="77777777" w:rsidR="00521AB5" w:rsidRPr="00AD1CEC" w:rsidRDefault="00521AB5" w:rsidP="00F01B8A">
            <w:pPr>
              <w:keepNext/>
              <w:rPr>
                <w:ins w:id="646" w:author="Yasser Syed" w:date="2018-09-20T20:22:00Z"/>
                <w:lang w:val="en-CA"/>
              </w:rPr>
            </w:pPr>
            <w:ins w:id="647" w:author="Yasser Syed" w:date="2018-09-20T20:22:00Z">
              <w:r w:rsidRPr="00AD1CEC">
                <w:rPr>
                  <w:lang w:val="en-CA"/>
                </w:rPr>
                <w:t xml:space="preserve">Compression </w:t>
              </w:r>
              <w:r>
                <w:rPr>
                  <w:lang w:val="en-CA"/>
                </w:rPr>
                <w:t>d</w:t>
              </w:r>
              <w:r w:rsidRPr="00AD1CEC">
                <w:rPr>
                  <w:lang w:val="en-CA"/>
                </w:rPr>
                <w:t>imension</w:t>
              </w:r>
            </w:ins>
          </w:p>
        </w:tc>
        <w:tc>
          <w:tcPr>
            <w:tcW w:w="4855" w:type="dxa"/>
          </w:tcPr>
          <w:p w14:paraId="6A0E308F" w14:textId="77777777" w:rsidR="00521AB5" w:rsidRPr="00AD1CEC" w:rsidRDefault="00521AB5" w:rsidP="00F01B8A">
            <w:pPr>
              <w:keepNext/>
              <w:rPr>
                <w:ins w:id="648" w:author="Yasser Syed" w:date="2018-09-20T20:22:00Z"/>
                <w:lang w:val="en-CA"/>
              </w:rPr>
            </w:pPr>
            <w:ins w:id="649" w:author="Yasser Syed" w:date="2018-09-20T20:22:00Z">
              <w:r w:rsidRPr="00AD1CEC">
                <w:rPr>
                  <w:lang w:val="en-CA"/>
                </w:rPr>
                <w:t>None</w:t>
              </w:r>
            </w:ins>
          </w:p>
        </w:tc>
      </w:tr>
      <w:tr w:rsidR="00521AB5" w:rsidRPr="00AD1CEC" w14:paraId="4046EC56" w14:textId="77777777" w:rsidTr="00F01B8A">
        <w:trPr>
          <w:ins w:id="650" w:author="Yasser Syed" w:date="2018-09-20T20:22:00Z"/>
        </w:trPr>
        <w:tc>
          <w:tcPr>
            <w:tcW w:w="4585" w:type="dxa"/>
          </w:tcPr>
          <w:p w14:paraId="1EEFCD33" w14:textId="77777777" w:rsidR="00521AB5" w:rsidRPr="00AD1CEC" w:rsidRDefault="00521AB5" w:rsidP="00F01B8A">
            <w:pPr>
              <w:keepNext/>
              <w:rPr>
                <w:ins w:id="651" w:author="Yasser Syed" w:date="2018-09-20T20:22:00Z"/>
                <w:lang w:val="en-CA"/>
              </w:rPr>
            </w:pPr>
            <w:ins w:id="652" w:author="Yasser Syed" w:date="2018-09-20T20:22:00Z">
              <w:r w:rsidRPr="00AD1CEC">
                <w:rPr>
                  <w:lang w:val="en-CA"/>
                </w:rPr>
                <w:t xml:space="preserve">Compression </w:t>
              </w:r>
              <w:r>
                <w:rPr>
                  <w:lang w:val="en-CA"/>
                </w:rPr>
                <w:t>format</w:t>
              </w:r>
            </w:ins>
          </w:p>
        </w:tc>
        <w:tc>
          <w:tcPr>
            <w:tcW w:w="4855" w:type="dxa"/>
          </w:tcPr>
          <w:p w14:paraId="709FDF50" w14:textId="77777777" w:rsidR="00521AB5" w:rsidRPr="00AD1CEC" w:rsidRDefault="00521AB5" w:rsidP="00F01B8A">
            <w:pPr>
              <w:keepNext/>
              <w:rPr>
                <w:ins w:id="653" w:author="Yasser Syed" w:date="2018-09-20T20:22:00Z"/>
                <w:lang w:val="en-CA"/>
              </w:rPr>
            </w:pPr>
            <w:ins w:id="654" w:author="Yasser Syed" w:date="2018-09-20T20:22:00Z">
              <w:r w:rsidRPr="00AD1CEC">
                <w:rPr>
                  <w:lang w:val="en-CA"/>
                </w:rPr>
                <w:t>None</w:t>
              </w:r>
            </w:ins>
          </w:p>
        </w:tc>
      </w:tr>
      <w:tr w:rsidR="00521AB5" w:rsidRPr="00AD1CEC" w14:paraId="78CC70E1" w14:textId="77777777" w:rsidTr="00F01B8A">
        <w:trPr>
          <w:ins w:id="655" w:author="Yasser Syed" w:date="2018-09-20T20:22:00Z"/>
        </w:trPr>
        <w:tc>
          <w:tcPr>
            <w:tcW w:w="4585" w:type="dxa"/>
          </w:tcPr>
          <w:p w14:paraId="7BE564D9" w14:textId="77777777" w:rsidR="00521AB5" w:rsidRPr="00AD1CEC" w:rsidRDefault="00521AB5" w:rsidP="00F01B8A">
            <w:pPr>
              <w:rPr>
                <w:ins w:id="656" w:author="Yasser Syed" w:date="2018-09-20T20:22:00Z"/>
                <w:lang w:val="en-CA"/>
              </w:rPr>
            </w:pPr>
            <w:ins w:id="657" w:author="Yasser Syed" w:date="2018-09-20T20:22:00Z">
              <w:r>
                <w:rPr>
                  <w:lang w:val="en-CA"/>
                </w:rPr>
                <w:t>File Wrappers</w:t>
              </w:r>
            </w:ins>
          </w:p>
        </w:tc>
        <w:tc>
          <w:tcPr>
            <w:tcW w:w="4855" w:type="dxa"/>
          </w:tcPr>
          <w:p w14:paraId="2A5ACF38" w14:textId="77777777" w:rsidR="00521AB5" w:rsidRPr="00AD1CEC" w:rsidRDefault="00521AB5" w:rsidP="00F01B8A">
            <w:pPr>
              <w:rPr>
                <w:ins w:id="658" w:author="Yasser Syed" w:date="2018-09-20T20:22:00Z"/>
                <w:lang w:val="en-CA"/>
              </w:rPr>
            </w:pPr>
            <w:ins w:id="659" w:author="Yasser Syed" w:date="2018-09-20T20:22:00Z">
              <w:r w:rsidRPr="00AD1CEC">
                <w:rPr>
                  <w:lang w:val="en-CA"/>
                </w:rPr>
                <w:t>None, MXF</w:t>
              </w:r>
            </w:ins>
          </w:p>
        </w:tc>
      </w:tr>
      <w:tr w:rsidR="00521AB5" w:rsidRPr="00AD1CEC" w14:paraId="5B29A872" w14:textId="77777777" w:rsidTr="00F01B8A">
        <w:trPr>
          <w:ins w:id="660" w:author="Yasser Syed" w:date="2018-09-20T20:22:00Z"/>
        </w:trPr>
        <w:tc>
          <w:tcPr>
            <w:tcW w:w="4585" w:type="dxa"/>
          </w:tcPr>
          <w:p w14:paraId="56136A43" w14:textId="77777777" w:rsidR="00521AB5" w:rsidRPr="00AD1CEC" w:rsidRDefault="00521AB5" w:rsidP="00F01B8A">
            <w:pPr>
              <w:rPr>
                <w:ins w:id="661" w:author="Yasser Syed" w:date="2018-09-20T20:22:00Z"/>
                <w:lang w:val="en-CA"/>
              </w:rPr>
            </w:pPr>
            <w:ins w:id="662" w:author="Yasser Syed" w:date="2018-09-20T20:22:00Z">
              <w:r>
                <w:rPr>
                  <w:lang w:val="en-CA"/>
                </w:rPr>
                <w:t>Wireline Frame Digital Interface</w:t>
              </w:r>
            </w:ins>
          </w:p>
        </w:tc>
        <w:tc>
          <w:tcPr>
            <w:tcW w:w="4855" w:type="dxa"/>
          </w:tcPr>
          <w:p w14:paraId="41E0765D" w14:textId="77777777" w:rsidR="00521AB5" w:rsidRPr="00AD1CEC" w:rsidRDefault="00521AB5" w:rsidP="00F01B8A">
            <w:pPr>
              <w:rPr>
                <w:ins w:id="663" w:author="Yasser Syed" w:date="2018-09-20T20:22:00Z"/>
                <w:lang w:val="en-CA"/>
              </w:rPr>
            </w:pPr>
            <w:ins w:id="664" w:author="Yasser Syed" w:date="2018-09-20T20:22:00Z">
              <w:r w:rsidRPr="00AD1CEC">
                <w:rPr>
                  <w:lang w:val="en-CA"/>
                </w:rPr>
                <w:t>HD-SDI, ST.2022</w:t>
              </w:r>
              <w:r>
                <w:rPr>
                  <w:lang w:val="en-CA"/>
                </w:rPr>
                <w:t>-6</w:t>
              </w:r>
              <w:r w:rsidRPr="00AD1CEC">
                <w:rPr>
                  <w:lang w:val="en-CA"/>
                </w:rPr>
                <w:t xml:space="preserve"> (IP/Mux), ST.2110</w:t>
              </w:r>
              <w:r>
                <w:rPr>
                  <w:lang w:val="en-CA"/>
                </w:rPr>
                <w:t>-20</w:t>
              </w:r>
              <w:r w:rsidRPr="00AD1CEC">
                <w:rPr>
                  <w:lang w:val="en-CA"/>
                </w:rPr>
                <w:t xml:space="preserve"> (IP/</w:t>
              </w:r>
              <w:proofErr w:type="spellStart"/>
              <w:r w:rsidRPr="00AD1CEC">
                <w:rPr>
                  <w:lang w:val="en-CA"/>
                </w:rPr>
                <w:t>UnMux</w:t>
              </w:r>
              <w:proofErr w:type="spellEnd"/>
              <w:r w:rsidRPr="00AD1CEC">
                <w:rPr>
                  <w:lang w:val="en-CA"/>
                </w:rPr>
                <w:t>)</w:t>
              </w:r>
            </w:ins>
          </w:p>
        </w:tc>
      </w:tr>
    </w:tbl>
    <w:p w14:paraId="6830155F" w14:textId="77777777" w:rsidR="00521AB5" w:rsidRPr="00AD1CEC" w:rsidRDefault="00521AB5" w:rsidP="00521AB5">
      <w:pPr>
        <w:rPr>
          <w:ins w:id="665" w:author="Yasser Syed" w:date="2018-09-20T20:22:00Z"/>
          <w:lang w:val="en-CA" w:eastAsia="ja-JP"/>
        </w:rPr>
      </w:pPr>
    </w:p>
    <w:p w14:paraId="17B0D64D" w14:textId="77777777" w:rsidR="00521AB5" w:rsidRPr="00AD1CEC" w:rsidRDefault="00521AB5" w:rsidP="00521AB5">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ins w:id="666" w:author="Yasser Syed" w:date="2018-09-20T20:22:00Z"/>
          <w:lang w:val="en-CA"/>
        </w:rPr>
      </w:pPr>
      <w:ins w:id="667" w:author="Yasser Syed" w:date="2018-09-20T20:22:00Z">
        <w:r w:rsidRPr="00AD1CEC">
          <w:rPr>
            <w:lang w:val="en-CA"/>
          </w:rPr>
          <w:t>Video/</w:t>
        </w:r>
        <w:r>
          <w:rPr>
            <w:lang w:val="en-CA"/>
          </w:rPr>
          <w:t>i</w:t>
        </w:r>
        <w:r w:rsidRPr="00AD1CEC">
          <w:rPr>
            <w:lang w:val="en-CA"/>
          </w:rPr>
          <w:t xml:space="preserve">mage </w:t>
        </w:r>
        <w:r>
          <w:rPr>
            <w:lang w:val="en-CA"/>
          </w:rPr>
          <w:t>c</w:t>
        </w:r>
        <w:r w:rsidRPr="00AD1CEC">
          <w:rPr>
            <w:lang w:val="en-CA"/>
          </w:rPr>
          <w:t xml:space="preserve">haracteristics for </w:t>
        </w:r>
        <w:r>
          <w:rPr>
            <w:lang w:val="en-CA"/>
          </w:rPr>
          <w:t>p</w:t>
        </w:r>
        <w:r w:rsidRPr="00AD1CEC">
          <w:rPr>
            <w:lang w:val="en-CA"/>
          </w:rPr>
          <w:t xml:space="preserve">roduction </w:t>
        </w:r>
        <w:r>
          <w:rPr>
            <w:lang w:val="en-CA"/>
          </w:rPr>
          <w:t>d</w:t>
        </w:r>
        <w:r w:rsidRPr="00AD1CEC">
          <w:rPr>
            <w:lang w:val="en-CA"/>
          </w:rPr>
          <w:t>omain</w:t>
        </w:r>
      </w:ins>
    </w:p>
    <w:p w14:paraId="7619F3F4" w14:textId="77777777" w:rsidR="00521AB5" w:rsidRPr="00AD1CEC" w:rsidRDefault="00521AB5" w:rsidP="00521AB5">
      <w:pPr>
        <w:rPr>
          <w:ins w:id="668" w:author="Yasser Syed" w:date="2018-09-20T20:22:00Z"/>
          <w:lang w:val="en-CA"/>
        </w:rPr>
      </w:pPr>
      <w:ins w:id="669" w:author="Yasser Syed" w:date="2018-09-20T20:22:00Z">
        <w:r w:rsidRPr="00AD1CEC">
          <w:rPr>
            <w:lang w:val="en-CA"/>
          </w:rPr>
          <w:t>In the production domain, the video/image content can be mixed with other sources such as CGI content. It can also undergo colo</w:t>
        </w:r>
        <w:r>
          <w:rPr>
            <w:lang w:val="en-CA"/>
          </w:rPr>
          <w:t>u</w:t>
        </w:r>
        <w:r w:rsidRPr="00AD1CEC">
          <w:rPr>
            <w:lang w:val="en-CA"/>
          </w:rPr>
          <w:t>r</w:t>
        </w:r>
        <w:r>
          <w:rPr>
            <w:lang w:val="en-CA"/>
          </w:rPr>
          <w:t xml:space="preserve"> </w:t>
        </w:r>
        <w:r w:rsidRPr="00AD1CEC">
          <w:rPr>
            <w:lang w:val="en-CA"/>
          </w:rPr>
          <w:t xml:space="preserve">space, </w:t>
        </w:r>
        <w:r>
          <w:rPr>
            <w:lang w:val="en-CA"/>
          </w:rPr>
          <w:t>sampling structure</w:t>
        </w:r>
        <w:r w:rsidRPr="00AD1CEC">
          <w:rPr>
            <w:lang w:val="en-CA"/>
          </w:rPr>
          <w:t>, and bit-depth conversions as well as alterations of the content through colo</w:t>
        </w:r>
        <w:r>
          <w:rPr>
            <w:lang w:val="en-CA"/>
          </w:rPr>
          <w:t>u</w:t>
        </w:r>
        <w:r w:rsidRPr="00AD1CEC">
          <w:rPr>
            <w:lang w:val="en-CA"/>
          </w:rPr>
          <w:t>r</w:t>
        </w:r>
        <w:r>
          <w:rPr>
            <w:lang w:val="en-CA"/>
          </w:rPr>
          <w:t xml:space="preserve"> </w:t>
        </w:r>
        <w:r w:rsidRPr="00AD1CEC">
          <w:rPr>
            <w:lang w:val="en-CA"/>
          </w:rPr>
          <w:t xml:space="preserve">grading processes to provide an intended “look” to the content to the viewer. Content conversions may lose come of the information from the capture domain, but the content is still of a high quality, and editable. Content is more in an uncompressed or lightly compressed </w:t>
        </w:r>
        <w:commentRangeStart w:id="670"/>
        <w:r w:rsidRPr="00AD1CEC">
          <w:rPr>
            <w:lang w:val="en-CA"/>
          </w:rPr>
          <w:t>format</w:t>
        </w:r>
        <w:commentRangeEnd w:id="670"/>
        <w:r w:rsidRPr="00AD1CEC">
          <w:rPr>
            <w:rStyle w:val="CommentReference"/>
            <w:rFonts w:eastAsia="MS Mincho"/>
            <w:lang w:val="en-CA" w:eastAsia="ja-JP"/>
          </w:rPr>
          <w:commentReference w:id="670"/>
        </w:r>
        <w:r w:rsidRPr="00AD1CEC">
          <w:rPr>
            <w:lang w:val="en-CA"/>
          </w:rPr>
          <w:t>.</w:t>
        </w:r>
      </w:ins>
    </w:p>
    <w:p w14:paraId="5CB0C961" w14:textId="77777777" w:rsidR="00521AB5" w:rsidRPr="00AD1CEC" w:rsidRDefault="00521AB5" w:rsidP="00521AB5">
      <w:pPr>
        <w:rPr>
          <w:ins w:id="671" w:author="Yasser Syed" w:date="2018-09-20T20:22:00Z"/>
          <w:lang w:val="en-CA"/>
        </w:rPr>
      </w:pPr>
    </w:p>
    <w:p w14:paraId="052A8441" w14:textId="1F2B4F58" w:rsidR="00521AB5" w:rsidRPr="00AD1CEC" w:rsidRDefault="00521AB5" w:rsidP="00521AB5">
      <w:pPr>
        <w:pStyle w:val="Caption"/>
        <w:keepNext/>
        <w:rPr>
          <w:ins w:id="672" w:author="Yasser Syed" w:date="2018-09-20T20:22:00Z"/>
          <w:lang w:val="en-CA"/>
        </w:rPr>
      </w:pPr>
      <w:ins w:id="673" w:author="Yasser Syed" w:date="2018-09-20T20:22:00Z">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ins>
      <w:ins w:id="674" w:author="Yasser Syed" w:date="2018-09-28T17:33:00Z">
        <w:r w:rsidR="00287991">
          <w:rPr>
            <w:noProof/>
            <w:lang w:val="en-CA"/>
          </w:rPr>
          <w:t>7</w:t>
        </w:r>
      </w:ins>
      <w:ins w:id="675" w:author="Yasser Syed" w:date="2018-09-20T20:22:00Z">
        <w:r w:rsidRPr="00AD1CEC">
          <w:rPr>
            <w:lang w:val="en-CA"/>
          </w:rPr>
          <w:fldChar w:fldCharType="end"/>
        </w:r>
        <w:r w:rsidRPr="00AD1CEC">
          <w:rPr>
            <w:lang w:val="en-CA"/>
          </w:rPr>
          <w:t>- Widely Used Video/Image Workflow Characteristics in the Production Domain</w:t>
        </w:r>
      </w:ins>
    </w:p>
    <w:p w14:paraId="4B206850" w14:textId="77777777" w:rsidR="00521AB5" w:rsidRPr="00AD1CEC" w:rsidRDefault="00521AB5" w:rsidP="00521AB5">
      <w:pPr>
        <w:keepNext/>
        <w:rPr>
          <w:ins w:id="676" w:author="Yasser Syed" w:date="2018-09-20T20:22:00Z"/>
          <w:lang w:val="en-CA"/>
        </w:rPr>
      </w:pPr>
    </w:p>
    <w:tbl>
      <w:tblPr>
        <w:tblStyle w:val="TableGrid"/>
        <w:tblW w:w="0" w:type="auto"/>
        <w:tblLook w:val="04A0" w:firstRow="1" w:lastRow="0" w:firstColumn="1" w:lastColumn="0" w:noHBand="0" w:noVBand="1"/>
      </w:tblPr>
      <w:tblGrid>
        <w:gridCol w:w="4675"/>
        <w:gridCol w:w="4765"/>
      </w:tblGrid>
      <w:tr w:rsidR="00521AB5" w:rsidRPr="00AD1CEC" w14:paraId="21E2B03C" w14:textId="77777777" w:rsidTr="00F01B8A">
        <w:trPr>
          <w:ins w:id="677" w:author="Yasser Syed" w:date="2018-09-20T20:22:00Z"/>
        </w:trPr>
        <w:tc>
          <w:tcPr>
            <w:tcW w:w="9440" w:type="dxa"/>
            <w:gridSpan w:val="2"/>
            <w:shd w:val="clear" w:color="auto" w:fill="90C5F6" w:themeFill="accent1" w:themeFillTint="66"/>
          </w:tcPr>
          <w:p w14:paraId="354E8F78" w14:textId="77777777" w:rsidR="00521AB5" w:rsidRPr="00AD1CEC" w:rsidRDefault="00521AB5" w:rsidP="00F01B8A">
            <w:pPr>
              <w:keepNext/>
              <w:jc w:val="center"/>
              <w:rPr>
                <w:ins w:id="678" w:author="Yasser Syed" w:date="2018-09-20T20:22:00Z"/>
                <w:lang w:val="en-CA"/>
              </w:rPr>
            </w:pPr>
            <w:ins w:id="679" w:author="Yasser Syed" w:date="2018-09-20T20:22:00Z">
              <w:r w:rsidRPr="00AD1CEC">
                <w:rPr>
                  <w:sz w:val="28"/>
                  <w:lang w:val="en-CA"/>
                </w:rPr>
                <w:t>SDR/NCG</w:t>
              </w:r>
            </w:ins>
          </w:p>
        </w:tc>
      </w:tr>
      <w:tr w:rsidR="00521AB5" w:rsidRPr="00AD1CEC" w14:paraId="6A65AC46" w14:textId="77777777" w:rsidTr="00F01B8A">
        <w:trPr>
          <w:ins w:id="680" w:author="Yasser Syed" w:date="2018-09-20T20:22:00Z"/>
        </w:trPr>
        <w:tc>
          <w:tcPr>
            <w:tcW w:w="4675" w:type="dxa"/>
          </w:tcPr>
          <w:p w14:paraId="108FA5C6" w14:textId="77777777" w:rsidR="00521AB5" w:rsidRPr="00AD1CEC" w:rsidRDefault="00521AB5" w:rsidP="00F01B8A">
            <w:pPr>
              <w:keepNext/>
              <w:rPr>
                <w:ins w:id="681" w:author="Yasser Syed" w:date="2018-09-20T20:22:00Z"/>
                <w:lang w:val="en-CA"/>
              </w:rPr>
            </w:pPr>
            <w:ins w:id="682" w:author="Yasser Syed" w:date="2018-09-20T20:22:00Z">
              <w:r>
                <w:rPr>
                  <w:rFonts w:eastAsia="Times New Roman"/>
                  <w:lang w:val="en-CA" w:eastAsia="en-US"/>
                </w:rPr>
                <w:t>Colour</w:t>
              </w:r>
              <w:r w:rsidRPr="00AD1CEC">
                <w:rPr>
                  <w:rFonts w:eastAsia="Times New Roman"/>
                  <w:lang w:val="en-CA" w:eastAsia="en-US"/>
                </w:rPr>
                <w:t xml:space="preserve"> </w:t>
              </w:r>
              <w:r>
                <w:rPr>
                  <w:rFonts w:eastAsia="Times New Roman"/>
                  <w:lang w:val="en-CA" w:eastAsia="en-US"/>
                </w:rPr>
                <w:t>sampling structure</w:t>
              </w:r>
            </w:ins>
          </w:p>
        </w:tc>
        <w:tc>
          <w:tcPr>
            <w:tcW w:w="4765" w:type="dxa"/>
          </w:tcPr>
          <w:p w14:paraId="71D74457" w14:textId="77777777" w:rsidR="00521AB5" w:rsidRPr="00AD1CEC" w:rsidRDefault="00521AB5" w:rsidP="00F01B8A">
            <w:pPr>
              <w:keepNext/>
              <w:rPr>
                <w:ins w:id="683" w:author="Yasser Syed" w:date="2018-09-20T20:22:00Z"/>
                <w:lang w:val="en-CA"/>
              </w:rPr>
            </w:pPr>
            <w:ins w:id="684" w:author="Yasser Syed" w:date="2018-09-20T20:22:00Z">
              <w:r w:rsidRPr="00AD1CEC">
                <w:rPr>
                  <w:lang w:val="en-CA"/>
                </w:rPr>
                <w:t>4:4:4 [</w:t>
              </w:r>
              <w:proofErr w:type="spellStart"/>
              <w:r w:rsidRPr="00AD1CEC">
                <w:rPr>
                  <w:lang w:val="en-CA"/>
                </w:rPr>
                <w:t>Y’CbCr</w:t>
              </w:r>
              <w:proofErr w:type="spellEnd"/>
              <w:r w:rsidRPr="00AD1CEC">
                <w:rPr>
                  <w:lang w:val="en-CA"/>
                </w:rPr>
                <w:t>, R’G’B’], 4:2:2 [</w:t>
              </w:r>
              <w:proofErr w:type="spellStart"/>
              <w:r w:rsidRPr="00AD1CEC">
                <w:rPr>
                  <w:lang w:val="en-CA"/>
                </w:rPr>
                <w:t>Y’CbCr</w:t>
              </w:r>
              <w:proofErr w:type="spellEnd"/>
              <w:r w:rsidRPr="00AD1CEC">
                <w:rPr>
                  <w:lang w:val="en-CA"/>
                </w:rPr>
                <w:t>]</w:t>
              </w:r>
            </w:ins>
          </w:p>
        </w:tc>
      </w:tr>
      <w:tr w:rsidR="00521AB5" w:rsidRPr="00AD1CEC" w14:paraId="7695C315" w14:textId="77777777" w:rsidTr="00F01B8A">
        <w:trPr>
          <w:ins w:id="685" w:author="Yasser Syed" w:date="2018-09-20T20:22:00Z"/>
        </w:trPr>
        <w:tc>
          <w:tcPr>
            <w:tcW w:w="4675" w:type="dxa"/>
          </w:tcPr>
          <w:p w14:paraId="598EDE35" w14:textId="77777777" w:rsidR="00521AB5" w:rsidRPr="00AD1CEC" w:rsidRDefault="00521AB5" w:rsidP="00F01B8A">
            <w:pPr>
              <w:keepNext/>
              <w:rPr>
                <w:ins w:id="686" w:author="Yasser Syed" w:date="2018-09-20T20:22:00Z"/>
                <w:lang w:val="en-CA"/>
              </w:rPr>
            </w:pPr>
            <w:ins w:id="687" w:author="Yasser Syed" w:date="2018-09-20T20:22:00Z">
              <w:r w:rsidRPr="00AD1CEC">
                <w:rPr>
                  <w:lang w:val="en-CA"/>
                </w:rPr>
                <w:t xml:space="preserve">Frame </w:t>
              </w:r>
              <w:r>
                <w:rPr>
                  <w:lang w:val="en-CA"/>
                </w:rPr>
                <w:t>s</w:t>
              </w:r>
              <w:r w:rsidRPr="00AD1CEC">
                <w:rPr>
                  <w:lang w:val="en-CA"/>
                </w:rPr>
                <w:t>tructure</w:t>
              </w:r>
            </w:ins>
          </w:p>
        </w:tc>
        <w:tc>
          <w:tcPr>
            <w:tcW w:w="4765" w:type="dxa"/>
          </w:tcPr>
          <w:p w14:paraId="58EF7CDB" w14:textId="77777777" w:rsidR="00521AB5" w:rsidRPr="00AD1CEC" w:rsidRDefault="00521AB5" w:rsidP="00F01B8A">
            <w:pPr>
              <w:keepNext/>
              <w:rPr>
                <w:ins w:id="688" w:author="Yasser Syed" w:date="2018-09-20T20:22:00Z"/>
                <w:lang w:val="en-CA"/>
              </w:rPr>
            </w:pPr>
            <w:ins w:id="689" w:author="Yasser Syed" w:date="2018-09-20T20:22:00Z">
              <w:r w:rsidRPr="00AD1CEC">
                <w:rPr>
                  <w:lang w:val="en-CA"/>
                </w:rPr>
                <w:t xml:space="preserve">Interlaced, </w:t>
              </w:r>
              <w:r>
                <w:rPr>
                  <w:lang w:val="en-CA"/>
                </w:rPr>
                <w:t>p</w:t>
              </w:r>
              <w:r w:rsidRPr="00AD1CEC">
                <w:rPr>
                  <w:lang w:val="en-CA"/>
                </w:rPr>
                <w:t>rogressive</w:t>
              </w:r>
            </w:ins>
          </w:p>
        </w:tc>
      </w:tr>
      <w:tr w:rsidR="00521AB5" w:rsidRPr="00AD1CEC" w14:paraId="11FA1FF8" w14:textId="77777777" w:rsidTr="00F01B8A">
        <w:trPr>
          <w:ins w:id="690" w:author="Yasser Syed" w:date="2018-09-20T20:22:00Z"/>
        </w:trPr>
        <w:tc>
          <w:tcPr>
            <w:tcW w:w="4675" w:type="dxa"/>
          </w:tcPr>
          <w:p w14:paraId="6A6A018D" w14:textId="77777777" w:rsidR="00521AB5" w:rsidRPr="00AD1CEC" w:rsidRDefault="00521AB5" w:rsidP="00F01B8A">
            <w:pPr>
              <w:keepNext/>
              <w:rPr>
                <w:ins w:id="691" w:author="Yasser Syed" w:date="2018-09-20T20:22:00Z"/>
                <w:lang w:val="en-CA"/>
              </w:rPr>
            </w:pPr>
            <w:ins w:id="692" w:author="Yasser Syed" w:date="2018-09-20T20:22:00Z">
              <w:r w:rsidRPr="00AD1CEC">
                <w:rPr>
                  <w:lang w:val="en-CA"/>
                </w:rPr>
                <w:t xml:space="preserve">Bit </w:t>
              </w:r>
              <w:r>
                <w:rPr>
                  <w:lang w:val="en-CA"/>
                </w:rPr>
                <w:t>d</w:t>
              </w:r>
              <w:r w:rsidRPr="00AD1CEC">
                <w:rPr>
                  <w:lang w:val="en-CA"/>
                </w:rPr>
                <w:t>epth</w:t>
              </w:r>
            </w:ins>
          </w:p>
        </w:tc>
        <w:tc>
          <w:tcPr>
            <w:tcW w:w="4765" w:type="dxa"/>
          </w:tcPr>
          <w:p w14:paraId="7FCA610D" w14:textId="77777777" w:rsidR="00521AB5" w:rsidRPr="00AD1CEC" w:rsidRDefault="00521AB5" w:rsidP="00F01B8A">
            <w:pPr>
              <w:keepNext/>
              <w:rPr>
                <w:ins w:id="693" w:author="Yasser Syed" w:date="2018-09-20T20:22:00Z"/>
                <w:lang w:val="en-CA"/>
              </w:rPr>
            </w:pPr>
            <w:ins w:id="694" w:author="Yasser Syed" w:date="2018-09-20T20:22:00Z">
              <w:r w:rsidRPr="00AD1CEC">
                <w:rPr>
                  <w:lang w:val="en-CA"/>
                </w:rPr>
                <w:t>10, 8</w:t>
              </w:r>
            </w:ins>
          </w:p>
        </w:tc>
      </w:tr>
      <w:tr w:rsidR="00521AB5" w:rsidRPr="00AD1CEC" w14:paraId="5FE66BD2" w14:textId="77777777" w:rsidTr="00F01B8A">
        <w:trPr>
          <w:ins w:id="695" w:author="Yasser Syed" w:date="2018-09-20T20:22:00Z"/>
        </w:trPr>
        <w:tc>
          <w:tcPr>
            <w:tcW w:w="4675" w:type="dxa"/>
          </w:tcPr>
          <w:p w14:paraId="43A92477" w14:textId="77777777" w:rsidR="00521AB5" w:rsidRPr="00AD1CEC" w:rsidRDefault="00521AB5" w:rsidP="00F01B8A">
            <w:pPr>
              <w:keepNext/>
              <w:rPr>
                <w:ins w:id="696" w:author="Yasser Syed" w:date="2018-09-20T20:22:00Z"/>
                <w:lang w:val="en-CA"/>
              </w:rPr>
            </w:pPr>
            <w:ins w:id="697" w:author="Yasser Syed" w:date="2018-09-20T20:22:00Z">
              <w:r w:rsidRPr="00AD1CEC">
                <w:rPr>
                  <w:lang w:val="en-CA"/>
                </w:rPr>
                <w:t xml:space="preserve">Compression </w:t>
              </w:r>
              <w:r>
                <w:rPr>
                  <w:lang w:val="en-CA"/>
                </w:rPr>
                <w:t>t</w:t>
              </w:r>
              <w:r w:rsidRPr="00AD1CEC">
                <w:rPr>
                  <w:lang w:val="en-CA"/>
                </w:rPr>
                <w:t>ype</w:t>
              </w:r>
            </w:ins>
          </w:p>
        </w:tc>
        <w:tc>
          <w:tcPr>
            <w:tcW w:w="4765" w:type="dxa"/>
          </w:tcPr>
          <w:p w14:paraId="4AE8CBFC" w14:textId="77777777" w:rsidR="00521AB5" w:rsidRPr="00AD1CEC" w:rsidRDefault="00521AB5" w:rsidP="00F01B8A">
            <w:pPr>
              <w:keepNext/>
              <w:rPr>
                <w:ins w:id="698" w:author="Yasser Syed" w:date="2018-09-20T20:22:00Z"/>
                <w:lang w:val="en-CA"/>
              </w:rPr>
            </w:pPr>
            <w:ins w:id="699" w:author="Yasser Syed" w:date="2018-09-20T20:22:00Z">
              <w:r w:rsidRPr="00AD1CEC">
                <w:rPr>
                  <w:lang w:val="en-CA"/>
                </w:rPr>
                <w:t xml:space="preserve"> </w:t>
              </w:r>
              <w:r>
                <w:rPr>
                  <w:lang w:val="en-CA"/>
                </w:rPr>
                <w:t>u</w:t>
              </w:r>
              <w:r w:rsidRPr="00AD1CEC">
                <w:rPr>
                  <w:lang w:val="en-CA"/>
                </w:rPr>
                <w:t>ncompressed</w:t>
              </w:r>
              <w:r>
                <w:rPr>
                  <w:lang w:val="en-CA"/>
                </w:rPr>
                <w:t xml:space="preserve">, Lossless, </w:t>
              </w:r>
              <w:commentRangeStart w:id="700"/>
              <w:r>
                <w:rPr>
                  <w:lang w:val="en-CA"/>
                </w:rPr>
                <w:t>compressed</w:t>
              </w:r>
              <w:commentRangeEnd w:id="700"/>
              <w:r>
                <w:rPr>
                  <w:rStyle w:val="CommentReference"/>
                  <w:rFonts w:eastAsia="MS Mincho"/>
                  <w:lang w:val="en-GB" w:eastAsia="ja-JP"/>
                </w:rPr>
                <w:commentReference w:id="700"/>
              </w:r>
            </w:ins>
          </w:p>
        </w:tc>
      </w:tr>
      <w:tr w:rsidR="00521AB5" w:rsidRPr="00AD1CEC" w14:paraId="1EDBEB4E" w14:textId="77777777" w:rsidTr="00F01B8A">
        <w:trPr>
          <w:ins w:id="701" w:author="Yasser Syed" w:date="2018-09-20T20:22:00Z"/>
        </w:trPr>
        <w:tc>
          <w:tcPr>
            <w:tcW w:w="4675" w:type="dxa"/>
          </w:tcPr>
          <w:p w14:paraId="25C338FF" w14:textId="77777777" w:rsidR="00521AB5" w:rsidRPr="00AD1CEC" w:rsidRDefault="00521AB5" w:rsidP="00F01B8A">
            <w:pPr>
              <w:keepNext/>
              <w:rPr>
                <w:ins w:id="702" w:author="Yasser Syed" w:date="2018-09-20T20:22:00Z"/>
                <w:lang w:val="en-CA"/>
              </w:rPr>
            </w:pPr>
          </w:p>
        </w:tc>
        <w:tc>
          <w:tcPr>
            <w:tcW w:w="4765" w:type="dxa"/>
          </w:tcPr>
          <w:p w14:paraId="4D6E6315" w14:textId="77777777" w:rsidR="00521AB5" w:rsidRPr="00AD1CEC" w:rsidRDefault="00521AB5" w:rsidP="00F01B8A">
            <w:pPr>
              <w:keepNext/>
              <w:rPr>
                <w:ins w:id="703" w:author="Yasser Syed" w:date="2018-09-20T20:22:00Z"/>
                <w:lang w:val="en-CA"/>
              </w:rPr>
            </w:pPr>
            <w:ins w:id="704" w:author="Yasser Syed" w:date="2018-09-20T20:22:00Z">
              <w:r w:rsidRPr="00AD1CEC">
                <w:rPr>
                  <w:lang w:val="en-CA"/>
                </w:rPr>
                <w:t>None</w:t>
              </w:r>
            </w:ins>
          </w:p>
        </w:tc>
      </w:tr>
      <w:tr w:rsidR="00521AB5" w:rsidRPr="00AD1CEC" w14:paraId="22841DBC" w14:textId="77777777" w:rsidTr="00F01B8A">
        <w:trPr>
          <w:ins w:id="705" w:author="Yasser Syed" w:date="2018-09-20T20:22:00Z"/>
        </w:trPr>
        <w:tc>
          <w:tcPr>
            <w:tcW w:w="4675" w:type="dxa"/>
          </w:tcPr>
          <w:p w14:paraId="75DEDE88" w14:textId="77777777" w:rsidR="00521AB5" w:rsidRPr="00AD1CEC" w:rsidRDefault="00521AB5" w:rsidP="00F01B8A">
            <w:pPr>
              <w:keepNext/>
              <w:rPr>
                <w:ins w:id="706" w:author="Yasser Syed" w:date="2018-09-20T20:22:00Z"/>
                <w:lang w:val="en-CA"/>
              </w:rPr>
            </w:pPr>
            <w:ins w:id="707" w:author="Yasser Syed" w:date="2018-09-20T20:22:00Z">
              <w:r w:rsidRPr="00AD1CEC">
                <w:rPr>
                  <w:lang w:val="en-CA"/>
                </w:rPr>
                <w:t xml:space="preserve">Compression </w:t>
              </w:r>
              <w:r>
                <w:rPr>
                  <w:lang w:val="en-CA"/>
                </w:rPr>
                <w:t>format</w:t>
              </w:r>
            </w:ins>
          </w:p>
        </w:tc>
        <w:tc>
          <w:tcPr>
            <w:tcW w:w="4765" w:type="dxa"/>
          </w:tcPr>
          <w:p w14:paraId="020C0763" w14:textId="77777777" w:rsidR="00521AB5" w:rsidRPr="00AD1CEC" w:rsidRDefault="00521AB5" w:rsidP="00F01B8A">
            <w:pPr>
              <w:keepNext/>
              <w:rPr>
                <w:ins w:id="708" w:author="Yasser Syed" w:date="2018-09-20T20:22:00Z"/>
                <w:lang w:val="en-CA"/>
              </w:rPr>
            </w:pPr>
            <w:ins w:id="709" w:author="Yasser Syed" w:date="2018-09-20T20:22:00Z">
              <w:r w:rsidRPr="00AD1CEC">
                <w:rPr>
                  <w:lang w:val="en-CA"/>
                </w:rPr>
                <w:t>None</w:t>
              </w:r>
            </w:ins>
          </w:p>
        </w:tc>
      </w:tr>
      <w:tr w:rsidR="00521AB5" w:rsidRPr="00AD1CEC" w14:paraId="74463B3F" w14:textId="77777777" w:rsidTr="00F01B8A">
        <w:trPr>
          <w:ins w:id="710" w:author="Yasser Syed" w:date="2018-09-20T20:22:00Z"/>
        </w:trPr>
        <w:tc>
          <w:tcPr>
            <w:tcW w:w="4675" w:type="dxa"/>
          </w:tcPr>
          <w:p w14:paraId="417574B0" w14:textId="77777777" w:rsidR="00521AB5" w:rsidRPr="00AD1CEC" w:rsidRDefault="00521AB5" w:rsidP="00F01B8A">
            <w:pPr>
              <w:keepNext/>
              <w:rPr>
                <w:ins w:id="711" w:author="Yasser Syed" w:date="2018-09-20T20:22:00Z"/>
                <w:lang w:val="en-CA"/>
              </w:rPr>
            </w:pPr>
            <w:ins w:id="712" w:author="Yasser Syed" w:date="2018-09-20T20:22:00Z">
              <w:r>
                <w:rPr>
                  <w:lang w:val="en-CA"/>
                </w:rPr>
                <w:t xml:space="preserve">File </w:t>
              </w:r>
              <w:r w:rsidRPr="00AD1CEC">
                <w:rPr>
                  <w:lang w:val="en-CA"/>
                </w:rPr>
                <w:t>Wrappers</w:t>
              </w:r>
            </w:ins>
          </w:p>
        </w:tc>
        <w:tc>
          <w:tcPr>
            <w:tcW w:w="4765" w:type="dxa"/>
          </w:tcPr>
          <w:p w14:paraId="520A680A" w14:textId="77777777" w:rsidR="00521AB5" w:rsidRPr="00AD1CEC" w:rsidRDefault="00521AB5" w:rsidP="00F01B8A">
            <w:pPr>
              <w:keepNext/>
              <w:rPr>
                <w:ins w:id="713" w:author="Yasser Syed" w:date="2018-09-20T20:22:00Z"/>
                <w:lang w:val="en-CA"/>
              </w:rPr>
            </w:pPr>
            <w:ins w:id="714" w:author="Yasser Syed" w:date="2018-09-20T20:22:00Z">
              <w:r w:rsidRPr="00AD1CEC">
                <w:rPr>
                  <w:lang w:val="en-CA"/>
                </w:rPr>
                <w:t xml:space="preserve">None, MXF, </w:t>
              </w:r>
            </w:ins>
          </w:p>
        </w:tc>
      </w:tr>
      <w:tr w:rsidR="00521AB5" w:rsidRPr="00AD1CEC" w14:paraId="16FEF076" w14:textId="77777777" w:rsidTr="00F01B8A">
        <w:trPr>
          <w:ins w:id="715" w:author="Yasser Syed" w:date="2018-09-20T20:22:00Z"/>
        </w:trPr>
        <w:tc>
          <w:tcPr>
            <w:tcW w:w="4675" w:type="dxa"/>
          </w:tcPr>
          <w:p w14:paraId="455BC424" w14:textId="77777777" w:rsidR="00521AB5" w:rsidRPr="00AD1CEC" w:rsidRDefault="00521AB5" w:rsidP="00F01B8A">
            <w:pPr>
              <w:keepNext/>
              <w:rPr>
                <w:ins w:id="716" w:author="Yasser Syed" w:date="2018-09-20T20:22:00Z"/>
                <w:lang w:val="en-CA"/>
              </w:rPr>
            </w:pPr>
            <w:ins w:id="717" w:author="Yasser Syed" w:date="2018-09-20T20:22:00Z">
              <w:r>
                <w:rPr>
                  <w:lang w:val="en-CA"/>
                </w:rPr>
                <w:t>Wireline Frame Digital Interface</w:t>
              </w:r>
            </w:ins>
          </w:p>
        </w:tc>
        <w:tc>
          <w:tcPr>
            <w:tcW w:w="4765" w:type="dxa"/>
          </w:tcPr>
          <w:p w14:paraId="6C80746A" w14:textId="77777777" w:rsidR="00521AB5" w:rsidRPr="00AD1CEC" w:rsidRDefault="00521AB5" w:rsidP="00F01B8A">
            <w:pPr>
              <w:keepNext/>
              <w:rPr>
                <w:ins w:id="718" w:author="Yasser Syed" w:date="2018-09-20T20:22:00Z"/>
                <w:lang w:val="en-CA"/>
              </w:rPr>
            </w:pPr>
            <w:ins w:id="719" w:author="Yasser Syed" w:date="2018-09-20T20:22:00Z">
              <w:r w:rsidRPr="00AD1CEC">
                <w:rPr>
                  <w:lang w:val="en-CA"/>
                </w:rPr>
                <w:t>SDI, HD-SDI, ST.2022-6 (IP/Mux), ST.2110-10 (IP/</w:t>
              </w:r>
              <w:proofErr w:type="spellStart"/>
              <w:r w:rsidRPr="00AD1CEC">
                <w:rPr>
                  <w:lang w:val="en-CA"/>
                </w:rPr>
                <w:t>UnMux</w:t>
              </w:r>
              <w:proofErr w:type="spellEnd"/>
              <w:r w:rsidRPr="00AD1CEC">
                <w:rPr>
                  <w:lang w:val="en-CA"/>
                </w:rPr>
                <w:t>), Others</w:t>
              </w:r>
            </w:ins>
          </w:p>
        </w:tc>
      </w:tr>
    </w:tbl>
    <w:p w14:paraId="4D5B8C59" w14:textId="77777777" w:rsidR="00521AB5" w:rsidRPr="00AD1CEC" w:rsidRDefault="00521AB5" w:rsidP="00521AB5">
      <w:pPr>
        <w:keepNext/>
        <w:rPr>
          <w:ins w:id="720" w:author="Yasser Syed" w:date="2018-09-20T20:22:00Z"/>
          <w:lang w:val="en-CA"/>
        </w:rPr>
      </w:pPr>
    </w:p>
    <w:tbl>
      <w:tblPr>
        <w:tblStyle w:val="TableGrid"/>
        <w:tblW w:w="0" w:type="auto"/>
        <w:tblLook w:val="04A0" w:firstRow="1" w:lastRow="0" w:firstColumn="1" w:lastColumn="0" w:noHBand="0" w:noVBand="1"/>
      </w:tblPr>
      <w:tblGrid>
        <w:gridCol w:w="4585"/>
        <w:gridCol w:w="4855"/>
      </w:tblGrid>
      <w:tr w:rsidR="00521AB5" w:rsidRPr="00AD1CEC" w14:paraId="1F6C54B8" w14:textId="77777777" w:rsidTr="00F01B8A">
        <w:trPr>
          <w:ins w:id="721" w:author="Yasser Syed" w:date="2018-09-20T20:22:00Z"/>
        </w:trPr>
        <w:tc>
          <w:tcPr>
            <w:tcW w:w="9440" w:type="dxa"/>
            <w:gridSpan w:val="2"/>
            <w:shd w:val="clear" w:color="auto" w:fill="90C5F6" w:themeFill="accent1" w:themeFillTint="66"/>
          </w:tcPr>
          <w:p w14:paraId="4C2415FC" w14:textId="77777777" w:rsidR="00521AB5" w:rsidRPr="00AD1CEC" w:rsidRDefault="00521AB5" w:rsidP="00F01B8A">
            <w:pPr>
              <w:keepNext/>
              <w:jc w:val="center"/>
              <w:rPr>
                <w:ins w:id="722" w:author="Yasser Syed" w:date="2018-09-20T20:22:00Z"/>
                <w:lang w:val="en-CA"/>
              </w:rPr>
            </w:pPr>
            <w:ins w:id="723" w:author="Yasser Syed" w:date="2018-09-20T20:22:00Z">
              <w:r w:rsidRPr="00AD1CEC">
                <w:rPr>
                  <w:sz w:val="28"/>
                  <w:lang w:val="en-CA"/>
                </w:rPr>
                <w:t>HDR/WCG, SDR/WCG</w:t>
              </w:r>
            </w:ins>
          </w:p>
        </w:tc>
      </w:tr>
      <w:tr w:rsidR="00521AB5" w:rsidRPr="00AD1CEC" w14:paraId="6A7627F5" w14:textId="77777777" w:rsidTr="00F01B8A">
        <w:trPr>
          <w:ins w:id="724" w:author="Yasser Syed" w:date="2018-09-20T20:22:00Z"/>
        </w:trPr>
        <w:tc>
          <w:tcPr>
            <w:tcW w:w="4585" w:type="dxa"/>
          </w:tcPr>
          <w:p w14:paraId="19FAC71A" w14:textId="77777777" w:rsidR="00521AB5" w:rsidRPr="00AD1CEC" w:rsidRDefault="00521AB5" w:rsidP="00F01B8A">
            <w:pPr>
              <w:keepNext/>
              <w:rPr>
                <w:ins w:id="725" w:author="Yasser Syed" w:date="2018-09-20T20:22:00Z"/>
                <w:lang w:val="en-CA"/>
              </w:rPr>
            </w:pPr>
            <w:ins w:id="726" w:author="Yasser Syed" w:date="2018-09-20T20:22:00Z">
              <w:r>
                <w:rPr>
                  <w:rFonts w:eastAsia="Times New Roman"/>
                  <w:lang w:val="en-CA" w:eastAsia="en-US"/>
                </w:rPr>
                <w:t>Colour</w:t>
              </w:r>
              <w:r w:rsidRPr="00AD1CEC">
                <w:rPr>
                  <w:rFonts w:eastAsia="Times New Roman"/>
                  <w:lang w:val="en-CA" w:eastAsia="en-US"/>
                </w:rPr>
                <w:t xml:space="preserve"> </w:t>
              </w:r>
              <w:r>
                <w:rPr>
                  <w:rFonts w:eastAsia="Times New Roman"/>
                  <w:lang w:val="en-CA" w:eastAsia="en-US"/>
                </w:rPr>
                <w:t>sampling structure</w:t>
              </w:r>
            </w:ins>
          </w:p>
        </w:tc>
        <w:tc>
          <w:tcPr>
            <w:tcW w:w="4855" w:type="dxa"/>
          </w:tcPr>
          <w:p w14:paraId="44B4E306" w14:textId="77777777" w:rsidR="00521AB5" w:rsidRPr="00AD1CEC" w:rsidRDefault="00521AB5" w:rsidP="00F01B8A">
            <w:pPr>
              <w:keepNext/>
              <w:rPr>
                <w:ins w:id="727" w:author="Yasser Syed" w:date="2018-09-20T20:22:00Z"/>
                <w:lang w:val="en-CA"/>
              </w:rPr>
            </w:pPr>
            <w:ins w:id="728" w:author="Yasser Syed" w:date="2018-09-20T20:22:00Z">
              <w:r w:rsidRPr="00AD1CEC">
                <w:rPr>
                  <w:lang w:val="en-CA"/>
                </w:rPr>
                <w:t>4:4:4 [R’G’B’], 4:2:2 [</w:t>
              </w:r>
              <w:proofErr w:type="spellStart"/>
              <w:r w:rsidRPr="00AD1CEC">
                <w:rPr>
                  <w:lang w:val="en-CA"/>
                </w:rPr>
                <w:t>Y’CbCr</w:t>
              </w:r>
              <w:proofErr w:type="spellEnd"/>
              <w:r w:rsidRPr="00AD1CEC">
                <w:rPr>
                  <w:lang w:val="en-CA"/>
                </w:rPr>
                <w:t>]</w:t>
              </w:r>
            </w:ins>
          </w:p>
        </w:tc>
      </w:tr>
      <w:tr w:rsidR="00521AB5" w:rsidRPr="00AD1CEC" w14:paraId="43AC3DF1" w14:textId="77777777" w:rsidTr="00F01B8A">
        <w:trPr>
          <w:ins w:id="729" w:author="Yasser Syed" w:date="2018-09-20T20:22:00Z"/>
        </w:trPr>
        <w:tc>
          <w:tcPr>
            <w:tcW w:w="4585" w:type="dxa"/>
          </w:tcPr>
          <w:p w14:paraId="51E7C67B" w14:textId="77777777" w:rsidR="00521AB5" w:rsidRPr="00AD1CEC" w:rsidRDefault="00521AB5" w:rsidP="00F01B8A">
            <w:pPr>
              <w:keepNext/>
              <w:rPr>
                <w:ins w:id="730" w:author="Yasser Syed" w:date="2018-09-20T20:22:00Z"/>
                <w:lang w:val="en-CA"/>
              </w:rPr>
            </w:pPr>
            <w:ins w:id="731" w:author="Yasser Syed" w:date="2018-09-20T20:22:00Z">
              <w:r w:rsidRPr="00AD1CEC">
                <w:rPr>
                  <w:lang w:val="en-CA"/>
                </w:rPr>
                <w:t xml:space="preserve">Frame </w:t>
              </w:r>
              <w:r>
                <w:rPr>
                  <w:lang w:val="en-CA"/>
                </w:rPr>
                <w:t>s</w:t>
              </w:r>
              <w:r w:rsidRPr="00AD1CEC">
                <w:rPr>
                  <w:lang w:val="en-CA"/>
                </w:rPr>
                <w:t>tructure</w:t>
              </w:r>
            </w:ins>
          </w:p>
        </w:tc>
        <w:tc>
          <w:tcPr>
            <w:tcW w:w="4855" w:type="dxa"/>
          </w:tcPr>
          <w:p w14:paraId="43B64CC7" w14:textId="77777777" w:rsidR="00521AB5" w:rsidRPr="00AD1CEC" w:rsidRDefault="00521AB5" w:rsidP="00F01B8A">
            <w:pPr>
              <w:keepNext/>
              <w:rPr>
                <w:ins w:id="732" w:author="Yasser Syed" w:date="2018-09-20T20:22:00Z"/>
                <w:lang w:val="en-CA"/>
              </w:rPr>
            </w:pPr>
            <w:ins w:id="733" w:author="Yasser Syed" w:date="2018-09-20T20:22:00Z">
              <w:r w:rsidRPr="00AD1CEC">
                <w:rPr>
                  <w:lang w:val="en-CA"/>
                </w:rPr>
                <w:t>Progressive</w:t>
              </w:r>
            </w:ins>
          </w:p>
        </w:tc>
      </w:tr>
      <w:tr w:rsidR="00521AB5" w:rsidRPr="00AD1CEC" w14:paraId="0C6098B1" w14:textId="77777777" w:rsidTr="00F01B8A">
        <w:trPr>
          <w:ins w:id="734" w:author="Yasser Syed" w:date="2018-09-20T20:22:00Z"/>
        </w:trPr>
        <w:tc>
          <w:tcPr>
            <w:tcW w:w="4585" w:type="dxa"/>
          </w:tcPr>
          <w:p w14:paraId="41D1239D" w14:textId="77777777" w:rsidR="00521AB5" w:rsidRPr="00AD1CEC" w:rsidRDefault="00521AB5" w:rsidP="00F01B8A">
            <w:pPr>
              <w:keepNext/>
              <w:rPr>
                <w:ins w:id="735" w:author="Yasser Syed" w:date="2018-09-20T20:22:00Z"/>
                <w:lang w:val="en-CA"/>
              </w:rPr>
            </w:pPr>
            <w:ins w:id="736" w:author="Yasser Syed" w:date="2018-09-20T20:22:00Z">
              <w:r w:rsidRPr="00AD1CEC">
                <w:rPr>
                  <w:lang w:val="en-CA"/>
                </w:rPr>
                <w:t xml:space="preserve">Bit </w:t>
              </w:r>
              <w:r>
                <w:rPr>
                  <w:lang w:val="en-CA"/>
                </w:rPr>
                <w:t>d</w:t>
              </w:r>
              <w:r w:rsidRPr="00AD1CEC">
                <w:rPr>
                  <w:lang w:val="en-CA"/>
                </w:rPr>
                <w:t>epth</w:t>
              </w:r>
            </w:ins>
          </w:p>
        </w:tc>
        <w:tc>
          <w:tcPr>
            <w:tcW w:w="4855" w:type="dxa"/>
          </w:tcPr>
          <w:p w14:paraId="0F500871" w14:textId="77777777" w:rsidR="00521AB5" w:rsidRPr="00AD1CEC" w:rsidRDefault="00521AB5" w:rsidP="00F01B8A">
            <w:pPr>
              <w:keepNext/>
              <w:rPr>
                <w:ins w:id="737" w:author="Yasser Syed" w:date="2018-09-20T20:22:00Z"/>
                <w:lang w:val="en-CA"/>
              </w:rPr>
            </w:pPr>
            <w:ins w:id="738" w:author="Yasser Syed" w:date="2018-09-20T20:22:00Z">
              <w:r w:rsidRPr="00AD1CEC">
                <w:rPr>
                  <w:lang w:val="en-CA"/>
                </w:rPr>
                <w:t>12, 10</w:t>
              </w:r>
            </w:ins>
          </w:p>
        </w:tc>
      </w:tr>
      <w:tr w:rsidR="00521AB5" w:rsidRPr="00AD1CEC" w14:paraId="70E59EB5" w14:textId="77777777" w:rsidTr="00F01B8A">
        <w:trPr>
          <w:ins w:id="739" w:author="Yasser Syed" w:date="2018-09-20T20:22:00Z"/>
        </w:trPr>
        <w:tc>
          <w:tcPr>
            <w:tcW w:w="4585" w:type="dxa"/>
          </w:tcPr>
          <w:p w14:paraId="70CE7645" w14:textId="77777777" w:rsidR="00521AB5" w:rsidRPr="00AD1CEC" w:rsidRDefault="00521AB5" w:rsidP="00F01B8A">
            <w:pPr>
              <w:keepNext/>
              <w:rPr>
                <w:ins w:id="740" w:author="Yasser Syed" w:date="2018-09-20T20:22:00Z"/>
                <w:lang w:val="en-CA"/>
              </w:rPr>
            </w:pPr>
            <w:ins w:id="741" w:author="Yasser Syed" w:date="2018-09-20T20:22:00Z">
              <w:r w:rsidRPr="00AD1CEC">
                <w:rPr>
                  <w:lang w:val="en-CA"/>
                </w:rPr>
                <w:t xml:space="preserve">Compression </w:t>
              </w:r>
              <w:r>
                <w:rPr>
                  <w:lang w:val="en-CA"/>
                </w:rPr>
                <w:t>t</w:t>
              </w:r>
              <w:r w:rsidRPr="00AD1CEC">
                <w:rPr>
                  <w:lang w:val="en-CA"/>
                </w:rPr>
                <w:t>ype</w:t>
              </w:r>
            </w:ins>
          </w:p>
        </w:tc>
        <w:tc>
          <w:tcPr>
            <w:tcW w:w="4855" w:type="dxa"/>
          </w:tcPr>
          <w:p w14:paraId="3B9C2935" w14:textId="77777777" w:rsidR="00521AB5" w:rsidRPr="00AD1CEC" w:rsidRDefault="00521AB5" w:rsidP="00F01B8A">
            <w:pPr>
              <w:keepNext/>
              <w:rPr>
                <w:ins w:id="742" w:author="Yasser Syed" w:date="2018-09-20T20:22:00Z"/>
                <w:lang w:val="en-CA"/>
              </w:rPr>
            </w:pPr>
            <w:ins w:id="743" w:author="Yasser Syed" w:date="2018-09-20T20:22:00Z">
              <w:r w:rsidRPr="00AD1CEC">
                <w:rPr>
                  <w:lang w:val="en-CA"/>
                </w:rPr>
                <w:t xml:space="preserve">Lossless, </w:t>
              </w:r>
              <w:r>
                <w:rPr>
                  <w:lang w:val="en-CA"/>
                </w:rPr>
                <w:t>u</w:t>
              </w:r>
              <w:r w:rsidRPr="00AD1CEC">
                <w:rPr>
                  <w:lang w:val="en-CA"/>
                </w:rPr>
                <w:t>ncompressed</w:t>
              </w:r>
            </w:ins>
          </w:p>
        </w:tc>
      </w:tr>
      <w:tr w:rsidR="00521AB5" w:rsidRPr="00AD1CEC" w14:paraId="42E17CC5" w14:textId="77777777" w:rsidTr="00F01B8A">
        <w:trPr>
          <w:ins w:id="744" w:author="Yasser Syed" w:date="2018-09-20T20:22:00Z"/>
        </w:trPr>
        <w:tc>
          <w:tcPr>
            <w:tcW w:w="4585" w:type="dxa"/>
          </w:tcPr>
          <w:p w14:paraId="34067865" w14:textId="77777777" w:rsidR="00521AB5" w:rsidRPr="00AD1CEC" w:rsidRDefault="00521AB5" w:rsidP="00F01B8A">
            <w:pPr>
              <w:keepNext/>
              <w:rPr>
                <w:ins w:id="745" w:author="Yasser Syed" w:date="2018-09-20T20:22:00Z"/>
                <w:lang w:val="en-CA"/>
              </w:rPr>
            </w:pPr>
            <w:ins w:id="746" w:author="Yasser Syed" w:date="2018-09-20T20:22:00Z">
              <w:r w:rsidRPr="00AD1CEC">
                <w:rPr>
                  <w:lang w:val="en-CA"/>
                </w:rPr>
                <w:t xml:space="preserve">Compression </w:t>
              </w:r>
              <w:r>
                <w:rPr>
                  <w:lang w:val="en-CA"/>
                </w:rPr>
                <w:t>d</w:t>
              </w:r>
              <w:r w:rsidRPr="00AD1CEC">
                <w:rPr>
                  <w:lang w:val="en-CA"/>
                </w:rPr>
                <w:t>imension</w:t>
              </w:r>
            </w:ins>
          </w:p>
        </w:tc>
        <w:tc>
          <w:tcPr>
            <w:tcW w:w="4855" w:type="dxa"/>
          </w:tcPr>
          <w:p w14:paraId="7745913B" w14:textId="77777777" w:rsidR="00521AB5" w:rsidRPr="00AD1CEC" w:rsidRDefault="00521AB5" w:rsidP="00F01B8A">
            <w:pPr>
              <w:keepNext/>
              <w:rPr>
                <w:ins w:id="747" w:author="Yasser Syed" w:date="2018-09-20T20:22:00Z"/>
                <w:lang w:val="en-CA"/>
              </w:rPr>
            </w:pPr>
            <w:ins w:id="748" w:author="Yasser Syed" w:date="2018-09-20T20:22:00Z">
              <w:r w:rsidRPr="00AD1CEC">
                <w:rPr>
                  <w:lang w:val="en-CA"/>
                </w:rPr>
                <w:t xml:space="preserve">None, </w:t>
              </w:r>
              <w:r>
                <w:rPr>
                  <w:lang w:val="en-CA"/>
                </w:rPr>
                <w:t>s</w:t>
              </w:r>
              <w:r w:rsidRPr="00AD1CEC">
                <w:rPr>
                  <w:lang w:val="en-CA"/>
                </w:rPr>
                <w:t>patial</w:t>
              </w:r>
            </w:ins>
          </w:p>
        </w:tc>
      </w:tr>
      <w:tr w:rsidR="00521AB5" w:rsidRPr="00AD1CEC" w14:paraId="4CCD1946" w14:textId="77777777" w:rsidTr="00F01B8A">
        <w:trPr>
          <w:ins w:id="749" w:author="Yasser Syed" w:date="2018-09-20T20:22:00Z"/>
        </w:trPr>
        <w:tc>
          <w:tcPr>
            <w:tcW w:w="4585" w:type="dxa"/>
          </w:tcPr>
          <w:p w14:paraId="5F7C609D" w14:textId="77777777" w:rsidR="00521AB5" w:rsidRPr="00AD1CEC" w:rsidRDefault="00521AB5" w:rsidP="00F01B8A">
            <w:pPr>
              <w:keepNext/>
              <w:rPr>
                <w:ins w:id="750" w:author="Yasser Syed" w:date="2018-09-20T20:22:00Z"/>
                <w:lang w:val="en-CA"/>
              </w:rPr>
            </w:pPr>
            <w:ins w:id="751" w:author="Yasser Syed" w:date="2018-09-20T20:22:00Z">
              <w:r w:rsidRPr="00AD1CEC">
                <w:rPr>
                  <w:lang w:val="en-CA"/>
                </w:rPr>
                <w:t xml:space="preserve">Compression </w:t>
              </w:r>
              <w:r>
                <w:rPr>
                  <w:lang w:val="en-CA"/>
                </w:rPr>
                <w:t>format</w:t>
              </w:r>
            </w:ins>
          </w:p>
        </w:tc>
        <w:tc>
          <w:tcPr>
            <w:tcW w:w="4855" w:type="dxa"/>
          </w:tcPr>
          <w:p w14:paraId="41935914" w14:textId="77777777" w:rsidR="00521AB5" w:rsidRPr="00AD1CEC" w:rsidRDefault="00521AB5" w:rsidP="00F01B8A">
            <w:pPr>
              <w:keepNext/>
              <w:rPr>
                <w:ins w:id="752" w:author="Yasser Syed" w:date="2018-09-20T20:22:00Z"/>
                <w:lang w:val="en-CA"/>
              </w:rPr>
            </w:pPr>
            <w:ins w:id="753" w:author="Yasser Syed" w:date="2018-09-20T20:22:00Z">
              <w:r w:rsidRPr="00AD1CEC">
                <w:rPr>
                  <w:lang w:val="en-CA"/>
                </w:rPr>
                <w:t>None, J2K</w:t>
              </w:r>
            </w:ins>
          </w:p>
        </w:tc>
      </w:tr>
      <w:tr w:rsidR="00521AB5" w:rsidRPr="00AD1CEC" w14:paraId="519621D5" w14:textId="77777777" w:rsidTr="00F01B8A">
        <w:trPr>
          <w:ins w:id="754" w:author="Yasser Syed" w:date="2018-09-20T20:22:00Z"/>
        </w:trPr>
        <w:tc>
          <w:tcPr>
            <w:tcW w:w="4585" w:type="dxa"/>
          </w:tcPr>
          <w:p w14:paraId="734F776E" w14:textId="77777777" w:rsidR="00521AB5" w:rsidRPr="00AD1CEC" w:rsidRDefault="00521AB5" w:rsidP="00F01B8A">
            <w:pPr>
              <w:rPr>
                <w:ins w:id="755" w:author="Yasser Syed" w:date="2018-09-20T20:22:00Z"/>
                <w:lang w:val="en-CA"/>
              </w:rPr>
            </w:pPr>
            <w:ins w:id="756" w:author="Yasser Syed" w:date="2018-09-20T20:22:00Z">
              <w:r>
                <w:rPr>
                  <w:lang w:val="en-CA"/>
                </w:rPr>
                <w:t xml:space="preserve">File </w:t>
              </w:r>
              <w:r w:rsidRPr="00AD1CEC">
                <w:rPr>
                  <w:lang w:val="en-CA"/>
                </w:rPr>
                <w:t>Wrappers</w:t>
              </w:r>
            </w:ins>
          </w:p>
        </w:tc>
        <w:tc>
          <w:tcPr>
            <w:tcW w:w="4855" w:type="dxa"/>
          </w:tcPr>
          <w:p w14:paraId="4AA5B178" w14:textId="77777777" w:rsidR="00521AB5" w:rsidRPr="00AD1CEC" w:rsidRDefault="00521AB5" w:rsidP="00F01B8A">
            <w:pPr>
              <w:rPr>
                <w:ins w:id="757" w:author="Yasser Syed" w:date="2018-09-20T20:22:00Z"/>
                <w:lang w:val="en-CA"/>
              </w:rPr>
            </w:pPr>
            <w:ins w:id="758" w:author="Yasser Syed" w:date="2018-09-20T20:22:00Z">
              <w:r w:rsidRPr="00AD1CEC">
                <w:rPr>
                  <w:lang w:val="en-CA"/>
                </w:rPr>
                <w:t xml:space="preserve">None, MXF, </w:t>
              </w:r>
            </w:ins>
          </w:p>
        </w:tc>
      </w:tr>
      <w:tr w:rsidR="00521AB5" w:rsidRPr="00AD1CEC" w14:paraId="341D1E26" w14:textId="77777777" w:rsidTr="00F01B8A">
        <w:trPr>
          <w:ins w:id="759" w:author="Yasser Syed" w:date="2018-09-20T20:22:00Z"/>
        </w:trPr>
        <w:tc>
          <w:tcPr>
            <w:tcW w:w="4585" w:type="dxa"/>
          </w:tcPr>
          <w:p w14:paraId="079CCF09" w14:textId="77777777" w:rsidR="00521AB5" w:rsidRPr="00AD1CEC" w:rsidRDefault="00521AB5" w:rsidP="00F01B8A">
            <w:pPr>
              <w:rPr>
                <w:ins w:id="760" w:author="Yasser Syed" w:date="2018-09-20T20:22:00Z"/>
                <w:lang w:val="en-CA"/>
              </w:rPr>
            </w:pPr>
            <w:ins w:id="761" w:author="Yasser Syed" w:date="2018-09-20T20:22:00Z">
              <w:r>
                <w:rPr>
                  <w:lang w:val="en-CA"/>
                </w:rPr>
                <w:t>Wireline Frame Digital Interface</w:t>
              </w:r>
            </w:ins>
          </w:p>
        </w:tc>
        <w:tc>
          <w:tcPr>
            <w:tcW w:w="4855" w:type="dxa"/>
          </w:tcPr>
          <w:p w14:paraId="25BF39E7" w14:textId="77777777" w:rsidR="00521AB5" w:rsidRPr="00AD1CEC" w:rsidRDefault="00521AB5" w:rsidP="00F01B8A">
            <w:pPr>
              <w:rPr>
                <w:ins w:id="762" w:author="Yasser Syed" w:date="2018-09-20T20:22:00Z"/>
                <w:lang w:val="en-CA"/>
              </w:rPr>
            </w:pPr>
            <w:ins w:id="763" w:author="Yasser Syed" w:date="2018-09-20T20:22:00Z">
              <w:r>
                <w:rPr>
                  <w:lang w:val="en-CA"/>
                </w:rPr>
                <w:t>HD-</w:t>
              </w:r>
              <w:r w:rsidRPr="00AD1CEC">
                <w:rPr>
                  <w:lang w:val="en-CA"/>
                </w:rPr>
                <w:t>SDI, ST</w:t>
              </w:r>
              <w:r>
                <w:rPr>
                  <w:lang w:val="en-CA"/>
                </w:rPr>
                <w:t xml:space="preserve"> </w:t>
              </w:r>
              <w:r w:rsidRPr="00AD1CEC">
                <w:rPr>
                  <w:lang w:val="en-CA"/>
                </w:rPr>
                <w:t>2022-6 (IP/Mux), ST.2110-20 (IP/</w:t>
              </w:r>
              <w:proofErr w:type="spellStart"/>
              <w:r w:rsidRPr="00AD1CEC">
                <w:rPr>
                  <w:lang w:val="en-CA"/>
                </w:rPr>
                <w:t>UnMux</w:t>
              </w:r>
              <w:proofErr w:type="spellEnd"/>
              <w:r w:rsidRPr="00AD1CEC">
                <w:rPr>
                  <w:lang w:val="en-CA"/>
                </w:rPr>
                <w:t>), Others</w:t>
              </w:r>
            </w:ins>
          </w:p>
        </w:tc>
      </w:tr>
    </w:tbl>
    <w:p w14:paraId="5C1A595E" w14:textId="77777777" w:rsidR="00521AB5" w:rsidRPr="00AD1CEC" w:rsidRDefault="00521AB5" w:rsidP="00521AB5">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ins w:id="764" w:author="Yasser Syed" w:date="2018-09-20T20:22:00Z"/>
          <w:lang w:val="en-CA"/>
        </w:rPr>
      </w:pPr>
      <w:ins w:id="765" w:author="Yasser Syed" w:date="2018-09-20T20:22:00Z">
        <w:r w:rsidRPr="00AD1CEC">
          <w:rPr>
            <w:lang w:val="en-CA"/>
          </w:rPr>
          <w:t>Video/Image Characteristics for Production Distribution Domain</w:t>
        </w:r>
      </w:ins>
    </w:p>
    <w:p w14:paraId="79E34283" w14:textId="77777777" w:rsidR="00521AB5" w:rsidRPr="00AD1CEC" w:rsidRDefault="00521AB5" w:rsidP="00521AB5">
      <w:pPr>
        <w:rPr>
          <w:ins w:id="766" w:author="Yasser Syed" w:date="2018-09-20T20:22:00Z"/>
          <w:lang w:val="en-CA"/>
        </w:rPr>
      </w:pPr>
      <w:ins w:id="767" w:author="Yasser Syed" w:date="2018-09-20T20:22:00Z">
        <w:r w:rsidRPr="00AD1CEC">
          <w:rPr>
            <w:lang w:val="en-CA"/>
          </w:rPr>
          <w:t>In the production distribution domain, is intended for distribution of content to other facilities or to act as a mezzanine or contribution feed (e.g. IMF, HEVC, J2K, AVC) to a service provider. Content is usually lightly compressed in a spatial dimension or both a spatial/temporal dimension.</w:t>
        </w:r>
      </w:ins>
    </w:p>
    <w:p w14:paraId="1E7B93DA" w14:textId="309F9C41" w:rsidR="00521AB5" w:rsidRPr="00AD1CEC" w:rsidRDefault="00521AB5" w:rsidP="00521AB5">
      <w:pPr>
        <w:pStyle w:val="Caption"/>
        <w:keepNext/>
        <w:rPr>
          <w:ins w:id="768" w:author="Yasser Syed" w:date="2018-09-20T20:22:00Z"/>
          <w:lang w:val="en-CA"/>
        </w:rPr>
      </w:pPr>
      <w:ins w:id="769" w:author="Yasser Syed" w:date="2018-09-20T20:22:00Z">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ins>
      <w:ins w:id="770" w:author="Yasser Syed" w:date="2018-09-28T17:33:00Z">
        <w:r w:rsidR="00287991">
          <w:rPr>
            <w:noProof/>
            <w:lang w:val="en-CA"/>
          </w:rPr>
          <w:t>8</w:t>
        </w:r>
      </w:ins>
      <w:ins w:id="771" w:author="Yasser Syed" w:date="2018-09-20T20:22:00Z">
        <w:r w:rsidRPr="00AD1CEC">
          <w:rPr>
            <w:lang w:val="en-CA"/>
          </w:rPr>
          <w:fldChar w:fldCharType="end"/>
        </w:r>
        <w:r w:rsidRPr="00AD1CEC">
          <w:rPr>
            <w:lang w:val="en-CA"/>
          </w:rPr>
          <w:t>- Widely Used Video/Image Workflow Characteristics in the Production Distribution Domain</w:t>
        </w:r>
      </w:ins>
    </w:p>
    <w:p w14:paraId="05E3DA35" w14:textId="77777777" w:rsidR="00521AB5" w:rsidRPr="00AD1CEC" w:rsidRDefault="00521AB5" w:rsidP="00521AB5">
      <w:pPr>
        <w:keepNext/>
        <w:rPr>
          <w:ins w:id="772" w:author="Yasser Syed" w:date="2018-09-20T20:22:00Z"/>
          <w:lang w:val="en-CA"/>
        </w:rPr>
      </w:pPr>
    </w:p>
    <w:tbl>
      <w:tblPr>
        <w:tblStyle w:val="TableGrid"/>
        <w:tblW w:w="0" w:type="auto"/>
        <w:tblLook w:val="04A0" w:firstRow="1" w:lastRow="0" w:firstColumn="1" w:lastColumn="0" w:noHBand="0" w:noVBand="1"/>
      </w:tblPr>
      <w:tblGrid>
        <w:gridCol w:w="4495"/>
        <w:gridCol w:w="4945"/>
      </w:tblGrid>
      <w:tr w:rsidR="00521AB5" w:rsidRPr="00AD1CEC" w14:paraId="7D4C12F6" w14:textId="77777777" w:rsidTr="00F01B8A">
        <w:trPr>
          <w:ins w:id="773" w:author="Yasser Syed" w:date="2018-09-20T20:22:00Z"/>
        </w:trPr>
        <w:tc>
          <w:tcPr>
            <w:tcW w:w="9440" w:type="dxa"/>
            <w:gridSpan w:val="2"/>
            <w:shd w:val="clear" w:color="auto" w:fill="90C5F6" w:themeFill="accent1" w:themeFillTint="66"/>
          </w:tcPr>
          <w:p w14:paraId="1136C5B9" w14:textId="77777777" w:rsidR="00521AB5" w:rsidRPr="00AD1CEC" w:rsidRDefault="00521AB5" w:rsidP="00F01B8A">
            <w:pPr>
              <w:keepNext/>
              <w:jc w:val="center"/>
              <w:rPr>
                <w:ins w:id="774" w:author="Yasser Syed" w:date="2018-09-20T20:22:00Z"/>
                <w:lang w:val="en-CA"/>
              </w:rPr>
            </w:pPr>
            <w:ins w:id="775" w:author="Yasser Syed" w:date="2018-09-20T20:22:00Z">
              <w:r w:rsidRPr="00AD1CEC">
                <w:rPr>
                  <w:sz w:val="28"/>
                  <w:lang w:val="en-CA"/>
                </w:rPr>
                <w:t>SDR/NCG</w:t>
              </w:r>
            </w:ins>
          </w:p>
        </w:tc>
      </w:tr>
      <w:tr w:rsidR="00521AB5" w:rsidRPr="00AD1CEC" w14:paraId="1AC5A159" w14:textId="77777777" w:rsidTr="00F01B8A">
        <w:trPr>
          <w:ins w:id="776" w:author="Yasser Syed" w:date="2018-09-20T20:22:00Z"/>
        </w:trPr>
        <w:tc>
          <w:tcPr>
            <w:tcW w:w="4495" w:type="dxa"/>
          </w:tcPr>
          <w:p w14:paraId="6A804F84" w14:textId="77777777" w:rsidR="00521AB5" w:rsidRPr="00AD1CEC" w:rsidRDefault="00521AB5" w:rsidP="00F01B8A">
            <w:pPr>
              <w:keepNext/>
              <w:rPr>
                <w:ins w:id="777" w:author="Yasser Syed" w:date="2018-09-20T20:22:00Z"/>
                <w:lang w:val="en-CA"/>
              </w:rPr>
            </w:pPr>
            <w:ins w:id="778" w:author="Yasser Syed" w:date="2018-09-20T20:22:00Z">
              <w:r>
                <w:rPr>
                  <w:rFonts w:eastAsia="Times New Roman"/>
                  <w:lang w:val="en-CA" w:eastAsia="en-US"/>
                </w:rPr>
                <w:t>Colour</w:t>
              </w:r>
              <w:r w:rsidRPr="00AD1CEC">
                <w:rPr>
                  <w:rFonts w:eastAsia="Times New Roman"/>
                  <w:lang w:val="en-CA" w:eastAsia="en-US"/>
                </w:rPr>
                <w:t xml:space="preserve"> </w:t>
              </w:r>
              <w:r>
                <w:rPr>
                  <w:rFonts w:eastAsia="Times New Roman"/>
                  <w:lang w:val="en-CA" w:eastAsia="en-US"/>
                </w:rPr>
                <w:t>sampling structure</w:t>
              </w:r>
            </w:ins>
          </w:p>
        </w:tc>
        <w:tc>
          <w:tcPr>
            <w:tcW w:w="4945" w:type="dxa"/>
          </w:tcPr>
          <w:p w14:paraId="57776760" w14:textId="652F9A7E" w:rsidR="00521AB5" w:rsidRPr="00AD1CEC" w:rsidRDefault="00F10ADA" w:rsidP="00F01B8A">
            <w:pPr>
              <w:keepNext/>
              <w:rPr>
                <w:ins w:id="779" w:author="Yasser Syed" w:date="2018-09-20T20:22:00Z"/>
                <w:lang w:val="en-CA"/>
              </w:rPr>
            </w:pPr>
            <w:ins w:id="780" w:author="Yasser Syed" w:date="2018-09-20T20:22:00Z">
              <w:r>
                <w:rPr>
                  <w:lang w:val="en-CA"/>
                </w:rPr>
                <w:t>4:2:2 [Y</w:t>
              </w:r>
            </w:ins>
            <m:oMath>
              <m:r>
                <w:ins w:id="781" w:author="Yasser Syed" w:date="2018-09-20T21:56:00Z">
                  <w:rPr>
                    <w:rFonts w:ascii="Cambria Math" w:hAnsi="Cambria Math"/>
                    <w:lang w:val="en-CA"/>
                  </w:rPr>
                  <m:t>'</m:t>
                </w:ins>
              </m:r>
            </m:oMath>
            <w:ins w:id="782" w:author="Yasser Syed" w:date="2018-09-20T20:22:00Z">
              <w:r>
                <w:rPr>
                  <w:lang w:val="en-CA"/>
                </w:rPr>
                <w:t>CbCr], 4:2:0 [Y</w:t>
              </w:r>
            </w:ins>
            <m:oMath>
              <m:r>
                <w:ins w:id="783" w:author="Yasser Syed" w:date="2018-09-20T21:56:00Z">
                  <w:rPr>
                    <w:rFonts w:ascii="Cambria Math" w:hAnsi="Cambria Math"/>
                    <w:lang w:val="en-CA"/>
                  </w:rPr>
                  <m:t>'</m:t>
                </w:ins>
              </m:r>
            </m:oMath>
            <w:ins w:id="784" w:author="Yasser Syed" w:date="2018-09-20T20:22:00Z">
              <w:r w:rsidR="00521AB5" w:rsidRPr="00AD1CEC">
                <w:rPr>
                  <w:lang w:val="en-CA"/>
                </w:rPr>
                <w:t>CbCr]</w:t>
              </w:r>
            </w:ins>
          </w:p>
        </w:tc>
      </w:tr>
      <w:tr w:rsidR="00521AB5" w:rsidRPr="00AD1CEC" w14:paraId="7E8ED8F0" w14:textId="77777777" w:rsidTr="00F01B8A">
        <w:trPr>
          <w:ins w:id="785" w:author="Yasser Syed" w:date="2018-09-20T20:22:00Z"/>
        </w:trPr>
        <w:tc>
          <w:tcPr>
            <w:tcW w:w="4495" w:type="dxa"/>
          </w:tcPr>
          <w:p w14:paraId="2ACB9426" w14:textId="77777777" w:rsidR="00521AB5" w:rsidRPr="00AD1CEC" w:rsidRDefault="00521AB5" w:rsidP="00F01B8A">
            <w:pPr>
              <w:keepNext/>
              <w:rPr>
                <w:ins w:id="786" w:author="Yasser Syed" w:date="2018-09-20T20:22:00Z"/>
                <w:lang w:val="en-CA"/>
              </w:rPr>
            </w:pPr>
            <w:ins w:id="787" w:author="Yasser Syed" w:date="2018-09-20T20:22:00Z">
              <w:r w:rsidRPr="00AD1CEC">
                <w:rPr>
                  <w:lang w:val="en-CA"/>
                </w:rPr>
                <w:t xml:space="preserve">Frame </w:t>
              </w:r>
              <w:r>
                <w:rPr>
                  <w:lang w:val="en-CA"/>
                </w:rPr>
                <w:t>s</w:t>
              </w:r>
              <w:r w:rsidRPr="00AD1CEC">
                <w:rPr>
                  <w:lang w:val="en-CA"/>
                </w:rPr>
                <w:t>tructure</w:t>
              </w:r>
            </w:ins>
          </w:p>
        </w:tc>
        <w:tc>
          <w:tcPr>
            <w:tcW w:w="4945" w:type="dxa"/>
          </w:tcPr>
          <w:p w14:paraId="5EFF2DD9" w14:textId="77777777" w:rsidR="00521AB5" w:rsidRPr="00AD1CEC" w:rsidRDefault="00521AB5" w:rsidP="00F01B8A">
            <w:pPr>
              <w:keepNext/>
              <w:rPr>
                <w:ins w:id="788" w:author="Yasser Syed" w:date="2018-09-20T20:22:00Z"/>
                <w:lang w:val="en-CA"/>
              </w:rPr>
            </w:pPr>
            <w:ins w:id="789" w:author="Yasser Syed" w:date="2018-09-20T20:22:00Z">
              <w:r w:rsidRPr="00AD1CEC">
                <w:rPr>
                  <w:lang w:val="en-CA"/>
                </w:rPr>
                <w:t xml:space="preserve">Interlaced, </w:t>
              </w:r>
              <w:r>
                <w:rPr>
                  <w:lang w:val="en-CA"/>
                </w:rPr>
                <w:t>p</w:t>
              </w:r>
              <w:r w:rsidRPr="00AD1CEC">
                <w:rPr>
                  <w:lang w:val="en-CA"/>
                </w:rPr>
                <w:t>rogressive</w:t>
              </w:r>
            </w:ins>
          </w:p>
        </w:tc>
      </w:tr>
      <w:tr w:rsidR="00521AB5" w:rsidRPr="00AD1CEC" w14:paraId="799A0BBA" w14:textId="77777777" w:rsidTr="00F01B8A">
        <w:trPr>
          <w:ins w:id="790" w:author="Yasser Syed" w:date="2018-09-20T20:22:00Z"/>
        </w:trPr>
        <w:tc>
          <w:tcPr>
            <w:tcW w:w="4495" w:type="dxa"/>
          </w:tcPr>
          <w:p w14:paraId="492559BC" w14:textId="77777777" w:rsidR="00521AB5" w:rsidRPr="00AD1CEC" w:rsidRDefault="00521AB5" w:rsidP="00F01B8A">
            <w:pPr>
              <w:keepNext/>
              <w:rPr>
                <w:ins w:id="791" w:author="Yasser Syed" w:date="2018-09-20T20:22:00Z"/>
                <w:lang w:val="en-CA"/>
              </w:rPr>
            </w:pPr>
            <w:ins w:id="792" w:author="Yasser Syed" w:date="2018-09-20T20:22:00Z">
              <w:r w:rsidRPr="00AD1CEC">
                <w:rPr>
                  <w:lang w:val="en-CA"/>
                </w:rPr>
                <w:t xml:space="preserve">Bit </w:t>
              </w:r>
              <w:r>
                <w:rPr>
                  <w:lang w:val="en-CA"/>
                </w:rPr>
                <w:t>d</w:t>
              </w:r>
              <w:r w:rsidRPr="00AD1CEC">
                <w:rPr>
                  <w:lang w:val="en-CA"/>
                </w:rPr>
                <w:t>epth</w:t>
              </w:r>
            </w:ins>
          </w:p>
        </w:tc>
        <w:tc>
          <w:tcPr>
            <w:tcW w:w="4945" w:type="dxa"/>
          </w:tcPr>
          <w:p w14:paraId="38F06687" w14:textId="77777777" w:rsidR="00521AB5" w:rsidRPr="00AD1CEC" w:rsidRDefault="00521AB5" w:rsidP="00F01B8A">
            <w:pPr>
              <w:keepNext/>
              <w:rPr>
                <w:ins w:id="793" w:author="Yasser Syed" w:date="2018-09-20T20:22:00Z"/>
                <w:lang w:val="en-CA"/>
              </w:rPr>
            </w:pPr>
            <w:ins w:id="794" w:author="Yasser Syed" w:date="2018-09-20T20:22:00Z">
              <w:r w:rsidRPr="00AD1CEC">
                <w:rPr>
                  <w:lang w:val="en-CA"/>
                </w:rPr>
                <w:t>10, 8</w:t>
              </w:r>
            </w:ins>
          </w:p>
        </w:tc>
      </w:tr>
      <w:tr w:rsidR="00521AB5" w:rsidRPr="00AD1CEC" w14:paraId="7E9C8B3A" w14:textId="77777777" w:rsidTr="00F01B8A">
        <w:trPr>
          <w:ins w:id="795" w:author="Yasser Syed" w:date="2018-09-20T20:22:00Z"/>
        </w:trPr>
        <w:tc>
          <w:tcPr>
            <w:tcW w:w="4495" w:type="dxa"/>
          </w:tcPr>
          <w:p w14:paraId="25C0D1BD" w14:textId="77777777" w:rsidR="00521AB5" w:rsidRPr="00AD1CEC" w:rsidRDefault="00521AB5" w:rsidP="00F01B8A">
            <w:pPr>
              <w:keepNext/>
              <w:rPr>
                <w:ins w:id="796" w:author="Yasser Syed" w:date="2018-09-20T20:22:00Z"/>
                <w:lang w:val="en-CA"/>
              </w:rPr>
            </w:pPr>
            <w:ins w:id="797" w:author="Yasser Syed" w:date="2018-09-20T20:22:00Z">
              <w:r w:rsidRPr="00AD1CEC">
                <w:rPr>
                  <w:lang w:val="en-CA"/>
                </w:rPr>
                <w:t xml:space="preserve">Compression </w:t>
              </w:r>
              <w:r>
                <w:rPr>
                  <w:lang w:val="en-CA"/>
                </w:rPr>
                <w:t>t</w:t>
              </w:r>
              <w:r w:rsidRPr="00AD1CEC">
                <w:rPr>
                  <w:lang w:val="en-CA"/>
                </w:rPr>
                <w:t>ype</w:t>
              </w:r>
            </w:ins>
          </w:p>
        </w:tc>
        <w:tc>
          <w:tcPr>
            <w:tcW w:w="4945" w:type="dxa"/>
          </w:tcPr>
          <w:p w14:paraId="713AFA2D" w14:textId="77777777" w:rsidR="00521AB5" w:rsidRPr="00AD1CEC" w:rsidRDefault="00521AB5" w:rsidP="00F01B8A">
            <w:pPr>
              <w:keepNext/>
              <w:rPr>
                <w:ins w:id="798" w:author="Yasser Syed" w:date="2018-09-20T20:22:00Z"/>
                <w:lang w:val="en-CA"/>
              </w:rPr>
            </w:pPr>
            <w:ins w:id="799" w:author="Yasser Syed" w:date="2018-09-20T20:22:00Z">
              <w:r w:rsidRPr="00AD1CEC">
                <w:rPr>
                  <w:lang w:val="en-CA"/>
                </w:rPr>
                <w:t xml:space="preserve">Lossless, </w:t>
              </w:r>
              <w:r>
                <w:rPr>
                  <w:lang w:val="en-CA"/>
                </w:rPr>
                <w:t>u</w:t>
              </w:r>
              <w:r w:rsidRPr="00AD1CEC">
                <w:rPr>
                  <w:lang w:val="en-CA"/>
                </w:rPr>
                <w:t>ncompressed</w:t>
              </w:r>
            </w:ins>
          </w:p>
        </w:tc>
      </w:tr>
      <w:tr w:rsidR="00521AB5" w:rsidRPr="00AD1CEC" w14:paraId="7639D7D3" w14:textId="77777777" w:rsidTr="00F01B8A">
        <w:trPr>
          <w:ins w:id="800" w:author="Yasser Syed" w:date="2018-09-20T20:22:00Z"/>
        </w:trPr>
        <w:tc>
          <w:tcPr>
            <w:tcW w:w="4495" w:type="dxa"/>
          </w:tcPr>
          <w:p w14:paraId="56962C13" w14:textId="77777777" w:rsidR="00521AB5" w:rsidRPr="00AD1CEC" w:rsidRDefault="00521AB5" w:rsidP="00F01B8A">
            <w:pPr>
              <w:keepNext/>
              <w:rPr>
                <w:ins w:id="801" w:author="Yasser Syed" w:date="2018-09-20T20:22:00Z"/>
                <w:lang w:val="en-CA"/>
              </w:rPr>
            </w:pPr>
            <w:ins w:id="802" w:author="Yasser Syed" w:date="2018-09-20T20:22:00Z">
              <w:r w:rsidRPr="00AD1CEC">
                <w:rPr>
                  <w:lang w:val="en-CA"/>
                </w:rPr>
                <w:t xml:space="preserve">Compression </w:t>
              </w:r>
              <w:r>
                <w:rPr>
                  <w:lang w:val="en-CA"/>
                </w:rPr>
                <w:t>d</w:t>
              </w:r>
              <w:r w:rsidRPr="00AD1CEC">
                <w:rPr>
                  <w:lang w:val="en-CA"/>
                </w:rPr>
                <w:t>imension</w:t>
              </w:r>
            </w:ins>
          </w:p>
        </w:tc>
        <w:tc>
          <w:tcPr>
            <w:tcW w:w="4945" w:type="dxa"/>
          </w:tcPr>
          <w:p w14:paraId="5A25C66B" w14:textId="77777777" w:rsidR="00521AB5" w:rsidRPr="00AD1CEC" w:rsidRDefault="00521AB5" w:rsidP="00F01B8A">
            <w:pPr>
              <w:keepNext/>
              <w:rPr>
                <w:ins w:id="803" w:author="Yasser Syed" w:date="2018-09-20T20:22:00Z"/>
                <w:lang w:val="en-CA"/>
              </w:rPr>
            </w:pPr>
            <w:ins w:id="804" w:author="Yasser Syed" w:date="2018-09-20T20:22:00Z">
              <w:r w:rsidRPr="00AD1CEC">
                <w:rPr>
                  <w:lang w:val="en-CA"/>
                </w:rPr>
                <w:t>None</w:t>
              </w:r>
            </w:ins>
          </w:p>
        </w:tc>
      </w:tr>
      <w:tr w:rsidR="00521AB5" w:rsidRPr="00AD1CEC" w14:paraId="17B3224B" w14:textId="77777777" w:rsidTr="00F01B8A">
        <w:trPr>
          <w:ins w:id="805" w:author="Yasser Syed" w:date="2018-09-20T20:22:00Z"/>
        </w:trPr>
        <w:tc>
          <w:tcPr>
            <w:tcW w:w="4495" w:type="dxa"/>
          </w:tcPr>
          <w:p w14:paraId="2419BB81" w14:textId="77777777" w:rsidR="00521AB5" w:rsidRPr="00AD1CEC" w:rsidRDefault="00521AB5" w:rsidP="00F01B8A">
            <w:pPr>
              <w:keepNext/>
              <w:rPr>
                <w:ins w:id="806" w:author="Yasser Syed" w:date="2018-09-20T20:22:00Z"/>
                <w:lang w:val="en-CA"/>
              </w:rPr>
            </w:pPr>
            <w:ins w:id="807" w:author="Yasser Syed" w:date="2018-09-20T20:22:00Z">
              <w:r w:rsidRPr="00AD1CEC">
                <w:rPr>
                  <w:lang w:val="en-CA"/>
                </w:rPr>
                <w:t xml:space="preserve">Compression </w:t>
              </w:r>
              <w:r>
                <w:rPr>
                  <w:lang w:val="en-CA"/>
                </w:rPr>
                <w:t>format</w:t>
              </w:r>
            </w:ins>
          </w:p>
        </w:tc>
        <w:tc>
          <w:tcPr>
            <w:tcW w:w="4945" w:type="dxa"/>
          </w:tcPr>
          <w:p w14:paraId="0A3B1577" w14:textId="77777777" w:rsidR="00521AB5" w:rsidRPr="00AD1CEC" w:rsidRDefault="00521AB5" w:rsidP="00F01B8A">
            <w:pPr>
              <w:keepNext/>
              <w:rPr>
                <w:ins w:id="808" w:author="Yasser Syed" w:date="2018-09-20T20:22:00Z"/>
                <w:lang w:val="en-CA"/>
              </w:rPr>
            </w:pPr>
            <w:ins w:id="809" w:author="Yasser Syed" w:date="2018-09-20T20:22:00Z">
              <w:r w:rsidRPr="00AD1CEC">
                <w:rPr>
                  <w:lang w:val="en-CA"/>
                </w:rPr>
                <w:t>None, J2K, HEVC, AVC, MPEG-2</w:t>
              </w:r>
            </w:ins>
          </w:p>
        </w:tc>
      </w:tr>
      <w:tr w:rsidR="00521AB5" w:rsidRPr="00AD1CEC" w14:paraId="5AEE700F" w14:textId="77777777" w:rsidTr="00F01B8A">
        <w:trPr>
          <w:ins w:id="810" w:author="Yasser Syed" w:date="2018-09-20T20:22:00Z"/>
        </w:trPr>
        <w:tc>
          <w:tcPr>
            <w:tcW w:w="4495" w:type="dxa"/>
          </w:tcPr>
          <w:p w14:paraId="4E37433A" w14:textId="77777777" w:rsidR="00521AB5" w:rsidRPr="00AD1CEC" w:rsidRDefault="00521AB5" w:rsidP="00F01B8A">
            <w:pPr>
              <w:keepNext/>
              <w:rPr>
                <w:ins w:id="811" w:author="Yasser Syed" w:date="2018-09-20T20:22:00Z"/>
                <w:lang w:val="en-CA"/>
              </w:rPr>
            </w:pPr>
            <w:ins w:id="812" w:author="Yasser Syed" w:date="2018-09-20T20:22:00Z">
              <w:r>
                <w:rPr>
                  <w:lang w:val="en-CA"/>
                </w:rPr>
                <w:t xml:space="preserve">File </w:t>
              </w:r>
              <w:r w:rsidRPr="00AD1CEC">
                <w:rPr>
                  <w:lang w:val="en-CA"/>
                </w:rPr>
                <w:t>Wrappers</w:t>
              </w:r>
            </w:ins>
          </w:p>
        </w:tc>
        <w:tc>
          <w:tcPr>
            <w:tcW w:w="4945" w:type="dxa"/>
          </w:tcPr>
          <w:p w14:paraId="391AF9D0" w14:textId="77777777" w:rsidR="00521AB5" w:rsidRPr="00AD1CEC" w:rsidRDefault="00521AB5" w:rsidP="00F01B8A">
            <w:pPr>
              <w:keepNext/>
              <w:rPr>
                <w:ins w:id="813" w:author="Yasser Syed" w:date="2018-09-20T20:22:00Z"/>
                <w:lang w:val="en-CA"/>
              </w:rPr>
            </w:pPr>
            <w:ins w:id="814" w:author="Yasser Syed" w:date="2018-09-20T20:22:00Z">
              <w:r w:rsidRPr="00AD1CEC">
                <w:rPr>
                  <w:lang w:val="en-CA"/>
                </w:rPr>
                <w:t xml:space="preserve">MXF, MPEG2-TS, </w:t>
              </w:r>
              <w:r>
                <w:rPr>
                  <w:lang w:val="en-CA"/>
                </w:rPr>
                <w:t>ISOBMFF</w:t>
              </w:r>
            </w:ins>
          </w:p>
        </w:tc>
      </w:tr>
      <w:tr w:rsidR="00521AB5" w:rsidRPr="00AD1CEC" w14:paraId="5C37DBA1" w14:textId="77777777" w:rsidTr="00F01B8A">
        <w:trPr>
          <w:ins w:id="815" w:author="Yasser Syed" w:date="2018-09-20T20:22:00Z"/>
        </w:trPr>
        <w:tc>
          <w:tcPr>
            <w:tcW w:w="4495" w:type="dxa"/>
          </w:tcPr>
          <w:p w14:paraId="084DE4F1" w14:textId="77777777" w:rsidR="00521AB5" w:rsidRPr="00AD1CEC" w:rsidRDefault="00521AB5" w:rsidP="00F01B8A">
            <w:pPr>
              <w:keepNext/>
              <w:rPr>
                <w:ins w:id="816" w:author="Yasser Syed" w:date="2018-09-20T20:22:00Z"/>
                <w:lang w:val="en-CA"/>
              </w:rPr>
            </w:pPr>
            <w:ins w:id="817" w:author="Yasser Syed" w:date="2018-09-20T20:22:00Z">
              <w:r>
                <w:rPr>
                  <w:lang w:val="en-CA"/>
                </w:rPr>
                <w:t>Wireline Frame Digital Interface</w:t>
              </w:r>
            </w:ins>
          </w:p>
        </w:tc>
        <w:tc>
          <w:tcPr>
            <w:tcW w:w="4945" w:type="dxa"/>
          </w:tcPr>
          <w:p w14:paraId="2F549DD6" w14:textId="77777777" w:rsidR="00521AB5" w:rsidRPr="00AD1CEC" w:rsidRDefault="00521AB5" w:rsidP="00F01B8A">
            <w:pPr>
              <w:keepNext/>
              <w:rPr>
                <w:ins w:id="818" w:author="Yasser Syed" w:date="2018-09-20T20:22:00Z"/>
                <w:lang w:val="en-CA"/>
              </w:rPr>
            </w:pPr>
            <w:ins w:id="819" w:author="Yasser Syed" w:date="2018-09-20T20:22:00Z">
              <w:r w:rsidRPr="00AD1CEC">
                <w:rPr>
                  <w:lang w:val="en-CA"/>
                </w:rPr>
                <w:t>SDI, HD-SDI, ST.2022-6 (IP/MUX), ST</w:t>
              </w:r>
              <w:r>
                <w:rPr>
                  <w:lang w:val="en-CA"/>
                </w:rPr>
                <w:t xml:space="preserve"> </w:t>
              </w:r>
              <w:r w:rsidRPr="00AD1CEC">
                <w:rPr>
                  <w:lang w:val="en-CA"/>
                </w:rPr>
                <w:t>2110-20 (IP/</w:t>
              </w:r>
              <w:proofErr w:type="spellStart"/>
              <w:r w:rsidRPr="00AD1CEC">
                <w:rPr>
                  <w:lang w:val="en-CA"/>
                </w:rPr>
                <w:t>UnMux</w:t>
              </w:r>
              <w:proofErr w:type="spellEnd"/>
              <w:r w:rsidRPr="00AD1CEC">
                <w:rPr>
                  <w:lang w:val="en-CA"/>
                </w:rPr>
                <w:t>), others</w:t>
              </w:r>
            </w:ins>
          </w:p>
        </w:tc>
      </w:tr>
    </w:tbl>
    <w:p w14:paraId="65F194DD" w14:textId="77777777" w:rsidR="00521AB5" w:rsidRPr="00AD1CEC" w:rsidRDefault="00521AB5" w:rsidP="00521AB5">
      <w:pPr>
        <w:keepNext/>
        <w:rPr>
          <w:ins w:id="820" w:author="Yasser Syed" w:date="2018-09-20T20:22:00Z"/>
          <w:lang w:val="en-CA"/>
        </w:rPr>
      </w:pPr>
    </w:p>
    <w:tbl>
      <w:tblPr>
        <w:tblStyle w:val="TableGrid"/>
        <w:tblW w:w="0" w:type="auto"/>
        <w:tblLook w:val="04A0" w:firstRow="1" w:lastRow="0" w:firstColumn="1" w:lastColumn="0" w:noHBand="0" w:noVBand="1"/>
      </w:tblPr>
      <w:tblGrid>
        <w:gridCol w:w="4495"/>
        <w:gridCol w:w="4945"/>
      </w:tblGrid>
      <w:tr w:rsidR="00521AB5" w:rsidRPr="00AD1CEC" w14:paraId="22E416FE" w14:textId="77777777" w:rsidTr="00F01B8A">
        <w:trPr>
          <w:ins w:id="821" w:author="Yasser Syed" w:date="2018-09-20T20:22:00Z"/>
        </w:trPr>
        <w:tc>
          <w:tcPr>
            <w:tcW w:w="9440" w:type="dxa"/>
            <w:gridSpan w:val="2"/>
            <w:shd w:val="clear" w:color="auto" w:fill="90C5F6" w:themeFill="accent1" w:themeFillTint="66"/>
          </w:tcPr>
          <w:p w14:paraId="7FE8D945" w14:textId="77777777" w:rsidR="00521AB5" w:rsidRPr="00AD1CEC" w:rsidRDefault="00521AB5" w:rsidP="00F01B8A">
            <w:pPr>
              <w:keepNext/>
              <w:jc w:val="center"/>
              <w:rPr>
                <w:ins w:id="822" w:author="Yasser Syed" w:date="2018-09-20T20:22:00Z"/>
                <w:lang w:val="en-CA"/>
              </w:rPr>
            </w:pPr>
            <w:ins w:id="823" w:author="Yasser Syed" w:date="2018-09-20T20:22:00Z">
              <w:r w:rsidRPr="00AD1CEC">
                <w:rPr>
                  <w:sz w:val="28"/>
                  <w:lang w:val="en-CA"/>
                </w:rPr>
                <w:t>HDR/WCG, SDR/WCG</w:t>
              </w:r>
            </w:ins>
          </w:p>
        </w:tc>
      </w:tr>
      <w:tr w:rsidR="00521AB5" w:rsidRPr="00AD1CEC" w14:paraId="45B47141" w14:textId="77777777" w:rsidTr="00F01B8A">
        <w:trPr>
          <w:ins w:id="824" w:author="Yasser Syed" w:date="2018-09-20T20:22:00Z"/>
        </w:trPr>
        <w:tc>
          <w:tcPr>
            <w:tcW w:w="4495" w:type="dxa"/>
          </w:tcPr>
          <w:p w14:paraId="2352C98B" w14:textId="77777777" w:rsidR="00521AB5" w:rsidRPr="00AD1CEC" w:rsidRDefault="00521AB5" w:rsidP="00F01B8A">
            <w:pPr>
              <w:keepNext/>
              <w:rPr>
                <w:ins w:id="825" w:author="Yasser Syed" w:date="2018-09-20T20:22:00Z"/>
                <w:lang w:val="en-CA"/>
              </w:rPr>
            </w:pPr>
            <w:ins w:id="826" w:author="Yasser Syed" w:date="2018-09-20T20:22:00Z">
              <w:r>
                <w:rPr>
                  <w:rFonts w:eastAsia="Times New Roman"/>
                  <w:lang w:val="en-CA" w:eastAsia="en-US"/>
                </w:rPr>
                <w:t>Colour</w:t>
              </w:r>
              <w:r w:rsidRPr="00AD1CEC">
                <w:rPr>
                  <w:rFonts w:eastAsia="Times New Roman"/>
                  <w:lang w:val="en-CA" w:eastAsia="en-US"/>
                </w:rPr>
                <w:t xml:space="preserve"> </w:t>
              </w:r>
              <w:r>
                <w:rPr>
                  <w:rFonts w:eastAsia="Times New Roman"/>
                  <w:lang w:val="en-CA" w:eastAsia="en-US"/>
                </w:rPr>
                <w:t>sampling structure</w:t>
              </w:r>
            </w:ins>
          </w:p>
        </w:tc>
        <w:tc>
          <w:tcPr>
            <w:tcW w:w="4945" w:type="dxa"/>
          </w:tcPr>
          <w:p w14:paraId="3A0AA6F9" w14:textId="77777777" w:rsidR="00521AB5" w:rsidRPr="00AD1CEC" w:rsidRDefault="00521AB5" w:rsidP="00F01B8A">
            <w:pPr>
              <w:keepNext/>
              <w:rPr>
                <w:ins w:id="827" w:author="Yasser Syed" w:date="2018-09-20T20:22:00Z"/>
                <w:lang w:val="en-CA"/>
              </w:rPr>
            </w:pPr>
            <w:ins w:id="828" w:author="Yasser Syed" w:date="2018-09-20T20:22:00Z">
              <w:r w:rsidRPr="00AD1CEC">
                <w:rPr>
                  <w:lang w:val="en-CA"/>
                </w:rPr>
                <w:t>4:2:2 [</w:t>
              </w:r>
              <w:proofErr w:type="spellStart"/>
              <w:r w:rsidRPr="00AD1CEC">
                <w:rPr>
                  <w:lang w:val="en-CA"/>
                </w:rPr>
                <w:t>Y’CbCr</w:t>
              </w:r>
              <w:proofErr w:type="spellEnd"/>
              <w:r w:rsidRPr="00AD1CEC">
                <w:rPr>
                  <w:lang w:val="en-CA"/>
                </w:rPr>
                <w:t>], 4:2:2 [</w:t>
              </w:r>
              <w:proofErr w:type="spellStart"/>
              <w:r w:rsidRPr="00AD1CEC">
                <w:rPr>
                  <w:lang w:val="en-CA"/>
                </w:rPr>
                <w:t>Y’CbCr</w:t>
              </w:r>
              <w:proofErr w:type="spellEnd"/>
              <w:r w:rsidRPr="00AD1CEC">
                <w:rPr>
                  <w:lang w:val="en-CA"/>
                </w:rPr>
                <w:t>]</w:t>
              </w:r>
            </w:ins>
          </w:p>
        </w:tc>
      </w:tr>
      <w:tr w:rsidR="00521AB5" w:rsidRPr="00AD1CEC" w14:paraId="314D8207" w14:textId="77777777" w:rsidTr="00F01B8A">
        <w:trPr>
          <w:ins w:id="829" w:author="Yasser Syed" w:date="2018-09-20T20:22:00Z"/>
        </w:trPr>
        <w:tc>
          <w:tcPr>
            <w:tcW w:w="4495" w:type="dxa"/>
          </w:tcPr>
          <w:p w14:paraId="36699970" w14:textId="77777777" w:rsidR="00521AB5" w:rsidRPr="00AD1CEC" w:rsidRDefault="00521AB5" w:rsidP="00F01B8A">
            <w:pPr>
              <w:keepNext/>
              <w:rPr>
                <w:ins w:id="830" w:author="Yasser Syed" w:date="2018-09-20T20:22:00Z"/>
                <w:lang w:val="en-CA"/>
              </w:rPr>
            </w:pPr>
            <w:ins w:id="831" w:author="Yasser Syed" w:date="2018-09-20T20:22:00Z">
              <w:r w:rsidRPr="00AD1CEC">
                <w:rPr>
                  <w:lang w:val="en-CA"/>
                </w:rPr>
                <w:t xml:space="preserve">Frame </w:t>
              </w:r>
              <w:r>
                <w:rPr>
                  <w:lang w:val="en-CA"/>
                </w:rPr>
                <w:t>s</w:t>
              </w:r>
              <w:r w:rsidRPr="00AD1CEC">
                <w:rPr>
                  <w:lang w:val="en-CA"/>
                </w:rPr>
                <w:t>tructure</w:t>
              </w:r>
            </w:ins>
          </w:p>
        </w:tc>
        <w:tc>
          <w:tcPr>
            <w:tcW w:w="4945" w:type="dxa"/>
          </w:tcPr>
          <w:p w14:paraId="0C303AD4" w14:textId="77777777" w:rsidR="00521AB5" w:rsidRPr="00AD1CEC" w:rsidRDefault="00521AB5" w:rsidP="00F01B8A">
            <w:pPr>
              <w:keepNext/>
              <w:rPr>
                <w:ins w:id="832" w:author="Yasser Syed" w:date="2018-09-20T20:22:00Z"/>
                <w:lang w:val="en-CA"/>
              </w:rPr>
            </w:pPr>
            <w:ins w:id="833" w:author="Yasser Syed" w:date="2018-09-20T20:22:00Z">
              <w:r w:rsidRPr="00AD1CEC">
                <w:rPr>
                  <w:lang w:val="en-CA"/>
                </w:rPr>
                <w:t>Progressive</w:t>
              </w:r>
            </w:ins>
          </w:p>
        </w:tc>
      </w:tr>
      <w:tr w:rsidR="00521AB5" w:rsidRPr="00AD1CEC" w14:paraId="7A0DF925" w14:textId="77777777" w:rsidTr="00F01B8A">
        <w:trPr>
          <w:ins w:id="834" w:author="Yasser Syed" w:date="2018-09-20T20:22:00Z"/>
        </w:trPr>
        <w:tc>
          <w:tcPr>
            <w:tcW w:w="4495" w:type="dxa"/>
          </w:tcPr>
          <w:p w14:paraId="05820410" w14:textId="77777777" w:rsidR="00521AB5" w:rsidRPr="00AD1CEC" w:rsidRDefault="00521AB5" w:rsidP="00F01B8A">
            <w:pPr>
              <w:keepNext/>
              <w:rPr>
                <w:ins w:id="835" w:author="Yasser Syed" w:date="2018-09-20T20:22:00Z"/>
                <w:lang w:val="en-CA"/>
              </w:rPr>
            </w:pPr>
            <w:ins w:id="836" w:author="Yasser Syed" w:date="2018-09-20T20:22:00Z">
              <w:r w:rsidRPr="00AD1CEC">
                <w:rPr>
                  <w:lang w:val="en-CA"/>
                </w:rPr>
                <w:t xml:space="preserve">Bit </w:t>
              </w:r>
              <w:r>
                <w:rPr>
                  <w:lang w:val="en-CA"/>
                </w:rPr>
                <w:t>d</w:t>
              </w:r>
              <w:r w:rsidRPr="00AD1CEC">
                <w:rPr>
                  <w:lang w:val="en-CA"/>
                </w:rPr>
                <w:t>epth</w:t>
              </w:r>
            </w:ins>
          </w:p>
        </w:tc>
        <w:tc>
          <w:tcPr>
            <w:tcW w:w="4945" w:type="dxa"/>
          </w:tcPr>
          <w:p w14:paraId="67E29228" w14:textId="77777777" w:rsidR="00521AB5" w:rsidRPr="00AD1CEC" w:rsidRDefault="00521AB5" w:rsidP="00F01B8A">
            <w:pPr>
              <w:keepNext/>
              <w:rPr>
                <w:ins w:id="837" w:author="Yasser Syed" w:date="2018-09-20T20:22:00Z"/>
                <w:lang w:val="en-CA"/>
              </w:rPr>
            </w:pPr>
            <w:ins w:id="838" w:author="Yasser Syed" w:date="2018-09-20T20:22:00Z">
              <w:r w:rsidRPr="00AD1CEC">
                <w:rPr>
                  <w:lang w:val="en-CA"/>
                </w:rPr>
                <w:t>16, 12, 10</w:t>
              </w:r>
            </w:ins>
          </w:p>
        </w:tc>
      </w:tr>
      <w:tr w:rsidR="00521AB5" w:rsidRPr="00AD1CEC" w14:paraId="043EDCD8" w14:textId="77777777" w:rsidTr="00F01B8A">
        <w:trPr>
          <w:ins w:id="839" w:author="Yasser Syed" w:date="2018-09-20T20:22:00Z"/>
        </w:trPr>
        <w:tc>
          <w:tcPr>
            <w:tcW w:w="4495" w:type="dxa"/>
          </w:tcPr>
          <w:p w14:paraId="051C00DF" w14:textId="77777777" w:rsidR="00521AB5" w:rsidRPr="00AD1CEC" w:rsidRDefault="00521AB5" w:rsidP="00F01B8A">
            <w:pPr>
              <w:keepNext/>
              <w:rPr>
                <w:ins w:id="840" w:author="Yasser Syed" w:date="2018-09-20T20:22:00Z"/>
                <w:lang w:val="en-CA"/>
              </w:rPr>
            </w:pPr>
            <w:ins w:id="841" w:author="Yasser Syed" w:date="2018-09-20T20:22:00Z">
              <w:r w:rsidRPr="00AD1CEC">
                <w:rPr>
                  <w:lang w:val="en-CA"/>
                </w:rPr>
                <w:t xml:space="preserve">Compression </w:t>
              </w:r>
              <w:r>
                <w:rPr>
                  <w:lang w:val="en-CA"/>
                </w:rPr>
                <w:t>t</w:t>
              </w:r>
              <w:r w:rsidRPr="00AD1CEC">
                <w:rPr>
                  <w:lang w:val="en-CA"/>
                </w:rPr>
                <w:t>ype</w:t>
              </w:r>
            </w:ins>
          </w:p>
        </w:tc>
        <w:tc>
          <w:tcPr>
            <w:tcW w:w="4945" w:type="dxa"/>
          </w:tcPr>
          <w:p w14:paraId="1E5A2B61" w14:textId="77777777" w:rsidR="00521AB5" w:rsidRPr="00AD1CEC" w:rsidRDefault="00521AB5" w:rsidP="00F01B8A">
            <w:pPr>
              <w:keepNext/>
              <w:rPr>
                <w:ins w:id="842" w:author="Yasser Syed" w:date="2018-09-20T20:22:00Z"/>
                <w:lang w:val="en-CA"/>
              </w:rPr>
            </w:pPr>
            <w:ins w:id="843" w:author="Yasser Syed" w:date="2018-09-20T20:22:00Z">
              <w:r w:rsidRPr="00AD1CEC">
                <w:rPr>
                  <w:lang w:val="en-CA"/>
                </w:rPr>
                <w:t xml:space="preserve">Lossless, </w:t>
              </w:r>
              <w:r>
                <w:rPr>
                  <w:lang w:val="en-CA"/>
                </w:rPr>
                <w:t>u</w:t>
              </w:r>
              <w:r w:rsidRPr="00AD1CEC">
                <w:rPr>
                  <w:lang w:val="en-CA"/>
                </w:rPr>
                <w:t>ncompressed</w:t>
              </w:r>
            </w:ins>
          </w:p>
        </w:tc>
      </w:tr>
      <w:tr w:rsidR="00521AB5" w:rsidRPr="00AD1CEC" w14:paraId="645C3137" w14:textId="77777777" w:rsidTr="00F01B8A">
        <w:trPr>
          <w:ins w:id="844" w:author="Yasser Syed" w:date="2018-09-20T20:22:00Z"/>
        </w:trPr>
        <w:tc>
          <w:tcPr>
            <w:tcW w:w="4495" w:type="dxa"/>
          </w:tcPr>
          <w:p w14:paraId="7AAAEB36" w14:textId="77777777" w:rsidR="00521AB5" w:rsidRPr="00AD1CEC" w:rsidRDefault="00521AB5" w:rsidP="00F01B8A">
            <w:pPr>
              <w:keepNext/>
              <w:rPr>
                <w:ins w:id="845" w:author="Yasser Syed" w:date="2018-09-20T20:22:00Z"/>
                <w:lang w:val="en-CA"/>
              </w:rPr>
            </w:pPr>
            <w:ins w:id="846" w:author="Yasser Syed" w:date="2018-09-20T20:22:00Z">
              <w:r w:rsidRPr="00AD1CEC">
                <w:rPr>
                  <w:lang w:val="en-CA"/>
                </w:rPr>
                <w:t xml:space="preserve">Compression </w:t>
              </w:r>
              <w:r>
                <w:rPr>
                  <w:lang w:val="en-CA"/>
                </w:rPr>
                <w:t>d</w:t>
              </w:r>
              <w:r w:rsidRPr="00AD1CEC">
                <w:rPr>
                  <w:lang w:val="en-CA"/>
                </w:rPr>
                <w:t>imension</w:t>
              </w:r>
            </w:ins>
          </w:p>
        </w:tc>
        <w:tc>
          <w:tcPr>
            <w:tcW w:w="4945" w:type="dxa"/>
          </w:tcPr>
          <w:p w14:paraId="0A0E5EEC" w14:textId="77777777" w:rsidR="00521AB5" w:rsidRPr="00AD1CEC" w:rsidRDefault="00521AB5" w:rsidP="00F01B8A">
            <w:pPr>
              <w:keepNext/>
              <w:rPr>
                <w:ins w:id="847" w:author="Yasser Syed" w:date="2018-09-20T20:22:00Z"/>
                <w:lang w:val="en-CA"/>
              </w:rPr>
            </w:pPr>
            <w:ins w:id="848" w:author="Yasser Syed" w:date="2018-09-20T20:22:00Z">
              <w:r w:rsidRPr="00AD1CEC">
                <w:rPr>
                  <w:lang w:val="en-CA"/>
                </w:rPr>
                <w:t xml:space="preserve">None, </w:t>
              </w:r>
              <w:r>
                <w:rPr>
                  <w:lang w:val="en-CA"/>
                </w:rPr>
                <w:t>s</w:t>
              </w:r>
              <w:r w:rsidRPr="00AD1CEC">
                <w:rPr>
                  <w:lang w:val="en-CA"/>
                </w:rPr>
                <w:t xml:space="preserve">patial, </w:t>
              </w:r>
              <w:r>
                <w:rPr>
                  <w:lang w:val="en-CA"/>
                </w:rPr>
                <w:t>s</w:t>
              </w:r>
              <w:r w:rsidRPr="00AD1CEC">
                <w:rPr>
                  <w:lang w:val="en-CA"/>
                </w:rPr>
                <w:t>patial/</w:t>
              </w:r>
              <w:r>
                <w:rPr>
                  <w:lang w:val="en-CA"/>
                </w:rPr>
                <w:t>t</w:t>
              </w:r>
              <w:r w:rsidRPr="00AD1CEC">
                <w:rPr>
                  <w:lang w:val="en-CA"/>
                </w:rPr>
                <w:t>em</w:t>
              </w:r>
              <w:r>
                <w:rPr>
                  <w:lang w:val="en-CA"/>
                </w:rPr>
                <w:t>poral</w:t>
              </w:r>
            </w:ins>
          </w:p>
        </w:tc>
      </w:tr>
      <w:tr w:rsidR="00521AB5" w:rsidRPr="00AD1CEC" w14:paraId="58C56F6F" w14:textId="77777777" w:rsidTr="00F01B8A">
        <w:trPr>
          <w:ins w:id="849" w:author="Yasser Syed" w:date="2018-09-20T20:22:00Z"/>
        </w:trPr>
        <w:tc>
          <w:tcPr>
            <w:tcW w:w="4495" w:type="dxa"/>
          </w:tcPr>
          <w:p w14:paraId="3FD8EEA3" w14:textId="77777777" w:rsidR="00521AB5" w:rsidRPr="00AD1CEC" w:rsidRDefault="00521AB5" w:rsidP="00F01B8A">
            <w:pPr>
              <w:keepNext/>
              <w:rPr>
                <w:ins w:id="850" w:author="Yasser Syed" w:date="2018-09-20T20:22:00Z"/>
                <w:lang w:val="en-CA"/>
              </w:rPr>
            </w:pPr>
            <w:ins w:id="851" w:author="Yasser Syed" w:date="2018-09-20T20:22:00Z">
              <w:r w:rsidRPr="00AD1CEC">
                <w:rPr>
                  <w:lang w:val="en-CA"/>
                </w:rPr>
                <w:t xml:space="preserve">Compression </w:t>
              </w:r>
              <w:r>
                <w:rPr>
                  <w:lang w:val="en-CA"/>
                </w:rPr>
                <w:t>format</w:t>
              </w:r>
            </w:ins>
          </w:p>
        </w:tc>
        <w:tc>
          <w:tcPr>
            <w:tcW w:w="4945" w:type="dxa"/>
          </w:tcPr>
          <w:p w14:paraId="0047AD06" w14:textId="77777777" w:rsidR="00521AB5" w:rsidRPr="00AD1CEC" w:rsidRDefault="00521AB5" w:rsidP="00F01B8A">
            <w:pPr>
              <w:keepNext/>
              <w:rPr>
                <w:ins w:id="852" w:author="Yasser Syed" w:date="2018-09-20T20:22:00Z"/>
                <w:lang w:val="en-CA"/>
              </w:rPr>
            </w:pPr>
            <w:ins w:id="853" w:author="Yasser Syed" w:date="2018-09-20T20:22:00Z">
              <w:r w:rsidRPr="00AD1CEC">
                <w:rPr>
                  <w:lang w:val="en-CA"/>
                </w:rPr>
                <w:t>None, J2K, HEVC, AVC, MPEG-2</w:t>
              </w:r>
            </w:ins>
          </w:p>
        </w:tc>
      </w:tr>
      <w:tr w:rsidR="00521AB5" w:rsidRPr="00AD1CEC" w14:paraId="286A2755" w14:textId="77777777" w:rsidTr="00F01B8A">
        <w:trPr>
          <w:ins w:id="854" w:author="Yasser Syed" w:date="2018-09-20T20:22:00Z"/>
        </w:trPr>
        <w:tc>
          <w:tcPr>
            <w:tcW w:w="4495" w:type="dxa"/>
          </w:tcPr>
          <w:p w14:paraId="2950CE44" w14:textId="77777777" w:rsidR="00521AB5" w:rsidRPr="00AD1CEC" w:rsidRDefault="00521AB5" w:rsidP="00F01B8A">
            <w:pPr>
              <w:rPr>
                <w:ins w:id="855" w:author="Yasser Syed" w:date="2018-09-20T20:22:00Z"/>
                <w:lang w:val="en-CA"/>
              </w:rPr>
            </w:pPr>
            <w:ins w:id="856" w:author="Yasser Syed" w:date="2018-09-20T20:22:00Z">
              <w:r>
                <w:rPr>
                  <w:lang w:val="en-CA"/>
                </w:rPr>
                <w:t xml:space="preserve">File </w:t>
              </w:r>
              <w:r w:rsidRPr="00AD1CEC">
                <w:rPr>
                  <w:lang w:val="en-CA"/>
                </w:rPr>
                <w:t>Wrappers</w:t>
              </w:r>
            </w:ins>
          </w:p>
        </w:tc>
        <w:tc>
          <w:tcPr>
            <w:tcW w:w="4945" w:type="dxa"/>
          </w:tcPr>
          <w:p w14:paraId="1C05DFDF" w14:textId="77777777" w:rsidR="00521AB5" w:rsidRPr="00AD1CEC" w:rsidRDefault="00521AB5" w:rsidP="00F01B8A">
            <w:pPr>
              <w:rPr>
                <w:ins w:id="857" w:author="Yasser Syed" w:date="2018-09-20T20:22:00Z"/>
                <w:lang w:val="en-CA"/>
              </w:rPr>
            </w:pPr>
            <w:ins w:id="858" w:author="Yasser Syed" w:date="2018-09-20T20:22:00Z">
              <w:r w:rsidRPr="00AD1CEC">
                <w:rPr>
                  <w:lang w:val="en-CA"/>
                </w:rPr>
                <w:t xml:space="preserve">MXF, MPEG2-TS, </w:t>
              </w:r>
              <w:r>
                <w:rPr>
                  <w:lang w:val="en-CA"/>
                </w:rPr>
                <w:t>ISOBMFF</w:t>
              </w:r>
            </w:ins>
          </w:p>
        </w:tc>
      </w:tr>
      <w:tr w:rsidR="00521AB5" w:rsidRPr="00AD1CEC" w14:paraId="01B0FADD" w14:textId="77777777" w:rsidTr="00F01B8A">
        <w:trPr>
          <w:ins w:id="859" w:author="Yasser Syed" w:date="2018-09-20T20:22:00Z"/>
        </w:trPr>
        <w:tc>
          <w:tcPr>
            <w:tcW w:w="4495" w:type="dxa"/>
          </w:tcPr>
          <w:p w14:paraId="0B73C000" w14:textId="77777777" w:rsidR="00521AB5" w:rsidRPr="00AD1CEC" w:rsidRDefault="00521AB5" w:rsidP="00F01B8A">
            <w:pPr>
              <w:rPr>
                <w:ins w:id="860" w:author="Yasser Syed" w:date="2018-09-20T20:22:00Z"/>
                <w:lang w:val="en-CA"/>
              </w:rPr>
            </w:pPr>
            <w:ins w:id="861" w:author="Yasser Syed" w:date="2018-09-20T20:22:00Z">
              <w:r>
                <w:rPr>
                  <w:lang w:val="en-CA"/>
                </w:rPr>
                <w:t>Wireline Frame Digital Interface</w:t>
              </w:r>
            </w:ins>
          </w:p>
        </w:tc>
        <w:tc>
          <w:tcPr>
            <w:tcW w:w="4945" w:type="dxa"/>
          </w:tcPr>
          <w:p w14:paraId="7299647D" w14:textId="77777777" w:rsidR="00521AB5" w:rsidRPr="00AD1CEC" w:rsidRDefault="00521AB5" w:rsidP="00F01B8A">
            <w:pPr>
              <w:rPr>
                <w:ins w:id="862" w:author="Yasser Syed" w:date="2018-09-20T20:22:00Z"/>
                <w:lang w:val="en-CA"/>
              </w:rPr>
            </w:pPr>
            <w:ins w:id="863" w:author="Yasser Syed" w:date="2018-09-20T20:22:00Z">
              <w:r w:rsidRPr="00AD1CEC">
                <w:rPr>
                  <w:lang w:val="en-CA"/>
                </w:rPr>
                <w:t>SDI, HD-SDI, ST.2022 (IP/MUX), ST.2110-20 (IP/</w:t>
              </w:r>
              <w:proofErr w:type="spellStart"/>
              <w:r w:rsidRPr="00AD1CEC">
                <w:rPr>
                  <w:lang w:val="en-CA"/>
                </w:rPr>
                <w:t>UnMux</w:t>
              </w:r>
              <w:proofErr w:type="spellEnd"/>
              <w:proofErr w:type="gramStart"/>
              <w:r w:rsidRPr="00AD1CEC">
                <w:rPr>
                  <w:lang w:val="en-CA"/>
                </w:rPr>
                <w:t>) ,</w:t>
              </w:r>
              <w:proofErr w:type="gramEnd"/>
              <w:r w:rsidRPr="00AD1CEC">
                <w:rPr>
                  <w:lang w:val="en-CA"/>
                </w:rPr>
                <w:t xml:space="preserve"> others</w:t>
              </w:r>
            </w:ins>
          </w:p>
        </w:tc>
      </w:tr>
    </w:tbl>
    <w:p w14:paraId="7D948FAD" w14:textId="77777777" w:rsidR="00521AB5" w:rsidRPr="00AD1CEC" w:rsidRDefault="00521AB5" w:rsidP="00521AB5">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ins w:id="864" w:author="Yasser Syed" w:date="2018-09-20T20:22:00Z"/>
          <w:lang w:val="en-CA"/>
        </w:rPr>
      </w:pPr>
      <w:ins w:id="865" w:author="Yasser Syed" w:date="2018-09-20T20:22:00Z">
        <w:r w:rsidRPr="00AD1CEC">
          <w:rPr>
            <w:lang w:val="en-CA"/>
          </w:rPr>
          <w:t>Video/</w:t>
        </w:r>
        <w:r>
          <w:rPr>
            <w:lang w:val="en-CA"/>
          </w:rPr>
          <w:t>i</w:t>
        </w:r>
        <w:r w:rsidRPr="00AD1CEC">
          <w:rPr>
            <w:lang w:val="en-CA"/>
          </w:rPr>
          <w:t xml:space="preserve">mage </w:t>
        </w:r>
        <w:r>
          <w:rPr>
            <w:lang w:val="en-CA"/>
          </w:rPr>
          <w:t>c</w:t>
        </w:r>
        <w:r w:rsidRPr="00AD1CEC">
          <w:rPr>
            <w:lang w:val="en-CA"/>
          </w:rPr>
          <w:t xml:space="preserve">haracteristics for </w:t>
        </w:r>
        <w:r>
          <w:rPr>
            <w:lang w:val="en-CA"/>
          </w:rPr>
          <w:t>s</w:t>
        </w:r>
        <w:r w:rsidRPr="00AD1CEC">
          <w:rPr>
            <w:lang w:val="en-CA"/>
          </w:rPr>
          <w:t xml:space="preserve">ervice </w:t>
        </w:r>
        <w:r>
          <w:rPr>
            <w:lang w:val="en-CA"/>
          </w:rPr>
          <w:t>d</w:t>
        </w:r>
        <w:r w:rsidRPr="00AD1CEC">
          <w:rPr>
            <w:lang w:val="en-CA"/>
          </w:rPr>
          <w:t xml:space="preserve">istribution </w:t>
        </w:r>
        <w:r>
          <w:rPr>
            <w:lang w:val="en-CA"/>
          </w:rPr>
          <w:t>d</w:t>
        </w:r>
        <w:r w:rsidRPr="00AD1CEC">
          <w:rPr>
            <w:lang w:val="en-CA"/>
          </w:rPr>
          <w:t>omain</w:t>
        </w:r>
      </w:ins>
    </w:p>
    <w:p w14:paraId="4758E42C" w14:textId="77777777" w:rsidR="00521AB5" w:rsidRPr="00AD1CEC" w:rsidRDefault="00521AB5" w:rsidP="00521AB5">
      <w:pPr>
        <w:rPr>
          <w:ins w:id="866" w:author="Yasser Syed" w:date="2018-09-20T20:22:00Z"/>
          <w:lang w:val="en-CA"/>
        </w:rPr>
      </w:pPr>
      <w:ins w:id="867" w:author="Yasser Syed" w:date="2018-09-20T20:22:00Z">
        <w:r w:rsidRPr="00AD1CEC">
          <w:rPr>
            <w:lang w:val="en-CA"/>
          </w:rPr>
          <w:t>In the service distribution domain, the remaining conversion stage of the content is intended to be the final format that is consumed by the viewer’s player device. Video content may be reduced by further subsampling, bit depth, and traditional distribution video codec techniques.</w:t>
        </w:r>
      </w:ins>
    </w:p>
    <w:p w14:paraId="3836545C" w14:textId="671D4966" w:rsidR="00521AB5" w:rsidRPr="00AD1CEC" w:rsidRDefault="00521AB5" w:rsidP="00521AB5">
      <w:pPr>
        <w:pStyle w:val="Caption"/>
        <w:keepNext/>
        <w:rPr>
          <w:ins w:id="868" w:author="Yasser Syed" w:date="2018-09-20T20:22:00Z"/>
          <w:lang w:val="en-CA"/>
        </w:rPr>
      </w:pPr>
      <w:ins w:id="869" w:author="Yasser Syed" w:date="2018-09-20T20:22:00Z">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ins>
      <w:ins w:id="870" w:author="Yasser Syed" w:date="2018-09-28T17:33:00Z">
        <w:r w:rsidR="00287991">
          <w:rPr>
            <w:noProof/>
            <w:lang w:val="en-CA"/>
          </w:rPr>
          <w:t>9</w:t>
        </w:r>
      </w:ins>
      <w:ins w:id="871" w:author="Yasser Syed" w:date="2018-09-20T20:22:00Z">
        <w:r w:rsidRPr="00AD1CEC">
          <w:rPr>
            <w:lang w:val="en-CA"/>
          </w:rPr>
          <w:fldChar w:fldCharType="end"/>
        </w:r>
        <w:r w:rsidRPr="00AD1CEC">
          <w:rPr>
            <w:lang w:val="en-CA"/>
          </w:rPr>
          <w:t>- Widely Used Video/Image Workflow Characteristics in the Service Distribution Domain</w:t>
        </w:r>
      </w:ins>
    </w:p>
    <w:p w14:paraId="174F283D" w14:textId="77777777" w:rsidR="00521AB5" w:rsidRPr="00AD1CEC" w:rsidRDefault="00521AB5" w:rsidP="00521AB5">
      <w:pPr>
        <w:keepNext/>
        <w:rPr>
          <w:ins w:id="872" w:author="Yasser Syed" w:date="2018-09-20T20:22:00Z"/>
          <w:lang w:val="en-CA"/>
        </w:rPr>
      </w:pPr>
    </w:p>
    <w:tbl>
      <w:tblPr>
        <w:tblStyle w:val="TableGrid"/>
        <w:tblW w:w="0" w:type="auto"/>
        <w:tblLook w:val="04A0" w:firstRow="1" w:lastRow="0" w:firstColumn="1" w:lastColumn="0" w:noHBand="0" w:noVBand="1"/>
      </w:tblPr>
      <w:tblGrid>
        <w:gridCol w:w="4495"/>
        <w:gridCol w:w="4945"/>
      </w:tblGrid>
      <w:tr w:rsidR="00521AB5" w:rsidRPr="00AD1CEC" w14:paraId="4687380F" w14:textId="77777777" w:rsidTr="00F01B8A">
        <w:trPr>
          <w:ins w:id="873" w:author="Yasser Syed" w:date="2018-09-20T20:22:00Z"/>
        </w:trPr>
        <w:tc>
          <w:tcPr>
            <w:tcW w:w="9440" w:type="dxa"/>
            <w:gridSpan w:val="2"/>
            <w:shd w:val="clear" w:color="auto" w:fill="90C5F6" w:themeFill="accent1" w:themeFillTint="66"/>
          </w:tcPr>
          <w:p w14:paraId="52C76554" w14:textId="77777777" w:rsidR="00521AB5" w:rsidRPr="00AD1CEC" w:rsidRDefault="00521AB5" w:rsidP="00F01B8A">
            <w:pPr>
              <w:keepNext/>
              <w:jc w:val="center"/>
              <w:rPr>
                <w:ins w:id="874" w:author="Yasser Syed" w:date="2018-09-20T20:22:00Z"/>
                <w:lang w:val="en-CA"/>
              </w:rPr>
            </w:pPr>
            <w:ins w:id="875" w:author="Yasser Syed" w:date="2018-09-20T20:22:00Z">
              <w:r w:rsidRPr="00AD1CEC">
                <w:rPr>
                  <w:sz w:val="28"/>
                  <w:lang w:val="en-CA"/>
                </w:rPr>
                <w:t>SDR/NCG</w:t>
              </w:r>
            </w:ins>
          </w:p>
        </w:tc>
      </w:tr>
      <w:tr w:rsidR="00521AB5" w:rsidRPr="00AD1CEC" w14:paraId="7233E7D0" w14:textId="77777777" w:rsidTr="00F01B8A">
        <w:trPr>
          <w:ins w:id="876" w:author="Yasser Syed" w:date="2018-09-20T20:22:00Z"/>
        </w:trPr>
        <w:tc>
          <w:tcPr>
            <w:tcW w:w="4495" w:type="dxa"/>
          </w:tcPr>
          <w:p w14:paraId="4C7E6A8B" w14:textId="77777777" w:rsidR="00521AB5" w:rsidRPr="00AD1CEC" w:rsidRDefault="00521AB5" w:rsidP="00F01B8A">
            <w:pPr>
              <w:keepNext/>
              <w:rPr>
                <w:ins w:id="877" w:author="Yasser Syed" w:date="2018-09-20T20:22:00Z"/>
                <w:lang w:val="en-CA"/>
              </w:rPr>
            </w:pPr>
            <w:ins w:id="878" w:author="Yasser Syed" w:date="2018-09-20T20:22:00Z">
              <w:r>
                <w:rPr>
                  <w:rFonts w:eastAsia="Times New Roman"/>
                  <w:lang w:val="en-CA" w:eastAsia="en-US"/>
                </w:rPr>
                <w:t>Colour</w:t>
              </w:r>
              <w:r w:rsidRPr="00AD1CEC">
                <w:rPr>
                  <w:rFonts w:eastAsia="Times New Roman"/>
                  <w:lang w:val="en-CA" w:eastAsia="en-US"/>
                </w:rPr>
                <w:t xml:space="preserve"> </w:t>
              </w:r>
              <w:r>
                <w:rPr>
                  <w:rFonts w:eastAsia="Times New Roman"/>
                  <w:lang w:val="en-CA" w:eastAsia="en-US"/>
                </w:rPr>
                <w:t>sampling structure</w:t>
              </w:r>
            </w:ins>
          </w:p>
        </w:tc>
        <w:tc>
          <w:tcPr>
            <w:tcW w:w="4945" w:type="dxa"/>
          </w:tcPr>
          <w:p w14:paraId="28CA4132" w14:textId="77777777" w:rsidR="00521AB5" w:rsidRPr="00AD1CEC" w:rsidRDefault="00521AB5" w:rsidP="00F01B8A">
            <w:pPr>
              <w:keepNext/>
              <w:rPr>
                <w:ins w:id="879" w:author="Yasser Syed" w:date="2018-09-20T20:22:00Z"/>
                <w:lang w:val="en-CA"/>
              </w:rPr>
            </w:pPr>
            <w:ins w:id="880" w:author="Yasser Syed" w:date="2018-09-20T20:22:00Z">
              <w:r w:rsidRPr="00AD1CEC">
                <w:rPr>
                  <w:lang w:val="en-CA"/>
                </w:rPr>
                <w:t>4:2:0 [</w:t>
              </w:r>
              <w:proofErr w:type="spellStart"/>
              <w:r w:rsidRPr="00AD1CEC">
                <w:rPr>
                  <w:lang w:val="en-CA"/>
                </w:rPr>
                <w:t>Y’CbCr</w:t>
              </w:r>
              <w:proofErr w:type="spellEnd"/>
              <w:r w:rsidRPr="00AD1CEC">
                <w:rPr>
                  <w:lang w:val="en-CA"/>
                </w:rPr>
                <w:t>]</w:t>
              </w:r>
            </w:ins>
          </w:p>
        </w:tc>
      </w:tr>
      <w:tr w:rsidR="00521AB5" w:rsidRPr="00AD1CEC" w14:paraId="5FFB68AC" w14:textId="77777777" w:rsidTr="00F01B8A">
        <w:trPr>
          <w:ins w:id="881" w:author="Yasser Syed" w:date="2018-09-20T20:22:00Z"/>
        </w:trPr>
        <w:tc>
          <w:tcPr>
            <w:tcW w:w="4495" w:type="dxa"/>
          </w:tcPr>
          <w:p w14:paraId="4C510FCC" w14:textId="77777777" w:rsidR="00521AB5" w:rsidRPr="00AD1CEC" w:rsidRDefault="00521AB5" w:rsidP="00F01B8A">
            <w:pPr>
              <w:keepNext/>
              <w:rPr>
                <w:ins w:id="882" w:author="Yasser Syed" w:date="2018-09-20T20:22:00Z"/>
                <w:lang w:val="en-CA"/>
              </w:rPr>
            </w:pPr>
            <w:ins w:id="883" w:author="Yasser Syed" w:date="2018-09-20T20:22:00Z">
              <w:r w:rsidRPr="00AD1CEC">
                <w:rPr>
                  <w:lang w:val="en-CA"/>
                </w:rPr>
                <w:t xml:space="preserve">Frame </w:t>
              </w:r>
              <w:r>
                <w:rPr>
                  <w:lang w:val="en-CA"/>
                </w:rPr>
                <w:t>s</w:t>
              </w:r>
              <w:r w:rsidRPr="00AD1CEC">
                <w:rPr>
                  <w:lang w:val="en-CA"/>
                </w:rPr>
                <w:t>tructure</w:t>
              </w:r>
            </w:ins>
          </w:p>
        </w:tc>
        <w:tc>
          <w:tcPr>
            <w:tcW w:w="4945" w:type="dxa"/>
          </w:tcPr>
          <w:p w14:paraId="5CD7DB0D" w14:textId="77777777" w:rsidR="00521AB5" w:rsidRPr="00AD1CEC" w:rsidRDefault="00521AB5" w:rsidP="00F01B8A">
            <w:pPr>
              <w:keepNext/>
              <w:rPr>
                <w:ins w:id="884" w:author="Yasser Syed" w:date="2018-09-20T20:22:00Z"/>
                <w:lang w:val="en-CA"/>
              </w:rPr>
            </w:pPr>
            <w:ins w:id="885" w:author="Yasser Syed" w:date="2018-09-20T20:22:00Z">
              <w:r w:rsidRPr="00AD1CEC">
                <w:rPr>
                  <w:lang w:val="en-CA"/>
                </w:rPr>
                <w:t xml:space="preserve">Interlaced, </w:t>
              </w:r>
              <w:r>
                <w:rPr>
                  <w:lang w:val="en-CA"/>
                </w:rPr>
                <w:t>p</w:t>
              </w:r>
              <w:r w:rsidRPr="00AD1CEC">
                <w:rPr>
                  <w:lang w:val="en-CA"/>
                </w:rPr>
                <w:t>rogressive</w:t>
              </w:r>
            </w:ins>
          </w:p>
        </w:tc>
      </w:tr>
      <w:tr w:rsidR="00521AB5" w:rsidRPr="00AD1CEC" w14:paraId="0E7958E6" w14:textId="77777777" w:rsidTr="00F01B8A">
        <w:trPr>
          <w:ins w:id="886" w:author="Yasser Syed" w:date="2018-09-20T20:22:00Z"/>
        </w:trPr>
        <w:tc>
          <w:tcPr>
            <w:tcW w:w="4495" w:type="dxa"/>
          </w:tcPr>
          <w:p w14:paraId="4AEB7E5A" w14:textId="77777777" w:rsidR="00521AB5" w:rsidRPr="00AD1CEC" w:rsidRDefault="00521AB5" w:rsidP="00F01B8A">
            <w:pPr>
              <w:keepNext/>
              <w:rPr>
                <w:ins w:id="887" w:author="Yasser Syed" w:date="2018-09-20T20:22:00Z"/>
                <w:lang w:val="en-CA"/>
              </w:rPr>
            </w:pPr>
            <w:ins w:id="888" w:author="Yasser Syed" w:date="2018-09-20T20:22:00Z">
              <w:r w:rsidRPr="00AD1CEC">
                <w:rPr>
                  <w:lang w:val="en-CA"/>
                </w:rPr>
                <w:t xml:space="preserve">Bit </w:t>
              </w:r>
              <w:r>
                <w:rPr>
                  <w:lang w:val="en-CA"/>
                </w:rPr>
                <w:t>d</w:t>
              </w:r>
              <w:r w:rsidRPr="00AD1CEC">
                <w:rPr>
                  <w:lang w:val="en-CA"/>
                </w:rPr>
                <w:t>epth</w:t>
              </w:r>
            </w:ins>
          </w:p>
        </w:tc>
        <w:tc>
          <w:tcPr>
            <w:tcW w:w="4945" w:type="dxa"/>
          </w:tcPr>
          <w:p w14:paraId="475B23CD" w14:textId="77777777" w:rsidR="00521AB5" w:rsidRPr="00AD1CEC" w:rsidRDefault="00521AB5" w:rsidP="00F01B8A">
            <w:pPr>
              <w:keepNext/>
              <w:rPr>
                <w:ins w:id="889" w:author="Yasser Syed" w:date="2018-09-20T20:22:00Z"/>
                <w:lang w:val="en-CA"/>
              </w:rPr>
            </w:pPr>
            <w:ins w:id="890" w:author="Yasser Syed" w:date="2018-09-20T20:22:00Z">
              <w:r w:rsidRPr="00AD1CEC">
                <w:rPr>
                  <w:lang w:val="en-CA"/>
                </w:rPr>
                <w:t>10, 8</w:t>
              </w:r>
            </w:ins>
          </w:p>
        </w:tc>
      </w:tr>
      <w:tr w:rsidR="00521AB5" w:rsidRPr="00AD1CEC" w14:paraId="3AC35457" w14:textId="77777777" w:rsidTr="00F01B8A">
        <w:trPr>
          <w:ins w:id="891" w:author="Yasser Syed" w:date="2018-09-20T20:22:00Z"/>
        </w:trPr>
        <w:tc>
          <w:tcPr>
            <w:tcW w:w="4495" w:type="dxa"/>
          </w:tcPr>
          <w:p w14:paraId="605438D5" w14:textId="77777777" w:rsidR="00521AB5" w:rsidRPr="00AD1CEC" w:rsidRDefault="00521AB5" w:rsidP="00F01B8A">
            <w:pPr>
              <w:keepNext/>
              <w:rPr>
                <w:ins w:id="892" w:author="Yasser Syed" w:date="2018-09-20T20:22:00Z"/>
                <w:lang w:val="en-CA"/>
              </w:rPr>
            </w:pPr>
            <w:ins w:id="893" w:author="Yasser Syed" w:date="2018-09-20T20:22:00Z">
              <w:r w:rsidRPr="00AD1CEC">
                <w:rPr>
                  <w:lang w:val="en-CA"/>
                </w:rPr>
                <w:t xml:space="preserve">Compression </w:t>
              </w:r>
              <w:r>
                <w:rPr>
                  <w:lang w:val="en-CA"/>
                </w:rPr>
                <w:t>t</w:t>
              </w:r>
              <w:r w:rsidRPr="00AD1CEC">
                <w:rPr>
                  <w:lang w:val="en-CA"/>
                </w:rPr>
                <w:t>ype</w:t>
              </w:r>
            </w:ins>
          </w:p>
        </w:tc>
        <w:tc>
          <w:tcPr>
            <w:tcW w:w="4945" w:type="dxa"/>
          </w:tcPr>
          <w:p w14:paraId="1A1535F2" w14:textId="77777777" w:rsidR="00521AB5" w:rsidRPr="00AD1CEC" w:rsidRDefault="00521AB5" w:rsidP="00F01B8A">
            <w:pPr>
              <w:keepNext/>
              <w:rPr>
                <w:ins w:id="894" w:author="Yasser Syed" w:date="2018-09-20T20:22:00Z"/>
                <w:lang w:val="en-CA"/>
              </w:rPr>
            </w:pPr>
            <w:ins w:id="895" w:author="Yasser Syed" w:date="2018-09-20T20:22:00Z">
              <w:r w:rsidRPr="00AD1CEC">
                <w:rPr>
                  <w:lang w:val="en-CA"/>
                </w:rPr>
                <w:t xml:space="preserve">Lossless, </w:t>
              </w:r>
              <w:r>
                <w:rPr>
                  <w:lang w:val="en-CA"/>
                </w:rPr>
                <w:t>u</w:t>
              </w:r>
              <w:r w:rsidRPr="00AD1CEC">
                <w:rPr>
                  <w:lang w:val="en-CA"/>
                </w:rPr>
                <w:t>ncompressed</w:t>
              </w:r>
            </w:ins>
          </w:p>
        </w:tc>
      </w:tr>
      <w:tr w:rsidR="00521AB5" w:rsidRPr="00AD1CEC" w14:paraId="78A85155" w14:textId="77777777" w:rsidTr="00F01B8A">
        <w:trPr>
          <w:ins w:id="896" w:author="Yasser Syed" w:date="2018-09-20T20:22:00Z"/>
        </w:trPr>
        <w:tc>
          <w:tcPr>
            <w:tcW w:w="4495" w:type="dxa"/>
          </w:tcPr>
          <w:p w14:paraId="728755C2" w14:textId="77777777" w:rsidR="00521AB5" w:rsidRPr="00AD1CEC" w:rsidRDefault="00521AB5" w:rsidP="00F01B8A">
            <w:pPr>
              <w:keepNext/>
              <w:rPr>
                <w:ins w:id="897" w:author="Yasser Syed" w:date="2018-09-20T20:22:00Z"/>
                <w:lang w:val="en-CA"/>
              </w:rPr>
            </w:pPr>
            <w:ins w:id="898" w:author="Yasser Syed" w:date="2018-09-20T20:22:00Z">
              <w:r w:rsidRPr="00AD1CEC">
                <w:rPr>
                  <w:lang w:val="en-CA"/>
                </w:rPr>
                <w:t xml:space="preserve">Compression </w:t>
              </w:r>
              <w:r>
                <w:rPr>
                  <w:lang w:val="en-CA"/>
                </w:rPr>
                <w:t>d</w:t>
              </w:r>
              <w:r w:rsidRPr="00AD1CEC">
                <w:rPr>
                  <w:lang w:val="en-CA"/>
                </w:rPr>
                <w:t>imension</w:t>
              </w:r>
            </w:ins>
          </w:p>
        </w:tc>
        <w:tc>
          <w:tcPr>
            <w:tcW w:w="4945" w:type="dxa"/>
          </w:tcPr>
          <w:p w14:paraId="4CF1F09B" w14:textId="77777777" w:rsidR="00521AB5" w:rsidRPr="00AD1CEC" w:rsidRDefault="00521AB5" w:rsidP="00F01B8A">
            <w:pPr>
              <w:keepNext/>
              <w:rPr>
                <w:ins w:id="899" w:author="Yasser Syed" w:date="2018-09-20T20:22:00Z"/>
                <w:lang w:val="en-CA"/>
              </w:rPr>
            </w:pPr>
            <w:ins w:id="900" w:author="Yasser Syed" w:date="2018-09-20T20:22:00Z">
              <w:r w:rsidRPr="00AD1CEC">
                <w:rPr>
                  <w:lang w:val="en-CA"/>
                </w:rPr>
                <w:t>None</w:t>
              </w:r>
            </w:ins>
          </w:p>
        </w:tc>
      </w:tr>
      <w:tr w:rsidR="00521AB5" w:rsidRPr="00AD1CEC" w14:paraId="5E8323D8" w14:textId="77777777" w:rsidTr="00F01B8A">
        <w:trPr>
          <w:ins w:id="901" w:author="Yasser Syed" w:date="2018-09-20T20:22:00Z"/>
        </w:trPr>
        <w:tc>
          <w:tcPr>
            <w:tcW w:w="4495" w:type="dxa"/>
          </w:tcPr>
          <w:p w14:paraId="6C4520B6" w14:textId="77777777" w:rsidR="00521AB5" w:rsidRPr="00AD1CEC" w:rsidRDefault="00521AB5" w:rsidP="00F01B8A">
            <w:pPr>
              <w:keepNext/>
              <w:rPr>
                <w:ins w:id="902" w:author="Yasser Syed" w:date="2018-09-20T20:22:00Z"/>
                <w:lang w:val="en-CA"/>
              </w:rPr>
            </w:pPr>
            <w:ins w:id="903" w:author="Yasser Syed" w:date="2018-09-20T20:22:00Z">
              <w:r w:rsidRPr="00AD1CEC">
                <w:rPr>
                  <w:lang w:val="en-CA"/>
                </w:rPr>
                <w:t xml:space="preserve">Compression </w:t>
              </w:r>
              <w:r>
                <w:rPr>
                  <w:lang w:val="en-CA"/>
                </w:rPr>
                <w:t>format</w:t>
              </w:r>
            </w:ins>
          </w:p>
        </w:tc>
        <w:tc>
          <w:tcPr>
            <w:tcW w:w="4945" w:type="dxa"/>
          </w:tcPr>
          <w:p w14:paraId="3304E99E" w14:textId="77777777" w:rsidR="00521AB5" w:rsidRPr="00AD1CEC" w:rsidRDefault="00521AB5" w:rsidP="00F01B8A">
            <w:pPr>
              <w:keepNext/>
              <w:rPr>
                <w:ins w:id="904" w:author="Yasser Syed" w:date="2018-09-20T20:22:00Z"/>
                <w:lang w:val="en-CA"/>
              </w:rPr>
            </w:pPr>
            <w:ins w:id="905" w:author="Yasser Syed" w:date="2018-09-20T20:22:00Z">
              <w:r w:rsidRPr="00AD1CEC">
                <w:rPr>
                  <w:lang w:val="en-CA"/>
                </w:rPr>
                <w:t>HEVC, AVC, MPEG-2, Others</w:t>
              </w:r>
            </w:ins>
          </w:p>
        </w:tc>
      </w:tr>
      <w:tr w:rsidR="00521AB5" w:rsidRPr="00AD1CEC" w14:paraId="0A30AA16" w14:textId="77777777" w:rsidTr="00F01B8A">
        <w:trPr>
          <w:ins w:id="906" w:author="Yasser Syed" w:date="2018-09-20T20:22:00Z"/>
        </w:trPr>
        <w:tc>
          <w:tcPr>
            <w:tcW w:w="4495" w:type="dxa"/>
          </w:tcPr>
          <w:p w14:paraId="68030050" w14:textId="77777777" w:rsidR="00521AB5" w:rsidRPr="00AD1CEC" w:rsidRDefault="00521AB5" w:rsidP="00F01B8A">
            <w:pPr>
              <w:keepNext/>
              <w:rPr>
                <w:ins w:id="907" w:author="Yasser Syed" w:date="2018-09-20T20:22:00Z"/>
                <w:lang w:val="en-CA"/>
              </w:rPr>
            </w:pPr>
            <w:ins w:id="908" w:author="Yasser Syed" w:date="2018-09-20T20:22:00Z">
              <w:r>
                <w:rPr>
                  <w:lang w:val="en-CA"/>
                </w:rPr>
                <w:t xml:space="preserve">File </w:t>
              </w:r>
              <w:r w:rsidRPr="00AD1CEC">
                <w:rPr>
                  <w:lang w:val="en-CA"/>
                </w:rPr>
                <w:t>Wrappers</w:t>
              </w:r>
            </w:ins>
          </w:p>
        </w:tc>
        <w:tc>
          <w:tcPr>
            <w:tcW w:w="4945" w:type="dxa"/>
          </w:tcPr>
          <w:p w14:paraId="562FFE03" w14:textId="77777777" w:rsidR="00521AB5" w:rsidRPr="00AD1CEC" w:rsidRDefault="00521AB5" w:rsidP="00F01B8A">
            <w:pPr>
              <w:keepNext/>
              <w:rPr>
                <w:ins w:id="909" w:author="Yasser Syed" w:date="2018-09-20T20:22:00Z"/>
                <w:lang w:val="en-CA"/>
              </w:rPr>
            </w:pPr>
            <w:ins w:id="910" w:author="Yasser Syed" w:date="2018-09-20T20:22:00Z">
              <w:r w:rsidRPr="00AD1CEC">
                <w:rPr>
                  <w:lang w:val="en-CA"/>
                </w:rPr>
                <w:t xml:space="preserve">MPEG2-TS, </w:t>
              </w:r>
              <w:r>
                <w:rPr>
                  <w:lang w:val="en-CA"/>
                </w:rPr>
                <w:t>ISOBMFF</w:t>
              </w:r>
            </w:ins>
          </w:p>
        </w:tc>
      </w:tr>
      <w:tr w:rsidR="00521AB5" w:rsidRPr="00AD1CEC" w14:paraId="3930D8E7" w14:textId="77777777" w:rsidTr="00F01B8A">
        <w:trPr>
          <w:ins w:id="911" w:author="Yasser Syed" w:date="2018-09-20T20:22:00Z"/>
        </w:trPr>
        <w:tc>
          <w:tcPr>
            <w:tcW w:w="4495" w:type="dxa"/>
          </w:tcPr>
          <w:p w14:paraId="07F9BE2D" w14:textId="77777777" w:rsidR="00521AB5" w:rsidRPr="00AD1CEC" w:rsidRDefault="00521AB5" w:rsidP="00F01B8A">
            <w:pPr>
              <w:keepNext/>
              <w:rPr>
                <w:ins w:id="912" w:author="Yasser Syed" w:date="2018-09-20T20:22:00Z"/>
                <w:lang w:val="en-CA"/>
              </w:rPr>
            </w:pPr>
            <w:ins w:id="913" w:author="Yasser Syed" w:date="2018-09-20T20:22:00Z">
              <w:r>
                <w:rPr>
                  <w:lang w:val="en-CA"/>
                </w:rPr>
                <w:t>Wireline Frame Digital Interface</w:t>
              </w:r>
            </w:ins>
          </w:p>
        </w:tc>
        <w:tc>
          <w:tcPr>
            <w:tcW w:w="4945" w:type="dxa"/>
          </w:tcPr>
          <w:p w14:paraId="13016FF6" w14:textId="77777777" w:rsidR="00521AB5" w:rsidRPr="00AD1CEC" w:rsidRDefault="00521AB5" w:rsidP="00F01B8A">
            <w:pPr>
              <w:keepNext/>
              <w:rPr>
                <w:ins w:id="914" w:author="Yasser Syed" w:date="2018-09-20T20:22:00Z"/>
                <w:lang w:val="en-CA"/>
              </w:rPr>
            </w:pPr>
          </w:p>
        </w:tc>
      </w:tr>
    </w:tbl>
    <w:p w14:paraId="21FDFA06" w14:textId="77777777" w:rsidR="00521AB5" w:rsidRPr="00AD1CEC" w:rsidRDefault="00521AB5" w:rsidP="00521AB5">
      <w:pPr>
        <w:keepNext/>
        <w:rPr>
          <w:ins w:id="915" w:author="Yasser Syed" w:date="2018-09-20T20:22:00Z"/>
          <w:lang w:val="en-CA"/>
        </w:rPr>
      </w:pPr>
    </w:p>
    <w:tbl>
      <w:tblPr>
        <w:tblStyle w:val="TableGrid"/>
        <w:tblW w:w="0" w:type="auto"/>
        <w:tblLook w:val="04A0" w:firstRow="1" w:lastRow="0" w:firstColumn="1" w:lastColumn="0" w:noHBand="0" w:noVBand="1"/>
      </w:tblPr>
      <w:tblGrid>
        <w:gridCol w:w="4405"/>
        <w:gridCol w:w="5035"/>
      </w:tblGrid>
      <w:tr w:rsidR="00521AB5" w:rsidRPr="00AD1CEC" w14:paraId="2FA4B137" w14:textId="77777777" w:rsidTr="00F01B8A">
        <w:trPr>
          <w:ins w:id="916" w:author="Yasser Syed" w:date="2018-09-20T20:22:00Z"/>
        </w:trPr>
        <w:tc>
          <w:tcPr>
            <w:tcW w:w="9440" w:type="dxa"/>
            <w:gridSpan w:val="2"/>
            <w:shd w:val="clear" w:color="auto" w:fill="90C5F6" w:themeFill="accent1" w:themeFillTint="66"/>
          </w:tcPr>
          <w:p w14:paraId="276D856F" w14:textId="77777777" w:rsidR="00521AB5" w:rsidRPr="00AD1CEC" w:rsidRDefault="00521AB5" w:rsidP="00F01B8A">
            <w:pPr>
              <w:keepNext/>
              <w:jc w:val="center"/>
              <w:rPr>
                <w:ins w:id="917" w:author="Yasser Syed" w:date="2018-09-20T20:22:00Z"/>
                <w:lang w:val="en-CA"/>
              </w:rPr>
            </w:pPr>
            <w:ins w:id="918" w:author="Yasser Syed" w:date="2018-09-20T20:22:00Z">
              <w:r w:rsidRPr="00AD1CEC">
                <w:rPr>
                  <w:sz w:val="28"/>
                  <w:lang w:val="en-CA"/>
                </w:rPr>
                <w:t>HDR/WCG, SDR/WCG</w:t>
              </w:r>
            </w:ins>
          </w:p>
        </w:tc>
      </w:tr>
      <w:tr w:rsidR="00521AB5" w:rsidRPr="00AD1CEC" w14:paraId="481B31CA" w14:textId="77777777" w:rsidTr="00F01B8A">
        <w:trPr>
          <w:ins w:id="919" w:author="Yasser Syed" w:date="2018-09-20T20:22:00Z"/>
        </w:trPr>
        <w:tc>
          <w:tcPr>
            <w:tcW w:w="4405" w:type="dxa"/>
          </w:tcPr>
          <w:p w14:paraId="5C2F662B" w14:textId="77777777" w:rsidR="00521AB5" w:rsidRPr="00AD1CEC" w:rsidRDefault="00521AB5" w:rsidP="00F01B8A">
            <w:pPr>
              <w:keepNext/>
              <w:rPr>
                <w:ins w:id="920" w:author="Yasser Syed" w:date="2018-09-20T20:22:00Z"/>
                <w:lang w:val="en-CA"/>
              </w:rPr>
            </w:pPr>
            <w:ins w:id="921" w:author="Yasser Syed" w:date="2018-09-20T20:22:00Z">
              <w:r>
                <w:rPr>
                  <w:rFonts w:eastAsia="Times New Roman"/>
                  <w:lang w:val="en-CA" w:eastAsia="en-US"/>
                </w:rPr>
                <w:t>Colour</w:t>
              </w:r>
              <w:r w:rsidRPr="00AD1CEC">
                <w:rPr>
                  <w:rFonts w:eastAsia="Times New Roman"/>
                  <w:lang w:val="en-CA" w:eastAsia="en-US"/>
                </w:rPr>
                <w:t xml:space="preserve"> </w:t>
              </w:r>
              <w:r>
                <w:rPr>
                  <w:rFonts w:eastAsia="Times New Roman"/>
                  <w:lang w:val="en-CA" w:eastAsia="en-US"/>
                </w:rPr>
                <w:t>sampling structure</w:t>
              </w:r>
            </w:ins>
          </w:p>
        </w:tc>
        <w:tc>
          <w:tcPr>
            <w:tcW w:w="5035" w:type="dxa"/>
          </w:tcPr>
          <w:p w14:paraId="216F5BA3" w14:textId="77777777" w:rsidR="00521AB5" w:rsidRPr="00AD1CEC" w:rsidRDefault="00521AB5" w:rsidP="00F01B8A">
            <w:pPr>
              <w:keepNext/>
              <w:rPr>
                <w:ins w:id="922" w:author="Yasser Syed" w:date="2018-09-20T20:22:00Z"/>
                <w:lang w:val="en-CA"/>
              </w:rPr>
            </w:pPr>
            <w:ins w:id="923" w:author="Yasser Syed" w:date="2018-09-20T20:22:00Z">
              <w:r w:rsidRPr="00AD1CEC">
                <w:rPr>
                  <w:lang w:val="en-CA"/>
                </w:rPr>
                <w:t>4:2:0 [</w:t>
              </w:r>
              <w:proofErr w:type="spellStart"/>
              <w:r w:rsidRPr="00AD1CEC">
                <w:rPr>
                  <w:lang w:val="en-CA"/>
                </w:rPr>
                <w:t>Y’CbCr</w:t>
              </w:r>
              <w:proofErr w:type="spellEnd"/>
              <w:r w:rsidRPr="00AD1CEC">
                <w:rPr>
                  <w:lang w:val="en-CA"/>
                </w:rPr>
                <w:t>]</w:t>
              </w:r>
            </w:ins>
          </w:p>
        </w:tc>
      </w:tr>
      <w:tr w:rsidR="00521AB5" w:rsidRPr="00AD1CEC" w14:paraId="733337BB" w14:textId="77777777" w:rsidTr="00F01B8A">
        <w:trPr>
          <w:ins w:id="924" w:author="Yasser Syed" w:date="2018-09-20T20:22:00Z"/>
        </w:trPr>
        <w:tc>
          <w:tcPr>
            <w:tcW w:w="4405" w:type="dxa"/>
          </w:tcPr>
          <w:p w14:paraId="5651E75A" w14:textId="77777777" w:rsidR="00521AB5" w:rsidRPr="00AD1CEC" w:rsidRDefault="00521AB5" w:rsidP="00F01B8A">
            <w:pPr>
              <w:keepNext/>
              <w:rPr>
                <w:ins w:id="925" w:author="Yasser Syed" w:date="2018-09-20T20:22:00Z"/>
                <w:lang w:val="en-CA"/>
              </w:rPr>
            </w:pPr>
            <w:ins w:id="926" w:author="Yasser Syed" w:date="2018-09-20T20:22:00Z">
              <w:r w:rsidRPr="00AD1CEC">
                <w:rPr>
                  <w:lang w:val="en-CA"/>
                </w:rPr>
                <w:t xml:space="preserve">Frame </w:t>
              </w:r>
              <w:r>
                <w:rPr>
                  <w:lang w:val="en-CA"/>
                </w:rPr>
                <w:t>s</w:t>
              </w:r>
              <w:r w:rsidRPr="00AD1CEC">
                <w:rPr>
                  <w:lang w:val="en-CA"/>
                </w:rPr>
                <w:t>tructure</w:t>
              </w:r>
            </w:ins>
          </w:p>
        </w:tc>
        <w:tc>
          <w:tcPr>
            <w:tcW w:w="5035" w:type="dxa"/>
          </w:tcPr>
          <w:p w14:paraId="1F2540CA" w14:textId="77777777" w:rsidR="00521AB5" w:rsidRPr="00AD1CEC" w:rsidRDefault="00521AB5" w:rsidP="00F01B8A">
            <w:pPr>
              <w:keepNext/>
              <w:rPr>
                <w:ins w:id="927" w:author="Yasser Syed" w:date="2018-09-20T20:22:00Z"/>
                <w:lang w:val="en-CA"/>
              </w:rPr>
            </w:pPr>
            <w:ins w:id="928" w:author="Yasser Syed" w:date="2018-09-20T20:22:00Z">
              <w:r w:rsidRPr="00AD1CEC">
                <w:rPr>
                  <w:lang w:val="en-CA"/>
                </w:rPr>
                <w:t>Progressive</w:t>
              </w:r>
            </w:ins>
          </w:p>
        </w:tc>
      </w:tr>
      <w:tr w:rsidR="00521AB5" w:rsidRPr="00AD1CEC" w14:paraId="167764BB" w14:textId="77777777" w:rsidTr="00F01B8A">
        <w:trPr>
          <w:ins w:id="929" w:author="Yasser Syed" w:date="2018-09-20T20:22:00Z"/>
        </w:trPr>
        <w:tc>
          <w:tcPr>
            <w:tcW w:w="4405" w:type="dxa"/>
          </w:tcPr>
          <w:p w14:paraId="0EEE0389" w14:textId="77777777" w:rsidR="00521AB5" w:rsidRPr="00AD1CEC" w:rsidRDefault="00521AB5" w:rsidP="00F01B8A">
            <w:pPr>
              <w:keepNext/>
              <w:rPr>
                <w:ins w:id="930" w:author="Yasser Syed" w:date="2018-09-20T20:22:00Z"/>
                <w:lang w:val="en-CA"/>
              </w:rPr>
            </w:pPr>
            <w:ins w:id="931" w:author="Yasser Syed" w:date="2018-09-20T20:22:00Z">
              <w:r w:rsidRPr="00AD1CEC">
                <w:rPr>
                  <w:lang w:val="en-CA"/>
                </w:rPr>
                <w:t xml:space="preserve">Bit </w:t>
              </w:r>
              <w:r>
                <w:rPr>
                  <w:lang w:val="en-CA"/>
                </w:rPr>
                <w:t>d</w:t>
              </w:r>
              <w:r w:rsidRPr="00AD1CEC">
                <w:rPr>
                  <w:lang w:val="en-CA"/>
                </w:rPr>
                <w:t>epth</w:t>
              </w:r>
            </w:ins>
          </w:p>
        </w:tc>
        <w:tc>
          <w:tcPr>
            <w:tcW w:w="5035" w:type="dxa"/>
          </w:tcPr>
          <w:p w14:paraId="5C0A6952" w14:textId="77777777" w:rsidR="00521AB5" w:rsidRPr="00AD1CEC" w:rsidRDefault="00521AB5" w:rsidP="00F01B8A">
            <w:pPr>
              <w:keepNext/>
              <w:rPr>
                <w:ins w:id="932" w:author="Yasser Syed" w:date="2018-09-20T20:22:00Z"/>
                <w:lang w:val="en-CA"/>
              </w:rPr>
            </w:pPr>
            <w:ins w:id="933" w:author="Yasser Syed" w:date="2018-09-20T20:22:00Z">
              <w:r w:rsidRPr="00AD1CEC">
                <w:rPr>
                  <w:lang w:val="en-CA"/>
                </w:rPr>
                <w:t>10</w:t>
              </w:r>
            </w:ins>
          </w:p>
        </w:tc>
      </w:tr>
      <w:tr w:rsidR="00521AB5" w:rsidRPr="00AD1CEC" w14:paraId="34BBEAC8" w14:textId="77777777" w:rsidTr="00F01B8A">
        <w:trPr>
          <w:ins w:id="934" w:author="Yasser Syed" w:date="2018-09-20T20:22:00Z"/>
        </w:trPr>
        <w:tc>
          <w:tcPr>
            <w:tcW w:w="4405" w:type="dxa"/>
          </w:tcPr>
          <w:p w14:paraId="7D6009A9" w14:textId="77777777" w:rsidR="00521AB5" w:rsidRPr="00AD1CEC" w:rsidRDefault="00521AB5" w:rsidP="00F01B8A">
            <w:pPr>
              <w:keepNext/>
              <w:rPr>
                <w:ins w:id="935" w:author="Yasser Syed" w:date="2018-09-20T20:22:00Z"/>
                <w:lang w:val="en-CA"/>
              </w:rPr>
            </w:pPr>
            <w:ins w:id="936" w:author="Yasser Syed" w:date="2018-09-20T20:22:00Z">
              <w:r w:rsidRPr="00AD1CEC">
                <w:rPr>
                  <w:lang w:val="en-CA"/>
                </w:rPr>
                <w:t xml:space="preserve">Compression </w:t>
              </w:r>
              <w:r>
                <w:rPr>
                  <w:lang w:val="en-CA"/>
                </w:rPr>
                <w:t>t</w:t>
              </w:r>
              <w:r w:rsidRPr="00AD1CEC">
                <w:rPr>
                  <w:lang w:val="en-CA"/>
                </w:rPr>
                <w:t>ype</w:t>
              </w:r>
            </w:ins>
          </w:p>
        </w:tc>
        <w:tc>
          <w:tcPr>
            <w:tcW w:w="5035" w:type="dxa"/>
          </w:tcPr>
          <w:p w14:paraId="685F8D48" w14:textId="77777777" w:rsidR="00521AB5" w:rsidRPr="00AD1CEC" w:rsidRDefault="00521AB5" w:rsidP="00F01B8A">
            <w:pPr>
              <w:keepNext/>
              <w:rPr>
                <w:ins w:id="937" w:author="Yasser Syed" w:date="2018-09-20T20:22:00Z"/>
                <w:lang w:val="en-CA"/>
              </w:rPr>
            </w:pPr>
            <w:ins w:id="938" w:author="Yasser Syed" w:date="2018-09-20T20:22:00Z">
              <w:r w:rsidRPr="00AD1CEC">
                <w:rPr>
                  <w:lang w:val="en-CA"/>
                </w:rPr>
                <w:t xml:space="preserve">Lossless, </w:t>
              </w:r>
              <w:r>
                <w:rPr>
                  <w:lang w:val="en-CA"/>
                </w:rPr>
                <w:t>u</w:t>
              </w:r>
              <w:r w:rsidRPr="00AD1CEC">
                <w:rPr>
                  <w:lang w:val="en-CA"/>
                </w:rPr>
                <w:t>ncompressed</w:t>
              </w:r>
            </w:ins>
          </w:p>
        </w:tc>
      </w:tr>
      <w:tr w:rsidR="00521AB5" w:rsidRPr="00AD1CEC" w14:paraId="1B8669E4" w14:textId="77777777" w:rsidTr="00F01B8A">
        <w:trPr>
          <w:ins w:id="939" w:author="Yasser Syed" w:date="2018-09-20T20:22:00Z"/>
        </w:trPr>
        <w:tc>
          <w:tcPr>
            <w:tcW w:w="4405" w:type="dxa"/>
          </w:tcPr>
          <w:p w14:paraId="282ADC84" w14:textId="77777777" w:rsidR="00521AB5" w:rsidRPr="00AD1CEC" w:rsidRDefault="00521AB5" w:rsidP="00F01B8A">
            <w:pPr>
              <w:keepNext/>
              <w:rPr>
                <w:ins w:id="940" w:author="Yasser Syed" w:date="2018-09-20T20:22:00Z"/>
                <w:lang w:val="en-CA"/>
              </w:rPr>
            </w:pPr>
            <w:ins w:id="941" w:author="Yasser Syed" w:date="2018-09-20T20:22:00Z">
              <w:r w:rsidRPr="00AD1CEC">
                <w:rPr>
                  <w:lang w:val="en-CA"/>
                </w:rPr>
                <w:t xml:space="preserve">Compression </w:t>
              </w:r>
              <w:r>
                <w:rPr>
                  <w:lang w:val="en-CA"/>
                </w:rPr>
                <w:t>d</w:t>
              </w:r>
              <w:r w:rsidRPr="00AD1CEC">
                <w:rPr>
                  <w:lang w:val="en-CA"/>
                </w:rPr>
                <w:t>imension</w:t>
              </w:r>
            </w:ins>
          </w:p>
        </w:tc>
        <w:tc>
          <w:tcPr>
            <w:tcW w:w="5035" w:type="dxa"/>
          </w:tcPr>
          <w:p w14:paraId="0F5A6FF9" w14:textId="77777777" w:rsidR="00521AB5" w:rsidRPr="00AD1CEC" w:rsidRDefault="00521AB5" w:rsidP="00F01B8A">
            <w:pPr>
              <w:keepNext/>
              <w:rPr>
                <w:ins w:id="942" w:author="Yasser Syed" w:date="2018-09-20T20:22:00Z"/>
                <w:lang w:val="en-CA"/>
              </w:rPr>
            </w:pPr>
            <w:ins w:id="943" w:author="Yasser Syed" w:date="2018-09-20T20:22:00Z">
              <w:r w:rsidRPr="00AD1CEC">
                <w:rPr>
                  <w:lang w:val="en-CA"/>
                </w:rPr>
                <w:t xml:space="preserve">Spatial, </w:t>
              </w:r>
              <w:r>
                <w:rPr>
                  <w:lang w:val="en-CA"/>
                </w:rPr>
                <w:t>s</w:t>
              </w:r>
              <w:r w:rsidRPr="00AD1CEC">
                <w:rPr>
                  <w:lang w:val="en-CA"/>
                </w:rPr>
                <w:t>patial/</w:t>
              </w:r>
              <w:r>
                <w:rPr>
                  <w:lang w:val="en-CA"/>
                </w:rPr>
                <w:t>t</w:t>
              </w:r>
              <w:r w:rsidRPr="00AD1CEC">
                <w:rPr>
                  <w:lang w:val="en-CA"/>
                </w:rPr>
                <w:t>emporal</w:t>
              </w:r>
            </w:ins>
          </w:p>
        </w:tc>
      </w:tr>
      <w:tr w:rsidR="00521AB5" w:rsidRPr="00AD1CEC" w14:paraId="711FE991" w14:textId="77777777" w:rsidTr="00F01B8A">
        <w:trPr>
          <w:ins w:id="944" w:author="Yasser Syed" w:date="2018-09-20T20:22:00Z"/>
        </w:trPr>
        <w:tc>
          <w:tcPr>
            <w:tcW w:w="4405" w:type="dxa"/>
          </w:tcPr>
          <w:p w14:paraId="0E991FC8" w14:textId="77777777" w:rsidR="00521AB5" w:rsidRPr="00AD1CEC" w:rsidRDefault="00521AB5" w:rsidP="00F01B8A">
            <w:pPr>
              <w:keepNext/>
              <w:rPr>
                <w:ins w:id="945" w:author="Yasser Syed" w:date="2018-09-20T20:22:00Z"/>
                <w:lang w:val="en-CA"/>
              </w:rPr>
            </w:pPr>
            <w:ins w:id="946" w:author="Yasser Syed" w:date="2018-09-20T20:22:00Z">
              <w:r w:rsidRPr="00AD1CEC">
                <w:rPr>
                  <w:lang w:val="en-CA"/>
                </w:rPr>
                <w:t xml:space="preserve">Compression </w:t>
              </w:r>
              <w:r>
                <w:rPr>
                  <w:lang w:val="en-CA"/>
                </w:rPr>
                <w:t>format</w:t>
              </w:r>
            </w:ins>
          </w:p>
        </w:tc>
        <w:tc>
          <w:tcPr>
            <w:tcW w:w="5035" w:type="dxa"/>
          </w:tcPr>
          <w:p w14:paraId="2364E7DE" w14:textId="77777777" w:rsidR="00521AB5" w:rsidRPr="00AD1CEC" w:rsidRDefault="00521AB5" w:rsidP="00F01B8A">
            <w:pPr>
              <w:keepNext/>
              <w:rPr>
                <w:ins w:id="947" w:author="Yasser Syed" w:date="2018-09-20T20:22:00Z"/>
                <w:lang w:val="en-CA"/>
              </w:rPr>
            </w:pPr>
            <w:ins w:id="948" w:author="Yasser Syed" w:date="2018-09-20T20:22:00Z">
              <w:r w:rsidRPr="00AD1CEC">
                <w:rPr>
                  <w:lang w:val="en-CA"/>
                </w:rPr>
                <w:t xml:space="preserve">HEVC, AVC, </w:t>
              </w:r>
              <w:r>
                <w:rPr>
                  <w:lang w:val="en-CA"/>
                </w:rPr>
                <w:t>o</w:t>
              </w:r>
              <w:r w:rsidRPr="00AD1CEC">
                <w:rPr>
                  <w:lang w:val="en-CA"/>
                </w:rPr>
                <w:t>thers</w:t>
              </w:r>
            </w:ins>
          </w:p>
        </w:tc>
      </w:tr>
      <w:tr w:rsidR="00521AB5" w:rsidRPr="00AD1CEC" w14:paraId="44409CBD" w14:textId="77777777" w:rsidTr="00F01B8A">
        <w:trPr>
          <w:ins w:id="949" w:author="Yasser Syed" w:date="2018-09-20T20:22:00Z"/>
        </w:trPr>
        <w:tc>
          <w:tcPr>
            <w:tcW w:w="4405" w:type="dxa"/>
          </w:tcPr>
          <w:p w14:paraId="7050492C" w14:textId="77777777" w:rsidR="00521AB5" w:rsidRPr="00AD1CEC" w:rsidRDefault="00521AB5" w:rsidP="00F01B8A">
            <w:pPr>
              <w:rPr>
                <w:ins w:id="950" w:author="Yasser Syed" w:date="2018-09-20T20:22:00Z"/>
                <w:lang w:val="en-CA"/>
              </w:rPr>
            </w:pPr>
            <w:ins w:id="951" w:author="Yasser Syed" w:date="2018-09-20T20:22:00Z">
              <w:r>
                <w:rPr>
                  <w:lang w:val="en-CA"/>
                </w:rPr>
                <w:t xml:space="preserve">File </w:t>
              </w:r>
              <w:r w:rsidRPr="00AD1CEC">
                <w:rPr>
                  <w:lang w:val="en-CA"/>
                </w:rPr>
                <w:t>Wrappers</w:t>
              </w:r>
            </w:ins>
          </w:p>
        </w:tc>
        <w:tc>
          <w:tcPr>
            <w:tcW w:w="5035" w:type="dxa"/>
          </w:tcPr>
          <w:p w14:paraId="53141398" w14:textId="77777777" w:rsidR="00521AB5" w:rsidRPr="00AD1CEC" w:rsidRDefault="00521AB5" w:rsidP="00F01B8A">
            <w:pPr>
              <w:rPr>
                <w:ins w:id="952" w:author="Yasser Syed" w:date="2018-09-20T20:22:00Z"/>
                <w:lang w:val="en-CA"/>
              </w:rPr>
            </w:pPr>
            <w:ins w:id="953" w:author="Yasser Syed" w:date="2018-09-20T20:22:00Z">
              <w:r w:rsidRPr="00AD1CEC">
                <w:rPr>
                  <w:lang w:val="en-CA"/>
                </w:rPr>
                <w:t xml:space="preserve">MPEG2-TS, </w:t>
              </w:r>
              <w:r>
                <w:rPr>
                  <w:lang w:val="en-CA"/>
                </w:rPr>
                <w:t>ISOBMFF</w:t>
              </w:r>
            </w:ins>
          </w:p>
        </w:tc>
      </w:tr>
      <w:tr w:rsidR="00521AB5" w:rsidRPr="00AD1CEC" w14:paraId="7C5F13EE" w14:textId="77777777" w:rsidTr="00F01B8A">
        <w:trPr>
          <w:ins w:id="954" w:author="Yasser Syed" w:date="2018-09-20T20:22:00Z"/>
        </w:trPr>
        <w:tc>
          <w:tcPr>
            <w:tcW w:w="4405" w:type="dxa"/>
          </w:tcPr>
          <w:p w14:paraId="7DC9D56C" w14:textId="77777777" w:rsidR="00521AB5" w:rsidRPr="00AD1CEC" w:rsidRDefault="00521AB5" w:rsidP="00F01B8A">
            <w:pPr>
              <w:rPr>
                <w:ins w:id="955" w:author="Yasser Syed" w:date="2018-09-20T20:22:00Z"/>
                <w:lang w:val="en-CA"/>
              </w:rPr>
            </w:pPr>
            <w:ins w:id="956" w:author="Yasser Syed" w:date="2018-09-20T20:22:00Z">
              <w:r>
                <w:rPr>
                  <w:lang w:val="en-CA"/>
                </w:rPr>
                <w:t>Wireline Frame Digital Interface</w:t>
              </w:r>
            </w:ins>
          </w:p>
        </w:tc>
        <w:tc>
          <w:tcPr>
            <w:tcW w:w="5035" w:type="dxa"/>
          </w:tcPr>
          <w:p w14:paraId="430D9D79" w14:textId="77777777" w:rsidR="00521AB5" w:rsidRPr="00AD1CEC" w:rsidRDefault="00521AB5" w:rsidP="00F01B8A">
            <w:pPr>
              <w:rPr>
                <w:ins w:id="957" w:author="Yasser Syed" w:date="2018-09-20T20:22:00Z"/>
                <w:lang w:val="en-CA"/>
              </w:rPr>
            </w:pPr>
          </w:p>
        </w:tc>
      </w:tr>
    </w:tbl>
    <w:p w14:paraId="6201E66F" w14:textId="77777777" w:rsidR="00521AB5" w:rsidRPr="00AD1CEC" w:rsidRDefault="00521AB5" w:rsidP="00C262B0">
      <w:pPr>
        <w:keepNext/>
        <w:rPr>
          <w:lang w:val="en-CA"/>
        </w:rPr>
      </w:pPr>
    </w:p>
    <w:p w14:paraId="574C997F" w14:textId="30A9898F" w:rsidR="003A269F" w:rsidRDefault="003A269F" w:rsidP="00BF2271">
      <w:pPr>
        <w:jc w:val="both"/>
        <w:rPr>
          <w:lang w:val="en-CA"/>
        </w:rPr>
      </w:pPr>
    </w:p>
    <w:p w14:paraId="730F066B" w14:textId="22761E0D" w:rsidR="003A269F" w:rsidRDefault="003A269F" w:rsidP="00BF2271">
      <w:pPr>
        <w:jc w:val="both"/>
        <w:rPr>
          <w:lang w:val="en-CA"/>
        </w:rPr>
      </w:pPr>
    </w:p>
    <w:p w14:paraId="286B90D9" w14:textId="41A08A2E" w:rsidR="003A269F" w:rsidRDefault="003A269F" w:rsidP="00BF2271">
      <w:pPr>
        <w:jc w:val="both"/>
        <w:rPr>
          <w:lang w:val="en-CA"/>
        </w:rPr>
      </w:pPr>
    </w:p>
    <w:p w14:paraId="46E1ED23" w14:textId="64533D2A" w:rsidR="003A269F" w:rsidRDefault="003A269F" w:rsidP="00BF2271">
      <w:pPr>
        <w:jc w:val="both"/>
        <w:rPr>
          <w:lang w:val="en-CA"/>
        </w:rPr>
      </w:pPr>
    </w:p>
    <w:p w14:paraId="685E7236" w14:textId="0A50686C" w:rsidR="003A269F" w:rsidRDefault="003A269F" w:rsidP="00BF2271">
      <w:pPr>
        <w:jc w:val="both"/>
        <w:rPr>
          <w:lang w:val="en-CA"/>
        </w:rPr>
      </w:pPr>
    </w:p>
    <w:p w14:paraId="49C2B2CD" w14:textId="77777777" w:rsidR="003A269F" w:rsidRDefault="003A269F" w:rsidP="00BF2271">
      <w:pPr>
        <w:jc w:val="both"/>
        <w:rPr>
          <w:lang w:val="en-CA"/>
        </w:rPr>
      </w:pPr>
    </w:p>
    <w:p w14:paraId="71B3D4B0" w14:textId="77777777" w:rsidR="009541A2" w:rsidRPr="00AD1CEC" w:rsidRDefault="009541A2" w:rsidP="009541A2">
      <w:pPr>
        <w:rPr>
          <w:sz w:val="20"/>
          <w:szCs w:val="20"/>
          <w:lang w:val="en-CA"/>
        </w:rPr>
      </w:pPr>
    </w:p>
    <w:p w14:paraId="06416BA9" w14:textId="77777777" w:rsidR="009541A2" w:rsidRPr="00AD1CEC" w:rsidRDefault="009541A2" w:rsidP="009541A2">
      <w:pPr>
        <w:rPr>
          <w:sz w:val="20"/>
          <w:szCs w:val="20"/>
          <w:lang w:val="en-CA"/>
        </w:rPr>
      </w:pPr>
    </w:p>
    <w:p w14:paraId="58DD046C" w14:textId="73AECAEA" w:rsidR="009541A2" w:rsidRPr="00AD1CEC" w:rsidRDefault="009541A2" w:rsidP="009541A2">
      <w:pPr>
        <w:rPr>
          <w:sz w:val="20"/>
          <w:szCs w:val="20"/>
          <w:lang w:val="en-CA"/>
        </w:rPr>
      </w:pPr>
    </w:p>
    <w:p w14:paraId="25C01EE3" w14:textId="7460C5E5" w:rsidR="009541A2" w:rsidRPr="00AD1CEC" w:rsidRDefault="009541A2" w:rsidP="009541A2">
      <w:pPr>
        <w:rPr>
          <w:sz w:val="20"/>
          <w:szCs w:val="20"/>
          <w:lang w:val="en-CA"/>
        </w:rPr>
      </w:pPr>
    </w:p>
    <w:p w14:paraId="3F94D67B" w14:textId="6D446B20" w:rsidR="009541A2" w:rsidRPr="00AD1CEC" w:rsidRDefault="009541A2" w:rsidP="009541A2">
      <w:pPr>
        <w:rPr>
          <w:sz w:val="20"/>
          <w:szCs w:val="20"/>
          <w:lang w:val="en-CA"/>
        </w:rPr>
      </w:pPr>
    </w:p>
    <w:sectPr w:rsidR="009541A2" w:rsidRPr="00AD1CEC" w:rsidSect="00906BFE">
      <w:footerReference w:type="default" r:id="rId19"/>
      <w:footnotePr>
        <w:pos w:val="beneathText"/>
      </w:footnotePr>
      <w:pgSz w:w="12240" w:h="15840" w:code="1"/>
      <w:pgMar w:top="864" w:right="1440" w:bottom="864" w:left="135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9" w:author="McCarthy, Sean" w:date="2018-08-30T12:01:00Z" w:initials="MS">
    <w:p w14:paraId="656C2575" w14:textId="24126912" w:rsidR="00C12E97" w:rsidRDefault="00C12E97">
      <w:pPr>
        <w:pStyle w:val="CommentText"/>
      </w:pPr>
      <w:r>
        <w:rPr>
          <w:rStyle w:val="CommentReference"/>
        </w:rPr>
        <w:annotationRef/>
      </w:r>
      <w:r>
        <w:t>Suggest adding definition for “creative intent”</w:t>
      </w:r>
    </w:p>
  </w:comment>
  <w:comment w:id="337" w:author="Syed, Yasser" w:date="2018-04-12T20:40:00Z" w:initials="SY">
    <w:p w14:paraId="2937C024" w14:textId="77777777" w:rsidR="00C12E97" w:rsidRDefault="00C12E97" w:rsidP="00C262B0">
      <w:pPr>
        <w:pStyle w:val="CommentText"/>
      </w:pPr>
      <w:r>
        <w:rPr>
          <w:rStyle w:val="CommentReference"/>
        </w:rPr>
        <w:annotationRef/>
      </w:r>
      <w:r>
        <w:t>DPX use case</w:t>
      </w:r>
    </w:p>
  </w:comment>
  <w:comment w:id="670" w:author="Syed, Yasser" w:date="2018-04-12T19:50:00Z" w:initials="SY">
    <w:p w14:paraId="668C7DA8" w14:textId="77777777" w:rsidR="00C12E97" w:rsidRDefault="00C12E97" w:rsidP="00521AB5">
      <w:pPr>
        <w:pStyle w:val="CommentText"/>
      </w:pPr>
      <w:r>
        <w:rPr>
          <w:rStyle w:val="CommentReference"/>
        </w:rPr>
        <w:annotationRef/>
      </w:r>
      <w:r>
        <w:t>Add baseband distribution of HDR/SDR/ ST 2082-10 2081-10, 2036-1</w:t>
      </w:r>
    </w:p>
  </w:comment>
  <w:comment w:id="700" w:author="Syed, Yasser" w:date="2018-04-13T18:17:00Z" w:initials="SY">
    <w:p w14:paraId="36BD7AF6" w14:textId="77777777" w:rsidR="00C12E97" w:rsidRDefault="00C12E97" w:rsidP="00521AB5">
      <w:pPr>
        <w:pStyle w:val="CommentText"/>
      </w:pPr>
      <w:r>
        <w:rPr>
          <w:rStyle w:val="CommentReference"/>
        </w:rPr>
        <w:annotationRef/>
      </w:r>
      <w:r>
        <w:t>4-13 removed leave compressed format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6C2575" w15:done="0"/>
  <w15:commentEx w15:paraId="2937C024" w15:done="0"/>
  <w15:commentEx w15:paraId="668C7DA8" w15:done="0"/>
  <w15:commentEx w15:paraId="36BD7AF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6C2575" w16cid:durableId="1F325B05"/>
  <w16cid:commentId w16cid:paraId="2937C024" w16cid:durableId="1F33E153"/>
  <w16cid:commentId w16cid:paraId="668C7DA8" w16cid:durableId="1E7A36FF"/>
  <w16cid:commentId w16cid:paraId="36BD7AF6" w16cid:durableId="1E7B72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64ED0" w14:textId="77777777" w:rsidR="001E562B" w:rsidRDefault="001E562B">
      <w:r>
        <w:separator/>
      </w:r>
    </w:p>
  </w:endnote>
  <w:endnote w:type="continuationSeparator" w:id="0">
    <w:p w14:paraId="55A03C60" w14:textId="77777777" w:rsidR="001E562B" w:rsidRDefault="001E5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3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webkit-standard">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6D624" w14:textId="138F5656" w:rsidR="00C12E97" w:rsidRDefault="00C12E97"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958" w:author="Gary Sullivan" w:date="2018-10-06T22:42:00Z">
      <w:r w:rsidR="008E547A">
        <w:rPr>
          <w:rStyle w:val="PageNumber"/>
          <w:noProof/>
        </w:rPr>
        <w:t>2018-09-28</w:t>
      </w:r>
    </w:ins>
    <w:ins w:id="959" w:author="Yasser Syed" w:date="2018-09-28T14:02:00Z">
      <w:del w:id="960" w:author="Gary Sullivan" w:date="2018-10-06T22:42:00Z">
        <w:r w:rsidDel="008E547A">
          <w:rPr>
            <w:rStyle w:val="PageNumber"/>
            <w:noProof/>
          </w:rPr>
          <w:delText>2018-09-24</w:delText>
        </w:r>
      </w:del>
    </w:ins>
    <w:del w:id="961" w:author="Gary Sullivan" w:date="2018-10-06T22:42:00Z">
      <w:r w:rsidDel="008E547A">
        <w:rPr>
          <w:rStyle w:val="PageNumber"/>
          <w:noProof/>
        </w:rPr>
        <w:delText>2018-09-15</w:delText>
      </w:r>
    </w:del>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FC7D2" w14:textId="77777777" w:rsidR="001E562B" w:rsidRDefault="001E562B">
      <w:r>
        <w:separator/>
      </w:r>
    </w:p>
  </w:footnote>
  <w:footnote w:type="continuationSeparator" w:id="0">
    <w:p w14:paraId="0E531227" w14:textId="77777777" w:rsidR="001E562B" w:rsidRDefault="001E562B">
      <w:r>
        <w:continuationSeparator/>
      </w:r>
    </w:p>
  </w:footnote>
  <w:footnote w:id="1">
    <w:p w14:paraId="54A0AC87" w14:textId="13EAD837" w:rsidR="00C12E97" w:rsidRPr="000A6679" w:rsidRDefault="00C12E97">
      <w:pPr>
        <w:pStyle w:val="FootnoteText"/>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For 4:2:0 chroma subsampling operations, it is important to make known the initial subsampling location processing of the content to avoid unnecessary quality degradation upon further content processing. For NCG material, ChromaLocType = 0. For WCG material, ChromaLocType = 2.</w:t>
      </w:r>
    </w:p>
  </w:footnote>
  <w:footnote w:id="2">
    <w:p w14:paraId="77BEF9E6" w14:textId="099EF403" w:rsidR="00C12E97" w:rsidRPr="00811310" w:rsidRDefault="00C12E97">
      <w:pPr>
        <w:pStyle w:val="FootnoteText"/>
        <w:rPr>
          <w:rFonts w:ascii="Times New Roman" w:hAnsi="Times New Roman" w:cs="Times New Roman"/>
          <w:sz w:val="20"/>
          <w:szCs w:val="20"/>
        </w:rPr>
      </w:pPr>
      <w:r w:rsidRPr="00811310">
        <w:rPr>
          <w:rStyle w:val="FootnoteReference"/>
          <w:rFonts w:ascii="Times New Roman" w:hAnsi="Times New Roman" w:cs="Times New Roman"/>
          <w:sz w:val="20"/>
          <w:szCs w:val="20"/>
        </w:rPr>
        <w:footnoteRef/>
      </w:r>
      <w:r w:rsidRPr="00811310">
        <w:rPr>
          <w:rFonts w:ascii="Times New Roman" w:hAnsi="Times New Roman" w:cs="Times New Roman"/>
          <w:sz w:val="20"/>
          <w:szCs w:val="20"/>
        </w:rPr>
        <w:t xml:space="preserve"> SMPTE MXF structures make use of UL (Universal Labels) which are a set of registered labels maintained by SMPTE (registry.smpte-ra.org). This is a 16 byte structure comprised of SMPTE UL Header [4bytes-“0”] </w:t>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_Ref510696375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[12]</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t xml:space="preserve">, SMPTE UL Designator [4bytes-“0”] </w:t>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_Ref510696402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[13]</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t xml:space="preserve">, and an Item Designator [8 bytes-“000”] </w:t>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_Ref510696426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[14]</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_Ref510696432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[15]</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fldChar w:fldCharType="begin"/>
      </w:r>
      <w:r w:rsidRPr="00811310">
        <w:rPr>
          <w:rFonts w:ascii="Times New Roman" w:hAnsi="Times New Roman" w:cs="Times New Roman"/>
          <w:sz w:val="20"/>
          <w:szCs w:val="20"/>
        </w:rPr>
        <w:instrText xml:space="preserve"> REF _Ref510696435 \w \h  \* MERGEFORMAT </w:instrText>
      </w:r>
      <w:r w:rsidRPr="00811310">
        <w:rPr>
          <w:rFonts w:ascii="Times New Roman" w:hAnsi="Times New Roman" w:cs="Times New Roman"/>
          <w:sz w:val="20"/>
          <w:szCs w:val="20"/>
        </w:rPr>
      </w:r>
      <w:r w:rsidRPr="00811310">
        <w:rPr>
          <w:rFonts w:ascii="Times New Roman" w:hAnsi="Times New Roman" w:cs="Times New Roman"/>
          <w:sz w:val="20"/>
          <w:szCs w:val="20"/>
        </w:rPr>
        <w:fldChar w:fldCharType="separate"/>
      </w:r>
      <w:r w:rsidRPr="00811310">
        <w:rPr>
          <w:rFonts w:ascii="Times New Roman" w:hAnsi="Times New Roman" w:cs="Times New Roman"/>
          <w:sz w:val="20"/>
          <w:szCs w:val="20"/>
        </w:rPr>
        <w:t>[16]</w:t>
      </w:r>
      <w:r w:rsidRPr="00811310">
        <w:rPr>
          <w:rFonts w:ascii="Times New Roman" w:hAnsi="Times New Roman" w:cs="Times New Roman"/>
          <w:sz w:val="20"/>
          <w:szCs w:val="20"/>
        </w:rPr>
        <w:fldChar w:fldCharType="end"/>
      </w:r>
      <w:r w:rsidRPr="00811310">
        <w:rPr>
          <w:rFonts w:ascii="Times New Roman" w:hAnsi="Times New Roman" w:cs="Times New Roman"/>
          <w:sz w:val="20"/>
          <w:szCs w:val="20"/>
        </w:rPr>
        <w:t xml:space="preserve">. SMPTE MXF Sub tables will provide these </w:t>
      </w:r>
      <w:proofErr w:type="gramStart"/>
      <w:r w:rsidRPr="00811310">
        <w:rPr>
          <w:rFonts w:ascii="Times New Roman" w:hAnsi="Times New Roman" w:cs="Times New Roman"/>
          <w:sz w:val="20"/>
          <w:szCs w:val="20"/>
        </w:rPr>
        <w:t>16 byte</w:t>
      </w:r>
      <w:proofErr w:type="gramEnd"/>
      <w:r w:rsidRPr="00811310">
        <w:rPr>
          <w:rFonts w:ascii="Times New Roman" w:hAnsi="Times New Roman" w:cs="Times New Roman"/>
          <w:sz w:val="20"/>
          <w:szCs w:val="20"/>
        </w:rPr>
        <w:t xml:space="preserve"> labels in addition to any values associated with the label.  </w:t>
      </w:r>
    </w:p>
  </w:footnote>
  <w:footnote w:id="3">
    <w:p w14:paraId="6F3EFDBC" w14:textId="32758EA2" w:rsidR="00C12E97" w:rsidRDefault="00C12E97" w:rsidP="000A6679">
      <w:pPr>
        <w:pStyle w:val="FootnoteText"/>
      </w:pPr>
      <w:r w:rsidRPr="00811310">
        <w:rPr>
          <w:rStyle w:val="FootnoteReference"/>
          <w:rFonts w:ascii="Times New Roman" w:hAnsi="Times New Roman" w:cs="Times New Roman"/>
          <w:sz w:val="20"/>
          <w:szCs w:val="20"/>
        </w:rPr>
        <w:footnoteRef/>
      </w:r>
      <w:r w:rsidRPr="00811310">
        <w:rPr>
          <w:rFonts w:ascii="Times New Roman" w:hAnsi="Times New Roman" w:cs="Times New Roman"/>
          <w:sz w:val="20"/>
          <w:szCs w:val="20"/>
        </w:rPr>
        <w:t xml:space="preserve"> In some capture, production, and distribution domains, the colorimetry property information may also be carried combined as single string of values (e.g. “9-1-9”</w:t>
      </w:r>
      <w:proofErr w:type="gramStart"/>
      <w:r w:rsidRPr="00811310">
        <w:rPr>
          <w:rFonts w:ascii="Times New Roman" w:hAnsi="Times New Roman" w:cs="Times New Roman"/>
          <w:sz w:val="20"/>
          <w:szCs w:val="20"/>
        </w:rPr>
        <w:t>) .</w:t>
      </w:r>
      <w:proofErr w:type="gramEnd"/>
    </w:p>
  </w:footnote>
  <w:footnote w:id="4">
    <w:p w14:paraId="3FFD3BDE" w14:textId="77777777" w:rsidR="00C12E97" w:rsidRDefault="00C12E97" w:rsidP="00CD793F">
      <w:pPr>
        <w:pStyle w:val="FootnoteText"/>
      </w:pPr>
      <w:r>
        <w:rPr>
          <w:rStyle w:val="FootnoteReference"/>
        </w:rPr>
        <w:footnoteRef/>
      </w:r>
      <w:r>
        <w:t xml:space="preserve"> </w:t>
      </w:r>
      <w:r w:rsidRPr="00811310">
        <w:rPr>
          <w:rFonts w:ascii="Times New Roman" w:hAnsi="Times New Roman" w:cs="Times New Roman"/>
          <w:sz w:val="20"/>
          <w:szCs w:val="20"/>
        </w:rPr>
        <w:t>The colour representation does not indicate the media component order in the file.</w:t>
      </w:r>
    </w:p>
  </w:footnote>
  <w:footnote w:id="5">
    <w:p w14:paraId="0F3AC98F" w14:textId="77777777" w:rsidR="00C12E97" w:rsidDel="005A5AFA" w:rsidRDefault="00C12E97" w:rsidP="00C262B0">
      <w:pPr>
        <w:pStyle w:val="FootnoteText"/>
        <w:rPr>
          <w:del w:id="335" w:author="Yasser Syed" w:date="2018-09-28T18:13:00Z"/>
        </w:rPr>
      </w:pPr>
      <w:del w:id="336" w:author="Yasser Syed" w:date="2018-09-28T18:13:00Z">
        <w:r w:rsidRPr="00811310" w:rsidDel="005A5AFA">
          <w:rPr>
            <w:rStyle w:val="FootnoteReference"/>
            <w:rFonts w:ascii="Times New Roman" w:hAnsi="Times New Roman" w:cs="Times New Roman"/>
            <w:sz w:val="20"/>
            <w:szCs w:val="20"/>
          </w:rPr>
          <w:footnoteRef/>
        </w:r>
        <w:r w:rsidRPr="00811310" w:rsidDel="005A5AFA">
          <w:rPr>
            <w:rFonts w:ascii="Times New Roman" w:hAnsi="Times New Roman" w:cs="Times New Roman"/>
            <w:sz w:val="20"/>
            <w:szCs w:val="20"/>
          </w:rPr>
          <w:delText xml:space="preserve"> Matrix Coefficients of 5 and 6 are functionally the same.</w:delText>
        </w:r>
      </w:del>
    </w:p>
  </w:footnote>
  <w:footnote w:id="6">
    <w:p w14:paraId="32A60AC7" w14:textId="77777777" w:rsidR="00C12E97" w:rsidRDefault="00C12E97" w:rsidP="00814FA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27320D"/>
    <w:multiLevelType w:val="hybridMultilevel"/>
    <w:tmpl w:val="3A2AC89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003A2"/>
    <w:multiLevelType w:val="hybridMultilevel"/>
    <w:tmpl w:val="29AAE3F8"/>
    <w:lvl w:ilvl="0" w:tplc="2264C1D8">
      <w:start w:val="1"/>
      <w:numFmt w:val="bullet"/>
      <w:lvlText w:val="-"/>
      <w:lvlJc w:val="left"/>
      <w:pPr>
        <w:ind w:left="720" w:hanging="360"/>
      </w:pPr>
      <w:rPr>
        <w:rFonts w:ascii="Times New Roman" w:eastAsia="Yu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356BFF"/>
    <w:multiLevelType w:val="hybridMultilevel"/>
    <w:tmpl w:val="C846C0F2"/>
    <w:lvl w:ilvl="0" w:tplc="04090001">
      <w:start w:val="1"/>
      <w:numFmt w:val="bullet"/>
      <w:lvlText w:val=""/>
      <w:lvlJc w:val="left"/>
      <w:pPr>
        <w:ind w:left="1514" w:hanging="360"/>
      </w:pPr>
      <w:rPr>
        <w:rFonts w:ascii="Symbol" w:hAnsi="Symbol"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6" w15:restartNumberingAfterBreak="0">
    <w:nsid w:val="0C844727"/>
    <w:multiLevelType w:val="hybridMultilevel"/>
    <w:tmpl w:val="2432F6B2"/>
    <w:lvl w:ilvl="0" w:tplc="039CBFEA">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D4198E"/>
    <w:multiLevelType w:val="hybridMultilevel"/>
    <w:tmpl w:val="4092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24C669EF"/>
    <w:multiLevelType w:val="hybridMultilevel"/>
    <w:tmpl w:val="6D36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A226C"/>
    <w:multiLevelType w:val="hybridMultilevel"/>
    <w:tmpl w:val="6AF00162"/>
    <w:lvl w:ilvl="0" w:tplc="0409000F">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F4362B4"/>
    <w:multiLevelType w:val="hybridMultilevel"/>
    <w:tmpl w:val="CB561702"/>
    <w:lvl w:ilvl="0" w:tplc="1E6C9DB8">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52D4CEC"/>
    <w:multiLevelType w:val="hybridMultilevel"/>
    <w:tmpl w:val="5A30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8542F0"/>
    <w:multiLevelType w:val="hybridMultilevel"/>
    <w:tmpl w:val="BD063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876421"/>
    <w:multiLevelType w:val="multilevel"/>
    <w:tmpl w:val="7A08F06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4E2482F"/>
    <w:multiLevelType w:val="hybridMultilevel"/>
    <w:tmpl w:val="99BAD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D0328"/>
    <w:multiLevelType w:val="singleLevel"/>
    <w:tmpl w:val="7F14A966"/>
    <w:lvl w:ilvl="0">
      <w:start w:val="1"/>
      <w:numFmt w:val="decimal"/>
      <w:pStyle w:val="Reference"/>
      <w:lvlText w:val="[%1]"/>
      <w:lvlJc w:val="left"/>
      <w:pPr>
        <w:tabs>
          <w:tab w:val="num" w:pos="720"/>
        </w:tabs>
        <w:ind w:left="720" w:hanging="360"/>
      </w:pPr>
      <w:rPr>
        <w:i w:val="0"/>
      </w:rPr>
    </w:lvl>
  </w:abstractNum>
  <w:abstractNum w:abstractNumId="23" w15:restartNumberingAfterBreak="0">
    <w:nsid w:val="4B4E2C7A"/>
    <w:multiLevelType w:val="hybridMultilevel"/>
    <w:tmpl w:val="18AA8432"/>
    <w:lvl w:ilvl="0" w:tplc="ECAE5112">
      <w:start w:val="1"/>
      <w:numFmt w:val="bullet"/>
      <w:lvlText w:val="•"/>
      <w:lvlJc w:val="left"/>
      <w:pPr>
        <w:tabs>
          <w:tab w:val="num" w:pos="720"/>
        </w:tabs>
        <w:ind w:left="720" w:hanging="360"/>
      </w:pPr>
      <w:rPr>
        <w:rFonts w:ascii="Times New Roman" w:hAnsi="Times New Roman"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CF1A4C"/>
    <w:multiLevelType w:val="hybridMultilevel"/>
    <w:tmpl w:val="F34407D2"/>
    <w:lvl w:ilvl="0" w:tplc="6AC2050C">
      <w:start w:val="1"/>
      <w:numFmt w:val="bullet"/>
      <w:lvlText w:val="-"/>
      <w:lvlJc w:val="left"/>
      <w:pPr>
        <w:ind w:left="720" w:hanging="360"/>
      </w:pPr>
      <w:rPr>
        <w:rFonts w:ascii="Times New Roman" w:eastAsia="Yu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7A516EF"/>
    <w:multiLevelType w:val="hybridMultilevel"/>
    <w:tmpl w:val="1CB4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1"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0"/>
  </w:num>
  <w:num w:numId="3">
    <w:abstractNumId w:val="28"/>
  </w:num>
  <w:num w:numId="4">
    <w:abstractNumId w:val="25"/>
  </w:num>
  <w:num w:numId="5">
    <w:abstractNumId w:val="26"/>
  </w:num>
  <w:num w:numId="6">
    <w:abstractNumId w:val="12"/>
  </w:num>
  <w:num w:numId="7">
    <w:abstractNumId w:val="18"/>
  </w:num>
  <w:num w:numId="8">
    <w:abstractNumId w:val="12"/>
  </w:num>
  <w:num w:numId="9">
    <w:abstractNumId w:val="3"/>
  </w:num>
  <w:num w:numId="10">
    <w:abstractNumId w:val="11"/>
  </w:num>
  <w:num w:numId="11">
    <w:abstractNumId w:val="7"/>
  </w:num>
  <w:num w:numId="12">
    <w:abstractNumId w:val="20"/>
  </w:num>
  <w:num w:numId="13">
    <w:abstractNumId w:val="9"/>
  </w:num>
  <w:num w:numId="14">
    <w:abstractNumId w:val="23"/>
  </w:num>
  <w:num w:numId="15">
    <w:abstractNumId w:val="10"/>
  </w:num>
  <w:num w:numId="16">
    <w:abstractNumId w:val="5"/>
  </w:num>
  <w:num w:numId="17">
    <w:abstractNumId w:val="15"/>
  </w:num>
  <w:num w:numId="18">
    <w:abstractNumId w:val="16"/>
  </w:num>
  <w:num w:numId="19">
    <w:abstractNumId w:val="2"/>
  </w:num>
  <w:num w:numId="20">
    <w:abstractNumId w:val="29"/>
  </w:num>
  <w:num w:numId="21">
    <w:abstractNumId w:val="13"/>
  </w:num>
  <w:num w:numId="22">
    <w:abstractNumId w:val="24"/>
  </w:num>
  <w:num w:numId="23">
    <w:abstractNumId w:val="14"/>
  </w:num>
  <w:num w:numId="24">
    <w:abstractNumId w:val="31"/>
  </w:num>
  <w:num w:numId="25">
    <w:abstractNumId w:val="8"/>
  </w:num>
  <w:num w:numId="26">
    <w:abstractNumId w:val="1"/>
  </w:num>
  <w:num w:numId="27">
    <w:abstractNumId w:val="21"/>
  </w:num>
  <w:num w:numId="28">
    <w:abstractNumId w:val="19"/>
  </w:num>
  <w:num w:numId="29">
    <w:abstractNumId w:val="17"/>
  </w:num>
  <w:num w:numId="30">
    <w:abstractNumId w:val="6"/>
  </w:num>
  <w:num w:numId="31">
    <w:abstractNumId w:val="22"/>
  </w:num>
  <w:num w:numId="32">
    <w:abstractNumId w:val="4"/>
  </w:num>
  <w:num w:numId="33">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Carthy, Sean">
    <w15:presenceInfo w15:providerId="AD" w15:userId="S-1-5-21-2457142945-2322155060-3342925858-136421"/>
  </w15:person>
  <w15:person w15:author="Syed, Yasser">
    <w15:presenceInfo w15:providerId="Windows Live" w15:userId="de56b650-f47a-47c5-a5c2-50177b242a5a"/>
  </w15:person>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6E9"/>
    <w:rsid w:val="0000552B"/>
    <w:rsid w:val="0000724C"/>
    <w:rsid w:val="0001539E"/>
    <w:rsid w:val="00015620"/>
    <w:rsid w:val="00021051"/>
    <w:rsid w:val="000210EF"/>
    <w:rsid w:val="00023A2A"/>
    <w:rsid w:val="0002741F"/>
    <w:rsid w:val="000308A3"/>
    <w:rsid w:val="000336CF"/>
    <w:rsid w:val="00035AFF"/>
    <w:rsid w:val="00037F4A"/>
    <w:rsid w:val="000458BC"/>
    <w:rsid w:val="00045C41"/>
    <w:rsid w:val="00046C03"/>
    <w:rsid w:val="00047EFE"/>
    <w:rsid w:val="0005090E"/>
    <w:rsid w:val="00051457"/>
    <w:rsid w:val="000524A7"/>
    <w:rsid w:val="00056200"/>
    <w:rsid w:val="00065039"/>
    <w:rsid w:val="00065400"/>
    <w:rsid w:val="000734E4"/>
    <w:rsid w:val="0007614F"/>
    <w:rsid w:val="000830E8"/>
    <w:rsid w:val="000831A0"/>
    <w:rsid w:val="00090D95"/>
    <w:rsid w:val="00091151"/>
    <w:rsid w:val="00095DD0"/>
    <w:rsid w:val="00097B13"/>
    <w:rsid w:val="000A2D2E"/>
    <w:rsid w:val="000A3763"/>
    <w:rsid w:val="000A4169"/>
    <w:rsid w:val="000A6679"/>
    <w:rsid w:val="000A6FD2"/>
    <w:rsid w:val="000B0C0F"/>
    <w:rsid w:val="000B1C6B"/>
    <w:rsid w:val="000B4FF9"/>
    <w:rsid w:val="000C09AC"/>
    <w:rsid w:val="000C366D"/>
    <w:rsid w:val="000C49A0"/>
    <w:rsid w:val="000C5862"/>
    <w:rsid w:val="000D3464"/>
    <w:rsid w:val="000D703E"/>
    <w:rsid w:val="000E00F3"/>
    <w:rsid w:val="000E52BE"/>
    <w:rsid w:val="000E54CE"/>
    <w:rsid w:val="000E6C12"/>
    <w:rsid w:val="000E72A0"/>
    <w:rsid w:val="000F1148"/>
    <w:rsid w:val="000F158C"/>
    <w:rsid w:val="000F4C09"/>
    <w:rsid w:val="000F6C4F"/>
    <w:rsid w:val="000F77B6"/>
    <w:rsid w:val="00101DE6"/>
    <w:rsid w:val="00102F3D"/>
    <w:rsid w:val="00113A4C"/>
    <w:rsid w:val="00116611"/>
    <w:rsid w:val="00116BA5"/>
    <w:rsid w:val="00124A74"/>
    <w:rsid w:val="00124E38"/>
    <w:rsid w:val="0012525D"/>
    <w:rsid w:val="0012580B"/>
    <w:rsid w:val="00131F90"/>
    <w:rsid w:val="0013526E"/>
    <w:rsid w:val="00135830"/>
    <w:rsid w:val="00135EF2"/>
    <w:rsid w:val="00135F76"/>
    <w:rsid w:val="00140DDC"/>
    <w:rsid w:val="00142466"/>
    <w:rsid w:val="0014429F"/>
    <w:rsid w:val="00144E4D"/>
    <w:rsid w:val="00146152"/>
    <w:rsid w:val="0014697F"/>
    <w:rsid w:val="00153F93"/>
    <w:rsid w:val="00156FBD"/>
    <w:rsid w:val="001578F0"/>
    <w:rsid w:val="0016595C"/>
    <w:rsid w:val="00165B71"/>
    <w:rsid w:val="00170A54"/>
    <w:rsid w:val="00171371"/>
    <w:rsid w:val="001742DA"/>
    <w:rsid w:val="00175A24"/>
    <w:rsid w:val="001760B7"/>
    <w:rsid w:val="001768E5"/>
    <w:rsid w:val="00176E36"/>
    <w:rsid w:val="0017772F"/>
    <w:rsid w:val="001805C3"/>
    <w:rsid w:val="0018104A"/>
    <w:rsid w:val="0018205B"/>
    <w:rsid w:val="00183260"/>
    <w:rsid w:val="00187E58"/>
    <w:rsid w:val="00196592"/>
    <w:rsid w:val="001973C5"/>
    <w:rsid w:val="001A1DC4"/>
    <w:rsid w:val="001A297E"/>
    <w:rsid w:val="001A368E"/>
    <w:rsid w:val="001A526C"/>
    <w:rsid w:val="001A5659"/>
    <w:rsid w:val="001A6893"/>
    <w:rsid w:val="001A7329"/>
    <w:rsid w:val="001A792F"/>
    <w:rsid w:val="001B3BAD"/>
    <w:rsid w:val="001B434E"/>
    <w:rsid w:val="001B437B"/>
    <w:rsid w:val="001B4E28"/>
    <w:rsid w:val="001B4E32"/>
    <w:rsid w:val="001B4F8D"/>
    <w:rsid w:val="001C27D7"/>
    <w:rsid w:val="001C3525"/>
    <w:rsid w:val="001C3AFB"/>
    <w:rsid w:val="001C545B"/>
    <w:rsid w:val="001C56DF"/>
    <w:rsid w:val="001D136B"/>
    <w:rsid w:val="001D141F"/>
    <w:rsid w:val="001D1BD2"/>
    <w:rsid w:val="001D5191"/>
    <w:rsid w:val="001D7EEB"/>
    <w:rsid w:val="001E02BE"/>
    <w:rsid w:val="001E3B37"/>
    <w:rsid w:val="001E44EF"/>
    <w:rsid w:val="001E562B"/>
    <w:rsid w:val="001E79F1"/>
    <w:rsid w:val="001F0899"/>
    <w:rsid w:val="001F2594"/>
    <w:rsid w:val="001F3175"/>
    <w:rsid w:val="001F35CE"/>
    <w:rsid w:val="001F42A4"/>
    <w:rsid w:val="001F5BA7"/>
    <w:rsid w:val="001F6158"/>
    <w:rsid w:val="001F66E6"/>
    <w:rsid w:val="00200029"/>
    <w:rsid w:val="00201556"/>
    <w:rsid w:val="00202CE8"/>
    <w:rsid w:val="002055A6"/>
    <w:rsid w:val="00205B31"/>
    <w:rsid w:val="00206460"/>
    <w:rsid w:val="002069B4"/>
    <w:rsid w:val="00215DFC"/>
    <w:rsid w:val="0021638E"/>
    <w:rsid w:val="002210BD"/>
    <w:rsid w:val="002212DF"/>
    <w:rsid w:val="0022193D"/>
    <w:rsid w:val="00222841"/>
    <w:rsid w:val="00222CD4"/>
    <w:rsid w:val="00225016"/>
    <w:rsid w:val="002264A6"/>
    <w:rsid w:val="00227BA7"/>
    <w:rsid w:val="0023011C"/>
    <w:rsid w:val="00233B1B"/>
    <w:rsid w:val="002349D8"/>
    <w:rsid w:val="002375C1"/>
    <w:rsid w:val="0024721E"/>
    <w:rsid w:val="00253C9E"/>
    <w:rsid w:val="002552D5"/>
    <w:rsid w:val="002615D7"/>
    <w:rsid w:val="00263398"/>
    <w:rsid w:val="002664E7"/>
    <w:rsid w:val="00266F06"/>
    <w:rsid w:val="002673CB"/>
    <w:rsid w:val="00267C6F"/>
    <w:rsid w:val="002717F7"/>
    <w:rsid w:val="0027571B"/>
    <w:rsid w:val="00275BCF"/>
    <w:rsid w:val="0028172D"/>
    <w:rsid w:val="002823BA"/>
    <w:rsid w:val="00287991"/>
    <w:rsid w:val="00290292"/>
    <w:rsid w:val="00291E36"/>
    <w:rsid w:val="00292257"/>
    <w:rsid w:val="00293CAD"/>
    <w:rsid w:val="00294069"/>
    <w:rsid w:val="002A54E0"/>
    <w:rsid w:val="002B1595"/>
    <w:rsid w:val="002B191D"/>
    <w:rsid w:val="002B203D"/>
    <w:rsid w:val="002B5851"/>
    <w:rsid w:val="002B5E8D"/>
    <w:rsid w:val="002B6FAA"/>
    <w:rsid w:val="002C190E"/>
    <w:rsid w:val="002C294B"/>
    <w:rsid w:val="002C35EE"/>
    <w:rsid w:val="002D0AF6"/>
    <w:rsid w:val="002D5DD6"/>
    <w:rsid w:val="002D7AC1"/>
    <w:rsid w:val="002E17B1"/>
    <w:rsid w:val="002E1BCA"/>
    <w:rsid w:val="002E26EC"/>
    <w:rsid w:val="002E4F4C"/>
    <w:rsid w:val="002E52E0"/>
    <w:rsid w:val="002E59BE"/>
    <w:rsid w:val="002E7BDA"/>
    <w:rsid w:val="002F164D"/>
    <w:rsid w:val="002F2E8E"/>
    <w:rsid w:val="002F39CD"/>
    <w:rsid w:val="002F6600"/>
    <w:rsid w:val="00300147"/>
    <w:rsid w:val="00300CC9"/>
    <w:rsid w:val="00300F27"/>
    <w:rsid w:val="00301DA6"/>
    <w:rsid w:val="00306206"/>
    <w:rsid w:val="00310065"/>
    <w:rsid w:val="00310A29"/>
    <w:rsid w:val="00311BC1"/>
    <w:rsid w:val="00312785"/>
    <w:rsid w:val="00313554"/>
    <w:rsid w:val="0031398A"/>
    <w:rsid w:val="00313C50"/>
    <w:rsid w:val="0031796E"/>
    <w:rsid w:val="00317D85"/>
    <w:rsid w:val="00323767"/>
    <w:rsid w:val="003249D2"/>
    <w:rsid w:val="00327C56"/>
    <w:rsid w:val="003315A1"/>
    <w:rsid w:val="00331D1B"/>
    <w:rsid w:val="00331FC1"/>
    <w:rsid w:val="00333ECC"/>
    <w:rsid w:val="00335C5F"/>
    <w:rsid w:val="003373EC"/>
    <w:rsid w:val="0034081C"/>
    <w:rsid w:val="00342FF4"/>
    <w:rsid w:val="00346148"/>
    <w:rsid w:val="003500DE"/>
    <w:rsid w:val="00350BA3"/>
    <w:rsid w:val="0035121A"/>
    <w:rsid w:val="0035267B"/>
    <w:rsid w:val="00356FD5"/>
    <w:rsid w:val="00360D5A"/>
    <w:rsid w:val="003669EA"/>
    <w:rsid w:val="0036728F"/>
    <w:rsid w:val="00367564"/>
    <w:rsid w:val="003706CC"/>
    <w:rsid w:val="00370B49"/>
    <w:rsid w:val="00373C00"/>
    <w:rsid w:val="00375C9F"/>
    <w:rsid w:val="00376315"/>
    <w:rsid w:val="00377710"/>
    <w:rsid w:val="0038013B"/>
    <w:rsid w:val="00380FCA"/>
    <w:rsid w:val="00381B04"/>
    <w:rsid w:val="00381BFE"/>
    <w:rsid w:val="00382370"/>
    <w:rsid w:val="00385E53"/>
    <w:rsid w:val="00393BB5"/>
    <w:rsid w:val="00396393"/>
    <w:rsid w:val="003A1A50"/>
    <w:rsid w:val="003A269F"/>
    <w:rsid w:val="003A2D8E"/>
    <w:rsid w:val="003A34D8"/>
    <w:rsid w:val="003A5011"/>
    <w:rsid w:val="003A5E68"/>
    <w:rsid w:val="003A7CE6"/>
    <w:rsid w:val="003B07A3"/>
    <w:rsid w:val="003B2FEC"/>
    <w:rsid w:val="003B391D"/>
    <w:rsid w:val="003B397A"/>
    <w:rsid w:val="003C20E4"/>
    <w:rsid w:val="003C2F9A"/>
    <w:rsid w:val="003C2FB1"/>
    <w:rsid w:val="003C32BB"/>
    <w:rsid w:val="003C633E"/>
    <w:rsid w:val="003C66BF"/>
    <w:rsid w:val="003D0423"/>
    <w:rsid w:val="003D0BB7"/>
    <w:rsid w:val="003D16F1"/>
    <w:rsid w:val="003D4E57"/>
    <w:rsid w:val="003D4F40"/>
    <w:rsid w:val="003D6342"/>
    <w:rsid w:val="003D6D74"/>
    <w:rsid w:val="003E0A2B"/>
    <w:rsid w:val="003E5BC2"/>
    <w:rsid w:val="003E6395"/>
    <w:rsid w:val="003E6F90"/>
    <w:rsid w:val="003E777C"/>
    <w:rsid w:val="003F00C4"/>
    <w:rsid w:val="003F32D8"/>
    <w:rsid w:val="003F4015"/>
    <w:rsid w:val="003F5D0F"/>
    <w:rsid w:val="003F7991"/>
    <w:rsid w:val="00402F21"/>
    <w:rsid w:val="0040360C"/>
    <w:rsid w:val="0040655C"/>
    <w:rsid w:val="004078EE"/>
    <w:rsid w:val="00412589"/>
    <w:rsid w:val="00414101"/>
    <w:rsid w:val="00416591"/>
    <w:rsid w:val="00421A7F"/>
    <w:rsid w:val="004230AE"/>
    <w:rsid w:val="004234F0"/>
    <w:rsid w:val="004247AC"/>
    <w:rsid w:val="0042564C"/>
    <w:rsid w:val="0042606A"/>
    <w:rsid w:val="00431359"/>
    <w:rsid w:val="00433DDB"/>
    <w:rsid w:val="00435442"/>
    <w:rsid w:val="00437619"/>
    <w:rsid w:val="00441CFF"/>
    <w:rsid w:val="00442F77"/>
    <w:rsid w:val="0044433A"/>
    <w:rsid w:val="00446371"/>
    <w:rsid w:val="0044680A"/>
    <w:rsid w:val="00452DED"/>
    <w:rsid w:val="004553B3"/>
    <w:rsid w:val="00455F89"/>
    <w:rsid w:val="004572C1"/>
    <w:rsid w:val="00460585"/>
    <w:rsid w:val="00465A1E"/>
    <w:rsid w:val="00471DAA"/>
    <w:rsid w:val="00473FA6"/>
    <w:rsid w:val="00474E45"/>
    <w:rsid w:val="00475866"/>
    <w:rsid w:val="00483F06"/>
    <w:rsid w:val="004842CA"/>
    <w:rsid w:val="00485CAD"/>
    <w:rsid w:val="0048630C"/>
    <w:rsid w:val="004870D3"/>
    <w:rsid w:val="004A2A63"/>
    <w:rsid w:val="004A358B"/>
    <w:rsid w:val="004A5F92"/>
    <w:rsid w:val="004B210C"/>
    <w:rsid w:val="004B27D9"/>
    <w:rsid w:val="004B30BD"/>
    <w:rsid w:val="004B5C62"/>
    <w:rsid w:val="004C26FE"/>
    <w:rsid w:val="004C7316"/>
    <w:rsid w:val="004D0954"/>
    <w:rsid w:val="004D23CA"/>
    <w:rsid w:val="004D252A"/>
    <w:rsid w:val="004D405F"/>
    <w:rsid w:val="004D463D"/>
    <w:rsid w:val="004D6F33"/>
    <w:rsid w:val="004E10C8"/>
    <w:rsid w:val="004E2CD6"/>
    <w:rsid w:val="004E4F4F"/>
    <w:rsid w:val="004E5EAA"/>
    <w:rsid w:val="004E6789"/>
    <w:rsid w:val="004F0F5F"/>
    <w:rsid w:val="004F1151"/>
    <w:rsid w:val="004F4C1C"/>
    <w:rsid w:val="004F511A"/>
    <w:rsid w:val="004F5518"/>
    <w:rsid w:val="004F61E3"/>
    <w:rsid w:val="004F77B7"/>
    <w:rsid w:val="004F7CF5"/>
    <w:rsid w:val="0050065C"/>
    <w:rsid w:val="00502E10"/>
    <w:rsid w:val="00503CCB"/>
    <w:rsid w:val="0051015C"/>
    <w:rsid w:val="00514B33"/>
    <w:rsid w:val="00514B7E"/>
    <w:rsid w:val="005151C0"/>
    <w:rsid w:val="005154FB"/>
    <w:rsid w:val="00516CF1"/>
    <w:rsid w:val="00520BF3"/>
    <w:rsid w:val="00521AB5"/>
    <w:rsid w:val="00523D61"/>
    <w:rsid w:val="00531AE9"/>
    <w:rsid w:val="00533A8D"/>
    <w:rsid w:val="005429A4"/>
    <w:rsid w:val="00550540"/>
    <w:rsid w:val="00550A66"/>
    <w:rsid w:val="005518C5"/>
    <w:rsid w:val="00553CDA"/>
    <w:rsid w:val="00555063"/>
    <w:rsid w:val="00556E30"/>
    <w:rsid w:val="00557090"/>
    <w:rsid w:val="00567EC7"/>
    <w:rsid w:val="00570013"/>
    <w:rsid w:val="00570705"/>
    <w:rsid w:val="00573DB6"/>
    <w:rsid w:val="005801A2"/>
    <w:rsid w:val="00583025"/>
    <w:rsid w:val="00583EDB"/>
    <w:rsid w:val="00585EF7"/>
    <w:rsid w:val="00586814"/>
    <w:rsid w:val="005952A5"/>
    <w:rsid w:val="00597862"/>
    <w:rsid w:val="005A06E5"/>
    <w:rsid w:val="005A0D8F"/>
    <w:rsid w:val="005A33A1"/>
    <w:rsid w:val="005A3E6C"/>
    <w:rsid w:val="005A51E4"/>
    <w:rsid w:val="005A5AFA"/>
    <w:rsid w:val="005B1824"/>
    <w:rsid w:val="005B217D"/>
    <w:rsid w:val="005B31B8"/>
    <w:rsid w:val="005C101B"/>
    <w:rsid w:val="005C385F"/>
    <w:rsid w:val="005C56FB"/>
    <w:rsid w:val="005D081D"/>
    <w:rsid w:val="005D64EA"/>
    <w:rsid w:val="005E0947"/>
    <w:rsid w:val="005E11F5"/>
    <w:rsid w:val="005E1AC6"/>
    <w:rsid w:val="005E220E"/>
    <w:rsid w:val="005E2606"/>
    <w:rsid w:val="005E2C38"/>
    <w:rsid w:val="005F0EE3"/>
    <w:rsid w:val="005F6F1B"/>
    <w:rsid w:val="00600834"/>
    <w:rsid w:val="0060421F"/>
    <w:rsid w:val="00604630"/>
    <w:rsid w:val="0061146B"/>
    <w:rsid w:val="0061621C"/>
    <w:rsid w:val="0061680E"/>
    <w:rsid w:val="0062087F"/>
    <w:rsid w:val="00621682"/>
    <w:rsid w:val="006230DE"/>
    <w:rsid w:val="00624B33"/>
    <w:rsid w:val="00625D06"/>
    <w:rsid w:val="006279DD"/>
    <w:rsid w:val="0063041A"/>
    <w:rsid w:val="00630AA2"/>
    <w:rsid w:val="0063764A"/>
    <w:rsid w:val="00637942"/>
    <w:rsid w:val="00646707"/>
    <w:rsid w:val="00646B4E"/>
    <w:rsid w:val="00650121"/>
    <w:rsid w:val="00652D0A"/>
    <w:rsid w:val="006549E8"/>
    <w:rsid w:val="00657F7E"/>
    <w:rsid w:val="00657FD0"/>
    <w:rsid w:val="00660594"/>
    <w:rsid w:val="006606E6"/>
    <w:rsid w:val="00660FC1"/>
    <w:rsid w:val="00662A08"/>
    <w:rsid w:val="00662E58"/>
    <w:rsid w:val="00663F10"/>
    <w:rsid w:val="00664DCF"/>
    <w:rsid w:val="006670EE"/>
    <w:rsid w:val="00667639"/>
    <w:rsid w:val="00667E3A"/>
    <w:rsid w:val="0067039D"/>
    <w:rsid w:val="00676171"/>
    <w:rsid w:val="00681A35"/>
    <w:rsid w:val="00681E7F"/>
    <w:rsid w:val="0068228F"/>
    <w:rsid w:val="006858E2"/>
    <w:rsid w:val="00690254"/>
    <w:rsid w:val="006922B4"/>
    <w:rsid w:val="006931AC"/>
    <w:rsid w:val="00693985"/>
    <w:rsid w:val="0069573C"/>
    <w:rsid w:val="00697F1E"/>
    <w:rsid w:val="006A233A"/>
    <w:rsid w:val="006A29F8"/>
    <w:rsid w:val="006B3D46"/>
    <w:rsid w:val="006B43DD"/>
    <w:rsid w:val="006B7884"/>
    <w:rsid w:val="006C308A"/>
    <w:rsid w:val="006C3AF9"/>
    <w:rsid w:val="006C5D39"/>
    <w:rsid w:val="006C7CC8"/>
    <w:rsid w:val="006D3BE5"/>
    <w:rsid w:val="006D57CE"/>
    <w:rsid w:val="006D5D3D"/>
    <w:rsid w:val="006D6D9B"/>
    <w:rsid w:val="006E0AA9"/>
    <w:rsid w:val="006E2810"/>
    <w:rsid w:val="006E5417"/>
    <w:rsid w:val="006E649F"/>
    <w:rsid w:val="006E7CAB"/>
    <w:rsid w:val="006F3C9C"/>
    <w:rsid w:val="006F60C3"/>
    <w:rsid w:val="007023DE"/>
    <w:rsid w:val="00702F82"/>
    <w:rsid w:val="00703766"/>
    <w:rsid w:val="00703D8B"/>
    <w:rsid w:val="0070467F"/>
    <w:rsid w:val="007051F4"/>
    <w:rsid w:val="00712F60"/>
    <w:rsid w:val="007157D0"/>
    <w:rsid w:val="007179AC"/>
    <w:rsid w:val="00720E3B"/>
    <w:rsid w:val="00721CF3"/>
    <w:rsid w:val="007265F0"/>
    <w:rsid w:val="00730B01"/>
    <w:rsid w:val="00731A38"/>
    <w:rsid w:val="00734DEC"/>
    <w:rsid w:val="007351B0"/>
    <w:rsid w:val="00737FE1"/>
    <w:rsid w:val="007433FF"/>
    <w:rsid w:val="00743573"/>
    <w:rsid w:val="0074393F"/>
    <w:rsid w:val="00745F6B"/>
    <w:rsid w:val="0074797B"/>
    <w:rsid w:val="00753C69"/>
    <w:rsid w:val="00755276"/>
    <w:rsid w:val="0075585E"/>
    <w:rsid w:val="007602FE"/>
    <w:rsid w:val="00763A85"/>
    <w:rsid w:val="00767032"/>
    <w:rsid w:val="00767985"/>
    <w:rsid w:val="00770571"/>
    <w:rsid w:val="007768FF"/>
    <w:rsid w:val="00776B4E"/>
    <w:rsid w:val="007824D3"/>
    <w:rsid w:val="0079174D"/>
    <w:rsid w:val="007920BD"/>
    <w:rsid w:val="00796EE3"/>
    <w:rsid w:val="007A0468"/>
    <w:rsid w:val="007A7D29"/>
    <w:rsid w:val="007B1627"/>
    <w:rsid w:val="007B1839"/>
    <w:rsid w:val="007B4AB8"/>
    <w:rsid w:val="007C318A"/>
    <w:rsid w:val="007C31B5"/>
    <w:rsid w:val="007C44EB"/>
    <w:rsid w:val="007C462C"/>
    <w:rsid w:val="007C7DD7"/>
    <w:rsid w:val="007D1181"/>
    <w:rsid w:val="007D4BB4"/>
    <w:rsid w:val="007E01A3"/>
    <w:rsid w:val="007E2913"/>
    <w:rsid w:val="007E2E40"/>
    <w:rsid w:val="007E6BF3"/>
    <w:rsid w:val="007F17AB"/>
    <w:rsid w:val="007F1F8B"/>
    <w:rsid w:val="007F310F"/>
    <w:rsid w:val="007F460C"/>
    <w:rsid w:val="007F67A1"/>
    <w:rsid w:val="007F7DEB"/>
    <w:rsid w:val="008004C9"/>
    <w:rsid w:val="0080054B"/>
    <w:rsid w:val="008021DD"/>
    <w:rsid w:val="00807AE1"/>
    <w:rsid w:val="00811310"/>
    <w:rsid w:val="00811C05"/>
    <w:rsid w:val="00814FA5"/>
    <w:rsid w:val="008206C8"/>
    <w:rsid w:val="00821A39"/>
    <w:rsid w:val="00822366"/>
    <w:rsid w:val="0082245F"/>
    <w:rsid w:val="008250DC"/>
    <w:rsid w:val="00830065"/>
    <w:rsid w:val="00832F2E"/>
    <w:rsid w:val="00833285"/>
    <w:rsid w:val="00833816"/>
    <w:rsid w:val="008341C8"/>
    <w:rsid w:val="008358C9"/>
    <w:rsid w:val="00837FB1"/>
    <w:rsid w:val="00841801"/>
    <w:rsid w:val="00843D88"/>
    <w:rsid w:val="00844F73"/>
    <w:rsid w:val="0084633B"/>
    <w:rsid w:val="00853463"/>
    <w:rsid w:val="008545EA"/>
    <w:rsid w:val="0085790D"/>
    <w:rsid w:val="00862DBA"/>
    <w:rsid w:val="0086387C"/>
    <w:rsid w:val="00863A71"/>
    <w:rsid w:val="00866B5B"/>
    <w:rsid w:val="00867140"/>
    <w:rsid w:val="0087196A"/>
    <w:rsid w:val="00871A6A"/>
    <w:rsid w:val="008723AA"/>
    <w:rsid w:val="00873362"/>
    <w:rsid w:val="00874A6C"/>
    <w:rsid w:val="008755F2"/>
    <w:rsid w:val="00875B63"/>
    <w:rsid w:val="00876C65"/>
    <w:rsid w:val="00880C0F"/>
    <w:rsid w:val="0088106B"/>
    <w:rsid w:val="008851C3"/>
    <w:rsid w:val="0088648D"/>
    <w:rsid w:val="00886CF1"/>
    <w:rsid w:val="008920FC"/>
    <w:rsid w:val="00893880"/>
    <w:rsid w:val="00895BA3"/>
    <w:rsid w:val="008A21FA"/>
    <w:rsid w:val="008A4B4C"/>
    <w:rsid w:val="008A4DDA"/>
    <w:rsid w:val="008A5931"/>
    <w:rsid w:val="008A7200"/>
    <w:rsid w:val="008A7CDD"/>
    <w:rsid w:val="008B1DAF"/>
    <w:rsid w:val="008B1EB9"/>
    <w:rsid w:val="008B35D4"/>
    <w:rsid w:val="008B64C9"/>
    <w:rsid w:val="008B790D"/>
    <w:rsid w:val="008C181E"/>
    <w:rsid w:val="008C1956"/>
    <w:rsid w:val="008C239F"/>
    <w:rsid w:val="008C23E4"/>
    <w:rsid w:val="008C38F7"/>
    <w:rsid w:val="008C5F8A"/>
    <w:rsid w:val="008C6FB9"/>
    <w:rsid w:val="008C7AD7"/>
    <w:rsid w:val="008D1712"/>
    <w:rsid w:val="008D1A64"/>
    <w:rsid w:val="008D262F"/>
    <w:rsid w:val="008D3CAE"/>
    <w:rsid w:val="008D59CB"/>
    <w:rsid w:val="008D68E9"/>
    <w:rsid w:val="008D6ECF"/>
    <w:rsid w:val="008E1738"/>
    <w:rsid w:val="008E480C"/>
    <w:rsid w:val="008E547A"/>
    <w:rsid w:val="008E5B7D"/>
    <w:rsid w:val="008F1B32"/>
    <w:rsid w:val="008F7180"/>
    <w:rsid w:val="009046F5"/>
    <w:rsid w:val="00904A0C"/>
    <w:rsid w:val="00906BFE"/>
    <w:rsid w:val="00907757"/>
    <w:rsid w:val="00910D07"/>
    <w:rsid w:val="009115DE"/>
    <w:rsid w:val="009212B0"/>
    <w:rsid w:val="00921FA1"/>
    <w:rsid w:val="009234A5"/>
    <w:rsid w:val="00925A07"/>
    <w:rsid w:val="00925DAF"/>
    <w:rsid w:val="00932969"/>
    <w:rsid w:val="00933453"/>
    <w:rsid w:val="009336F7"/>
    <w:rsid w:val="0093447B"/>
    <w:rsid w:val="0093636C"/>
    <w:rsid w:val="009374A7"/>
    <w:rsid w:val="00941E83"/>
    <w:rsid w:val="00943162"/>
    <w:rsid w:val="00943F1E"/>
    <w:rsid w:val="009444E7"/>
    <w:rsid w:val="00950D10"/>
    <w:rsid w:val="00952FAD"/>
    <w:rsid w:val="009541A2"/>
    <w:rsid w:val="009546DD"/>
    <w:rsid w:val="00955CC9"/>
    <w:rsid w:val="00955F6D"/>
    <w:rsid w:val="009566DE"/>
    <w:rsid w:val="009566F4"/>
    <w:rsid w:val="0096344C"/>
    <w:rsid w:val="00975472"/>
    <w:rsid w:val="00977606"/>
    <w:rsid w:val="0098551D"/>
    <w:rsid w:val="009879C3"/>
    <w:rsid w:val="00987FA8"/>
    <w:rsid w:val="00990981"/>
    <w:rsid w:val="009917A9"/>
    <w:rsid w:val="0099518F"/>
    <w:rsid w:val="00995D26"/>
    <w:rsid w:val="009A18F2"/>
    <w:rsid w:val="009A1B53"/>
    <w:rsid w:val="009A523D"/>
    <w:rsid w:val="009A7087"/>
    <w:rsid w:val="009A7BC2"/>
    <w:rsid w:val="009B02A1"/>
    <w:rsid w:val="009C7359"/>
    <w:rsid w:val="009D04FF"/>
    <w:rsid w:val="009D1252"/>
    <w:rsid w:val="009E2F45"/>
    <w:rsid w:val="009E32BF"/>
    <w:rsid w:val="009E38D0"/>
    <w:rsid w:val="009F0624"/>
    <w:rsid w:val="009F2762"/>
    <w:rsid w:val="009F3DDB"/>
    <w:rsid w:val="009F496B"/>
    <w:rsid w:val="00A01439"/>
    <w:rsid w:val="00A02243"/>
    <w:rsid w:val="00A02E61"/>
    <w:rsid w:val="00A030ED"/>
    <w:rsid w:val="00A05BC7"/>
    <w:rsid w:val="00A05CFF"/>
    <w:rsid w:val="00A11633"/>
    <w:rsid w:val="00A12FF2"/>
    <w:rsid w:val="00A13048"/>
    <w:rsid w:val="00A20643"/>
    <w:rsid w:val="00A24CF2"/>
    <w:rsid w:val="00A255B8"/>
    <w:rsid w:val="00A40354"/>
    <w:rsid w:val="00A41527"/>
    <w:rsid w:val="00A44B56"/>
    <w:rsid w:val="00A44BA2"/>
    <w:rsid w:val="00A4612E"/>
    <w:rsid w:val="00A46843"/>
    <w:rsid w:val="00A46BB2"/>
    <w:rsid w:val="00A523BB"/>
    <w:rsid w:val="00A540F7"/>
    <w:rsid w:val="00A547E4"/>
    <w:rsid w:val="00A56B97"/>
    <w:rsid w:val="00A5777A"/>
    <w:rsid w:val="00A6093D"/>
    <w:rsid w:val="00A6162F"/>
    <w:rsid w:val="00A62CE2"/>
    <w:rsid w:val="00A63C47"/>
    <w:rsid w:val="00A64B99"/>
    <w:rsid w:val="00A66B6A"/>
    <w:rsid w:val="00A704AD"/>
    <w:rsid w:val="00A70B7C"/>
    <w:rsid w:val="00A767DC"/>
    <w:rsid w:val="00A7689E"/>
    <w:rsid w:val="00A76A6D"/>
    <w:rsid w:val="00A76DB9"/>
    <w:rsid w:val="00A83253"/>
    <w:rsid w:val="00A87BDB"/>
    <w:rsid w:val="00A93F07"/>
    <w:rsid w:val="00A93FA5"/>
    <w:rsid w:val="00A9432D"/>
    <w:rsid w:val="00A970B2"/>
    <w:rsid w:val="00A973C3"/>
    <w:rsid w:val="00A97D34"/>
    <w:rsid w:val="00A97E75"/>
    <w:rsid w:val="00AA341E"/>
    <w:rsid w:val="00AA363E"/>
    <w:rsid w:val="00AA3FD9"/>
    <w:rsid w:val="00AA6E84"/>
    <w:rsid w:val="00AB1B1F"/>
    <w:rsid w:val="00AB22B0"/>
    <w:rsid w:val="00AB23FA"/>
    <w:rsid w:val="00AB44BA"/>
    <w:rsid w:val="00AC05CC"/>
    <w:rsid w:val="00AC679F"/>
    <w:rsid w:val="00AC6B57"/>
    <w:rsid w:val="00AD01B7"/>
    <w:rsid w:val="00AD05A8"/>
    <w:rsid w:val="00AD1483"/>
    <w:rsid w:val="00AD1CEC"/>
    <w:rsid w:val="00AD319E"/>
    <w:rsid w:val="00AD3B37"/>
    <w:rsid w:val="00AD70A7"/>
    <w:rsid w:val="00AE0C3A"/>
    <w:rsid w:val="00AE341B"/>
    <w:rsid w:val="00AE38E9"/>
    <w:rsid w:val="00AE620C"/>
    <w:rsid w:val="00AF0A55"/>
    <w:rsid w:val="00AF2FC7"/>
    <w:rsid w:val="00AF4099"/>
    <w:rsid w:val="00AF422D"/>
    <w:rsid w:val="00B0190C"/>
    <w:rsid w:val="00B0261E"/>
    <w:rsid w:val="00B07CA7"/>
    <w:rsid w:val="00B105F4"/>
    <w:rsid w:val="00B1279A"/>
    <w:rsid w:val="00B14E49"/>
    <w:rsid w:val="00B15482"/>
    <w:rsid w:val="00B15CBA"/>
    <w:rsid w:val="00B16D5D"/>
    <w:rsid w:val="00B227C3"/>
    <w:rsid w:val="00B27A9C"/>
    <w:rsid w:val="00B367A4"/>
    <w:rsid w:val="00B40C81"/>
    <w:rsid w:val="00B4194A"/>
    <w:rsid w:val="00B45C00"/>
    <w:rsid w:val="00B478EA"/>
    <w:rsid w:val="00B50F0B"/>
    <w:rsid w:val="00B5222E"/>
    <w:rsid w:val="00B53179"/>
    <w:rsid w:val="00B53464"/>
    <w:rsid w:val="00B600CD"/>
    <w:rsid w:val="00B61828"/>
    <w:rsid w:val="00B61C96"/>
    <w:rsid w:val="00B6276F"/>
    <w:rsid w:val="00B63871"/>
    <w:rsid w:val="00B72C76"/>
    <w:rsid w:val="00B73A2A"/>
    <w:rsid w:val="00B741A7"/>
    <w:rsid w:val="00B7552B"/>
    <w:rsid w:val="00B75B72"/>
    <w:rsid w:val="00B81820"/>
    <w:rsid w:val="00B81C03"/>
    <w:rsid w:val="00B823EC"/>
    <w:rsid w:val="00B83D00"/>
    <w:rsid w:val="00B845CB"/>
    <w:rsid w:val="00B84CCA"/>
    <w:rsid w:val="00B84E0A"/>
    <w:rsid w:val="00B857DF"/>
    <w:rsid w:val="00B85CCE"/>
    <w:rsid w:val="00B9063F"/>
    <w:rsid w:val="00B93EA0"/>
    <w:rsid w:val="00B93FFA"/>
    <w:rsid w:val="00B94B06"/>
    <w:rsid w:val="00B94C28"/>
    <w:rsid w:val="00B94FD7"/>
    <w:rsid w:val="00B956F1"/>
    <w:rsid w:val="00B95AEB"/>
    <w:rsid w:val="00B96D28"/>
    <w:rsid w:val="00BA076C"/>
    <w:rsid w:val="00BA391B"/>
    <w:rsid w:val="00BA4420"/>
    <w:rsid w:val="00BA5195"/>
    <w:rsid w:val="00BB725A"/>
    <w:rsid w:val="00BB798C"/>
    <w:rsid w:val="00BB7C42"/>
    <w:rsid w:val="00BC0DD2"/>
    <w:rsid w:val="00BC10BA"/>
    <w:rsid w:val="00BC3E5A"/>
    <w:rsid w:val="00BC3F86"/>
    <w:rsid w:val="00BC5AFD"/>
    <w:rsid w:val="00BD0B3C"/>
    <w:rsid w:val="00BD4768"/>
    <w:rsid w:val="00BD5566"/>
    <w:rsid w:val="00BD596E"/>
    <w:rsid w:val="00BD6AE1"/>
    <w:rsid w:val="00BD7D53"/>
    <w:rsid w:val="00BE6637"/>
    <w:rsid w:val="00BE7D6F"/>
    <w:rsid w:val="00BF2271"/>
    <w:rsid w:val="00BF52B5"/>
    <w:rsid w:val="00C0152F"/>
    <w:rsid w:val="00C01CBD"/>
    <w:rsid w:val="00C037DC"/>
    <w:rsid w:val="00C04EE0"/>
    <w:rsid w:val="00C04F43"/>
    <w:rsid w:val="00C05870"/>
    <w:rsid w:val="00C05CA2"/>
    <w:rsid w:val="00C0609D"/>
    <w:rsid w:val="00C115AB"/>
    <w:rsid w:val="00C12E97"/>
    <w:rsid w:val="00C150D9"/>
    <w:rsid w:val="00C15653"/>
    <w:rsid w:val="00C167B8"/>
    <w:rsid w:val="00C2241D"/>
    <w:rsid w:val="00C2446C"/>
    <w:rsid w:val="00C2623B"/>
    <w:rsid w:val="00C262B0"/>
    <w:rsid w:val="00C26CCB"/>
    <w:rsid w:val="00C30249"/>
    <w:rsid w:val="00C31E29"/>
    <w:rsid w:val="00C32A35"/>
    <w:rsid w:val="00C32C52"/>
    <w:rsid w:val="00C3723B"/>
    <w:rsid w:val="00C40848"/>
    <w:rsid w:val="00C41014"/>
    <w:rsid w:val="00C41F8B"/>
    <w:rsid w:val="00C42466"/>
    <w:rsid w:val="00C4441E"/>
    <w:rsid w:val="00C45752"/>
    <w:rsid w:val="00C45E3A"/>
    <w:rsid w:val="00C47FC8"/>
    <w:rsid w:val="00C51B91"/>
    <w:rsid w:val="00C51BFB"/>
    <w:rsid w:val="00C521A7"/>
    <w:rsid w:val="00C56476"/>
    <w:rsid w:val="00C56B52"/>
    <w:rsid w:val="00C606C9"/>
    <w:rsid w:val="00C63449"/>
    <w:rsid w:val="00C63B1D"/>
    <w:rsid w:val="00C64542"/>
    <w:rsid w:val="00C655AD"/>
    <w:rsid w:val="00C715EB"/>
    <w:rsid w:val="00C71667"/>
    <w:rsid w:val="00C80288"/>
    <w:rsid w:val="00C84003"/>
    <w:rsid w:val="00C86A56"/>
    <w:rsid w:val="00C86D75"/>
    <w:rsid w:val="00C87DE6"/>
    <w:rsid w:val="00C87DF4"/>
    <w:rsid w:val="00C90650"/>
    <w:rsid w:val="00C950B7"/>
    <w:rsid w:val="00C954AC"/>
    <w:rsid w:val="00C9651D"/>
    <w:rsid w:val="00C97D78"/>
    <w:rsid w:val="00CA3C38"/>
    <w:rsid w:val="00CA4167"/>
    <w:rsid w:val="00CA5C3E"/>
    <w:rsid w:val="00CA7AC6"/>
    <w:rsid w:val="00CB2303"/>
    <w:rsid w:val="00CB2C88"/>
    <w:rsid w:val="00CB2DF6"/>
    <w:rsid w:val="00CB5E17"/>
    <w:rsid w:val="00CB5ECA"/>
    <w:rsid w:val="00CC2AAE"/>
    <w:rsid w:val="00CC45B6"/>
    <w:rsid w:val="00CC5A42"/>
    <w:rsid w:val="00CC6209"/>
    <w:rsid w:val="00CD0EAB"/>
    <w:rsid w:val="00CD18FE"/>
    <w:rsid w:val="00CD1BE9"/>
    <w:rsid w:val="00CD223A"/>
    <w:rsid w:val="00CD2979"/>
    <w:rsid w:val="00CD3A5A"/>
    <w:rsid w:val="00CD793F"/>
    <w:rsid w:val="00CE1F14"/>
    <w:rsid w:val="00CE2F0D"/>
    <w:rsid w:val="00CE5D2A"/>
    <w:rsid w:val="00CE5E02"/>
    <w:rsid w:val="00CE7EC6"/>
    <w:rsid w:val="00CF15F8"/>
    <w:rsid w:val="00CF34DB"/>
    <w:rsid w:val="00CF558F"/>
    <w:rsid w:val="00CF6DD8"/>
    <w:rsid w:val="00CF72E4"/>
    <w:rsid w:val="00D00399"/>
    <w:rsid w:val="00D00CCA"/>
    <w:rsid w:val="00D010C0"/>
    <w:rsid w:val="00D02804"/>
    <w:rsid w:val="00D032B0"/>
    <w:rsid w:val="00D073E2"/>
    <w:rsid w:val="00D07725"/>
    <w:rsid w:val="00D108F2"/>
    <w:rsid w:val="00D15638"/>
    <w:rsid w:val="00D15F32"/>
    <w:rsid w:val="00D163B8"/>
    <w:rsid w:val="00D20DB4"/>
    <w:rsid w:val="00D23BB6"/>
    <w:rsid w:val="00D247B8"/>
    <w:rsid w:val="00D24AC6"/>
    <w:rsid w:val="00D30C58"/>
    <w:rsid w:val="00D37CE7"/>
    <w:rsid w:val="00D446EC"/>
    <w:rsid w:val="00D50AF7"/>
    <w:rsid w:val="00D51BF0"/>
    <w:rsid w:val="00D55942"/>
    <w:rsid w:val="00D601A8"/>
    <w:rsid w:val="00D60C88"/>
    <w:rsid w:val="00D61BE4"/>
    <w:rsid w:val="00D64855"/>
    <w:rsid w:val="00D65F54"/>
    <w:rsid w:val="00D714BE"/>
    <w:rsid w:val="00D71DB8"/>
    <w:rsid w:val="00D73876"/>
    <w:rsid w:val="00D77FDB"/>
    <w:rsid w:val="00D802AF"/>
    <w:rsid w:val="00D80457"/>
    <w:rsid w:val="00D807BF"/>
    <w:rsid w:val="00D81073"/>
    <w:rsid w:val="00D81C84"/>
    <w:rsid w:val="00D82FCC"/>
    <w:rsid w:val="00D8621B"/>
    <w:rsid w:val="00D87FEA"/>
    <w:rsid w:val="00D91D17"/>
    <w:rsid w:val="00D93CA4"/>
    <w:rsid w:val="00DA17FC"/>
    <w:rsid w:val="00DA20C2"/>
    <w:rsid w:val="00DA2656"/>
    <w:rsid w:val="00DA2F54"/>
    <w:rsid w:val="00DA36A6"/>
    <w:rsid w:val="00DA72AD"/>
    <w:rsid w:val="00DA7887"/>
    <w:rsid w:val="00DB2C26"/>
    <w:rsid w:val="00DB55B0"/>
    <w:rsid w:val="00DB5BFF"/>
    <w:rsid w:val="00DB5F17"/>
    <w:rsid w:val="00DB72B8"/>
    <w:rsid w:val="00DB73C3"/>
    <w:rsid w:val="00DB7A65"/>
    <w:rsid w:val="00DC79D1"/>
    <w:rsid w:val="00DD0051"/>
    <w:rsid w:val="00DD02F4"/>
    <w:rsid w:val="00DD19A9"/>
    <w:rsid w:val="00DD2F67"/>
    <w:rsid w:val="00DE0859"/>
    <w:rsid w:val="00DE134B"/>
    <w:rsid w:val="00DE1CF6"/>
    <w:rsid w:val="00DE1F66"/>
    <w:rsid w:val="00DE30D9"/>
    <w:rsid w:val="00DE321D"/>
    <w:rsid w:val="00DE3380"/>
    <w:rsid w:val="00DE3777"/>
    <w:rsid w:val="00DE433D"/>
    <w:rsid w:val="00DE6B43"/>
    <w:rsid w:val="00DF06F6"/>
    <w:rsid w:val="00DF4656"/>
    <w:rsid w:val="00DF4A26"/>
    <w:rsid w:val="00DF71F7"/>
    <w:rsid w:val="00E02539"/>
    <w:rsid w:val="00E06A90"/>
    <w:rsid w:val="00E11923"/>
    <w:rsid w:val="00E11D75"/>
    <w:rsid w:val="00E13C97"/>
    <w:rsid w:val="00E14863"/>
    <w:rsid w:val="00E162DE"/>
    <w:rsid w:val="00E20902"/>
    <w:rsid w:val="00E2151E"/>
    <w:rsid w:val="00E248D2"/>
    <w:rsid w:val="00E25AE9"/>
    <w:rsid w:val="00E262D4"/>
    <w:rsid w:val="00E30B26"/>
    <w:rsid w:val="00E31A55"/>
    <w:rsid w:val="00E33478"/>
    <w:rsid w:val="00E35489"/>
    <w:rsid w:val="00E36250"/>
    <w:rsid w:val="00E3798C"/>
    <w:rsid w:val="00E43BCB"/>
    <w:rsid w:val="00E43CC7"/>
    <w:rsid w:val="00E54511"/>
    <w:rsid w:val="00E55F17"/>
    <w:rsid w:val="00E56FF4"/>
    <w:rsid w:val="00E60AEA"/>
    <w:rsid w:val="00E61DAC"/>
    <w:rsid w:val="00E6308B"/>
    <w:rsid w:val="00E65E1F"/>
    <w:rsid w:val="00E71259"/>
    <w:rsid w:val="00E72B80"/>
    <w:rsid w:val="00E75FE3"/>
    <w:rsid w:val="00E80802"/>
    <w:rsid w:val="00E817B0"/>
    <w:rsid w:val="00E84EA5"/>
    <w:rsid w:val="00E860C9"/>
    <w:rsid w:val="00E86134"/>
    <w:rsid w:val="00E86C4C"/>
    <w:rsid w:val="00E87384"/>
    <w:rsid w:val="00E907A3"/>
    <w:rsid w:val="00E93937"/>
    <w:rsid w:val="00E93A70"/>
    <w:rsid w:val="00E93C0E"/>
    <w:rsid w:val="00E971E7"/>
    <w:rsid w:val="00EA1D83"/>
    <w:rsid w:val="00EA2446"/>
    <w:rsid w:val="00EA2889"/>
    <w:rsid w:val="00EA2A5D"/>
    <w:rsid w:val="00EA48F4"/>
    <w:rsid w:val="00EA5AE0"/>
    <w:rsid w:val="00EA6917"/>
    <w:rsid w:val="00EA731C"/>
    <w:rsid w:val="00EB25F2"/>
    <w:rsid w:val="00EB3611"/>
    <w:rsid w:val="00EB3E23"/>
    <w:rsid w:val="00EB7AB1"/>
    <w:rsid w:val="00EB7BEA"/>
    <w:rsid w:val="00EC0B86"/>
    <w:rsid w:val="00EC260A"/>
    <w:rsid w:val="00EC2737"/>
    <w:rsid w:val="00EC3128"/>
    <w:rsid w:val="00ED0895"/>
    <w:rsid w:val="00EE1D85"/>
    <w:rsid w:val="00EE21EE"/>
    <w:rsid w:val="00EE3582"/>
    <w:rsid w:val="00EE36D0"/>
    <w:rsid w:val="00EE7CD8"/>
    <w:rsid w:val="00EF1AA1"/>
    <w:rsid w:val="00EF48CC"/>
    <w:rsid w:val="00EF53E7"/>
    <w:rsid w:val="00EF65D9"/>
    <w:rsid w:val="00EF79F9"/>
    <w:rsid w:val="00F00801"/>
    <w:rsid w:val="00F0113B"/>
    <w:rsid w:val="00F01B8A"/>
    <w:rsid w:val="00F02E62"/>
    <w:rsid w:val="00F0368A"/>
    <w:rsid w:val="00F04900"/>
    <w:rsid w:val="00F05BC1"/>
    <w:rsid w:val="00F05F78"/>
    <w:rsid w:val="00F06E9F"/>
    <w:rsid w:val="00F10ADA"/>
    <w:rsid w:val="00F130FF"/>
    <w:rsid w:val="00F17C9C"/>
    <w:rsid w:val="00F20026"/>
    <w:rsid w:val="00F2120C"/>
    <w:rsid w:val="00F21219"/>
    <w:rsid w:val="00F21E5F"/>
    <w:rsid w:val="00F21ED0"/>
    <w:rsid w:val="00F241A7"/>
    <w:rsid w:val="00F2603B"/>
    <w:rsid w:val="00F26E4A"/>
    <w:rsid w:val="00F32F69"/>
    <w:rsid w:val="00F402B3"/>
    <w:rsid w:val="00F412AD"/>
    <w:rsid w:val="00F44FE4"/>
    <w:rsid w:val="00F4634B"/>
    <w:rsid w:val="00F47853"/>
    <w:rsid w:val="00F511E2"/>
    <w:rsid w:val="00F5419B"/>
    <w:rsid w:val="00F5451D"/>
    <w:rsid w:val="00F67B16"/>
    <w:rsid w:val="00F70B28"/>
    <w:rsid w:val="00F7118B"/>
    <w:rsid w:val="00F711F1"/>
    <w:rsid w:val="00F723CA"/>
    <w:rsid w:val="00F73032"/>
    <w:rsid w:val="00F768D2"/>
    <w:rsid w:val="00F848FC"/>
    <w:rsid w:val="00F84F61"/>
    <w:rsid w:val="00F87372"/>
    <w:rsid w:val="00F874FD"/>
    <w:rsid w:val="00F9066A"/>
    <w:rsid w:val="00F9282A"/>
    <w:rsid w:val="00F96BAD"/>
    <w:rsid w:val="00FA139D"/>
    <w:rsid w:val="00FA235E"/>
    <w:rsid w:val="00FB01B6"/>
    <w:rsid w:val="00FB0E84"/>
    <w:rsid w:val="00FB1BAE"/>
    <w:rsid w:val="00FB3F63"/>
    <w:rsid w:val="00FB5E9C"/>
    <w:rsid w:val="00FC1F8A"/>
    <w:rsid w:val="00FC278D"/>
    <w:rsid w:val="00FC5119"/>
    <w:rsid w:val="00FC58C9"/>
    <w:rsid w:val="00FC7FD3"/>
    <w:rsid w:val="00FD01C2"/>
    <w:rsid w:val="00FD03E3"/>
    <w:rsid w:val="00FD6831"/>
    <w:rsid w:val="00FE595C"/>
    <w:rsid w:val="00FE6588"/>
    <w:rsid w:val="00FE68B5"/>
    <w:rsid w:val="00FF0CE3"/>
    <w:rsid w:val="00FF7495"/>
    <w:rsid w:val="00FF787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B4FB3B"/>
  <w15:chartTrackingRefBased/>
  <w15:docId w15:val="{3E9922E6-6430-944F-A6D0-6373B7D9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D3CAE"/>
  </w:style>
  <w:style w:type="paragraph" w:styleId="Heading1">
    <w:name w:val="heading 1"/>
    <w:basedOn w:val="Normal"/>
    <w:next w:val="Normal"/>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textAlignment w:val="baseline"/>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left" w:pos="720"/>
        <w:tab w:val="left" w:pos="1080"/>
        <w:tab w:val="left" w:pos="1440"/>
      </w:tabs>
      <w:overflowPunct w:val="0"/>
      <w:autoSpaceDE w:val="0"/>
      <w:autoSpaceDN w:val="0"/>
      <w:adjustRightInd w:val="0"/>
      <w:spacing w:before="240" w:after="60"/>
      <w:textAlignment w:val="baseline"/>
      <w:outlineLvl w:val="1"/>
    </w:pPr>
    <w:rPr>
      <w:b/>
      <w:bCs/>
      <w:i/>
      <w:iCs/>
      <w:sz w:val="28"/>
      <w:szCs w:val="28"/>
    </w:rPr>
  </w:style>
  <w:style w:type="paragraph" w:styleId="Heading3">
    <w:name w:val="heading 3"/>
    <w:aliases w:val="H3,H31,h3"/>
    <w:basedOn w:val="Normal"/>
    <w:next w:val="Normal"/>
    <w:link w:val="Heading3Char"/>
    <w:uiPriority w:val="99"/>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4234F0"/>
    <w:pPr>
      <w:keepNext/>
      <w:numPr>
        <w:ilvl w:val="3"/>
        <w:numId w:val="6"/>
      </w:numPr>
      <w:tabs>
        <w:tab w:val="left" w:pos="360"/>
        <w:tab w:val="left" w:pos="720"/>
        <w:tab w:val="left" w:pos="1080"/>
        <w:tab w:val="left" w:pos="1440"/>
      </w:tabs>
      <w:overflowPunct w:val="0"/>
      <w:autoSpaceDE w:val="0"/>
      <w:autoSpaceDN w:val="0"/>
      <w:adjustRightInd w:val="0"/>
      <w:spacing w:before="240" w:after="60"/>
      <w:ind w:right="1008"/>
      <w:textAlignment w:val="baseline"/>
      <w:outlineLvl w:val="3"/>
    </w:pPr>
    <w:rPr>
      <w:rFonts w:ascii="Times New Roman Bold" w:hAnsi="Times New Roman Bold"/>
      <w:b/>
      <w:bCs/>
      <w:szCs w:val="28"/>
    </w:rPr>
  </w:style>
  <w:style w:type="paragraph" w:styleId="Heading5">
    <w:name w:val="heading 5"/>
    <w:aliases w:val="H5,H51,h5"/>
    <w:basedOn w:val="Normal"/>
    <w:next w:val="Normal"/>
    <w:link w:val="Heading5Char"/>
    <w:uiPriority w:val="99"/>
    <w:qFormat/>
    <w:rsid w:val="004234F0"/>
    <w:pPr>
      <w:keepNext/>
      <w:numPr>
        <w:ilvl w:val="4"/>
        <w:numId w:val="6"/>
      </w:numPr>
      <w:tabs>
        <w:tab w:val="left" w:pos="360"/>
        <w:tab w:val="left" w:pos="720"/>
        <w:tab w:val="left" w:pos="1080"/>
        <w:tab w:val="left" w:pos="1440"/>
      </w:tabs>
      <w:overflowPunct w:val="0"/>
      <w:autoSpaceDE w:val="0"/>
      <w:autoSpaceDN w:val="0"/>
      <w:adjustRightInd w:val="0"/>
      <w:spacing w:before="240" w:after="60"/>
      <w:textAlignment w:val="baseline"/>
      <w:outlineLvl w:val="4"/>
    </w:pPr>
    <w:rPr>
      <w:b/>
      <w:bCs/>
      <w:i/>
      <w:iCs/>
      <w:szCs w:val="26"/>
    </w:rPr>
  </w:style>
  <w:style w:type="paragraph" w:styleId="Heading6">
    <w:name w:val="heading 6"/>
    <w:aliases w:val="H6,H61,h6"/>
    <w:basedOn w:val="Normal"/>
    <w:next w:val="Normal"/>
    <w:link w:val="Heading6Char"/>
    <w:uiPriority w:val="99"/>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textAlignment w:val="baseline"/>
      <w:outlineLvl w:val="5"/>
    </w:pPr>
    <w:rPr>
      <w:b/>
      <w:bCs/>
      <w:sz w:val="22"/>
      <w:szCs w:val="22"/>
    </w:rPr>
  </w:style>
  <w:style w:type="paragraph" w:styleId="Heading7">
    <w:name w:val="heading 7"/>
    <w:basedOn w:val="Normal"/>
    <w:next w:val="Normal"/>
    <w:link w:val="Heading7Char"/>
    <w:qFormat/>
    <w:rsid w:val="004234F0"/>
    <w:pPr>
      <w:keepNext/>
      <w:numPr>
        <w:ilvl w:val="6"/>
        <w:numId w:val="6"/>
      </w:numPr>
      <w:tabs>
        <w:tab w:val="left" w:pos="360"/>
        <w:tab w:val="left" w:pos="720"/>
        <w:tab w:val="left" w:pos="1080"/>
        <w:tab w:val="left" w:pos="1440"/>
      </w:tabs>
      <w:overflowPunct w:val="0"/>
      <w:autoSpaceDE w:val="0"/>
      <w:autoSpaceDN w:val="0"/>
      <w:adjustRightInd w:val="0"/>
      <w:spacing w:before="240" w:after="60"/>
      <w:textAlignment w:val="baseline"/>
      <w:outlineLvl w:val="6"/>
    </w:pPr>
    <w:rPr>
      <w:sz w:val="22"/>
    </w:rPr>
  </w:style>
  <w:style w:type="paragraph" w:styleId="Heading8">
    <w:name w:val="heading 8"/>
    <w:basedOn w:val="Normal"/>
    <w:next w:val="Normal"/>
    <w:link w:val="Heading8Char"/>
    <w:qFormat/>
    <w:rsid w:val="004234F0"/>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textAlignment w:val="baseline"/>
      <w:outlineLvl w:val="7"/>
    </w:pPr>
    <w:rPr>
      <w:i/>
      <w:iCs/>
      <w:sz w:val="22"/>
    </w:rPr>
  </w:style>
  <w:style w:type="paragraph" w:styleId="Heading9">
    <w:name w:val="heading 9"/>
    <w:basedOn w:val="Normal"/>
    <w:next w:val="Normal"/>
    <w:link w:val="Heading9Char"/>
    <w:qFormat/>
    <w:rsid w:val="000E00F3"/>
    <w:pPr>
      <w:keepNext/>
      <w:numPr>
        <w:ilvl w:val="8"/>
        <w:numId w:val="6"/>
      </w:numPr>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textAlignment w:val="baseline"/>
      <w:outlineLvl w:val="8"/>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paragraph" w:styleId="Footer">
    <w:name w:val="foot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aliases w:val="H3 Char,H31 Char,h3 Char"/>
    <w:link w:val="Heading3"/>
    <w:uiPriority w:val="99"/>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ctitle">
    <w:name w:val="Rec_title"/>
    <w:basedOn w:val="Normal"/>
    <w:next w:val="Normal"/>
    <w:rsid w:val="00503CCB"/>
    <w:pPr>
      <w:keepNext/>
      <w:keepLines/>
      <w:tabs>
        <w:tab w:val="left" w:pos="794"/>
        <w:tab w:val="left" w:pos="1191"/>
        <w:tab w:val="left" w:pos="1588"/>
        <w:tab w:val="left" w:pos="1985"/>
        <w:tab w:val="left" w:pos="4853"/>
        <w:tab w:val="right" w:pos="9691"/>
      </w:tabs>
      <w:spacing w:before="360"/>
      <w:jc w:val="center"/>
    </w:pPr>
    <w:rPr>
      <w:b/>
      <w:sz w:val="28"/>
      <w:lang w:val="en-GB" w:eastAsia="ja-JP"/>
    </w:rPr>
  </w:style>
  <w:style w:type="paragraph" w:styleId="Title">
    <w:name w:val="Title"/>
    <w:basedOn w:val="Normal"/>
    <w:next w:val="Normal"/>
    <w:link w:val="TitleChar"/>
    <w:qFormat/>
    <w:rsid w:val="005A3E6C"/>
    <w:pPr>
      <w:tabs>
        <w:tab w:val="left" w:pos="360"/>
        <w:tab w:val="left" w:pos="720"/>
        <w:tab w:val="left" w:pos="1080"/>
        <w:tab w:val="left" w:pos="1440"/>
      </w:tabs>
      <w:overflowPunct w:val="0"/>
      <w:autoSpaceDE w:val="0"/>
      <w:autoSpaceDN w:val="0"/>
      <w:adjustRightInd w:val="0"/>
      <w:spacing w:before="240" w:after="60"/>
      <w:jc w:val="center"/>
      <w:textAlignment w:val="baseline"/>
      <w:outlineLvl w:val="0"/>
    </w:pPr>
    <w:rPr>
      <w:rFonts w:ascii="Calibri Light" w:hAnsi="Calibri Light"/>
      <w:b/>
      <w:bCs/>
      <w:kern w:val="28"/>
      <w:sz w:val="32"/>
      <w:szCs w:val="32"/>
    </w:rPr>
  </w:style>
  <w:style w:type="character" w:customStyle="1" w:styleId="TitleChar">
    <w:name w:val="Title Char"/>
    <w:link w:val="Title"/>
    <w:rsid w:val="005A3E6C"/>
    <w:rPr>
      <w:rFonts w:ascii="Calibri Light" w:eastAsia="Times New Roman" w:hAnsi="Calibri Light" w:cs="Times New Roman"/>
      <w:b/>
      <w:bCs/>
      <w:kern w:val="28"/>
      <w:sz w:val="32"/>
      <w:szCs w:val="32"/>
    </w:rPr>
  </w:style>
  <w:style w:type="table" w:styleId="TableGrid">
    <w:name w:val="Table Grid"/>
    <w:basedOn w:val="TableNormal"/>
    <w:uiPriority w:val="39"/>
    <w:rsid w:val="005E11F5"/>
    <w:rPr>
      <w:rFonts w:eastAsia="Yu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5E11F5"/>
    <w:pPr>
      <w:tabs>
        <w:tab w:val="left" w:pos="792"/>
        <w:tab w:val="left" w:pos="1195"/>
        <w:tab w:val="left" w:pos="1584"/>
        <w:tab w:val="left" w:pos="1987"/>
        <w:tab w:val="left" w:pos="4853"/>
        <w:tab w:val="right" w:pos="9691"/>
      </w:tabs>
      <w:spacing w:before="120"/>
      <w:jc w:val="both"/>
    </w:pPr>
    <w:rPr>
      <w:rFonts w:eastAsia="MS Mincho"/>
      <w:sz w:val="20"/>
      <w:lang w:val="en-GB" w:eastAsia="ja-JP"/>
    </w:rPr>
  </w:style>
  <w:style w:type="character" w:customStyle="1" w:styleId="CommentTextChar">
    <w:name w:val="Comment Text Char"/>
    <w:link w:val="CommentText"/>
    <w:uiPriority w:val="99"/>
    <w:rsid w:val="005E11F5"/>
    <w:rPr>
      <w:rFonts w:eastAsia="MS Mincho"/>
      <w:szCs w:val="24"/>
      <w:lang w:val="en-GB" w:eastAsia="ja-JP"/>
    </w:rPr>
  </w:style>
  <w:style w:type="character" w:styleId="CommentReference">
    <w:name w:val="annotation reference"/>
    <w:uiPriority w:val="99"/>
    <w:rsid w:val="005E11F5"/>
    <w:rPr>
      <w:sz w:val="16"/>
    </w:rPr>
  </w:style>
  <w:style w:type="paragraph" w:styleId="Caption">
    <w:name w:val="caption"/>
    <w:basedOn w:val="Normal"/>
    <w:next w:val="Normal"/>
    <w:link w:val="CaptionChar"/>
    <w:qFormat/>
    <w:rsid w:val="005E11F5"/>
    <w:pPr>
      <w:tabs>
        <w:tab w:val="left" w:pos="792"/>
        <w:tab w:val="left" w:pos="1195"/>
        <w:tab w:val="left" w:pos="1584"/>
        <w:tab w:val="left" w:pos="1987"/>
        <w:tab w:val="left" w:pos="4853"/>
        <w:tab w:val="right" w:pos="9691"/>
      </w:tabs>
      <w:spacing w:before="120" w:after="120"/>
      <w:jc w:val="center"/>
    </w:pPr>
    <w:rPr>
      <w:b/>
      <w:bCs/>
      <w:sz w:val="20"/>
      <w:lang w:val="fr-FR" w:eastAsia="ja-JP"/>
    </w:rPr>
  </w:style>
  <w:style w:type="character" w:customStyle="1" w:styleId="CaptionChar">
    <w:name w:val="Caption Char"/>
    <w:link w:val="Caption"/>
    <w:locked/>
    <w:rsid w:val="005E11F5"/>
    <w:rPr>
      <w:rFonts w:eastAsia="SimSun"/>
      <w:b/>
      <w:bCs/>
      <w:szCs w:val="24"/>
      <w:lang w:val="fr-FR" w:eastAsia="ja-JP"/>
    </w:rPr>
  </w:style>
  <w:style w:type="paragraph" w:styleId="ListParagraph">
    <w:name w:val="List Paragraph"/>
    <w:basedOn w:val="Normal"/>
    <w:uiPriority w:val="34"/>
    <w:qFormat/>
    <w:rsid w:val="005E11F5"/>
    <w:pPr>
      <w:tabs>
        <w:tab w:val="left" w:pos="792"/>
        <w:tab w:val="left" w:pos="1195"/>
        <w:tab w:val="left" w:pos="1584"/>
        <w:tab w:val="left" w:pos="1987"/>
        <w:tab w:val="left" w:pos="4853"/>
        <w:tab w:val="right" w:pos="9691"/>
      </w:tabs>
      <w:spacing w:before="136"/>
      <w:ind w:left="720"/>
      <w:contextualSpacing/>
      <w:jc w:val="both"/>
    </w:pPr>
    <w:rPr>
      <w:rFonts w:eastAsia="MS Mincho"/>
      <w:sz w:val="20"/>
      <w:lang w:val="en-CA" w:eastAsia="ja-JP"/>
    </w:rPr>
  </w:style>
  <w:style w:type="paragraph" w:customStyle="1" w:styleId="NormalH2">
    <w:name w:val="Normal + H2"/>
    <w:basedOn w:val="Heading2"/>
    <w:link w:val="NormalH2Char"/>
    <w:qFormat/>
    <w:rsid w:val="005E11F5"/>
    <w:pPr>
      <w:keepLines/>
      <w:numPr>
        <w:ilvl w:val="0"/>
        <w:numId w:val="0"/>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36" w:after="0"/>
      <w:ind w:left="576" w:hanging="576"/>
      <w:jc w:val="both"/>
      <w:textAlignment w:val="auto"/>
      <w:outlineLvl w:val="9"/>
    </w:pPr>
    <w:rPr>
      <w:rFonts w:eastAsia="MS Mincho"/>
      <w:b w:val="0"/>
      <w:i w:val="0"/>
      <w:sz w:val="20"/>
      <w:lang w:val="en-GB" w:eastAsia="ja-JP"/>
    </w:rPr>
  </w:style>
  <w:style w:type="character" w:customStyle="1" w:styleId="NormalH2Char">
    <w:name w:val="Normal + H2 Char"/>
    <w:link w:val="NormalH2"/>
    <w:rsid w:val="005E11F5"/>
    <w:rPr>
      <w:rFonts w:eastAsia="MS Mincho"/>
      <w:bCs/>
      <w:iCs/>
      <w:szCs w:val="28"/>
      <w:lang w:val="en-GB" w:eastAsia="ja-JP"/>
    </w:rPr>
  </w:style>
  <w:style w:type="paragraph" w:styleId="FootnoteText">
    <w:name w:val="footnote text"/>
    <w:basedOn w:val="Normal"/>
    <w:link w:val="FootnoteTextChar"/>
    <w:uiPriority w:val="99"/>
    <w:unhideWhenUsed/>
    <w:rsid w:val="00D8621B"/>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rsid w:val="00D8621B"/>
    <w:rPr>
      <w:rFonts w:asciiTheme="minorHAnsi" w:eastAsiaTheme="minorHAnsi" w:hAnsiTheme="minorHAnsi" w:cstheme="minorBidi"/>
      <w:sz w:val="24"/>
      <w:szCs w:val="24"/>
    </w:rPr>
  </w:style>
  <w:style w:type="character" w:styleId="FootnoteReference">
    <w:name w:val="footnote reference"/>
    <w:basedOn w:val="DefaultParagraphFont"/>
    <w:rsid w:val="00D8621B"/>
    <w:rPr>
      <w:vertAlign w:val="superscript"/>
    </w:rPr>
  </w:style>
  <w:style w:type="paragraph" w:styleId="CommentSubject">
    <w:name w:val="annotation subject"/>
    <w:basedOn w:val="CommentText"/>
    <w:next w:val="CommentText"/>
    <w:link w:val="CommentSubjectChar"/>
    <w:rsid w:val="00E87384"/>
    <w:p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spacing w:before="136"/>
      <w:jc w:val="left"/>
      <w:textAlignment w:val="baseline"/>
    </w:pPr>
    <w:rPr>
      <w:rFonts w:eastAsia="Times New Roman"/>
      <w:b/>
      <w:bCs/>
      <w:szCs w:val="20"/>
      <w:lang w:val="en-US" w:eastAsia="en-US"/>
    </w:rPr>
  </w:style>
  <w:style w:type="character" w:customStyle="1" w:styleId="CommentSubjectChar">
    <w:name w:val="Comment Subject Char"/>
    <w:basedOn w:val="CommentTextChar"/>
    <w:link w:val="CommentSubject"/>
    <w:rsid w:val="00E87384"/>
    <w:rPr>
      <w:rFonts w:eastAsia="MS Mincho"/>
      <w:b/>
      <w:bCs/>
      <w:szCs w:val="24"/>
      <w:lang w:val="en-GB" w:eastAsia="ja-JP"/>
    </w:rPr>
  </w:style>
  <w:style w:type="paragraph" w:styleId="Revision">
    <w:name w:val="Revision"/>
    <w:hidden/>
    <w:uiPriority w:val="99"/>
    <w:semiHidden/>
    <w:rsid w:val="005154FB"/>
    <w:rPr>
      <w:sz w:val="22"/>
    </w:rPr>
  </w:style>
  <w:style w:type="table" w:customStyle="1" w:styleId="TableGrid1">
    <w:name w:val="Table Grid1"/>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rsid w:val="00676171"/>
    <w:pPr>
      <w:numPr>
        <w:numId w:val="31"/>
      </w:numPr>
      <w:tabs>
        <w:tab w:val="num" w:pos="450"/>
      </w:tabs>
      <w:spacing w:after="120"/>
      <w:ind w:left="450" w:hanging="450"/>
    </w:pPr>
    <w:rPr>
      <w:sz w:val="20"/>
      <w:szCs w:val="20"/>
    </w:rPr>
  </w:style>
  <w:style w:type="paragraph" w:customStyle="1" w:styleId="Default">
    <w:name w:val="Default"/>
    <w:rsid w:val="00C262B0"/>
    <w:pPr>
      <w:autoSpaceDE w:val="0"/>
      <w:autoSpaceDN w:val="0"/>
      <w:adjustRightInd w:val="0"/>
    </w:pPr>
    <w:rPr>
      <w:rFonts w:eastAsiaTheme="minorHAnsi"/>
      <w:color w:val="000000"/>
    </w:rPr>
  </w:style>
  <w:style w:type="character" w:styleId="PlaceholderText">
    <w:name w:val="Placeholder Text"/>
    <w:basedOn w:val="DefaultParagraphFont"/>
    <w:uiPriority w:val="99"/>
    <w:semiHidden/>
    <w:rsid w:val="0085790D"/>
    <w:rPr>
      <w:color w:val="808080"/>
    </w:rPr>
  </w:style>
  <w:style w:type="character" w:styleId="UnresolvedMention">
    <w:name w:val="Unresolved Mention"/>
    <w:basedOn w:val="DefaultParagraphFont"/>
    <w:rsid w:val="007F7D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55410">
      <w:bodyDiv w:val="1"/>
      <w:marLeft w:val="0"/>
      <w:marRight w:val="0"/>
      <w:marTop w:val="0"/>
      <w:marBottom w:val="0"/>
      <w:divBdr>
        <w:top w:val="none" w:sz="0" w:space="0" w:color="auto"/>
        <w:left w:val="none" w:sz="0" w:space="0" w:color="auto"/>
        <w:bottom w:val="none" w:sz="0" w:space="0" w:color="auto"/>
        <w:right w:val="none" w:sz="0" w:space="0" w:color="auto"/>
      </w:divBdr>
      <w:divsChild>
        <w:div w:id="572933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1404278">
              <w:marLeft w:val="0"/>
              <w:marRight w:val="0"/>
              <w:marTop w:val="0"/>
              <w:marBottom w:val="0"/>
              <w:divBdr>
                <w:top w:val="none" w:sz="0" w:space="0" w:color="auto"/>
                <w:left w:val="none" w:sz="0" w:space="0" w:color="auto"/>
                <w:bottom w:val="none" w:sz="0" w:space="0" w:color="auto"/>
                <w:right w:val="none" w:sz="0" w:space="0" w:color="auto"/>
              </w:divBdr>
              <w:divsChild>
                <w:div w:id="713778326">
                  <w:marLeft w:val="0"/>
                  <w:marRight w:val="0"/>
                  <w:marTop w:val="0"/>
                  <w:marBottom w:val="0"/>
                  <w:divBdr>
                    <w:top w:val="none" w:sz="0" w:space="0" w:color="auto"/>
                    <w:left w:val="none" w:sz="0" w:space="0" w:color="auto"/>
                    <w:bottom w:val="none" w:sz="0" w:space="0" w:color="auto"/>
                    <w:right w:val="none" w:sz="0" w:space="0" w:color="auto"/>
                  </w:divBdr>
                  <w:divsChild>
                    <w:div w:id="983773512">
                      <w:marLeft w:val="0"/>
                      <w:marRight w:val="0"/>
                      <w:marTop w:val="0"/>
                      <w:marBottom w:val="0"/>
                      <w:divBdr>
                        <w:top w:val="none" w:sz="0" w:space="0" w:color="auto"/>
                        <w:left w:val="none" w:sz="0" w:space="0" w:color="auto"/>
                        <w:bottom w:val="none" w:sz="0" w:space="0" w:color="auto"/>
                        <w:right w:val="none" w:sz="0" w:space="0" w:color="auto"/>
                      </w:divBdr>
                      <w:divsChild>
                        <w:div w:id="650259163">
                          <w:marLeft w:val="0"/>
                          <w:marRight w:val="0"/>
                          <w:marTop w:val="0"/>
                          <w:marBottom w:val="0"/>
                          <w:divBdr>
                            <w:top w:val="none" w:sz="0" w:space="0" w:color="auto"/>
                            <w:left w:val="none" w:sz="0" w:space="0" w:color="auto"/>
                            <w:bottom w:val="none" w:sz="0" w:space="0" w:color="auto"/>
                            <w:right w:val="none" w:sz="0" w:space="0" w:color="auto"/>
                          </w:divBdr>
                          <w:divsChild>
                            <w:div w:id="8706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6287541">
      <w:bodyDiv w:val="1"/>
      <w:marLeft w:val="0"/>
      <w:marRight w:val="0"/>
      <w:marTop w:val="0"/>
      <w:marBottom w:val="0"/>
      <w:divBdr>
        <w:top w:val="none" w:sz="0" w:space="0" w:color="auto"/>
        <w:left w:val="none" w:sz="0" w:space="0" w:color="auto"/>
        <w:bottom w:val="none" w:sz="0" w:space="0" w:color="auto"/>
        <w:right w:val="none" w:sz="0" w:space="0" w:color="auto"/>
      </w:divBdr>
      <w:divsChild>
        <w:div w:id="566963938">
          <w:marLeft w:val="0"/>
          <w:marRight w:val="0"/>
          <w:marTop w:val="0"/>
          <w:marBottom w:val="0"/>
          <w:divBdr>
            <w:top w:val="none" w:sz="0" w:space="0" w:color="auto"/>
            <w:left w:val="none" w:sz="0" w:space="0" w:color="auto"/>
            <w:bottom w:val="none" w:sz="0" w:space="0" w:color="auto"/>
            <w:right w:val="none" w:sz="0" w:space="0" w:color="auto"/>
          </w:divBdr>
        </w:div>
        <w:div w:id="996567421">
          <w:marLeft w:val="0"/>
          <w:marRight w:val="0"/>
          <w:marTop w:val="0"/>
          <w:marBottom w:val="0"/>
          <w:divBdr>
            <w:top w:val="none" w:sz="0" w:space="0" w:color="auto"/>
            <w:left w:val="none" w:sz="0" w:space="0" w:color="auto"/>
            <w:bottom w:val="none" w:sz="0" w:space="0" w:color="auto"/>
            <w:right w:val="none" w:sz="0" w:space="0" w:color="auto"/>
          </w:divBdr>
        </w:div>
      </w:divsChild>
    </w:div>
    <w:div w:id="273051607">
      <w:bodyDiv w:val="1"/>
      <w:marLeft w:val="0"/>
      <w:marRight w:val="0"/>
      <w:marTop w:val="0"/>
      <w:marBottom w:val="0"/>
      <w:divBdr>
        <w:top w:val="none" w:sz="0" w:space="0" w:color="auto"/>
        <w:left w:val="none" w:sz="0" w:space="0" w:color="auto"/>
        <w:bottom w:val="none" w:sz="0" w:space="0" w:color="auto"/>
        <w:right w:val="none" w:sz="0" w:space="0" w:color="auto"/>
      </w:divBdr>
    </w:div>
    <w:div w:id="298338289">
      <w:bodyDiv w:val="1"/>
      <w:marLeft w:val="0"/>
      <w:marRight w:val="0"/>
      <w:marTop w:val="0"/>
      <w:marBottom w:val="0"/>
      <w:divBdr>
        <w:top w:val="none" w:sz="0" w:space="0" w:color="auto"/>
        <w:left w:val="none" w:sz="0" w:space="0" w:color="auto"/>
        <w:bottom w:val="none" w:sz="0" w:space="0" w:color="auto"/>
        <w:right w:val="none" w:sz="0" w:space="0" w:color="auto"/>
      </w:divBdr>
    </w:div>
    <w:div w:id="323321095">
      <w:bodyDiv w:val="1"/>
      <w:marLeft w:val="0"/>
      <w:marRight w:val="0"/>
      <w:marTop w:val="0"/>
      <w:marBottom w:val="0"/>
      <w:divBdr>
        <w:top w:val="none" w:sz="0" w:space="0" w:color="auto"/>
        <w:left w:val="none" w:sz="0" w:space="0" w:color="auto"/>
        <w:bottom w:val="none" w:sz="0" w:space="0" w:color="auto"/>
        <w:right w:val="none" w:sz="0" w:space="0" w:color="auto"/>
      </w:divBdr>
      <w:divsChild>
        <w:div w:id="62027881">
          <w:marLeft w:val="0"/>
          <w:marRight w:val="0"/>
          <w:marTop w:val="0"/>
          <w:marBottom w:val="0"/>
          <w:divBdr>
            <w:top w:val="none" w:sz="0" w:space="0" w:color="auto"/>
            <w:left w:val="none" w:sz="0" w:space="0" w:color="auto"/>
            <w:bottom w:val="none" w:sz="0" w:space="0" w:color="auto"/>
            <w:right w:val="none" w:sz="0" w:space="0" w:color="auto"/>
          </w:divBdr>
        </w:div>
        <w:div w:id="6564417">
          <w:marLeft w:val="0"/>
          <w:marRight w:val="0"/>
          <w:marTop w:val="0"/>
          <w:marBottom w:val="0"/>
          <w:divBdr>
            <w:top w:val="none" w:sz="0" w:space="0" w:color="auto"/>
            <w:left w:val="none" w:sz="0" w:space="0" w:color="auto"/>
            <w:bottom w:val="none" w:sz="0" w:space="0" w:color="auto"/>
            <w:right w:val="none" w:sz="0" w:space="0" w:color="auto"/>
          </w:divBdr>
        </w:div>
      </w:divsChild>
    </w:div>
    <w:div w:id="344482821">
      <w:bodyDiv w:val="1"/>
      <w:marLeft w:val="0"/>
      <w:marRight w:val="0"/>
      <w:marTop w:val="0"/>
      <w:marBottom w:val="0"/>
      <w:divBdr>
        <w:top w:val="none" w:sz="0" w:space="0" w:color="auto"/>
        <w:left w:val="none" w:sz="0" w:space="0" w:color="auto"/>
        <w:bottom w:val="none" w:sz="0" w:space="0" w:color="auto"/>
        <w:right w:val="none" w:sz="0" w:space="0" w:color="auto"/>
      </w:divBdr>
    </w:div>
    <w:div w:id="486173698">
      <w:bodyDiv w:val="1"/>
      <w:marLeft w:val="0"/>
      <w:marRight w:val="0"/>
      <w:marTop w:val="0"/>
      <w:marBottom w:val="0"/>
      <w:divBdr>
        <w:top w:val="none" w:sz="0" w:space="0" w:color="auto"/>
        <w:left w:val="none" w:sz="0" w:space="0" w:color="auto"/>
        <w:bottom w:val="none" w:sz="0" w:space="0" w:color="auto"/>
        <w:right w:val="none" w:sz="0" w:space="0" w:color="auto"/>
      </w:divBdr>
      <w:divsChild>
        <w:div w:id="934435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4536195">
      <w:bodyDiv w:val="1"/>
      <w:marLeft w:val="0"/>
      <w:marRight w:val="0"/>
      <w:marTop w:val="0"/>
      <w:marBottom w:val="0"/>
      <w:divBdr>
        <w:top w:val="none" w:sz="0" w:space="0" w:color="auto"/>
        <w:left w:val="none" w:sz="0" w:space="0" w:color="auto"/>
        <w:bottom w:val="none" w:sz="0" w:space="0" w:color="auto"/>
        <w:right w:val="none" w:sz="0" w:space="0" w:color="auto"/>
      </w:divBdr>
    </w:div>
    <w:div w:id="926573296">
      <w:bodyDiv w:val="1"/>
      <w:marLeft w:val="0"/>
      <w:marRight w:val="0"/>
      <w:marTop w:val="0"/>
      <w:marBottom w:val="0"/>
      <w:divBdr>
        <w:top w:val="none" w:sz="0" w:space="0" w:color="auto"/>
        <w:left w:val="none" w:sz="0" w:space="0" w:color="auto"/>
        <w:bottom w:val="none" w:sz="0" w:space="0" w:color="auto"/>
        <w:right w:val="none" w:sz="0" w:space="0" w:color="auto"/>
      </w:divBdr>
    </w:div>
    <w:div w:id="934481737">
      <w:bodyDiv w:val="1"/>
      <w:marLeft w:val="0"/>
      <w:marRight w:val="0"/>
      <w:marTop w:val="0"/>
      <w:marBottom w:val="0"/>
      <w:divBdr>
        <w:top w:val="none" w:sz="0" w:space="0" w:color="auto"/>
        <w:left w:val="none" w:sz="0" w:space="0" w:color="auto"/>
        <w:bottom w:val="none" w:sz="0" w:space="0" w:color="auto"/>
        <w:right w:val="none" w:sz="0" w:space="0" w:color="auto"/>
      </w:divBdr>
    </w:div>
    <w:div w:id="940451855">
      <w:bodyDiv w:val="1"/>
      <w:marLeft w:val="0"/>
      <w:marRight w:val="0"/>
      <w:marTop w:val="0"/>
      <w:marBottom w:val="0"/>
      <w:divBdr>
        <w:top w:val="none" w:sz="0" w:space="0" w:color="auto"/>
        <w:left w:val="none" w:sz="0" w:space="0" w:color="auto"/>
        <w:bottom w:val="none" w:sz="0" w:space="0" w:color="auto"/>
        <w:right w:val="none" w:sz="0" w:space="0" w:color="auto"/>
      </w:divBdr>
    </w:div>
    <w:div w:id="1038159639">
      <w:bodyDiv w:val="1"/>
      <w:marLeft w:val="0"/>
      <w:marRight w:val="0"/>
      <w:marTop w:val="0"/>
      <w:marBottom w:val="0"/>
      <w:divBdr>
        <w:top w:val="none" w:sz="0" w:space="0" w:color="auto"/>
        <w:left w:val="none" w:sz="0" w:space="0" w:color="auto"/>
        <w:bottom w:val="none" w:sz="0" w:space="0" w:color="auto"/>
        <w:right w:val="none" w:sz="0" w:space="0" w:color="auto"/>
      </w:divBdr>
    </w:div>
    <w:div w:id="1259480911">
      <w:bodyDiv w:val="1"/>
      <w:marLeft w:val="0"/>
      <w:marRight w:val="0"/>
      <w:marTop w:val="0"/>
      <w:marBottom w:val="0"/>
      <w:divBdr>
        <w:top w:val="none" w:sz="0" w:space="0" w:color="auto"/>
        <w:left w:val="none" w:sz="0" w:space="0" w:color="auto"/>
        <w:bottom w:val="none" w:sz="0" w:space="0" w:color="auto"/>
        <w:right w:val="none" w:sz="0" w:space="0" w:color="auto"/>
      </w:divBdr>
    </w:div>
    <w:div w:id="1593126628">
      <w:bodyDiv w:val="1"/>
      <w:marLeft w:val="0"/>
      <w:marRight w:val="0"/>
      <w:marTop w:val="0"/>
      <w:marBottom w:val="0"/>
      <w:divBdr>
        <w:top w:val="none" w:sz="0" w:space="0" w:color="auto"/>
        <w:left w:val="none" w:sz="0" w:space="0" w:color="auto"/>
        <w:bottom w:val="none" w:sz="0" w:space="0" w:color="auto"/>
        <w:right w:val="none" w:sz="0" w:space="0" w:color="auto"/>
      </w:divBdr>
    </w:div>
    <w:div w:id="1627394466">
      <w:bodyDiv w:val="1"/>
      <w:marLeft w:val="0"/>
      <w:marRight w:val="0"/>
      <w:marTop w:val="0"/>
      <w:marBottom w:val="0"/>
      <w:divBdr>
        <w:top w:val="none" w:sz="0" w:space="0" w:color="auto"/>
        <w:left w:val="none" w:sz="0" w:space="0" w:color="auto"/>
        <w:bottom w:val="none" w:sz="0" w:space="0" w:color="auto"/>
        <w:right w:val="none" w:sz="0" w:space="0" w:color="auto"/>
      </w:divBdr>
      <w:divsChild>
        <w:div w:id="787550801">
          <w:marLeft w:val="0"/>
          <w:marRight w:val="0"/>
          <w:marTop w:val="0"/>
          <w:marBottom w:val="0"/>
          <w:divBdr>
            <w:top w:val="none" w:sz="0" w:space="0" w:color="auto"/>
            <w:left w:val="none" w:sz="0" w:space="0" w:color="auto"/>
            <w:bottom w:val="none" w:sz="0" w:space="0" w:color="auto"/>
            <w:right w:val="none" w:sz="0" w:space="0" w:color="auto"/>
          </w:divBdr>
        </w:div>
        <w:div w:id="747121676">
          <w:marLeft w:val="0"/>
          <w:marRight w:val="0"/>
          <w:marTop w:val="0"/>
          <w:marBottom w:val="0"/>
          <w:divBdr>
            <w:top w:val="none" w:sz="0" w:space="0" w:color="auto"/>
            <w:left w:val="none" w:sz="0" w:space="0" w:color="auto"/>
            <w:bottom w:val="none" w:sz="0" w:space="0" w:color="auto"/>
            <w:right w:val="none" w:sz="0" w:space="0" w:color="auto"/>
          </w:divBdr>
        </w:div>
      </w:divsChild>
    </w:div>
    <w:div w:id="167117233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99045641">
      <w:bodyDiv w:val="1"/>
      <w:marLeft w:val="0"/>
      <w:marRight w:val="0"/>
      <w:marTop w:val="0"/>
      <w:marBottom w:val="0"/>
      <w:divBdr>
        <w:top w:val="none" w:sz="0" w:space="0" w:color="auto"/>
        <w:left w:val="none" w:sz="0" w:space="0" w:color="auto"/>
        <w:bottom w:val="none" w:sz="0" w:space="0" w:color="auto"/>
        <w:right w:val="none" w:sz="0" w:space="0" w:color="auto"/>
      </w:divBdr>
      <w:divsChild>
        <w:div w:id="342829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160782">
              <w:marLeft w:val="0"/>
              <w:marRight w:val="0"/>
              <w:marTop w:val="0"/>
              <w:marBottom w:val="0"/>
              <w:divBdr>
                <w:top w:val="none" w:sz="0" w:space="0" w:color="auto"/>
                <w:left w:val="none" w:sz="0" w:space="0" w:color="auto"/>
                <w:bottom w:val="none" w:sz="0" w:space="0" w:color="auto"/>
                <w:right w:val="none" w:sz="0" w:space="0" w:color="auto"/>
              </w:divBdr>
              <w:divsChild>
                <w:div w:id="89937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922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lexismt@apple.com" TargetMode="External"/><Relationship Id="rId18" Type="http://schemas.openxmlformats.org/officeDocument/2006/relationships/image" Target="media/image3.emf"/><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borg@adobe.com"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yperlink" Target="mailto:yasser_syed@comcast.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arysull@miscrosof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E92CE67-5CF9-4657-A3F6-47EC768C4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16</Pages>
  <Words>4724</Words>
  <Characters>26933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Manager/>
  <Company>JCT-VC</Company>
  <LinksUpToDate>false</LinksUpToDate>
  <CharactersWithSpaces>31594</CharactersWithSpaces>
  <SharedDoc>false</SharedDoc>
  <HyperlinkBase/>
  <HLinks>
    <vt:vector size="42" baseType="variant">
      <vt:variant>
        <vt:i4>6815771</vt:i4>
      </vt:variant>
      <vt:variant>
        <vt:i4>18</vt:i4>
      </vt:variant>
      <vt:variant>
        <vt:i4>0</vt:i4>
      </vt:variant>
      <vt:variant>
        <vt:i4>5</vt:i4>
      </vt:variant>
      <vt:variant>
        <vt:lpwstr>https://kws.smpte.org/kws/public/projects/project/details?project_id=278</vt:lpwstr>
      </vt:variant>
      <vt:variant>
        <vt:lpwstr/>
      </vt:variant>
      <vt:variant>
        <vt:i4>7995417</vt:i4>
      </vt:variant>
      <vt:variant>
        <vt:i4>15</vt:i4>
      </vt:variant>
      <vt:variant>
        <vt:i4>0</vt:i4>
      </vt:variant>
      <vt:variant>
        <vt:i4>5</vt:i4>
      </vt:variant>
      <vt:variant>
        <vt:lpwstr>https://developer.apple.com/library/content/technotes/tn2227/_index.html</vt:lpwstr>
      </vt:variant>
      <vt:variant>
        <vt:lpwstr/>
      </vt:variant>
      <vt:variant>
        <vt:i4>5701638</vt:i4>
      </vt:variant>
      <vt:variant>
        <vt:i4>12</vt:i4>
      </vt:variant>
      <vt:variant>
        <vt:i4>0</vt:i4>
      </vt:variant>
      <vt:variant>
        <vt:i4>5</vt:i4>
      </vt:variant>
      <vt:variant>
        <vt:lpwstr>http://ieeexplore.ieee.org/document/7560818/</vt:lpwstr>
      </vt:variant>
      <vt:variant>
        <vt:lpwstr/>
      </vt:variant>
      <vt:variant>
        <vt:i4>7667751</vt:i4>
      </vt:variant>
      <vt:variant>
        <vt:i4>9</vt:i4>
      </vt:variant>
      <vt:variant>
        <vt:i4>0</vt:i4>
      </vt:variant>
      <vt:variant>
        <vt:i4>5</vt:i4>
      </vt:variant>
      <vt:variant>
        <vt:lpwstr>mailto:borg@adobe.com</vt:lpwstr>
      </vt:variant>
      <vt:variant>
        <vt:lpwstr/>
      </vt:variant>
      <vt:variant>
        <vt:i4>2228290</vt:i4>
      </vt:variant>
      <vt:variant>
        <vt:i4>6</vt:i4>
      </vt:variant>
      <vt:variant>
        <vt:i4>0</vt:i4>
      </vt:variant>
      <vt:variant>
        <vt:i4>5</vt:i4>
      </vt:variant>
      <vt:variant>
        <vt:lpwstr>mailto:chad.fogg@gmail.com</vt:lpwstr>
      </vt:variant>
      <vt:variant>
        <vt:lpwstr/>
      </vt:variant>
      <vt:variant>
        <vt:i4>4390967</vt:i4>
      </vt:variant>
      <vt:variant>
        <vt:i4>3</vt:i4>
      </vt:variant>
      <vt:variant>
        <vt:i4>0</vt:i4>
      </vt:variant>
      <vt:variant>
        <vt:i4>5</vt:i4>
      </vt:variant>
      <vt:variant>
        <vt:lpwstr>mailto:Chris.seeger@nbcuni.com</vt:lpwstr>
      </vt:variant>
      <vt:variant>
        <vt:lpwstr/>
      </vt:variant>
      <vt:variant>
        <vt:i4>5898306</vt:i4>
      </vt:variant>
      <vt:variant>
        <vt:i4>0</vt:i4>
      </vt:variant>
      <vt:variant>
        <vt:i4>0</vt:i4>
      </vt:variant>
      <vt:variant>
        <vt:i4>5</vt:i4>
      </vt:variant>
      <vt:variant>
        <vt:lpwstr>mailto:yasser_syed@comcast.com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Gary Sullivan</cp:lastModifiedBy>
  <cp:revision>10</cp:revision>
  <dcterms:created xsi:type="dcterms:W3CDTF">2018-09-28T20:05:00Z</dcterms:created>
  <dcterms:modified xsi:type="dcterms:W3CDTF">2018-10-07T05:44:00Z</dcterms:modified>
  <cp:category/>
</cp:coreProperties>
</file>